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tbl>
      <w:tblPr>
        <w:tblW w:w="0" w:type="auto"/>
        <w:tblLayout w:type="fixed"/>
        <w:tblLook w:val="0000" w:firstRow="0" w:lastRow="0" w:firstColumn="0" w:lastColumn="0" w:noHBand="0" w:noVBand="0"/>
      </w:tblPr>
      <w:tblGrid>
        <w:gridCol w:w="6408"/>
        <w:gridCol w:w="3168"/>
      </w:tblGrid>
      <w:tr w:rsidR="00E61DAC" w:rsidRPr="00CC127B" w14:paraId="60CFB529" w14:textId="77777777">
        <w:tc>
          <w:tcPr>
            <w:tcW w:w="6408" w:type="dxa"/>
          </w:tcPr>
          <w:p w14:paraId="7DF856BC" w14:textId="77777777" w:rsidR="006C5D39" w:rsidRPr="00CC127B" w:rsidRDefault="007E7B8F" w:rsidP="00C97D78">
            <w:pPr>
              <w:tabs>
                <w:tab w:val="left" w:pos="7200"/>
              </w:tabs>
              <w:spacing w:before="0"/>
              <w:rPr>
                <w:b/>
                <w:szCs w:val="22"/>
                <w:lang w:val="en-CA"/>
              </w:rPr>
            </w:pPr>
            <w:r>
              <w:rPr>
                <w:b/>
                <w:szCs w:val="22"/>
                <w:lang w:val="en-CA"/>
              </w:rPr>
              <w:pict w14:anchorId="3BD3E3CC">
                <v:group id="_x0000_s1026" style="position:absolute;margin-left:-4.15pt;margin-top:-27.5pt;width:23.3pt;height:24.6pt;z-index:251659264" coordorigin="9,2" coordsize="466,492">
                  <v:line id="_x0000_s1027" style="position:absolute" from="9,9" to="10,489" strokecolor="white" strokeweight="13emu"/>
                  <v:line id="_x0000_s1028" style="position:absolute" from="9,493" to="474,494" strokecolor="white" strokeweight="13emu"/>
                  <v:line id="_x0000_s1029" style="position:absolute;flip:y" from="474,9" to="475,493" strokecolor="white" strokeweight="13emu"/>
                  <v:line id="_x0000_s1030" style="position:absolute;flip:x" from="9,9" to="471,10" strokecolor="white" strokeweight="13emu"/>
                  <v:line id="_x0000_s1031" style="position:absolute" from="9,9" to="10,10" strokecolor="white" strokeweight="13emu"/>
                  <v:shape id="_x0000_s1032" style="position:absolute;left:74;top:104;width:309;height:297" coordsize="309,297"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v:shape>
                  <v:shape id="_x0000_s1033" style="position:absolute;left:171;top:48;width:171;height:411" coordsize="171,411"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v:shape>
                  <v:shape id="_x0000_s1034" style="position:absolute;left:254;top:67;width:126;height:101" coordsize="126,101"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v:shape>
                  <v:shape id="_x0000_s1035" style="position:absolute;left:146;top:46;width:293;height:234" coordsize="293,234"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v:shape>
                  <v:shape id="_x0000_s1036" style="position:absolute;left:90;top:67;width:349;height:244" coordsize="349,244"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v:shape>
                  <v:shape id="_x0000_s1037" style="position:absolute;left:21;top:40;width:425;height:427" coordsize="425,427"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v:shape>
                  <v:shape id="_x0000_s1038" style="position:absolute;left:21;top:43;width:337;height:421" coordsize="337,421"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v:shape>
                  <v:shape id="_x0000_s1039" style="position:absolute;left:17;top:40;width:425;height:386" coordsize="425,386"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v:shape>
                  <v:shape id="_x0000_s1040" style="position:absolute;left:21;top:70;width:425;height:397" coordsize="425,397"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v:shape>
                  <v:shape id="_x0000_s1041" style="position:absolute;left:68;top:99;width:366;height:274" coordsize="366,274"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v:shape>
                  <v:shape id="_x0000_s1042" style="position:absolute;left:27;top:196;width:346;height:244" coordsize="346,244"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v:shape>
                  <v:shape id="_x0000_s1043" style="position:absolute;left:64;top:2;width:382;height:469" coordsize="382,469"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v:shape>
                  <v:shape id="_x0000_s1044" style="position:absolute;left:273;top:181;width:132;height:145" coordsize="132,145"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v:shape>
                  <v:shape id="_x0000_s1045" style="position:absolute;left:276;top:184;width:126;height:140" coordsize="126,14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v:shape>
                  <v:shape id="_x0000_s1046" style="position:absolute;left:68;top:181;width:65;height:143" coordsize="65,143" path="m56,124l56,126,56,126,56,130,65,130,65,143,,143,,130,10,130,10,126,10,126,10,126,13,126,13,15,10,15,10,15,10,15,10,15,,15,,,65,,65,15,56,15,56,15,56,15,56,124xe" stroked="f">
                    <v:path arrowok="t"/>
                  </v:shape>
                  <v:shape id="_x0000_s1047" style="position:absolute;left:74;top:184;width:57;height:136" coordsize="57,136" path="m44,123l44,123,47,123,47,127,47,127,47,127,47,127,47,127,47,127,47,130,50,130,50,130,57,130,57,136,,136,,130,4,130,4,130,7,130,7,127,7,127,10,127,10,127,10,127,10,123,10,123,10,123,10,123,10,12,10,12,10,9,10,9,10,9,7,9,7,6,7,6,7,6,,6,,,57,,57,6,47,6,47,6,47,6,47,9,47,9,47,9,47,9,47,12,44,12,44,123,44,123xe" fillcolor="black" stroked="f">
                    <v:path arrowok="t"/>
                  </v:shape>
                  <v:shape id="_x0000_s1048" style="position:absolute;left:146;top:181;width:118;height:143" coordsize="118,143"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v:shape>
                  <v:shape id="_x0000_s1049" style="position:absolute;left:150;top:184;width:111;height:136" coordsize="111,136"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v:shape>
                </v:group>
              </w:pict>
            </w:r>
            <w:r>
              <w:rPr>
                <w:b/>
                <w:szCs w:val="22"/>
                <w:lang w:val="en-CA"/>
              </w:rPr>
              <w:pict w14:anchorId="4AD6D7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251661312">
                  <v:imagedata r:id="rId9" o:title=""/>
                </v:shape>
              </w:pict>
            </w:r>
            <w:r>
              <w:rPr>
                <w:b/>
                <w:szCs w:val="22"/>
                <w:lang w:val="en-CA"/>
              </w:rPr>
              <w:pict w14:anchorId="2F26C8F6">
                <v:shape id="_x0000_s1050" type="#_x0000_t75" style="position:absolute;margin-left:21.15pt;margin-top:-25.1pt;width:23.2pt;height:21.05pt;z-index:251660288">
                  <v:imagedata r:id="rId10" o:title=""/>
                </v:shape>
              </w:pict>
            </w:r>
            <w:r w:rsidR="00E61DAC" w:rsidRPr="00CC127B">
              <w:rPr>
                <w:b/>
                <w:szCs w:val="22"/>
                <w:lang w:val="en-CA"/>
              </w:rPr>
              <w:t xml:space="preserve">Joint </w:t>
            </w:r>
            <w:r w:rsidR="006C5D39" w:rsidRPr="00CC127B">
              <w:rPr>
                <w:b/>
                <w:szCs w:val="22"/>
                <w:lang w:val="en-CA"/>
              </w:rPr>
              <w:t>Collaborative</w:t>
            </w:r>
            <w:r w:rsidR="00E61DAC" w:rsidRPr="00CC127B">
              <w:rPr>
                <w:b/>
                <w:szCs w:val="22"/>
                <w:lang w:val="en-CA"/>
              </w:rPr>
              <w:t xml:space="preserve"> Team </w:t>
            </w:r>
            <w:r w:rsidR="006C5D39" w:rsidRPr="00CC127B">
              <w:rPr>
                <w:b/>
                <w:szCs w:val="22"/>
                <w:lang w:val="en-CA"/>
              </w:rPr>
              <w:t>on Video Coding (JCT-VC)</w:t>
            </w:r>
          </w:p>
          <w:p w14:paraId="3B24748A" w14:textId="77777777" w:rsidR="00E61DAC" w:rsidRPr="00CC127B" w:rsidRDefault="00E54511" w:rsidP="00C97D78">
            <w:pPr>
              <w:tabs>
                <w:tab w:val="left" w:pos="7200"/>
              </w:tabs>
              <w:spacing w:before="0"/>
              <w:rPr>
                <w:b/>
                <w:szCs w:val="22"/>
                <w:lang w:val="en-CA"/>
              </w:rPr>
            </w:pPr>
            <w:proofErr w:type="gramStart"/>
            <w:r w:rsidRPr="00CC127B">
              <w:rPr>
                <w:b/>
                <w:szCs w:val="22"/>
                <w:lang w:val="en-CA"/>
              </w:rPr>
              <w:t>of</w:t>
            </w:r>
            <w:proofErr w:type="gramEnd"/>
            <w:r w:rsidRPr="00CC127B">
              <w:rPr>
                <w:b/>
                <w:szCs w:val="22"/>
                <w:lang w:val="en-CA"/>
              </w:rPr>
              <w:t xml:space="preserve"> </w:t>
            </w:r>
            <w:r w:rsidR="007F1F8B" w:rsidRPr="00CC127B">
              <w:rPr>
                <w:b/>
                <w:szCs w:val="22"/>
                <w:lang w:val="en-CA"/>
              </w:rPr>
              <w:t>ITU-T SG16 WP3 and ISO/IEC JTC1/SC29/WG11</w:t>
            </w:r>
          </w:p>
          <w:p w14:paraId="0097B0EC" w14:textId="77777777" w:rsidR="00E61DAC" w:rsidRPr="00CC127B" w:rsidRDefault="005B217D" w:rsidP="005B217D">
            <w:pPr>
              <w:tabs>
                <w:tab w:val="left" w:pos="7200"/>
              </w:tabs>
              <w:spacing w:before="0"/>
              <w:rPr>
                <w:b/>
                <w:szCs w:val="22"/>
                <w:lang w:val="en-CA"/>
              </w:rPr>
            </w:pPr>
            <w:r w:rsidRPr="00CC127B">
              <w:rPr>
                <w:szCs w:val="22"/>
                <w:lang w:val="en-CA"/>
              </w:rPr>
              <w:t>8</w:t>
            </w:r>
            <w:r w:rsidR="00630AA2" w:rsidRPr="00CC127B">
              <w:rPr>
                <w:szCs w:val="22"/>
                <w:lang w:val="en-CA"/>
              </w:rPr>
              <w:t>th</w:t>
            </w:r>
            <w:r w:rsidR="00E61DAC" w:rsidRPr="00CC127B">
              <w:rPr>
                <w:szCs w:val="22"/>
                <w:lang w:val="en-CA"/>
              </w:rPr>
              <w:t xml:space="preserve"> Meeting: </w:t>
            </w:r>
            <w:r w:rsidRPr="00CC127B">
              <w:rPr>
                <w:szCs w:val="22"/>
                <w:lang w:val="en-CA"/>
              </w:rPr>
              <w:t>San José</w:t>
            </w:r>
            <w:r w:rsidR="003F5D0F" w:rsidRPr="00CC127B">
              <w:rPr>
                <w:szCs w:val="22"/>
                <w:lang w:val="en-CA"/>
              </w:rPr>
              <w:t xml:space="preserve">, </w:t>
            </w:r>
            <w:r w:rsidR="00342FF4" w:rsidRPr="00CC127B">
              <w:rPr>
                <w:szCs w:val="22"/>
                <w:lang w:val="en-CA"/>
              </w:rPr>
              <w:t>C</w:t>
            </w:r>
            <w:r w:rsidRPr="00CC127B">
              <w:rPr>
                <w:szCs w:val="22"/>
                <w:lang w:val="en-CA"/>
              </w:rPr>
              <w:t>A, USA</w:t>
            </w:r>
            <w:r w:rsidR="00A6093D" w:rsidRPr="00CC127B">
              <w:rPr>
                <w:szCs w:val="22"/>
                <w:lang w:val="en-CA"/>
              </w:rPr>
              <w:t>,</w:t>
            </w:r>
            <w:r w:rsidR="00664DCF" w:rsidRPr="00CC127B">
              <w:rPr>
                <w:szCs w:val="22"/>
                <w:lang w:val="en-CA"/>
              </w:rPr>
              <w:t xml:space="preserve"> </w:t>
            </w:r>
            <w:r w:rsidR="00342FF4" w:rsidRPr="00CC127B">
              <w:rPr>
                <w:szCs w:val="22"/>
                <w:lang w:val="en-CA"/>
              </w:rPr>
              <w:t>1</w:t>
            </w:r>
            <w:r w:rsidRPr="00CC127B">
              <w:rPr>
                <w:szCs w:val="22"/>
                <w:lang w:val="en-CA"/>
              </w:rPr>
              <w:t>–10</w:t>
            </w:r>
            <w:r w:rsidR="001C3525" w:rsidRPr="00CC127B">
              <w:rPr>
                <w:szCs w:val="22"/>
                <w:lang w:val="en-CA"/>
              </w:rPr>
              <w:t xml:space="preserve"> </w:t>
            </w:r>
            <w:r w:rsidRPr="00CC127B">
              <w:rPr>
                <w:szCs w:val="22"/>
                <w:lang w:val="en-CA"/>
              </w:rPr>
              <w:t>February</w:t>
            </w:r>
            <w:r w:rsidR="00E61DAC" w:rsidRPr="00CC127B">
              <w:rPr>
                <w:szCs w:val="22"/>
                <w:lang w:val="en-CA"/>
              </w:rPr>
              <w:t>, 20</w:t>
            </w:r>
            <w:r w:rsidR="007F1F8B" w:rsidRPr="00CC127B">
              <w:rPr>
                <w:szCs w:val="22"/>
                <w:lang w:val="en-CA"/>
              </w:rPr>
              <w:t>1</w:t>
            </w:r>
            <w:r w:rsidRPr="00CC127B">
              <w:rPr>
                <w:szCs w:val="22"/>
                <w:lang w:val="en-CA"/>
              </w:rPr>
              <w:t>2</w:t>
            </w:r>
          </w:p>
        </w:tc>
        <w:tc>
          <w:tcPr>
            <w:tcW w:w="3168" w:type="dxa"/>
          </w:tcPr>
          <w:p w14:paraId="566AF898" w14:textId="77777777" w:rsidR="008A4B4C" w:rsidRPr="00CC127B" w:rsidRDefault="00E61DAC" w:rsidP="005B217D">
            <w:pPr>
              <w:tabs>
                <w:tab w:val="left" w:pos="7200"/>
              </w:tabs>
              <w:rPr>
                <w:u w:val="single"/>
                <w:lang w:val="en-CA"/>
              </w:rPr>
            </w:pPr>
            <w:r w:rsidRPr="00CC127B">
              <w:rPr>
                <w:lang w:val="en-CA"/>
              </w:rPr>
              <w:t>Document</w:t>
            </w:r>
            <w:r w:rsidR="006C5D39" w:rsidRPr="00CC127B">
              <w:rPr>
                <w:lang w:val="en-CA"/>
              </w:rPr>
              <w:t>: JC</w:t>
            </w:r>
            <w:r w:rsidRPr="00CC127B">
              <w:rPr>
                <w:lang w:val="en-CA"/>
              </w:rPr>
              <w:t>T</w:t>
            </w:r>
            <w:r w:rsidR="006C5D39" w:rsidRPr="00CC127B">
              <w:rPr>
                <w:lang w:val="en-CA"/>
              </w:rPr>
              <w:t>VC</w:t>
            </w:r>
            <w:r w:rsidRPr="00DD6281">
              <w:rPr>
                <w:lang w:val="en-CA"/>
              </w:rPr>
              <w:t>-</w:t>
            </w:r>
            <w:r w:rsidR="005B217D" w:rsidRPr="00DD6281">
              <w:rPr>
                <w:lang w:val="en-CA"/>
              </w:rPr>
              <w:t>H</w:t>
            </w:r>
            <w:r w:rsidR="0059690D" w:rsidRPr="00DD6281">
              <w:rPr>
                <w:u w:val="single"/>
                <w:lang w:val="en-CA"/>
              </w:rPr>
              <w:t>0069</w:t>
            </w:r>
          </w:p>
        </w:tc>
      </w:tr>
    </w:tbl>
    <w:p w14:paraId="1B65D850"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CC127B" w14:paraId="6EAF9CC7" w14:textId="77777777">
        <w:tc>
          <w:tcPr>
            <w:tcW w:w="1458" w:type="dxa"/>
          </w:tcPr>
          <w:p w14:paraId="2D28368D" w14:textId="77777777" w:rsidR="00E61DAC" w:rsidRPr="00CC127B" w:rsidRDefault="00E61DAC">
            <w:pPr>
              <w:spacing w:before="60" w:after="60"/>
              <w:rPr>
                <w:i/>
                <w:szCs w:val="22"/>
                <w:lang w:val="en-CA"/>
              </w:rPr>
            </w:pPr>
            <w:r w:rsidRPr="00CC127B">
              <w:rPr>
                <w:i/>
                <w:szCs w:val="22"/>
                <w:lang w:val="en-CA"/>
              </w:rPr>
              <w:t>Title:</w:t>
            </w:r>
          </w:p>
        </w:tc>
        <w:tc>
          <w:tcPr>
            <w:tcW w:w="8118" w:type="dxa"/>
            <w:gridSpan w:val="3"/>
          </w:tcPr>
          <w:p w14:paraId="7AC18F9E" w14:textId="77777777" w:rsidR="00E61DAC" w:rsidRPr="00CC127B" w:rsidRDefault="00111028" w:rsidP="0018202F">
            <w:pPr>
              <w:spacing w:before="60" w:after="60"/>
              <w:rPr>
                <w:b/>
                <w:szCs w:val="22"/>
                <w:lang w:val="en-CA" w:eastAsia="zh-CN"/>
              </w:rPr>
            </w:pPr>
            <w:r w:rsidRPr="00CC127B">
              <w:rPr>
                <w:rFonts w:hint="eastAsia"/>
                <w:b/>
                <w:szCs w:val="22"/>
                <w:lang w:val="en-CA" w:eastAsia="zh-CN"/>
              </w:rPr>
              <w:t xml:space="preserve">APS </w:t>
            </w:r>
            <w:r w:rsidR="00D03FD2" w:rsidRPr="00CC127B">
              <w:rPr>
                <w:rFonts w:hint="eastAsia"/>
                <w:b/>
                <w:szCs w:val="22"/>
                <w:lang w:val="en-CA" w:eastAsia="zh-CN"/>
              </w:rPr>
              <w:t>Referencing</w:t>
            </w:r>
            <w:r w:rsidR="005F6C82" w:rsidRPr="00CC127B">
              <w:rPr>
                <w:rFonts w:hint="eastAsia"/>
                <w:b/>
                <w:szCs w:val="22"/>
                <w:lang w:val="en-CA" w:eastAsia="zh-CN"/>
              </w:rPr>
              <w:t xml:space="preserve"> </w:t>
            </w:r>
          </w:p>
        </w:tc>
      </w:tr>
      <w:tr w:rsidR="00E61DAC" w:rsidRPr="00CC127B" w14:paraId="23D09424" w14:textId="77777777">
        <w:tc>
          <w:tcPr>
            <w:tcW w:w="1458" w:type="dxa"/>
          </w:tcPr>
          <w:p w14:paraId="621E6C36" w14:textId="77777777" w:rsidR="00E61DAC" w:rsidRPr="00CC127B" w:rsidRDefault="00E61DAC">
            <w:pPr>
              <w:spacing w:before="60" w:after="60"/>
              <w:rPr>
                <w:i/>
                <w:szCs w:val="22"/>
                <w:lang w:val="en-CA"/>
              </w:rPr>
            </w:pPr>
            <w:r w:rsidRPr="00CC127B">
              <w:rPr>
                <w:i/>
                <w:szCs w:val="22"/>
                <w:lang w:val="en-CA"/>
              </w:rPr>
              <w:t>Status:</w:t>
            </w:r>
          </w:p>
        </w:tc>
        <w:tc>
          <w:tcPr>
            <w:tcW w:w="8118" w:type="dxa"/>
            <w:gridSpan w:val="3"/>
          </w:tcPr>
          <w:p w14:paraId="442A3F70" w14:textId="77777777" w:rsidR="00E61DAC" w:rsidRPr="00CC127B" w:rsidRDefault="00E61DAC" w:rsidP="00111028">
            <w:pPr>
              <w:spacing w:before="60" w:after="60"/>
              <w:rPr>
                <w:szCs w:val="22"/>
                <w:lang w:val="en-CA"/>
              </w:rPr>
            </w:pPr>
            <w:r w:rsidRPr="00CC127B">
              <w:rPr>
                <w:szCs w:val="22"/>
                <w:lang w:val="en-CA"/>
              </w:rPr>
              <w:t xml:space="preserve">Input Document to </w:t>
            </w:r>
            <w:r w:rsidR="00AE341B" w:rsidRPr="00CC127B">
              <w:rPr>
                <w:szCs w:val="22"/>
                <w:lang w:val="en-CA"/>
              </w:rPr>
              <w:t>JCT-VC</w:t>
            </w:r>
          </w:p>
        </w:tc>
      </w:tr>
      <w:tr w:rsidR="00E61DAC" w:rsidRPr="00CC127B" w14:paraId="56F766C6" w14:textId="77777777">
        <w:tc>
          <w:tcPr>
            <w:tcW w:w="1458" w:type="dxa"/>
          </w:tcPr>
          <w:p w14:paraId="13CFE480" w14:textId="77777777" w:rsidR="00E61DAC" w:rsidRPr="00CC127B" w:rsidRDefault="00E61DAC">
            <w:pPr>
              <w:spacing w:before="60" w:after="60"/>
              <w:rPr>
                <w:i/>
                <w:szCs w:val="22"/>
                <w:lang w:val="en-CA"/>
              </w:rPr>
            </w:pPr>
            <w:r w:rsidRPr="00CC127B">
              <w:rPr>
                <w:i/>
                <w:szCs w:val="22"/>
                <w:lang w:val="en-CA"/>
              </w:rPr>
              <w:t>Purpose:</w:t>
            </w:r>
          </w:p>
        </w:tc>
        <w:tc>
          <w:tcPr>
            <w:tcW w:w="8118" w:type="dxa"/>
            <w:gridSpan w:val="3"/>
          </w:tcPr>
          <w:p w14:paraId="297DB78D" w14:textId="77777777" w:rsidR="00E61DAC" w:rsidRPr="00CC127B" w:rsidRDefault="00E61DAC" w:rsidP="00111028">
            <w:pPr>
              <w:spacing w:before="60" w:after="60"/>
              <w:rPr>
                <w:szCs w:val="22"/>
                <w:lang w:val="en-CA"/>
              </w:rPr>
            </w:pPr>
            <w:r w:rsidRPr="00CC127B">
              <w:rPr>
                <w:szCs w:val="22"/>
                <w:lang w:val="en-CA"/>
              </w:rPr>
              <w:t>Proposal</w:t>
            </w:r>
          </w:p>
        </w:tc>
      </w:tr>
      <w:tr w:rsidR="00E61DAC" w:rsidRPr="00CC127B" w14:paraId="29AA49A9" w14:textId="77777777">
        <w:tc>
          <w:tcPr>
            <w:tcW w:w="1458" w:type="dxa"/>
          </w:tcPr>
          <w:p w14:paraId="6C2EAFDD" w14:textId="77777777" w:rsidR="00E61DAC" w:rsidRPr="00CC127B" w:rsidRDefault="00E61DAC">
            <w:pPr>
              <w:spacing w:before="60" w:after="60"/>
              <w:rPr>
                <w:i/>
                <w:szCs w:val="22"/>
                <w:lang w:val="en-CA"/>
              </w:rPr>
            </w:pPr>
            <w:r w:rsidRPr="00CC127B">
              <w:rPr>
                <w:i/>
                <w:szCs w:val="22"/>
                <w:lang w:val="en-CA"/>
              </w:rPr>
              <w:t>Author(s) or</w:t>
            </w:r>
            <w:r w:rsidRPr="00CC127B">
              <w:rPr>
                <w:i/>
                <w:szCs w:val="22"/>
                <w:lang w:val="en-CA"/>
              </w:rPr>
              <w:br/>
              <w:t>Contact(s):</w:t>
            </w:r>
          </w:p>
        </w:tc>
        <w:tc>
          <w:tcPr>
            <w:tcW w:w="4050" w:type="dxa"/>
          </w:tcPr>
          <w:p w14:paraId="561DADBD" w14:textId="77777777" w:rsidR="00E366FA" w:rsidRDefault="00B1480A">
            <w:pPr>
              <w:spacing w:before="60" w:after="60"/>
              <w:rPr>
                <w:szCs w:val="22"/>
                <w:lang w:eastAsia="zh-TW"/>
              </w:rPr>
            </w:pPr>
            <w:r>
              <w:rPr>
                <w:rFonts w:hint="eastAsia"/>
                <w:szCs w:val="22"/>
                <w:lang w:eastAsia="zh-CN"/>
              </w:rPr>
              <w:br/>
            </w:r>
            <w:r w:rsidR="00E366FA">
              <w:rPr>
                <w:szCs w:val="22"/>
                <w:lang w:eastAsia="zh-TW"/>
              </w:rPr>
              <w:t>Ming Li and Ping Wu</w:t>
            </w:r>
            <w:r w:rsidR="00E366FA">
              <w:rPr>
                <w:szCs w:val="22"/>
                <w:lang w:eastAsia="zh-TW"/>
              </w:rPr>
              <w:br/>
              <w:t xml:space="preserve">No. 50 </w:t>
            </w:r>
            <w:proofErr w:type="spellStart"/>
            <w:r w:rsidR="00E366FA">
              <w:rPr>
                <w:szCs w:val="22"/>
                <w:lang w:eastAsia="zh-TW"/>
              </w:rPr>
              <w:t>Ruanjiandadao</w:t>
            </w:r>
            <w:proofErr w:type="spellEnd"/>
            <w:r w:rsidR="00E366FA">
              <w:rPr>
                <w:szCs w:val="22"/>
                <w:lang w:eastAsia="zh-TW"/>
              </w:rPr>
              <w:t xml:space="preserve"> Road, ZTE R&amp;D Center District II, Nanjing, China 210012</w:t>
            </w:r>
          </w:p>
          <w:p w14:paraId="4B9F209F" w14:textId="77777777" w:rsidR="00E366FA" w:rsidRDefault="00B1480A">
            <w:pPr>
              <w:spacing w:before="60" w:after="60"/>
              <w:rPr>
                <w:szCs w:val="22"/>
                <w:lang w:eastAsia="zh-CN"/>
              </w:rPr>
            </w:pPr>
            <w:r>
              <w:rPr>
                <w:rFonts w:hint="eastAsia"/>
                <w:szCs w:val="22"/>
                <w:lang w:eastAsia="zh-CN"/>
              </w:rPr>
              <w:br/>
            </w:r>
            <w:r w:rsidR="00E366FA">
              <w:rPr>
                <w:szCs w:val="22"/>
              </w:rPr>
              <w:t>Stephan Wenger</w:t>
            </w:r>
            <w:r w:rsidR="00E366FA">
              <w:rPr>
                <w:szCs w:val="22"/>
                <w:lang w:eastAsia="zh-TW"/>
              </w:rPr>
              <w:t xml:space="preserve"> and</w:t>
            </w:r>
            <w:r w:rsidR="00E366FA">
              <w:rPr>
                <w:szCs w:val="22"/>
              </w:rPr>
              <w:t xml:space="preserve"> Jill Boyce</w:t>
            </w:r>
            <w:r w:rsidR="00E366FA">
              <w:rPr>
                <w:szCs w:val="22"/>
              </w:rPr>
              <w:br/>
              <w:t>433 Hackensack Ave.</w:t>
            </w:r>
            <w:r w:rsidR="00E366FA">
              <w:rPr>
                <w:szCs w:val="22"/>
                <w:lang w:eastAsia="zh-TW"/>
              </w:rPr>
              <w:t xml:space="preserve">, </w:t>
            </w:r>
            <w:r w:rsidR="00E366FA">
              <w:rPr>
                <w:szCs w:val="22"/>
              </w:rPr>
              <w:t>Hackensack, N.J. 07601</w:t>
            </w:r>
            <w:r w:rsidR="00E366FA">
              <w:rPr>
                <w:szCs w:val="22"/>
                <w:lang w:eastAsia="zh-TW"/>
              </w:rPr>
              <w:t xml:space="preserve">, </w:t>
            </w:r>
            <w:r w:rsidR="00E366FA">
              <w:rPr>
                <w:szCs w:val="22"/>
              </w:rPr>
              <w:t>USA</w:t>
            </w:r>
            <w:r w:rsidR="00D64739">
              <w:rPr>
                <w:rFonts w:hint="eastAsia"/>
                <w:szCs w:val="22"/>
                <w:lang w:eastAsia="zh-CN"/>
              </w:rPr>
              <w:br/>
            </w:r>
            <w:r w:rsidR="00D64739">
              <w:rPr>
                <w:rFonts w:hint="eastAsia"/>
                <w:szCs w:val="22"/>
                <w:lang w:eastAsia="zh-CN"/>
              </w:rPr>
              <w:br/>
              <w:t>David Flynn</w:t>
            </w:r>
            <w:r w:rsidR="00D64739">
              <w:rPr>
                <w:szCs w:val="22"/>
                <w:lang w:eastAsia="zh-CN"/>
              </w:rPr>
              <w:br/>
            </w:r>
            <w:r w:rsidR="00D64739" w:rsidRPr="00D64739">
              <w:rPr>
                <w:szCs w:val="22"/>
                <w:lang w:eastAsia="zh-CN"/>
              </w:rPr>
              <w:t>BBC R&amp;D, Centre House, 56 Wood Lane, W12 7SB London, UK</w:t>
            </w:r>
          </w:p>
          <w:p w14:paraId="32B3625B" w14:textId="77777777" w:rsidR="00E61DAC" w:rsidRPr="00CC127B" w:rsidRDefault="00E61DAC">
            <w:pPr>
              <w:spacing w:before="60" w:after="60"/>
              <w:rPr>
                <w:szCs w:val="22"/>
                <w:lang w:val="en-CA"/>
              </w:rPr>
            </w:pPr>
          </w:p>
        </w:tc>
        <w:tc>
          <w:tcPr>
            <w:tcW w:w="900" w:type="dxa"/>
          </w:tcPr>
          <w:p w14:paraId="26D11ACC" w14:textId="77777777" w:rsidR="00E61DAC" w:rsidRPr="00CC127B" w:rsidRDefault="00E61DAC">
            <w:pPr>
              <w:spacing w:before="60" w:after="60"/>
              <w:rPr>
                <w:szCs w:val="22"/>
                <w:lang w:val="en-CA"/>
              </w:rPr>
            </w:pPr>
            <w:r w:rsidRPr="00CC127B">
              <w:rPr>
                <w:szCs w:val="22"/>
                <w:lang w:val="en-CA"/>
              </w:rPr>
              <w:br/>
              <w:t>Tel:</w:t>
            </w:r>
            <w:r w:rsidRPr="00CC127B">
              <w:rPr>
                <w:szCs w:val="22"/>
                <w:lang w:val="en-CA"/>
              </w:rPr>
              <w:br/>
              <w:t>Email:</w:t>
            </w:r>
          </w:p>
        </w:tc>
        <w:tc>
          <w:tcPr>
            <w:tcW w:w="3168" w:type="dxa"/>
          </w:tcPr>
          <w:p w14:paraId="3EFDC081" w14:textId="77777777" w:rsidR="00E61DAC" w:rsidRPr="00255F99" w:rsidRDefault="00B1480A" w:rsidP="00E366FA">
            <w:pPr>
              <w:spacing w:before="60" w:after="60"/>
              <w:rPr>
                <w:color w:val="0000FF"/>
                <w:szCs w:val="22"/>
                <w:u w:val="single"/>
                <w:lang w:eastAsia="zh-TW"/>
              </w:rPr>
            </w:pPr>
            <w:r>
              <w:rPr>
                <w:rFonts w:hint="eastAsia"/>
                <w:szCs w:val="22"/>
                <w:lang w:val="en-CA" w:eastAsia="zh-CN"/>
              </w:rPr>
              <w:br/>
            </w:r>
            <w:r w:rsidR="00A64991">
              <w:rPr>
                <w:szCs w:val="22"/>
                <w:lang w:val="en-CA"/>
              </w:rPr>
              <w:t>Ming Li</w:t>
            </w:r>
            <w:r w:rsidR="00CC604C">
              <w:rPr>
                <w:rFonts w:hint="eastAsia"/>
                <w:szCs w:val="22"/>
                <w:lang w:val="en-CA" w:eastAsia="zh-CN"/>
              </w:rPr>
              <w:t xml:space="preserve">, </w:t>
            </w:r>
            <w:r w:rsidR="00E366FA">
              <w:rPr>
                <w:szCs w:val="22"/>
                <w:lang w:eastAsia="zh-CN"/>
              </w:rPr>
              <w:t>+86-25-88014641</w:t>
            </w:r>
            <w:r w:rsidR="00E366FA">
              <w:rPr>
                <w:szCs w:val="22"/>
                <w:lang w:eastAsia="zh-TW"/>
              </w:rPr>
              <w:br/>
              <w:t>{</w:t>
            </w:r>
            <w:r w:rsidR="00CC604C" w:rsidRPr="00CF0BC6">
              <w:rPr>
                <w:szCs w:val="22"/>
                <w:lang w:eastAsia="zh-TW"/>
              </w:rPr>
              <w:t xml:space="preserve">li.ming42, </w:t>
            </w:r>
            <w:proofErr w:type="spellStart"/>
            <w:r w:rsidR="00CC604C" w:rsidRPr="00CF0BC6">
              <w:rPr>
                <w:szCs w:val="22"/>
                <w:lang w:eastAsia="zh-TW"/>
              </w:rPr>
              <w:t>ping.wu</w:t>
            </w:r>
            <w:proofErr w:type="spellEnd"/>
            <w:r w:rsidR="00CC604C" w:rsidRPr="00CF0BC6">
              <w:rPr>
                <w:szCs w:val="22"/>
                <w:lang w:eastAsia="zh-TW"/>
              </w:rPr>
              <w:t>}</w:t>
            </w:r>
            <w:r w:rsidR="00CC604C" w:rsidRPr="00CF0BC6">
              <w:rPr>
                <w:szCs w:val="22"/>
                <w:lang w:eastAsia="zh-CN"/>
              </w:rPr>
              <w:t>@zte.com.cn</w:t>
            </w:r>
          </w:p>
          <w:p w14:paraId="27CED7C7" w14:textId="77777777" w:rsidR="00A64991" w:rsidRDefault="00B1480A" w:rsidP="00A64991">
            <w:pPr>
              <w:spacing w:before="60" w:after="60"/>
              <w:rPr>
                <w:szCs w:val="22"/>
                <w:lang w:eastAsia="zh-CN"/>
              </w:rPr>
            </w:pPr>
            <w:r>
              <w:rPr>
                <w:rFonts w:hint="eastAsia"/>
                <w:szCs w:val="22"/>
                <w:lang w:eastAsia="zh-CN"/>
              </w:rPr>
              <w:br/>
            </w:r>
            <w:r w:rsidR="00A64991">
              <w:rPr>
                <w:szCs w:val="22"/>
                <w:lang w:eastAsia="zh-TW"/>
              </w:rPr>
              <w:t>Stephan Wenger</w:t>
            </w:r>
            <w:r w:rsidR="00CC604C">
              <w:rPr>
                <w:rFonts w:hint="eastAsia"/>
                <w:szCs w:val="22"/>
                <w:lang w:eastAsia="zh-CN"/>
              </w:rPr>
              <w:t xml:space="preserve">, </w:t>
            </w:r>
            <w:r w:rsidR="00A64991">
              <w:rPr>
                <w:szCs w:val="22"/>
                <w:lang w:eastAsia="zh-TW"/>
              </w:rPr>
              <w:br/>
            </w:r>
            <w:r w:rsidR="00A64991">
              <w:rPr>
                <w:szCs w:val="22"/>
              </w:rPr>
              <w:t>+1-415-713-5473</w:t>
            </w:r>
            <w:r w:rsidR="00A64991">
              <w:rPr>
                <w:szCs w:val="22"/>
                <w:lang w:eastAsia="zh-TW"/>
              </w:rPr>
              <w:br/>
            </w:r>
            <w:r w:rsidR="00A64991">
              <w:rPr>
                <w:szCs w:val="22"/>
              </w:rPr>
              <w:t>{</w:t>
            </w:r>
            <w:proofErr w:type="spellStart"/>
            <w:r w:rsidR="00A64991">
              <w:rPr>
                <w:szCs w:val="22"/>
              </w:rPr>
              <w:t>stephan</w:t>
            </w:r>
            <w:proofErr w:type="gramStart"/>
            <w:r w:rsidR="00A64991">
              <w:rPr>
                <w:szCs w:val="22"/>
              </w:rPr>
              <w:t>,jill</w:t>
            </w:r>
            <w:proofErr w:type="spellEnd"/>
            <w:proofErr w:type="gramEnd"/>
            <w:r w:rsidR="00A64991">
              <w:rPr>
                <w:szCs w:val="22"/>
              </w:rPr>
              <w:t>}@vidyo.com</w:t>
            </w:r>
            <w:r w:rsidR="00D64739">
              <w:rPr>
                <w:rFonts w:hint="eastAsia"/>
                <w:szCs w:val="22"/>
                <w:lang w:eastAsia="zh-CN"/>
              </w:rPr>
              <w:br/>
            </w:r>
            <w:r w:rsidR="00D64739">
              <w:rPr>
                <w:szCs w:val="22"/>
                <w:lang w:eastAsia="zh-CN"/>
              </w:rPr>
              <w:br/>
            </w:r>
            <w:r w:rsidR="00D64739">
              <w:rPr>
                <w:rFonts w:hint="eastAsia"/>
                <w:szCs w:val="22"/>
                <w:lang w:eastAsia="zh-CN"/>
              </w:rPr>
              <w:br/>
            </w:r>
            <w:r w:rsidR="00D64739" w:rsidRPr="00D64739">
              <w:rPr>
                <w:szCs w:val="22"/>
                <w:lang w:eastAsia="zh-CN"/>
              </w:rPr>
              <w:t>davidf@rd.bbc.co.uk</w:t>
            </w:r>
            <w:r w:rsidR="00D64739">
              <w:rPr>
                <w:szCs w:val="22"/>
                <w:lang w:eastAsia="zh-CN"/>
              </w:rPr>
              <w:br/>
            </w:r>
          </w:p>
          <w:p w14:paraId="4538A8A3" w14:textId="77777777" w:rsidR="00E366FA" w:rsidRPr="00CC127B" w:rsidRDefault="00E366FA" w:rsidP="00E366FA">
            <w:pPr>
              <w:spacing w:before="60" w:after="60"/>
              <w:rPr>
                <w:szCs w:val="22"/>
                <w:lang w:val="en-CA"/>
              </w:rPr>
            </w:pPr>
          </w:p>
        </w:tc>
      </w:tr>
      <w:tr w:rsidR="00E61DAC" w:rsidRPr="00CC127B" w14:paraId="17572847" w14:textId="77777777">
        <w:tc>
          <w:tcPr>
            <w:tcW w:w="1458" w:type="dxa"/>
          </w:tcPr>
          <w:p w14:paraId="04D8A713" w14:textId="77777777" w:rsidR="00E61DAC" w:rsidRPr="00CC127B" w:rsidRDefault="00E61DAC">
            <w:pPr>
              <w:spacing w:before="60" w:after="60"/>
              <w:rPr>
                <w:i/>
                <w:szCs w:val="22"/>
                <w:lang w:val="en-CA"/>
              </w:rPr>
            </w:pPr>
            <w:r w:rsidRPr="00CC127B">
              <w:rPr>
                <w:i/>
                <w:szCs w:val="22"/>
                <w:lang w:val="en-CA"/>
              </w:rPr>
              <w:t>Source:</w:t>
            </w:r>
          </w:p>
        </w:tc>
        <w:tc>
          <w:tcPr>
            <w:tcW w:w="8118" w:type="dxa"/>
            <w:gridSpan w:val="3"/>
          </w:tcPr>
          <w:p w14:paraId="068E2CBE" w14:textId="77777777" w:rsidR="00E61DAC" w:rsidRPr="00CC127B" w:rsidRDefault="00255F99" w:rsidP="00D64739">
            <w:pPr>
              <w:spacing w:before="60" w:after="60"/>
              <w:rPr>
                <w:szCs w:val="22"/>
                <w:lang w:val="en-CA" w:eastAsia="zh-CN"/>
              </w:rPr>
            </w:pPr>
            <w:r>
              <w:rPr>
                <w:szCs w:val="22"/>
              </w:rPr>
              <w:t>ZTE</w:t>
            </w:r>
            <w:r w:rsidR="00D64739">
              <w:rPr>
                <w:rFonts w:hint="eastAsia"/>
                <w:szCs w:val="22"/>
                <w:lang w:eastAsia="zh-CN"/>
              </w:rPr>
              <w:t>,</w:t>
            </w:r>
            <w:r>
              <w:rPr>
                <w:szCs w:val="22"/>
              </w:rPr>
              <w:t xml:space="preserve"> Vidyo</w:t>
            </w:r>
            <w:r w:rsidR="00D64739">
              <w:rPr>
                <w:rFonts w:hint="eastAsia"/>
                <w:szCs w:val="22"/>
                <w:lang w:eastAsia="zh-CN"/>
              </w:rPr>
              <w:t xml:space="preserve">, BBC </w:t>
            </w:r>
            <w:r w:rsidR="00D64739" w:rsidRPr="00D64739">
              <w:rPr>
                <w:szCs w:val="22"/>
                <w:lang w:eastAsia="zh-CN"/>
              </w:rPr>
              <w:t>Research &amp; Development</w:t>
            </w:r>
          </w:p>
        </w:tc>
      </w:tr>
    </w:tbl>
    <w:p w14:paraId="05B0E890"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6ED69BB3" w14:textId="77777777" w:rsidR="007B612B" w:rsidRDefault="007B612B" w:rsidP="009234A5">
      <w:pPr>
        <w:pStyle w:val="Heading1"/>
        <w:numPr>
          <w:ilvl w:val="0"/>
          <w:numId w:val="0"/>
        </w:numPr>
        <w:ind w:left="432" w:hanging="432"/>
        <w:rPr>
          <w:lang w:val="en-CA"/>
        </w:rPr>
      </w:pPr>
    </w:p>
    <w:p w14:paraId="3A20157E"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7BE5592A" w14:textId="77777777" w:rsidR="00E50C82" w:rsidRDefault="006417FE" w:rsidP="009234A5">
      <w:pPr>
        <w:jc w:val="both"/>
        <w:rPr>
          <w:szCs w:val="22"/>
          <w:lang w:eastAsia="zh-CN"/>
        </w:rPr>
      </w:pPr>
      <w:r>
        <w:rPr>
          <w:szCs w:val="22"/>
          <w:lang w:eastAsia="zh-CN"/>
        </w:rPr>
        <w:t>Proposed is</w:t>
      </w:r>
      <w:r w:rsidR="00CF5B0D">
        <w:rPr>
          <w:szCs w:val="22"/>
          <w:lang w:eastAsia="zh-CN"/>
        </w:rPr>
        <w:t xml:space="preserve"> a </w:t>
      </w:r>
      <w:r>
        <w:rPr>
          <w:szCs w:val="22"/>
          <w:lang w:eastAsia="zh-CN"/>
        </w:rPr>
        <w:t xml:space="preserve">partial update </w:t>
      </w:r>
      <w:r w:rsidR="00CF5B0D">
        <w:rPr>
          <w:szCs w:val="22"/>
          <w:lang w:eastAsia="zh-CN"/>
        </w:rPr>
        <w:t xml:space="preserve">mechanism </w:t>
      </w:r>
      <w:r>
        <w:rPr>
          <w:szCs w:val="22"/>
          <w:lang w:eastAsia="zh-CN"/>
        </w:rPr>
        <w:t xml:space="preserve">for parameter sets, particular for the adaptation parameter set, </w:t>
      </w:r>
      <w:r w:rsidR="00C21232">
        <w:rPr>
          <w:szCs w:val="22"/>
          <w:lang w:eastAsia="zh-CN"/>
        </w:rPr>
        <w:t>bas</w:t>
      </w:r>
      <w:r w:rsidR="00EC787F">
        <w:rPr>
          <w:szCs w:val="22"/>
          <w:lang w:eastAsia="zh-CN"/>
        </w:rPr>
        <w:t>ed on parameter set referencing</w:t>
      </w:r>
      <w:r w:rsidR="00C21232">
        <w:rPr>
          <w:szCs w:val="22"/>
          <w:lang w:eastAsia="zh-CN"/>
        </w:rPr>
        <w:t xml:space="preserve">.  </w:t>
      </w:r>
      <w:r w:rsidR="003F70D2">
        <w:rPr>
          <w:szCs w:val="22"/>
          <w:lang w:eastAsia="zh-CN"/>
        </w:rPr>
        <w:t xml:space="preserve">Parts of a parameter set can be overridden by another parameter set of the same type, that has the to-be-overridden parts populated with updated data, and </w:t>
      </w:r>
      <w:r w:rsidR="005C1708">
        <w:rPr>
          <w:szCs w:val="22"/>
          <w:lang w:eastAsia="zh-CN"/>
        </w:rPr>
        <w:t xml:space="preserve">is inserted into a linked list of parameter sets.  Bitrate savings over a full update of a parameter set every time even when only a </w:t>
      </w:r>
      <w:r w:rsidR="007C340A">
        <w:rPr>
          <w:szCs w:val="22"/>
          <w:lang w:eastAsia="zh-CN"/>
        </w:rPr>
        <w:t>(</w:t>
      </w:r>
      <w:r w:rsidR="005C1708">
        <w:rPr>
          <w:szCs w:val="22"/>
          <w:lang w:eastAsia="zh-CN"/>
        </w:rPr>
        <w:t>small</w:t>
      </w:r>
      <w:r w:rsidR="007C340A">
        <w:rPr>
          <w:szCs w:val="22"/>
          <w:lang w:eastAsia="zh-CN"/>
        </w:rPr>
        <w:t>)</w:t>
      </w:r>
      <w:r w:rsidR="005C1708">
        <w:rPr>
          <w:szCs w:val="22"/>
          <w:lang w:eastAsia="zh-CN"/>
        </w:rPr>
        <w:t xml:space="preserve"> part changes are, in </w:t>
      </w:r>
      <w:r w:rsidR="00EC787F">
        <w:rPr>
          <w:szCs w:val="22"/>
          <w:lang w:eastAsia="zh-CN"/>
        </w:rPr>
        <w:t>the authors’ opinion</w:t>
      </w:r>
      <w:r w:rsidR="005C1708">
        <w:rPr>
          <w:szCs w:val="22"/>
          <w:lang w:eastAsia="zh-CN"/>
        </w:rPr>
        <w:t>, obvious, but not quantified in this document.</w:t>
      </w:r>
    </w:p>
    <w:p w14:paraId="4BC6262C" w14:textId="77777777" w:rsidR="00745F6B" w:rsidRPr="005B217D" w:rsidRDefault="00745F6B" w:rsidP="00E11923">
      <w:pPr>
        <w:pStyle w:val="Heading1"/>
        <w:rPr>
          <w:lang w:val="en-CA"/>
        </w:rPr>
      </w:pPr>
      <w:r w:rsidRPr="005B217D">
        <w:rPr>
          <w:lang w:val="en-CA"/>
        </w:rPr>
        <w:t>Introduction</w:t>
      </w:r>
      <w:r w:rsidR="0093587C">
        <w:rPr>
          <w:lang w:val="en-CA"/>
        </w:rPr>
        <w:t xml:space="preserve"> and Problem Statement</w:t>
      </w:r>
    </w:p>
    <w:p w14:paraId="0BB34958" w14:textId="77777777" w:rsidR="00004843" w:rsidRDefault="00F94420" w:rsidP="009234A5">
      <w:pPr>
        <w:jc w:val="both"/>
        <w:rPr>
          <w:szCs w:val="22"/>
        </w:rPr>
      </w:pPr>
      <w:r>
        <w:rPr>
          <w:szCs w:val="22"/>
        </w:rPr>
        <w:t>HEVC is likely to contain a number of technologies</w:t>
      </w:r>
      <w:r w:rsidR="00A90C53">
        <w:rPr>
          <w:szCs w:val="22"/>
        </w:rPr>
        <w:t xml:space="preserve"> that require picture-level </w:t>
      </w:r>
      <w:r w:rsidR="006F0135">
        <w:rPr>
          <w:szCs w:val="22"/>
        </w:rPr>
        <w:t xml:space="preserve">adaptive </w:t>
      </w:r>
      <w:r w:rsidR="00A90C53">
        <w:rPr>
          <w:szCs w:val="22"/>
        </w:rPr>
        <w:t xml:space="preserve">parameters not lightweight enough to be replicated in every slice header.  </w:t>
      </w:r>
      <w:r w:rsidR="00071C77">
        <w:rPr>
          <w:szCs w:val="22"/>
        </w:rPr>
        <w:t>In compliance with widely agreed architectural considerations</w:t>
      </w:r>
      <w:r w:rsidR="00395727">
        <w:rPr>
          <w:szCs w:val="22"/>
        </w:rPr>
        <w:t>, such parameters are carried in parameter sets.  However, some picture level parameters are unlikely to change frequently</w:t>
      </w:r>
      <w:r w:rsidR="006C12E9">
        <w:rPr>
          <w:szCs w:val="22"/>
        </w:rPr>
        <w:t xml:space="preserve">.  Others are </w:t>
      </w:r>
      <w:r w:rsidR="00395727">
        <w:rPr>
          <w:szCs w:val="22"/>
        </w:rPr>
        <w:t xml:space="preserve">picture adaptive in at least some encoder implementations and, therefore, likely to change </w:t>
      </w:r>
      <w:r w:rsidR="007C6370">
        <w:rPr>
          <w:szCs w:val="22"/>
        </w:rPr>
        <w:t>from picture to picture</w:t>
      </w:r>
      <w:r w:rsidR="006C12E9">
        <w:rPr>
          <w:szCs w:val="22"/>
        </w:rPr>
        <w:t xml:space="preserve">.  Placing </w:t>
      </w:r>
      <w:r w:rsidR="007C6370">
        <w:rPr>
          <w:szCs w:val="22"/>
        </w:rPr>
        <w:t>such parameters in</w:t>
      </w:r>
      <w:r w:rsidR="0056098E">
        <w:rPr>
          <w:szCs w:val="22"/>
        </w:rPr>
        <w:t>to an H.264/AVC style</w:t>
      </w:r>
      <w:r w:rsidR="007C6370">
        <w:rPr>
          <w:szCs w:val="22"/>
        </w:rPr>
        <w:t xml:space="preserve"> picture parameter set has disadvantages from a coding efficiency viewpoint, as </w:t>
      </w:r>
      <w:r w:rsidR="007928B7">
        <w:rPr>
          <w:szCs w:val="22"/>
        </w:rPr>
        <w:t>the unlikely-to-change parameters need to be sent just to allow the sending of the likely-to-change parts.  Such an issue did not exist in H.264/AVC, and a novel solution is required.</w:t>
      </w:r>
      <w:r w:rsidR="00D34E61">
        <w:rPr>
          <w:szCs w:val="22"/>
        </w:rPr>
        <w:t xml:space="preserve">  The need for such a solution is widely understood </w:t>
      </w:r>
      <w:r w:rsidR="00817BB3">
        <w:rPr>
          <w:szCs w:val="22"/>
        </w:rPr>
        <w:t xml:space="preserve">and agreed </w:t>
      </w:r>
      <w:r w:rsidR="00D34E61">
        <w:rPr>
          <w:szCs w:val="22"/>
        </w:rPr>
        <w:t xml:space="preserve">at least among the delegates attending the </w:t>
      </w:r>
      <w:proofErr w:type="spellStart"/>
      <w:r w:rsidR="00D34E61">
        <w:rPr>
          <w:szCs w:val="22"/>
        </w:rPr>
        <w:t>BoG</w:t>
      </w:r>
      <w:proofErr w:type="spellEnd"/>
      <w:r w:rsidR="00D34E61">
        <w:rPr>
          <w:szCs w:val="22"/>
        </w:rPr>
        <w:t xml:space="preserve"> on APS in Geneva</w:t>
      </w:r>
      <w:r w:rsidR="0056098E">
        <w:rPr>
          <w:szCs w:val="22"/>
        </w:rPr>
        <w:t>.</w:t>
      </w:r>
      <w:r w:rsidR="000B7074">
        <w:rPr>
          <w:szCs w:val="22"/>
        </w:rPr>
        <w:t xml:space="preserve">  </w:t>
      </w:r>
      <w:r w:rsidR="00D34E61">
        <w:rPr>
          <w:szCs w:val="22"/>
          <w:lang w:eastAsia="zh-CN"/>
        </w:rPr>
        <w:t xml:space="preserve">As noted in the </w:t>
      </w:r>
      <w:proofErr w:type="spellStart"/>
      <w:r w:rsidR="00D34E61">
        <w:rPr>
          <w:szCs w:val="22"/>
          <w:lang w:eastAsia="zh-CN"/>
        </w:rPr>
        <w:t>BoG</w:t>
      </w:r>
      <w:proofErr w:type="spellEnd"/>
      <w:r w:rsidR="00D34E61">
        <w:rPr>
          <w:szCs w:val="22"/>
          <w:lang w:eastAsia="zh-CN"/>
        </w:rPr>
        <w:t xml:space="preserve"> </w:t>
      </w:r>
      <w:r w:rsidR="0066636E">
        <w:rPr>
          <w:szCs w:val="22"/>
          <w:lang w:eastAsia="zh-CN"/>
        </w:rPr>
        <w:t>report</w:t>
      </w:r>
      <w:r w:rsidR="0056098E">
        <w:rPr>
          <w:szCs w:val="22"/>
          <w:lang w:eastAsia="zh-CN"/>
        </w:rPr>
        <w:t xml:space="preserve"> </w:t>
      </w:r>
      <w:r w:rsidR="00675062">
        <w:rPr>
          <w:szCs w:val="22"/>
          <w:lang w:eastAsia="zh-CN"/>
        </w:rPr>
        <w:t>JCTVC-G1016</w:t>
      </w:r>
      <w:r w:rsidR="007D24C5">
        <w:rPr>
          <w:szCs w:val="22"/>
          <w:lang w:eastAsia="zh-CN"/>
        </w:rPr>
        <w:t xml:space="preserve"> </w:t>
      </w:r>
      <w:r w:rsidR="0056098E">
        <w:rPr>
          <w:szCs w:val="22"/>
          <w:lang w:eastAsia="zh-CN"/>
        </w:rPr>
        <w:t>[</w:t>
      </w:r>
      <w:r w:rsidR="00DC2A61">
        <w:rPr>
          <w:szCs w:val="22"/>
          <w:lang w:eastAsia="zh-CN"/>
        </w:rPr>
        <w:t>1</w:t>
      </w:r>
      <w:r w:rsidR="0056098E">
        <w:rPr>
          <w:szCs w:val="22"/>
          <w:lang w:eastAsia="zh-CN"/>
        </w:rPr>
        <w:t>]</w:t>
      </w:r>
      <w:r w:rsidR="00D34E61">
        <w:rPr>
          <w:szCs w:val="22"/>
          <w:lang w:eastAsia="zh-CN"/>
        </w:rPr>
        <w:t xml:space="preserve">, “[…] </w:t>
      </w:r>
      <w:r w:rsidR="00D34E61" w:rsidRPr="00FD1079">
        <w:rPr>
          <w:szCs w:val="22"/>
          <w:lang w:eastAsia="zh-CN"/>
        </w:rPr>
        <w:t xml:space="preserve">It was agreed that we have an issue we called “partial update”, that will need to be </w:t>
      </w:r>
      <w:r w:rsidR="00D34E61">
        <w:rPr>
          <w:szCs w:val="22"/>
          <w:lang w:eastAsia="zh-CN"/>
        </w:rPr>
        <w:t xml:space="preserve">addressed at some point in time […]”. </w:t>
      </w:r>
    </w:p>
    <w:p w14:paraId="781162E6" w14:textId="77777777" w:rsidR="0093587C" w:rsidRDefault="00BC29D8" w:rsidP="009234A5">
      <w:pPr>
        <w:jc w:val="both"/>
        <w:rPr>
          <w:szCs w:val="22"/>
          <w:lang w:eastAsia="zh-CN"/>
        </w:rPr>
      </w:pPr>
      <w:r w:rsidRPr="009C7C8A">
        <w:rPr>
          <w:szCs w:val="22"/>
        </w:rPr>
        <w:t xml:space="preserve">At the </w:t>
      </w:r>
      <w:r>
        <w:rPr>
          <w:rFonts w:hint="eastAsia"/>
          <w:szCs w:val="22"/>
          <w:lang w:eastAsia="zh-CN"/>
        </w:rPr>
        <w:t>6</w:t>
      </w:r>
      <w:r w:rsidRPr="009C7C8A">
        <w:rPr>
          <w:rFonts w:hint="eastAsia"/>
          <w:szCs w:val="22"/>
          <w:vertAlign w:val="superscript"/>
          <w:lang w:eastAsia="zh-CN"/>
        </w:rPr>
        <w:t>th</w:t>
      </w:r>
      <w:r>
        <w:rPr>
          <w:rFonts w:hint="eastAsia"/>
          <w:szCs w:val="22"/>
          <w:lang w:eastAsia="zh-CN"/>
        </w:rPr>
        <w:t xml:space="preserve"> </w:t>
      </w:r>
      <w:r w:rsidRPr="009C7C8A">
        <w:rPr>
          <w:szCs w:val="22"/>
        </w:rPr>
        <w:t>JCT-VC Meeting</w:t>
      </w:r>
      <w:r w:rsidR="00871D72">
        <w:rPr>
          <w:szCs w:val="22"/>
        </w:rPr>
        <w:t xml:space="preserve"> (Torino)</w:t>
      </w:r>
      <w:r w:rsidRPr="009C7C8A">
        <w:rPr>
          <w:szCs w:val="22"/>
        </w:rPr>
        <w:t xml:space="preserve">, </w:t>
      </w:r>
      <w:r w:rsidR="00E02A16" w:rsidRPr="009C7C8A">
        <w:rPr>
          <w:szCs w:val="22"/>
        </w:rPr>
        <w:t xml:space="preserve">based on </w:t>
      </w:r>
      <w:r w:rsidR="00E02A16">
        <w:rPr>
          <w:rFonts w:hint="eastAsia"/>
          <w:szCs w:val="22"/>
          <w:lang w:eastAsia="zh-CN"/>
        </w:rPr>
        <w:t>the</w:t>
      </w:r>
      <w:r w:rsidR="00E02A16" w:rsidRPr="009C7C8A">
        <w:rPr>
          <w:szCs w:val="22"/>
        </w:rPr>
        <w:t xml:space="preserve"> contribution JCTVC-F747</w:t>
      </w:r>
      <w:r w:rsidR="00E02A16">
        <w:rPr>
          <w:rFonts w:hint="eastAsia"/>
          <w:szCs w:val="22"/>
          <w:lang w:eastAsia="zh-CN"/>
        </w:rPr>
        <w:t xml:space="preserve"> [</w:t>
      </w:r>
      <w:r w:rsidR="00DC2A61">
        <w:rPr>
          <w:szCs w:val="22"/>
          <w:lang w:eastAsia="zh-CN"/>
        </w:rPr>
        <w:t>2</w:t>
      </w:r>
      <w:r w:rsidR="00E02A16">
        <w:rPr>
          <w:rFonts w:hint="eastAsia"/>
          <w:szCs w:val="22"/>
          <w:lang w:eastAsia="zh-CN"/>
        </w:rPr>
        <w:t>]</w:t>
      </w:r>
      <w:r w:rsidR="00E02A16">
        <w:rPr>
          <w:szCs w:val="22"/>
          <w:lang w:eastAsia="zh-CN"/>
        </w:rPr>
        <w:t xml:space="preserve">, </w:t>
      </w:r>
      <w:r w:rsidR="00871D72">
        <w:rPr>
          <w:szCs w:val="22"/>
        </w:rPr>
        <w:t>an A</w:t>
      </w:r>
      <w:r w:rsidRPr="009C7C8A">
        <w:rPr>
          <w:szCs w:val="22"/>
        </w:rPr>
        <w:t xml:space="preserve">daptation </w:t>
      </w:r>
      <w:r w:rsidR="00871D72">
        <w:rPr>
          <w:szCs w:val="22"/>
        </w:rPr>
        <w:t>P</w:t>
      </w:r>
      <w:r w:rsidRPr="009C7C8A">
        <w:rPr>
          <w:szCs w:val="22"/>
        </w:rPr>
        <w:t xml:space="preserve">arameter </w:t>
      </w:r>
      <w:r w:rsidR="00871D72">
        <w:rPr>
          <w:szCs w:val="22"/>
        </w:rPr>
        <w:t>S</w:t>
      </w:r>
      <w:r w:rsidRPr="009C7C8A">
        <w:rPr>
          <w:szCs w:val="22"/>
        </w:rPr>
        <w:t xml:space="preserve">et (APS) was developed </w:t>
      </w:r>
      <w:r>
        <w:rPr>
          <w:rFonts w:hint="eastAsia"/>
          <w:szCs w:val="22"/>
          <w:lang w:eastAsia="zh-CN"/>
        </w:rPr>
        <w:t>and adopted</w:t>
      </w:r>
      <w:r w:rsidR="00E02A16">
        <w:rPr>
          <w:szCs w:val="22"/>
          <w:lang w:eastAsia="zh-CN"/>
        </w:rPr>
        <w:t>.</w:t>
      </w:r>
      <w:r>
        <w:rPr>
          <w:rFonts w:hint="eastAsia"/>
          <w:szCs w:val="22"/>
          <w:lang w:eastAsia="zh-CN"/>
        </w:rPr>
        <w:t xml:space="preserve">  </w:t>
      </w:r>
      <w:r w:rsidR="0091491B">
        <w:rPr>
          <w:szCs w:val="22"/>
          <w:lang w:eastAsia="zh-CN"/>
        </w:rPr>
        <w:t>The APS</w:t>
      </w:r>
      <w:r w:rsidR="0091491B">
        <w:rPr>
          <w:rFonts w:hint="eastAsia"/>
          <w:szCs w:val="22"/>
          <w:lang w:eastAsia="zh-CN"/>
        </w:rPr>
        <w:t xml:space="preserve"> </w:t>
      </w:r>
      <w:r>
        <w:rPr>
          <w:rFonts w:hint="eastAsia"/>
          <w:szCs w:val="22"/>
          <w:lang w:eastAsia="zh-CN"/>
        </w:rPr>
        <w:t>is intended for picture-adaptive data</w:t>
      </w:r>
      <w:r w:rsidR="00EB693B">
        <w:rPr>
          <w:szCs w:val="22"/>
          <w:lang w:eastAsia="zh-CN"/>
        </w:rPr>
        <w:t xml:space="preserve">, including parameters related to sample-adaptive offset (SAO), adaptive loop filter (ALF), </w:t>
      </w:r>
      <w:r w:rsidR="0030033E">
        <w:rPr>
          <w:szCs w:val="22"/>
          <w:lang w:eastAsia="zh-CN"/>
        </w:rPr>
        <w:t xml:space="preserve">deblocking filter (DPS), </w:t>
      </w:r>
      <w:r w:rsidR="00EB693B">
        <w:rPr>
          <w:szCs w:val="22"/>
          <w:lang w:eastAsia="zh-CN"/>
        </w:rPr>
        <w:t xml:space="preserve">and </w:t>
      </w:r>
      <w:r w:rsidR="002D5DEE">
        <w:rPr>
          <w:szCs w:val="22"/>
          <w:lang w:eastAsia="zh-CN"/>
        </w:rPr>
        <w:t>scaling list</w:t>
      </w:r>
      <w:r w:rsidR="001B2F61">
        <w:rPr>
          <w:szCs w:val="22"/>
          <w:lang w:eastAsia="zh-CN"/>
        </w:rPr>
        <w:t xml:space="preserve"> (quantization matrix information)</w:t>
      </w:r>
      <w:r w:rsidR="0091491B">
        <w:rPr>
          <w:szCs w:val="22"/>
          <w:lang w:eastAsia="zh-CN"/>
        </w:rPr>
        <w:t xml:space="preserve">.  </w:t>
      </w:r>
      <w:r w:rsidR="002A2DE2">
        <w:rPr>
          <w:szCs w:val="22"/>
          <w:lang w:eastAsia="zh-CN"/>
        </w:rPr>
        <w:t xml:space="preserve">Conceivably, more parameters may be added in the future; for example, the reference picture ordering breakout has looked into proposals to </w:t>
      </w:r>
      <w:r w:rsidR="002A2DE2">
        <w:rPr>
          <w:szCs w:val="22"/>
          <w:lang w:eastAsia="zh-CN"/>
        </w:rPr>
        <w:lastRenderedPageBreak/>
        <w:t xml:space="preserve">convey the </w:t>
      </w:r>
      <w:r w:rsidR="008C7CAA">
        <w:rPr>
          <w:szCs w:val="22"/>
          <w:lang w:eastAsia="zh-CN"/>
        </w:rPr>
        <w:t>reference picture ordering information</w:t>
      </w:r>
      <w:r w:rsidR="00354FF6">
        <w:rPr>
          <w:szCs w:val="22"/>
          <w:lang w:eastAsia="zh-CN"/>
        </w:rPr>
        <w:t xml:space="preserve"> (ex MMCO)</w:t>
      </w:r>
      <w:r w:rsidR="008C7CAA">
        <w:rPr>
          <w:szCs w:val="22"/>
          <w:lang w:eastAsia="zh-CN"/>
        </w:rPr>
        <w:t xml:space="preserve"> in the APS</w:t>
      </w:r>
      <w:r w:rsidR="00332C7A">
        <w:rPr>
          <w:szCs w:val="22"/>
          <w:lang w:eastAsia="zh-CN"/>
        </w:rPr>
        <w:t xml:space="preserve">, weighted prediction information may be </w:t>
      </w:r>
      <w:r w:rsidR="00C92621">
        <w:rPr>
          <w:szCs w:val="22"/>
          <w:lang w:eastAsia="zh-CN"/>
        </w:rPr>
        <w:t>information</w:t>
      </w:r>
      <w:r w:rsidR="00332C7A">
        <w:rPr>
          <w:szCs w:val="22"/>
          <w:lang w:eastAsia="zh-CN"/>
        </w:rPr>
        <w:t xml:space="preserve"> suitable for the APS, and so on</w:t>
      </w:r>
      <w:r w:rsidR="008C7CAA">
        <w:rPr>
          <w:szCs w:val="22"/>
          <w:lang w:eastAsia="zh-CN"/>
        </w:rPr>
        <w:t xml:space="preserve">.  </w:t>
      </w:r>
      <w:r w:rsidR="0091491B">
        <w:rPr>
          <w:szCs w:val="22"/>
          <w:lang w:eastAsia="zh-CN"/>
        </w:rPr>
        <w:t xml:space="preserve">The </w:t>
      </w:r>
      <w:r w:rsidR="008C7CAA">
        <w:rPr>
          <w:szCs w:val="22"/>
          <w:lang w:eastAsia="zh-CN"/>
        </w:rPr>
        <w:t>PPS is retained for non picture-</w:t>
      </w:r>
      <w:r w:rsidR="0091491B">
        <w:rPr>
          <w:szCs w:val="22"/>
          <w:lang w:eastAsia="zh-CN"/>
        </w:rPr>
        <w:t>adaptive data that still can change within a sequence.  Both APS and PPS are referenced from the slice header</w:t>
      </w:r>
      <w:r>
        <w:rPr>
          <w:rFonts w:hint="eastAsia"/>
          <w:szCs w:val="22"/>
          <w:lang w:eastAsia="zh-CN"/>
        </w:rPr>
        <w:t xml:space="preserve">. </w:t>
      </w:r>
    </w:p>
    <w:p w14:paraId="4E0BF8A8" w14:textId="77777777" w:rsidR="004A063F" w:rsidRDefault="004A063F" w:rsidP="009234A5">
      <w:pPr>
        <w:jc w:val="both"/>
        <w:rPr>
          <w:szCs w:val="22"/>
          <w:lang w:eastAsia="zh-CN"/>
        </w:rPr>
      </w:pPr>
      <w:r>
        <w:rPr>
          <w:szCs w:val="22"/>
          <w:lang w:eastAsia="zh-CN"/>
        </w:rPr>
        <w:t xml:space="preserve">Further available in the slice header are flags enabling certain tools, such as </w:t>
      </w:r>
      <w:r w:rsidR="00354FF6">
        <w:rPr>
          <w:szCs w:val="22"/>
          <w:lang w:eastAsia="zh-CN"/>
        </w:rPr>
        <w:t>ALF</w:t>
      </w:r>
      <w:r>
        <w:rPr>
          <w:szCs w:val="22"/>
          <w:lang w:eastAsia="zh-CN"/>
        </w:rPr>
        <w:t>, or SAO.</w:t>
      </w:r>
    </w:p>
    <w:p w14:paraId="3C4F1C79" w14:textId="77777777" w:rsidR="0093587C" w:rsidRDefault="003C385A" w:rsidP="009234A5">
      <w:pPr>
        <w:jc w:val="both"/>
        <w:rPr>
          <w:szCs w:val="22"/>
          <w:lang w:eastAsia="zh-CN"/>
        </w:rPr>
      </w:pPr>
      <w:r>
        <w:rPr>
          <w:szCs w:val="22"/>
          <w:lang w:eastAsia="zh-CN"/>
        </w:rPr>
        <w:t xml:space="preserve">Although </w:t>
      </w:r>
      <w:r w:rsidR="00332C7A">
        <w:rPr>
          <w:szCs w:val="22"/>
          <w:lang w:eastAsia="zh-CN"/>
        </w:rPr>
        <w:t xml:space="preserve">the </w:t>
      </w:r>
      <w:r w:rsidR="00BC29D8">
        <w:rPr>
          <w:rFonts w:hint="eastAsia"/>
          <w:szCs w:val="22"/>
          <w:lang w:eastAsia="zh-CN"/>
        </w:rPr>
        <w:t xml:space="preserve">APS </w:t>
      </w:r>
      <w:r w:rsidR="00CB0AB8" w:rsidRPr="00447876">
        <w:rPr>
          <w:szCs w:val="22"/>
          <w:lang w:eastAsia="zh-CN"/>
        </w:rPr>
        <w:t xml:space="preserve">provides an effective approach to </w:t>
      </w:r>
      <w:r w:rsidR="006F1F3A">
        <w:rPr>
          <w:szCs w:val="22"/>
          <w:lang w:eastAsia="zh-CN"/>
        </w:rPr>
        <w:t xml:space="preserve">share </w:t>
      </w:r>
      <w:r w:rsidR="004A063F">
        <w:rPr>
          <w:szCs w:val="22"/>
          <w:lang w:eastAsia="zh-CN"/>
        </w:rPr>
        <w:t xml:space="preserve">picture-adaptive </w:t>
      </w:r>
      <w:r w:rsidR="006F1F3A">
        <w:rPr>
          <w:szCs w:val="22"/>
          <w:lang w:eastAsia="zh-CN"/>
        </w:rPr>
        <w:t xml:space="preserve">information common at the </w:t>
      </w:r>
      <w:r w:rsidR="00CB0AB8" w:rsidRPr="00447876">
        <w:rPr>
          <w:szCs w:val="22"/>
          <w:lang w:eastAsia="zh-CN"/>
        </w:rPr>
        <w:t xml:space="preserve">slice </w:t>
      </w:r>
      <w:proofErr w:type="gramStart"/>
      <w:r w:rsidR="00CB0AB8" w:rsidRPr="00447876">
        <w:rPr>
          <w:szCs w:val="22"/>
          <w:lang w:eastAsia="zh-CN"/>
        </w:rPr>
        <w:t>level ,</w:t>
      </w:r>
      <w:proofErr w:type="gramEnd"/>
      <w:r w:rsidR="00CB0AB8" w:rsidRPr="00447876">
        <w:rPr>
          <w:szCs w:val="22"/>
          <w:lang w:eastAsia="zh-CN"/>
        </w:rPr>
        <w:t xml:space="preserve"> the</w:t>
      </w:r>
      <w:r w:rsidR="00BC29D8">
        <w:rPr>
          <w:rFonts w:hint="eastAsia"/>
          <w:szCs w:val="22"/>
          <w:lang w:eastAsia="zh-CN"/>
        </w:rPr>
        <w:t xml:space="preserve">re </w:t>
      </w:r>
      <w:r w:rsidR="00B82FF9">
        <w:rPr>
          <w:szCs w:val="22"/>
          <w:lang w:eastAsia="zh-CN"/>
        </w:rPr>
        <w:t xml:space="preserve">still </w:t>
      </w:r>
      <w:r w:rsidR="00BC29D8">
        <w:rPr>
          <w:rFonts w:hint="eastAsia"/>
          <w:szCs w:val="22"/>
          <w:lang w:eastAsia="zh-CN"/>
        </w:rPr>
        <w:t>exists a problem of</w:t>
      </w:r>
      <w:r w:rsidR="00CB0AB8" w:rsidRPr="00447876">
        <w:rPr>
          <w:szCs w:val="22"/>
          <w:lang w:eastAsia="zh-CN"/>
        </w:rPr>
        <w:t xml:space="preserve"> </w:t>
      </w:r>
      <w:r w:rsidR="00FA6719">
        <w:rPr>
          <w:szCs w:val="22"/>
          <w:lang w:eastAsia="zh-CN"/>
        </w:rPr>
        <w:t xml:space="preserve">duplication </w:t>
      </w:r>
      <w:r w:rsidR="00CB0AB8">
        <w:rPr>
          <w:szCs w:val="22"/>
          <w:lang w:eastAsia="zh-CN"/>
        </w:rPr>
        <w:t>of the coded APS information</w:t>
      </w:r>
      <w:r w:rsidR="00BC29D8">
        <w:rPr>
          <w:rFonts w:hint="eastAsia"/>
          <w:szCs w:val="22"/>
          <w:lang w:eastAsia="zh-CN"/>
        </w:rPr>
        <w:t xml:space="preserve"> when only a part of the APS parameters changes </w:t>
      </w:r>
      <w:r w:rsidR="00C34D89">
        <w:rPr>
          <w:szCs w:val="22"/>
          <w:lang w:eastAsia="zh-CN"/>
        </w:rPr>
        <w:t>between</w:t>
      </w:r>
      <w:r w:rsidR="00C34D89">
        <w:rPr>
          <w:rFonts w:hint="eastAsia"/>
          <w:szCs w:val="22"/>
          <w:lang w:eastAsia="zh-CN"/>
        </w:rPr>
        <w:t xml:space="preserve"> </w:t>
      </w:r>
      <w:r w:rsidR="00BC29D8">
        <w:rPr>
          <w:rFonts w:hint="eastAsia"/>
          <w:szCs w:val="22"/>
          <w:lang w:eastAsia="zh-CN"/>
        </w:rPr>
        <w:t>pictures</w:t>
      </w:r>
      <w:r w:rsidR="00CB0AB8">
        <w:rPr>
          <w:rFonts w:hint="eastAsia"/>
          <w:szCs w:val="22"/>
          <w:lang w:eastAsia="zh-CN"/>
        </w:rPr>
        <w:t xml:space="preserve">. </w:t>
      </w:r>
      <w:r w:rsidR="00C34D89">
        <w:rPr>
          <w:szCs w:val="22"/>
          <w:lang w:eastAsia="zh-CN"/>
        </w:rPr>
        <w:t xml:space="preserve"> </w:t>
      </w:r>
      <w:r w:rsidR="00B82FF9">
        <w:rPr>
          <w:szCs w:val="22"/>
          <w:lang w:eastAsia="zh-CN"/>
        </w:rPr>
        <w:t xml:space="preserve">For example, conceivably, </w:t>
      </w:r>
      <w:r w:rsidR="0027061A">
        <w:rPr>
          <w:szCs w:val="22"/>
          <w:lang w:eastAsia="zh-CN"/>
        </w:rPr>
        <w:t>loop filter parameters may be calculated only once every n pictures (as this is a very computationally intensive operation, and under the assumption that content characteristics change slowly), whereas SAO parameters</w:t>
      </w:r>
      <w:r w:rsidR="00C34D89">
        <w:rPr>
          <w:szCs w:val="22"/>
          <w:lang w:eastAsia="zh-CN"/>
        </w:rPr>
        <w:t xml:space="preserve"> may be generated more frequently.  Another example would be that, assuming something like an IBBPBB picture structure, certain picture adaptive parameters are calculated by a non-real-time encoder only once per GOP and picture type</w:t>
      </w:r>
      <w:r w:rsidR="0093587C">
        <w:rPr>
          <w:szCs w:val="22"/>
          <w:lang w:eastAsia="zh-CN"/>
        </w:rPr>
        <w:t xml:space="preserve">.  </w:t>
      </w:r>
      <w:r w:rsidR="005251AE">
        <w:rPr>
          <w:szCs w:val="22"/>
          <w:lang w:eastAsia="zh-CN"/>
        </w:rPr>
        <w:t>In either case, a part</w:t>
      </w:r>
      <w:r w:rsidR="009C7E6B">
        <w:rPr>
          <w:szCs w:val="22"/>
          <w:lang w:eastAsia="zh-CN"/>
        </w:rPr>
        <w:t xml:space="preserve"> of an APS already available at the decoder may be re-usable (as it already contains the required information), whereas </w:t>
      </w:r>
      <w:r w:rsidR="005251AE">
        <w:rPr>
          <w:szCs w:val="22"/>
          <w:lang w:eastAsia="zh-CN"/>
        </w:rPr>
        <w:t>another part</w:t>
      </w:r>
      <w:r w:rsidR="009C7E6B">
        <w:rPr>
          <w:szCs w:val="22"/>
          <w:lang w:eastAsia="zh-CN"/>
        </w:rPr>
        <w:t xml:space="preserve"> may be new.</w:t>
      </w:r>
    </w:p>
    <w:p w14:paraId="420426D2" w14:textId="77777777" w:rsidR="00AE030C" w:rsidRDefault="007A1797" w:rsidP="009234A5">
      <w:pPr>
        <w:jc w:val="both"/>
        <w:rPr>
          <w:szCs w:val="22"/>
          <w:lang w:eastAsia="zh-CN"/>
        </w:rPr>
      </w:pPr>
      <w:r>
        <w:rPr>
          <w:szCs w:val="22"/>
          <w:lang w:eastAsia="zh-CN"/>
        </w:rPr>
        <w:t xml:space="preserve">It is suggested that finding a </w:t>
      </w:r>
      <w:r w:rsidR="00EC3ACE">
        <w:rPr>
          <w:szCs w:val="22"/>
          <w:lang w:eastAsia="zh-CN"/>
        </w:rPr>
        <w:t xml:space="preserve">generic </w:t>
      </w:r>
      <w:r>
        <w:rPr>
          <w:szCs w:val="22"/>
          <w:lang w:eastAsia="zh-CN"/>
        </w:rPr>
        <w:t>solution for</w:t>
      </w:r>
      <w:r w:rsidR="00EC3ACE">
        <w:rPr>
          <w:szCs w:val="22"/>
          <w:lang w:eastAsia="zh-CN"/>
        </w:rPr>
        <w:t xml:space="preserve"> </w:t>
      </w:r>
      <w:r w:rsidR="00BB4F97">
        <w:rPr>
          <w:szCs w:val="22"/>
          <w:lang w:eastAsia="zh-CN"/>
        </w:rPr>
        <w:t xml:space="preserve">partial </w:t>
      </w:r>
      <w:r w:rsidR="00EC3ACE">
        <w:rPr>
          <w:szCs w:val="22"/>
          <w:lang w:eastAsia="zh-CN"/>
        </w:rPr>
        <w:t xml:space="preserve">parameter set updates is preferable over a specific solution that addresses only those technologies currently on the table.  </w:t>
      </w:r>
      <w:r w:rsidR="006645E1">
        <w:rPr>
          <w:szCs w:val="22"/>
          <w:lang w:eastAsia="zh-CN"/>
        </w:rPr>
        <w:t xml:space="preserve">Being future-proof on architectural features </w:t>
      </w:r>
      <w:r w:rsidR="005251AE">
        <w:rPr>
          <w:szCs w:val="22"/>
          <w:lang w:eastAsia="zh-CN"/>
        </w:rPr>
        <w:t xml:space="preserve">like this </w:t>
      </w:r>
      <w:r w:rsidR="006645E1">
        <w:rPr>
          <w:szCs w:val="22"/>
          <w:lang w:eastAsia="zh-CN"/>
        </w:rPr>
        <w:t>is hardly ever wrong</w:t>
      </w:r>
      <w:r w:rsidR="005E6145">
        <w:rPr>
          <w:szCs w:val="22"/>
          <w:lang w:eastAsia="zh-CN"/>
        </w:rPr>
        <w:t>, even if it comes at some (manageable) cost—sub-optimal efficiency, complexity, or otherwise</w:t>
      </w:r>
      <w:r w:rsidR="006645E1">
        <w:rPr>
          <w:szCs w:val="22"/>
          <w:lang w:eastAsia="zh-CN"/>
        </w:rPr>
        <w:t>.</w:t>
      </w:r>
      <w:r w:rsidR="001F0083">
        <w:rPr>
          <w:szCs w:val="22"/>
          <w:lang w:eastAsia="zh-CN"/>
        </w:rPr>
        <w:t xml:space="preserve">  Historically, parameter sets have grown over time, and we are unaware of any reason to believe that this is changing in HEVC.</w:t>
      </w:r>
      <w:r w:rsidR="005251AE">
        <w:rPr>
          <w:szCs w:val="22"/>
          <w:lang w:eastAsia="zh-CN"/>
        </w:rPr>
        <w:t xml:space="preserve">  A solution should scale with this anticipatable growth</w:t>
      </w:r>
    </w:p>
    <w:p w14:paraId="34523077" w14:textId="77777777" w:rsidR="00084654" w:rsidRDefault="00105AB6" w:rsidP="00774E9F">
      <w:pPr>
        <w:pStyle w:val="Heading1"/>
        <w:rPr>
          <w:lang w:eastAsia="zh-CN"/>
        </w:rPr>
      </w:pPr>
      <w:r>
        <w:rPr>
          <w:lang w:eastAsia="zh-CN"/>
        </w:rPr>
        <w:t>Solution</w:t>
      </w:r>
    </w:p>
    <w:p w14:paraId="501A0777" w14:textId="77777777" w:rsidR="00BB5EBE" w:rsidRDefault="00CB0AB8" w:rsidP="009234A5">
      <w:pPr>
        <w:jc w:val="both"/>
        <w:rPr>
          <w:szCs w:val="22"/>
          <w:lang w:eastAsia="zh-CN"/>
        </w:rPr>
      </w:pPr>
      <w:r w:rsidRPr="005E4637">
        <w:rPr>
          <w:szCs w:val="22"/>
          <w:lang w:eastAsia="zh-CN"/>
        </w:rPr>
        <w:t xml:space="preserve">To </w:t>
      </w:r>
      <w:r w:rsidR="00047ABE">
        <w:rPr>
          <w:szCs w:val="22"/>
          <w:lang w:eastAsia="zh-CN"/>
        </w:rPr>
        <w:t>address</w:t>
      </w:r>
      <w:r w:rsidR="00047ABE" w:rsidRPr="005E4637">
        <w:rPr>
          <w:szCs w:val="22"/>
          <w:lang w:eastAsia="zh-CN"/>
        </w:rPr>
        <w:t xml:space="preserve"> </w:t>
      </w:r>
      <w:r w:rsidR="00047ABE">
        <w:rPr>
          <w:szCs w:val="22"/>
          <w:lang w:eastAsia="zh-CN"/>
        </w:rPr>
        <w:t>the</w:t>
      </w:r>
      <w:r w:rsidR="00047ABE" w:rsidRPr="005E4637">
        <w:rPr>
          <w:szCs w:val="22"/>
          <w:lang w:eastAsia="zh-CN"/>
        </w:rPr>
        <w:t xml:space="preserve"> </w:t>
      </w:r>
      <w:r w:rsidRPr="005E4637">
        <w:rPr>
          <w:szCs w:val="22"/>
          <w:lang w:eastAsia="zh-CN"/>
        </w:rPr>
        <w:t>problem</w:t>
      </w:r>
      <w:r w:rsidR="00047ABE">
        <w:rPr>
          <w:szCs w:val="22"/>
          <w:lang w:eastAsia="zh-CN"/>
        </w:rPr>
        <w:t xml:space="preserve"> of a partial </w:t>
      </w:r>
      <w:proofErr w:type="gramStart"/>
      <w:r w:rsidR="00047ABE">
        <w:rPr>
          <w:szCs w:val="22"/>
          <w:lang w:eastAsia="zh-CN"/>
        </w:rPr>
        <w:t>parameter set update</w:t>
      </w:r>
      <w:proofErr w:type="gramEnd"/>
      <w:r w:rsidRPr="005E4637">
        <w:rPr>
          <w:szCs w:val="22"/>
          <w:lang w:eastAsia="zh-CN"/>
        </w:rPr>
        <w:t xml:space="preserve">, </w:t>
      </w:r>
      <w:proofErr w:type="gramStart"/>
      <w:r w:rsidR="00047ABE">
        <w:rPr>
          <w:szCs w:val="22"/>
          <w:lang w:eastAsia="zh-CN"/>
        </w:rPr>
        <w:t>a</w:t>
      </w:r>
      <w:r w:rsidR="00BC29D8">
        <w:rPr>
          <w:rFonts w:hint="eastAsia"/>
          <w:szCs w:val="22"/>
          <w:lang w:eastAsia="zh-CN"/>
        </w:rPr>
        <w:t xml:space="preserve"> referencing approach is proposed</w:t>
      </w:r>
      <w:proofErr w:type="gramEnd"/>
      <w:r w:rsidR="00047ABE">
        <w:rPr>
          <w:szCs w:val="22"/>
          <w:lang w:eastAsia="zh-CN"/>
        </w:rPr>
        <w:t xml:space="preserve">.  </w:t>
      </w:r>
      <w:r w:rsidR="00FA2102">
        <w:rPr>
          <w:szCs w:val="22"/>
          <w:lang w:eastAsia="zh-CN"/>
        </w:rPr>
        <w:t xml:space="preserve"> This proposal is a refined version of the attachment to JCTVC-G1016 [</w:t>
      </w:r>
      <w:r w:rsidR="000D5C17">
        <w:rPr>
          <w:szCs w:val="22"/>
          <w:lang w:eastAsia="zh-CN"/>
        </w:rPr>
        <w:t>1</w:t>
      </w:r>
      <w:r w:rsidR="00FA2102">
        <w:rPr>
          <w:szCs w:val="22"/>
          <w:lang w:eastAsia="zh-CN"/>
        </w:rPr>
        <w:t>]</w:t>
      </w:r>
      <w:r w:rsidR="0096447A">
        <w:rPr>
          <w:szCs w:val="22"/>
          <w:lang w:eastAsia="zh-CN"/>
        </w:rPr>
        <w:t xml:space="preserve"> that was developed in Geneva</w:t>
      </w:r>
      <w:r w:rsidR="00FA2102">
        <w:rPr>
          <w:szCs w:val="22"/>
          <w:lang w:eastAsia="zh-CN"/>
        </w:rPr>
        <w:t xml:space="preserve">. </w:t>
      </w:r>
      <w:r w:rsidR="00047ABE">
        <w:rPr>
          <w:szCs w:val="22"/>
          <w:lang w:eastAsia="zh-CN"/>
        </w:rPr>
        <w:t>While this proposal is concerned only with the APS,</w:t>
      </w:r>
      <w:r w:rsidR="000E55DD">
        <w:rPr>
          <w:szCs w:val="22"/>
          <w:lang w:eastAsia="zh-CN"/>
        </w:rPr>
        <w:t xml:space="preserve"> the technology proposed would work with all other currently envisioned parameter</w:t>
      </w:r>
      <w:r w:rsidR="008B5151">
        <w:rPr>
          <w:szCs w:val="22"/>
          <w:lang w:eastAsia="zh-CN"/>
        </w:rPr>
        <w:t xml:space="preserve"> set types (see also </w:t>
      </w:r>
      <w:r w:rsidR="00FA2102">
        <w:rPr>
          <w:szCs w:val="22"/>
          <w:lang w:eastAsia="zh-CN"/>
        </w:rPr>
        <w:t xml:space="preserve">document </w:t>
      </w:r>
      <w:r w:rsidR="00675062">
        <w:rPr>
          <w:szCs w:val="22"/>
          <w:lang w:eastAsia="zh-CN"/>
        </w:rPr>
        <w:t xml:space="preserve">JCTVC-H0071 </w:t>
      </w:r>
      <w:r w:rsidR="008B5151">
        <w:rPr>
          <w:szCs w:val="22"/>
          <w:lang w:eastAsia="zh-CN"/>
        </w:rPr>
        <w:t>on the subject of integrating APS data into the PPS)</w:t>
      </w:r>
      <w:r w:rsidR="00BB5EBE">
        <w:rPr>
          <w:szCs w:val="22"/>
          <w:lang w:eastAsia="zh-CN"/>
        </w:rPr>
        <w:t>.</w:t>
      </w:r>
      <w:r w:rsidR="00DD3C2D">
        <w:rPr>
          <w:szCs w:val="22"/>
          <w:lang w:eastAsia="zh-CN"/>
        </w:rPr>
        <w:t xml:space="preserve"> In the following, we make reference only to the APS for convenience.</w:t>
      </w:r>
    </w:p>
    <w:p w14:paraId="5043A5D2" w14:textId="2ABC2F7A" w:rsidR="00930C82" w:rsidRPr="008E0804" w:rsidRDefault="00DD3C2D" w:rsidP="00930C82">
      <w:pPr>
        <w:rPr>
          <w:del w:id="30" w:author="StW2" w:date="2012-02-08T11:34:00Z"/>
          <w:lang w:eastAsia="x-none"/>
        </w:rPr>
      </w:pPr>
      <w:r>
        <w:rPr>
          <w:szCs w:val="22"/>
          <w:lang w:eastAsia="zh-CN"/>
        </w:rPr>
        <w:t>The APS is subdivided into a n</w:t>
      </w:r>
      <w:r w:rsidR="002D5B78">
        <w:rPr>
          <w:szCs w:val="22"/>
          <w:lang w:eastAsia="zh-CN"/>
        </w:rPr>
        <w:t xml:space="preserve">umber of groups of syntax elements, each associated with a certain coding technology (such as ALF, or SAO).  </w:t>
      </w:r>
      <w:proofErr w:type="gramStart"/>
      <w:r w:rsidR="002D5B78">
        <w:rPr>
          <w:szCs w:val="22"/>
          <w:lang w:eastAsia="zh-CN"/>
        </w:rPr>
        <w:t xml:space="preserve">Each of these groups is </w:t>
      </w:r>
      <w:r w:rsidR="00AF67FB">
        <w:rPr>
          <w:szCs w:val="22"/>
          <w:lang w:eastAsia="zh-CN"/>
        </w:rPr>
        <w:t>preceded</w:t>
      </w:r>
      <w:r w:rsidR="002D5B78">
        <w:rPr>
          <w:szCs w:val="22"/>
          <w:lang w:eastAsia="zh-CN"/>
        </w:rPr>
        <w:t xml:space="preserve"> by a flag indicating </w:t>
      </w:r>
      <w:r w:rsidR="003F705C">
        <w:rPr>
          <w:szCs w:val="22"/>
          <w:lang w:eastAsia="zh-CN"/>
        </w:rPr>
        <w:t xml:space="preserve">their respective </w:t>
      </w:r>
      <w:r w:rsidR="002D5B78">
        <w:rPr>
          <w:szCs w:val="22"/>
          <w:lang w:eastAsia="zh-CN"/>
        </w:rPr>
        <w:t>presence</w:t>
      </w:r>
      <w:proofErr w:type="gramEnd"/>
      <w:r w:rsidR="002D5B78">
        <w:rPr>
          <w:szCs w:val="22"/>
          <w:lang w:eastAsia="zh-CN"/>
        </w:rPr>
        <w:t xml:space="preserve">.  </w:t>
      </w:r>
      <w:r w:rsidR="008307B1">
        <w:rPr>
          <w:szCs w:val="22"/>
          <w:lang w:eastAsia="zh-CN"/>
        </w:rPr>
        <w:t xml:space="preserve">For example, the </w:t>
      </w:r>
      <w:proofErr w:type="spellStart"/>
      <w:r w:rsidR="008307B1">
        <w:rPr>
          <w:szCs w:val="22"/>
          <w:lang w:eastAsia="zh-CN"/>
        </w:rPr>
        <w:t>alf_</w:t>
      </w:r>
      <w:proofErr w:type="gramStart"/>
      <w:r w:rsidR="008307B1">
        <w:rPr>
          <w:szCs w:val="22"/>
          <w:lang w:eastAsia="zh-CN"/>
        </w:rPr>
        <w:t>params</w:t>
      </w:r>
      <w:proofErr w:type="spellEnd"/>
      <w:r w:rsidR="008307B1">
        <w:rPr>
          <w:szCs w:val="22"/>
          <w:lang w:eastAsia="zh-CN"/>
        </w:rPr>
        <w:t>(</w:t>
      </w:r>
      <w:proofErr w:type="gramEnd"/>
      <w:r w:rsidR="008307B1">
        <w:rPr>
          <w:szCs w:val="22"/>
          <w:lang w:eastAsia="zh-CN"/>
        </w:rPr>
        <w:t xml:space="preserve">) are preceded by an </w:t>
      </w:r>
      <w:proofErr w:type="spellStart"/>
      <w:r w:rsidR="008307B1">
        <w:rPr>
          <w:rFonts w:eastAsia="PMingLiU"/>
          <w:bCs/>
          <w:lang w:eastAsia="zh-TW"/>
        </w:rPr>
        <w:t>aps_</w:t>
      </w:r>
      <w:r w:rsidR="008307B1">
        <w:rPr>
          <w:bCs/>
          <w:lang w:eastAsia="zh-CN"/>
        </w:rPr>
        <w:t>adaptive_loop_filter</w:t>
      </w:r>
      <w:r w:rsidR="008307B1">
        <w:rPr>
          <w:rFonts w:eastAsia="PMingLiU"/>
          <w:bCs/>
          <w:lang w:eastAsia="zh-TW"/>
        </w:rPr>
        <w:t>_</w:t>
      </w:r>
      <w:r w:rsidR="008307B1">
        <w:rPr>
          <w:bCs/>
          <w:lang w:eastAsia="zh-CN"/>
        </w:rPr>
        <w:t>data_present_</w:t>
      </w:r>
      <w:r w:rsidR="008307B1">
        <w:rPr>
          <w:rFonts w:eastAsia="PMingLiU"/>
          <w:bCs/>
          <w:lang w:eastAsia="zh-TW"/>
        </w:rPr>
        <w:t>flag</w:t>
      </w:r>
      <w:proofErr w:type="spellEnd"/>
      <w:r w:rsidR="008307B1">
        <w:rPr>
          <w:szCs w:val="22"/>
          <w:lang w:eastAsia="zh-CN"/>
        </w:rPr>
        <w:t xml:space="preserve">.  </w:t>
      </w:r>
    </w:p>
    <w:p w14:paraId="4E3D576F" w14:textId="77777777" w:rsidR="00930C82" w:rsidRPr="00793555" w:rsidRDefault="00930C82" w:rsidP="00930C82">
      <w:pPr>
        <w:pStyle w:val="Heading4"/>
        <w:rPr>
          <w:del w:id="31" w:author="StW2" w:date="2012-02-08T11:34:00Z"/>
          <w:highlight w:val="yellow"/>
        </w:rPr>
      </w:pPr>
      <w:del w:id="32" w:author="StW2" w:date="2012-02-08T11:34:00Z">
        <w:r w:rsidRPr="00793555">
          <w:rPr>
            <w:highlight w:val="yellow"/>
          </w:rPr>
          <w:delText>Adaptation parameter set RBSP syntax</w:delText>
        </w:r>
      </w:del>
    </w:p>
    <w:p w14:paraId="33E53715" w14:textId="7B6071EB" w:rsidR="00AF67FB" w:rsidRPr="00793555" w:rsidRDefault="00930C82" w:rsidP="009234A5">
      <w:pPr>
        <w:jc w:val="both"/>
        <w:rPr>
          <w:szCs w:val="22"/>
          <w:highlight w:val="yellow"/>
          <w:lang w:eastAsia="zh-CN"/>
        </w:rPr>
      </w:pPr>
      <w:del w:id="33" w:author="StW2" w:date="2012-02-08T11:34:00Z">
        <w:r w:rsidRPr="00793555">
          <w:rPr>
            <w:highlight w:val="yellow"/>
          </w:rPr>
          <w:delText>[Ed. (BB): In HM the flags _list</w:delText>
        </w:r>
      </w:del>
      <w:r w:rsidR="00D4280F" w:rsidRPr="008307B1">
        <w:rPr>
          <w:szCs w:val="22"/>
          <w:lang w:eastAsia="zh-CN"/>
        </w:rPr>
        <w:t>_</w:t>
      </w:r>
      <w:r w:rsidR="00D4280F" w:rsidRPr="008307B1">
        <w:t xml:space="preserve">, </w:t>
      </w:r>
      <w:proofErr w:type="spellStart"/>
      <w:proofErr w:type="gramStart"/>
      <w:r w:rsidR="00D4280F" w:rsidRPr="008307B1">
        <w:t>aps</w:t>
      </w:r>
      <w:proofErr w:type="gramEnd"/>
      <w:r w:rsidR="00D4280F" w:rsidRPr="008307B1">
        <w:t>_deblocking</w:t>
      </w:r>
      <w:r w:rsidR="00D4280F" w:rsidRPr="00692E3C">
        <w:t>_filter_flag</w:t>
      </w:r>
      <w:proofErr w:type="spellEnd"/>
      <w:r w:rsidR="00D4280F">
        <w:t xml:space="preserve">, </w:t>
      </w:r>
      <w:proofErr w:type="spellStart"/>
      <w:r w:rsidR="00D4280F" w:rsidRPr="00692E3C">
        <w:t>aps_sample_adaptive_offset_flag</w:t>
      </w:r>
      <w:proofErr w:type="spellEnd"/>
      <w:r w:rsidR="00D4280F">
        <w:t xml:space="preserve"> </w:t>
      </w:r>
    </w:p>
    <w:p w14:paraId="4170406D" w14:textId="5EE457F5" w:rsidR="008D2F6C" w:rsidRDefault="000F036F" w:rsidP="009234A5">
      <w:pPr>
        <w:jc w:val="both"/>
        <w:rPr>
          <w:szCs w:val="22"/>
          <w:lang w:eastAsia="zh-CN"/>
        </w:rPr>
      </w:pPr>
      <w:r>
        <w:rPr>
          <w:szCs w:val="22"/>
          <w:lang w:eastAsia="zh-CN"/>
        </w:rPr>
        <w:t xml:space="preserve">The APS also includes a conditional reference to another APS.  A </w:t>
      </w:r>
      <w:proofErr w:type="spellStart"/>
      <w:r>
        <w:rPr>
          <w:szCs w:val="22"/>
          <w:lang w:eastAsia="zh-CN"/>
        </w:rPr>
        <w:t>ref_aps_flag</w:t>
      </w:r>
      <w:proofErr w:type="spellEnd"/>
      <w:r>
        <w:rPr>
          <w:szCs w:val="22"/>
          <w:lang w:eastAsia="zh-CN"/>
        </w:rPr>
        <w:t xml:space="preserve"> signals the presence of a reference </w:t>
      </w:r>
      <w:proofErr w:type="spellStart"/>
      <w:r>
        <w:rPr>
          <w:szCs w:val="22"/>
          <w:lang w:eastAsia="zh-CN"/>
        </w:rPr>
        <w:t>ref_aps_id</w:t>
      </w:r>
      <w:proofErr w:type="spellEnd"/>
      <w:r>
        <w:rPr>
          <w:szCs w:val="22"/>
          <w:lang w:eastAsia="zh-CN"/>
        </w:rPr>
        <w:t xml:space="preserve"> referr</w:t>
      </w:r>
      <w:r>
        <w:rPr>
          <w:rFonts w:hint="eastAsia"/>
          <w:szCs w:val="22"/>
          <w:lang w:eastAsia="zh-CN"/>
        </w:rPr>
        <w:t>ed</w:t>
      </w:r>
      <w:r>
        <w:rPr>
          <w:szCs w:val="22"/>
          <w:lang w:eastAsia="zh-CN"/>
        </w:rPr>
        <w:t xml:space="preserve"> to </w:t>
      </w:r>
      <w:r>
        <w:rPr>
          <w:rFonts w:hint="eastAsia"/>
          <w:szCs w:val="22"/>
          <w:lang w:eastAsia="zh-CN"/>
        </w:rPr>
        <w:t xml:space="preserve">by </w:t>
      </w:r>
      <w:r>
        <w:rPr>
          <w:szCs w:val="22"/>
          <w:lang w:eastAsia="zh-CN"/>
        </w:rPr>
        <w:t xml:space="preserve">the current APS.  With this link mechanism, a linked list of multiple APSs can be created.  </w:t>
      </w:r>
      <w:r w:rsidR="00D11303">
        <w:rPr>
          <w:szCs w:val="22"/>
          <w:lang w:eastAsia="zh-CN"/>
        </w:rPr>
        <w:t xml:space="preserve">The decoding process during APS activation uses the reference in the slice header to address the first APS of the linked list.  Those groups of syntax elements </w:t>
      </w:r>
      <w:r w:rsidR="00CF205A">
        <w:rPr>
          <w:szCs w:val="22"/>
          <w:lang w:eastAsia="zh-CN"/>
        </w:rPr>
        <w:t>for which the associated flag (such as the</w:t>
      </w:r>
      <w:r w:rsidR="00930C82">
        <w:t xml:space="preserve"> </w:t>
      </w:r>
      <w:proofErr w:type="spellStart"/>
      <w:r w:rsidR="00930C82" w:rsidRPr="00692E3C">
        <w:t>aps_adaptive_loop_filter_</w:t>
      </w:r>
      <w:r w:rsidR="00B735EF">
        <w:rPr>
          <w:bCs/>
          <w:lang w:eastAsia="zh-CN"/>
        </w:rPr>
        <w:t>data_present_</w:t>
      </w:r>
      <w:r w:rsidR="00B735EF">
        <w:rPr>
          <w:rFonts w:eastAsia="PMingLiU"/>
          <w:bCs/>
          <w:lang w:eastAsia="zh-TW"/>
        </w:rPr>
        <w:t>flag</w:t>
      </w:r>
      <w:proofErr w:type="spellEnd"/>
      <w:r w:rsidR="00CF205A">
        <w:rPr>
          <w:szCs w:val="22"/>
          <w:lang w:eastAsia="zh-CN"/>
        </w:rPr>
        <w:t>) is set, are</w:t>
      </w:r>
      <w:r w:rsidR="00D27442">
        <w:rPr>
          <w:szCs w:val="22"/>
          <w:lang w:eastAsia="zh-CN"/>
        </w:rPr>
        <w:t xml:space="preserve"> decoded from the subject APS.  </w:t>
      </w:r>
      <w:r w:rsidR="00425CC4">
        <w:rPr>
          <w:szCs w:val="22"/>
          <w:lang w:eastAsia="zh-CN"/>
        </w:rPr>
        <w:t xml:space="preserve">After this decoding, the linked list is followed to the next linked APS (if any—as indicated by </w:t>
      </w:r>
      <w:proofErr w:type="spellStart"/>
      <w:r w:rsidR="00F852F7">
        <w:rPr>
          <w:szCs w:val="22"/>
          <w:lang w:eastAsia="zh-CN"/>
        </w:rPr>
        <w:t>ref_aps_flag</w:t>
      </w:r>
      <w:proofErr w:type="spellEnd"/>
      <w:r w:rsidR="00F852F7">
        <w:rPr>
          <w:szCs w:val="22"/>
          <w:lang w:eastAsia="zh-CN"/>
        </w:rPr>
        <w:t xml:space="preserve"> equal to 1</w:t>
      </w:r>
      <w:r w:rsidR="00425CC4">
        <w:rPr>
          <w:szCs w:val="22"/>
          <w:lang w:eastAsia="zh-CN"/>
        </w:rPr>
        <w:t xml:space="preserve">).  </w:t>
      </w:r>
      <w:r w:rsidR="00F852F7">
        <w:rPr>
          <w:szCs w:val="22"/>
          <w:lang w:eastAsia="zh-CN"/>
        </w:rPr>
        <w:t xml:space="preserve"> Only</w:t>
      </w:r>
      <w:r w:rsidR="00425CC4">
        <w:rPr>
          <w:szCs w:val="22"/>
          <w:lang w:eastAsia="zh-CN"/>
        </w:rPr>
        <w:t xml:space="preserve"> those </w:t>
      </w:r>
      <w:proofErr w:type="gramStart"/>
      <w:r w:rsidR="00425CC4">
        <w:rPr>
          <w:szCs w:val="22"/>
          <w:lang w:eastAsia="zh-CN"/>
        </w:rPr>
        <w:t>groups which</w:t>
      </w:r>
      <w:proofErr w:type="gramEnd"/>
      <w:r w:rsidR="00425CC4">
        <w:rPr>
          <w:szCs w:val="22"/>
          <w:lang w:eastAsia="zh-CN"/>
        </w:rPr>
        <w:t xml:space="preserve"> </w:t>
      </w:r>
      <w:r w:rsidR="00F852F7">
        <w:rPr>
          <w:szCs w:val="22"/>
          <w:lang w:eastAsia="zh-CN"/>
        </w:rPr>
        <w:t>were</w:t>
      </w:r>
      <w:r w:rsidR="00425CC4">
        <w:rPr>
          <w:szCs w:val="22"/>
          <w:lang w:eastAsia="zh-CN"/>
        </w:rPr>
        <w:t xml:space="preserve"> not </w:t>
      </w:r>
      <w:r w:rsidR="00F852F7">
        <w:rPr>
          <w:szCs w:val="22"/>
          <w:lang w:eastAsia="zh-CN"/>
        </w:rPr>
        <w:t xml:space="preserve">signaled as </w:t>
      </w:r>
      <w:r w:rsidR="00425CC4">
        <w:rPr>
          <w:szCs w:val="22"/>
          <w:lang w:eastAsia="zh-CN"/>
        </w:rPr>
        <w:t>present</w:t>
      </w:r>
      <w:r w:rsidR="00F852F7">
        <w:rPr>
          <w:szCs w:val="22"/>
          <w:lang w:eastAsia="zh-CN"/>
        </w:rPr>
        <w:t xml:space="preserve"> previously, but are signaled as present in the current APS, are decoded from </w:t>
      </w:r>
      <w:r w:rsidR="003B4209">
        <w:rPr>
          <w:szCs w:val="22"/>
          <w:lang w:eastAsia="zh-CN"/>
        </w:rPr>
        <w:t xml:space="preserve">the current </w:t>
      </w:r>
      <w:r w:rsidR="00F852F7">
        <w:rPr>
          <w:szCs w:val="22"/>
          <w:lang w:eastAsia="zh-CN"/>
        </w:rPr>
        <w:t xml:space="preserve">APS.  </w:t>
      </w:r>
      <w:r w:rsidR="00FE6AA8">
        <w:rPr>
          <w:szCs w:val="22"/>
          <w:lang w:eastAsia="zh-CN"/>
        </w:rPr>
        <w:t>The mechanism continues along the list of linked APSs</w:t>
      </w:r>
      <w:r w:rsidR="00425CC4">
        <w:rPr>
          <w:szCs w:val="22"/>
          <w:lang w:eastAsia="zh-CN"/>
        </w:rPr>
        <w:t xml:space="preserve"> </w:t>
      </w:r>
      <w:r w:rsidR="00FE6AA8">
        <w:rPr>
          <w:szCs w:val="22"/>
          <w:lang w:eastAsia="zh-CN"/>
        </w:rPr>
        <w:t xml:space="preserve">until one of three conditions are met: </w:t>
      </w:r>
      <w:r w:rsidR="00835684">
        <w:rPr>
          <w:szCs w:val="22"/>
          <w:lang w:eastAsia="zh-CN"/>
        </w:rPr>
        <w:t xml:space="preserve">(1) all required groups </w:t>
      </w:r>
      <w:r w:rsidR="00242FE9">
        <w:rPr>
          <w:szCs w:val="22"/>
          <w:lang w:eastAsia="zh-CN"/>
        </w:rPr>
        <w:t xml:space="preserve">(as indicated by SPS, PPS, or profile/level) </w:t>
      </w:r>
      <w:r w:rsidR="00835684">
        <w:rPr>
          <w:szCs w:val="22"/>
          <w:lang w:eastAsia="zh-CN"/>
        </w:rPr>
        <w:t>have been decoded from the linked APS chain</w:t>
      </w:r>
      <w:r w:rsidR="00812801">
        <w:rPr>
          <w:szCs w:val="22"/>
          <w:lang w:eastAsia="zh-CN"/>
        </w:rPr>
        <w:t xml:space="preserve">, </w:t>
      </w:r>
      <w:r w:rsidR="009F356A">
        <w:rPr>
          <w:szCs w:val="22"/>
          <w:lang w:eastAsia="zh-CN"/>
        </w:rPr>
        <w:t>(2</w:t>
      </w:r>
      <w:r w:rsidR="00812801">
        <w:rPr>
          <w:szCs w:val="22"/>
          <w:lang w:eastAsia="zh-CN"/>
        </w:rPr>
        <w:t xml:space="preserve">) </w:t>
      </w:r>
      <w:r w:rsidR="00835684">
        <w:rPr>
          <w:szCs w:val="22"/>
          <w:lang w:eastAsia="zh-CN"/>
        </w:rPr>
        <w:t>the end of the list is detected</w:t>
      </w:r>
      <w:r w:rsidR="009F356A">
        <w:rPr>
          <w:szCs w:val="22"/>
          <w:lang w:eastAsia="zh-CN"/>
        </w:rPr>
        <w:t>, and (3) a fixed, probably profile-dependent, number of links have been followed—the number could be as small as one</w:t>
      </w:r>
      <w:r w:rsidR="00E74454">
        <w:rPr>
          <w:szCs w:val="22"/>
          <w:lang w:eastAsia="zh-CN"/>
        </w:rPr>
        <w:t xml:space="preserve">.  </w:t>
      </w:r>
      <w:r w:rsidR="007B174B">
        <w:rPr>
          <w:szCs w:val="22"/>
          <w:lang w:eastAsia="zh-CN"/>
        </w:rPr>
        <w:t xml:space="preserve">If there are any groups that are not signaled as present in any of the linked APSs, </w:t>
      </w:r>
      <w:r w:rsidR="0075368E">
        <w:rPr>
          <w:szCs w:val="22"/>
          <w:lang w:eastAsia="zh-CN"/>
        </w:rPr>
        <w:t>the related decoding tool is not used for this picture.</w:t>
      </w:r>
      <w:r w:rsidR="007B174B">
        <w:rPr>
          <w:szCs w:val="22"/>
          <w:lang w:eastAsia="zh-CN"/>
        </w:rPr>
        <w:t xml:space="preserve">  </w:t>
      </w:r>
    </w:p>
    <w:p w14:paraId="0A6460FB" w14:textId="77777777" w:rsidR="00727BBD" w:rsidRDefault="000D10DA" w:rsidP="009234A5">
      <w:pPr>
        <w:jc w:val="both"/>
        <w:rPr>
          <w:szCs w:val="22"/>
          <w:lang w:eastAsia="zh-CN"/>
        </w:rPr>
      </w:pPr>
      <w:r>
        <w:rPr>
          <w:szCs w:val="22"/>
          <w:lang w:eastAsia="zh-CN"/>
        </w:rPr>
        <w:t xml:space="preserve">Condition (2) prevents circular referencing loops. </w:t>
      </w:r>
      <w:r w:rsidR="000E2694">
        <w:rPr>
          <w:szCs w:val="22"/>
          <w:lang w:eastAsia="zh-CN"/>
        </w:rPr>
        <w:t>The complexity of the referencing mechanism is further limited by the finite size of the APS table.</w:t>
      </w:r>
      <w:r w:rsidR="009B1212">
        <w:rPr>
          <w:szCs w:val="22"/>
          <w:lang w:eastAsia="zh-CN"/>
        </w:rPr>
        <w:t xml:space="preserve">  </w:t>
      </w:r>
    </w:p>
    <w:p w14:paraId="47E92652" w14:textId="77777777" w:rsidR="008D2F6C" w:rsidRDefault="00195EFE" w:rsidP="009234A5">
      <w:pPr>
        <w:jc w:val="both"/>
        <w:rPr>
          <w:szCs w:val="22"/>
          <w:lang w:eastAsia="zh-CN"/>
        </w:rPr>
      </w:pPr>
      <w:r>
        <w:rPr>
          <w:szCs w:val="22"/>
          <w:lang w:eastAsia="zh-CN"/>
        </w:rPr>
        <w:t>As already agreed in JCT-VC, t</w:t>
      </w:r>
      <w:r w:rsidR="008D2F6C">
        <w:rPr>
          <w:szCs w:val="22"/>
          <w:lang w:eastAsia="zh-CN"/>
        </w:rPr>
        <w:t>he slice header further contains a set of flags, one for each APS-related coding tool, which can enable/disable the tool for the subject slice.  These flags have no</w:t>
      </w:r>
      <w:r w:rsidR="00BF686E">
        <w:rPr>
          <w:szCs w:val="22"/>
          <w:lang w:eastAsia="zh-CN"/>
        </w:rPr>
        <w:t xml:space="preserve"> relationship with </w:t>
      </w:r>
      <w:r w:rsidR="00BF686E">
        <w:rPr>
          <w:szCs w:val="22"/>
          <w:lang w:eastAsia="zh-CN"/>
        </w:rPr>
        <w:lastRenderedPageBreak/>
        <w:t>the activation process.  Parsing independency between the APS activation and the flags is thereby maintained.</w:t>
      </w:r>
    </w:p>
    <w:p w14:paraId="566FE6EA" w14:textId="77777777" w:rsidR="00E23042" w:rsidRDefault="00E23042" w:rsidP="009234A5">
      <w:pPr>
        <w:jc w:val="both"/>
        <w:rPr>
          <w:szCs w:val="22"/>
          <w:lang w:eastAsia="zh-CN"/>
        </w:rPr>
      </w:pPr>
      <w:r>
        <w:rPr>
          <w:szCs w:val="22"/>
          <w:lang w:eastAsia="zh-CN"/>
        </w:rPr>
        <w:t>Figure 1 shows an example.</w:t>
      </w:r>
      <w:r>
        <w:rPr>
          <w:rFonts w:hint="eastAsia"/>
          <w:szCs w:val="22"/>
          <w:lang w:eastAsia="zh-CN"/>
        </w:rPr>
        <w:t xml:space="preserve"> </w:t>
      </w:r>
    </w:p>
    <w:p w14:paraId="1DFA71A8" w14:textId="77777777" w:rsidR="00E74454" w:rsidRDefault="0076697E" w:rsidP="009234A5">
      <w:pPr>
        <w:jc w:val="both"/>
        <w:rPr>
          <w:szCs w:val="22"/>
          <w:lang w:eastAsia="zh-CN"/>
        </w:rPr>
      </w:pPr>
      <w:r>
        <w:rPr>
          <w:rFonts w:hint="eastAsia"/>
          <w:szCs w:val="22"/>
          <w:lang w:eastAsia="zh-CN"/>
        </w:rPr>
        <w:t>When encoding picture 0, a</w:t>
      </w:r>
      <w:r>
        <w:rPr>
          <w:szCs w:val="22"/>
          <w:lang w:eastAsia="zh-CN"/>
        </w:rPr>
        <w:t xml:space="preserve"> </w:t>
      </w:r>
      <w:r w:rsidR="003F3C43">
        <w:rPr>
          <w:szCs w:val="22"/>
          <w:lang w:eastAsia="zh-CN"/>
        </w:rPr>
        <w:t>simple</w:t>
      </w:r>
      <w:r w:rsidR="00E74454">
        <w:rPr>
          <w:szCs w:val="22"/>
          <w:lang w:eastAsia="zh-CN"/>
        </w:rPr>
        <w:t xml:space="preserve"> encoder which wants to update, for example, </w:t>
      </w:r>
      <w:r>
        <w:rPr>
          <w:rFonts w:hint="eastAsia"/>
          <w:szCs w:val="22"/>
          <w:lang w:eastAsia="zh-CN"/>
        </w:rPr>
        <w:t xml:space="preserve">both </w:t>
      </w:r>
      <w:r w:rsidR="00E74454">
        <w:rPr>
          <w:szCs w:val="22"/>
          <w:lang w:eastAsia="zh-CN"/>
        </w:rPr>
        <w:t xml:space="preserve">the </w:t>
      </w:r>
      <w:proofErr w:type="spellStart"/>
      <w:r>
        <w:rPr>
          <w:rFonts w:hint="eastAsia"/>
          <w:szCs w:val="22"/>
          <w:lang w:eastAsia="zh-CN"/>
        </w:rPr>
        <w:t>sao_</w:t>
      </w:r>
      <w:proofErr w:type="gramStart"/>
      <w:r>
        <w:rPr>
          <w:rFonts w:hint="eastAsia"/>
          <w:szCs w:val="22"/>
          <w:lang w:eastAsia="zh-CN"/>
        </w:rPr>
        <w:t>params</w:t>
      </w:r>
      <w:proofErr w:type="spellEnd"/>
      <w:r>
        <w:rPr>
          <w:rFonts w:hint="eastAsia"/>
          <w:szCs w:val="22"/>
          <w:lang w:eastAsia="zh-CN"/>
        </w:rPr>
        <w:t>(</w:t>
      </w:r>
      <w:proofErr w:type="gramEnd"/>
      <w:r>
        <w:rPr>
          <w:rFonts w:hint="eastAsia"/>
          <w:szCs w:val="22"/>
          <w:lang w:eastAsia="zh-CN"/>
        </w:rPr>
        <w:t xml:space="preserve">) and </w:t>
      </w:r>
      <w:proofErr w:type="spellStart"/>
      <w:r w:rsidR="00E74454">
        <w:rPr>
          <w:szCs w:val="22"/>
          <w:lang w:eastAsia="zh-CN"/>
        </w:rPr>
        <w:t>alf_params</w:t>
      </w:r>
      <w:proofErr w:type="spellEnd"/>
      <w:r w:rsidR="00E74454">
        <w:rPr>
          <w:szCs w:val="22"/>
          <w:lang w:eastAsia="zh-CN"/>
        </w:rPr>
        <w:t xml:space="preserve">(), </w:t>
      </w:r>
      <w:r w:rsidR="00F005D8">
        <w:rPr>
          <w:szCs w:val="22"/>
          <w:lang w:eastAsia="zh-CN"/>
        </w:rPr>
        <w:t>selects a</w:t>
      </w:r>
      <w:r w:rsidR="002F227E">
        <w:rPr>
          <w:szCs w:val="22"/>
          <w:lang w:eastAsia="zh-CN"/>
        </w:rPr>
        <w:t>n</w:t>
      </w:r>
      <w:r w:rsidR="00F005D8">
        <w:rPr>
          <w:szCs w:val="22"/>
          <w:lang w:eastAsia="zh-CN"/>
        </w:rPr>
        <w:t xml:space="preserve"> APS </w:t>
      </w:r>
      <w:r w:rsidR="002F227E">
        <w:rPr>
          <w:szCs w:val="22"/>
          <w:lang w:eastAsia="zh-CN"/>
        </w:rPr>
        <w:t xml:space="preserve">currently not used by the decoding process </w:t>
      </w:r>
      <w:r w:rsidR="00F005D8">
        <w:rPr>
          <w:szCs w:val="22"/>
          <w:lang w:eastAsia="zh-CN"/>
        </w:rPr>
        <w:t>from the table</w:t>
      </w:r>
      <w:r w:rsidR="007E4C82">
        <w:rPr>
          <w:szCs w:val="22"/>
          <w:lang w:eastAsia="zh-CN"/>
        </w:rPr>
        <w:t xml:space="preserve"> (in the example of figure 1, it’s </w:t>
      </w:r>
      <w:r>
        <w:rPr>
          <w:rFonts w:hint="eastAsia"/>
          <w:szCs w:val="22"/>
          <w:lang w:eastAsia="zh-CN"/>
        </w:rPr>
        <w:t>saying APS(1)</w:t>
      </w:r>
      <w:r w:rsidR="007E4C82">
        <w:rPr>
          <w:szCs w:val="22"/>
          <w:lang w:eastAsia="zh-CN"/>
        </w:rPr>
        <w:t>)</w:t>
      </w:r>
      <w:r w:rsidR="00F005D8">
        <w:rPr>
          <w:szCs w:val="22"/>
          <w:lang w:eastAsia="zh-CN"/>
        </w:rPr>
        <w:t xml:space="preserve">, places </w:t>
      </w:r>
      <w:proofErr w:type="spellStart"/>
      <w:r>
        <w:rPr>
          <w:rFonts w:hint="eastAsia"/>
          <w:szCs w:val="22"/>
          <w:lang w:eastAsia="zh-CN"/>
        </w:rPr>
        <w:t>sao_params</w:t>
      </w:r>
      <w:proofErr w:type="spellEnd"/>
      <w:r>
        <w:rPr>
          <w:rFonts w:hint="eastAsia"/>
          <w:szCs w:val="22"/>
          <w:lang w:eastAsia="zh-CN"/>
        </w:rPr>
        <w:t xml:space="preserve">() and </w:t>
      </w:r>
      <w:proofErr w:type="spellStart"/>
      <w:r w:rsidR="00F005D8">
        <w:rPr>
          <w:szCs w:val="22"/>
          <w:lang w:eastAsia="zh-CN"/>
        </w:rPr>
        <w:t>alf_param</w:t>
      </w:r>
      <w:proofErr w:type="spellEnd"/>
      <w:r w:rsidR="00F005D8">
        <w:rPr>
          <w:szCs w:val="22"/>
          <w:lang w:eastAsia="zh-CN"/>
        </w:rPr>
        <w:t>() into it</w:t>
      </w:r>
      <w:r w:rsidR="00E266CE">
        <w:rPr>
          <w:szCs w:val="22"/>
          <w:lang w:eastAsia="zh-CN"/>
        </w:rPr>
        <w:t>,</w:t>
      </w:r>
      <w:r w:rsidR="00F005D8">
        <w:rPr>
          <w:szCs w:val="22"/>
          <w:lang w:eastAsia="zh-CN"/>
        </w:rPr>
        <w:t xml:space="preserve"> sets the </w:t>
      </w:r>
      <w:proofErr w:type="spellStart"/>
      <w:r>
        <w:rPr>
          <w:rFonts w:hint="eastAsia"/>
          <w:szCs w:val="22"/>
          <w:lang w:eastAsia="zh-CN"/>
        </w:rPr>
        <w:t>aps_sample_adaptive_offset_</w:t>
      </w:r>
      <w:r w:rsidR="00D2117C">
        <w:rPr>
          <w:rFonts w:hint="eastAsia"/>
          <w:szCs w:val="22"/>
          <w:lang w:eastAsia="zh-CN"/>
        </w:rPr>
        <w:t>data_present_</w:t>
      </w:r>
      <w:r>
        <w:rPr>
          <w:rFonts w:hint="eastAsia"/>
          <w:szCs w:val="22"/>
          <w:lang w:eastAsia="zh-CN"/>
        </w:rPr>
        <w:t>flag</w:t>
      </w:r>
      <w:proofErr w:type="spellEnd"/>
      <w:r>
        <w:rPr>
          <w:rFonts w:hint="eastAsia"/>
          <w:szCs w:val="22"/>
          <w:lang w:eastAsia="zh-CN"/>
        </w:rPr>
        <w:t xml:space="preserve"> and </w:t>
      </w:r>
      <w:proofErr w:type="spellStart"/>
      <w:r w:rsidR="00F005D8" w:rsidRPr="00AE2A38">
        <w:rPr>
          <w:szCs w:val="22"/>
          <w:lang w:eastAsia="zh-CN"/>
        </w:rPr>
        <w:t>aps_adaptive_loop_filter_</w:t>
      </w:r>
      <w:r w:rsidR="008C684D" w:rsidRPr="00AE2A38">
        <w:rPr>
          <w:rFonts w:hint="eastAsia"/>
          <w:szCs w:val="22"/>
          <w:lang w:eastAsia="zh-CN"/>
        </w:rPr>
        <w:t>data_present_</w:t>
      </w:r>
      <w:r w:rsidR="00F005D8" w:rsidRPr="00AE2A38">
        <w:rPr>
          <w:szCs w:val="22"/>
          <w:lang w:eastAsia="zh-CN"/>
        </w:rPr>
        <w:t>flag</w:t>
      </w:r>
      <w:proofErr w:type="spellEnd"/>
      <w:r w:rsidR="00F005D8">
        <w:rPr>
          <w:szCs w:val="22"/>
          <w:lang w:eastAsia="zh-CN"/>
        </w:rPr>
        <w:t xml:space="preserve">, and clears </w:t>
      </w:r>
      <w:proofErr w:type="spellStart"/>
      <w:r w:rsidR="00D2117C">
        <w:rPr>
          <w:rFonts w:hint="eastAsia"/>
          <w:szCs w:val="22"/>
          <w:lang w:eastAsia="zh-CN"/>
        </w:rPr>
        <w:t>aps_scaling_list_data_present_flag</w:t>
      </w:r>
      <w:proofErr w:type="spellEnd"/>
      <w:r w:rsidR="00D2117C">
        <w:rPr>
          <w:rFonts w:hint="eastAsia"/>
          <w:szCs w:val="22"/>
          <w:lang w:eastAsia="zh-CN"/>
        </w:rPr>
        <w:t xml:space="preserve"> </w:t>
      </w:r>
      <w:r>
        <w:rPr>
          <w:rFonts w:hint="eastAsia"/>
          <w:szCs w:val="22"/>
          <w:lang w:eastAsia="zh-CN"/>
        </w:rPr>
        <w:t>in APS(1)</w:t>
      </w:r>
      <w:r w:rsidR="00F005D8">
        <w:rPr>
          <w:szCs w:val="22"/>
          <w:lang w:eastAsia="zh-CN"/>
        </w:rPr>
        <w:t xml:space="preserve">.  Further, it </w:t>
      </w:r>
      <w:r w:rsidR="003F3C43">
        <w:rPr>
          <w:szCs w:val="22"/>
          <w:lang w:eastAsia="zh-CN"/>
        </w:rPr>
        <w:t xml:space="preserve">sets the </w:t>
      </w:r>
      <w:proofErr w:type="spellStart"/>
      <w:r w:rsidR="003F3C43">
        <w:rPr>
          <w:szCs w:val="22"/>
          <w:lang w:eastAsia="zh-CN"/>
        </w:rPr>
        <w:t>ref_aps_flag</w:t>
      </w:r>
      <w:proofErr w:type="spellEnd"/>
      <w:r w:rsidR="003F3C43">
        <w:rPr>
          <w:szCs w:val="22"/>
          <w:lang w:eastAsia="zh-CN"/>
        </w:rPr>
        <w:t xml:space="preserve"> to 1, and </w:t>
      </w:r>
      <w:proofErr w:type="spellStart"/>
      <w:r w:rsidR="00CF6C9F">
        <w:rPr>
          <w:szCs w:val="22"/>
          <w:lang w:eastAsia="zh-CN"/>
        </w:rPr>
        <w:t>ref_aps_id</w:t>
      </w:r>
      <w:proofErr w:type="spellEnd"/>
      <w:r w:rsidR="00CF6C9F">
        <w:rPr>
          <w:szCs w:val="22"/>
          <w:lang w:eastAsia="zh-CN"/>
        </w:rPr>
        <w:t xml:space="preserve"> to</w:t>
      </w:r>
      <w:r w:rsidR="00D2117C">
        <w:rPr>
          <w:rFonts w:hint="eastAsia"/>
          <w:szCs w:val="22"/>
          <w:lang w:eastAsia="zh-CN"/>
        </w:rPr>
        <w:t xml:space="preserve"> 0</w:t>
      </w:r>
      <w:r>
        <w:rPr>
          <w:rFonts w:hint="eastAsia"/>
          <w:szCs w:val="22"/>
          <w:lang w:eastAsia="zh-CN"/>
        </w:rPr>
        <w:t xml:space="preserve">, e.g. </w:t>
      </w:r>
      <w:proofErr w:type="gramStart"/>
      <w:r>
        <w:rPr>
          <w:rFonts w:hint="eastAsia"/>
          <w:szCs w:val="22"/>
          <w:lang w:eastAsia="zh-CN"/>
        </w:rPr>
        <w:t>APS(</w:t>
      </w:r>
      <w:proofErr w:type="gramEnd"/>
      <w:r>
        <w:rPr>
          <w:rFonts w:hint="eastAsia"/>
          <w:szCs w:val="22"/>
          <w:lang w:eastAsia="zh-CN"/>
        </w:rPr>
        <w:t>0),</w:t>
      </w:r>
      <w:r w:rsidR="00CF6C9F">
        <w:rPr>
          <w:szCs w:val="22"/>
          <w:lang w:eastAsia="zh-CN"/>
        </w:rPr>
        <w:t xml:space="preserve"> which contains the appropriate </w:t>
      </w:r>
      <w:r w:rsidR="00D2117C">
        <w:rPr>
          <w:rFonts w:hint="eastAsia"/>
          <w:szCs w:val="22"/>
          <w:lang w:eastAsia="zh-CN"/>
        </w:rPr>
        <w:t xml:space="preserve">scaling list </w:t>
      </w:r>
      <w:r w:rsidR="00CF6C9F">
        <w:rPr>
          <w:szCs w:val="22"/>
          <w:lang w:eastAsia="zh-CN"/>
        </w:rPr>
        <w:t xml:space="preserve">parameters other than the </w:t>
      </w:r>
      <w:proofErr w:type="spellStart"/>
      <w:r>
        <w:rPr>
          <w:rFonts w:hint="eastAsia"/>
          <w:szCs w:val="22"/>
          <w:lang w:eastAsia="zh-CN"/>
        </w:rPr>
        <w:t>sao_params</w:t>
      </w:r>
      <w:proofErr w:type="spellEnd"/>
      <w:r>
        <w:rPr>
          <w:rFonts w:hint="eastAsia"/>
          <w:szCs w:val="22"/>
          <w:lang w:eastAsia="zh-CN"/>
        </w:rPr>
        <w:t xml:space="preserve">() and </w:t>
      </w:r>
      <w:proofErr w:type="spellStart"/>
      <w:r w:rsidR="00CF6C9F">
        <w:rPr>
          <w:szCs w:val="22"/>
          <w:lang w:eastAsia="zh-CN"/>
        </w:rPr>
        <w:t>alf_params</w:t>
      </w:r>
      <w:proofErr w:type="spellEnd"/>
      <w:r w:rsidR="00CF6C9F">
        <w:rPr>
          <w:szCs w:val="22"/>
          <w:lang w:eastAsia="zh-CN"/>
        </w:rPr>
        <w:t xml:space="preserve">(). </w:t>
      </w:r>
      <w:r w:rsidR="00E266CE">
        <w:rPr>
          <w:szCs w:val="22"/>
          <w:lang w:eastAsia="zh-CN"/>
        </w:rPr>
        <w:t>I</w:t>
      </w:r>
      <w:r w:rsidR="00B735EF">
        <w:rPr>
          <w:szCs w:val="22"/>
          <w:lang w:eastAsia="zh-CN"/>
        </w:rPr>
        <w:t>n</w:t>
      </w:r>
      <w:r w:rsidR="00E266CE">
        <w:rPr>
          <w:szCs w:val="22"/>
          <w:lang w:eastAsia="zh-CN"/>
        </w:rPr>
        <w:t xml:space="preserve"> doing so, the new APS in inserted at the </w:t>
      </w:r>
      <w:r w:rsidR="00886D15">
        <w:rPr>
          <w:szCs w:val="22"/>
          <w:lang w:eastAsia="zh-CN"/>
        </w:rPr>
        <w:t>start</w:t>
      </w:r>
      <w:r w:rsidR="00E266CE">
        <w:rPr>
          <w:szCs w:val="22"/>
          <w:lang w:eastAsia="zh-CN"/>
        </w:rPr>
        <w:t xml:space="preserve"> of the APS </w:t>
      </w:r>
      <w:r w:rsidR="00886D15">
        <w:rPr>
          <w:szCs w:val="22"/>
          <w:lang w:eastAsia="zh-CN"/>
        </w:rPr>
        <w:t xml:space="preserve">linked list and, according to the algorithm described, </w:t>
      </w:r>
      <w:proofErr w:type="spellStart"/>
      <w:r>
        <w:rPr>
          <w:rFonts w:hint="eastAsia"/>
          <w:szCs w:val="22"/>
          <w:lang w:eastAsia="zh-CN"/>
        </w:rPr>
        <w:t>sao_</w:t>
      </w:r>
      <w:proofErr w:type="gramStart"/>
      <w:r>
        <w:rPr>
          <w:rFonts w:hint="eastAsia"/>
          <w:szCs w:val="22"/>
          <w:lang w:eastAsia="zh-CN"/>
        </w:rPr>
        <w:t>aparam</w:t>
      </w:r>
      <w:proofErr w:type="spellEnd"/>
      <w:r>
        <w:rPr>
          <w:rFonts w:hint="eastAsia"/>
          <w:szCs w:val="22"/>
          <w:lang w:eastAsia="zh-CN"/>
        </w:rPr>
        <w:t>(</w:t>
      </w:r>
      <w:proofErr w:type="gramEnd"/>
      <w:r>
        <w:rPr>
          <w:rFonts w:hint="eastAsia"/>
          <w:szCs w:val="22"/>
          <w:lang w:eastAsia="zh-CN"/>
        </w:rPr>
        <w:t xml:space="preserve">) and </w:t>
      </w:r>
      <w:proofErr w:type="spellStart"/>
      <w:r w:rsidR="00886D15">
        <w:rPr>
          <w:szCs w:val="22"/>
          <w:lang w:eastAsia="zh-CN"/>
        </w:rPr>
        <w:t>alf_params</w:t>
      </w:r>
      <w:proofErr w:type="spellEnd"/>
      <w:r w:rsidR="00886D15">
        <w:rPr>
          <w:szCs w:val="22"/>
          <w:lang w:eastAsia="zh-CN"/>
        </w:rPr>
        <w:t>() are taken from the new APS</w:t>
      </w:r>
      <w:r>
        <w:rPr>
          <w:rFonts w:hint="eastAsia"/>
          <w:szCs w:val="22"/>
          <w:lang w:eastAsia="zh-CN"/>
        </w:rPr>
        <w:t>(1)</w:t>
      </w:r>
      <w:r w:rsidR="00886D15">
        <w:rPr>
          <w:szCs w:val="22"/>
          <w:lang w:eastAsia="zh-CN"/>
        </w:rPr>
        <w:t xml:space="preserve"> </w:t>
      </w:r>
      <w:r>
        <w:rPr>
          <w:rFonts w:hint="eastAsia"/>
          <w:szCs w:val="22"/>
          <w:lang w:eastAsia="zh-CN"/>
        </w:rPr>
        <w:t xml:space="preserve">while scaling </w:t>
      </w:r>
      <w:proofErr w:type="spellStart"/>
      <w:r>
        <w:rPr>
          <w:rFonts w:hint="eastAsia"/>
          <w:szCs w:val="22"/>
          <w:lang w:eastAsia="zh-CN"/>
        </w:rPr>
        <w:t>list_param</w:t>
      </w:r>
      <w:proofErr w:type="spellEnd"/>
      <w:r>
        <w:rPr>
          <w:rFonts w:hint="eastAsia"/>
          <w:szCs w:val="22"/>
          <w:lang w:eastAsia="zh-CN"/>
        </w:rPr>
        <w:t xml:space="preserve">() </w:t>
      </w:r>
      <w:r w:rsidR="00886D15">
        <w:rPr>
          <w:szCs w:val="22"/>
          <w:lang w:eastAsia="zh-CN"/>
        </w:rPr>
        <w:t xml:space="preserve">from older </w:t>
      </w:r>
      <w:r>
        <w:rPr>
          <w:rFonts w:hint="eastAsia"/>
          <w:szCs w:val="22"/>
          <w:lang w:eastAsia="zh-CN"/>
        </w:rPr>
        <w:t xml:space="preserve">APS(0) in </w:t>
      </w:r>
      <w:r w:rsidR="00886D15">
        <w:rPr>
          <w:szCs w:val="22"/>
          <w:lang w:eastAsia="zh-CN"/>
        </w:rPr>
        <w:t>the APS linked list.</w:t>
      </w:r>
      <w:r>
        <w:rPr>
          <w:rFonts w:hint="eastAsia"/>
          <w:szCs w:val="22"/>
          <w:lang w:eastAsia="zh-CN"/>
        </w:rPr>
        <w:t xml:space="preserve"> </w:t>
      </w:r>
    </w:p>
    <w:p w14:paraId="24B80C60" w14:textId="77777777" w:rsidR="00886D15" w:rsidRDefault="00886D15" w:rsidP="009234A5">
      <w:pPr>
        <w:jc w:val="both"/>
        <w:rPr>
          <w:ins w:id="34" w:author="StW2" w:date="2012-02-08T11:34:00Z"/>
          <w:szCs w:val="22"/>
          <w:lang w:eastAsia="zh-CN"/>
        </w:rPr>
      </w:pPr>
      <w:r>
        <w:rPr>
          <w:szCs w:val="22"/>
          <w:lang w:eastAsia="zh-CN"/>
        </w:rPr>
        <w:t>If, for the next picture</w:t>
      </w:r>
      <w:r w:rsidR="00986AA8">
        <w:rPr>
          <w:rFonts w:hint="eastAsia"/>
          <w:szCs w:val="22"/>
          <w:lang w:eastAsia="zh-CN"/>
        </w:rPr>
        <w:t xml:space="preserve">, </w:t>
      </w:r>
      <w:r w:rsidR="007F1E88">
        <w:rPr>
          <w:szCs w:val="22"/>
          <w:lang w:eastAsia="zh-CN"/>
        </w:rPr>
        <w:t>(</w:t>
      </w:r>
      <w:r w:rsidR="00986AA8">
        <w:rPr>
          <w:rFonts w:hint="eastAsia"/>
          <w:szCs w:val="22"/>
          <w:lang w:eastAsia="zh-CN"/>
        </w:rPr>
        <w:t>picture 1</w:t>
      </w:r>
      <w:r w:rsidR="007F1E88">
        <w:rPr>
          <w:szCs w:val="22"/>
          <w:lang w:eastAsia="zh-CN"/>
        </w:rPr>
        <w:t>)</w:t>
      </w:r>
      <w:r>
        <w:rPr>
          <w:szCs w:val="22"/>
          <w:lang w:eastAsia="zh-CN"/>
        </w:rPr>
        <w:t xml:space="preserve">, </w:t>
      </w:r>
      <w:r w:rsidR="00986AA8">
        <w:rPr>
          <w:rFonts w:hint="eastAsia"/>
          <w:szCs w:val="22"/>
          <w:lang w:eastAsia="zh-CN"/>
        </w:rPr>
        <w:t xml:space="preserve">only </w:t>
      </w:r>
      <w:r>
        <w:rPr>
          <w:szCs w:val="22"/>
          <w:lang w:eastAsia="zh-CN"/>
        </w:rPr>
        <w:t xml:space="preserve">new SAO parameters were </w:t>
      </w:r>
      <w:r w:rsidR="00504C02">
        <w:rPr>
          <w:szCs w:val="22"/>
          <w:lang w:eastAsia="zh-CN"/>
        </w:rPr>
        <w:t>required</w:t>
      </w:r>
      <w:r w:rsidR="00986AA8">
        <w:rPr>
          <w:rFonts w:hint="eastAsia"/>
          <w:szCs w:val="22"/>
          <w:lang w:eastAsia="zh-CN"/>
        </w:rPr>
        <w:t xml:space="preserve"> to be updated</w:t>
      </w:r>
      <w:r w:rsidR="00504C02">
        <w:rPr>
          <w:szCs w:val="22"/>
          <w:lang w:eastAsia="zh-CN"/>
        </w:rPr>
        <w:t>, the encoder has several choices.  It can, for example, select an APS</w:t>
      </w:r>
      <w:r w:rsidR="00FE014D">
        <w:rPr>
          <w:szCs w:val="22"/>
          <w:lang w:eastAsia="zh-CN"/>
        </w:rPr>
        <w:t xml:space="preserve"> not </w:t>
      </w:r>
      <w:r w:rsidR="00996B1B">
        <w:rPr>
          <w:szCs w:val="22"/>
          <w:lang w:eastAsia="zh-CN"/>
        </w:rPr>
        <w:t xml:space="preserve">currently </w:t>
      </w:r>
      <w:r w:rsidR="00FE014D">
        <w:rPr>
          <w:szCs w:val="22"/>
          <w:lang w:eastAsia="zh-CN"/>
        </w:rPr>
        <w:t>used for the decoding process</w:t>
      </w:r>
      <w:r w:rsidR="00986AA8">
        <w:rPr>
          <w:rFonts w:hint="eastAsia"/>
          <w:szCs w:val="22"/>
          <w:lang w:eastAsia="zh-CN"/>
        </w:rPr>
        <w:t xml:space="preserve"> (</w:t>
      </w:r>
      <w:r w:rsidR="00FE014D">
        <w:rPr>
          <w:szCs w:val="22"/>
          <w:lang w:eastAsia="zh-CN"/>
        </w:rPr>
        <w:t>here</w:t>
      </w:r>
      <w:r w:rsidR="00986AA8">
        <w:rPr>
          <w:rFonts w:hint="eastAsia"/>
          <w:szCs w:val="22"/>
          <w:lang w:eastAsia="zh-CN"/>
        </w:rPr>
        <w:t xml:space="preserve"> </w:t>
      </w:r>
      <w:proofErr w:type="gramStart"/>
      <w:r w:rsidR="00986AA8">
        <w:rPr>
          <w:rFonts w:hint="eastAsia"/>
          <w:szCs w:val="22"/>
          <w:lang w:eastAsia="zh-CN"/>
        </w:rPr>
        <w:t>APS(</w:t>
      </w:r>
      <w:proofErr w:type="gramEnd"/>
      <w:r w:rsidR="00986AA8">
        <w:rPr>
          <w:rFonts w:hint="eastAsia"/>
          <w:szCs w:val="22"/>
          <w:lang w:eastAsia="zh-CN"/>
        </w:rPr>
        <w:t>2))</w:t>
      </w:r>
      <w:r w:rsidR="00504C02">
        <w:rPr>
          <w:szCs w:val="22"/>
          <w:lang w:eastAsia="zh-CN"/>
        </w:rPr>
        <w:t xml:space="preserve">, populate it with SAO parameters, and insert it at the start of the list as already described.  </w:t>
      </w:r>
      <w:r w:rsidR="00855772">
        <w:rPr>
          <w:szCs w:val="22"/>
          <w:lang w:eastAsia="zh-CN"/>
        </w:rPr>
        <w:t xml:space="preserve">After doing so, the linked list would have grown by one </w:t>
      </w:r>
      <w:r w:rsidR="000600A2">
        <w:rPr>
          <w:szCs w:val="22"/>
          <w:lang w:eastAsia="zh-CN"/>
        </w:rPr>
        <w:t>APS element</w:t>
      </w:r>
      <w:r w:rsidR="00986AA8">
        <w:rPr>
          <w:rFonts w:hint="eastAsia"/>
          <w:szCs w:val="22"/>
          <w:lang w:eastAsia="zh-CN"/>
        </w:rPr>
        <w:t>, as shown in Figure 1</w:t>
      </w:r>
      <w:r w:rsidR="00855772">
        <w:rPr>
          <w:szCs w:val="22"/>
          <w:lang w:eastAsia="zh-CN"/>
        </w:rPr>
        <w:t xml:space="preserve">.  However, it can equally place the SAO parameters into the APS </w:t>
      </w:r>
      <w:r w:rsidR="00B735EF">
        <w:rPr>
          <w:szCs w:val="22"/>
          <w:lang w:eastAsia="zh-CN"/>
        </w:rPr>
        <w:t xml:space="preserve">that </w:t>
      </w:r>
      <w:r w:rsidR="001C28C1">
        <w:rPr>
          <w:szCs w:val="22"/>
          <w:lang w:eastAsia="zh-CN"/>
        </w:rPr>
        <w:t>contained the SAO parameters</w:t>
      </w:r>
      <w:del w:id="35" w:author="StW2" w:date="2012-02-08T11:34:00Z">
        <w:r w:rsidR="00930C82" w:rsidRPr="00692E3C">
          <w:delText xml:space="preserve">flag </w:delText>
        </w:r>
        <w:r w:rsidR="00930C82">
          <w:delText>are parsed together</w:delText>
        </w:r>
      </w:del>
      <w:r w:rsidR="00930C82">
        <w:t xml:space="preserve"> before</w:t>
      </w:r>
      <w:ins w:id="36" w:author="StW2" w:date="2012-02-08T11:34:00Z">
        <w:r w:rsidR="001C28C1">
          <w:rPr>
            <w:szCs w:val="22"/>
            <w:lang w:eastAsia="zh-CN"/>
          </w:rPr>
          <w:t xml:space="preserve">, i.e. </w:t>
        </w:r>
        <w:proofErr w:type="gramStart"/>
        <w:r w:rsidR="00986AA8">
          <w:rPr>
            <w:rFonts w:hint="eastAsia"/>
            <w:szCs w:val="22"/>
            <w:lang w:eastAsia="zh-CN"/>
          </w:rPr>
          <w:t>APS(</w:t>
        </w:r>
        <w:proofErr w:type="gramEnd"/>
        <w:r w:rsidR="00986AA8">
          <w:rPr>
            <w:rFonts w:hint="eastAsia"/>
            <w:szCs w:val="22"/>
            <w:lang w:eastAsia="zh-CN"/>
          </w:rPr>
          <w:t xml:space="preserve">1) </w:t>
        </w:r>
        <w:r w:rsidR="001C28C1">
          <w:rPr>
            <w:szCs w:val="22"/>
            <w:lang w:eastAsia="zh-CN"/>
          </w:rPr>
          <w:t xml:space="preserve">that </w:t>
        </w:r>
        <w:r w:rsidR="00986AA8">
          <w:rPr>
            <w:rFonts w:hint="eastAsia"/>
            <w:szCs w:val="22"/>
            <w:lang w:eastAsia="zh-CN"/>
          </w:rPr>
          <w:t>was once referred to by the slices in picture 0, without changing</w:t>
        </w:r>
        <w:r w:rsidR="00986AA8">
          <w:rPr>
            <w:szCs w:val="22"/>
            <w:lang w:eastAsia="zh-CN"/>
          </w:rPr>
          <w:t xml:space="preserve"> </w:t>
        </w:r>
        <w:proofErr w:type="spellStart"/>
        <w:r w:rsidR="00986AA8">
          <w:rPr>
            <w:rFonts w:hint="eastAsia"/>
            <w:szCs w:val="22"/>
            <w:lang w:eastAsia="zh-CN"/>
          </w:rPr>
          <w:t>ref_aps_flag</w:t>
        </w:r>
        <w:proofErr w:type="spellEnd"/>
        <w:r w:rsidR="00986AA8">
          <w:rPr>
            <w:rFonts w:hint="eastAsia"/>
            <w:szCs w:val="22"/>
            <w:lang w:eastAsia="zh-CN"/>
          </w:rPr>
          <w:t xml:space="preserve">, </w:t>
        </w:r>
        <w:proofErr w:type="spellStart"/>
        <w:r w:rsidR="00986AA8">
          <w:rPr>
            <w:rFonts w:hint="eastAsia"/>
            <w:szCs w:val="22"/>
            <w:lang w:eastAsia="zh-CN"/>
          </w:rPr>
          <w:t>ref_aps_id</w:t>
        </w:r>
        <w:proofErr w:type="spellEnd"/>
        <w:r w:rsidR="00986AA8">
          <w:rPr>
            <w:rFonts w:hint="eastAsia"/>
            <w:szCs w:val="22"/>
            <w:lang w:eastAsia="zh-CN"/>
          </w:rPr>
          <w:t xml:space="preserve"> and </w:t>
        </w:r>
        <w:r w:rsidR="001C28C1">
          <w:rPr>
            <w:szCs w:val="22"/>
            <w:lang w:eastAsia="zh-CN"/>
          </w:rPr>
          <w:t>the loop filter data</w:t>
        </w:r>
        <w:r w:rsidR="00FD26C2">
          <w:rPr>
            <w:szCs w:val="22"/>
            <w:lang w:eastAsia="zh-CN"/>
          </w:rPr>
          <w:t xml:space="preserve">.  </w:t>
        </w:r>
        <w:r w:rsidR="000600A2">
          <w:rPr>
            <w:szCs w:val="22"/>
            <w:lang w:eastAsia="zh-CN"/>
          </w:rPr>
          <w:t>In this case, the length of the APS reference chain remains the same as</w:t>
        </w:r>
      </w:ins>
      <w:del w:id="37" w:author="StW2" w:date="2012-02-08T11:34:00Z">
        <w:r w:rsidR="00930C82">
          <w:delText xml:space="preserve"> the parameters are parsed. This was motivated by using CABAC for the parameter. Now that VLC is used, the flags should be parsed</w:delText>
        </w:r>
      </w:del>
      <w:r w:rsidR="00930C82">
        <w:t xml:space="preserve"> before</w:t>
      </w:r>
      <w:ins w:id="38" w:author="StW2" w:date="2012-02-08T11:34:00Z">
        <w:r w:rsidR="000600A2">
          <w:rPr>
            <w:szCs w:val="22"/>
            <w:lang w:eastAsia="zh-CN"/>
          </w:rPr>
          <w:t>.  Note that, i</w:t>
        </w:r>
        <w:r w:rsidR="00FD26C2">
          <w:rPr>
            <w:szCs w:val="22"/>
            <w:lang w:eastAsia="zh-CN"/>
          </w:rPr>
          <w:t xml:space="preserve">n some cases, the encoder may have no other choice but using the </w:t>
        </w:r>
        <w:r w:rsidR="009F6C7D">
          <w:rPr>
            <w:szCs w:val="22"/>
            <w:lang w:eastAsia="zh-CN"/>
          </w:rPr>
          <w:t>second mechanism, because the number of entries and the maximum size of the linked list are limited.</w:t>
        </w:r>
        <w:r w:rsidR="00986AA8">
          <w:rPr>
            <w:rFonts w:hint="eastAsia"/>
            <w:szCs w:val="22"/>
            <w:lang w:eastAsia="zh-CN"/>
          </w:rPr>
          <w:t xml:space="preserve"> </w:t>
        </w:r>
      </w:ins>
    </w:p>
    <w:p w14:paraId="43BF836F" w14:textId="77777777" w:rsidR="009F6C7D" w:rsidRDefault="009F6C7D" w:rsidP="009234A5">
      <w:pPr>
        <w:jc w:val="both"/>
        <w:rPr>
          <w:szCs w:val="22"/>
          <w:lang w:eastAsia="zh-CN"/>
        </w:rPr>
      </w:pPr>
      <w:r>
        <w:rPr>
          <w:szCs w:val="22"/>
          <w:lang w:eastAsia="zh-CN"/>
        </w:rPr>
        <w:t>As for those limits, we suggest t</w:t>
      </w:r>
      <w:r w:rsidR="008D4879">
        <w:rPr>
          <w:szCs w:val="22"/>
          <w:lang w:eastAsia="zh-CN"/>
        </w:rPr>
        <w:t>hat eight</w:t>
      </w:r>
      <w:r>
        <w:rPr>
          <w:szCs w:val="22"/>
          <w:lang w:eastAsia="zh-CN"/>
        </w:rPr>
        <w:t xml:space="preserve"> entries in an APS table </w:t>
      </w:r>
      <w:r w:rsidR="008D4879">
        <w:rPr>
          <w:szCs w:val="22"/>
          <w:lang w:eastAsia="zh-CN"/>
        </w:rPr>
        <w:t>are</w:t>
      </w:r>
      <w:r>
        <w:rPr>
          <w:szCs w:val="22"/>
          <w:lang w:eastAsia="zh-CN"/>
        </w:rPr>
        <w:t xml:space="preserve"> appropriate.  For </w:t>
      </w:r>
      <w:r w:rsidR="008D4879">
        <w:rPr>
          <w:szCs w:val="22"/>
          <w:lang w:eastAsia="zh-CN"/>
        </w:rPr>
        <w:t>the length of the linked list, two</w:t>
      </w:r>
      <w:r>
        <w:rPr>
          <w:szCs w:val="22"/>
          <w:lang w:eastAsia="zh-CN"/>
        </w:rPr>
        <w:t xml:space="preserve"> elements is the minimum that allows the mechanism to work</w:t>
      </w:r>
      <w:r w:rsidR="008D4879">
        <w:rPr>
          <w:szCs w:val="22"/>
          <w:lang w:eastAsia="zh-CN"/>
        </w:rPr>
        <w:t xml:space="preserve">, and anything larger than three appears to us to be </w:t>
      </w:r>
      <w:r w:rsidR="00996B1B">
        <w:rPr>
          <w:szCs w:val="22"/>
          <w:lang w:eastAsia="zh-CN"/>
        </w:rPr>
        <w:t>overkill</w:t>
      </w:r>
      <w:r w:rsidR="00934743">
        <w:rPr>
          <w:szCs w:val="22"/>
          <w:lang w:eastAsia="zh-CN"/>
        </w:rPr>
        <w:t xml:space="preserve">.  </w:t>
      </w:r>
      <w:r w:rsidR="00617760">
        <w:rPr>
          <w:szCs w:val="22"/>
          <w:lang w:eastAsia="zh-CN"/>
        </w:rPr>
        <w:t>The table size needs to be profile-</w:t>
      </w:r>
      <w:r w:rsidR="00832604">
        <w:rPr>
          <w:szCs w:val="22"/>
          <w:lang w:eastAsia="zh-CN"/>
        </w:rPr>
        <w:t>independent</w:t>
      </w:r>
      <w:r w:rsidR="00617760">
        <w:rPr>
          <w:szCs w:val="22"/>
          <w:lang w:eastAsia="zh-CN"/>
        </w:rPr>
        <w:t xml:space="preserve"> so to preserve parsing independency between SPS and APS, but the </w:t>
      </w:r>
      <w:r w:rsidR="00832604">
        <w:rPr>
          <w:szCs w:val="22"/>
          <w:lang w:eastAsia="zh-CN"/>
        </w:rPr>
        <w:t xml:space="preserve">maximum length of the linked list can and probably should be profile-dependent and scale with the number of tools with APS data </w:t>
      </w:r>
      <w:r w:rsidR="006619C5">
        <w:rPr>
          <w:szCs w:val="22"/>
          <w:lang w:eastAsia="zh-CN"/>
        </w:rPr>
        <w:t>structures</w:t>
      </w:r>
      <w:r w:rsidR="00832604">
        <w:rPr>
          <w:szCs w:val="22"/>
          <w:lang w:eastAsia="zh-CN"/>
        </w:rPr>
        <w:t xml:space="preserve"> allowed in the profile.</w:t>
      </w:r>
    </w:p>
    <w:p w14:paraId="2250179D" w14:textId="481802FB" w:rsidR="00930C82" w:rsidRDefault="004153B1" w:rsidP="00801F20">
      <w:pPr>
        <w:jc w:val="both"/>
      </w:pPr>
      <w:r w:rsidRPr="0060409B">
        <w:rPr>
          <w:rFonts w:hint="eastAsia"/>
          <w:szCs w:val="22"/>
          <w:lang w:eastAsia="zh-CN"/>
        </w:rPr>
        <w:t xml:space="preserve">Another special case </w:t>
      </w:r>
      <w:r w:rsidR="005B5F30" w:rsidRPr="0060409B">
        <w:rPr>
          <w:rFonts w:hint="eastAsia"/>
          <w:szCs w:val="22"/>
          <w:lang w:eastAsia="zh-CN"/>
        </w:rPr>
        <w:t xml:space="preserve">in Figure 1 </w:t>
      </w:r>
      <w:r w:rsidRPr="0060409B">
        <w:rPr>
          <w:rFonts w:hint="eastAsia"/>
          <w:szCs w:val="22"/>
          <w:lang w:eastAsia="zh-CN"/>
        </w:rPr>
        <w:t xml:space="preserve">is that tool parameters are not available after parsing </w:t>
      </w:r>
      <w:r w:rsidR="00D371FE">
        <w:rPr>
          <w:szCs w:val="22"/>
          <w:lang w:eastAsia="zh-CN"/>
        </w:rPr>
        <w:t xml:space="preserve">an </w:t>
      </w:r>
      <w:r w:rsidRPr="0060409B">
        <w:rPr>
          <w:rFonts w:hint="eastAsia"/>
          <w:szCs w:val="22"/>
          <w:lang w:eastAsia="zh-CN"/>
        </w:rPr>
        <w:t xml:space="preserve">APS. </w:t>
      </w:r>
      <w:r w:rsidR="0099022F" w:rsidRPr="0060409B">
        <w:rPr>
          <w:szCs w:val="22"/>
          <w:lang w:eastAsia="zh-CN"/>
        </w:rPr>
        <w:t>S</w:t>
      </w:r>
      <w:r w:rsidR="0099022F" w:rsidRPr="0060409B">
        <w:rPr>
          <w:rFonts w:hint="eastAsia"/>
          <w:szCs w:val="22"/>
          <w:lang w:eastAsia="zh-CN"/>
        </w:rPr>
        <w:t xml:space="preserve">uppose that when coding picture 2, </w:t>
      </w:r>
      <w:r w:rsidR="00D371FE">
        <w:rPr>
          <w:szCs w:val="22"/>
          <w:lang w:eastAsia="zh-CN"/>
        </w:rPr>
        <w:t xml:space="preserve">the </w:t>
      </w:r>
      <w:r w:rsidR="0099022F" w:rsidRPr="0060409B">
        <w:rPr>
          <w:rFonts w:hint="eastAsia"/>
          <w:szCs w:val="22"/>
          <w:lang w:eastAsia="zh-CN"/>
        </w:rPr>
        <w:t xml:space="preserve">scaling list data is unchanged, </w:t>
      </w:r>
      <w:proofErr w:type="spellStart"/>
      <w:r w:rsidR="0099022F" w:rsidRPr="0060409B">
        <w:rPr>
          <w:rFonts w:hint="eastAsia"/>
          <w:szCs w:val="22"/>
          <w:lang w:eastAsia="zh-CN"/>
        </w:rPr>
        <w:t>sao_</w:t>
      </w:r>
      <w:proofErr w:type="gramStart"/>
      <w:r w:rsidR="0099022F" w:rsidRPr="0060409B">
        <w:rPr>
          <w:rFonts w:hint="eastAsia"/>
          <w:szCs w:val="22"/>
          <w:lang w:eastAsia="zh-CN"/>
        </w:rPr>
        <w:t>params</w:t>
      </w:r>
      <w:proofErr w:type="spellEnd"/>
      <w:r w:rsidR="0099022F" w:rsidRPr="0060409B">
        <w:rPr>
          <w:rFonts w:hint="eastAsia"/>
          <w:szCs w:val="22"/>
          <w:lang w:eastAsia="zh-CN"/>
        </w:rPr>
        <w:t>(</w:t>
      </w:r>
      <w:proofErr w:type="gramEnd"/>
      <w:r w:rsidR="0099022F" w:rsidRPr="0060409B">
        <w:rPr>
          <w:rFonts w:hint="eastAsia"/>
          <w:szCs w:val="22"/>
          <w:lang w:eastAsia="zh-CN"/>
        </w:rPr>
        <w:t>) is newly derived</w:t>
      </w:r>
      <w:r w:rsidR="00D371FE">
        <w:rPr>
          <w:szCs w:val="22"/>
          <w:lang w:eastAsia="zh-CN"/>
        </w:rPr>
        <w:t>,</w:t>
      </w:r>
      <w:r w:rsidR="0099022F" w:rsidRPr="0060409B">
        <w:rPr>
          <w:rFonts w:hint="eastAsia"/>
          <w:szCs w:val="22"/>
          <w:lang w:eastAsia="zh-CN"/>
        </w:rPr>
        <w:t xml:space="preserve"> and ALF is not applied. Moreover, the encoder </w:t>
      </w:r>
      <w:r w:rsidR="00D371FE">
        <w:rPr>
          <w:szCs w:val="22"/>
          <w:lang w:eastAsia="zh-CN"/>
        </w:rPr>
        <w:t>has decided</w:t>
      </w:r>
      <w:r w:rsidR="00D371FE" w:rsidRPr="0060409B">
        <w:rPr>
          <w:rFonts w:hint="eastAsia"/>
          <w:szCs w:val="22"/>
          <w:lang w:eastAsia="zh-CN"/>
        </w:rPr>
        <w:t xml:space="preserve"> </w:t>
      </w:r>
      <w:r w:rsidR="0099022F" w:rsidRPr="0060409B">
        <w:rPr>
          <w:rFonts w:hint="eastAsia"/>
          <w:szCs w:val="22"/>
          <w:lang w:eastAsia="zh-CN"/>
        </w:rPr>
        <w:t xml:space="preserve">that the data in </w:t>
      </w:r>
      <w:proofErr w:type="gramStart"/>
      <w:r w:rsidR="0099022F" w:rsidRPr="0060409B">
        <w:rPr>
          <w:rFonts w:hint="eastAsia"/>
          <w:szCs w:val="22"/>
          <w:lang w:eastAsia="zh-CN"/>
        </w:rPr>
        <w:t>APS(</w:t>
      </w:r>
      <w:proofErr w:type="gramEnd"/>
      <w:r w:rsidR="0099022F" w:rsidRPr="0060409B">
        <w:rPr>
          <w:rFonts w:hint="eastAsia"/>
          <w:szCs w:val="22"/>
          <w:lang w:eastAsia="zh-CN"/>
        </w:rPr>
        <w:t xml:space="preserve">2) will not be </w:t>
      </w:r>
      <w:r w:rsidR="00D371FE">
        <w:rPr>
          <w:szCs w:val="22"/>
          <w:lang w:eastAsia="zh-CN"/>
        </w:rPr>
        <w:t>needed in the future</w:t>
      </w:r>
      <w:r w:rsidR="00D371FE" w:rsidRPr="0060409B">
        <w:rPr>
          <w:rFonts w:hint="eastAsia"/>
          <w:szCs w:val="22"/>
          <w:lang w:eastAsia="zh-CN"/>
        </w:rPr>
        <w:t xml:space="preserve"> </w:t>
      </w:r>
      <w:r w:rsidR="0099022F" w:rsidRPr="0060409B">
        <w:rPr>
          <w:rFonts w:hint="eastAsia"/>
          <w:szCs w:val="22"/>
          <w:lang w:eastAsia="zh-CN"/>
        </w:rPr>
        <w:t>any more. There</w:t>
      </w:r>
      <w:r w:rsidR="00B96217">
        <w:rPr>
          <w:szCs w:val="22"/>
          <w:lang w:eastAsia="zh-CN"/>
        </w:rPr>
        <w:t>fore</w:t>
      </w:r>
      <w:r w:rsidR="0099022F" w:rsidRPr="0060409B">
        <w:rPr>
          <w:rFonts w:hint="eastAsia"/>
          <w:szCs w:val="22"/>
          <w:lang w:eastAsia="zh-CN"/>
        </w:rPr>
        <w:t>, the encoder generates a new APS with an used APS ID of 2</w:t>
      </w:r>
      <w:r w:rsidRPr="0060409B">
        <w:rPr>
          <w:rFonts w:hint="eastAsia"/>
          <w:szCs w:val="22"/>
          <w:lang w:eastAsia="zh-CN"/>
        </w:rPr>
        <w:t xml:space="preserve"> to overwrite the older </w:t>
      </w:r>
      <w:proofErr w:type="gramStart"/>
      <w:r w:rsidRPr="0060409B">
        <w:rPr>
          <w:rFonts w:hint="eastAsia"/>
          <w:szCs w:val="22"/>
          <w:lang w:eastAsia="zh-CN"/>
        </w:rPr>
        <w:t>APS(</w:t>
      </w:r>
      <w:proofErr w:type="gramEnd"/>
      <w:r w:rsidRPr="0060409B">
        <w:rPr>
          <w:rFonts w:hint="eastAsia"/>
          <w:szCs w:val="22"/>
          <w:lang w:eastAsia="zh-CN"/>
        </w:rPr>
        <w:t>2)</w:t>
      </w:r>
      <w:r w:rsidR="0099022F" w:rsidRPr="0060409B">
        <w:rPr>
          <w:rFonts w:hint="eastAsia"/>
          <w:szCs w:val="22"/>
          <w:lang w:eastAsia="zh-CN"/>
        </w:rPr>
        <w:t xml:space="preserve">, </w:t>
      </w:r>
      <w:r w:rsidR="001A239F" w:rsidRPr="0060409B">
        <w:rPr>
          <w:rFonts w:hint="eastAsia"/>
          <w:szCs w:val="22"/>
          <w:lang w:eastAsia="zh-CN"/>
        </w:rPr>
        <w:t>where there are</w:t>
      </w:r>
      <w:r w:rsidR="0099022F" w:rsidRPr="0060409B">
        <w:rPr>
          <w:rFonts w:hint="eastAsia"/>
          <w:szCs w:val="22"/>
          <w:lang w:eastAsia="zh-CN"/>
        </w:rPr>
        <w:t xml:space="preserve"> new </w:t>
      </w:r>
      <w:r w:rsidR="001A239F" w:rsidRPr="0060409B">
        <w:rPr>
          <w:rFonts w:hint="eastAsia"/>
          <w:szCs w:val="22"/>
          <w:lang w:eastAsia="zh-CN"/>
        </w:rPr>
        <w:t>SAO parameters</w:t>
      </w:r>
      <w:r w:rsidR="0099022F" w:rsidRPr="0060409B">
        <w:rPr>
          <w:rFonts w:hint="eastAsia"/>
          <w:szCs w:val="22"/>
          <w:lang w:eastAsia="zh-CN"/>
        </w:rPr>
        <w:t xml:space="preserve"> but no loop filter data</w:t>
      </w:r>
      <w:r w:rsidRPr="0060409B">
        <w:rPr>
          <w:rFonts w:hint="eastAsia"/>
          <w:szCs w:val="22"/>
          <w:lang w:eastAsia="zh-CN"/>
        </w:rPr>
        <w:t xml:space="preserve">. </w:t>
      </w:r>
      <w:proofErr w:type="spellStart"/>
      <w:proofErr w:type="gramStart"/>
      <w:r w:rsidR="0099022F" w:rsidRPr="0060409B">
        <w:rPr>
          <w:rFonts w:hint="eastAsia"/>
          <w:szCs w:val="22"/>
          <w:lang w:eastAsia="zh-CN"/>
        </w:rPr>
        <w:t>ref</w:t>
      </w:r>
      <w:proofErr w:type="gramEnd"/>
      <w:r w:rsidR="0099022F" w:rsidRPr="0060409B">
        <w:rPr>
          <w:rFonts w:hint="eastAsia"/>
          <w:szCs w:val="22"/>
          <w:lang w:eastAsia="zh-CN"/>
        </w:rPr>
        <w:t>_aps_flag</w:t>
      </w:r>
      <w:proofErr w:type="spellEnd"/>
      <w:r w:rsidR="0099022F" w:rsidRPr="0060409B">
        <w:rPr>
          <w:rFonts w:hint="eastAsia"/>
          <w:szCs w:val="22"/>
          <w:lang w:eastAsia="zh-CN"/>
        </w:rPr>
        <w:t xml:space="preserve"> is set to 1 and </w:t>
      </w:r>
      <w:proofErr w:type="spellStart"/>
      <w:r w:rsidR="0099022F" w:rsidRPr="0060409B">
        <w:rPr>
          <w:rFonts w:hint="eastAsia"/>
          <w:szCs w:val="22"/>
          <w:lang w:eastAsia="zh-CN"/>
        </w:rPr>
        <w:t>ref_aps_id</w:t>
      </w:r>
      <w:proofErr w:type="spellEnd"/>
      <w:r w:rsidR="0099022F" w:rsidRPr="0060409B">
        <w:rPr>
          <w:rFonts w:hint="eastAsia"/>
          <w:szCs w:val="22"/>
          <w:lang w:eastAsia="zh-CN"/>
        </w:rPr>
        <w:t xml:space="preserve"> to 0. Therefore, no ALF parameters will be obtained by parsing this APS link</w:t>
      </w:r>
      <w:r w:rsidR="00D955F8" w:rsidRPr="0060409B">
        <w:rPr>
          <w:rFonts w:hint="eastAsia"/>
          <w:szCs w:val="22"/>
          <w:lang w:eastAsia="zh-CN"/>
        </w:rPr>
        <w:t>,</w:t>
      </w:r>
      <w:r w:rsidR="0099022F" w:rsidRPr="0060409B">
        <w:rPr>
          <w:rFonts w:hint="eastAsia"/>
          <w:szCs w:val="22"/>
          <w:lang w:eastAsia="zh-CN"/>
        </w:rPr>
        <w:t xml:space="preserve"> and </w:t>
      </w:r>
      <w:r w:rsidR="00C96BD1" w:rsidRPr="0060409B">
        <w:rPr>
          <w:rFonts w:hint="eastAsia"/>
          <w:szCs w:val="22"/>
          <w:lang w:eastAsia="zh-CN"/>
        </w:rPr>
        <w:t xml:space="preserve">the encoder sets </w:t>
      </w:r>
      <w:r w:rsidR="00B96217">
        <w:rPr>
          <w:szCs w:val="22"/>
          <w:lang w:eastAsia="zh-CN"/>
        </w:rPr>
        <w:t xml:space="preserve">the </w:t>
      </w:r>
      <w:r w:rsidR="0099022F" w:rsidRPr="0060409B">
        <w:rPr>
          <w:rFonts w:hint="eastAsia"/>
          <w:szCs w:val="22"/>
          <w:lang w:eastAsia="zh-CN"/>
        </w:rPr>
        <w:t xml:space="preserve">slice </w:t>
      </w:r>
      <w:proofErr w:type="gramStart"/>
      <w:r w:rsidR="00B96217">
        <w:rPr>
          <w:szCs w:val="22"/>
          <w:lang w:eastAsia="zh-CN"/>
        </w:rPr>
        <w:t xml:space="preserve">header </w:t>
      </w:r>
      <w:r w:rsidR="0099022F" w:rsidRPr="0060409B">
        <w:rPr>
          <w:rFonts w:hint="eastAsia"/>
          <w:szCs w:val="22"/>
          <w:lang w:eastAsia="zh-CN"/>
        </w:rPr>
        <w:t xml:space="preserve"> </w:t>
      </w:r>
      <w:proofErr w:type="spellStart"/>
      <w:r w:rsidR="0099022F" w:rsidRPr="0060409B">
        <w:rPr>
          <w:rFonts w:hint="eastAsia"/>
          <w:szCs w:val="22"/>
          <w:lang w:eastAsia="zh-CN"/>
        </w:rPr>
        <w:t>adaptive</w:t>
      </w:r>
      <w:proofErr w:type="gramEnd"/>
      <w:r w:rsidR="0099022F" w:rsidRPr="0060409B">
        <w:rPr>
          <w:rFonts w:hint="eastAsia"/>
          <w:szCs w:val="22"/>
          <w:lang w:eastAsia="zh-CN"/>
        </w:rPr>
        <w:t>_loop_filter_flag</w:t>
      </w:r>
      <w:proofErr w:type="spellEnd"/>
      <w:r w:rsidR="0099022F" w:rsidRPr="0060409B">
        <w:rPr>
          <w:rFonts w:hint="eastAsia"/>
          <w:szCs w:val="22"/>
          <w:lang w:eastAsia="zh-CN"/>
        </w:rPr>
        <w:t xml:space="preserve">, to 0. Note that an encoder </w:t>
      </w:r>
      <w:r w:rsidR="00283761">
        <w:rPr>
          <w:szCs w:val="22"/>
          <w:lang w:eastAsia="zh-CN"/>
        </w:rPr>
        <w:t>must</w:t>
      </w:r>
      <w:r w:rsidR="00283761" w:rsidRPr="0060409B">
        <w:rPr>
          <w:rFonts w:hint="eastAsia"/>
          <w:szCs w:val="22"/>
          <w:lang w:eastAsia="zh-CN"/>
        </w:rPr>
        <w:t xml:space="preserve"> </w:t>
      </w:r>
      <w:r w:rsidR="0099022F" w:rsidRPr="0060409B">
        <w:rPr>
          <w:rFonts w:hint="eastAsia"/>
          <w:szCs w:val="22"/>
          <w:lang w:eastAsia="zh-CN"/>
        </w:rPr>
        <w:t>always guarantee that when scaling list, SAO and/or ALF are used in coding a slice,</w:t>
      </w:r>
      <w:r w:rsidR="00930C82">
        <w:t xml:space="preserve"> the corresponding </w:t>
      </w:r>
      <w:r w:rsidR="0099022F" w:rsidRPr="0060409B">
        <w:rPr>
          <w:rFonts w:hint="eastAsia"/>
          <w:szCs w:val="22"/>
          <w:lang w:eastAsia="zh-CN"/>
        </w:rPr>
        <w:t xml:space="preserve">tool </w:t>
      </w:r>
      <w:r w:rsidR="00930C82">
        <w:t>parameters</w:t>
      </w:r>
      <w:r w:rsidR="0099022F" w:rsidRPr="0060409B">
        <w:rPr>
          <w:rFonts w:hint="eastAsia"/>
          <w:szCs w:val="22"/>
          <w:lang w:eastAsia="zh-CN"/>
        </w:rPr>
        <w:t xml:space="preserve"> will be available after parsing referred APS.</w:t>
      </w:r>
      <w:r w:rsidR="0099022F">
        <w:rPr>
          <w:rFonts w:hint="eastAsia"/>
          <w:szCs w:val="22"/>
          <w:lang w:eastAsia="zh-CN"/>
        </w:rPr>
        <w:t xml:space="preserve"> </w:t>
      </w:r>
    </w:p>
    <w:p w14:paraId="3BD280FE" w14:textId="77777777" w:rsidR="000D10DA" w:rsidRDefault="000D10DA" w:rsidP="009234A5">
      <w:pPr>
        <w:jc w:val="both"/>
        <w:rPr>
          <w:szCs w:val="22"/>
          <w:lang w:eastAsia="zh-CN"/>
        </w:rPr>
      </w:pPr>
    </w:p>
    <w:p w14:paraId="15AB7641" w14:textId="77777777" w:rsidR="00DD3C2D" w:rsidRDefault="00AF67FB" w:rsidP="009234A5">
      <w:pPr>
        <w:jc w:val="both"/>
        <w:rPr>
          <w:szCs w:val="22"/>
          <w:lang w:eastAsia="zh-CN"/>
        </w:rPr>
      </w:pPr>
      <w:r>
        <w:rPr>
          <w:szCs w:val="22"/>
          <w:lang w:eastAsia="zh-CN"/>
        </w:rPr>
        <w:t xml:space="preserve"> </w:t>
      </w:r>
    </w:p>
    <w:p w14:paraId="6DE45741" w14:textId="77777777" w:rsidR="00E61DAC" w:rsidRDefault="00E61DAC" w:rsidP="009234A5">
      <w:pPr>
        <w:jc w:val="both"/>
        <w:rPr>
          <w:szCs w:val="22"/>
          <w:lang w:val="en-CA" w:eastAsia="zh-CN"/>
        </w:rPr>
      </w:pPr>
    </w:p>
    <w:p w14:paraId="6BF448EE" w14:textId="77777777" w:rsidR="007B45EC" w:rsidRDefault="00986AA8" w:rsidP="007B45EC">
      <w:pPr>
        <w:jc w:val="center"/>
        <w:rPr>
          <w:szCs w:val="22"/>
          <w:lang w:val="en-CA" w:eastAsia="zh-CN"/>
        </w:rPr>
      </w:pPr>
      <w:r w:rsidRPr="00986AA8">
        <w:rPr>
          <w:rFonts w:hint="eastAsia"/>
          <w:szCs w:val="22"/>
          <w:lang w:val="en-CA" w:eastAsia="zh-CN"/>
        </w:rPr>
        <w:lastRenderedPageBreak/>
        <w:t xml:space="preserve"> </w:t>
      </w:r>
      <w:r w:rsidR="00820162" w:rsidRPr="00820162">
        <w:rPr>
          <w:rFonts w:hint="eastAsia"/>
          <w:szCs w:val="22"/>
        </w:rPr>
        <w:t xml:space="preserve"> </w:t>
      </w:r>
      <w:r w:rsidR="000D490A" w:rsidRPr="000D490A">
        <w:rPr>
          <w:rFonts w:hint="eastAsia"/>
          <w:szCs w:val="22"/>
        </w:rPr>
        <w:t xml:space="preserve"> </w:t>
      </w:r>
      <w:r w:rsidR="007E7B8F">
        <w:rPr>
          <w:szCs w:val="22"/>
        </w:rPr>
        <w:pict w14:anchorId="4622B04E">
          <v:shape id="_x0000_i1025" type="#_x0000_t75" style="width:467.5pt;height:558.75pt">
            <v:imagedata r:id="rId11" o:title=""/>
          </v:shape>
        </w:pict>
      </w:r>
    </w:p>
    <w:p w14:paraId="159EB718" w14:textId="77777777" w:rsidR="007B45EC" w:rsidRPr="005B217D" w:rsidRDefault="007B45EC" w:rsidP="007B45EC">
      <w:pPr>
        <w:jc w:val="center"/>
        <w:rPr>
          <w:szCs w:val="22"/>
          <w:lang w:val="en-CA" w:eastAsia="zh-CN"/>
        </w:rPr>
      </w:pPr>
      <w:r>
        <w:rPr>
          <w:rFonts w:hint="eastAsia"/>
          <w:szCs w:val="22"/>
          <w:lang w:eastAsia="zh-CN"/>
        </w:rPr>
        <w:t xml:space="preserve">Figure </w:t>
      </w:r>
      <w:r>
        <w:rPr>
          <w:szCs w:val="22"/>
          <w:lang w:eastAsia="zh-CN"/>
        </w:rPr>
        <w:t>1</w:t>
      </w:r>
      <w:r>
        <w:rPr>
          <w:rFonts w:hint="eastAsia"/>
          <w:szCs w:val="22"/>
          <w:lang w:eastAsia="zh-CN"/>
        </w:rPr>
        <w:t xml:space="preserve">.  </w:t>
      </w:r>
      <w:r w:rsidRPr="000607EC">
        <w:rPr>
          <w:szCs w:val="22"/>
          <w:lang w:eastAsia="zh-CN"/>
        </w:rPr>
        <w:t xml:space="preserve">Example of </w:t>
      </w:r>
      <w:r>
        <w:rPr>
          <w:rFonts w:hint="eastAsia"/>
          <w:szCs w:val="22"/>
          <w:lang w:eastAsia="zh-CN"/>
        </w:rPr>
        <w:t>APS referencing</w:t>
      </w:r>
    </w:p>
    <w:p w14:paraId="04E2C51A" w14:textId="77777777" w:rsidR="007B45EC" w:rsidRPr="001E75D0" w:rsidRDefault="007B45EC" w:rsidP="009234A5">
      <w:pPr>
        <w:jc w:val="both"/>
        <w:rPr>
          <w:szCs w:val="22"/>
          <w:lang w:val="en-CA" w:eastAsia="zh-CN"/>
        </w:rPr>
      </w:pPr>
    </w:p>
    <w:p w14:paraId="0AB01E76" w14:textId="77777777" w:rsidR="0018043B" w:rsidRPr="0018043B" w:rsidRDefault="0018043B" w:rsidP="0018043B">
      <w:pPr>
        <w:pStyle w:val="Heading1"/>
        <w:ind w:left="360" w:hanging="360"/>
        <w:rPr>
          <w:lang w:val="en-CA"/>
        </w:rPr>
      </w:pPr>
      <w:r w:rsidRPr="0018043B">
        <w:rPr>
          <w:rFonts w:hint="eastAsia"/>
          <w:lang w:val="en-CA"/>
        </w:rPr>
        <w:t>Modified Syntax and Semantics</w:t>
      </w:r>
      <w:r>
        <w:rPr>
          <w:rFonts w:hint="eastAsia"/>
          <w:lang w:val="en-CA" w:eastAsia="zh-CN"/>
        </w:rPr>
        <w:t xml:space="preserve"> </w:t>
      </w:r>
    </w:p>
    <w:p w14:paraId="218D4832" w14:textId="77777777" w:rsidR="0018043B" w:rsidRDefault="0018043B" w:rsidP="009234A5">
      <w:pPr>
        <w:jc w:val="both"/>
        <w:rPr>
          <w:szCs w:val="22"/>
          <w:lang w:val="en-CA" w:eastAsia="zh-CN"/>
        </w:rPr>
      </w:pPr>
      <w:r w:rsidRPr="0018043B">
        <w:rPr>
          <w:szCs w:val="22"/>
          <w:lang w:val="en-CA" w:eastAsia="zh-CN"/>
        </w:rPr>
        <w:t>The modifications of syntax and semantics for the proposed design are listed in the table below.</w:t>
      </w:r>
      <w:r>
        <w:rPr>
          <w:rFonts w:hint="eastAsia"/>
          <w:szCs w:val="22"/>
          <w:lang w:val="en-CA" w:eastAsia="zh-CN"/>
        </w:rPr>
        <w:t xml:space="preserve"> </w:t>
      </w:r>
    </w:p>
    <w:p w14:paraId="441769E6" w14:textId="77777777" w:rsidR="0018043B" w:rsidRDefault="0018043B" w:rsidP="0018043B">
      <w:pPr>
        <w:rPr>
          <w:lang w:eastAsia="zh-CN"/>
        </w:rPr>
      </w:pPr>
    </w:p>
    <w:p w14:paraId="51467E2F" w14:textId="77777777" w:rsidR="0018043B" w:rsidRDefault="0018043B" w:rsidP="0018043B">
      <w:pPr>
        <w:jc w:val="center"/>
        <w:rPr>
          <w:lang w:eastAsia="zh-CN"/>
        </w:rPr>
      </w:pPr>
      <w:r>
        <w:rPr>
          <w:rFonts w:hint="eastAsia"/>
        </w:rPr>
        <w:t xml:space="preserve">Table </w:t>
      </w:r>
      <w:proofErr w:type="gramStart"/>
      <w:r>
        <w:rPr>
          <w:rFonts w:hint="eastAsia"/>
        </w:rPr>
        <w:t>1  Modifications</w:t>
      </w:r>
      <w:proofErr w:type="gramEnd"/>
      <w:r>
        <w:rPr>
          <w:rFonts w:hint="eastAsia"/>
          <w:lang w:eastAsia="zh-CN"/>
        </w:rPr>
        <w:t xml:space="preserve"> Summary</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6287"/>
      </w:tblGrid>
      <w:tr w:rsidR="0018043B" w:rsidRPr="00CC127B" w14:paraId="61BAEAC7" w14:textId="77777777" w:rsidTr="00CC127B">
        <w:trPr>
          <w:jc w:val="center"/>
        </w:trPr>
        <w:tc>
          <w:tcPr>
            <w:tcW w:w="2235" w:type="dxa"/>
            <w:vAlign w:val="center"/>
          </w:tcPr>
          <w:p w14:paraId="1863C4EB" w14:textId="77777777" w:rsidR="0018043B" w:rsidRPr="00CC127B" w:rsidRDefault="0018043B" w:rsidP="00CC127B">
            <w:pPr>
              <w:spacing w:after="136"/>
              <w:jc w:val="center"/>
              <w:rPr>
                <w:lang w:eastAsia="zh-CN"/>
              </w:rPr>
            </w:pPr>
            <w:r w:rsidRPr="00CC127B">
              <w:rPr>
                <w:rFonts w:hint="eastAsia"/>
              </w:rPr>
              <w:lastRenderedPageBreak/>
              <w:t>APS</w:t>
            </w:r>
          </w:p>
        </w:tc>
        <w:tc>
          <w:tcPr>
            <w:tcW w:w="6287" w:type="dxa"/>
            <w:vAlign w:val="center"/>
          </w:tcPr>
          <w:p w14:paraId="468617CE" w14:textId="77777777" w:rsidR="0018043B" w:rsidRPr="00CC127B" w:rsidRDefault="0018043B" w:rsidP="00CC127B">
            <w:pPr>
              <w:rPr>
                <w:lang w:eastAsia="zh-CN"/>
              </w:rPr>
            </w:pPr>
            <w:r w:rsidRPr="00CC127B">
              <w:rPr>
                <w:lang w:eastAsia="zh-CN"/>
              </w:rPr>
              <w:t>A</w:t>
            </w:r>
            <w:r w:rsidRPr="00CC127B">
              <w:rPr>
                <w:rFonts w:hint="eastAsia"/>
                <w:lang w:eastAsia="zh-CN"/>
              </w:rPr>
              <w:t xml:space="preserve">dding one flag indicating whether this APS </w:t>
            </w:r>
            <w:r w:rsidR="00D03FD2" w:rsidRPr="00CC127B">
              <w:rPr>
                <w:rFonts w:hint="eastAsia"/>
                <w:lang w:eastAsia="zh-CN"/>
              </w:rPr>
              <w:t>refers</w:t>
            </w:r>
            <w:r w:rsidRPr="00CC127B">
              <w:rPr>
                <w:rFonts w:hint="eastAsia"/>
                <w:lang w:eastAsia="zh-CN"/>
              </w:rPr>
              <w:t xml:space="preserve"> to </w:t>
            </w:r>
            <w:r w:rsidR="002D41BE">
              <w:rPr>
                <w:rFonts w:hint="eastAsia"/>
                <w:lang w:eastAsia="zh-CN"/>
              </w:rPr>
              <w:t xml:space="preserve">an </w:t>
            </w:r>
            <w:r w:rsidR="00D03FD2" w:rsidRPr="00CC127B">
              <w:rPr>
                <w:rFonts w:hint="eastAsia"/>
                <w:lang w:eastAsia="zh-CN"/>
              </w:rPr>
              <w:t xml:space="preserve">existing </w:t>
            </w:r>
            <w:r w:rsidRPr="00CC127B">
              <w:rPr>
                <w:rFonts w:hint="eastAsia"/>
                <w:lang w:eastAsia="zh-CN"/>
              </w:rPr>
              <w:t xml:space="preserve">APS. If true, adding one APS ID signaling the </w:t>
            </w:r>
            <w:r w:rsidR="00D03FD2" w:rsidRPr="00CC127B">
              <w:rPr>
                <w:rFonts w:hint="eastAsia"/>
                <w:lang w:eastAsia="zh-CN"/>
              </w:rPr>
              <w:t>reference</w:t>
            </w:r>
            <w:r w:rsidRPr="00CC127B">
              <w:rPr>
                <w:rFonts w:hint="eastAsia"/>
                <w:lang w:eastAsia="zh-CN"/>
              </w:rPr>
              <w:t xml:space="preserve"> APS. </w:t>
            </w:r>
          </w:p>
          <w:p w14:paraId="214C08AA" w14:textId="77777777" w:rsidR="0018043B" w:rsidRPr="00CC127B" w:rsidRDefault="0018043B" w:rsidP="00CC127B">
            <w:pPr>
              <w:rPr>
                <w:lang w:eastAsia="zh-CN"/>
              </w:rPr>
            </w:pPr>
            <w:r w:rsidRPr="00CC127B">
              <w:rPr>
                <w:rFonts w:hint="eastAsia"/>
              </w:rPr>
              <w:t xml:space="preserve">Adding </w:t>
            </w:r>
            <w:r w:rsidRPr="00CC127B">
              <w:rPr>
                <w:rFonts w:hint="eastAsia"/>
                <w:lang w:eastAsia="zh-CN"/>
              </w:rPr>
              <w:t>three</w:t>
            </w:r>
            <w:r w:rsidRPr="00CC127B">
              <w:rPr>
                <w:rFonts w:hint="eastAsia"/>
              </w:rPr>
              <w:t xml:space="preserve"> new elements signaling whether</w:t>
            </w:r>
            <w:r w:rsidRPr="00CC127B">
              <w:rPr>
                <w:rFonts w:hint="eastAsia"/>
                <w:lang w:eastAsia="zh-CN"/>
              </w:rPr>
              <w:t xml:space="preserve"> scaling list, </w:t>
            </w:r>
            <w:r w:rsidRPr="00CC127B">
              <w:rPr>
                <w:rFonts w:hint="eastAsia"/>
              </w:rPr>
              <w:t>SAO</w:t>
            </w:r>
            <w:r w:rsidRPr="00CC127B">
              <w:rPr>
                <w:rFonts w:hint="eastAsia"/>
                <w:lang w:eastAsia="zh-CN"/>
              </w:rPr>
              <w:t>,</w:t>
            </w:r>
            <w:r w:rsidRPr="00CC127B">
              <w:rPr>
                <w:rFonts w:hint="eastAsia"/>
              </w:rPr>
              <w:t xml:space="preserve"> ALF parameters are present in this APS; </w:t>
            </w:r>
          </w:p>
          <w:p w14:paraId="7CF51887" w14:textId="77777777" w:rsidR="0018043B" w:rsidRPr="00CC127B" w:rsidRDefault="00D161B2" w:rsidP="00D161B2">
            <w:pPr>
              <w:spacing w:after="136"/>
            </w:pPr>
            <w:r w:rsidRPr="009241A3">
              <w:rPr>
                <w:rFonts w:hint="eastAsia"/>
                <w:lang w:eastAsia="zh-CN"/>
              </w:rPr>
              <w:t>Rem</w:t>
            </w:r>
            <w:r w:rsidR="0018043B" w:rsidRPr="009241A3">
              <w:rPr>
                <w:rFonts w:hint="eastAsia"/>
              </w:rPr>
              <w:t>oving SAO</w:t>
            </w:r>
            <w:r w:rsidR="0018043B" w:rsidRPr="009241A3">
              <w:rPr>
                <w:rFonts w:hint="eastAsia"/>
                <w:lang w:eastAsia="zh-CN"/>
              </w:rPr>
              <w:t>,</w:t>
            </w:r>
            <w:r w:rsidR="0018043B" w:rsidRPr="009241A3">
              <w:rPr>
                <w:rFonts w:hint="eastAsia"/>
              </w:rPr>
              <w:t xml:space="preserve"> ALF ON/OFF control flags</w:t>
            </w:r>
            <w:r w:rsidR="007A72A3" w:rsidRPr="009241A3">
              <w:rPr>
                <w:rFonts w:hint="eastAsia"/>
                <w:lang w:eastAsia="zh-CN"/>
              </w:rPr>
              <w:t>,</w:t>
            </w:r>
            <w:r w:rsidRPr="009241A3">
              <w:rPr>
                <w:rFonts w:hint="eastAsia"/>
                <w:lang w:eastAsia="zh-CN"/>
              </w:rPr>
              <w:t xml:space="preserve"> i.e. </w:t>
            </w:r>
            <w:proofErr w:type="spellStart"/>
            <w:r w:rsidRPr="009241A3">
              <w:rPr>
                <w:rFonts w:hint="eastAsia"/>
                <w:lang w:eastAsia="zh-CN"/>
              </w:rPr>
              <w:t>aps_sample_adaptive_offset_flag</w:t>
            </w:r>
            <w:proofErr w:type="spellEnd"/>
            <w:r w:rsidRPr="009241A3">
              <w:rPr>
                <w:rFonts w:hint="eastAsia"/>
                <w:lang w:eastAsia="zh-CN"/>
              </w:rPr>
              <w:t xml:space="preserve"> and </w:t>
            </w:r>
            <w:proofErr w:type="spellStart"/>
            <w:r w:rsidRPr="009241A3">
              <w:rPr>
                <w:rFonts w:hint="eastAsia"/>
                <w:lang w:eastAsia="zh-CN"/>
              </w:rPr>
              <w:t>aps_adaptive_loop_filter_flag</w:t>
            </w:r>
            <w:proofErr w:type="spellEnd"/>
            <w:r w:rsidR="0018043B" w:rsidRPr="009241A3">
              <w:rPr>
                <w:rFonts w:hint="eastAsia"/>
              </w:rPr>
              <w:t>.</w:t>
            </w:r>
            <w:r w:rsidR="0018043B" w:rsidRPr="00CC127B">
              <w:rPr>
                <w:rFonts w:hint="eastAsia"/>
              </w:rPr>
              <w:t xml:space="preserve"> </w:t>
            </w:r>
          </w:p>
        </w:tc>
      </w:tr>
      <w:tr w:rsidR="0018043B" w:rsidRPr="00CC127B" w14:paraId="2ACCCDD8" w14:textId="77777777" w:rsidTr="00CC127B">
        <w:trPr>
          <w:jc w:val="center"/>
        </w:trPr>
        <w:tc>
          <w:tcPr>
            <w:tcW w:w="2235" w:type="dxa"/>
            <w:vAlign w:val="center"/>
          </w:tcPr>
          <w:p w14:paraId="5ACDB852" w14:textId="77777777" w:rsidR="0018043B" w:rsidRPr="00CC127B" w:rsidRDefault="0018043B" w:rsidP="00CC127B">
            <w:pPr>
              <w:spacing w:after="136"/>
              <w:jc w:val="center"/>
            </w:pPr>
            <w:r w:rsidRPr="00CC127B">
              <w:rPr>
                <w:rFonts w:hint="eastAsia"/>
              </w:rPr>
              <w:t>Slice Header</w:t>
            </w:r>
          </w:p>
        </w:tc>
        <w:tc>
          <w:tcPr>
            <w:tcW w:w="6287" w:type="dxa"/>
            <w:vAlign w:val="center"/>
          </w:tcPr>
          <w:p w14:paraId="21250E70" w14:textId="77777777" w:rsidR="0018043B" w:rsidRDefault="00FE1D43" w:rsidP="00D05B3A">
            <w:pPr>
              <w:spacing w:after="136"/>
              <w:rPr>
                <w:lang w:eastAsia="zh-CN"/>
              </w:rPr>
            </w:pPr>
            <w:r w:rsidRPr="00CC127B">
              <w:rPr>
                <w:rFonts w:hint="eastAsia"/>
                <w:lang w:eastAsia="zh-CN"/>
              </w:rPr>
              <w:t xml:space="preserve">Adding </w:t>
            </w:r>
            <w:r w:rsidR="00D05B3A" w:rsidRPr="00CC127B">
              <w:rPr>
                <w:rFonts w:hint="eastAsia"/>
                <w:lang w:eastAsia="zh-CN"/>
              </w:rPr>
              <w:t>an</w:t>
            </w:r>
            <w:r w:rsidRPr="00CC127B">
              <w:rPr>
                <w:rFonts w:hint="eastAsia"/>
                <w:lang w:eastAsia="zh-CN"/>
              </w:rPr>
              <w:t xml:space="preserve"> APS ID presentation condition for scaling list.</w:t>
            </w:r>
            <w:r w:rsidR="0018043B" w:rsidRPr="00CC127B">
              <w:rPr>
                <w:rFonts w:hint="eastAsia"/>
                <w:lang w:eastAsia="zh-CN"/>
              </w:rPr>
              <w:t xml:space="preserve"> </w:t>
            </w:r>
          </w:p>
          <w:p w14:paraId="25A7A0B4" w14:textId="77777777" w:rsidR="00446F89" w:rsidRPr="00CC127B" w:rsidRDefault="00D161B2" w:rsidP="00D05B3A">
            <w:pPr>
              <w:spacing w:after="136"/>
              <w:rPr>
                <w:lang w:eastAsia="zh-CN"/>
              </w:rPr>
            </w:pPr>
            <w:r w:rsidRPr="009241A3">
              <w:rPr>
                <w:lang w:eastAsia="zh-CN"/>
              </w:rPr>
              <w:t>A</w:t>
            </w:r>
            <w:r w:rsidRPr="009241A3">
              <w:rPr>
                <w:rFonts w:hint="eastAsia"/>
                <w:lang w:eastAsia="zh-CN"/>
              </w:rPr>
              <w:t>dding scaling list, SAO and ALF ON/OFF flags to specify the applications of these tools in decoding this slice.</w:t>
            </w:r>
            <w:r>
              <w:rPr>
                <w:rFonts w:hint="eastAsia"/>
                <w:lang w:eastAsia="zh-CN"/>
              </w:rPr>
              <w:t xml:space="preserve"> </w:t>
            </w:r>
          </w:p>
        </w:tc>
      </w:tr>
    </w:tbl>
    <w:p w14:paraId="0E0190A4" w14:textId="77777777" w:rsidR="001B10FE" w:rsidRDefault="00847230" w:rsidP="009234A5">
      <w:pPr>
        <w:jc w:val="both"/>
        <w:rPr>
          <w:szCs w:val="22"/>
          <w:lang w:eastAsia="zh-CN"/>
        </w:rPr>
      </w:pPr>
      <w:r>
        <w:rPr>
          <w:rFonts w:hint="eastAsia"/>
          <w:szCs w:val="22"/>
          <w:lang w:eastAsia="zh-CN"/>
        </w:rPr>
        <w:t xml:space="preserve">Note that to </w:t>
      </w:r>
      <w:r w:rsidRPr="007F2975">
        <w:rPr>
          <w:szCs w:val="22"/>
          <w:lang w:eastAsia="zh-CN"/>
        </w:rPr>
        <w:t>separate the presence flags from the control flags</w:t>
      </w:r>
      <w:r>
        <w:rPr>
          <w:rFonts w:hint="eastAsia"/>
          <w:szCs w:val="22"/>
          <w:lang w:eastAsia="zh-CN"/>
        </w:rPr>
        <w:t xml:space="preserve">, the two ON/OFF flags, i.e. </w:t>
      </w:r>
      <w:proofErr w:type="spellStart"/>
      <w:r>
        <w:rPr>
          <w:rFonts w:hint="eastAsia"/>
          <w:szCs w:val="22"/>
          <w:lang w:eastAsia="zh-CN"/>
        </w:rPr>
        <w:t>aps_sample_adaptive_offset_flag</w:t>
      </w:r>
      <w:proofErr w:type="spellEnd"/>
      <w:r>
        <w:rPr>
          <w:rFonts w:hint="eastAsia"/>
          <w:szCs w:val="22"/>
          <w:lang w:eastAsia="zh-CN"/>
        </w:rPr>
        <w:t xml:space="preserve"> and </w:t>
      </w:r>
      <w:proofErr w:type="spellStart"/>
      <w:r>
        <w:rPr>
          <w:rFonts w:hint="eastAsia"/>
          <w:szCs w:val="22"/>
          <w:lang w:eastAsia="zh-CN"/>
        </w:rPr>
        <w:t>aps_adaptive_loop_filter_flag</w:t>
      </w:r>
      <w:proofErr w:type="spellEnd"/>
      <w:r>
        <w:rPr>
          <w:rFonts w:hint="eastAsia"/>
          <w:szCs w:val="22"/>
          <w:lang w:eastAsia="zh-CN"/>
        </w:rPr>
        <w:t>, are removed from APS</w:t>
      </w:r>
      <w:r>
        <w:rPr>
          <w:szCs w:val="22"/>
          <w:lang w:eastAsia="zh-CN"/>
        </w:rPr>
        <w:t>, as previously agreed in Geneva</w:t>
      </w:r>
      <w:r>
        <w:rPr>
          <w:rFonts w:hint="eastAsia"/>
          <w:szCs w:val="22"/>
          <w:lang w:eastAsia="zh-CN"/>
        </w:rPr>
        <w:t xml:space="preserve">. </w:t>
      </w:r>
      <w:r w:rsidR="00D06567">
        <w:rPr>
          <w:rFonts w:hint="eastAsia"/>
          <w:szCs w:val="22"/>
          <w:lang w:eastAsia="zh-CN"/>
        </w:rPr>
        <w:t xml:space="preserve">The slice level ON/OFF control flags are </w:t>
      </w:r>
      <w:r w:rsidR="00D06567">
        <w:rPr>
          <w:szCs w:val="22"/>
          <w:lang w:eastAsia="zh-CN"/>
        </w:rPr>
        <w:t>signaled</w:t>
      </w:r>
      <w:r w:rsidR="00D06567">
        <w:rPr>
          <w:rFonts w:hint="eastAsia"/>
          <w:szCs w:val="22"/>
          <w:lang w:eastAsia="zh-CN"/>
        </w:rPr>
        <w:t xml:space="preserve"> in slice header.</w:t>
      </w:r>
      <w:r w:rsidR="00D06567">
        <w:rPr>
          <w:szCs w:val="22"/>
          <w:lang w:eastAsia="zh-CN"/>
        </w:rPr>
        <w:t xml:space="preserve">  </w:t>
      </w:r>
      <w:r w:rsidR="001B10FE" w:rsidRPr="001B10FE">
        <w:rPr>
          <w:szCs w:val="22"/>
          <w:lang w:eastAsia="zh-CN"/>
        </w:rPr>
        <w:t>The modified APS syntax based on the WD document</w:t>
      </w:r>
      <w:r w:rsidR="001B3063">
        <w:rPr>
          <w:rFonts w:hint="eastAsia"/>
          <w:szCs w:val="22"/>
          <w:lang w:eastAsia="zh-CN"/>
        </w:rPr>
        <w:t xml:space="preserve"> </w:t>
      </w:r>
      <w:r w:rsidR="001B3063" w:rsidRPr="003715D5">
        <w:rPr>
          <w:rFonts w:hint="eastAsia"/>
          <w:szCs w:val="22"/>
          <w:lang w:eastAsia="zh-CN"/>
        </w:rPr>
        <w:t>[</w:t>
      </w:r>
      <w:r w:rsidR="00965BFE">
        <w:rPr>
          <w:szCs w:val="22"/>
          <w:lang w:eastAsia="zh-CN"/>
        </w:rPr>
        <w:t>3</w:t>
      </w:r>
      <w:r w:rsidR="001B3063" w:rsidRPr="003715D5">
        <w:rPr>
          <w:rFonts w:hint="eastAsia"/>
          <w:szCs w:val="22"/>
          <w:lang w:eastAsia="zh-CN"/>
        </w:rPr>
        <w:t>]</w:t>
      </w:r>
      <w:r w:rsidR="001B10FE" w:rsidRPr="001B10FE">
        <w:rPr>
          <w:szCs w:val="22"/>
          <w:lang w:eastAsia="zh-CN"/>
        </w:rPr>
        <w:t xml:space="preserve"> is presented </w:t>
      </w:r>
      <w:r w:rsidR="00900FD8">
        <w:rPr>
          <w:szCs w:val="22"/>
          <w:lang w:eastAsia="zh-CN"/>
        </w:rPr>
        <w:t>below</w:t>
      </w:r>
      <w:r w:rsidR="005A207B">
        <w:rPr>
          <w:szCs w:val="22"/>
          <w:lang w:eastAsia="zh-CN"/>
        </w:rPr>
        <w:t>.</w:t>
      </w:r>
      <w:r w:rsidR="001B10FE">
        <w:rPr>
          <w:rFonts w:hint="eastAsia"/>
          <w:szCs w:val="22"/>
          <w:lang w:eastAsia="zh-CN"/>
        </w:rPr>
        <w:t xml:space="preserve"> </w:t>
      </w:r>
    </w:p>
    <w:p w14:paraId="75A6B727" w14:textId="77777777" w:rsidR="00930C82" w:rsidRPr="00A01508" w:rsidRDefault="00930C82">
      <w:pPr>
        <w:jc w:val="both"/>
        <w:pPrChange w:id="39" w:author="StW2" w:date="2012-02-08T11:34:00Z">
          <w:pPr/>
        </w:pPrChange>
      </w:pPr>
    </w:p>
    <w:tbl>
      <w:tblPr>
        <w:tblW w:w="0" w:type="auto"/>
        <w:tblInd w:w="-108" w:type="dxa"/>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Change w:id="40" w:author="StW2" w:date="2012-02-08T11:34:00Z">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7776"/>
        <w:gridCol w:w="1908"/>
        <w:gridCol w:w="1757"/>
        <w:tblGridChange w:id="41">
          <w:tblGrid>
            <w:gridCol w:w="216"/>
            <w:gridCol w:w="6709"/>
            <w:gridCol w:w="851"/>
            <w:gridCol w:w="367"/>
            <w:gridCol w:w="1541"/>
            <w:gridCol w:w="1757"/>
          </w:tblGrid>
        </w:tblGridChange>
      </w:tblGrid>
      <w:tr w:rsidR="00930C82" w:rsidRPr="001F40C2" w14:paraId="6F110A12" w14:textId="77777777" w:rsidTr="00CF0BC6">
        <w:trPr>
          <w:trPrChange w:id="42" w:author="StW2" w:date="2012-02-08T11:34:00Z">
            <w:trPr>
              <w:gridBefore w:val="1"/>
              <w:gridAfter w:val="0"/>
              <w:cantSplit/>
            </w:trPr>
          </w:trPrChange>
        </w:trPr>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Change w:id="43" w:author="StW2" w:date="2012-02-08T11:34:00Z">
              <w:tcPr>
                <w:tcW w:w="6709" w:type="dxa"/>
              </w:tcPr>
            </w:tcPrChange>
          </w:tcPr>
          <w:p w14:paraId="17CD3A32" w14:textId="77777777" w:rsidR="00930C82" w:rsidRDefault="00930C82">
            <w:pPr>
              <w:pStyle w:val="tablesyntax"/>
              <w:rPr>
                <w:rPrChange w:id="44" w:author="StW2" w:date="2012-02-08T11:34:00Z">
                  <w:rPr>
                    <w:rFonts w:ascii="Times New Roman" w:hAnsi="Times New Roman"/>
                  </w:rPr>
                </w:rPrChange>
              </w:rPr>
              <w:pPrChange w:id="45" w:author="StW2" w:date="2012-02-08T11:34:00Z">
                <w:pPr>
                  <w:pStyle w:val="tablesyntax"/>
                  <w:framePr w:hSpace="180" w:wrap="around" w:vAnchor="text" w:hAnchor="text" w:xAlign="center" w:y="1"/>
                  <w:numPr>
                    <w:ilvl w:val="6"/>
                    <w:numId w:val="8"/>
                  </w:numPr>
                  <w:ind w:left="1440" w:hanging="1440"/>
                  <w:suppressOverlap/>
                  <w:outlineLvl w:val="6"/>
                </w:pPr>
              </w:pPrChange>
            </w:pPr>
            <w:proofErr w:type="spellStart"/>
            <w:proofErr w:type="gramStart"/>
            <w:r w:rsidRPr="008609A8">
              <w:rPr>
                <w:rFonts w:ascii="Times New Roman" w:hAnsi="Times New Roman"/>
              </w:rPr>
              <w:t>aps</w:t>
            </w:r>
            <w:proofErr w:type="gramEnd"/>
            <w:r w:rsidRPr="008609A8">
              <w:rPr>
                <w:rFonts w:ascii="Times New Roman" w:hAnsi="Times New Roman"/>
              </w:rPr>
              <w:t>_rbsp</w:t>
            </w:r>
            <w:proofErr w:type="spellEnd"/>
            <w:r w:rsidRPr="008609A8">
              <w:rPr>
                <w:rFonts w:ascii="Times New Roman" w:hAnsi="Times New Roman"/>
              </w:rPr>
              <w:t>( ) {</w:t>
            </w:r>
          </w:p>
        </w:tc>
        <w:tc>
          <w:tcPr>
            <w:tcW w:w="1908"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Change w:id="46" w:author="StW2" w:date="2012-02-08T11:34:00Z">
              <w:tcPr>
                <w:tcW w:w="1218" w:type="dxa"/>
                <w:gridSpan w:val="2"/>
              </w:tcPr>
            </w:tcPrChange>
          </w:tcPr>
          <w:p w14:paraId="373E60B6" w14:textId="77777777" w:rsidR="00930C82" w:rsidRPr="008609A8" w:rsidRDefault="00930C82">
            <w:pPr>
              <w:pStyle w:val="tableheading"/>
              <w:pPrChange w:id="47" w:author="StW2" w:date="2012-02-08T11:34:00Z">
                <w:pPr>
                  <w:pStyle w:val="tableheading"/>
                  <w:framePr w:hSpace="180" w:wrap="around" w:vAnchor="text" w:hAnchor="text" w:xAlign="center" w:y="1"/>
                  <w:numPr>
                    <w:ilvl w:val="6"/>
                    <w:numId w:val="8"/>
                  </w:numPr>
                  <w:ind w:left="1440" w:hanging="1440"/>
                  <w:suppressOverlap/>
                  <w:outlineLvl w:val="6"/>
                </w:pPr>
              </w:pPrChange>
            </w:pPr>
            <w:r w:rsidRPr="008609A8">
              <w:t>Descriptor</w:t>
            </w:r>
          </w:p>
        </w:tc>
      </w:tr>
      <w:tr w:rsidR="00930C82" w:rsidRPr="001F40C2" w14:paraId="79A9CEB4" w14:textId="77777777" w:rsidTr="00CF0BC6">
        <w:trPr>
          <w:trPrChange w:id="48" w:author="StW2" w:date="2012-02-08T11:34:00Z">
            <w:trPr>
              <w:gridBefore w:val="1"/>
              <w:gridAfter w:val="0"/>
              <w:cantSplit/>
            </w:trPr>
          </w:trPrChange>
        </w:trPr>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Change w:id="49" w:author="StW2" w:date="2012-02-08T11:34:00Z">
              <w:tcPr>
                <w:tcW w:w="6709" w:type="dxa"/>
              </w:tcPr>
            </w:tcPrChange>
          </w:tcPr>
          <w:p w14:paraId="7BBC3A37" w14:textId="77777777" w:rsidR="00930C82" w:rsidRDefault="00930C82">
            <w:pPr>
              <w:pStyle w:val="tablesyntax"/>
              <w:rPr>
                <w:rPrChange w:id="50" w:author="StW2" w:date="2012-02-08T11:34:00Z">
                  <w:rPr>
                    <w:rFonts w:ascii="Times New Roman" w:hAnsi="Times New Roman"/>
                    <w:b/>
                    <w:bCs/>
                    <w:szCs w:val="22"/>
                  </w:rPr>
                </w:rPrChange>
              </w:rPr>
              <w:pPrChange w:id="51" w:author="StW2" w:date="2012-02-08T11:34:00Z">
                <w:pPr>
                  <w:pStyle w:val="tablesyntax"/>
                  <w:framePr w:hSpace="180" w:wrap="around" w:vAnchor="text" w:hAnchor="text" w:xAlign="center" w:y="1"/>
                  <w:numPr>
                    <w:ilvl w:val="6"/>
                    <w:numId w:val="8"/>
                  </w:numPr>
                  <w:ind w:left="1440" w:hanging="1440"/>
                  <w:suppressOverlap/>
                  <w:outlineLvl w:val="6"/>
                </w:pPr>
              </w:pPrChange>
            </w:pPr>
            <w:r w:rsidRPr="008609A8">
              <w:rPr>
                <w:rFonts w:ascii="Times New Roman" w:hAnsi="Times New Roman"/>
                <w:b/>
              </w:rPr>
              <w:tab/>
            </w:r>
            <w:proofErr w:type="spellStart"/>
            <w:proofErr w:type="gramStart"/>
            <w:r w:rsidRPr="008609A8">
              <w:rPr>
                <w:rFonts w:ascii="Times New Roman" w:hAnsi="Times New Roman"/>
                <w:b/>
                <w:bCs/>
              </w:rPr>
              <w:t>aps</w:t>
            </w:r>
            <w:proofErr w:type="gramEnd"/>
            <w:r w:rsidRPr="008609A8">
              <w:rPr>
                <w:rFonts w:ascii="Times New Roman" w:hAnsi="Times New Roman"/>
                <w:b/>
                <w:bCs/>
              </w:rPr>
              <w:t>_id</w:t>
            </w:r>
            <w:proofErr w:type="spellEnd"/>
          </w:p>
        </w:tc>
        <w:tc>
          <w:tcPr>
            <w:tcW w:w="1908"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Change w:id="52" w:author="StW2" w:date="2012-02-08T11:34:00Z">
              <w:tcPr>
                <w:tcW w:w="1218" w:type="dxa"/>
                <w:gridSpan w:val="2"/>
              </w:tcPr>
            </w:tcPrChange>
          </w:tcPr>
          <w:p w14:paraId="7F123C8C" w14:textId="77777777" w:rsidR="00930C82" w:rsidRPr="008609A8" w:rsidRDefault="00930C82">
            <w:pPr>
              <w:pStyle w:val="tablecell"/>
              <w:pPrChange w:id="53" w:author="StW2" w:date="2012-02-08T11:34:00Z">
                <w:pPr>
                  <w:pStyle w:val="tablecell"/>
                  <w:framePr w:hSpace="180" w:wrap="around" w:vAnchor="text" w:hAnchor="text" w:xAlign="center" w:y="1"/>
                  <w:numPr>
                    <w:ilvl w:val="6"/>
                    <w:numId w:val="8"/>
                  </w:numPr>
                  <w:ind w:left="1440" w:hanging="1440"/>
                  <w:suppressOverlap/>
                  <w:outlineLvl w:val="6"/>
                </w:pPr>
              </w:pPrChange>
            </w:pPr>
            <w:proofErr w:type="spellStart"/>
            <w:proofErr w:type="gramStart"/>
            <w:r w:rsidRPr="008609A8">
              <w:t>ue</w:t>
            </w:r>
            <w:proofErr w:type="spellEnd"/>
            <w:proofErr w:type="gramEnd"/>
            <w:r w:rsidRPr="008609A8">
              <w:t>(v)</w:t>
            </w:r>
          </w:p>
        </w:tc>
      </w:tr>
      <w:tr w:rsidR="00CF0BC6" w14:paraId="28DFD1D0" w14:textId="77777777" w:rsidTr="00CF0BC6">
        <w:trPr>
          <w:gridAfter w:val="1"/>
          <w:wAfter w:w="1263" w:type="dxa"/>
          <w:cantSplit/>
          <w:ins w:id="54" w:author="StW2" w:date="2012-02-08T11:34:00Z"/>
        </w:trPr>
        <w:tc>
          <w:tcPr>
            <w:tcW w:w="7776"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D16ADC1" w14:textId="77777777" w:rsidR="00CF0BC6" w:rsidRDefault="00CF0BC6" w:rsidP="00705C08">
            <w:pPr>
              <w:pStyle w:val="tablesyntax"/>
              <w:rPr>
                <w:ins w:id="55" w:author="StW2" w:date="2012-02-08T11:34:00Z"/>
              </w:rPr>
            </w:pPr>
            <w:ins w:id="56" w:author="StW2" w:date="2012-02-08T11:34:00Z">
              <w:r>
                <w:rPr>
                  <w:rFonts w:ascii="Times New Roman" w:hAnsi="Times New Roman"/>
                </w:rPr>
                <w:tab/>
              </w:r>
              <w:proofErr w:type="spellStart"/>
              <w:proofErr w:type="gramStart"/>
              <w:r>
                <w:rPr>
                  <w:rFonts w:ascii="Times New Roman" w:hAnsi="Times New Roman"/>
                  <w:b/>
                  <w:bCs/>
                </w:rPr>
                <w:t>aps</w:t>
              </w:r>
              <w:proofErr w:type="gramEnd"/>
              <w:r>
                <w:rPr>
                  <w:rFonts w:ascii="Times New Roman" w:hAnsi="Times New Roman"/>
                  <w:b/>
                  <w:bCs/>
                </w:rPr>
                <w:t>_ref_flag</w:t>
              </w:r>
              <w:proofErr w:type="spellEnd"/>
            </w:ins>
          </w:p>
        </w:tc>
        <w:tc>
          <w:tcPr>
            <w:tcW w:w="1908"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A14BE93" w14:textId="77777777" w:rsidR="00CF0BC6" w:rsidRDefault="00CF0BC6" w:rsidP="00705C08">
            <w:pPr>
              <w:pStyle w:val="tablecell"/>
              <w:rPr>
                <w:ins w:id="57" w:author="StW2" w:date="2012-02-08T11:34:00Z"/>
              </w:rPr>
            </w:pPr>
            <w:proofErr w:type="gramStart"/>
            <w:ins w:id="58" w:author="StW2" w:date="2012-02-08T11:34:00Z">
              <w:r>
                <w:t>u</w:t>
              </w:r>
              <w:proofErr w:type="gramEnd"/>
              <w:r>
                <w:t>(1)</w:t>
              </w:r>
            </w:ins>
          </w:p>
        </w:tc>
      </w:tr>
      <w:tr w:rsidR="00CF0BC6" w14:paraId="600D95D1" w14:textId="77777777" w:rsidTr="00CF0BC6">
        <w:trPr>
          <w:gridAfter w:val="1"/>
          <w:wAfter w:w="1263" w:type="dxa"/>
          <w:cantSplit/>
          <w:ins w:id="59" w:author="StW2" w:date="2012-02-08T11:34:00Z"/>
        </w:trPr>
        <w:tc>
          <w:tcPr>
            <w:tcW w:w="7776"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D80EC2F" w14:textId="77777777" w:rsidR="00CF0BC6" w:rsidRDefault="00CF0BC6" w:rsidP="00705C08">
            <w:pPr>
              <w:pStyle w:val="tablesyntax"/>
              <w:rPr>
                <w:ins w:id="60" w:author="StW2" w:date="2012-02-08T11:34:00Z"/>
              </w:rPr>
            </w:pPr>
            <w:ins w:id="61" w:author="StW2" w:date="2012-02-08T11:34:00Z">
              <w:r>
                <w:rPr>
                  <w:rFonts w:ascii="Times New Roman" w:hAnsi="Times New Roman"/>
                </w:rPr>
                <w:tab/>
              </w:r>
              <w:proofErr w:type="gramStart"/>
              <w:r>
                <w:rPr>
                  <w:rFonts w:ascii="Times New Roman" w:hAnsi="Times New Roman"/>
                </w:rPr>
                <w:t>if</w:t>
              </w:r>
              <w:proofErr w:type="gramEnd"/>
              <w:r>
                <w:rPr>
                  <w:rFonts w:ascii="Times New Roman" w:hAnsi="Times New Roman"/>
                </w:rPr>
                <w:t xml:space="preserve">( </w:t>
              </w:r>
              <w:proofErr w:type="spellStart"/>
              <w:r>
                <w:rPr>
                  <w:rFonts w:ascii="Times New Roman" w:hAnsi="Times New Roman"/>
                </w:rPr>
                <w:t>aps_ref_flag</w:t>
              </w:r>
              <w:proofErr w:type="spellEnd"/>
              <w:r>
                <w:rPr>
                  <w:rFonts w:ascii="Times New Roman" w:hAnsi="Times New Roman"/>
                </w:rPr>
                <w:t xml:space="preserve"> )</w:t>
              </w:r>
            </w:ins>
          </w:p>
        </w:tc>
        <w:tc>
          <w:tcPr>
            <w:tcW w:w="1908"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5F195D3" w14:textId="77777777" w:rsidR="00CF0BC6" w:rsidRDefault="00CF0BC6" w:rsidP="00705C08">
            <w:pPr>
              <w:pStyle w:val="tablecell"/>
              <w:rPr>
                <w:ins w:id="62" w:author="StW2" w:date="2012-02-08T11:34:00Z"/>
              </w:rPr>
            </w:pPr>
          </w:p>
        </w:tc>
      </w:tr>
      <w:tr w:rsidR="00CF0BC6" w14:paraId="1F9A5121" w14:textId="77777777" w:rsidTr="00CF0BC6">
        <w:trPr>
          <w:gridAfter w:val="1"/>
          <w:wAfter w:w="1263" w:type="dxa"/>
          <w:cantSplit/>
          <w:ins w:id="63" w:author="StW2" w:date="2012-02-08T11:34:00Z"/>
        </w:trPr>
        <w:tc>
          <w:tcPr>
            <w:tcW w:w="7776"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396EC9" w14:textId="77777777" w:rsidR="00CF0BC6" w:rsidRDefault="00CF0BC6" w:rsidP="00705C08">
            <w:pPr>
              <w:pStyle w:val="tablesyntax"/>
              <w:rPr>
                <w:ins w:id="64" w:author="StW2" w:date="2012-02-08T11:34:00Z"/>
              </w:rPr>
            </w:pPr>
            <w:ins w:id="65" w:author="StW2" w:date="2012-02-08T11:34:00Z">
              <w:r>
                <w:rPr>
                  <w:rFonts w:ascii="Times New Roman" w:hAnsi="Times New Roman"/>
                </w:rPr>
                <w:tab/>
              </w:r>
              <w:r>
                <w:rPr>
                  <w:rFonts w:ascii="Times New Roman" w:hAnsi="Times New Roman"/>
                </w:rPr>
                <w:tab/>
              </w:r>
              <w:proofErr w:type="spellStart"/>
              <w:proofErr w:type="gramStart"/>
              <w:r>
                <w:rPr>
                  <w:rFonts w:ascii="Times New Roman" w:hAnsi="Times New Roman"/>
                  <w:b/>
                  <w:bCs/>
                </w:rPr>
                <w:t>aps</w:t>
              </w:r>
              <w:proofErr w:type="gramEnd"/>
              <w:r>
                <w:rPr>
                  <w:rFonts w:ascii="Times New Roman" w:hAnsi="Times New Roman"/>
                  <w:b/>
                  <w:bCs/>
                </w:rPr>
                <w:t>_ref_idx</w:t>
              </w:r>
              <w:proofErr w:type="spellEnd"/>
            </w:ins>
          </w:p>
        </w:tc>
        <w:tc>
          <w:tcPr>
            <w:tcW w:w="1908"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A5BD22A" w14:textId="77777777" w:rsidR="00CF0BC6" w:rsidRDefault="00CF0BC6" w:rsidP="00705C08">
            <w:pPr>
              <w:pStyle w:val="tablecell"/>
              <w:rPr>
                <w:ins w:id="66" w:author="StW2" w:date="2012-02-08T11:34:00Z"/>
              </w:rPr>
            </w:pPr>
            <w:proofErr w:type="spellStart"/>
            <w:proofErr w:type="gramStart"/>
            <w:ins w:id="67" w:author="StW2" w:date="2012-02-08T11:34:00Z">
              <w:r>
                <w:t>ue</w:t>
              </w:r>
              <w:proofErr w:type="spellEnd"/>
              <w:proofErr w:type="gramEnd"/>
              <w:r>
                <w:t>(v)</w:t>
              </w:r>
            </w:ins>
          </w:p>
        </w:tc>
      </w:tr>
      <w:tr w:rsidR="00930C82" w:rsidRPr="001F40C2" w14:paraId="6AE3DD5B" w14:textId="77777777" w:rsidTr="00CF0BC6">
        <w:trPr>
          <w:gridAfter w:val="1"/>
          <w:wAfter w:w="1757" w:type="dxa"/>
          <w:trPrChange w:id="68" w:author="StW2" w:date="2012-02-08T11:34:00Z">
            <w:trPr>
              <w:gridBefore w:val="1"/>
              <w:gridAfter w:val="1"/>
              <w:cantSplit/>
            </w:trPr>
          </w:trPrChange>
        </w:trPr>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Change w:id="69" w:author="StW2" w:date="2012-02-08T11:34:00Z">
              <w:tcPr>
                <w:tcW w:w="6709" w:type="dxa"/>
              </w:tcPr>
            </w:tcPrChange>
          </w:tcPr>
          <w:p w14:paraId="026BB55F" w14:textId="77777777" w:rsidR="00930C82" w:rsidRDefault="00930C82" w:rsidP="00705C08">
            <w:pPr>
              <w:pStyle w:val="tablesyntax"/>
            </w:pPr>
            <w:r w:rsidRPr="00F874EC">
              <w:rPr>
                <w:rFonts w:ascii="Times New Roman" w:hAnsi="Times New Roman"/>
                <w:b/>
              </w:rPr>
              <w:tab/>
            </w:r>
            <w:proofErr w:type="spellStart"/>
            <w:proofErr w:type="gramStart"/>
            <w:r w:rsidRPr="00F874EC">
              <w:rPr>
                <w:rFonts w:ascii="Times New Roman" w:eastAsia="MS Mincho" w:hAnsi="Times New Roman"/>
                <w:b/>
                <w:bCs/>
                <w:lang w:eastAsia="ja-JP"/>
              </w:rPr>
              <w:t>a</w:t>
            </w:r>
            <w:r w:rsidRPr="00F874EC">
              <w:rPr>
                <w:rFonts w:ascii="Times New Roman" w:hAnsi="Times New Roman"/>
                <w:b/>
                <w:bCs/>
              </w:rPr>
              <w:t>ps</w:t>
            </w:r>
            <w:proofErr w:type="gramEnd"/>
            <w:r w:rsidRPr="00F874EC">
              <w:rPr>
                <w:rFonts w:ascii="Times New Roman" w:eastAsia="MS Mincho" w:hAnsi="Times New Roman"/>
                <w:b/>
                <w:bCs/>
                <w:lang w:eastAsia="ja-JP"/>
              </w:rPr>
              <w:t>_scaling_list_data_present_flag</w:t>
            </w:r>
            <w:proofErr w:type="spellEnd"/>
          </w:p>
        </w:tc>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Change w:id="70" w:author="StW2" w:date="2012-02-08T11:34:00Z">
              <w:tcPr>
                <w:tcW w:w="1218" w:type="dxa"/>
                <w:gridSpan w:val="2"/>
              </w:tcPr>
            </w:tcPrChange>
          </w:tcPr>
          <w:p w14:paraId="7919B93A" w14:textId="77777777" w:rsidR="00930C82" w:rsidRPr="008609A8" w:rsidRDefault="00930C82" w:rsidP="00705C08">
            <w:pPr>
              <w:pStyle w:val="tablecell"/>
            </w:pPr>
            <w:proofErr w:type="gramStart"/>
            <w:r w:rsidRPr="00F874EC">
              <w:rPr>
                <w:rFonts w:eastAsia="MS Mincho"/>
                <w:lang w:eastAsia="ja-JP"/>
              </w:rPr>
              <w:t>u</w:t>
            </w:r>
            <w:proofErr w:type="gramEnd"/>
            <w:r w:rsidRPr="00F874EC">
              <w:rPr>
                <w:rFonts w:eastAsia="MS Mincho"/>
                <w:lang w:eastAsia="ja-JP"/>
              </w:rPr>
              <w:t>(1)</w:t>
            </w:r>
          </w:p>
        </w:tc>
      </w:tr>
      <w:tr w:rsidR="00930C82" w:rsidRPr="001F40C2" w14:paraId="307A6909" w14:textId="77777777" w:rsidTr="00CF0BC6">
        <w:trPr>
          <w:gridAfter w:val="1"/>
          <w:wAfter w:w="1757" w:type="dxa"/>
          <w:trPrChange w:id="71" w:author="StW2" w:date="2012-02-08T11:34:00Z">
            <w:trPr>
              <w:gridBefore w:val="1"/>
              <w:gridAfter w:val="1"/>
              <w:cantSplit/>
            </w:trPr>
          </w:trPrChange>
        </w:trPr>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Change w:id="72" w:author="StW2" w:date="2012-02-08T11:34:00Z">
              <w:tcPr>
                <w:tcW w:w="6709" w:type="dxa"/>
              </w:tcPr>
            </w:tcPrChange>
          </w:tcPr>
          <w:p w14:paraId="42AFE392" w14:textId="77777777" w:rsidR="00930C82" w:rsidRDefault="00930C82" w:rsidP="00705C08">
            <w:pPr>
              <w:pStyle w:val="tablesyntax"/>
            </w:pPr>
            <w:r w:rsidRPr="00F874EC">
              <w:rPr>
                <w:rFonts w:ascii="Times New Roman" w:hAnsi="Times New Roman"/>
                <w:bCs/>
              </w:rPr>
              <w:tab/>
            </w:r>
            <w:proofErr w:type="gramStart"/>
            <w:r w:rsidRPr="00F874EC">
              <w:rPr>
                <w:rFonts w:ascii="Times New Roman" w:eastAsia="Times New Roman" w:hAnsi="Times New Roman"/>
                <w:bCs/>
                <w:lang w:eastAsia="zh-TW"/>
              </w:rPr>
              <w:t>if</w:t>
            </w:r>
            <w:proofErr w:type="gramEnd"/>
            <w:r w:rsidRPr="00F874EC">
              <w:rPr>
                <w:rFonts w:ascii="Times New Roman" w:eastAsia="Times New Roman" w:hAnsi="Times New Roman"/>
                <w:bCs/>
                <w:lang w:eastAsia="zh-TW"/>
              </w:rPr>
              <w:t xml:space="preserve">( </w:t>
            </w:r>
            <w:proofErr w:type="spellStart"/>
            <w:r w:rsidRPr="00F874EC">
              <w:rPr>
                <w:rFonts w:ascii="Times New Roman" w:eastAsia="Times New Roman" w:hAnsi="Times New Roman"/>
                <w:bCs/>
                <w:lang w:eastAsia="zh-TW"/>
              </w:rPr>
              <w:t>aps_</w:t>
            </w:r>
            <w:r w:rsidRPr="00F874EC">
              <w:rPr>
                <w:rFonts w:ascii="Times New Roman" w:eastAsia="MS Mincho" w:hAnsi="Times New Roman"/>
                <w:bCs/>
                <w:lang w:eastAsia="ja-JP"/>
              </w:rPr>
              <w:t>scaling_list_data_present</w:t>
            </w:r>
            <w:r w:rsidRPr="00F874EC">
              <w:rPr>
                <w:rFonts w:ascii="Times New Roman" w:eastAsia="Times New Roman" w:hAnsi="Times New Roman"/>
                <w:bCs/>
                <w:lang w:eastAsia="zh-TW"/>
              </w:rPr>
              <w:t>_flag</w:t>
            </w:r>
            <w:proofErr w:type="spellEnd"/>
            <w:r w:rsidRPr="00F874EC">
              <w:rPr>
                <w:rFonts w:ascii="Times New Roman" w:eastAsia="Times New Roman" w:hAnsi="Times New Roman"/>
                <w:bCs/>
                <w:lang w:eastAsia="zh-TW"/>
              </w:rPr>
              <w:t xml:space="preserve"> )</w:t>
            </w:r>
          </w:p>
        </w:tc>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Change w:id="73" w:author="StW2" w:date="2012-02-08T11:34:00Z">
              <w:tcPr>
                <w:tcW w:w="1218" w:type="dxa"/>
                <w:gridSpan w:val="2"/>
              </w:tcPr>
            </w:tcPrChange>
          </w:tcPr>
          <w:p w14:paraId="70BA2716" w14:textId="77777777" w:rsidR="00930C82" w:rsidRPr="008609A8" w:rsidRDefault="00930C82" w:rsidP="00705C08">
            <w:pPr>
              <w:pStyle w:val="tablecell"/>
            </w:pPr>
          </w:p>
        </w:tc>
      </w:tr>
      <w:tr w:rsidR="00930C82" w:rsidRPr="001F40C2" w14:paraId="791C3D08" w14:textId="77777777" w:rsidTr="00CF0BC6">
        <w:trPr>
          <w:gridAfter w:val="1"/>
          <w:wAfter w:w="1757" w:type="dxa"/>
          <w:trPrChange w:id="74" w:author="StW2" w:date="2012-02-08T11:34:00Z">
            <w:trPr>
              <w:gridBefore w:val="1"/>
              <w:gridAfter w:val="1"/>
              <w:cantSplit/>
            </w:trPr>
          </w:trPrChange>
        </w:trPr>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Change w:id="75" w:author="StW2" w:date="2012-02-08T11:34:00Z">
              <w:tcPr>
                <w:tcW w:w="6709" w:type="dxa"/>
              </w:tcPr>
            </w:tcPrChange>
          </w:tcPr>
          <w:p w14:paraId="631C436D" w14:textId="77777777" w:rsidR="00930C82" w:rsidRDefault="00930C82" w:rsidP="00705C08">
            <w:pPr>
              <w:pStyle w:val="tablesyntax"/>
            </w:pPr>
            <w:r w:rsidRPr="00F874EC">
              <w:rPr>
                <w:rFonts w:ascii="Times New Roman" w:hAnsi="Times New Roman"/>
                <w:bCs/>
              </w:rPr>
              <w:tab/>
            </w:r>
            <w:r w:rsidRPr="00F874EC">
              <w:rPr>
                <w:rFonts w:ascii="Times New Roman" w:hAnsi="Times New Roman"/>
                <w:bCs/>
              </w:rPr>
              <w:tab/>
            </w:r>
            <w:proofErr w:type="spellStart"/>
            <w:proofErr w:type="gramStart"/>
            <w:r w:rsidRPr="00F874EC">
              <w:rPr>
                <w:rFonts w:ascii="Times New Roman" w:eastAsia="MS Mincho" w:hAnsi="Times New Roman"/>
                <w:bCs/>
                <w:lang w:eastAsia="ja-JP"/>
              </w:rPr>
              <w:t>scaling</w:t>
            </w:r>
            <w:proofErr w:type="gramEnd"/>
            <w:r w:rsidRPr="00F874EC">
              <w:rPr>
                <w:rFonts w:ascii="Times New Roman" w:eastAsia="MS Mincho" w:hAnsi="Times New Roman"/>
                <w:bCs/>
                <w:lang w:eastAsia="ja-JP"/>
              </w:rPr>
              <w:t>_list</w:t>
            </w:r>
            <w:r w:rsidRPr="00F874EC">
              <w:rPr>
                <w:rFonts w:ascii="Times New Roman" w:eastAsia="Times New Roman" w:hAnsi="Times New Roman"/>
                <w:bCs/>
                <w:lang w:eastAsia="zh-TW"/>
              </w:rPr>
              <w:t>_param</w:t>
            </w:r>
            <w:proofErr w:type="spellEnd"/>
            <w:r w:rsidRPr="00F874EC">
              <w:rPr>
                <w:rFonts w:ascii="Times New Roman" w:eastAsia="Times New Roman" w:hAnsi="Times New Roman"/>
                <w:bCs/>
                <w:lang w:eastAsia="zh-TW"/>
              </w:rPr>
              <w:t>( )</w:t>
            </w:r>
          </w:p>
        </w:tc>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Change w:id="76" w:author="StW2" w:date="2012-02-08T11:34:00Z">
              <w:tcPr>
                <w:tcW w:w="1218" w:type="dxa"/>
                <w:gridSpan w:val="2"/>
              </w:tcPr>
            </w:tcPrChange>
          </w:tcPr>
          <w:p w14:paraId="4E539F89" w14:textId="77777777" w:rsidR="00930C82" w:rsidRPr="008609A8" w:rsidRDefault="00930C82" w:rsidP="00705C08">
            <w:pPr>
              <w:pStyle w:val="tablecell"/>
            </w:pPr>
          </w:p>
        </w:tc>
      </w:tr>
      <w:tr w:rsidR="00930C82" w:rsidRPr="008F445F" w14:paraId="6015F4BF" w14:textId="77777777" w:rsidTr="00364F48">
        <w:trPr>
          <w:gridAfter w:val="1"/>
          <w:wAfter w:w="1757" w:type="dxa"/>
        </w:trPr>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B5E5C2F" w14:textId="7E27177B" w:rsidR="00930C82" w:rsidRDefault="00930C82" w:rsidP="00705C08">
            <w:pPr>
              <w:pStyle w:val="tablesyntax"/>
            </w:pPr>
            <w:r>
              <w:rPr>
                <w:rFonts w:ascii="Times New Roman" w:hAnsi="Times New Roman" w:hint="eastAsia"/>
                <w:bCs/>
                <w:lang w:eastAsia="ko-KR"/>
              </w:rPr>
              <w:tab/>
            </w:r>
            <w:proofErr w:type="spellStart"/>
            <w:proofErr w:type="gramStart"/>
            <w:r w:rsidRPr="00C95FE9">
              <w:rPr>
                <w:rFonts w:ascii="Times New Roman" w:hAnsi="Times New Roman" w:hint="eastAsia"/>
                <w:b/>
                <w:bCs/>
                <w:lang w:eastAsia="ko-KR"/>
              </w:rPr>
              <w:t>aps</w:t>
            </w:r>
            <w:proofErr w:type="gramEnd"/>
            <w:r w:rsidRPr="00C95FE9">
              <w:rPr>
                <w:rFonts w:ascii="Times New Roman" w:hAnsi="Times New Roman" w:hint="eastAsia"/>
                <w:b/>
                <w:bCs/>
                <w:lang w:eastAsia="ko-KR"/>
              </w:rPr>
              <w:t>_deblocking_filter_</w:t>
            </w:r>
            <w:r w:rsidR="00CF0BC6" w:rsidRPr="00CF0BC6">
              <w:rPr>
                <w:rFonts w:ascii="Times New Roman" w:eastAsia="Times New Roman" w:hAnsi="Times New Roman" w:hint="eastAsia"/>
                <w:b/>
                <w:bCs/>
              </w:rPr>
              <w:t>data_</w:t>
            </w:r>
            <w:r w:rsidR="00CF0BC6">
              <w:rPr>
                <w:rFonts w:ascii="Times New Roman" w:hAnsi="Times New Roman"/>
                <w:b/>
                <w:bCs/>
                <w:lang w:eastAsia="ko-KR"/>
              </w:rPr>
              <w:t>present_</w:t>
            </w:r>
            <w:r w:rsidRPr="00C95FE9">
              <w:rPr>
                <w:rFonts w:ascii="Times New Roman" w:hAnsi="Times New Roman" w:hint="eastAsia"/>
                <w:b/>
                <w:bCs/>
                <w:lang w:eastAsia="ko-KR"/>
              </w:rPr>
              <w:t>flag</w:t>
            </w:r>
            <w:proofErr w:type="spellEnd"/>
          </w:p>
        </w:tc>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E034FB6" w14:textId="77777777" w:rsidR="00930C82" w:rsidRPr="008609A8" w:rsidRDefault="00930C82" w:rsidP="00705C08">
            <w:pPr>
              <w:pStyle w:val="tablecell"/>
              <w:rPr>
                <w:lang w:eastAsia="ko-KR"/>
              </w:rPr>
            </w:pPr>
            <w:proofErr w:type="gramStart"/>
            <w:r>
              <w:rPr>
                <w:rFonts w:hint="eastAsia"/>
                <w:lang w:eastAsia="ko-KR"/>
              </w:rPr>
              <w:t>u</w:t>
            </w:r>
            <w:proofErr w:type="gramEnd"/>
            <w:r>
              <w:rPr>
                <w:rFonts w:hint="eastAsia"/>
                <w:lang w:eastAsia="ko-KR"/>
              </w:rPr>
              <w:t>(1)</w:t>
            </w:r>
          </w:p>
        </w:tc>
      </w:tr>
      <w:tr w:rsidR="00930C82" w:rsidRPr="008F445F" w14:paraId="4B56E19D" w14:textId="77777777" w:rsidTr="00364F48">
        <w:trPr>
          <w:gridAfter w:val="1"/>
          <w:wAfter w:w="1757" w:type="dxa"/>
        </w:trPr>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55B3880" w14:textId="3F129A44" w:rsidR="00930C82" w:rsidRDefault="00930C82" w:rsidP="00705C08">
            <w:pPr>
              <w:pStyle w:val="tablesyntax"/>
            </w:pPr>
            <w:r>
              <w:rPr>
                <w:rFonts w:ascii="Times New Roman" w:hAnsi="Times New Roman" w:hint="eastAsia"/>
                <w:bCs/>
                <w:lang w:eastAsia="ko-KR"/>
              </w:rPr>
              <w:tab/>
            </w:r>
            <w:proofErr w:type="gramStart"/>
            <w:r>
              <w:rPr>
                <w:rFonts w:ascii="Times New Roman" w:hAnsi="Times New Roman" w:hint="eastAsia"/>
                <w:bCs/>
                <w:lang w:eastAsia="ko-KR"/>
              </w:rPr>
              <w:t>if</w:t>
            </w:r>
            <w:proofErr w:type="gramEnd"/>
            <w:r w:rsidR="00CF0BC6">
              <w:rPr>
                <w:rFonts w:ascii="Times New Roman" w:hAnsi="Times New Roman"/>
                <w:bCs/>
                <w:lang w:eastAsia="ko-KR"/>
              </w:rPr>
              <w:t xml:space="preserve">( </w:t>
            </w:r>
            <w:proofErr w:type="spellStart"/>
            <w:r>
              <w:rPr>
                <w:rFonts w:ascii="Times New Roman" w:hAnsi="Times New Roman" w:hint="eastAsia"/>
                <w:bCs/>
                <w:lang w:eastAsia="ko-KR"/>
              </w:rPr>
              <w:t>aps_deblocking_filter_</w:t>
            </w:r>
            <w:r w:rsidR="00CF0BC6" w:rsidRPr="00CF0BC6">
              <w:rPr>
                <w:rFonts w:ascii="Times New Roman" w:eastAsia="Times New Roman" w:hAnsi="Times New Roman" w:hint="eastAsia"/>
                <w:bCs/>
              </w:rPr>
              <w:t>data_</w:t>
            </w:r>
            <w:r w:rsidR="00CF0BC6">
              <w:rPr>
                <w:rFonts w:ascii="Times New Roman" w:hAnsi="Times New Roman"/>
                <w:bCs/>
                <w:lang w:eastAsia="ko-KR"/>
              </w:rPr>
              <w:t>present_</w:t>
            </w:r>
            <w:r>
              <w:rPr>
                <w:rFonts w:ascii="Times New Roman" w:hAnsi="Times New Roman" w:hint="eastAsia"/>
                <w:bCs/>
                <w:lang w:eastAsia="ko-KR"/>
              </w:rPr>
              <w:t>flag</w:t>
            </w:r>
            <w:proofErr w:type="spellEnd"/>
            <w:r w:rsidR="00CF0BC6">
              <w:rPr>
                <w:rFonts w:ascii="Times New Roman" w:hAnsi="Times New Roman"/>
                <w:bCs/>
                <w:lang w:eastAsia="ko-KR"/>
              </w:rPr>
              <w:t xml:space="preserve"> </w:t>
            </w:r>
            <w:r>
              <w:rPr>
                <w:rFonts w:ascii="Times New Roman" w:hAnsi="Times New Roman" w:hint="eastAsia"/>
                <w:bCs/>
                <w:lang w:eastAsia="ko-KR"/>
              </w:rPr>
              <w:t>) {</w:t>
            </w:r>
          </w:p>
        </w:tc>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7935CAB" w14:textId="77777777" w:rsidR="00930C82" w:rsidRDefault="00930C82" w:rsidP="00705C08">
            <w:pPr>
              <w:pStyle w:val="tablecell"/>
              <w:rPr>
                <w:lang w:eastAsia="ko-KR"/>
              </w:rPr>
            </w:pPr>
          </w:p>
        </w:tc>
      </w:tr>
      <w:tr w:rsidR="00930C82" w:rsidRPr="008F445F" w14:paraId="04FFBDA6" w14:textId="77777777" w:rsidTr="00364F48">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F1A278A" w14:textId="77777777" w:rsidR="00930C82" w:rsidRDefault="00930C82">
            <w:pPr>
              <w:pStyle w:val="tablesyntax"/>
              <w:rPr>
                <w:rPrChange w:id="77" w:author="StW2" w:date="2012-02-08T11:34:00Z">
                  <w:rPr>
                    <w:rFonts w:ascii="Times New Roman" w:hAnsi="Times New Roman"/>
                    <w:bCs/>
                    <w:lang w:eastAsia="ko-KR"/>
                  </w:rPr>
                </w:rPrChange>
              </w:rPr>
              <w:pPrChange w:id="78" w:author="StW2" w:date="2012-02-08T11:34:00Z">
                <w:pPr>
                  <w:pStyle w:val="tablesyntax"/>
                  <w:framePr w:hSpace="180" w:wrap="around" w:vAnchor="text" w:hAnchor="text" w:xAlign="center" w:y="1"/>
                  <w:numPr>
                    <w:ilvl w:val="6"/>
                    <w:numId w:val="8"/>
                  </w:numPr>
                  <w:ind w:left="1440" w:hanging="1440"/>
                  <w:suppressOverlap/>
                  <w:outlineLvl w:val="6"/>
                </w:pPr>
              </w:pPrChange>
            </w:pPr>
            <w:r>
              <w:rPr>
                <w:rFonts w:ascii="Times New Roman" w:hAnsi="Times New Roman" w:hint="eastAsia"/>
                <w:bCs/>
                <w:lang w:eastAsia="ko-KR"/>
              </w:rPr>
              <w:tab/>
            </w:r>
            <w:r>
              <w:rPr>
                <w:rFonts w:ascii="Times New Roman" w:hAnsi="Times New Roman"/>
                <w:bCs/>
                <w:lang w:eastAsia="ko-KR"/>
              </w:rPr>
              <w:tab/>
            </w:r>
            <w:proofErr w:type="spellStart"/>
            <w:proofErr w:type="gramStart"/>
            <w:r w:rsidRPr="00C95FE9">
              <w:rPr>
                <w:rFonts w:ascii="Times New Roman" w:hAnsi="Times New Roman" w:hint="eastAsia"/>
                <w:b/>
                <w:bCs/>
                <w:lang w:eastAsia="ko-KR"/>
              </w:rPr>
              <w:t>disable</w:t>
            </w:r>
            <w:proofErr w:type="gramEnd"/>
            <w:r w:rsidRPr="00C95FE9">
              <w:rPr>
                <w:rFonts w:ascii="Times New Roman" w:hAnsi="Times New Roman" w:hint="eastAsia"/>
                <w:b/>
                <w:bCs/>
                <w:lang w:eastAsia="ko-KR"/>
              </w:rPr>
              <w:t>_deblocking_filter_flag</w:t>
            </w:r>
            <w:proofErr w:type="spellEnd"/>
          </w:p>
        </w:tc>
        <w:tc>
          <w:tcPr>
            <w:tcW w:w="1908"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96BBB5E" w14:textId="77777777" w:rsidR="00930C82" w:rsidRDefault="00930C82">
            <w:pPr>
              <w:pStyle w:val="tablecell"/>
              <w:rPr>
                <w:lang w:eastAsia="ko-KR"/>
              </w:rPr>
              <w:pPrChange w:id="79" w:author="StW2" w:date="2012-02-08T11:34:00Z">
                <w:pPr>
                  <w:pStyle w:val="tablecell"/>
                  <w:framePr w:hSpace="180" w:wrap="around" w:vAnchor="text" w:hAnchor="text" w:xAlign="center" w:y="1"/>
                  <w:numPr>
                    <w:ilvl w:val="6"/>
                    <w:numId w:val="8"/>
                  </w:numPr>
                  <w:ind w:left="1440" w:hanging="1440"/>
                  <w:suppressOverlap/>
                  <w:outlineLvl w:val="6"/>
                </w:pPr>
              </w:pPrChange>
            </w:pPr>
            <w:proofErr w:type="gramStart"/>
            <w:r>
              <w:rPr>
                <w:rFonts w:hint="eastAsia"/>
                <w:lang w:eastAsia="ko-KR"/>
              </w:rPr>
              <w:t>u</w:t>
            </w:r>
            <w:proofErr w:type="gramEnd"/>
            <w:r>
              <w:rPr>
                <w:rFonts w:hint="eastAsia"/>
                <w:lang w:eastAsia="ko-KR"/>
              </w:rPr>
              <w:t>(1)</w:t>
            </w:r>
          </w:p>
        </w:tc>
      </w:tr>
      <w:tr w:rsidR="00930C82" w:rsidRPr="008F445F" w14:paraId="4041D450" w14:textId="77777777" w:rsidTr="00364F48">
        <w:trPr>
          <w:gridAfter w:val="1"/>
          <w:wAfter w:w="1757" w:type="dxa"/>
        </w:trPr>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1B3B21" w14:textId="77777777" w:rsidR="00930C82" w:rsidRDefault="00930C82" w:rsidP="00705C08">
            <w:pPr>
              <w:pStyle w:val="tablesyntax"/>
            </w:pPr>
            <w:r>
              <w:rPr>
                <w:rFonts w:ascii="Times New Roman" w:hAnsi="Times New Roman" w:hint="eastAsia"/>
                <w:bCs/>
                <w:lang w:eastAsia="ko-KR"/>
              </w:rPr>
              <w:tab/>
            </w:r>
            <w:r>
              <w:rPr>
                <w:rFonts w:ascii="Times New Roman" w:hAnsi="Times New Roman"/>
                <w:bCs/>
                <w:lang w:eastAsia="ko-KR"/>
              </w:rPr>
              <w:tab/>
            </w:r>
            <w:proofErr w:type="gramStart"/>
            <w:r>
              <w:rPr>
                <w:rFonts w:ascii="Times New Roman" w:hAnsi="Times New Roman" w:hint="eastAsia"/>
                <w:bCs/>
                <w:lang w:eastAsia="ko-KR"/>
              </w:rPr>
              <w:t>if</w:t>
            </w:r>
            <w:proofErr w:type="gramEnd"/>
            <w:del w:id="80" w:author="StW2" w:date="2012-02-08T11:34:00Z">
              <w:r>
                <w:rPr>
                  <w:rFonts w:ascii="Times New Roman" w:hAnsi="Times New Roman" w:hint="eastAsia"/>
                  <w:bCs/>
                  <w:lang w:eastAsia="ko-KR"/>
                </w:rPr>
                <w:delText xml:space="preserve"> </w:delText>
              </w:r>
            </w:del>
            <w:r>
              <w:rPr>
                <w:rFonts w:ascii="Times New Roman" w:hAnsi="Times New Roman" w:hint="eastAsia"/>
                <w:bCs/>
                <w:lang w:eastAsia="ko-KR"/>
              </w:rPr>
              <w:t>( !</w:t>
            </w:r>
            <w:proofErr w:type="spellStart"/>
            <w:r>
              <w:rPr>
                <w:rFonts w:ascii="Times New Roman" w:hAnsi="Times New Roman" w:hint="eastAsia"/>
                <w:bCs/>
                <w:lang w:eastAsia="ko-KR"/>
              </w:rPr>
              <w:t>disable_deblocking_filter_flag</w:t>
            </w:r>
            <w:proofErr w:type="spellEnd"/>
            <w:r>
              <w:rPr>
                <w:rFonts w:ascii="Times New Roman" w:hAnsi="Times New Roman" w:hint="eastAsia"/>
                <w:bCs/>
                <w:lang w:eastAsia="ko-KR"/>
              </w:rPr>
              <w:t xml:space="preserve"> ) {</w:t>
            </w:r>
          </w:p>
        </w:tc>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B8592C" w14:textId="77777777" w:rsidR="00930C82" w:rsidRDefault="00930C82" w:rsidP="00705C08">
            <w:pPr>
              <w:pStyle w:val="tablecell"/>
              <w:rPr>
                <w:lang w:eastAsia="ko-KR"/>
              </w:rPr>
            </w:pPr>
          </w:p>
        </w:tc>
      </w:tr>
      <w:tr w:rsidR="00930C82" w:rsidRPr="008F445F" w14:paraId="105C5A39" w14:textId="77777777" w:rsidTr="00364F48">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87AC70C" w14:textId="77777777" w:rsidR="00930C82" w:rsidRDefault="00930C82">
            <w:pPr>
              <w:pStyle w:val="tablesyntax"/>
              <w:rPr>
                <w:rPrChange w:id="81" w:author="StW2" w:date="2012-02-08T11:34:00Z">
                  <w:rPr>
                    <w:rFonts w:ascii="Times New Roman" w:hAnsi="Times New Roman"/>
                    <w:bCs/>
                    <w:lang w:eastAsia="ko-KR"/>
                  </w:rPr>
                </w:rPrChange>
              </w:rPr>
              <w:pPrChange w:id="82" w:author="StW2" w:date="2012-02-08T11:34:00Z">
                <w:pPr>
                  <w:pStyle w:val="tablesyntax"/>
                  <w:framePr w:hSpace="180" w:wrap="around" w:vAnchor="text" w:hAnchor="text" w:xAlign="center" w:y="1"/>
                  <w:numPr>
                    <w:ilvl w:val="6"/>
                    <w:numId w:val="8"/>
                  </w:numPr>
                  <w:ind w:left="1440" w:hanging="1440"/>
                  <w:suppressOverlap/>
                  <w:outlineLvl w:val="6"/>
                </w:pPr>
              </w:pPrChange>
            </w:pPr>
            <w:r>
              <w:rPr>
                <w:rFonts w:ascii="Times New Roman" w:hAnsi="Times New Roman" w:hint="eastAsia"/>
                <w:bCs/>
                <w:lang w:eastAsia="ko-KR"/>
              </w:rPr>
              <w:tab/>
            </w:r>
            <w:r>
              <w:rPr>
                <w:rFonts w:ascii="Times New Roman" w:hAnsi="Times New Roman"/>
                <w:bCs/>
                <w:lang w:eastAsia="ko-KR"/>
              </w:rPr>
              <w:tab/>
            </w:r>
            <w:r>
              <w:rPr>
                <w:rFonts w:ascii="Times New Roman" w:hAnsi="Times New Roman" w:hint="eastAsia"/>
                <w:bCs/>
                <w:lang w:eastAsia="ko-KR"/>
              </w:rPr>
              <w:tab/>
            </w:r>
            <w:proofErr w:type="gramStart"/>
            <w:r w:rsidRPr="00C95FE9">
              <w:rPr>
                <w:rFonts w:ascii="Times New Roman" w:hAnsi="Times New Roman" w:hint="eastAsia"/>
                <w:b/>
                <w:bCs/>
                <w:lang w:eastAsia="ko-KR"/>
              </w:rPr>
              <w:t>beta</w:t>
            </w:r>
            <w:proofErr w:type="gramEnd"/>
            <w:r w:rsidRPr="00C95FE9">
              <w:rPr>
                <w:rFonts w:ascii="Times New Roman" w:hAnsi="Times New Roman" w:hint="eastAsia"/>
                <w:b/>
                <w:bCs/>
                <w:lang w:eastAsia="ko-KR"/>
              </w:rPr>
              <w:t>_offset_div2</w:t>
            </w:r>
          </w:p>
        </w:tc>
        <w:tc>
          <w:tcPr>
            <w:tcW w:w="1908"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932E3DC" w14:textId="77777777" w:rsidR="00930C82" w:rsidRDefault="00930C82">
            <w:pPr>
              <w:pStyle w:val="tablecell"/>
              <w:rPr>
                <w:lang w:eastAsia="ko-KR"/>
              </w:rPr>
              <w:pPrChange w:id="83" w:author="StW2" w:date="2012-02-08T11:34:00Z">
                <w:pPr>
                  <w:pStyle w:val="tablecell"/>
                  <w:framePr w:hSpace="180" w:wrap="around" w:vAnchor="text" w:hAnchor="text" w:xAlign="center" w:y="1"/>
                  <w:numPr>
                    <w:ilvl w:val="6"/>
                    <w:numId w:val="8"/>
                  </w:numPr>
                  <w:ind w:left="1440" w:hanging="1440"/>
                  <w:suppressOverlap/>
                  <w:outlineLvl w:val="6"/>
                </w:pPr>
              </w:pPrChange>
            </w:pPr>
            <w:proofErr w:type="gramStart"/>
            <w:r>
              <w:rPr>
                <w:rFonts w:hint="eastAsia"/>
                <w:lang w:eastAsia="ko-KR"/>
              </w:rPr>
              <w:t>se</w:t>
            </w:r>
            <w:proofErr w:type="gramEnd"/>
            <w:r>
              <w:rPr>
                <w:rFonts w:hint="eastAsia"/>
                <w:lang w:eastAsia="ko-KR"/>
              </w:rPr>
              <w:t>(v)</w:t>
            </w:r>
          </w:p>
        </w:tc>
      </w:tr>
      <w:tr w:rsidR="00930C82" w:rsidRPr="008F445F" w14:paraId="5E00FEA7" w14:textId="77777777" w:rsidTr="00364F48">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1FDF461" w14:textId="77777777" w:rsidR="00930C82" w:rsidRDefault="00930C82">
            <w:pPr>
              <w:pStyle w:val="tablesyntax"/>
              <w:rPr>
                <w:rPrChange w:id="84" w:author="StW2" w:date="2012-02-08T11:34:00Z">
                  <w:rPr>
                    <w:rFonts w:ascii="Times New Roman" w:hAnsi="Times New Roman"/>
                    <w:bCs/>
                    <w:lang w:eastAsia="ko-KR"/>
                  </w:rPr>
                </w:rPrChange>
              </w:rPr>
              <w:pPrChange w:id="85" w:author="StW2" w:date="2012-02-08T11:34:00Z">
                <w:pPr>
                  <w:pStyle w:val="tablesyntax"/>
                  <w:framePr w:hSpace="180" w:wrap="around" w:vAnchor="text" w:hAnchor="text" w:xAlign="center" w:y="1"/>
                  <w:numPr>
                    <w:ilvl w:val="6"/>
                    <w:numId w:val="8"/>
                  </w:numPr>
                  <w:ind w:left="1440" w:hanging="1440"/>
                  <w:suppressOverlap/>
                  <w:outlineLvl w:val="6"/>
                </w:pPr>
              </w:pPrChange>
            </w:pPr>
            <w:r>
              <w:rPr>
                <w:rFonts w:ascii="Times New Roman" w:hAnsi="Times New Roman" w:hint="eastAsia"/>
                <w:bCs/>
                <w:lang w:eastAsia="ko-KR"/>
              </w:rPr>
              <w:tab/>
            </w:r>
            <w:r>
              <w:rPr>
                <w:rFonts w:ascii="Times New Roman" w:hAnsi="Times New Roman"/>
                <w:bCs/>
                <w:lang w:eastAsia="ko-KR"/>
              </w:rPr>
              <w:tab/>
            </w:r>
            <w:r>
              <w:rPr>
                <w:rFonts w:ascii="Times New Roman" w:hAnsi="Times New Roman" w:hint="eastAsia"/>
                <w:bCs/>
                <w:lang w:eastAsia="ko-KR"/>
              </w:rPr>
              <w:tab/>
            </w:r>
            <w:proofErr w:type="gramStart"/>
            <w:r w:rsidRPr="00C95FE9">
              <w:rPr>
                <w:rFonts w:ascii="Times New Roman" w:hAnsi="Times New Roman" w:hint="eastAsia"/>
                <w:b/>
                <w:bCs/>
                <w:lang w:eastAsia="ko-KR"/>
              </w:rPr>
              <w:t>tc</w:t>
            </w:r>
            <w:proofErr w:type="gramEnd"/>
            <w:r w:rsidRPr="00C95FE9">
              <w:rPr>
                <w:rFonts w:ascii="Times New Roman" w:hAnsi="Times New Roman" w:hint="eastAsia"/>
                <w:b/>
                <w:bCs/>
                <w:lang w:eastAsia="ko-KR"/>
              </w:rPr>
              <w:t>_offset_div2</w:t>
            </w:r>
          </w:p>
        </w:tc>
        <w:tc>
          <w:tcPr>
            <w:tcW w:w="1908"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6950581" w14:textId="77777777" w:rsidR="00930C82" w:rsidRDefault="00930C82">
            <w:pPr>
              <w:pStyle w:val="tablecell"/>
              <w:rPr>
                <w:lang w:eastAsia="ko-KR"/>
              </w:rPr>
              <w:pPrChange w:id="86" w:author="StW2" w:date="2012-02-08T11:34:00Z">
                <w:pPr>
                  <w:pStyle w:val="tablecell"/>
                  <w:framePr w:hSpace="180" w:wrap="around" w:vAnchor="text" w:hAnchor="text" w:xAlign="center" w:y="1"/>
                  <w:numPr>
                    <w:ilvl w:val="6"/>
                    <w:numId w:val="8"/>
                  </w:numPr>
                  <w:ind w:left="1440" w:hanging="1440"/>
                  <w:suppressOverlap/>
                  <w:outlineLvl w:val="6"/>
                </w:pPr>
              </w:pPrChange>
            </w:pPr>
            <w:proofErr w:type="gramStart"/>
            <w:r>
              <w:rPr>
                <w:rFonts w:hint="eastAsia"/>
                <w:lang w:eastAsia="ko-KR"/>
              </w:rPr>
              <w:t>se</w:t>
            </w:r>
            <w:proofErr w:type="gramEnd"/>
            <w:r>
              <w:rPr>
                <w:rFonts w:hint="eastAsia"/>
                <w:lang w:eastAsia="ko-KR"/>
              </w:rPr>
              <w:t>(v)</w:t>
            </w:r>
          </w:p>
        </w:tc>
      </w:tr>
      <w:tr w:rsidR="00930C82" w:rsidRPr="008F445F" w14:paraId="77267746" w14:textId="77777777" w:rsidTr="00364F48">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7362FDF" w14:textId="77777777" w:rsidR="00930C82" w:rsidRDefault="00930C82">
            <w:pPr>
              <w:pStyle w:val="tablesyntax"/>
              <w:rPr>
                <w:rPrChange w:id="87" w:author="StW2" w:date="2012-02-08T11:34:00Z">
                  <w:rPr>
                    <w:rFonts w:ascii="Times New Roman" w:hAnsi="Times New Roman"/>
                    <w:bCs/>
                    <w:lang w:eastAsia="ko-KR"/>
                  </w:rPr>
                </w:rPrChange>
              </w:rPr>
              <w:pPrChange w:id="88" w:author="StW2" w:date="2012-02-08T11:34:00Z">
                <w:pPr>
                  <w:pStyle w:val="tablesyntax"/>
                  <w:framePr w:hSpace="180" w:wrap="around" w:vAnchor="text" w:hAnchor="text" w:xAlign="center" w:y="1"/>
                  <w:numPr>
                    <w:ilvl w:val="6"/>
                    <w:numId w:val="8"/>
                  </w:numPr>
                  <w:ind w:left="1440" w:hanging="1440"/>
                  <w:suppressOverlap/>
                  <w:outlineLvl w:val="6"/>
                </w:pPr>
              </w:pPrChange>
            </w:pPr>
            <w:r>
              <w:rPr>
                <w:rFonts w:ascii="Times New Roman" w:hAnsi="Times New Roman" w:hint="eastAsia"/>
                <w:bCs/>
                <w:lang w:eastAsia="ko-KR"/>
              </w:rPr>
              <w:tab/>
              <w:t>}</w:t>
            </w:r>
          </w:p>
        </w:tc>
        <w:tc>
          <w:tcPr>
            <w:tcW w:w="1908"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4D76ABC" w14:textId="77777777" w:rsidR="00930C82" w:rsidRDefault="00930C82">
            <w:pPr>
              <w:pStyle w:val="tablecell"/>
              <w:rPr>
                <w:lang w:eastAsia="ko-KR"/>
              </w:rPr>
              <w:pPrChange w:id="89" w:author="StW2" w:date="2012-02-08T11:34:00Z">
                <w:pPr>
                  <w:pStyle w:val="tablecell"/>
                  <w:framePr w:hSpace="180" w:wrap="around" w:vAnchor="text" w:hAnchor="text" w:xAlign="center" w:y="1"/>
                  <w:suppressOverlap/>
                </w:pPr>
              </w:pPrChange>
            </w:pPr>
          </w:p>
        </w:tc>
      </w:tr>
      <w:tr w:rsidR="00930C82" w:rsidRPr="008F445F" w14:paraId="37129E88" w14:textId="77777777" w:rsidTr="00364F48">
        <w:trPr>
          <w:gridAfter w:val="1"/>
          <w:wAfter w:w="1757" w:type="dxa"/>
        </w:trPr>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9BAB57D" w14:textId="33670A77" w:rsidR="00930C82" w:rsidRDefault="00930C82" w:rsidP="00705C08">
            <w:pPr>
              <w:pStyle w:val="tablesyntax"/>
            </w:pPr>
            <w:r w:rsidRPr="008609A8">
              <w:rPr>
                <w:rFonts w:ascii="Times New Roman" w:hAnsi="Times New Roman"/>
                <w:b/>
              </w:rPr>
              <w:tab/>
            </w:r>
            <w:proofErr w:type="spellStart"/>
            <w:proofErr w:type="gramStart"/>
            <w:r w:rsidRPr="008609A8">
              <w:rPr>
                <w:rFonts w:ascii="Times New Roman" w:eastAsia="新細明體" w:hAnsi="Times New Roman" w:hint="eastAsia"/>
                <w:b/>
                <w:lang w:eastAsia="zh-TW"/>
              </w:rPr>
              <w:t>aps</w:t>
            </w:r>
            <w:proofErr w:type="gramEnd"/>
            <w:r w:rsidRPr="008609A8">
              <w:rPr>
                <w:rFonts w:ascii="Times New Roman" w:eastAsia="新細明體" w:hAnsi="Times New Roman" w:hint="eastAsia"/>
                <w:b/>
                <w:lang w:eastAsia="zh-TW"/>
              </w:rPr>
              <w:t>_</w:t>
            </w:r>
            <w:r w:rsidRPr="008609A8">
              <w:rPr>
                <w:rFonts w:ascii="Times New Roman" w:hAnsi="Times New Roman" w:hint="eastAsia"/>
                <w:b/>
                <w:lang w:eastAsia="ko-KR"/>
              </w:rPr>
              <w:t>sample_adaptive_offset_</w:t>
            </w:r>
            <w:r w:rsidR="00CF0BC6" w:rsidRPr="00CF0BC6">
              <w:rPr>
                <w:rFonts w:ascii="Times New Roman" w:eastAsia="Times New Roman" w:hAnsi="Times New Roman" w:hint="eastAsia"/>
                <w:b/>
              </w:rPr>
              <w:t>data_</w:t>
            </w:r>
            <w:r w:rsidR="00CF0BC6">
              <w:rPr>
                <w:rFonts w:ascii="Times New Roman" w:hAnsi="Times New Roman"/>
                <w:b/>
                <w:lang w:eastAsia="ko-KR"/>
              </w:rPr>
              <w:t>present_</w:t>
            </w:r>
            <w:r w:rsidRPr="008609A8">
              <w:rPr>
                <w:rFonts w:ascii="Times New Roman" w:hAnsi="Times New Roman" w:hint="eastAsia"/>
                <w:b/>
                <w:lang w:eastAsia="ko-KR"/>
              </w:rPr>
              <w:t>flag</w:t>
            </w:r>
            <w:proofErr w:type="spellEnd"/>
          </w:p>
        </w:tc>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AD13608" w14:textId="77777777" w:rsidR="00930C82" w:rsidRDefault="00930C82" w:rsidP="00705C08">
            <w:pPr>
              <w:pStyle w:val="tablecell"/>
              <w:rPr>
                <w:lang w:eastAsia="ko-KR"/>
              </w:rPr>
            </w:pPr>
            <w:proofErr w:type="gramStart"/>
            <w:r w:rsidRPr="008609A8">
              <w:t>u</w:t>
            </w:r>
            <w:proofErr w:type="gramEnd"/>
            <w:r w:rsidRPr="008609A8">
              <w:t>(1)</w:t>
            </w:r>
          </w:p>
        </w:tc>
      </w:tr>
      <w:tr w:rsidR="00930C82" w:rsidRPr="001F40C2" w14:paraId="14C5B848" w14:textId="77777777" w:rsidTr="00364F48">
        <w:trPr>
          <w:gridAfter w:val="1"/>
          <w:wAfter w:w="1757" w:type="dxa"/>
        </w:trPr>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058A823" w14:textId="65898774" w:rsidR="00930C82" w:rsidRPr="00CF0BC6" w:rsidRDefault="00930C82" w:rsidP="00705C08">
            <w:pPr>
              <w:pStyle w:val="tablesyntax"/>
            </w:pPr>
            <w:r w:rsidRPr="008609A8">
              <w:rPr>
                <w:rFonts w:ascii="Times New Roman" w:hAnsi="Times New Roman"/>
                <w:bCs/>
              </w:rPr>
              <w:tab/>
            </w:r>
            <w:proofErr w:type="gramStart"/>
            <w:r w:rsidRPr="008609A8">
              <w:rPr>
                <w:rFonts w:ascii="Times New Roman" w:eastAsia="新細明體" w:hAnsi="Times New Roman" w:hint="eastAsia"/>
                <w:bCs/>
                <w:lang w:eastAsia="zh-TW"/>
              </w:rPr>
              <w:t>if</w:t>
            </w:r>
            <w:proofErr w:type="gramEnd"/>
            <w:r w:rsidRPr="008609A8">
              <w:rPr>
                <w:rFonts w:ascii="Times New Roman" w:eastAsia="新細明體" w:hAnsi="Times New Roman" w:hint="eastAsia"/>
                <w:bCs/>
                <w:lang w:eastAsia="zh-TW"/>
              </w:rPr>
              <w:t xml:space="preserve">( </w:t>
            </w:r>
            <w:proofErr w:type="spellStart"/>
            <w:r w:rsidRPr="008609A8">
              <w:rPr>
                <w:rFonts w:ascii="Times New Roman" w:eastAsia="新細明體" w:hAnsi="Times New Roman" w:hint="eastAsia"/>
                <w:bCs/>
                <w:lang w:eastAsia="zh-TW"/>
              </w:rPr>
              <w:t>aps_sample_adaptive_offset_</w:t>
            </w:r>
            <w:r w:rsidR="00CF0BC6" w:rsidRPr="00CF0BC6">
              <w:rPr>
                <w:rFonts w:ascii="Times New Roman" w:eastAsia="Times New Roman" w:hAnsi="Times New Roman" w:hint="eastAsia"/>
                <w:bCs/>
              </w:rPr>
              <w:t>data_</w:t>
            </w:r>
            <w:r w:rsidR="00CF0BC6">
              <w:rPr>
                <w:rFonts w:ascii="Times New Roman" w:eastAsia="PMingLiU" w:hAnsi="Times New Roman"/>
                <w:bCs/>
                <w:lang w:eastAsia="zh-TW"/>
              </w:rPr>
              <w:t>present_</w:t>
            </w:r>
            <w:r w:rsidRPr="008609A8">
              <w:rPr>
                <w:rFonts w:ascii="Times New Roman" w:eastAsia="新細明體" w:hAnsi="Times New Roman" w:hint="eastAsia"/>
                <w:bCs/>
                <w:lang w:eastAsia="zh-TW"/>
              </w:rPr>
              <w:t>flag</w:t>
            </w:r>
            <w:proofErr w:type="spellEnd"/>
            <w:r w:rsidRPr="008609A8">
              <w:rPr>
                <w:rFonts w:ascii="Times New Roman" w:eastAsia="新細明體" w:hAnsi="Times New Roman" w:hint="eastAsia"/>
                <w:bCs/>
                <w:lang w:eastAsia="zh-TW"/>
              </w:rPr>
              <w:t xml:space="preserve"> )</w:t>
            </w:r>
            <w:r w:rsidR="00CF0BC6" w:rsidRPr="00CF0BC6">
              <w:rPr>
                <w:rFonts w:ascii="Times New Roman" w:eastAsia="Times New Roman" w:hAnsi="Times New Roman" w:hint="eastAsia"/>
                <w:bCs/>
              </w:rPr>
              <w:t xml:space="preserve"> {</w:t>
            </w:r>
          </w:p>
        </w:tc>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43733A9" w14:textId="77777777" w:rsidR="00930C82" w:rsidRPr="008609A8" w:rsidRDefault="00930C82" w:rsidP="00705C08">
            <w:pPr>
              <w:pStyle w:val="tablecell"/>
              <w:rPr>
                <w:rFonts w:eastAsia="新細明體"/>
                <w:lang w:eastAsia="zh-TW"/>
              </w:rPr>
            </w:pPr>
          </w:p>
        </w:tc>
      </w:tr>
      <w:tr w:rsidR="00930C82" w:rsidRPr="001F40C2" w14:paraId="42658BB9" w14:textId="77777777" w:rsidTr="00364F48">
        <w:trPr>
          <w:gridAfter w:val="1"/>
          <w:wAfter w:w="1757" w:type="dxa"/>
        </w:trPr>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03B6C7D" w14:textId="77777777" w:rsidR="00930C82" w:rsidRDefault="00930C82" w:rsidP="00705C08">
            <w:pPr>
              <w:pStyle w:val="tablesyntax"/>
            </w:pPr>
            <w:r w:rsidRPr="008609A8">
              <w:rPr>
                <w:rFonts w:ascii="Times New Roman" w:hAnsi="Times New Roman"/>
                <w:bCs/>
              </w:rPr>
              <w:tab/>
            </w:r>
            <w:r w:rsidRPr="008609A8">
              <w:rPr>
                <w:rFonts w:ascii="Times New Roman" w:hAnsi="Times New Roman"/>
                <w:bCs/>
              </w:rPr>
              <w:tab/>
            </w:r>
            <w:proofErr w:type="spellStart"/>
            <w:proofErr w:type="gramStart"/>
            <w:r>
              <w:rPr>
                <w:rFonts w:ascii="Times New Roman" w:eastAsia="新細明體" w:hAnsi="Times New Roman" w:hint="eastAsia"/>
                <w:bCs/>
                <w:lang w:eastAsia="zh-TW"/>
              </w:rPr>
              <w:t>sao</w:t>
            </w:r>
            <w:proofErr w:type="gramEnd"/>
            <w:r>
              <w:rPr>
                <w:rFonts w:ascii="Times New Roman" w:eastAsia="新細明體" w:hAnsi="Times New Roman" w:hint="eastAsia"/>
                <w:bCs/>
                <w:lang w:eastAsia="zh-TW"/>
              </w:rPr>
              <w:t>_param</w:t>
            </w:r>
            <w:proofErr w:type="spellEnd"/>
            <w:r>
              <w:rPr>
                <w:rFonts w:ascii="Times New Roman" w:eastAsia="新細明體" w:hAnsi="Times New Roman" w:hint="eastAsia"/>
                <w:bCs/>
                <w:lang w:eastAsia="zh-TW"/>
              </w:rPr>
              <w:t>(</w:t>
            </w:r>
            <w:r>
              <w:rPr>
                <w:rFonts w:ascii="Times New Roman" w:eastAsia="新細明體" w:hAnsi="Times New Roman"/>
                <w:bCs/>
                <w:lang w:eastAsia="zh-TW"/>
              </w:rPr>
              <w:t> </w:t>
            </w:r>
            <w:r w:rsidRPr="008609A8">
              <w:rPr>
                <w:rFonts w:ascii="Times New Roman" w:eastAsia="新細明體" w:hAnsi="Times New Roman" w:hint="eastAsia"/>
                <w:bCs/>
                <w:lang w:eastAsia="zh-TW"/>
              </w:rPr>
              <w:t>)</w:t>
            </w:r>
          </w:p>
        </w:tc>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2BDB215" w14:textId="77777777" w:rsidR="00930C82" w:rsidRPr="008609A8" w:rsidRDefault="00930C82" w:rsidP="00705C08">
            <w:pPr>
              <w:pStyle w:val="tablecell"/>
              <w:rPr>
                <w:rFonts w:eastAsia="新細明體"/>
                <w:lang w:eastAsia="zh-TW"/>
              </w:rPr>
            </w:pPr>
          </w:p>
        </w:tc>
      </w:tr>
      <w:tr w:rsidR="00CF0BC6" w14:paraId="51BD08ED" w14:textId="77777777" w:rsidTr="00CF0BC6">
        <w:trPr>
          <w:gridAfter w:val="1"/>
          <w:wAfter w:w="1263" w:type="dxa"/>
          <w:cantSplit/>
        </w:trPr>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1E58CF" w14:textId="77777777" w:rsidR="00CF0BC6" w:rsidRPr="00CF0BC6" w:rsidRDefault="00CF0BC6" w:rsidP="00705C08">
            <w:pPr>
              <w:pStyle w:val="tablesyntax"/>
              <w:rPr>
                <w:rFonts w:ascii="Times New Roman" w:eastAsia="Times New Roman" w:hAnsi="Times New Roman"/>
                <w:bCs/>
              </w:rPr>
            </w:pPr>
            <w:r>
              <w:rPr>
                <w:rFonts w:ascii="Times New Roman" w:hAnsi="Times New Roman"/>
                <w:bCs/>
              </w:rPr>
              <w:tab/>
            </w:r>
            <w:r w:rsidRPr="00CF0BC6">
              <w:rPr>
                <w:rFonts w:ascii="Times New Roman" w:eastAsia="Times New Roman" w:hAnsi="Times New Roman" w:hint="eastAsia"/>
                <w:bCs/>
              </w:rPr>
              <w:t>}</w:t>
            </w:r>
          </w:p>
        </w:tc>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F41FE13" w14:textId="77777777" w:rsidR="00CF0BC6" w:rsidRDefault="00CF0BC6" w:rsidP="00705C08">
            <w:pPr>
              <w:pStyle w:val="tablecell"/>
            </w:pPr>
          </w:p>
        </w:tc>
      </w:tr>
      <w:tr w:rsidR="00930C82" w:rsidRPr="001F40C2" w14:paraId="62B1FBF7" w14:textId="77777777" w:rsidTr="00364F48">
        <w:trPr>
          <w:gridAfter w:val="1"/>
          <w:wAfter w:w="1757" w:type="dxa"/>
        </w:trPr>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CAE13FB" w14:textId="5C0C46D6" w:rsidR="00930C82" w:rsidRDefault="00930C82" w:rsidP="00705C08">
            <w:pPr>
              <w:pStyle w:val="tablesyntax"/>
            </w:pPr>
            <w:r w:rsidRPr="008609A8">
              <w:rPr>
                <w:rFonts w:ascii="Times New Roman" w:hAnsi="Times New Roman"/>
                <w:bCs/>
                <w:lang w:eastAsia="ko-KR"/>
              </w:rPr>
              <w:tab/>
            </w:r>
            <w:proofErr w:type="spellStart"/>
            <w:proofErr w:type="gramStart"/>
            <w:r w:rsidRPr="008609A8">
              <w:rPr>
                <w:rFonts w:ascii="Times New Roman" w:eastAsia="新細明體" w:hAnsi="Times New Roman" w:hint="eastAsia"/>
                <w:b/>
                <w:bCs/>
                <w:lang w:eastAsia="zh-TW"/>
              </w:rPr>
              <w:t>aps</w:t>
            </w:r>
            <w:proofErr w:type="gramEnd"/>
            <w:r w:rsidRPr="008609A8">
              <w:rPr>
                <w:rFonts w:ascii="Times New Roman" w:eastAsia="新細明體" w:hAnsi="Times New Roman" w:hint="eastAsia"/>
                <w:b/>
                <w:bCs/>
                <w:lang w:eastAsia="zh-TW"/>
              </w:rPr>
              <w:t>_</w:t>
            </w:r>
            <w:r w:rsidRPr="008609A8">
              <w:rPr>
                <w:rFonts w:ascii="Times New Roman" w:hAnsi="Times New Roman" w:hint="eastAsia"/>
                <w:b/>
                <w:bCs/>
                <w:lang w:eastAsia="ko-KR"/>
              </w:rPr>
              <w:t>adaptive_loop_filter_</w:t>
            </w:r>
            <w:r w:rsidR="00CF0BC6" w:rsidRPr="00CF0BC6">
              <w:rPr>
                <w:rFonts w:ascii="Times New Roman" w:eastAsia="Times New Roman" w:hAnsi="Times New Roman" w:hint="eastAsia"/>
                <w:b/>
                <w:bCs/>
              </w:rPr>
              <w:t>data_</w:t>
            </w:r>
            <w:r w:rsidR="00CF0BC6">
              <w:rPr>
                <w:rFonts w:ascii="Times New Roman" w:hAnsi="Times New Roman"/>
                <w:b/>
                <w:bCs/>
                <w:lang w:eastAsia="ko-KR"/>
              </w:rPr>
              <w:t>present_</w:t>
            </w:r>
            <w:r w:rsidRPr="008609A8">
              <w:rPr>
                <w:rFonts w:ascii="Times New Roman" w:hAnsi="Times New Roman" w:hint="eastAsia"/>
                <w:b/>
                <w:bCs/>
                <w:lang w:eastAsia="ko-KR"/>
              </w:rPr>
              <w:t>flag</w:t>
            </w:r>
            <w:proofErr w:type="spellEnd"/>
          </w:p>
        </w:tc>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D4171A7" w14:textId="77777777" w:rsidR="00930C82" w:rsidRPr="008609A8" w:rsidRDefault="00930C82" w:rsidP="00705C08">
            <w:pPr>
              <w:pStyle w:val="tablecell"/>
              <w:rPr>
                <w:rFonts w:eastAsia="新細明體"/>
                <w:lang w:eastAsia="zh-TW"/>
              </w:rPr>
            </w:pPr>
            <w:proofErr w:type="gramStart"/>
            <w:r w:rsidRPr="008609A8">
              <w:t>u</w:t>
            </w:r>
            <w:proofErr w:type="gramEnd"/>
            <w:r w:rsidRPr="008609A8">
              <w:t>(1)</w:t>
            </w:r>
          </w:p>
        </w:tc>
      </w:tr>
      <w:tr w:rsidR="00930C82" w:rsidRPr="001F40C2" w14:paraId="1BE2E647" w14:textId="77777777" w:rsidTr="00364F48">
        <w:trPr>
          <w:gridAfter w:val="1"/>
          <w:wAfter w:w="1757" w:type="dxa"/>
        </w:trPr>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11C2CF0" w14:textId="5E06584E" w:rsidR="00930C82" w:rsidRDefault="00930C82" w:rsidP="00705C08">
            <w:pPr>
              <w:pStyle w:val="tablesyntax"/>
              <w:keepLines w:val="0"/>
            </w:pPr>
            <w:r w:rsidRPr="008609A8">
              <w:rPr>
                <w:rFonts w:ascii="Times New Roman" w:hAnsi="Times New Roman"/>
                <w:bCs/>
              </w:rPr>
              <w:tab/>
            </w:r>
            <w:proofErr w:type="gramStart"/>
            <w:r w:rsidRPr="008609A8">
              <w:rPr>
                <w:rFonts w:ascii="Times New Roman" w:eastAsia="新細明體" w:hAnsi="Times New Roman" w:hint="eastAsia"/>
                <w:bCs/>
                <w:lang w:eastAsia="zh-TW"/>
              </w:rPr>
              <w:t>if</w:t>
            </w:r>
            <w:proofErr w:type="gramEnd"/>
            <w:r w:rsidRPr="008609A8">
              <w:rPr>
                <w:rFonts w:ascii="Times New Roman" w:eastAsia="新細明體" w:hAnsi="Times New Roman" w:hint="eastAsia"/>
                <w:bCs/>
                <w:lang w:eastAsia="zh-TW"/>
              </w:rPr>
              <w:t xml:space="preserve">( </w:t>
            </w:r>
            <w:proofErr w:type="spellStart"/>
            <w:r w:rsidRPr="008609A8">
              <w:rPr>
                <w:rFonts w:ascii="Times New Roman" w:eastAsia="新細明體" w:hAnsi="Times New Roman" w:hint="eastAsia"/>
                <w:bCs/>
                <w:lang w:eastAsia="zh-TW"/>
              </w:rPr>
              <w:t>aps_adaptive_loop_filter_</w:t>
            </w:r>
            <w:r w:rsidR="00CF0BC6" w:rsidRPr="00CF0BC6">
              <w:rPr>
                <w:rFonts w:ascii="Times New Roman" w:eastAsia="Times New Roman" w:hAnsi="Times New Roman" w:hint="eastAsia"/>
                <w:bCs/>
              </w:rPr>
              <w:t>data_</w:t>
            </w:r>
            <w:r w:rsidR="00CF0BC6">
              <w:rPr>
                <w:rFonts w:ascii="Times New Roman" w:eastAsia="PMingLiU" w:hAnsi="Times New Roman"/>
                <w:bCs/>
                <w:lang w:eastAsia="zh-TW"/>
              </w:rPr>
              <w:t>present_</w:t>
            </w:r>
            <w:r w:rsidRPr="008609A8">
              <w:rPr>
                <w:rFonts w:ascii="Times New Roman" w:eastAsia="新細明體" w:hAnsi="Times New Roman" w:hint="eastAsia"/>
                <w:bCs/>
                <w:lang w:eastAsia="zh-TW"/>
              </w:rPr>
              <w:t>flag</w:t>
            </w:r>
            <w:proofErr w:type="spellEnd"/>
            <w:r w:rsidRPr="008609A8">
              <w:rPr>
                <w:rFonts w:ascii="Times New Roman" w:eastAsia="新細明體" w:hAnsi="Times New Roman" w:hint="eastAsia"/>
                <w:bCs/>
                <w:lang w:eastAsia="zh-TW"/>
              </w:rPr>
              <w:t xml:space="preserve"> )</w:t>
            </w:r>
          </w:p>
        </w:tc>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0F4D6D8" w14:textId="77777777" w:rsidR="00930C82" w:rsidRPr="008609A8" w:rsidRDefault="00930C82" w:rsidP="00705C08">
            <w:pPr>
              <w:pStyle w:val="tablecell"/>
            </w:pPr>
          </w:p>
        </w:tc>
      </w:tr>
      <w:tr w:rsidR="00930C82" w:rsidRPr="001F40C2" w14:paraId="275BB7C1" w14:textId="77777777" w:rsidTr="00364F48">
        <w:trPr>
          <w:gridAfter w:val="1"/>
          <w:wAfter w:w="1757" w:type="dxa"/>
        </w:trPr>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AA8E20B" w14:textId="77777777" w:rsidR="00930C82" w:rsidRDefault="00930C82" w:rsidP="00705C08">
            <w:pPr>
              <w:pStyle w:val="tablesyntax"/>
              <w:keepLines w:val="0"/>
            </w:pPr>
            <w:r w:rsidRPr="008609A8">
              <w:rPr>
                <w:rFonts w:ascii="Times New Roman" w:hAnsi="Times New Roman"/>
                <w:bCs/>
              </w:rPr>
              <w:tab/>
            </w:r>
            <w:r w:rsidRPr="008609A8">
              <w:rPr>
                <w:rFonts w:ascii="Times New Roman" w:hAnsi="Times New Roman"/>
                <w:bCs/>
              </w:rPr>
              <w:tab/>
            </w:r>
            <w:proofErr w:type="spellStart"/>
            <w:proofErr w:type="gramStart"/>
            <w:r>
              <w:rPr>
                <w:rFonts w:ascii="Times New Roman" w:eastAsia="新細明體" w:hAnsi="Times New Roman" w:hint="eastAsia"/>
                <w:bCs/>
                <w:lang w:eastAsia="zh-TW"/>
              </w:rPr>
              <w:t>alf</w:t>
            </w:r>
            <w:proofErr w:type="gramEnd"/>
            <w:r>
              <w:rPr>
                <w:rFonts w:ascii="Times New Roman" w:eastAsia="新細明體" w:hAnsi="Times New Roman" w:hint="eastAsia"/>
                <w:bCs/>
                <w:lang w:eastAsia="zh-TW"/>
              </w:rPr>
              <w:t>_param</w:t>
            </w:r>
            <w:proofErr w:type="spellEnd"/>
            <w:r>
              <w:rPr>
                <w:rFonts w:ascii="Times New Roman" w:eastAsia="新細明體" w:hAnsi="Times New Roman" w:hint="eastAsia"/>
                <w:bCs/>
                <w:lang w:eastAsia="zh-TW"/>
              </w:rPr>
              <w:t>(</w:t>
            </w:r>
            <w:r>
              <w:rPr>
                <w:rFonts w:ascii="Times New Roman" w:eastAsia="新細明體" w:hAnsi="Times New Roman"/>
                <w:bCs/>
                <w:lang w:eastAsia="zh-TW"/>
              </w:rPr>
              <w:t> </w:t>
            </w:r>
            <w:r w:rsidRPr="008609A8">
              <w:rPr>
                <w:rFonts w:ascii="Times New Roman" w:eastAsia="新細明體" w:hAnsi="Times New Roman" w:hint="eastAsia"/>
                <w:bCs/>
                <w:lang w:eastAsia="zh-TW"/>
              </w:rPr>
              <w:t>)</w:t>
            </w:r>
          </w:p>
        </w:tc>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BF4BF4C" w14:textId="77777777" w:rsidR="00930C82" w:rsidRPr="008609A8" w:rsidRDefault="00930C82" w:rsidP="00705C08">
            <w:pPr>
              <w:pStyle w:val="tablecell"/>
            </w:pPr>
          </w:p>
        </w:tc>
      </w:tr>
      <w:tr w:rsidR="00CF0BC6" w14:paraId="3C071010" w14:textId="77777777" w:rsidTr="00CF0BC6">
        <w:trPr>
          <w:gridAfter w:val="1"/>
          <w:wAfter w:w="1263" w:type="dxa"/>
          <w:cantSplit/>
        </w:trPr>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4769D00" w14:textId="77777777" w:rsidR="00CF0BC6" w:rsidRPr="00CF0BC6" w:rsidRDefault="00CF0BC6" w:rsidP="00705C08">
            <w:pPr>
              <w:pStyle w:val="tablesyntax"/>
              <w:keepLines w:val="0"/>
              <w:rPr>
                <w:rFonts w:ascii="Times New Roman" w:eastAsia="Times New Roman" w:hAnsi="Times New Roman"/>
                <w:bCs/>
              </w:rPr>
            </w:pPr>
            <w:r>
              <w:rPr>
                <w:rFonts w:ascii="Times New Roman" w:hAnsi="Times New Roman"/>
                <w:bCs/>
              </w:rPr>
              <w:tab/>
            </w:r>
            <w:r w:rsidRPr="00CF0BC6">
              <w:rPr>
                <w:rFonts w:ascii="Times New Roman" w:eastAsia="Times New Roman" w:hAnsi="Times New Roman" w:hint="eastAsia"/>
                <w:bCs/>
              </w:rPr>
              <w:t>}</w:t>
            </w:r>
          </w:p>
        </w:tc>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571DBB9" w14:textId="77777777" w:rsidR="00CF0BC6" w:rsidRDefault="00CF0BC6" w:rsidP="00705C08">
            <w:pPr>
              <w:pStyle w:val="tablecell"/>
            </w:pPr>
          </w:p>
        </w:tc>
      </w:tr>
      <w:tr w:rsidR="00930C82" w:rsidRPr="001F40C2" w14:paraId="315C78B0" w14:textId="77777777" w:rsidTr="00B40696">
        <w:trPr>
          <w:gridAfter w:val="1"/>
          <w:wAfter w:w="1757" w:type="dxa"/>
        </w:trPr>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A52562" w14:textId="76001711" w:rsidR="00930C82" w:rsidRDefault="00930C82" w:rsidP="00705C08">
            <w:pPr>
              <w:pStyle w:val="tablesyntax"/>
            </w:pPr>
            <w:r w:rsidRPr="00B40696">
              <w:rPr>
                <w:rFonts w:ascii="Times New Roman" w:hAnsi="Times New Roman"/>
                <w:b/>
              </w:rPr>
              <w:tab/>
            </w:r>
            <w:proofErr w:type="spellStart"/>
            <w:proofErr w:type="gramStart"/>
            <w:r w:rsidRPr="00B40696">
              <w:rPr>
                <w:rFonts w:ascii="Times New Roman" w:hAnsi="Times New Roman"/>
                <w:b/>
              </w:rPr>
              <w:t>aps</w:t>
            </w:r>
            <w:proofErr w:type="gramEnd"/>
            <w:r w:rsidRPr="00B40696">
              <w:rPr>
                <w:rFonts w:ascii="Times New Roman" w:hAnsi="Times New Roman"/>
                <w:b/>
              </w:rPr>
              <w:t>_extension_</w:t>
            </w:r>
            <w:r w:rsidR="00CF0BC6">
              <w:rPr>
                <w:rFonts w:ascii="Times New Roman" w:hAnsi="Times New Roman"/>
                <w:b/>
                <w:bCs/>
              </w:rPr>
              <w:t>present_</w:t>
            </w:r>
            <w:r w:rsidRPr="00B40696">
              <w:rPr>
                <w:rFonts w:ascii="Times New Roman" w:hAnsi="Times New Roman"/>
                <w:b/>
              </w:rPr>
              <w:t>flag</w:t>
            </w:r>
            <w:proofErr w:type="spellEnd"/>
          </w:p>
        </w:tc>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E97D1E7" w14:textId="77777777" w:rsidR="00930C82" w:rsidRPr="008609A8" w:rsidRDefault="00930C82" w:rsidP="00705C08">
            <w:pPr>
              <w:pStyle w:val="tablecell"/>
            </w:pPr>
            <w:proofErr w:type="gramStart"/>
            <w:r w:rsidRPr="00674034">
              <w:t>u</w:t>
            </w:r>
            <w:proofErr w:type="gramEnd"/>
            <w:r w:rsidRPr="00674034">
              <w:t>(1)</w:t>
            </w:r>
          </w:p>
        </w:tc>
      </w:tr>
      <w:tr w:rsidR="00930C82" w:rsidRPr="001F40C2" w14:paraId="0CE41954" w14:textId="77777777" w:rsidTr="00B40696">
        <w:trPr>
          <w:gridAfter w:val="1"/>
          <w:wAfter w:w="1757" w:type="dxa"/>
        </w:trPr>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38ED5BF" w14:textId="7C81DE88" w:rsidR="00930C82" w:rsidRDefault="00930C82" w:rsidP="00705C08">
            <w:pPr>
              <w:pStyle w:val="tablesyntax"/>
            </w:pPr>
            <w:r w:rsidRPr="00B40696">
              <w:rPr>
                <w:rFonts w:ascii="Times New Roman" w:hAnsi="Times New Roman"/>
              </w:rPr>
              <w:tab/>
            </w:r>
            <w:proofErr w:type="gramStart"/>
            <w:r w:rsidRPr="00B40696">
              <w:rPr>
                <w:rFonts w:ascii="Times New Roman" w:hAnsi="Times New Roman"/>
              </w:rPr>
              <w:t>if</w:t>
            </w:r>
            <w:proofErr w:type="gramEnd"/>
            <w:r w:rsidRPr="00B40696">
              <w:rPr>
                <w:rFonts w:ascii="Times New Roman" w:hAnsi="Times New Roman"/>
              </w:rPr>
              <w:t xml:space="preserve">( </w:t>
            </w:r>
            <w:proofErr w:type="spellStart"/>
            <w:r w:rsidRPr="00B40696">
              <w:rPr>
                <w:rFonts w:ascii="Times New Roman" w:hAnsi="Times New Roman"/>
              </w:rPr>
              <w:t>aps_extension_</w:t>
            </w:r>
            <w:r w:rsidR="00D06567">
              <w:rPr>
                <w:rFonts w:ascii="Times New Roman" w:hAnsi="Times New Roman"/>
                <w:bCs/>
              </w:rPr>
              <w:t>present_</w:t>
            </w:r>
            <w:r w:rsidRPr="00B40696">
              <w:rPr>
                <w:rFonts w:ascii="Times New Roman" w:hAnsi="Times New Roman"/>
              </w:rPr>
              <w:t>flag</w:t>
            </w:r>
            <w:proofErr w:type="spellEnd"/>
            <w:r w:rsidRPr="00B40696">
              <w:rPr>
                <w:rFonts w:ascii="Times New Roman" w:hAnsi="Times New Roman"/>
              </w:rPr>
              <w:t xml:space="preserve"> )</w:t>
            </w:r>
          </w:p>
        </w:tc>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9AAEA1C" w14:textId="77777777" w:rsidR="00930C82" w:rsidRPr="008609A8" w:rsidRDefault="00930C82" w:rsidP="00705C08">
            <w:pPr>
              <w:pStyle w:val="tablecell"/>
            </w:pPr>
          </w:p>
        </w:tc>
      </w:tr>
      <w:tr w:rsidR="00930C82" w:rsidRPr="001F40C2" w14:paraId="64102846" w14:textId="77777777" w:rsidTr="00B40696">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AC673C" w14:textId="77777777" w:rsidR="00930C82" w:rsidRPr="00B40696" w:rsidRDefault="00930C82" w:rsidP="00B40696">
            <w:pPr>
              <w:pStyle w:val="tablesyntax"/>
            </w:pPr>
            <w:r w:rsidRPr="00B40696">
              <w:rPr>
                <w:rFonts w:ascii="Times New Roman" w:hAnsi="Times New Roman"/>
                <w:b/>
              </w:rPr>
              <w:tab/>
            </w:r>
            <w:r w:rsidRPr="00B40696">
              <w:rPr>
                <w:rFonts w:ascii="Times New Roman" w:hAnsi="Times New Roman"/>
                <w:b/>
              </w:rPr>
              <w:tab/>
            </w:r>
            <w:proofErr w:type="gramStart"/>
            <w:r w:rsidRPr="00B40696">
              <w:rPr>
                <w:rFonts w:ascii="Times New Roman" w:hAnsi="Times New Roman"/>
              </w:rPr>
              <w:t>while</w:t>
            </w:r>
            <w:proofErr w:type="gramEnd"/>
            <w:r w:rsidRPr="00B40696">
              <w:rPr>
                <w:rFonts w:ascii="Times New Roman" w:hAnsi="Times New Roman"/>
              </w:rPr>
              <w:t xml:space="preserve">( </w:t>
            </w:r>
            <w:proofErr w:type="spellStart"/>
            <w:r w:rsidRPr="00B40696">
              <w:rPr>
                <w:rFonts w:ascii="Times New Roman" w:hAnsi="Times New Roman"/>
              </w:rPr>
              <w:t>more_rbsp_data</w:t>
            </w:r>
            <w:proofErr w:type="spellEnd"/>
            <w:r w:rsidRPr="00B40696">
              <w:rPr>
                <w:rFonts w:ascii="Times New Roman" w:hAnsi="Times New Roman"/>
              </w:rPr>
              <w:t>( ) )</w:t>
            </w:r>
          </w:p>
        </w:tc>
        <w:tc>
          <w:tcPr>
            <w:tcW w:w="1908"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0139B8" w14:textId="77777777" w:rsidR="00930C82" w:rsidRPr="008609A8" w:rsidRDefault="00930C82" w:rsidP="00B40696">
            <w:pPr>
              <w:pStyle w:val="tablecell"/>
            </w:pPr>
          </w:p>
        </w:tc>
      </w:tr>
      <w:tr w:rsidR="00930C82" w:rsidRPr="001F40C2" w14:paraId="7E472DDC" w14:textId="77777777" w:rsidTr="00B40696">
        <w:trPr>
          <w:gridAfter w:val="1"/>
          <w:wAfter w:w="1757" w:type="dxa"/>
        </w:trPr>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E5FCDD" w14:textId="5BFE7053" w:rsidR="00930C82" w:rsidRDefault="00930C82" w:rsidP="00705C08">
            <w:pPr>
              <w:pStyle w:val="tablesyntax"/>
            </w:pPr>
            <w:r w:rsidRPr="00B40696">
              <w:rPr>
                <w:rFonts w:ascii="Times New Roman" w:hAnsi="Times New Roman"/>
                <w:b/>
              </w:rPr>
              <w:tab/>
            </w:r>
            <w:r w:rsidRPr="00B40696">
              <w:rPr>
                <w:rFonts w:ascii="Times New Roman" w:hAnsi="Times New Roman"/>
                <w:b/>
              </w:rPr>
              <w:tab/>
            </w:r>
            <w:r w:rsidRPr="00B40696">
              <w:rPr>
                <w:rFonts w:ascii="Times New Roman" w:hAnsi="Times New Roman"/>
                <w:b/>
              </w:rPr>
              <w:tab/>
            </w:r>
            <w:proofErr w:type="spellStart"/>
            <w:proofErr w:type="gramStart"/>
            <w:r w:rsidRPr="00B40696">
              <w:rPr>
                <w:rFonts w:ascii="Times New Roman" w:hAnsi="Times New Roman"/>
                <w:b/>
              </w:rPr>
              <w:t>aps</w:t>
            </w:r>
            <w:proofErr w:type="gramEnd"/>
            <w:r w:rsidRPr="00B40696">
              <w:rPr>
                <w:rFonts w:ascii="Times New Roman" w:hAnsi="Times New Roman"/>
                <w:b/>
              </w:rPr>
              <w:t>_extension_data</w:t>
            </w:r>
            <w:proofErr w:type="spellEnd"/>
          </w:p>
        </w:tc>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42298A8" w14:textId="77777777" w:rsidR="00930C82" w:rsidRPr="008609A8" w:rsidRDefault="00930C82" w:rsidP="00705C08">
            <w:pPr>
              <w:pStyle w:val="tablecell"/>
            </w:pPr>
            <w:proofErr w:type="gramStart"/>
            <w:r w:rsidRPr="00674034">
              <w:t>u</w:t>
            </w:r>
            <w:proofErr w:type="gramEnd"/>
            <w:r w:rsidRPr="00674034">
              <w:t>(1)</w:t>
            </w:r>
          </w:p>
        </w:tc>
      </w:tr>
      <w:tr w:rsidR="00930C82" w:rsidRPr="001F40C2" w14:paraId="4FD46FCC" w14:textId="77777777" w:rsidTr="00B40696">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BB7400B" w14:textId="77777777" w:rsidR="00930C82" w:rsidRDefault="00930C82">
            <w:pPr>
              <w:pStyle w:val="tablesyntax"/>
              <w:rPr>
                <w:rPrChange w:id="90" w:author="StW2" w:date="2012-02-08T11:34:00Z">
                  <w:rPr>
                    <w:rFonts w:ascii="Times New Roman" w:hAnsi="Times New Roman"/>
                    <w:bCs/>
                  </w:rPr>
                </w:rPrChange>
              </w:rPr>
              <w:pPrChange w:id="91" w:author="StW2" w:date="2012-02-08T11:34:00Z">
                <w:pPr>
                  <w:pStyle w:val="tablesyntax"/>
                  <w:framePr w:hSpace="180" w:wrap="around" w:vAnchor="text" w:hAnchor="text" w:xAlign="center" w:y="1"/>
                  <w:numPr>
                    <w:ilvl w:val="6"/>
                    <w:numId w:val="8"/>
                  </w:numPr>
                  <w:ind w:left="1440" w:hanging="1440"/>
                  <w:suppressOverlap/>
                  <w:outlineLvl w:val="6"/>
                </w:pPr>
              </w:pPrChange>
            </w:pPr>
            <w:r w:rsidRPr="008609A8">
              <w:rPr>
                <w:rFonts w:ascii="Times New Roman" w:hAnsi="Times New Roman"/>
                <w:bCs/>
              </w:rPr>
              <w:tab/>
            </w:r>
            <w:proofErr w:type="spellStart"/>
            <w:proofErr w:type="gramStart"/>
            <w:r w:rsidRPr="008609A8">
              <w:rPr>
                <w:rFonts w:ascii="Times New Roman" w:hAnsi="Times New Roman"/>
                <w:bCs/>
              </w:rPr>
              <w:t>rbsp</w:t>
            </w:r>
            <w:proofErr w:type="gramEnd"/>
            <w:r w:rsidRPr="008609A8">
              <w:rPr>
                <w:rFonts w:ascii="Times New Roman" w:hAnsi="Times New Roman"/>
                <w:bCs/>
              </w:rPr>
              <w:t>_trailing_bits</w:t>
            </w:r>
            <w:proofErr w:type="spellEnd"/>
            <w:r w:rsidRPr="008609A8">
              <w:rPr>
                <w:rFonts w:ascii="Times New Roman" w:hAnsi="Times New Roman"/>
                <w:bCs/>
              </w:rPr>
              <w:t>( )</w:t>
            </w:r>
          </w:p>
        </w:tc>
        <w:tc>
          <w:tcPr>
            <w:tcW w:w="1908"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020A7DC" w14:textId="77777777" w:rsidR="00930C82" w:rsidRPr="008609A8" w:rsidRDefault="00930C82">
            <w:pPr>
              <w:pStyle w:val="tablecell"/>
              <w:pPrChange w:id="92" w:author="StW2" w:date="2012-02-08T11:34:00Z">
                <w:pPr>
                  <w:pStyle w:val="tablecell"/>
                  <w:keepNext w:val="0"/>
                  <w:framePr w:hSpace="180" w:wrap="around" w:vAnchor="text" w:hAnchor="text" w:xAlign="center" w:y="1"/>
                  <w:suppressOverlap/>
                </w:pPr>
              </w:pPrChange>
            </w:pPr>
          </w:p>
        </w:tc>
      </w:tr>
      <w:tr w:rsidR="00930C82" w:rsidRPr="001F40C2" w14:paraId="24F2D055" w14:textId="77777777" w:rsidTr="00B40696">
        <w:tc>
          <w:tcPr>
            <w:tcW w:w="77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3D1CCE3" w14:textId="77777777" w:rsidR="00930C82" w:rsidRDefault="00930C82">
            <w:pPr>
              <w:pStyle w:val="tablesyntax"/>
              <w:keepLines w:val="0"/>
              <w:rPr>
                <w:rPrChange w:id="93" w:author="StW2" w:date="2012-02-08T11:34:00Z">
                  <w:rPr>
                    <w:rFonts w:ascii="Times New Roman" w:hAnsi="Times New Roman"/>
                    <w:bCs/>
                  </w:rPr>
                </w:rPrChange>
              </w:rPr>
              <w:pPrChange w:id="94" w:author="StW2" w:date="2012-02-08T11:34:00Z">
                <w:pPr>
                  <w:pStyle w:val="tablesyntax"/>
                  <w:keepLines w:val="0"/>
                  <w:framePr w:hSpace="180" w:wrap="around" w:vAnchor="text" w:hAnchor="text" w:xAlign="center" w:y="1"/>
                  <w:numPr>
                    <w:ilvl w:val="6"/>
                    <w:numId w:val="8"/>
                  </w:numPr>
                  <w:ind w:left="1440" w:hanging="1440"/>
                  <w:suppressOverlap/>
                  <w:outlineLvl w:val="6"/>
                </w:pPr>
              </w:pPrChange>
            </w:pPr>
            <w:r w:rsidRPr="008609A8">
              <w:rPr>
                <w:rFonts w:ascii="Times New Roman" w:hAnsi="Times New Roman"/>
                <w:bCs/>
              </w:rPr>
              <w:t>}</w:t>
            </w:r>
          </w:p>
        </w:tc>
        <w:tc>
          <w:tcPr>
            <w:tcW w:w="1908"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2ADE9E5" w14:textId="77777777" w:rsidR="00930C82" w:rsidRPr="008609A8" w:rsidRDefault="00930C82">
            <w:pPr>
              <w:pStyle w:val="tablecell"/>
              <w:pPrChange w:id="95" w:author="StW2" w:date="2012-02-08T11:34:00Z">
                <w:pPr>
                  <w:pStyle w:val="tablecell"/>
                  <w:keepNext w:val="0"/>
                  <w:framePr w:hSpace="180" w:wrap="around" w:vAnchor="text" w:hAnchor="text" w:xAlign="center" w:y="1"/>
                  <w:suppressOverlap/>
                </w:pPr>
              </w:pPrChange>
            </w:pPr>
          </w:p>
        </w:tc>
      </w:tr>
    </w:tbl>
    <w:p w14:paraId="122F1410" w14:textId="77777777" w:rsidR="00930C82" w:rsidRDefault="00930C82">
      <w:pPr>
        <w:jc w:val="both"/>
        <w:pPrChange w:id="96" w:author="StW2" w:date="2012-02-08T11:34:00Z">
          <w:pPr/>
        </w:pPrChange>
      </w:pPr>
    </w:p>
    <w:p w14:paraId="1D43153F" w14:textId="77777777" w:rsidR="005A207B" w:rsidRDefault="005A207B" w:rsidP="009234A5">
      <w:pPr>
        <w:jc w:val="both"/>
        <w:rPr>
          <w:szCs w:val="22"/>
          <w:lang w:eastAsia="zh-CN"/>
        </w:rPr>
      </w:pPr>
    </w:p>
    <w:p w14:paraId="3192E5E2" w14:textId="77777777" w:rsidR="005A207B" w:rsidRDefault="005A207B" w:rsidP="009234A5">
      <w:pPr>
        <w:jc w:val="both"/>
        <w:rPr>
          <w:szCs w:val="22"/>
          <w:lang w:eastAsia="zh-CN"/>
        </w:rPr>
      </w:pPr>
    </w:p>
    <w:p w14:paraId="6B89DA54" w14:textId="77777777" w:rsidR="001B10FE" w:rsidRDefault="001B10FE" w:rsidP="001B10FE">
      <w:pPr>
        <w:rPr>
          <w:szCs w:val="22"/>
          <w:lang w:eastAsia="zh-CN"/>
        </w:rPr>
      </w:pPr>
    </w:p>
    <w:p w14:paraId="2289B071" w14:textId="77777777" w:rsidR="009F374D" w:rsidRDefault="009F374D" w:rsidP="001B10FE">
      <w:pPr>
        <w:rPr>
          <w:szCs w:val="22"/>
          <w:lang w:eastAsia="zh-CN"/>
        </w:rPr>
      </w:pPr>
      <w:r>
        <w:rPr>
          <w:rFonts w:hint="eastAsia"/>
          <w:szCs w:val="22"/>
          <w:lang w:eastAsia="zh-CN"/>
        </w:rPr>
        <w:t xml:space="preserve">The modified slice header syntax is presented below. </w:t>
      </w:r>
    </w:p>
    <w:p w14:paraId="1742B67F" w14:textId="77777777" w:rsidR="009F374D" w:rsidRDefault="009F374D" w:rsidP="009F374D">
      <w:pPr>
        <w:jc w:val="both"/>
        <w:rPr>
          <w:szCs w:val="22"/>
          <w:lang w:eastAsia="zh-CN"/>
        </w:rPr>
      </w:pPr>
    </w:p>
    <w:p w14:paraId="755FD8A3" w14:textId="77777777" w:rsidR="009F374D" w:rsidRDefault="009F374D" w:rsidP="009F374D">
      <w:pPr>
        <w:jc w:val="center"/>
        <w:rPr>
          <w:lang w:eastAsia="zh-CN"/>
        </w:rPr>
      </w:pPr>
    </w:p>
    <w:tbl>
      <w:tblPr>
        <w:tblW w:w="8034" w:type="dxa"/>
        <w:jc w:val="center"/>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7"/>
        <w:gridCol w:w="1127"/>
      </w:tblGrid>
      <w:tr w:rsidR="009F374D" w:rsidRPr="00CC127B" w14:paraId="1098F0FB" w14:textId="77777777" w:rsidTr="00CC127B">
        <w:trPr>
          <w:cantSplit/>
          <w:jc w:val="center"/>
        </w:trPr>
        <w:tc>
          <w:tcPr>
            <w:tcW w:w="6907" w:type="dxa"/>
          </w:tcPr>
          <w:p w14:paraId="7906CF63" w14:textId="77777777" w:rsidR="009F374D" w:rsidRPr="006745D2" w:rsidRDefault="009F374D" w:rsidP="00CC127B">
            <w:pPr>
              <w:pStyle w:val="tablesyntax"/>
              <w:rPr>
                <w:rFonts w:ascii="Times New Roman" w:hAnsi="Times New Roman"/>
              </w:rPr>
            </w:pPr>
            <w:proofErr w:type="spellStart"/>
            <w:proofErr w:type="gramStart"/>
            <w:r w:rsidRPr="006745D2">
              <w:rPr>
                <w:rFonts w:ascii="Times New Roman" w:hAnsi="Times New Roman"/>
              </w:rPr>
              <w:t>slice</w:t>
            </w:r>
            <w:proofErr w:type="gramEnd"/>
            <w:r w:rsidRPr="006745D2">
              <w:rPr>
                <w:rFonts w:ascii="Times New Roman" w:hAnsi="Times New Roman"/>
              </w:rPr>
              <w:t>_header</w:t>
            </w:r>
            <w:proofErr w:type="spellEnd"/>
            <w:r w:rsidRPr="006745D2">
              <w:rPr>
                <w:rFonts w:ascii="Times New Roman" w:hAnsi="Times New Roman"/>
              </w:rPr>
              <w:t>( ) {</w:t>
            </w:r>
          </w:p>
        </w:tc>
        <w:tc>
          <w:tcPr>
            <w:tcW w:w="1127" w:type="dxa"/>
          </w:tcPr>
          <w:p w14:paraId="154EF1A5" w14:textId="77777777" w:rsidR="009F374D" w:rsidRPr="006745D2" w:rsidRDefault="009F374D" w:rsidP="00CC127B">
            <w:pPr>
              <w:pStyle w:val="tableheading"/>
            </w:pPr>
            <w:r w:rsidRPr="006745D2">
              <w:t>Descriptor</w:t>
            </w:r>
          </w:p>
        </w:tc>
      </w:tr>
      <w:tr w:rsidR="009F374D" w:rsidRPr="00CC127B" w14:paraId="776F3E23" w14:textId="77777777" w:rsidTr="00CC127B">
        <w:trPr>
          <w:cantSplit/>
          <w:jc w:val="center"/>
        </w:trPr>
        <w:tc>
          <w:tcPr>
            <w:tcW w:w="6907" w:type="dxa"/>
          </w:tcPr>
          <w:p w14:paraId="56617CD6" w14:textId="77777777" w:rsidR="009F374D" w:rsidRPr="006745D2" w:rsidRDefault="009F374D" w:rsidP="00CC127B">
            <w:pPr>
              <w:pStyle w:val="tablesyntax"/>
              <w:rPr>
                <w:rFonts w:ascii="Times New Roman" w:hAnsi="Times New Roman"/>
                <w:b/>
                <w:lang w:eastAsia="ko-KR"/>
              </w:rPr>
            </w:pPr>
            <w:r w:rsidRPr="006745D2">
              <w:rPr>
                <w:rFonts w:ascii="Times New Roman" w:hAnsi="Times New Roman"/>
                <w:lang w:eastAsia="ko-KR"/>
              </w:rPr>
              <w:tab/>
            </w:r>
            <w:proofErr w:type="spellStart"/>
            <w:proofErr w:type="gramStart"/>
            <w:r>
              <w:rPr>
                <w:rFonts w:ascii="Times New Roman" w:hAnsi="Times New Roman" w:hint="eastAsia"/>
                <w:b/>
                <w:lang w:eastAsia="ko-KR"/>
              </w:rPr>
              <w:t>lightweight</w:t>
            </w:r>
            <w:proofErr w:type="gramEnd"/>
            <w:r>
              <w:rPr>
                <w:rFonts w:ascii="Times New Roman" w:hAnsi="Times New Roman" w:hint="eastAsia"/>
                <w:b/>
                <w:lang w:eastAsia="ko-KR"/>
              </w:rPr>
              <w:t>_slice_flag</w:t>
            </w:r>
            <w:proofErr w:type="spellEnd"/>
          </w:p>
        </w:tc>
        <w:tc>
          <w:tcPr>
            <w:tcW w:w="1127" w:type="dxa"/>
          </w:tcPr>
          <w:p w14:paraId="74FF0BA9" w14:textId="77777777" w:rsidR="009F374D" w:rsidRPr="006745D2" w:rsidRDefault="009F374D" w:rsidP="00CC127B">
            <w:pPr>
              <w:pStyle w:val="tablecell"/>
              <w:rPr>
                <w:lang w:eastAsia="ko-KR"/>
              </w:rPr>
            </w:pPr>
            <w:proofErr w:type="gramStart"/>
            <w:r w:rsidRPr="006745D2">
              <w:rPr>
                <w:lang w:eastAsia="ko-KR"/>
              </w:rPr>
              <w:t>u</w:t>
            </w:r>
            <w:proofErr w:type="gramEnd"/>
            <w:r w:rsidRPr="006745D2">
              <w:rPr>
                <w:lang w:eastAsia="ko-KR"/>
              </w:rPr>
              <w:t>(1)</w:t>
            </w:r>
          </w:p>
        </w:tc>
      </w:tr>
      <w:tr w:rsidR="009F374D" w:rsidRPr="00CC127B" w14:paraId="3C2A8CE3" w14:textId="77777777" w:rsidTr="00CC127B">
        <w:trPr>
          <w:cantSplit/>
          <w:jc w:val="center"/>
        </w:trPr>
        <w:tc>
          <w:tcPr>
            <w:tcW w:w="6907" w:type="dxa"/>
          </w:tcPr>
          <w:p w14:paraId="01AFCCB7" w14:textId="77777777" w:rsidR="009F374D" w:rsidRPr="006745D2" w:rsidRDefault="009F374D" w:rsidP="00CC127B">
            <w:pPr>
              <w:pStyle w:val="tablesyntax"/>
              <w:rPr>
                <w:rFonts w:ascii="Times New Roman" w:hAnsi="Times New Roman"/>
                <w:lang w:eastAsia="ko-KR"/>
              </w:rPr>
            </w:pPr>
            <w:r w:rsidRPr="006745D2">
              <w:rPr>
                <w:rFonts w:ascii="Times New Roman" w:hAnsi="Times New Roman"/>
                <w:lang w:eastAsia="ko-KR"/>
              </w:rPr>
              <w:tab/>
            </w:r>
            <w:proofErr w:type="gramStart"/>
            <w:r w:rsidRPr="006745D2">
              <w:rPr>
                <w:rFonts w:ascii="Times New Roman" w:hAnsi="Times New Roman"/>
                <w:lang w:eastAsia="ko-KR"/>
              </w:rPr>
              <w:t>if</w:t>
            </w:r>
            <w:proofErr w:type="gramEnd"/>
            <w:r w:rsidRPr="006745D2">
              <w:rPr>
                <w:rFonts w:ascii="Times New Roman" w:hAnsi="Times New Roman"/>
                <w:lang w:eastAsia="ko-KR"/>
              </w:rPr>
              <w:t>( !</w:t>
            </w:r>
            <w:proofErr w:type="spellStart"/>
            <w:r>
              <w:rPr>
                <w:rFonts w:ascii="Times New Roman" w:hAnsi="Times New Roman" w:hint="eastAsia"/>
                <w:lang w:eastAsia="ko-KR"/>
              </w:rPr>
              <w:t>lightweight</w:t>
            </w:r>
            <w:r w:rsidRPr="006745D2">
              <w:rPr>
                <w:rFonts w:ascii="Times New Roman" w:hAnsi="Times New Roman"/>
                <w:lang w:eastAsia="ko-KR"/>
              </w:rPr>
              <w:t>_slice_flag</w:t>
            </w:r>
            <w:proofErr w:type="spellEnd"/>
            <w:r w:rsidRPr="006745D2">
              <w:rPr>
                <w:rFonts w:ascii="Times New Roman" w:hAnsi="Times New Roman"/>
                <w:lang w:eastAsia="ko-KR"/>
              </w:rPr>
              <w:t xml:space="preserve"> ) {</w:t>
            </w:r>
          </w:p>
        </w:tc>
        <w:tc>
          <w:tcPr>
            <w:tcW w:w="1127" w:type="dxa"/>
          </w:tcPr>
          <w:p w14:paraId="504D2FAB" w14:textId="77777777" w:rsidR="009F374D" w:rsidRPr="006745D2" w:rsidRDefault="009F374D" w:rsidP="00CC127B">
            <w:pPr>
              <w:pStyle w:val="tablecell"/>
              <w:rPr>
                <w:lang w:eastAsia="ko-KR"/>
              </w:rPr>
            </w:pPr>
          </w:p>
        </w:tc>
      </w:tr>
      <w:tr w:rsidR="009F374D" w:rsidRPr="00CC127B" w14:paraId="3308D8A3" w14:textId="77777777" w:rsidTr="00CC127B">
        <w:trPr>
          <w:cantSplit/>
          <w:jc w:val="center"/>
        </w:trPr>
        <w:tc>
          <w:tcPr>
            <w:tcW w:w="6907" w:type="dxa"/>
          </w:tcPr>
          <w:p w14:paraId="476BC22C" w14:textId="77777777" w:rsidR="009F374D" w:rsidRPr="006745D2" w:rsidRDefault="009F374D" w:rsidP="00CC127B">
            <w:pPr>
              <w:pStyle w:val="tablesyntax"/>
              <w:rPr>
                <w:rFonts w:ascii="Times New Roman" w:hAnsi="Times New Roman"/>
              </w:rPr>
            </w:pPr>
            <w:r w:rsidRPr="006745D2">
              <w:rPr>
                <w:rFonts w:ascii="Times New Roman" w:hAnsi="Times New Roman"/>
              </w:rPr>
              <w:tab/>
            </w:r>
            <w:r w:rsidRPr="006745D2">
              <w:rPr>
                <w:rFonts w:ascii="Times New Roman" w:hAnsi="Times New Roman"/>
                <w:lang w:eastAsia="ko-KR"/>
              </w:rPr>
              <w:tab/>
            </w:r>
            <w:proofErr w:type="spellStart"/>
            <w:proofErr w:type="gramStart"/>
            <w:r w:rsidRPr="006745D2">
              <w:rPr>
                <w:rFonts w:ascii="Times New Roman" w:hAnsi="Times New Roman"/>
                <w:b/>
                <w:bCs/>
              </w:rPr>
              <w:t>slice</w:t>
            </w:r>
            <w:proofErr w:type="gramEnd"/>
            <w:r w:rsidRPr="006745D2">
              <w:rPr>
                <w:rFonts w:ascii="Times New Roman" w:hAnsi="Times New Roman"/>
                <w:b/>
                <w:bCs/>
              </w:rPr>
              <w:t>_type</w:t>
            </w:r>
            <w:proofErr w:type="spellEnd"/>
          </w:p>
        </w:tc>
        <w:tc>
          <w:tcPr>
            <w:tcW w:w="1127" w:type="dxa"/>
          </w:tcPr>
          <w:p w14:paraId="0C04E66F" w14:textId="77777777" w:rsidR="009F374D" w:rsidRPr="006745D2" w:rsidRDefault="009F374D" w:rsidP="00CC127B">
            <w:pPr>
              <w:pStyle w:val="tablecell"/>
            </w:pPr>
            <w:proofErr w:type="spellStart"/>
            <w:proofErr w:type="gramStart"/>
            <w:r w:rsidRPr="006745D2">
              <w:t>ue</w:t>
            </w:r>
            <w:proofErr w:type="spellEnd"/>
            <w:proofErr w:type="gramEnd"/>
            <w:r w:rsidRPr="006745D2">
              <w:t>(v)</w:t>
            </w:r>
          </w:p>
        </w:tc>
      </w:tr>
      <w:tr w:rsidR="009F374D" w:rsidRPr="00CC127B" w14:paraId="39DE2864" w14:textId="77777777" w:rsidTr="00CC127B">
        <w:trPr>
          <w:cantSplit/>
          <w:jc w:val="center"/>
        </w:trPr>
        <w:tc>
          <w:tcPr>
            <w:tcW w:w="6907" w:type="dxa"/>
          </w:tcPr>
          <w:p w14:paraId="756BB469" w14:textId="77777777" w:rsidR="009F374D" w:rsidRPr="006745D2" w:rsidRDefault="009F374D" w:rsidP="00CC127B">
            <w:pPr>
              <w:pStyle w:val="tablesyntax"/>
              <w:rPr>
                <w:rFonts w:ascii="Times New Roman" w:hAnsi="Times New Roman"/>
                <w:sz w:val="22"/>
                <w:szCs w:val="22"/>
              </w:rPr>
            </w:pPr>
            <w:r w:rsidRPr="006745D2">
              <w:rPr>
                <w:rFonts w:ascii="Times New Roman" w:hAnsi="Times New Roman"/>
                <w:lang w:eastAsia="ko-KR"/>
              </w:rPr>
              <w:tab/>
            </w:r>
            <w:r w:rsidRPr="006745D2">
              <w:rPr>
                <w:rFonts w:ascii="Times New Roman" w:hAnsi="Times New Roman"/>
              </w:rPr>
              <w:tab/>
            </w:r>
            <w:proofErr w:type="spellStart"/>
            <w:proofErr w:type="gramStart"/>
            <w:r w:rsidRPr="006745D2">
              <w:rPr>
                <w:rFonts w:ascii="Times New Roman" w:hAnsi="Times New Roman"/>
                <w:b/>
                <w:bCs/>
              </w:rPr>
              <w:t>pic</w:t>
            </w:r>
            <w:proofErr w:type="gramEnd"/>
            <w:r w:rsidRPr="006745D2">
              <w:rPr>
                <w:rFonts w:ascii="Times New Roman" w:hAnsi="Times New Roman"/>
                <w:b/>
                <w:bCs/>
              </w:rPr>
              <w:t>_parameter_set_id</w:t>
            </w:r>
            <w:proofErr w:type="spellEnd"/>
          </w:p>
        </w:tc>
        <w:tc>
          <w:tcPr>
            <w:tcW w:w="1127" w:type="dxa"/>
          </w:tcPr>
          <w:p w14:paraId="3FF5201F" w14:textId="77777777" w:rsidR="009F374D" w:rsidRPr="006745D2" w:rsidRDefault="009F374D" w:rsidP="00CC127B">
            <w:pPr>
              <w:pStyle w:val="tablecell"/>
            </w:pPr>
            <w:proofErr w:type="spellStart"/>
            <w:proofErr w:type="gramStart"/>
            <w:r w:rsidRPr="006745D2">
              <w:t>ue</w:t>
            </w:r>
            <w:proofErr w:type="spellEnd"/>
            <w:proofErr w:type="gramEnd"/>
            <w:r w:rsidRPr="006745D2">
              <w:t>(v)</w:t>
            </w:r>
          </w:p>
        </w:tc>
      </w:tr>
      <w:tr w:rsidR="009F374D" w:rsidRPr="00CC127B" w14:paraId="73350040" w14:textId="77777777" w:rsidTr="009F374D">
        <w:trPr>
          <w:cantSplit/>
          <w:jc w:val="center"/>
        </w:trPr>
        <w:tc>
          <w:tcPr>
            <w:tcW w:w="6907" w:type="dxa"/>
            <w:shd w:val="clear" w:color="auto" w:fill="auto"/>
          </w:tcPr>
          <w:p w14:paraId="1AC06A15" w14:textId="77777777" w:rsidR="009F374D" w:rsidRPr="00AE4F34" w:rsidRDefault="009F374D" w:rsidP="009F374D">
            <w:pPr>
              <w:pStyle w:val="tablesyntax"/>
              <w:rPr>
                <w:rFonts w:ascii="Times New Roman" w:hAnsi="Times New Roman"/>
                <w:lang w:eastAsia="ko-KR"/>
              </w:rPr>
            </w:pPr>
            <w:r w:rsidRPr="00A40626">
              <w:rPr>
                <w:rFonts w:ascii="Times New Roman" w:hAnsi="Times New Roman"/>
                <w:lang w:eastAsia="ko-KR"/>
              </w:rPr>
              <w:tab/>
            </w:r>
            <w:r w:rsidRPr="00A40626">
              <w:rPr>
                <w:rFonts w:ascii="Times New Roman" w:hAnsi="Times New Roman"/>
                <w:lang w:eastAsia="ko-KR"/>
              </w:rPr>
              <w:tab/>
            </w:r>
            <w:proofErr w:type="spellStart"/>
            <w:proofErr w:type="gramStart"/>
            <w:r w:rsidRPr="00A40626">
              <w:rPr>
                <w:rFonts w:ascii="Times New Roman" w:eastAsia="SimSun" w:hAnsi="Times New Roman"/>
                <w:b/>
                <w:lang w:eastAsia="zh-CN"/>
              </w:rPr>
              <w:t>aps</w:t>
            </w:r>
            <w:proofErr w:type="gramEnd"/>
            <w:r>
              <w:rPr>
                <w:rFonts w:ascii="Times New Roman" w:eastAsia="SimSun" w:hAnsi="Times New Roman" w:hint="eastAsia"/>
                <w:b/>
                <w:lang w:eastAsia="zh-CN"/>
              </w:rPr>
              <w:t>_id</w:t>
            </w:r>
            <w:proofErr w:type="spellEnd"/>
          </w:p>
        </w:tc>
        <w:tc>
          <w:tcPr>
            <w:tcW w:w="1127" w:type="dxa"/>
            <w:shd w:val="clear" w:color="auto" w:fill="auto"/>
          </w:tcPr>
          <w:p w14:paraId="62B274BA" w14:textId="77777777" w:rsidR="009F374D" w:rsidRPr="00DD537A" w:rsidRDefault="009F374D" w:rsidP="00CC127B">
            <w:pPr>
              <w:pStyle w:val="tablecell"/>
              <w:rPr>
                <w:rFonts w:eastAsia="SimSun"/>
                <w:lang w:eastAsia="zh-CN"/>
              </w:rPr>
            </w:pPr>
            <w:proofErr w:type="spellStart"/>
            <w:proofErr w:type="gramStart"/>
            <w:r>
              <w:rPr>
                <w:rFonts w:eastAsia="SimSun" w:hint="eastAsia"/>
                <w:lang w:eastAsia="zh-CN"/>
              </w:rPr>
              <w:t>ue</w:t>
            </w:r>
            <w:proofErr w:type="spellEnd"/>
            <w:proofErr w:type="gramEnd"/>
            <w:r>
              <w:rPr>
                <w:rFonts w:eastAsia="SimSun" w:hint="eastAsia"/>
                <w:lang w:eastAsia="zh-CN"/>
              </w:rPr>
              <w:t>(v)</w:t>
            </w:r>
          </w:p>
        </w:tc>
      </w:tr>
      <w:tr w:rsidR="001768EE" w:rsidRPr="00CC127B" w14:paraId="4A5B24CF" w14:textId="77777777" w:rsidTr="00446F89">
        <w:trPr>
          <w:cantSplit/>
          <w:jc w:val="center"/>
        </w:trPr>
        <w:tc>
          <w:tcPr>
            <w:tcW w:w="6907" w:type="dxa"/>
            <w:shd w:val="clear" w:color="auto" w:fill="FFFF00"/>
          </w:tcPr>
          <w:p w14:paraId="53577AAE" w14:textId="77777777" w:rsidR="001768EE" w:rsidRDefault="0092481F" w:rsidP="00CC127B">
            <w:pPr>
              <w:pStyle w:val="tablesyntax"/>
              <w:rPr>
                <w:rFonts w:ascii="Times New Roman" w:hAnsi="Times New Roman"/>
                <w:lang w:eastAsia="ko-KR"/>
              </w:rPr>
            </w:pPr>
            <w:r w:rsidRPr="00AE4F34">
              <w:rPr>
                <w:rFonts w:ascii="Times New Roman" w:hAnsi="Times New Roman"/>
                <w:lang w:eastAsia="ko-KR"/>
              </w:rPr>
              <w:tab/>
            </w:r>
            <w:r w:rsidR="00070BD6" w:rsidRPr="00AE4F34">
              <w:rPr>
                <w:rFonts w:ascii="Times New Roman" w:hAnsi="Times New Roman"/>
                <w:lang w:eastAsia="ko-KR"/>
              </w:rPr>
              <w:tab/>
            </w:r>
            <w:proofErr w:type="gramStart"/>
            <w:r>
              <w:rPr>
                <w:rFonts w:ascii="Times New Roman" w:hAnsi="Times New Roman"/>
                <w:lang w:eastAsia="ko-KR"/>
              </w:rPr>
              <w:t>if</w:t>
            </w:r>
            <w:proofErr w:type="gramEnd"/>
            <w:r>
              <w:rPr>
                <w:rFonts w:ascii="Times New Roman" w:hAnsi="Times New Roman"/>
                <w:lang w:eastAsia="ko-KR"/>
              </w:rPr>
              <w:t xml:space="preserve"> (</w:t>
            </w:r>
            <w:proofErr w:type="spellStart"/>
            <w:r>
              <w:rPr>
                <w:rFonts w:ascii="Times New Roman" w:eastAsia="SimSun" w:hAnsi="Times New Roman" w:hint="eastAsia"/>
                <w:lang w:eastAsia="zh-CN"/>
              </w:rPr>
              <w:t>scaling_list</w:t>
            </w:r>
            <w:r w:rsidRPr="00B64C3A">
              <w:rPr>
                <w:rFonts w:ascii="Times New Roman" w:eastAsia="PMingLiU" w:hAnsi="Times New Roman"/>
                <w:lang w:eastAsia="zh-TW"/>
              </w:rPr>
              <w:t>_enabled_flag</w:t>
            </w:r>
            <w:proofErr w:type="spellEnd"/>
            <w:r>
              <w:rPr>
                <w:rFonts w:ascii="Times New Roman" w:eastAsia="PMingLiU" w:hAnsi="Times New Roman"/>
                <w:lang w:eastAsia="zh-TW"/>
              </w:rPr>
              <w:t>)</w:t>
            </w:r>
          </w:p>
        </w:tc>
        <w:tc>
          <w:tcPr>
            <w:tcW w:w="1127" w:type="dxa"/>
            <w:shd w:val="clear" w:color="auto" w:fill="FFFF00"/>
          </w:tcPr>
          <w:p w14:paraId="5E0A408C" w14:textId="77777777" w:rsidR="001768EE" w:rsidRPr="006745D2" w:rsidRDefault="001768EE" w:rsidP="00CC127B">
            <w:pPr>
              <w:pStyle w:val="tablecell"/>
            </w:pPr>
          </w:p>
        </w:tc>
      </w:tr>
      <w:tr w:rsidR="001768EE" w:rsidRPr="00CC127B" w14:paraId="2AC0D6B1" w14:textId="77777777" w:rsidTr="00446F89">
        <w:trPr>
          <w:cantSplit/>
          <w:jc w:val="center"/>
        </w:trPr>
        <w:tc>
          <w:tcPr>
            <w:tcW w:w="6907" w:type="dxa"/>
            <w:shd w:val="clear" w:color="auto" w:fill="FFFF00"/>
          </w:tcPr>
          <w:p w14:paraId="259FECE5" w14:textId="77777777" w:rsidR="001768EE" w:rsidRPr="00B17D1C" w:rsidRDefault="0092481F" w:rsidP="00CC127B">
            <w:pPr>
              <w:pStyle w:val="tablesyntax"/>
              <w:rPr>
                <w:rFonts w:ascii="Times New Roman" w:hAnsi="Times New Roman"/>
                <w:b/>
                <w:lang w:eastAsia="ko-KR"/>
              </w:rPr>
            </w:pPr>
            <w:r w:rsidRPr="00AE4F34">
              <w:rPr>
                <w:rFonts w:ascii="Times New Roman" w:hAnsi="Times New Roman"/>
                <w:lang w:eastAsia="ko-KR"/>
              </w:rPr>
              <w:tab/>
            </w:r>
            <w:r w:rsidRPr="00AE4F34">
              <w:rPr>
                <w:rFonts w:ascii="Times New Roman" w:hAnsi="Times New Roman"/>
                <w:lang w:eastAsia="ko-KR"/>
              </w:rPr>
              <w:tab/>
            </w:r>
            <w:r w:rsidR="00070BD6" w:rsidRPr="00AE4F34">
              <w:rPr>
                <w:rFonts w:ascii="Times New Roman" w:hAnsi="Times New Roman"/>
                <w:lang w:eastAsia="ko-KR"/>
              </w:rPr>
              <w:tab/>
            </w:r>
            <w:proofErr w:type="spellStart"/>
            <w:proofErr w:type="gramStart"/>
            <w:r w:rsidRPr="00B17D1C">
              <w:rPr>
                <w:rFonts w:ascii="Times New Roman" w:hAnsi="Times New Roman"/>
                <w:b/>
                <w:lang w:eastAsia="ko-KR"/>
              </w:rPr>
              <w:t>scaling</w:t>
            </w:r>
            <w:proofErr w:type="gramEnd"/>
            <w:r w:rsidRPr="00B17D1C">
              <w:rPr>
                <w:rFonts w:ascii="Times New Roman" w:hAnsi="Times New Roman"/>
                <w:b/>
                <w:lang w:eastAsia="ko-KR"/>
              </w:rPr>
              <w:t>_list_flag</w:t>
            </w:r>
            <w:proofErr w:type="spellEnd"/>
          </w:p>
        </w:tc>
        <w:tc>
          <w:tcPr>
            <w:tcW w:w="1127" w:type="dxa"/>
            <w:shd w:val="clear" w:color="auto" w:fill="FFFF00"/>
          </w:tcPr>
          <w:p w14:paraId="034FE2EA" w14:textId="77777777" w:rsidR="001768EE" w:rsidRPr="006745D2" w:rsidRDefault="0092481F" w:rsidP="00CC127B">
            <w:pPr>
              <w:pStyle w:val="tablecell"/>
            </w:pPr>
            <w:proofErr w:type="gramStart"/>
            <w:r>
              <w:t>u</w:t>
            </w:r>
            <w:proofErr w:type="gramEnd"/>
            <w:r>
              <w:t>(1)</w:t>
            </w:r>
          </w:p>
        </w:tc>
      </w:tr>
      <w:tr w:rsidR="001768EE" w:rsidRPr="00CC127B" w14:paraId="3668573B" w14:textId="77777777" w:rsidTr="00446F89">
        <w:trPr>
          <w:cantSplit/>
          <w:jc w:val="center"/>
        </w:trPr>
        <w:tc>
          <w:tcPr>
            <w:tcW w:w="6907" w:type="dxa"/>
            <w:shd w:val="clear" w:color="auto" w:fill="FFFF00"/>
          </w:tcPr>
          <w:p w14:paraId="42F91A2C" w14:textId="77777777" w:rsidR="001768EE" w:rsidRDefault="0092481F" w:rsidP="00CC127B">
            <w:pPr>
              <w:pStyle w:val="tablesyntax"/>
              <w:rPr>
                <w:rFonts w:ascii="Times New Roman" w:hAnsi="Times New Roman"/>
                <w:lang w:eastAsia="ko-KR"/>
              </w:rPr>
            </w:pPr>
            <w:r w:rsidRPr="00AE4F34">
              <w:rPr>
                <w:rFonts w:ascii="Times New Roman" w:hAnsi="Times New Roman"/>
                <w:lang w:eastAsia="ko-KR"/>
              </w:rPr>
              <w:tab/>
            </w:r>
            <w:r w:rsidR="00070BD6" w:rsidRPr="00AE4F34">
              <w:rPr>
                <w:rFonts w:ascii="Times New Roman" w:hAnsi="Times New Roman"/>
                <w:lang w:eastAsia="ko-KR"/>
              </w:rPr>
              <w:tab/>
            </w:r>
            <w:proofErr w:type="gramStart"/>
            <w:r>
              <w:rPr>
                <w:rFonts w:ascii="Times New Roman" w:hAnsi="Times New Roman"/>
                <w:lang w:eastAsia="ko-KR"/>
              </w:rPr>
              <w:t>if</w:t>
            </w:r>
            <w:proofErr w:type="gramEnd"/>
            <w:r>
              <w:rPr>
                <w:rFonts w:ascii="Times New Roman" w:hAnsi="Times New Roman"/>
                <w:lang w:eastAsia="ko-KR"/>
              </w:rPr>
              <w:t xml:space="preserve"> (</w:t>
            </w:r>
            <w:proofErr w:type="spellStart"/>
            <w:r>
              <w:rPr>
                <w:rFonts w:ascii="Times New Roman" w:hAnsi="Times New Roman"/>
                <w:lang w:eastAsia="ko-KR"/>
              </w:rPr>
              <w:t>sample_adaptive_offset_enabled_flag</w:t>
            </w:r>
            <w:proofErr w:type="spellEnd"/>
            <w:r>
              <w:rPr>
                <w:rFonts w:ascii="Times New Roman" w:hAnsi="Times New Roman"/>
                <w:lang w:eastAsia="ko-KR"/>
              </w:rPr>
              <w:t>)</w:t>
            </w:r>
          </w:p>
        </w:tc>
        <w:tc>
          <w:tcPr>
            <w:tcW w:w="1127" w:type="dxa"/>
            <w:shd w:val="clear" w:color="auto" w:fill="FFFF00"/>
          </w:tcPr>
          <w:p w14:paraId="696DDA9B" w14:textId="77777777" w:rsidR="001768EE" w:rsidRPr="006745D2" w:rsidRDefault="001768EE" w:rsidP="00CC127B">
            <w:pPr>
              <w:pStyle w:val="tablecell"/>
            </w:pPr>
          </w:p>
        </w:tc>
      </w:tr>
      <w:tr w:rsidR="0092481F" w:rsidRPr="00CC127B" w14:paraId="664DB892" w14:textId="77777777" w:rsidTr="00446F89">
        <w:trPr>
          <w:cantSplit/>
          <w:jc w:val="center"/>
        </w:trPr>
        <w:tc>
          <w:tcPr>
            <w:tcW w:w="6907" w:type="dxa"/>
            <w:shd w:val="clear" w:color="auto" w:fill="FFFF00"/>
          </w:tcPr>
          <w:p w14:paraId="5BE753FD" w14:textId="77777777" w:rsidR="0092481F" w:rsidRPr="00B17D1C" w:rsidRDefault="0092481F" w:rsidP="00CC127B">
            <w:pPr>
              <w:pStyle w:val="tablesyntax"/>
              <w:rPr>
                <w:rFonts w:ascii="Times New Roman" w:hAnsi="Times New Roman"/>
                <w:b/>
                <w:lang w:eastAsia="ko-KR"/>
              </w:rPr>
            </w:pPr>
            <w:r w:rsidRPr="00AE4F34">
              <w:rPr>
                <w:rFonts w:ascii="Times New Roman" w:hAnsi="Times New Roman"/>
                <w:lang w:eastAsia="ko-KR"/>
              </w:rPr>
              <w:tab/>
            </w:r>
            <w:r w:rsidRPr="00AE4F34">
              <w:rPr>
                <w:rFonts w:ascii="Times New Roman" w:hAnsi="Times New Roman"/>
                <w:lang w:eastAsia="ko-KR"/>
              </w:rPr>
              <w:tab/>
            </w:r>
            <w:r w:rsidR="00070BD6" w:rsidRPr="00AE4F34">
              <w:rPr>
                <w:rFonts w:ascii="Times New Roman" w:hAnsi="Times New Roman"/>
                <w:lang w:eastAsia="ko-KR"/>
              </w:rPr>
              <w:tab/>
            </w:r>
            <w:proofErr w:type="spellStart"/>
            <w:proofErr w:type="gramStart"/>
            <w:r w:rsidRPr="00B17D1C">
              <w:rPr>
                <w:rFonts w:ascii="Times New Roman" w:hAnsi="Times New Roman"/>
                <w:b/>
                <w:lang w:eastAsia="ko-KR"/>
              </w:rPr>
              <w:t>sample</w:t>
            </w:r>
            <w:proofErr w:type="gramEnd"/>
            <w:r w:rsidRPr="00B17D1C">
              <w:rPr>
                <w:rFonts w:ascii="Times New Roman" w:hAnsi="Times New Roman"/>
                <w:b/>
                <w:lang w:eastAsia="ko-KR"/>
              </w:rPr>
              <w:t>_adaptive_offset_flag</w:t>
            </w:r>
            <w:proofErr w:type="spellEnd"/>
          </w:p>
        </w:tc>
        <w:tc>
          <w:tcPr>
            <w:tcW w:w="1127" w:type="dxa"/>
            <w:shd w:val="clear" w:color="auto" w:fill="FFFF00"/>
          </w:tcPr>
          <w:p w14:paraId="548DFDC8" w14:textId="77777777" w:rsidR="0092481F" w:rsidRPr="006745D2" w:rsidRDefault="0092481F" w:rsidP="00CC127B">
            <w:pPr>
              <w:pStyle w:val="tablecell"/>
            </w:pPr>
            <w:proofErr w:type="gramStart"/>
            <w:r>
              <w:t>u</w:t>
            </w:r>
            <w:proofErr w:type="gramEnd"/>
            <w:r>
              <w:t>(1)</w:t>
            </w:r>
          </w:p>
        </w:tc>
      </w:tr>
      <w:tr w:rsidR="0092481F" w:rsidRPr="00CC127B" w14:paraId="0D39E52D" w14:textId="77777777" w:rsidTr="00446F89">
        <w:trPr>
          <w:cantSplit/>
          <w:jc w:val="center"/>
        </w:trPr>
        <w:tc>
          <w:tcPr>
            <w:tcW w:w="6907" w:type="dxa"/>
            <w:shd w:val="clear" w:color="auto" w:fill="FFFF00"/>
          </w:tcPr>
          <w:p w14:paraId="4EAEADDA" w14:textId="77777777" w:rsidR="0092481F" w:rsidRDefault="0092481F" w:rsidP="00CC127B">
            <w:pPr>
              <w:pStyle w:val="tablesyntax"/>
              <w:rPr>
                <w:rFonts w:ascii="Times New Roman" w:hAnsi="Times New Roman"/>
                <w:lang w:eastAsia="ko-KR"/>
              </w:rPr>
            </w:pPr>
            <w:r w:rsidRPr="00AE4F34">
              <w:rPr>
                <w:rFonts w:ascii="Times New Roman" w:hAnsi="Times New Roman"/>
                <w:lang w:eastAsia="ko-KR"/>
              </w:rPr>
              <w:tab/>
            </w:r>
            <w:r w:rsidR="00070BD6" w:rsidRPr="00AE4F34">
              <w:rPr>
                <w:rFonts w:ascii="Times New Roman" w:hAnsi="Times New Roman"/>
                <w:lang w:eastAsia="ko-KR"/>
              </w:rPr>
              <w:tab/>
            </w:r>
            <w:proofErr w:type="gramStart"/>
            <w:r>
              <w:rPr>
                <w:rFonts w:ascii="Times New Roman" w:hAnsi="Times New Roman"/>
                <w:lang w:eastAsia="ko-KR"/>
              </w:rPr>
              <w:t>if</w:t>
            </w:r>
            <w:proofErr w:type="gramEnd"/>
            <w:r>
              <w:rPr>
                <w:rFonts w:ascii="Times New Roman" w:hAnsi="Times New Roman"/>
                <w:lang w:eastAsia="ko-KR"/>
              </w:rPr>
              <w:t xml:space="preserve"> (</w:t>
            </w:r>
            <w:proofErr w:type="spellStart"/>
            <w:r>
              <w:rPr>
                <w:rFonts w:ascii="Times New Roman" w:hAnsi="Times New Roman"/>
                <w:lang w:eastAsia="ko-KR"/>
              </w:rPr>
              <w:t>adaptive_loop_filter_enabled_flag</w:t>
            </w:r>
            <w:proofErr w:type="spellEnd"/>
            <w:r>
              <w:rPr>
                <w:rFonts w:ascii="Times New Roman" w:hAnsi="Times New Roman"/>
                <w:lang w:eastAsia="ko-KR"/>
              </w:rPr>
              <w:t>)</w:t>
            </w:r>
          </w:p>
        </w:tc>
        <w:tc>
          <w:tcPr>
            <w:tcW w:w="1127" w:type="dxa"/>
            <w:shd w:val="clear" w:color="auto" w:fill="FFFF00"/>
          </w:tcPr>
          <w:p w14:paraId="1E5064DB" w14:textId="77777777" w:rsidR="0092481F" w:rsidRPr="006745D2" w:rsidRDefault="0092481F" w:rsidP="00CC127B">
            <w:pPr>
              <w:pStyle w:val="tablecell"/>
            </w:pPr>
          </w:p>
        </w:tc>
      </w:tr>
      <w:tr w:rsidR="0092481F" w:rsidRPr="00CC127B" w14:paraId="2E9341A0" w14:textId="77777777" w:rsidTr="00446F89">
        <w:trPr>
          <w:cantSplit/>
          <w:jc w:val="center"/>
        </w:trPr>
        <w:tc>
          <w:tcPr>
            <w:tcW w:w="6907" w:type="dxa"/>
            <w:shd w:val="clear" w:color="auto" w:fill="FFFF00"/>
          </w:tcPr>
          <w:p w14:paraId="0119AAFF" w14:textId="77777777" w:rsidR="0092481F" w:rsidRPr="00B17D1C" w:rsidRDefault="0092481F" w:rsidP="0092481F">
            <w:pPr>
              <w:pStyle w:val="tablesyntax"/>
              <w:rPr>
                <w:rFonts w:ascii="Times New Roman" w:hAnsi="Times New Roman"/>
                <w:b/>
                <w:lang w:eastAsia="ko-KR"/>
              </w:rPr>
            </w:pPr>
            <w:r w:rsidRPr="00AE4F34">
              <w:rPr>
                <w:rFonts w:ascii="Times New Roman" w:hAnsi="Times New Roman"/>
                <w:lang w:eastAsia="ko-KR"/>
              </w:rPr>
              <w:tab/>
            </w:r>
            <w:r w:rsidRPr="00AE4F34">
              <w:rPr>
                <w:rFonts w:ascii="Times New Roman" w:hAnsi="Times New Roman"/>
                <w:lang w:eastAsia="ko-KR"/>
              </w:rPr>
              <w:tab/>
            </w:r>
            <w:r w:rsidR="00070BD6" w:rsidRPr="00AE4F34">
              <w:rPr>
                <w:rFonts w:ascii="Times New Roman" w:hAnsi="Times New Roman"/>
                <w:lang w:eastAsia="ko-KR"/>
              </w:rPr>
              <w:tab/>
            </w:r>
            <w:proofErr w:type="spellStart"/>
            <w:proofErr w:type="gramStart"/>
            <w:r w:rsidRPr="00B17D1C">
              <w:rPr>
                <w:rFonts w:ascii="Times New Roman" w:hAnsi="Times New Roman"/>
                <w:b/>
                <w:lang w:eastAsia="ko-KR"/>
              </w:rPr>
              <w:t>adaptive</w:t>
            </w:r>
            <w:proofErr w:type="gramEnd"/>
            <w:r w:rsidRPr="00B17D1C">
              <w:rPr>
                <w:rFonts w:ascii="Times New Roman" w:hAnsi="Times New Roman"/>
                <w:b/>
                <w:lang w:eastAsia="ko-KR"/>
              </w:rPr>
              <w:t>_loop_filter_flag</w:t>
            </w:r>
            <w:proofErr w:type="spellEnd"/>
          </w:p>
        </w:tc>
        <w:tc>
          <w:tcPr>
            <w:tcW w:w="1127" w:type="dxa"/>
            <w:shd w:val="clear" w:color="auto" w:fill="FFFF00"/>
          </w:tcPr>
          <w:p w14:paraId="50C19C3A" w14:textId="77777777" w:rsidR="0092481F" w:rsidRPr="006745D2" w:rsidRDefault="0092481F" w:rsidP="00CC127B">
            <w:pPr>
              <w:pStyle w:val="tablecell"/>
            </w:pPr>
            <w:proofErr w:type="gramStart"/>
            <w:r>
              <w:t>u</w:t>
            </w:r>
            <w:proofErr w:type="gramEnd"/>
            <w:r>
              <w:t>(1)</w:t>
            </w:r>
          </w:p>
        </w:tc>
      </w:tr>
      <w:tr w:rsidR="009F374D" w:rsidRPr="00CC127B" w14:paraId="2FB46C6B" w14:textId="77777777" w:rsidTr="00CC127B">
        <w:trPr>
          <w:cantSplit/>
          <w:jc w:val="center"/>
        </w:trPr>
        <w:tc>
          <w:tcPr>
            <w:tcW w:w="6907" w:type="dxa"/>
          </w:tcPr>
          <w:p w14:paraId="62497349" w14:textId="77777777" w:rsidR="009F374D" w:rsidRPr="00A864ED" w:rsidRDefault="009F374D" w:rsidP="00CC127B">
            <w:pPr>
              <w:pStyle w:val="tablesyntax"/>
              <w:rPr>
                <w:rFonts w:ascii="Times New Roman" w:eastAsia="SimSun" w:hAnsi="Times New Roman"/>
                <w:b/>
                <w:lang w:eastAsia="zh-CN"/>
              </w:rPr>
            </w:pPr>
            <w:r w:rsidRPr="006745D2">
              <w:rPr>
                <w:rFonts w:ascii="Times New Roman" w:hAnsi="Times New Roman"/>
                <w:lang w:eastAsia="ko-KR"/>
              </w:rPr>
              <w:tab/>
            </w:r>
            <w:proofErr w:type="gramStart"/>
            <w:r w:rsidRPr="00A864ED">
              <w:rPr>
                <w:rFonts w:ascii="Times New Roman" w:eastAsia="SimSun" w:hAnsi="Times New Roman"/>
                <w:b/>
                <w:lang w:eastAsia="zh-CN"/>
              </w:rPr>
              <w:t>……</w:t>
            </w:r>
            <w:proofErr w:type="gramEnd"/>
          </w:p>
        </w:tc>
        <w:tc>
          <w:tcPr>
            <w:tcW w:w="1127" w:type="dxa"/>
          </w:tcPr>
          <w:p w14:paraId="36D8A165" w14:textId="77777777" w:rsidR="009F374D" w:rsidRPr="006745D2" w:rsidRDefault="009F374D" w:rsidP="00CC127B">
            <w:pPr>
              <w:pStyle w:val="tablecell"/>
            </w:pPr>
          </w:p>
        </w:tc>
      </w:tr>
      <w:tr w:rsidR="009F374D" w:rsidRPr="00CC127B" w14:paraId="0D9307C7" w14:textId="77777777" w:rsidTr="00CC127B">
        <w:trPr>
          <w:cantSplit/>
          <w:jc w:val="center"/>
        </w:trPr>
        <w:tc>
          <w:tcPr>
            <w:tcW w:w="6907" w:type="dxa"/>
          </w:tcPr>
          <w:p w14:paraId="37B01EB6" w14:textId="77777777" w:rsidR="009F374D" w:rsidRPr="006745D2" w:rsidRDefault="009F374D" w:rsidP="00CC127B">
            <w:pPr>
              <w:pStyle w:val="tablesyntax"/>
              <w:keepNext w:val="0"/>
              <w:rPr>
                <w:rFonts w:ascii="Times New Roman" w:hAnsi="Times New Roman"/>
                <w:lang w:eastAsia="ko-KR"/>
              </w:rPr>
            </w:pPr>
            <w:r w:rsidRPr="006745D2">
              <w:rPr>
                <w:rFonts w:ascii="Times New Roman" w:hAnsi="Times New Roman"/>
              </w:rPr>
              <w:t>}</w:t>
            </w:r>
          </w:p>
        </w:tc>
        <w:tc>
          <w:tcPr>
            <w:tcW w:w="1127" w:type="dxa"/>
          </w:tcPr>
          <w:p w14:paraId="7A96FDC9" w14:textId="77777777" w:rsidR="009F374D" w:rsidRPr="006745D2" w:rsidRDefault="009F374D" w:rsidP="00CC127B">
            <w:pPr>
              <w:pStyle w:val="tablecell"/>
              <w:keepNext w:val="0"/>
            </w:pPr>
          </w:p>
        </w:tc>
      </w:tr>
    </w:tbl>
    <w:p w14:paraId="5C9E053A" w14:textId="77777777" w:rsidR="009F374D" w:rsidRDefault="009F374D" w:rsidP="001B10FE">
      <w:pPr>
        <w:rPr>
          <w:szCs w:val="22"/>
          <w:lang w:eastAsia="zh-CN"/>
        </w:rPr>
      </w:pPr>
    </w:p>
    <w:p w14:paraId="34D43839" w14:textId="24758D41" w:rsidR="00D158E1" w:rsidRPr="00B40696" w:rsidRDefault="00D158E1" w:rsidP="00B40696">
      <w:pPr>
        <w:overflowPunct/>
        <w:autoSpaceDE/>
        <w:autoSpaceDN/>
        <w:adjustRightInd/>
        <w:spacing w:before="0" w:after="200" w:line="276" w:lineRule="auto"/>
        <w:textAlignment w:val="auto"/>
        <w:rPr>
          <w:ins w:id="97" w:author="Jill Boyce" w:date="2012-02-08T13:43:00Z"/>
        </w:rPr>
      </w:pPr>
      <w:proofErr w:type="gramStart"/>
      <w:ins w:id="98" w:author="Jill Boyce" w:date="2012-02-08T13:43:00Z">
        <w:r>
          <w:rPr>
            <w:rFonts w:hint="eastAsia"/>
            <w:szCs w:val="22"/>
            <w:lang w:eastAsia="zh-CN"/>
          </w:rPr>
          <w:t xml:space="preserve">7.4.2.5  </w:t>
        </w:r>
      </w:ins>
      <w:bookmarkStart w:id="99" w:name="_Ref57461487"/>
      <w:bookmarkStart w:id="100" w:name="_Toc77680403"/>
      <w:bookmarkStart w:id="101" w:name="_Toc226456557"/>
      <w:ins w:id="102" w:author="StW2" w:date="2012-02-08T11:34:00Z">
        <w:r w:rsidR="00930C82" w:rsidRPr="0047008B">
          <w:t>Adapt</w:t>
        </w:r>
        <w:r w:rsidR="00930C82" w:rsidRPr="00984485">
          <w:t>ation</w:t>
        </w:r>
        <w:proofErr w:type="gramEnd"/>
        <w:r w:rsidR="00930C82" w:rsidRPr="0047008B">
          <w:t xml:space="preserve"> parameter set RBSP semantics</w:t>
        </w:r>
      </w:ins>
      <w:ins w:id="103" w:author="Jill Boyce" w:date="2012-02-08T13:43:00Z">
        <w:r>
          <w:rPr>
            <w:rFonts w:hint="eastAsia"/>
            <w:szCs w:val="22"/>
            <w:lang w:eastAsia="zh-CN"/>
          </w:rPr>
          <w:t xml:space="preserve">: </w:t>
        </w:r>
      </w:ins>
    </w:p>
    <w:p w14:paraId="4C7DB3B4" w14:textId="77777777" w:rsidR="00D158E1" w:rsidRPr="00984485" w:rsidRDefault="00D158E1">
      <w:pPr>
        <w:rPr>
          <w:ins w:id="104" w:author="Jill Boyce" w:date="2012-02-08T13:43:00Z"/>
          <w:szCs w:val="22"/>
          <w:lang w:eastAsia="zh-CN"/>
        </w:rPr>
      </w:pPr>
      <w:ins w:id="105" w:author="Jill Boyce" w:date="2012-02-08T13:43:00Z">
        <w:r>
          <w:t>Adaptation parameter sets suppor</w:t>
        </w:r>
      </w:ins>
      <w:ins w:id="106" w:author="Jill Boyce" w:date="2012-02-08T13:45:00Z">
        <w:r>
          <w:t>ts partial updating u</w:t>
        </w:r>
      </w:ins>
      <w:ins w:id="107" w:author="Jill Boyce" w:date="2012-02-08T13:46:00Z">
        <w:r>
          <w:t xml:space="preserve">tilizing the </w:t>
        </w:r>
        <w:proofErr w:type="spellStart"/>
        <w:r>
          <w:t>aps_id</w:t>
        </w:r>
        <w:proofErr w:type="spellEnd"/>
        <w:r>
          <w:t xml:space="preserve"> </w:t>
        </w:r>
        <w:proofErr w:type="spellStart"/>
        <w:r>
          <w:t>aps_ref_flag</w:t>
        </w:r>
        <w:proofErr w:type="spellEnd"/>
        <w:r>
          <w:t xml:space="preserve"> and </w:t>
        </w:r>
        <w:proofErr w:type="spellStart"/>
        <w:r>
          <w:t>aps_ref_idx</w:t>
        </w:r>
        <w:proofErr w:type="spellEnd"/>
        <w:r>
          <w:t xml:space="preserve"> syntax elements.</w:t>
        </w:r>
      </w:ins>
    </w:p>
    <w:p w14:paraId="0D63E7CC" w14:textId="77777777" w:rsidR="00131054" w:rsidRDefault="00131054" w:rsidP="00317907">
      <w:pPr>
        <w:jc w:val="both"/>
        <w:rPr>
          <w:szCs w:val="22"/>
          <w:lang w:eastAsia="zh-CN"/>
        </w:rPr>
      </w:pPr>
      <w:proofErr w:type="spellStart"/>
      <w:proofErr w:type="gramStart"/>
      <w:r w:rsidRPr="00131054">
        <w:rPr>
          <w:b/>
          <w:szCs w:val="22"/>
          <w:lang w:eastAsia="zh-CN"/>
        </w:rPr>
        <w:t>aps</w:t>
      </w:r>
      <w:proofErr w:type="gramEnd"/>
      <w:r w:rsidRPr="00131054">
        <w:rPr>
          <w:b/>
          <w:szCs w:val="22"/>
          <w:lang w:eastAsia="zh-CN"/>
        </w:rPr>
        <w:t>_id</w:t>
      </w:r>
      <w:proofErr w:type="spellEnd"/>
      <w:r w:rsidRPr="00131054">
        <w:rPr>
          <w:szCs w:val="22"/>
          <w:lang w:eastAsia="zh-CN"/>
        </w:rPr>
        <w:t xml:space="preserve"> identifies the adaptation parameter set that is referred to </w:t>
      </w:r>
      <w:r w:rsidR="00936F3D">
        <w:rPr>
          <w:szCs w:val="22"/>
          <w:lang w:eastAsia="zh-CN"/>
        </w:rPr>
        <w:t>by</w:t>
      </w:r>
      <w:r w:rsidR="00936F3D" w:rsidRPr="00131054">
        <w:rPr>
          <w:szCs w:val="22"/>
          <w:lang w:eastAsia="zh-CN"/>
        </w:rPr>
        <w:t xml:space="preserve"> </w:t>
      </w:r>
      <w:r w:rsidRPr="00131054">
        <w:rPr>
          <w:szCs w:val="22"/>
          <w:lang w:eastAsia="zh-CN"/>
        </w:rPr>
        <w:t>the slice header</w:t>
      </w:r>
      <w:r w:rsidR="00460295">
        <w:rPr>
          <w:szCs w:val="22"/>
          <w:lang w:eastAsia="zh-CN"/>
        </w:rPr>
        <w:t xml:space="preserve"> or </w:t>
      </w:r>
      <w:r w:rsidR="00936F3D">
        <w:rPr>
          <w:szCs w:val="22"/>
          <w:lang w:eastAsia="zh-CN"/>
        </w:rPr>
        <w:t xml:space="preserve">by </w:t>
      </w:r>
      <w:r w:rsidR="00460295">
        <w:rPr>
          <w:szCs w:val="22"/>
          <w:lang w:eastAsia="zh-CN"/>
        </w:rPr>
        <w:t xml:space="preserve">the </w:t>
      </w:r>
      <w:proofErr w:type="spellStart"/>
      <w:r w:rsidR="00C138A7">
        <w:rPr>
          <w:szCs w:val="22"/>
          <w:lang w:eastAsia="zh-CN"/>
        </w:rPr>
        <w:t>ref_aps_id</w:t>
      </w:r>
      <w:proofErr w:type="spellEnd"/>
      <w:r w:rsidR="00C138A7">
        <w:rPr>
          <w:szCs w:val="22"/>
          <w:lang w:eastAsia="zh-CN"/>
        </w:rPr>
        <w:t xml:space="preserve"> in another adaptation parameter set</w:t>
      </w:r>
      <w:r w:rsidRPr="00131054">
        <w:rPr>
          <w:szCs w:val="22"/>
          <w:lang w:eastAsia="zh-CN"/>
        </w:rPr>
        <w:t xml:space="preserve">. The value of </w:t>
      </w:r>
      <w:proofErr w:type="spellStart"/>
      <w:r w:rsidRPr="00131054">
        <w:rPr>
          <w:szCs w:val="22"/>
          <w:lang w:eastAsia="zh-CN"/>
        </w:rPr>
        <w:t>aps_id</w:t>
      </w:r>
      <w:proofErr w:type="spellEnd"/>
      <w:r w:rsidRPr="00131054">
        <w:rPr>
          <w:szCs w:val="22"/>
          <w:lang w:eastAsia="zh-CN"/>
        </w:rPr>
        <w:t xml:space="preserve"> shall be in the range of 0 to </w:t>
      </w:r>
      <w:r w:rsidR="00FD2C1A" w:rsidRPr="00FD2C1A">
        <w:rPr>
          <w:rFonts w:hint="eastAsia"/>
          <w:szCs w:val="22"/>
          <w:highlight w:val="yellow"/>
          <w:lang w:eastAsia="zh-CN"/>
        </w:rPr>
        <w:t>7</w:t>
      </w:r>
      <w:r w:rsidRPr="00131054">
        <w:rPr>
          <w:szCs w:val="22"/>
          <w:lang w:eastAsia="zh-CN"/>
        </w:rPr>
        <w:t>, inclusive.</w:t>
      </w:r>
      <w:r>
        <w:rPr>
          <w:rFonts w:hint="eastAsia"/>
          <w:szCs w:val="22"/>
          <w:lang w:eastAsia="zh-CN"/>
        </w:rPr>
        <w:t xml:space="preserve"> </w:t>
      </w:r>
    </w:p>
    <w:p w14:paraId="4CC023B2" w14:textId="67CAA24C" w:rsidR="00317907" w:rsidRDefault="00AE5045" w:rsidP="00317907">
      <w:pPr>
        <w:jc w:val="both"/>
        <w:rPr>
          <w:szCs w:val="22"/>
          <w:lang w:eastAsia="zh-CN"/>
        </w:rPr>
      </w:pPr>
      <w:del w:id="108" w:author="Jill Boyce" w:date="2012-02-08T13:46:00Z">
        <w:r w:rsidDel="00D158E1">
          <w:rPr>
            <w:rFonts w:hint="eastAsia"/>
            <w:b/>
            <w:szCs w:val="22"/>
            <w:lang w:eastAsia="zh-CN"/>
          </w:rPr>
          <w:delText>ref</w:delText>
        </w:r>
        <w:r w:rsidR="00317907" w:rsidRPr="00317907" w:rsidDel="00D158E1">
          <w:rPr>
            <w:b/>
            <w:szCs w:val="22"/>
            <w:lang w:eastAsia="zh-CN"/>
          </w:rPr>
          <w:delText>_</w:delText>
        </w:r>
      </w:del>
      <w:proofErr w:type="spellStart"/>
      <w:proofErr w:type="gramStart"/>
      <w:r w:rsidR="00317907" w:rsidRPr="00317907">
        <w:rPr>
          <w:b/>
          <w:szCs w:val="22"/>
          <w:lang w:eastAsia="zh-CN"/>
        </w:rPr>
        <w:t>aps</w:t>
      </w:r>
      <w:proofErr w:type="gramEnd"/>
      <w:r w:rsidR="00317907" w:rsidRPr="00317907">
        <w:rPr>
          <w:b/>
          <w:szCs w:val="22"/>
          <w:lang w:eastAsia="zh-CN"/>
        </w:rPr>
        <w:t>_</w:t>
      </w:r>
      <w:ins w:id="109" w:author="Jill Boyce" w:date="2012-02-08T13:46:00Z">
        <w:r w:rsidR="00D158E1">
          <w:rPr>
            <w:b/>
            <w:szCs w:val="22"/>
            <w:lang w:eastAsia="zh-CN"/>
          </w:rPr>
          <w:t>ref_</w:t>
        </w:r>
      </w:ins>
      <w:r w:rsidR="00317907" w:rsidRPr="00317907">
        <w:rPr>
          <w:b/>
          <w:szCs w:val="22"/>
          <w:lang w:eastAsia="zh-CN"/>
        </w:rPr>
        <w:t>flag</w:t>
      </w:r>
      <w:proofErr w:type="spellEnd"/>
      <w:r w:rsidR="00317907" w:rsidRPr="00317907">
        <w:rPr>
          <w:szCs w:val="22"/>
          <w:lang w:eastAsia="zh-CN"/>
        </w:rPr>
        <w:t xml:space="preserve"> equal to 1 specifies that this </w:t>
      </w:r>
      <w:r w:rsidR="006B7A64">
        <w:rPr>
          <w:szCs w:val="22"/>
          <w:lang w:eastAsia="zh-CN"/>
        </w:rPr>
        <w:t xml:space="preserve">adaptation parameter set </w:t>
      </w:r>
      <w:r w:rsidR="002A16CA">
        <w:rPr>
          <w:szCs w:val="22"/>
          <w:lang w:eastAsia="zh-CN"/>
        </w:rPr>
        <w:t>references a</w:t>
      </w:r>
      <w:r w:rsidR="00936F3D">
        <w:rPr>
          <w:szCs w:val="22"/>
          <w:lang w:eastAsia="zh-CN"/>
        </w:rPr>
        <w:t>nother</w:t>
      </w:r>
      <w:r w:rsidR="002A16CA">
        <w:rPr>
          <w:szCs w:val="22"/>
          <w:lang w:eastAsia="zh-CN"/>
        </w:rPr>
        <w:t xml:space="preserve"> </w:t>
      </w:r>
      <w:r w:rsidR="000702DC">
        <w:rPr>
          <w:szCs w:val="22"/>
          <w:lang w:eastAsia="zh-CN"/>
        </w:rPr>
        <w:t>adaptation parameter set</w:t>
      </w:r>
      <w:r w:rsidR="002A16CA">
        <w:rPr>
          <w:szCs w:val="22"/>
          <w:lang w:eastAsia="zh-CN"/>
        </w:rPr>
        <w:t>.</w:t>
      </w:r>
      <w:r w:rsidR="000702DC">
        <w:rPr>
          <w:rFonts w:hint="eastAsia"/>
          <w:szCs w:val="22"/>
          <w:lang w:eastAsia="zh-CN"/>
        </w:rPr>
        <w:t xml:space="preserve"> </w:t>
      </w:r>
      <w:proofErr w:type="spellStart"/>
      <w:proofErr w:type="gramStart"/>
      <w:r w:rsidR="00BB61CA">
        <w:rPr>
          <w:szCs w:val="22"/>
          <w:lang w:eastAsia="zh-CN"/>
        </w:rPr>
        <w:t>aps</w:t>
      </w:r>
      <w:proofErr w:type="gramEnd"/>
      <w:ins w:id="110" w:author="Jill Boyce" w:date="2012-02-08T13:46:00Z">
        <w:r w:rsidR="00D158E1">
          <w:rPr>
            <w:szCs w:val="22"/>
            <w:lang w:eastAsia="zh-CN"/>
          </w:rPr>
          <w:t>_ref</w:t>
        </w:r>
      </w:ins>
      <w:r w:rsidR="00BB61CA">
        <w:rPr>
          <w:szCs w:val="22"/>
          <w:lang w:eastAsia="zh-CN"/>
        </w:rPr>
        <w:t>_flag</w:t>
      </w:r>
      <w:proofErr w:type="spellEnd"/>
      <w:r w:rsidR="007F7AF8">
        <w:rPr>
          <w:rFonts w:hint="eastAsia"/>
          <w:szCs w:val="22"/>
          <w:lang w:eastAsia="zh-CN"/>
        </w:rPr>
        <w:t xml:space="preserve"> equal to 0</w:t>
      </w:r>
      <w:r w:rsidR="002A16CA">
        <w:rPr>
          <w:szCs w:val="22"/>
          <w:lang w:eastAsia="zh-CN"/>
        </w:rPr>
        <w:t xml:space="preserve"> specifies that</w:t>
      </w:r>
      <w:r w:rsidR="007F7AF8">
        <w:rPr>
          <w:rFonts w:hint="eastAsia"/>
          <w:szCs w:val="22"/>
          <w:lang w:eastAsia="zh-CN"/>
        </w:rPr>
        <w:t xml:space="preserve"> this </w:t>
      </w:r>
      <w:r w:rsidR="002A16CA">
        <w:rPr>
          <w:szCs w:val="22"/>
          <w:lang w:eastAsia="zh-CN"/>
        </w:rPr>
        <w:t xml:space="preserve">adaptation parameter set </w:t>
      </w:r>
      <w:r w:rsidR="007F7AF8">
        <w:rPr>
          <w:rFonts w:hint="eastAsia"/>
          <w:szCs w:val="22"/>
          <w:lang w:eastAsia="zh-CN"/>
        </w:rPr>
        <w:t>do</w:t>
      </w:r>
      <w:r w:rsidR="00E866CD">
        <w:rPr>
          <w:szCs w:val="22"/>
          <w:lang w:eastAsia="zh-CN"/>
        </w:rPr>
        <w:t>es</w:t>
      </w:r>
      <w:r w:rsidR="007F7AF8">
        <w:rPr>
          <w:rFonts w:hint="eastAsia"/>
          <w:szCs w:val="22"/>
          <w:lang w:eastAsia="zh-CN"/>
        </w:rPr>
        <w:t xml:space="preserve"> not refer</w:t>
      </w:r>
      <w:r w:rsidR="002A16CA">
        <w:rPr>
          <w:szCs w:val="22"/>
          <w:lang w:eastAsia="zh-CN"/>
        </w:rPr>
        <w:t>ence</w:t>
      </w:r>
      <w:r w:rsidR="007F7AF8">
        <w:rPr>
          <w:rFonts w:hint="eastAsia"/>
          <w:szCs w:val="22"/>
          <w:lang w:eastAsia="zh-CN"/>
        </w:rPr>
        <w:t xml:space="preserve"> any other </w:t>
      </w:r>
      <w:r w:rsidR="002A16CA">
        <w:rPr>
          <w:szCs w:val="22"/>
          <w:lang w:eastAsia="zh-CN"/>
        </w:rPr>
        <w:t>adaptation parameter set.</w:t>
      </w:r>
      <w:r w:rsidR="007F7AF8">
        <w:rPr>
          <w:rFonts w:hint="eastAsia"/>
          <w:szCs w:val="22"/>
          <w:lang w:eastAsia="zh-CN"/>
        </w:rPr>
        <w:t xml:space="preserve"> </w:t>
      </w:r>
    </w:p>
    <w:p w14:paraId="0226526A" w14:textId="77777777" w:rsidR="00D158E1" w:rsidRPr="00B53940" w:rsidRDefault="00D158E1" w:rsidP="00D158E1">
      <w:pPr>
        <w:jc w:val="both"/>
        <w:rPr>
          <w:ins w:id="111" w:author="Jill Boyce" w:date="2012-02-08T13:46:00Z"/>
          <w:szCs w:val="22"/>
          <w:lang w:eastAsia="zh-CN"/>
        </w:rPr>
      </w:pPr>
      <w:proofErr w:type="spellStart"/>
      <w:proofErr w:type="gramStart"/>
      <w:ins w:id="112" w:author="Jill Boyce" w:date="2012-02-08T13:46:00Z">
        <w:r w:rsidRPr="00317907">
          <w:rPr>
            <w:b/>
            <w:szCs w:val="22"/>
            <w:lang w:eastAsia="zh-CN"/>
          </w:rPr>
          <w:t>aps</w:t>
        </w:r>
        <w:proofErr w:type="gramEnd"/>
        <w:r w:rsidRPr="00317907">
          <w:rPr>
            <w:b/>
            <w:szCs w:val="22"/>
            <w:lang w:eastAsia="zh-CN"/>
          </w:rPr>
          <w:t>_</w:t>
        </w:r>
        <w:r>
          <w:rPr>
            <w:rFonts w:hint="eastAsia"/>
            <w:b/>
            <w:szCs w:val="22"/>
            <w:lang w:eastAsia="zh-CN"/>
          </w:rPr>
          <w:t>ref_</w:t>
        </w:r>
        <w:r w:rsidRPr="00317907">
          <w:rPr>
            <w:b/>
            <w:szCs w:val="22"/>
            <w:lang w:eastAsia="zh-CN"/>
          </w:rPr>
          <w:t>id</w:t>
        </w:r>
        <w:r>
          <w:rPr>
            <w:rFonts w:hint="eastAsia"/>
            <w:b/>
            <w:szCs w:val="22"/>
            <w:lang w:eastAsia="zh-CN"/>
          </w:rPr>
          <w:t>x</w:t>
        </w:r>
        <w:proofErr w:type="spellEnd"/>
        <w:r w:rsidRPr="00317907">
          <w:rPr>
            <w:szCs w:val="22"/>
            <w:lang w:eastAsia="zh-CN"/>
          </w:rPr>
          <w:t xml:space="preserve"> </w:t>
        </w:r>
        <w:r>
          <w:rPr>
            <w:rFonts w:eastAsia="MS Mincho"/>
          </w:rPr>
          <w:t>identifies a subordinate adaptation parameter set for use in construction process of the active adaptation parameter set.</w:t>
        </w:r>
        <w:r>
          <w:rPr>
            <w:rFonts w:hint="eastAsia"/>
            <w:lang w:eastAsia="zh-CN"/>
          </w:rPr>
          <w:t xml:space="preserve"> </w:t>
        </w:r>
        <w:del w:id="113" w:author="liming" w:date="2012-02-09T01:51:00Z">
          <w:r w:rsidRPr="00317907" w:rsidDel="00984485">
            <w:rPr>
              <w:szCs w:val="22"/>
              <w:lang w:eastAsia="zh-CN"/>
            </w:rPr>
            <w:delText>specifi</w:delText>
          </w:r>
          <w:r w:rsidDel="00984485">
            <w:rPr>
              <w:rFonts w:hint="eastAsia"/>
              <w:szCs w:val="22"/>
              <w:lang w:eastAsia="zh-CN"/>
            </w:rPr>
            <w:delText>es</w:delText>
          </w:r>
          <w:r w:rsidRPr="00317907" w:rsidDel="00984485">
            <w:rPr>
              <w:szCs w:val="22"/>
              <w:lang w:eastAsia="zh-CN"/>
            </w:rPr>
            <w:delText xml:space="preserve"> </w:delText>
          </w:r>
          <w:r w:rsidDel="00984485">
            <w:rPr>
              <w:szCs w:val="22"/>
              <w:lang w:eastAsia="zh-CN"/>
            </w:rPr>
            <w:delText xml:space="preserve">that </w:delText>
          </w:r>
          <w:r w:rsidRPr="00317907" w:rsidDel="00984485">
            <w:rPr>
              <w:szCs w:val="22"/>
              <w:lang w:eastAsia="zh-CN"/>
            </w:rPr>
            <w:delText xml:space="preserve">the </w:delText>
          </w:r>
          <w:r w:rsidDel="00984485">
            <w:rPr>
              <w:szCs w:val="22"/>
              <w:lang w:eastAsia="zh-CN"/>
            </w:rPr>
            <w:delText>previous adaptation parameter set with aps_id equal to ref_aps_id is</w:delText>
          </w:r>
          <w:r w:rsidRPr="00317907" w:rsidDel="00984485">
            <w:rPr>
              <w:szCs w:val="22"/>
              <w:lang w:eastAsia="zh-CN"/>
            </w:rPr>
            <w:delText xml:space="preserve"> </w:delText>
          </w:r>
          <w:r w:rsidDel="00984485">
            <w:rPr>
              <w:szCs w:val="22"/>
              <w:lang w:eastAsia="zh-CN"/>
            </w:rPr>
            <w:delText>referenced</w:delText>
          </w:r>
          <w:r w:rsidRPr="00317907" w:rsidDel="00984485">
            <w:rPr>
              <w:szCs w:val="22"/>
              <w:lang w:eastAsia="zh-CN"/>
            </w:rPr>
            <w:delText xml:space="preserve"> by this </w:delText>
          </w:r>
          <w:r w:rsidDel="00984485">
            <w:rPr>
              <w:szCs w:val="22"/>
              <w:lang w:eastAsia="zh-CN"/>
            </w:rPr>
            <w:delText>adaptation parameter set</w:delText>
          </w:r>
          <w:r w:rsidRPr="00317907" w:rsidDel="00984485">
            <w:rPr>
              <w:szCs w:val="22"/>
              <w:lang w:eastAsia="zh-CN"/>
            </w:rPr>
            <w:delText xml:space="preserve">. </w:delText>
          </w:r>
        </w:del>
      </w:ins>
    </w:p>
    <w:p w14:paraId="13344B75" w14:textId="77777777" w:rsidR="00D158E1" w:rsidRPr="00317907" w:rsidDel="00D158E1" w:rsidRDefault="00D158E1" w:rsidP="00317907">
      <w:pPr>
        <w:jc w:val="both"/>
        <w:rPr>
          <w:del w:id="114" w:author="Jill Boyce" w:date="2012-02-08T13:47:00Z"/>
          <w:szCs w:val="22"/>
          <w:lang w:eastAsia="zh-CN"/>
        </w:rPr>
      </w:pPr>
    </w:p>
    <w:p w14:paraId="583F7BA8" w14:textId="05E917B2" w:rsidR="00B53940" w:rsidRPr="00B53940" w:rsidRDefault="00317907" w:rsidP="00317907">
      <w:pPr>
        <w:jc w:val="both"/>
        <w:rPr>
          <w:szCs w:val="22"/>
          <w:lang w:eastAsia="zh-CN"/>
        </w:rPr>
      </w:pPr>
      <w:del w:id="115" w:author="Jill Boyce" w:date="2012-02-08T13:47:00Z">
        <w:r w:rsidRPr="00317907" w:rsidDel="00D158E1">
          <w:rPr>
            <w:b/>
            <w:szCs w:val="22"/>
            <w:lang w:eastAsia="zh-CN"/>
          </w:rPr>
          <w:delText>ref_</w:delText>
        </w:r>
      </w:del>
      <w:proofErr w:type="spellStart"/>
      <w:proofErr w:type="gramStart"/>
      <w:r w:rsidRPr="00317907">
        <w:rPr>
          <w:b/>
          <w:szCs w:val="22"/>
          <w:lang w:eastAsia="zh-CN"/>
        </w:rPr>
        <w:t>aps</w:t>
      </w:r>
      <w:proofErr w:type="gramEnd"/>
      <w:r w:rsidRPr="00317907">
        <w:rPr>
          <w:b/>
          <w:szCs w:val="22"/>
          <w:lang w:eastAsia="zh-CN"/>
        </w:rPr>
        <w:t>_</w:t>
      </w:r>
      <w:ins w:id="116" w:author="Jill Boyce" w:date="2012-02-08T13:47:00Z">
        <w:r w:rsidR="00D158E1">
          <w:rPr>
            <w:b/>
            <w:szCs w:val="22"/>
            <w:lang w:eastAsia="zh-CN"/>
          </w:rPr>
          <w:t>ref_</w:t>
        </w:r>
      </w:ins>
      <w:r w:rsidRPr="00317907">
        <w:rPr>
          <w:b/>
          <w:szCs w:val="22"/>
          <w:lang w:eastAsia="zh-CN"/>
        </w:rPr>
        <w:t>id</w:t>
      </w:r>
      <w:ins w:id="117" w:author="Jill Boyce" w:date="2012-02-08T13:47:00Z">
        <w:r w:rsidR="00D158E1">
          <w:rPr>
            <w:b/>
            <w:szCs w:val="22"/>
            <w:lang w:eastAsia="zh-CN"/>
          </w:rPr>
          <w:t>x</w:t>
        </w:r>
      </w:ins>
      <w:proofErr w:type="spellEnd"/>
      <w:ins w:id="118" w:author="StW2" w:date="2012-02-08T11:34:00Z">
        <w:r w:rsidRPr="00317907">
          <w:rPr>
            <w:szCs w:val="22"/>
            <w:lang w:eastAsia="zh-CN"/>
          </w:rPr>
          <w:t xml:space="preserve"> </w:t>
        </w:r>
      </w:ins>
      <w:r w:rsidRPr="00317907">
        <w:rPr>
          <w:szCs w:val="22"/>
          <w:lang w:eastAsia="zh-CN"/>
        </w:rPr>
        <w:t>specifi</w:t>
      </w:r>
      <w:r w:rsidR="00B53940">
        <w:rPr>
          <w:rFonts w:hint="eastAsia"/>
          <w:szCs w:val="22"/>
          <w:lang w:eastAsia="zh-CN"/>
        </w:rPr>
        <w:t>es</w:t>
      </w:r>
      <w:r w:rsidRPr="00317907">
        <w:rPr>
          <w:szCs w:val="22"/>
          <w:lang w:eastAsia="zh-CN"/>
        </w:rPr>
        <w:t xml:space="preserve"> </w:t>
      </w:r>
      <w:r w:rsidR="002A16CA">
        <w:rPr>
          <w:szCs w:val="22"/>
          <w:lang w:eastAsia="zh-CN"/>
        </w:rPr>
        <w:t xml:space="preserve">that </w:t>
      </w:r>
      <w:r w:rsidRPr="00317907">
        <w:rPr>
          <w:szCs w:val="22"/>
          <w:lang w:eastAsia="zh-CN"/>
        </w:rPr>
        <w:t xml:space="preserve">the </w:t>
      </w:r>
      <w:r w:rsidR="002A16CA">
        <w:rPr>
          <w:szCs w:val="22"/>
          <w:lang w:eastAsia="zh-CN"/>
        </w:rPr>
        <w:t xml:space="preserve">previous </w:t>
      </w:r>
      <w:r w:rsidR="000702DC">
        <w:rPr>
          <w:szCs w:val="22"/>
          <w:lang w:eastAsia="zh-CN"/>
        </w:rPr>
        <w:t>adaptation parameter set</w:t>
      </w:r>
      <w:r w:rsidR="002A16CA">
        <w:rPr>
          <w:szCs w:val="22"/>
          <w:lang w:eastAsia="zh-CN"/>
        </w:rPr>
        <w:t xml:space="preserve"> with </w:t>
      </w:r>
      <w:proofErr w:type="spellStart"/>
      <w:r w:rsidR="002A16CA">
        <w:rPr>
          <w:szCs w:val="22"/>
          <w:lang w:eastAsia="zh-CN"/>
        </w:rPr>
        <w:t>aps_id</w:t>
      </w:r>
      <w:proofErr w:type="spellEnd"/>
      <w:r w:rsidR="002A16CA">
        <w:rPr>
          <w:szCs w:val="22"/>
          <w:lang w:eastAsia="zh-CN"/>
        </w:rPr>
        <w:t xml:space="preserve"> equal to </w:t>
      </w:r>
      <w:proofErr w:type="spellStart"/>
      <w:r w:rsidR="00D158E1" w:rsidRPr="006B28E9">
        <w:rPr>
          <w:szCs w:val="22"/>
          <w:lang w:eastAsia="zh-CN"/>
        </w:rPr>
        <w:t>aps_ref_idx</w:t>
      </w:r>
      <w:proofErr w:type="spellEnd"/>
      <w:r w:rsidR="00D158E1" w:rsidRPr="00317907">
        <w:rPr>
          <w:szCs w:val="22"/>
          <w:lang w:eastAsia="zh-CN"/>
        </w:rPr>
        <w:t xml:space="preserve"> </w:t>
      </w:r>
      <w:r w:rsidR="002A16CA">
        <w:rPr>
          <w:szCs w:val="22"/>
          <w:lang w:eastAsia="zh-CN"/>
        </w:rPr>
        <w:t>is</w:t>
      </w:r>
      <w:r w:rsidR="000702DC" w:rsidRPr="00317907">
        <w:rPr>
          <w:szCs w:val="22"/>
          <w:lang w:eastAsia="zh-CN"/>
        </w:rPr>
        <w:t xml:space="preserve"> </w:t>
      </w:r>
      <w:r w:rsidR="002A16CA">
        <w:rPr>
          <w:szCs w:val="22"/>
          <w:lang w:eastAsia="zh-CN"/>
        </w:rPr>
        <w:t>referenced</w:t>
      </w:r>
      <w:r w:rsidRPr="00317907">
        <w:rPr>
          <w:szCs w:val="22"/>
          <w:lang w:eastAsia="zh-CN"/>
        </w:rPr>
        <w:t xml:space="preserve"> by this </w:t>
      </w:r>
      <w:r w:rsidR="000702DC">
        <w:rPr>
          <w:szCs w:val="22"/>
          <w:lang w:eastAsia="zh-CN"/>
        </w:rPr>
        <w:t>adaptation parameter set</w:t>
      </w:r>
      <w:r w:rsidRPr="00317907">
        <w:rPr>
          <w:szCs w:val="22"/>
          <w:lang w:eastAsia="zh-CN"/>
        </w:rPr>
        <w:t xml:space="preserve">. </w:t>
      </w:r>
      <w:r w:rsidR="00A953D0">
        <w:rPr>
          <w:szCs w:val="22"/>
          <w:lang w:eastAsia="zh-CN"/>
        </w:rPr>
        <w:t xml:space="preserve">When </w:t>
      </w:r>
      <w:proofErr w:type="spellStart"/>
      <w:ins w:id="119" w:author="Jill Boyce" w:date="2012-02-08T13:47:00Z">
        <w:r w:rsidR="00D158E1" w:rsidRPr="00D158E1">
          <w:rPr>
            <w:szCs w:val="22"/>
            <w:lang w:eastAsia="zh-CN"/>
            <w:rPrChange w:id="120" w:author="Jill Boyce" w:date="2012-02-08T13:47:00Z">
              <w:rPr>
                <w:b/>
                <w:szCs w:val="22"/>
                <w:lang w:eastAsia="zh-CN"/>
              </w:rPr>
            </w:rPrChange>
          </w:rPr>
          <w:t>aps_ref_idx</w:t>
        </w:r>
      </w:ins>
      <w:proofErr w:type="spellEnd"/>
      <w:del w:id="121" w:author="Jill Boyce" w:date="2012-02-08T13:47:00Z">
        <w:r w:rsidR="00A953D0" w:rsidRPr="00D158E1" w:rsidDel="00D158E1">
          <w:rPr>
            <w:szCs w:val="22"/>
            <w:lang w:eastAsia="zh-CN"/>
          </w:rPr>
          <w:delText>ref</w:delText>
        </w:r>
        <w:r w:rsidR="00A953D0" w:rsidDel="00D158E1">
          <w:rPr>
            <w:szCs w:val="22"/>
            <w:lang w:eastAsia="zh-CN"/>
          </w:rPr>
          <w:delText>_aps_</w:delText>
        </w:r>
      </w:del>
      <w:r w:rsidR="00A953D0">
        <w:rPr>
          <w:szCs w:val="22"/>
          <w:lang w:eastAsia="zh-CN"/>
        </w:rPr>
        <w:t xml:space="preserve"> equal to </w:t>
      </w:r>
      <w:proofErr w:type="spellStart"/>
      <w:r w:rsidR="00A953D0">
        <w:rPr>
          <w:szCs w:val="22"/>
          <w:lang w:eastAsia="zh-CN"/>
        </w:rPr>
        <w:t>aps_id</w:t>
      </w:r>
      <w:proofErr w:type="spellEnd"/>
      <w:r w:rsidR="00A953D0">
        <w:rPr>
          <w:szCs w:val="22"/>
          <w:lang w:eastAsia="zh-CN"/>
        </w:rPr>
        <w:t xml:space="preserve">, copying rather than referencing of </w:t>
      </w:r>
      <w:r w:rsidR="00554EBB">
        <w:rPr>
          <w:rFonts w:hint="eastAsia"/>
          <w:szCs w:val="22"/>
          <w:lang w:eastAsia="zh-CN"/>
        </w:rPr>
        <w:t xml:space="preserve">adaptation parameter set </w:t>
      </w:r>
      <w:r w:rsidR="00A953D0">
        <w:rPr>
          <w:szCs w:val="22"/>
          <w:lang w:eastAsia="zh-CN"/>
        </w:rPr>
        <w:t>data is performed.</w:t>
      </w:r>
    </w:p>
    <w:p w14:paraId="1677B6B3" w14:textId="77777777" w:rsidR="00D158E1" w:rsidRDefault="00D158E1" w:rsidP="00D158E1">
      <w:pPr>
        <w:rPr>
          <w:ins w:id="122" w:author="Jill Boyce" w:date="2012-02-08T13:46:00Z"/>
        </w:rPr>
      </w:pPr>
      <w:ins w:id="123" w:author="Jill Boyce" w:date="2012-02-08T13:46:00Z">
        <w:r>
          <w:t>On receipt of an adaptation parameter set RBSP, the following actions are performed:</w:t>
        </w:r>
      </w:ins>
    </w:p>
    <w:p w14:paraId="09A89C44" w14:textId="77777777" w:rsidR="00D158E1" w:rsidRDefault="00D158E1" w:rsidP="00D158E1">
      <w:pPr>
        <w:numPr>
          <w:ilvl w:val="1"/>
          <w:numId w:val="20"/>
        </w:numPr>
        <w:tabs>
          <w:tab w:val="clear" w:pos="360"/>
          <w:tab w:val="clear" w:pos="720"/>
          <w:tab w:val="clear" w:pos="1080"/>
          <w:tab w:val="clear" w:pos="1440"/>
          <w:tab w:val="left" w:pos="794"/>
          <w:tab w:val="left" w:pos="1191"/>
          <w:tab w:val="left" w:pos="1588"/>
          <w:tab w:val="left" w:pos="1985"/>
        </w:tabs>
        <w:suppressAutoHyphens/>
        <w:overflowPunct/>
        <w:autoSpaceDE/>
        <w:autoSpaceDN/>
        <w:adjustRightInd/>
        <w:spacing w:line="100" w:lineRule="atLeast"/>
        <w:jc w:val="both"/>
        <w:textAlignment w:val="auto"/>
        <w:rPr>
          <w:ins w:id="124" w:author="Jill Boyce" w:date="2012-02-08T13:46:00Z"/>
        </w:rPr>
      </w:pPr>
      <w:ins w:id="125" w:author="Jill Boyce" w:date="2012-02-08T13:46:00Z">
        <w:r>
          <w:t xml:space="preserve">If </w:t>
        </w:r>
        <w:proofErr w:type="spellStart"/>
        <w:r>
          <w:t>aps_ref_flag</w:t>
        </w:r>
        <w:proofErr w:type="spellEnd"/>
        <w:r>
          <w:t xml:space="preserve"> is equal to 1 and </w:t>
        </w:r>
        <w:proofErr w:type="spellStart"/>
        <w:r>
          <w:t>aps_ref_</w:t>
        </w:r>
        <w:r>
          <w:rPr>
            <w:rFonts w:hint="eastAsia"/>
          </w:rPr>
          <w:t>idx</w:t>
        </w:r>
        <w:proofErr w:type="spellEnd"/>
        <w:r>
          <w:t xml:space="preserve"> is equal to </w:t>
        </w:r>
        <w:proofErr w:type="spellStart"/>
        <w:r>
          <w:t>aps_id</w:t>
        </w:r>
        <w:proofErr w:type="spellEnd"/>
        <w:r>
          <w:t xml:space="preserve">, or there is no previous knowledge of an adaptation parameter set with the same </w:t>
        </w:r>
        <w:proofErr w:type="spellStart"/>
        <w:r>
          <w:t>aps_id</w:t>
        </w:r>
        <w:proofErr w:type="spellEnd"/>
        <w:r>
          <w:t>, the contents of the RBSP shall be known as APS</w:t>
        </w:r>
        <w:proofErr w:type="gramStart"/>
        <w:r>
          <w:t>[ </w:t>
        </w:r>
        <w:proofErr w:type="spellStart"/>
        <w:r>
          <w:t>aps</w:t>
        </w:r>
        <w:proofErr w:type="gramEnd"/>
        <w:r>
          <w:t>_id</w:t>
        </w:r>
        <w:proofErr w:type="spellEnd"/>
        <w:r>
          <w:t> ].</w:t>
        </w:r>
      </w:ins>
    </w:p>
    <w:p w14:paraId="247F88C3" w14:textId="77777777" w:rsidR="00D158E1" w:rsidRPr="00984485" w:rsidRDefault="00D158E1" w:rsidP="00D158E1">
      <w:pPr>
        <w:numPr>
          <w:ilvl w:val="1"/>
          <w:numId w:val="20"/>
        </w:numPr>
        <w:tabs>
          <w:tab w:val="clear" w:pos="360"/>
          <w:tab w:val="clear" w:pos="720"/>
          <w:tab w:val="clear" w:pos="1080"/>
          <w:tab w:val="clear" w:pos="1440"/>
          <w:tab w:val="left" w:pos="794"/>
          <w:tab w:val="left" w:pos="1191"/>
          <w:tab w:val="left" w:pos="1588"/>
          <w:tab w:val="left" w:pos="1985"/>
        </w:tabs>
        <w:suppressAutoHyphens/>
        <w:overflowPunct/>
        <w:autoSpaceDE/>
        <w:autoSpaceDN/>
        <w:adjustRightInd/>
        <w:spacing w:line="100" w:lineRule="atLeast"/>
        <w:jc w:val="both"/>
        <w:textAlignment w:val="auto"/>
        <w:rPr>
          <w:ins w:id="126" w:author="Jill Boyce" w:date="2012-02-08T13:46:00Z"/>
          <w:szCs w:val="22"/>
          <w:lang w:eastAsia="zh-CN"/>
        </w:rPr>
      </w:pPr>
      <w:ins w:id="127" w:author="Jill Boyce" w:date="2012-02-08T13:46:00Z">
        <w:r>
          <w:t xml:space="preserve">Otherwise, the contents of the received adaptation parameter set RBSP is merged with the previous version according to </w:t>
        </w:r>
        <w:proofErr w:type="spellStart"/>
        <w:r>
          <w:t>mergeAPS</w:t>
        </w:r>
        <w:proofErr w:type="spellEnd"/>
        <w:proofErr w:type="gramStart"/>
        <w:r>
          <w:t>( APS</w:t>
        </w:r>
        <w:proofErr w:type="gramEnd"/>
        <w:r>
          <w:t xml:space="preserve">[ </w:t>
        </w:r>
        <w:proofErr w:type="spellStart"/>
        <w:r>
          <w:t>aps_id</w:t>
        </w:r>
        <w:proofErr w:type="spellEnd"/>
        <w:r>
          <w:t xml:space="preserve"> ], </w:t>
        </w:r>
        <w:proofErr w:type="spellStart"/>
        <w:r>
          <w:t>aps_rbsp</w:t>
        </w:r>
        <w:proofErr w:type="spellEnd"/>
        <w:r>
          <w:t xml:space="preserve"> )</w:t>
        </w:r>
      </w:ins>
      <w:ins w:id="128" w:author="Jill Boyce" w:date="2012-02-08T13:50:00Z">
        <w:r w:rsidR="00847230">
          <w:t xml:space="preserve">, as described in subsection </w:t>
        </w:r>
        <w:r w:rsidR="00847230" w:rsidRPr="00847230">
          <w:rPr>
            <w:highlight w:val="yellow"/>
            <w:rPrChange w:id="129" w:author="Jill Boyce" w:date="2012-02-08T13:50:00Z">
              <w:rPr/>
            </w:rPrChange>
          </w:rPr>
          <w:t>X</w:t>
        </w:r>
        <w:r w:rsidR="005C42DE">
          <w:rPr>
            <w:highlight w:val="yellow"/>
          </w:rPr>
          <w:t>X [7.4.1.2.1 ?]</w:t>
        </w:r>
      </w:ins>
      <w:ins w:id="130" w:author="Jill Boyce" w:date="2012-02-08T13:46:00Z">
        <w:r>
          <w:t>.</w:t>
        </w:r>
        <w:r>
          <w:rPr>
            <w:rFonts w:hint="eastAsia"/>
            <w:lang w:eastAsia="zh-CN"/>
          </w:rPr>
          <w:t xml:space="preserve"> </w:t>
        </w:r>
      </w:ins>
    </w:p>
    <w:p w14:paraId="4BAE7330" w14:textId="77777777" w:rsidR="00D158E1" w:rsidRDefault="00D158E1" w:rsidP="00317907">
      <w:pPr>
        <w:jc w:val="both"/>
        <w:rPr>
          <w:ins w:id="131" w:author="Jill Boyce" w:date="2012-02-08T13:46:00Z"/>
          <w:b/>
          <w:szCs w:val="22"/>
          <w:lang w:eastAsia="zh-CN"/>
        </w:rPr>
      </w:pPr>
    </w:p>
    <w:p w14:paraId="7E85C3D0" w14:textId="77777777" w:rsidR="00317907" w:rsidRPr="00317907" w:rsidRDefault="00317907" w:rsidP="00317907">
      <w:pPr>
        <w:jc w:val="both"/>
        <w:rPr>
          <w:szCs w:val="22"/>
          <w:lang w:eastAsia="zh-CN"/>
        </w:rPr>
      </w:pPr>
      <w:proofErr w:type="spellStart"/>
      <w:proofErr w:type="gramStart"/>
      <w:r w:rsidRPr="00317907">
        <w:rPr>
          <w:b/>
          <w:szCs w:val="22"/>
          <w:lang w:eastAsia="zh-CN"/>
        </w:rPr>
        <w:lastRenderedPageBreak/>
        <w:t>aps</w:t>
      </w:r>
      <w:proofErr w:type="gramEnd"/>
      <w:r w:rsidRPr="00317907">
        <w:rPr>
          <w:b/>
          <w:szCs w:val="22"/>
          <w:lang w:eastAsia="zh-CN"/>
        </w:rPr>
        <w:t>_scaling_list_data_present_flag</w:t>
      </w:r>
      <w:proofErr w:type="spellEnd"/>
      <w:r w:rsidRPr="00317907">
        <w:rPr>
          <w:szCs w:val="22"/>
          <w:lang w:eastAsia="zh-CN"/>
        </w:rPr>
        <w:t xml:space="preserve"> equal to 1 specifies that scaling list parameters </w:t>
      </w:r>
      <w:r w:rsidR="002A16CA">
        <w:rPr>
          <w:szCs w:val="22"/>
          <w:lang w:eastAsia="zh-CN"/>
        </w:rPr>
        <w:t>are present</w:t>
      </w:r>
      <w:r w:rsidR="002A16CA" w:rsidRPr="00317907">
        <w:rPr>
          <w:szCs w:val="22"/>
          <w:lang w:eastAsia="zh-CN"/>
        </w:rPr>
        <w:t xml:space="preserve"> </w:t>
      </w:r>
      <w:r w:rsidRPr="00317907">
        <w:rPr>
          <w:szCs w:val="22"/>
          <w:lang w:eastAsia="zh-CN"/>
        </w:rPr>
        <w:t xml:space="preserve">in this </w:t>
      </w:r>
      <w:r w:rsidR="000702DC">
        <w:rPr>
          <w:szCs w:val="22"/>
          <w:lang w:eastAsia="zh-CN"/>
        </w:rPr>
        <w:t>adaptation parameter set</w:t>
      </w:r>
      <w:r w:rsidRPr="00317907">
        <w:rPr>
          <w:szCs w:val="22"/>
          <w:lang w:eastAsia="zh-CN"/>
        </w:rPr>
        <w:t xml:space="preserve">, equal to 0 specifies that scaling list parameters </w:t>
      </w:r>
      <w:r w:rsidR="002A16CA">
        <w:rPr>
          <w:szCs w:val="22"/>
          <w:lang w:eastAsia="zh-CN"/>
        </w:rPr>
        <w:t>are not present</w:t>
      </w:r>
      <w:r w:rsidRPr="00317907">
        <w:rPr>
          <w:szCs w:val="22"/>
          <w:lang w:eastAsia="zh-CN"/>
        </w:rPr>
        <w:t xml:space="preserve"> in this </w:t>
      </w:r>
      <w:r w:rsidR="00735B2E">
        <w:rPr>
          <w:szCs w:val="22"/>
          <w:lang w:eastAsia="zh-CN"/>
        </w:rPr>
        <w:t>adaptation parameter set</w:t>
      </w:r>
      <w:r w:rsidRPr="00317907">
        <w:rPr>
          <w:szCs w:val="22"/>
          <w:lang w:eastAsia="zh-CN"/>
        </w:rPr>
        <w:t>.</w:t>
      </w:r>
    </w:p>
    <w:p w14:paraId="6CB5F86C" w14:textId="77777777" w:rsidR="002B472C" w:rsidRDefault="002B472C" w:rsidP="002B472C">
      <w:pPr>
        <w:jc w:val="both"/>
        <w:rPr>
          <w:szCs w:val="22"/>
          <w:lang w:eastAsia="zh-CN"/>
        </w:rPr>
      </w:pPr>
      <w:proofErr w:type="spellStart"/>
      <w:proofErr w:type="gramStart"/>
      <w:r w:rsidRPr="0043609E">
        <w:rPr>
          <w:b/>
          <w:szCs w:val="22"/>
          <w:lang w:eastAsia="zh-CN"/>
        </w:rPr>
        <w:t>aps</w:t>
      </w:r>
      <w:proofErr w:type="gramEnd"/>
      <w:r w:rsidRPr="0043609E">
        <w:rPr>
          <w:b/>
          <w:szCs w:val="22"/>
          <w:lang w:eastAsia="zh-CN"/>
        </w:rPr>
        <w:t>_deblocking_filter_data_present_flag</w:t>
      </w:r>
      <w:proofErr w:type="spellEnd"/>
      <w:r>
        <w:rPr>
          <w:rFonts w:hint="eastAsia"/>
          <w:szCs w:val="22"/>
          <w:lang w:eastAsia="zh-CN"/>
        </w:rPr>
        <w:t xml:space="preserve"> </w:t>
      </w:r>
      <w:r w:rsidRPr="00317907">
        <w:rPr>
          <w:szCs w:val="22"/>
          <w:lang w:eastAsia="zh-CN"/>
        </w:rPr>
        <w:t xml:space="preserve">equal to 1 specifies that the </w:t>
      </w:r>
      <w:r>
        <w:rPr>
          <w:rFonts w:hint="eastAsia"/>
          <w:szCs w:val="22"/>
          <w:lang w:eastAsia="zh-CN"/>
        </w:rPr>
        <w:t>deblocking filter</w:t>
      </w:r>
      <w:r w:rsidRPr="00317907">
        <w:rPr>
          <w:szCs w:val="22"/>
          <w:lang w:eastAsia="zh-CN"/>
        </w:rPr>
        <w:t xml:space="preserve"> parameters </w:t>
      </w:r>
      <w:r>
        <w:rPr>
          <w:szCs w:val="22"/>
          <w:lang w:eastAsia="zh-CN"/>
        </w:rPr>
        <w:t>are present</w:t>
      </w:r>
      <w:r w:rsidRPr="00317907">
        <w:rPr>
          <w:szCs w:val="22"/>
          <w:lang w:eastAsia="zh-CN"/>
        </w:rPr>
        <w:t xml:space="preserve"> in this </w:t>
      </w:r>
      <w:r>
        <w:rPr>
          <w:szCs w:val="22"/>
          <w:lang w:eastAsia="zh-CN"/>
        </w:rPr>
        <w:t>adaptation parameter set</w:t>
      </w:r>
      <w:r w:rsidRPr="00317907">
        <w:rPr>
          <w:szCs w:val="22"/>
          <w:lang w:eastAsia="zh-CN"/>
        </w:rPr>
        <w:t xml:space="preserve">, equal to 0 specifies that the </w:t>
      </w:r>
      <w:r>
        <w:rPr>
          <w:rFonts w:hint="eastAsia"/>
          <w:szCs w:val="22"/>
          <w:lang w:eastAsia="zh-CN"/>
        </w:rPr>
        <w:t>deblocking filter</w:t>
      </w:r>
      <w:r w:rsidRPr="00317907">
        <w:rPr>
          <w:szCs w:val="22"/>
          <w:lang w:eastAsia="zh-CN"/>
        </w:rPr>
        <w:t xml:space="preserve"> parameters </w:t>
      </w:r>
      <w:r>
        <w:rPr>
          <w:szCs w:val="22"/>
          <w:lang w:eastAsia="zh-CN"/>
        </w:rPr>
        <w:t>are not present</w:t>
      </w:r>
      <w:r w:rsidRPr="00317907">
        <w:rPr>
          <w:szCs w:val="22"/>
          <w:lang w:eastAsia="zh-CN"/>
        </w:rPr>
        <w:t xml:space="preserve"> in this </w:t>
      </w:r>
      <w:r>
        <w:rPr>
          <w:szCs w:val="22"/>
          <w:lang w:eastAsia="zh-CN"/>
        </w:rPr>
        <w:t>adaptation parameter set</w:t>
      </w:r>
      <w:r>
        <w:rPr>
          <w:rFonts w:hint="eastAsia"/>
          <w:szCs w:val="22"/>
          <w:lang w:eastAsia="zh-CN"/>
        </w:rPr>
        <w:t xml:space="preserve">. </w:t>
      </w:r>
    </w:p>
    <w:p w14:paraId="1C083CCD" w14:textId="77777777" w:rsidR="00317907" w:rsidRDefault="00317907" w:rsidP="00317907">
      <w:pPr>
        <w:jc w:val="both"/>
        <w:rPr>
          <w:szCs w:val="22"/>
          <w:lang w:eastAsia="zh-CN"/>
        </w:rPr>
      </w:pPr>
      <w:proofErr w:type="spellStart"/>
      <w:proofErr w:type="gramStart"/>
      <w:r w:rsidRPr="00317907">
        <w:rPr>
          <w:b/>
          <w:szCs w:val="22"/>
          <w:lang w:eastAsia="zh-CN"/>
        </w:rPr>
        <w:t>aps</w:t>
      </w:r>
      <w:proofErr w:type="gramEnd"/>
      <w:r w:rsidRPr="00317907">
        <w:rPr>
          <w:b/>
          <w:szCs w:val="22"/>
          <w:lang w:eastAsia="zh-CN"/>
        </w:rPr>
        <w:t>_sample_adaptive_offset_data_present_flag</w:t>
      </w:r>
      <w:proofErr w:type="spellEnd"/>
      <w:r w:rsidRPr="00317907">
        <w:rPr>
          <w:szCs w:val="22"/>
          <w:lang w:eastAsia="zh-CN"/>
        </w:rPr>
        <w:t xml:space="preserve"> equal to 1 specifies that SAO parameters </w:t>
      </w:r>
      <w:r w:rsidR="001768EE">
        <w:rPr>
          <w:szCs w:val="22"/>
          <w:lang w:eastAsia="zh-CN"/>
        </w:rPr>
        <w:t>are present</w:t>
      </w:r>
      <w:r w:rsidR="001768EE" w:rsidRPr="00317907">
        <w:rPr>
          <w:szCs w:val="22"/>
          <w:lang w:eastAsia="zh-CN"/>
        </w:rPr>
        <w:t xml:space="preserve"> </w:t>
      </w:r>
      <w:r w:rsidRPr="00317907">
        <w:rPr>
          <w:szCs w:val="22"/>
          <w:lang w:eastAsia="zh-CN"/>
        </w:rPr>
        <w:t xml:space="preserve">in this </w:t>
      </w:r>
      <w:r w:rsidR="00F13756">
        <w:rPr>
          <w:szCs w:val="22"/>
          <w:lang w:eastAsia="zh-CN"/>
        </w:rPr>
        <w:t>adaptation parameter set</w:t>
      </w:r>
      <w:r w:rsidRPr="00317907">
        <w:rPr>
          <w:szCs w:val="22"/>
          <w:lang w:eastAsia="zh-CN"/>
        </w:rPr>
        <w:t xml:space="preserve">, equal to 0 specifies that SAO parameters </w:t>
      </w:r>
      <w:r w:rsidR="001768EE">
        <w:rPr>
          <w:szCs w:val="22"/>
          <w:lang w:eastAsia="zh-CN"/>
        </w:rPr>
        <w:t>are not present</w:t>
      </w:r>
      <w:r w:rsidRPr="00317907">
        <w:rPr>
          <w:szCs w:val="22"/>
          <w:lang w:eastAsia="zh-CN"/>
        </w:rPr>
        <w:t xml:space="preserve"> in this </w:t>
      </w:r>
      <w:r w:rsidR="00BB0763">
        <w:rPr>
          <w:szCs w:val="22"/>
          <w:lang w:eastAsia="zh-CN"/>
        </w:rPr>
        <w:t>adaptation parameter set</w:t>
      </w:r>
      <w:r>
        <w:rPr>
          <w:rFonts w:hint="eastAsia"/>
          <w:szCs w:val="22"/>
          <w:lang w:eastAsia="zh-CN"/>
        </w:rPr>
        <w:t xml:space="preserve">. </w:t>
      </w:r>
    </w:p>
    <w:p w14:paraId="031137CD" w14:textId="77777777" w:rsidR="00317907" w:rsidRDefault="00317907" w:rsidP="00317907">
      <w:pPr>
        <w:jc w:val="both"/>
        <w:rPr>
          <w:szCs w:val="22"/>
          <w:lang w:eastAsia="zh-CN"/>
        </w:rPr>
      </w:pPr>
      <w:proofErr w:type="spellStart"/>
      <w:proofErr w:type="gramStart"/>
      <w:r w:rsidRPr="00317907">
        <w:rPr>
          <w:b/>
          <w:szCs w:val="22"/>
          <w:lang w:eastAsia="zh-CN"/>
        </w:rPr>
        <w:t>aps</w:t>
      </w:r>
      <w:proofErr w:type="gramEnd"/>
      <w:r w:rsidRPr="00317907">
        <w:rPr>
          <w:b/>
          <w:szCs w:val="22"/>
          <w:lang w:eastAsia="zh-CN"/>
        </w:rPr>
        <w:t>_adaptive_loop_filter_data_present_flag</w:t>
      </w:r>
      <w:proofErr w:type="spellEnd"/>
      <w:r w:rsidRPr="00317907">
        <w:rPr>
          <w:szCs w:val="22"/>
          <w:lang w:eastAsia="zh-CN"/>
        </w:rPr>
        <w:t xml:space="preserve"> equal to 1 specifies that the ALF parameters </w:t>
      </w:r>
      <w:r w:rsidR="00575A67">
        <w:rPr>
          <w:szCs w:val="22"/>
          <w:lang w:eastAsia="zh-CN"/>
        </w:rPr>
        <w:t>are present</w:t>
      </w:r>
      <w:r w:rsidR="00575A67" w:rsidRPr="00317907">
        <w:rPr>
          <w:szCs w:val="22"/>
          <w:lang w:eastAsia="zh-CN"/>
        </w:rPr>
        <w:t xml:space="preserve"> </w:t>
      </w:r>
      <w:r w:rsidRPr="00317907">
        <w:rPr>
          <w:szCs w:val="22"/>
          <w:lang w:eastAsia="zh-CN"/>
        </w:rPr>
        <w:t xml:space="preserve">in this </w:t>
      </w:r>
      <w:r w:rsidR="00575A67">
        <w:rPr>
          <w:szCs w:val="22"/>
          <w:lang w:eastAsia="zh-CN"/>
        </w:rPr>
        <w:t>adaptation parameter set</w:t>
      </w:r>
      <w:r w:rsidRPr="00317907">
        <w:rPr>
          <w:szCs w:val="22"/>
          <w:lang w:eastAsia="zh-CN"/>
        </w:rPr>
        <w:t xml:space="preserve">, equal to 0 specifies that the ALF parameters </w:t>
      </w:r>
      <w:r w:rsidR="00575A67">
        <w:rPr>
          <w:szCs w:val="22"/>
          <w:lang w:eastAsia="zh-CN"/>
        </w:rPr>
        <w:t>are not present</w:t>
      </w:r>
      <w:r w:rsidRPr="00317907">
        <w:rPr>
          <w:szCs w:val="22"/>
          <w:lang w:eastAsia="zh-CN"/>
        </w:rPr>
        <w:t xml:space="preserve"> in this </w:t>
      </w:r>
      <w:r w:rsidR="00575A67">
        <w:rPr>
          <w:szCs w:val="22"/>
          <w:lang w:eastAsia="zh-CN"/>
        </w:rPr>
        <w:t>adaptation parameter set</w:t>
      </w:r>
      <w:r>
        <w:rPr>
          <w:rFonts w:hint="eastAsia"/>
          <w:szCs w:val="22"/>
          <w:lang w:eastAsia="zh-CN"/>
        </w:rPr>
        <w:t>.</w:t>
      </w:r>
      <w:r w:rsidRPr="00317907">
        <w:rPr>
          <w:szCs w:val="22"/>
          <w:lang w:eastAsia="zh-CN"/>
        </w:rPr>
        <w:t xml:space="preserve"> </w:t>
      </w:r>
    </w:p>
    <w:p w14:paraId="53E9A1F1" w14:textId="77777777" w:rsidR="00D06567" w:rsidRPr="00F00D81" w:rsidRDefault="00D06567" w:rsidP="00D06567">
      <w:pPr>
        <w:rPr>
          <w:ins w:id="132" w:author="Jill Boyce" w:date="2012-02-08T13:37:00Z"/>
          <w:lang w:eastAsia="zh-CN"/>
          <w:rPrChange w:id="133" w:author="liming" w:date="2012-02-09T01:55:00Z">
            <w:rPr>
              <w:ins w:id="134" w:author="Jill Boyce" w:date="2012-02-08T13:37:00Z"/>
            </w:rPr>
          </w:rPrChange>
        </w:rPr>
      </w:pPr>
      <w:proofErr w:type="spellStart"/>
      <w:proofErr w:type="gramStart"/>
      <w:ins w:id="135" w:author="Jill Boyce" w:date="2012-02-08T13:37:00Z">
        <w:r>
          <w:rPr>
            <w:rFonts w:eastAsia="MS Mincho"/>
            <w:b/>
          </w:rPr>
          <w:t>aps</w:t>
        </w:r>
        <w:proofErr w:type="gramEnd"/>
        <w:r>
          <w:rPr>
            <w:rFonts w:eastAsia="MS Mincho"/>
            <w:b/>
          </w:rPr>
          <w:t>_extension_present_flag</w:t>
        </w:r>
        <w:proofErr w:type="spellEnd"/>
        <w:r>
          <w:rPr>
            <w:rFonts w:eastAsia="MS Mincho"/>
          </w:rPr>
          <w:t xml:space="preserve"> equal to 0 specifies that no </w:t>
        </w:r>
        <w:proofErr w:type="spellStart"/>
        <w:r>
          <w:rPr>
            <w:rFonts w:eastAsia="MS Mincho"/>
          </w:rPr>
          <w:t>aps_extension_data_flag</w:t>
        </w:r>
        <w:proofErr w:type="spellEnd"/>
        <w:r>
          <w:rPr>
            <w:rFonts w:eastAsia="MS Mincho"/>
          </w:rPr>
          <w:t xml:space="preserve"> syntax elements are present in the </w:t>
        </w:r>
        <w:r>
          <w:rPr>
            <w:rFonts w:hint="eastAsia"/>
          </w:rPr>
          <w:t xml:space="preserve">adaptation </w:t>
        </w:r>
        <w:r>
          <w:rPr>
            <w:rFonts w:eastAsia="MS Mincho"/>
          </w:rPr>
          <w:t>parameter set RBSP syntax structure.</w:t>
        </w:r>
      </w:ins>
      <w:ins w:id="136" w:author="StW2" w:date="2012-02-08T11:34:00Z">
        <w:r w:rsidR="00930C82">
          <w:rPr>
            <w:rPrChange w:id="137" w:author="StW2" w:date="2012-02-08T11:34:00Z">
              <w:rPr>
                <w:rFonts w:eastAsia="MS Mincho"/>
              </w:rPr>
            </w:rPrChange>
          </w:rPr>
          <w:t xml:space="preserve"> </w:t>
        </w:r>
        <w:proofErr w:type="spellStart"/>
        <w:proofErr w:type="gramStart"/>
        <w:r w:rsidR="00930C82">
          <w:rPr>
            <w:rPrChange w:id="138" w:author="StW2" w:date="2012-02-08T11:34:00Z">
              <w:rPr>
                <w:rFonts w:eastAsia="MS Mincho"/>
              </w:rPr>
            </w:rPrChange>
          </w:rPr>
          <w:t>aps</w:t>
        </w:r>
        <w:proofErr w:type="gramEnd"/>
        <w:r w:rsidR="00930C82">
          <w:rPr>
            <w:rPrChange w:id="139" w:author="StW2" w:date="2012-02-08T11:34:00Z">
              <w:rPr>
                <w:rFonts w:eastAsia="MS Mincho"/>
              </w:rPr>
            </w:rPrChange>
          </w:rPr>
          <w:t>_extension_flag</w:t>
        </w:r>
        <w:proofErr w:type="spellEnd"/>
        <w:r w:rsidR="00930C82">
          <w:rPr>
            <w:rPrChange w:id="140" w:author="StW2" w:date="2012-02-08T11:34:00Z">
              <w:rPr>
                <w:rFonts w:eastAsia="MS Mincho"/>
              </w:rPr>
            </w:rPrChange>
          </w:rPr>
          <w:t xml:space="preserve"> shall be equal to 0 in bitstreams conforming to this Recommendation | International Standard. </w:t>
        </w:r>
      </w:ins>
      <w:ins w:id="141" w:author="Jill Boyce" w:date="2012-02-08T13:37:00Z">
        <w:r>
          <w:rPr>
            <w:rFonts w:eastAsia="MS Mincho"/>
          </w:rPr>
          <w:t xml:space="preserve">The value of 1 for </w:t>
        </w:r>
        <w:proofErr w:type="spellStart"/>
        <w:r>
          <w:rPr>
            <w:rFonts w:eastAsia="MS Mincho"/>
          </w:rPr>
          <w:t>aps_extension_</w:t>
        </w:r>
      </w:ins>
      <w:ins w:id="142" w:author="Jill Boyce" w:date="2012-02-08T13:39:00Z">
        <w:r>
          <w:rPr>
            <w:rFonts w:eastAsia="MS Mincho"/>
          </w:rPr>
          <w:t>present_</w:t>
        </w:r>
      </w:ins>
      <w:ins w:id="143" w:author="Jill Boyce" w:date="2012-02-08T13:37:00Z">
        <w:r>
          <w:rPr>
            <w:rFonts w:eastAsia="MS Mincho"/>
          </w:rPr>
          <w:t>flag</w:t>
        </w:r>
        <w:proofErr w:type="spellEnd"/>
        <w:r>
          <w:rPr>
            <w:rFonts w:eastAsia="MS Mincho"/>
          </w:rPr>
          <w:t xml:space="preserve"> is reserved for future use by ITU</w:t>
        </w:r>
        <w:r>
          <w:rPr>
            <w:rFonts w:hint="eastAsia"/>
          </w:rPr>
          <w:t>-</w:t>
        </w:r>
        <w:r>
          <w:rPr>
            <w:rFonts w:eastAsia="MS Mincho"/>
          </w:rPr>
          <w:t xml:space="preserve">T | ISO/IEC. Decoders shall ignore all data that follow the value 1 for </w:t>
        </w:r>
        <w:proofErr w:type="spellStart"/>
        <w:r>
          <w:rPr>
            <w:rFonts w:eastAsia="MS Mincho"/>
          </w:rPr>
          <w:t>aps_extension_</w:t>
        </w:r>
      </w:ins>
      <w:ins w:id="144" w:author="Jill Boyce" w:date="2012-02-08T13:39:00Z">
        <w:r w:rsidR="00C57717">
          <w:rPr>
            <w:rFonts w:eastAsia="MS Mincho"/>
          </w:rPr>
          <w:t>present_</w:t>
        </w:r>
      </w:ins>
      <w:ins w:id="145" w:author="Jill Boyce" w:date="2012-02-08T13:37:00Z">
        <w:r>
          <w:rPr>
            <w:rFonts w:eastAsia="MS Mincho"/>
          </w:rPr>
          <w:t>flag</w:t>
        </w:r>
        <w:proofErr w:type="spellEnd"/>
        <w:r>
          <w:rPr>
            <w:rFonts w:eastAsia="MS Mincho"/>
          </w:rPr>
          <w:t xml:space="preserve"> in a</w:t>
        </w:r>
      </w:ins>
      <w:ins w:id="146" w:author="Jill Boyce" w:date="2012-02-08T13:39:00Z">
        <w:r w:rsidR="00C57717">
          <w:rPr>
            <w:rFonts w:eastAsia="MS Mincho"/>
          </w:rPr>
          <w:t>n</w:t>
        </w:r>
      </w:ins>
      <w:ins w:id="147" w:author="Jill Boyce" w:date="2012-02-08T13:37:00Z">
        <w:r>
          <w:rPr>
            <w:rFonts w:eastAsia="MS Mincho"/>
          </w:rPr>
          <w:t xml:space="preserve"> </w:t>
        </w:r>
        <w:r>
          <w:rPr>
            <w:rFonts w:hint="eastAsia"/>
          </w:rPr>
          <w:t xml:space="preserve">adaptation </w:t>
        </w:r>
        <w:r>
          <w:rPr>
            <w:rFonts w:eastAsia="MS Mincho"/>
          </w:rPr>
          <w:t>parameter set NAL unit.</w:t>
        </w:r>
        <w:r>
          <w:rPr>
            <w:rFonts w:hint="eastAsia"/>
            <w:lang w:eastAsia="zh-CN"/>
          </w:rPr>
          <w:t xml:space="preserve"> </w:t>
        </w:r>
      </w:ins>
    </w:p>
    <w:p w14:paraId="4131AB97" w14:textId="77777777" w:rsidR="00D06567" w:rsidRPr="00F00D81" w:rsidRDefault="00930C82" w:rsidP="00D06567">
      <w:pPr>
        <w:rPr>
          <w:ins w:id="148" w:author="Jill Boyce" w:date="2012-02-08T13:39:00Z"/>
          <w:lang w:eastAsia="zh-CN"/>
          <w:rPrChange w:id="149" w:author="liming" w:date="2012-02-09T01:55:00Z">
            <w:rPr>
              <w:ins w:id="150" w:author="Jill Boyce" w:date="2012-02-08T13:39:00Z"/>
            </w:rPr>
          </w:rPrChange>
        </w:rPr>
      </w:pPr>
      <w:proofErr w:type="spellStart"/>
      <w:proofErr w:type="gramStart"/>
      <w:ins w:id="151" w:author="StW2" w:date="2012-02-08T11:34:00Z">
        <w:r>
          <w:rPr>
            <w:b/>
            <w:rPrChange w:id="152" w:author="StW2" w:date="2012-02-08T11:34:00Z">
              <w:rPr>
                <w:rFonts w:eastAsia="MS Mincho"/>
                <w:b/>
              </w:rPr>
            </w:rPrChange>
          </w:rPr>
          <w:t>aps</w:t>
        </w:r>
        <w:proofErr w:type="gramEnd"/>
        <w:r>
          <w:rPr>
            <w:b/>
            <w:rPrChange w:id="153" w:author="StW2" w:date="2012-02-08T11:34:00Z">
              <w:rPr>
                <w:rFonts w:eastAsia="MS Mincho"/>
                <w:b/>
              </w:rPr>
            </w:rPrChange>
          </w:rPr>
          <w:t>_extension_data_flag</w:t>
        </w:r>
        <w:proofErr w:type="spellEnd"/>
        <w:r>
          <w:rPr>
            <w:rPrChange w:id="154" w:author="StW2" w:date="2012-02-08T11:34:00Z">
              <w:rPr>
                <w:rFonts w:eastAsia="MS Mincho"/>
              </w:rPr>
            </w:rPrChange>
          </w:rPr>
          <w:t xml:space="preserve"> may have any value. It shall not affect the conformance to profiles specified in this Recommendation | International Standard.</w:t>
        </w:r>
      </w:ins>
      <w:ins w:id="155" w:author="Jill Boyce" w:date="2012-02-08T13:39:00Z">
        <w:r w:rsidR="00D06567">
          <w:rPr>
            <w:rFonts w:hint="eastAsia"/>
            <w:bCs/>
            <w:lang w:eastAsia="zh-CN"/>
          </w:rPr>
          <w:t xml:space="preserve"> </w:t>
        </w:r>
      </w:ins>
    </w:p>
    <w:p w14:paraId="29909CEB" w14:textId="77777777" w:rsidR="0018043B" w:rsidDel="00D06567" w:rsidRDefault="0018043B" w:rsidP="009234A5">
      <w:pPr>
        <w:jc w:val="both"/>
        <w:rPr>
          <w:del w:id="156" w:author="Jill Boyce" w:date="2012-02-08T13:37:00Z"/>
          <w:szCs w:val="22"/>
          <w:lang w:val="en-CA" w:eastAsia="zh-CN"/>
        </w:rPr>
      </w:pPr>
    </w:p>
    <w:p w14:paraId="2BE0ADC7" w14:textId="77777777" w:rsidR="009414CF" w:rsidRDefault="00575A67" w:rsidP="009234A5">
      <w:pPr>
        <w:jc w:val="both"/>
        <w:rPr>
          <w:szCs w:val="22"/>
          <w:lang w:val="en-CA" w:eastAsia="zh-CN"/>
        </w:rPr>
      </w:pPr>
      <w:r>
        <w:rPr>
          <w:szCs w:val="22"/>
          <w:lang w:val="en-CA" w:eastAsia="zh-CN"/>
        </w:rPr>
        <w:t>Slice header semantics</w:t>
      </w:r>
    </w:p>
    <w:p w14:paraId="65776CEE" w14:textId="77777777" w:rsidR="001508A3" w:rsidRDefault="001508A3" w:rsidP="001508A3">
      <w:pPr>
        <w:rPr>
          <w:lang w:eastAsia="zh-CN"/>
        </w:rPr>
      </w:pPr>
      <w:proofErr w:type="spellStart"/>
      <w:proofErr w:type="gramStart"/>
      <w:r>
        <w:rPr>
          <w:b/>
          <w:lang w:eastAsia="zh-TW"/>
        </w:rPr>
        <w:t>scaling</w:t>
      </w:r>
      <w:proofErr w:type="gramEnd"/>
      <w:r>
        <w:rPr>
          <w:b/>
          <w:lang w:eastAsia="zh-TW"/>
        </w:rPr>
        <w:t>_list</w:t>
      </w:r>
      <w:r w:rsidRPr="00D92C31">
        <w:rPr>
          <w:b/>
        </w:rPr>
        <w:t>_flag</w:t>
      </w:r>
      <w:proofErr w:type="spellEnd"/>
      <w:r w:rsidRPr="00D92C31">
        <w:rPr>
          <w:b/>
        </w:rPr>
        <w:t xml:space="preserve"> </w:t>
      </w:r>
      <w:r w:rsidRPr="00D92C31">
        <w:t xml:space="preserve">equal to 1 specifies that </w:t>
      </w:r>
      <w:r>
        <w:t>the scaling matrix</w:t>
      </w:r>
      <w:r>
        <w:rPr>
          <w:lang w:eastAsia="zh-TW"/>
        </w:rPr>
        <w:t xml:space="preserve"> is applied for the current slice, equal to 0 specifies that the </w:t>
      </w:r>
      <w:r>
        <w:t>scaling matrix</w:t>
      </w:r>
      <w:r>
        <w:rPr>
          <w:lang w:eastAsia="zh-TW"/>
        </w:rPr>
        <w:t xml:space="preserve"> is not applied for the current slice.  The value of </w:t>
      </w:r>
      <w:proofErr w:type="spellStart"/>
      <w:r>
        <w:rPr>
          <w:lang w:eastAsia="zh-TW"/>
        </w:rPr>
        <w:t>scaling_list_flag_flag</w:t>
      </w:r>
      <w:proofErr w:type="spellEnd"/>
      <w:r>
        <w:rPr>
          <w:lang w:eastAsia="zh-TW"/>
        </w:rPr>
        <w:t xml:space="preserve"> shall be the same for all slices in the current frame.</w:t>
      </w:r>
    </w:p>
    <w:p w14:paraId="319AC4CC" w14:textId="77777777" w:rsidR="00531D89" w:rsidRPr="00531D89" w:rsidRDefault="00531D89" w:rsidP="001508A3">
      <w:pPr>
        <w:rPr>
          <w:lang w:eastAsia="zh-CN"/>
        </w:rPr>
      </w:pPr>
      <w:proofErr w:type="spellStart"/>
      <w:proofErr w:type="gramStart"/>
      <w:r w:rsidRPr="00C54F84">
        <w:rPr>
          <w:rFonts w:hint="eastAsia"/>
          <w:b/>
          <w:lang w:eastAsia="ko-KR"/>
        </w:rPr>
        <w:t>sample</w:t>
      </w:r>
      <w:proofErr w:type="gramEnd"/>
      <w:r w:rsidRPr="00C54F84">
        <w:rPr>
          <w:rFonts w:hint="eastAsia"/>
          <w:b/>
          <w:lang w:eastAsia="ko-KR"/>
        </w:rPr>
        <w:t>_adaptive_offset_flag</w:t>
      </w:r>
      <w:proofErr w:type="spellEnd"/>
      <w:r>
        <w:rPr>
          <w:rFonts w:hint="eastAsia"/>
          <w:lang w:eastAsia="ko-KR"/>
        </w:rPr>
        <w:t xml:space="preserve"> </w:t>
      </w:r>
      <w:r w:rsidRPr="00D92C31">
        <w:t xml:space="preserve">equal to 1 specifies that </w:t>
      </w:r>
      <w:r>
        <w:rPr>
          <w:lang w:eastAsia="zh-TW"/>
        </w:rPr>
        <w:t xml:space="preserve">sample adaptive offset is applied for the current slice, equal to 0 specifies that sample adaptive offset is not applied for the current slice.  The value of </w:t>
      </w:r>
      <w:proofErr w:type="spellStart"/>
      <w:r w:rsidRPr="00B17D1C">
        <w:rPr>
          <w:rFonts w:hint="eastAsia"/>
          <w:lang w:eastAsia="ko-KR"/>
        </w:rPr>
        <w:t>sample_adaptive_offset_flag</w:t>
      </w:r>
      <w:proofErr w:type="spellEnd"/>
      <w:r>
        <w:rPr>
          <w:rFonts w:hint="eastAsia"/>
          <w:lang w:eastAsia="ko-KR"/>
        </w:rPr>
        <w:t xml:space="preserve"> </w:t>
      </w:r>
      <w:r>
        <w:rPr>
          <w:lang w:eastAsia="zh-TW"/>
        </w:rPr>
        <w:t>shall be the same for all slices in the current frame.</w:t>
      </w:r>
      <w:r>
        <w:rPr>
          <w:rFonts w:hint="eastAsia"/>
          <w:lang w:eastAsia="zh-CN"/>
        </w:rPr>
        <w:t xml:space="preserve"> </w:t>
      </w:r>
    </w:p>
    <w:p w14:paraId="197C93E3" w14:textId="77777777" w:rsidR="00575A67" w:rsidRDefault="00575A67" w:rsidP="00575A67">
      <w:pPr>
        <w:rPr>
          <w:lang w:eastAsia="zh-TW"/>
        </w:rPr>
      </w:pPr>
      <w:proofErr w:type="spellStart"/>
      <w:proofErr w:type="gramStart"/>
      <w:r>
        <w:rPr>
          <w:rFonts w:hint="eastAsia"/>
          <w:b/>
          <w:lang w:eastAsia="zh-TW"/>
        </w:rPr>
        <w:t>adaptive</w:t>
      </w:r>
      <w:proofErr w:type="gramEnd"/>
      <w:r>
        <w:rPr>
          <w:rFonts w:hint="eastAsia"/>
          <w:b/>
          <w:lang w:eastAsia="zh-TW"/>
        </w:rPr>
        <w:t>_loop_filter</w:t>
      </w:r>
      <w:r w:rsidRPr="00D92C31">
        <w:rPr>
          <w:b/>
        </w:rPr>
        <w:t>_flag</w:t>
      </w:r>
      <w:proofErr w:type="spellEnd"/>
      <w:r w:rsidRPr="00D92C31">
        <w:rPr>
          <w:b/>
        </w:rPr>
        <w:t xml:space="preserve"> </w:t>
      </w:r>
      <w:r w:rsidRPr="00D92C31">
        <w:t xml:space="preserve">equal to 1 specifies that the </w:t>
      </w:r>
      <w:r w:rsidR="00542675">
        <w:rPr>
          <w:lang w:eastAsia="zh-TW"/>
        </w:rPr>
        <w:t>adaptive loop filter</w:t>
      </w:r>
      <w:r>
        <w:rPr>
          <w:lang w:eastAsia="zh-TW"/>
        </w:rPr>
        <w:t xml:space="preserve"> is </w:t>
      </w:r>
      <w:r w:rsidR="00542675">
        <w:rPr>
          <w:lang w:eastAsia="zh-TW"/>
        </w:rPr>
        <w:t>applied</w:t>
      </w:r>
      <w:r>
        <w:rPr>
          <w:lang w:eastAsia="zh-TW"/>
        </w:rPr>
        <w:t xml:space="preserve"> </w:t>
      </w:r>
      <w:r w:rsidR="00311D9D">
        <w:rPr>
          <w:lang w:eastAsia="zh-TW"/>
        </w:rPr>
        <w:t xml:space="preserve">for the current slice, equal to 0 specifies that the </w:t>
      </w:r>
      <w:r w:rsidR="00A054B9">
        <w:rPr>
          <w:lang w:eastAsia="zh-TW"/>
        </w:rPr>
        <w:t>adaptive loop filter</w:t>
      </w:r>
      <w:r w:rsidR="00311D9D">
        <w:rPr>
          <w:lang w:eastAsia="zh-TW"/>
        </w:rPr>
        <w:t xml:space="preserve"> is </w:t>
      </w:r>
      <w:r w:rsidR="00542675">
        <w:rPr>
          <w:lang w:eastAsia="zh-TW"/>
        </w:rPr>
        <w:t>not applied</w:t>
      </w:r>
      <w:r w:rsidR="00311D9D">
        <w:rPr>
          <w:lang w:eastAsia="zh-TW"/>
        </w:rPr>
        <w:t xml:space="preserve"> for the current slice. </w:t>
      </w:r>
      <w:r>
        <w:rPr>
          <w:lang w:eastAsia="zh-TW"/>
        </w:rPr>
        <w:t xml:space="preserve"> The value of </w:t>
      </w:r>
      <w:proofErr w:type="spellStart"/>
      <w:r>
        <w:rPr>
          <w:lang w:eastAsia="zh-TW"/>
        </w:rPr>
        <w:t>adaptive_loop_filter_flag</w:t>
      </w:r>
      <w:proofErr w:type="spellEnd"/>
      <w:r>
        <w:rPr>
          <w:lang w:eastAsia="zh-TW"/>
        </w:rPr>
        <w:t xml:space="preserve"> shall be the same for all slices in the current frame.</w:t>
      </w:r>
    </w:p>
    <w:p w14:paraId="5B4233C5" w14:textId="77777777" w:rsidR="001E335C" w:rsidRDefault="001E335C" w:rsidP="00A054B9">
      <w:pPr>
        <w:rPr>
          <w:ins w:id="157" w:author="StW2" w:date="2012-02-08T11:34:00Z"/>
          <w:lang w:eastAsia="zh-CN"/>
        </w:rPr>
      </w:pPr>
    </w:p>
    <w:p w14:paraId="15C8F146" w14:textId="77777777" w:rsidR="00CE4692" w:rsidRDefault="00CE4692" w:rsidP="00A054B9">
      <w:pPr>
        <w:rPr>
          <w:lang w:eastAsia="zh-TW"/>
        </w:rPr>
      </w:pPr>
      <w:r>
        <w:rPr>
          <w:lang w:eastAsia="zh-TW"/>
        </w:rPr>
        <w:t>In semantics</w:t>
      </w:r>
    </w:p>
    <w:p w14:paraId="253ACC92" w14:textId="44F68AA5" w:rsidR="00930C82" w:rsidRPr="00E8461A" w:rsidRDefault="00930C82" w:rsidP="00234619">
      <w:pPr>
        <w:pStyle w:val="Heading5"/>
        <w:keepLines/>
        <w:numPr>
          <w:ilvl w:val="4"/>
          <w:numId w:val="18"/>
        </w:numPr>
        <w:tabs>
          <w:tab w:val="clear" w:pos="360"/>
          <w:tab w:val="clear" w:pos="720"/>
          <w:tab w:val="clear" w:pos="1080"/>
          <w:tab w:val="clear" w:pos="1440"/>
          <w:tab w:val="left" w:pos="794"/>
          <w:tab w:val="left" w:pos="907"/>
          <w:tab w:val="left" w:pos="1191"/>
          <w:tab w:val="left" w:pos="1588"/>
          <w:tab w:val="left" w:pos="1985"/>
        </w:tabs>
        <w:spacing w:before="181" w:after="0"/>
        <w:jc w:val="both"/>
        <w:rPr>
          <w:lang w:val="en-GB"/>
        </w:rPr>
      </w:pPr>
      <w:r w:rsidRPr="00E8461A">
        <w:rPr>
          <w:lang w:val="en-GB"/>
        </w:rPr>
        <w:t>Order of sequence</w:t>
      </w:r>
      <w:r>
        <w:rPr>
          <w:lang w:val="en-GB"/>
        </w:rPr>
        <w:t xml:space="preserve">, </w:t>
      </w:r>
      <w:r w:rsidRPr="00E8461A">
        <w:rPr>
          <w:lang w:val="en-GB"/>
        </w:rPr>
        <w:t xml:space="preserve">picture </w:t>
      </w:r>
      <w:r>
        <w:rPr>
          <w:lang w:val="en-GB"/>
        </w:rPr>
        <w:t xml:space="preserve">and adaptation </w:t>
      </w:r>
      <w:r w:rsidRPr="00E8461A">
        <w:rPr>
          <w:lang w:val="en-GB"/>
        </w:rPr>
        <w:t>parameter set RBSPs and their activation</w:t>
      </w:r>
      <w:bookmarkEnd w:id="99"/>
      <w:bookmarkEnd w:id="100"/>
      <w:bookmarkEnd w:id="101"/>
    </w:p>
    <w:p w14:paraId="5BC6BAB4" w14:textId="161832DB" w:rsidR="00930C82" w:rsidRPr="00210652" w:rsidRDefault="00930C82" w:rsidP="00930C82">
      <w:r w:rsidRPr="00210652">
        <w:t xml:space="preserve">This </w:t>
      </w:r>
      <w:proofErr w:type="spellStart"/>
      <w:r w:rsidRPr="00210652">
        <w:t>subclause</w:t>
      </w:r>
      <w:proofErr w:type="spellEnd"/>
      <w:r w:rsidRPr="00210652">
        <w:t xml:space="preserve"> specifies the activation process of picture</w:t>
      </w:r>
      <w:r>
        <w:t>,</w:t>
      </w:r>
      <w:r w:rsidRPr="00210652">
        <w:t xml:space="preserve"> sequence </w:t>
      </w:r>
      <w:r>
        <w:t xml:space="preserve">and adaptation </w:t>
      </w:r>
      <w:r w:rsidRPr="00210652">
        <w:t xml:space="preserve">parameter sets for coded video sequences that conform to one or more of the profiles specified in </w:t>
      </w:r>
      <w:r w:rsidRPr="00520E80">
        <w:rPr>
          <w:highlight w:val="yellow"/>
        </w:rPr>
        <w:t>Annex </w:t>
      </w:r>
      <w:r w:rsidR="00520E80">
        <w:t>XX</w:t>
      </w:r>
      <w:del w:id="158" w:author="StW2" w:date="2012-02-08T11:34:00Z">
        <w:r w:rsidRPr="00210652">
          <w:fldChar w:fldCharType="begin" w:fldLock="1"/>
        </w:r>
        <w:r w:rsidRPr="00210652">
          <w:delInstrText xml:space="preserve"> REF _Ref36826677 \r \h </w:delInstrText>
        </w:r>
        <w:r w:rsidRPr="00210652">
          <w:fldChar w:fldCharType="separate"/>
        </w:r>
        <w:r w:rsidRPr="00210652">
          <w:delText>A</w:delText>
        </w:r>
        <w:r w:rsidRPr="00210652">
          <w:fldChar w:fldCharType="end"/>
        </w:r>
      </w:del>
      <w:r w:rsidRPr="00210652">
        <w:t xml:space="preserve"> that are decoded using the decoding process specified in </w:t>
      </w:r>
      <w:r w:rsidRPr="00520E80">
        <w:rPr>
          <w:highlight w:val="yellow"/>
        </w:rPr>
        <w:t>clauses </w:t>
      </w:r>
      <w:r w:rsidR="00520E80">
        <w:rPr>
          <w:highlight w:val="yellow"/>
        </w:rPr>
        <w:t>XX</w:t>
      </w:r>
      <w:del w:id="159" w:author="StW2" w:date="2012-02-08T11:34:00Z">
        <w:r w:rsidRPr="00210652">
          <w:fldChar w:fldCharType="begin" w:fldLock="1"/>
        </w:r>
        <w:r w:rsidRPr="00210652">
          <w:delInstrText xml:space="preserve"> REF _Ref20133850 \r \h </w:delInstrText>
        </w:r>
        <w:r w:rsidRPr="00210652">
          <w:fldChar w:fldCharType="separate"/>
        </w:r>
        <w:r>
          <w:delText>2</w:delText>
        </w:r>
        <w:r w:rsidRPr="00210652">
          <w:fldChar w:fldCharType="end"/>
        </w:r>
        <w:r w:rsidRPr="00210652">
          <w:delText>-</w:delText>
        </w:r>
        <w:r w:rsidRPr="00210652">
          <w:fldChar w:fldCharType="begin" w:fldLock="1"/>
        </w:r>
        <w:r w:rsidRPr="00210652">
          <w:delInstrText xml:space="preserve"> REF _Ref24280994 \r \h </w:delInstrText>
        </w:r>
        <w:r w:rsidRPr="00210652">
          <w:fldChar w:fldCharType="separate"/>
        </w:r>
        <w:r>
          <w:delText>9</w:delText>
        </w:r>
        <w:r w:rsidRPr="00210652">
          <w:fldChar w:fldCharType="end"/>
        </w:r>
      </w:del>
      <w:r w:rsidRPr="00210652">
        <w:t>.</w:t>
      </w:r>
    </w:p>
    <w:p w14:paraId="71F57809" w14:textId="77777777" w:rsidR="00930C82" w:rsidRPr="00210652" w:rsidRDefault="00930C82">
      <w:pPr>
        <w:pStyle w:val="Note1CharCharCharCharCharChar"/>
        <w:pPrChange w:id="160" w:author="StW2" w:date="2012-02-08T11:34:00Z">
          <w:pPr>
            <w:pStyle w:val="Note1CharCharCharCharCharChar"/>
            <w:numPr>
              <w:ilvl w:val="12"/>
            </w:numPr>
          </w:pPr>
        </w:pPrChange>
      </w:pPr>
      <w:r w:rsidRPr="00210652">
        <w:t>NOTE 1 – The sequence</w:t>
      </w:r>
      <w:r>
        <w:t>,</w:t>
      </w:r>
      <w:r w:rsidRPr="00210652">
        <w:t xml:space="preserve"> picture </w:t>
      </w:r>
      <w:r>
        <w:t xml:space="preserve">and adaptation </w:t>
      </w:r>
      <w:r w:rsidRPr="00210652">
        <w:t>parameter set mechanism decouples the transmission of infrequently changing information from the transmission of coded macroblock data. Sequence</w:t>
      </w:r>
      <w:r>
        <w:t>,</w:t>
      </w:r>
      <w:r w:rsidRPr="00210652">
        <w:t xml:space="preserve"> picture </w:t>
      </w:r>
      <w:r>
        <w:t xml:space="preserve">and adaptation </w:t>
      </w:r>
      <w:r w:rsidRPr="00210652">
        <w:t xml:space="preserve">parameter sets may, in some applications, be conveyed "out-of-band". </w:t>
      </w:r>
    </w:p>
    <w:p w14:paraId="5D0C6908" w14:textId="77777777" w:rsidR="00CF0BC6" w:rsidRDefault="00930C82" w:rsidP="00CF0BC6">
      <w:pPr>
        <w:rPr>
          <w:ins w:id="161" w:author="StW2" w:date="2012-02-08T11:34:00Z"/>
        </w:rPr>
      </w:pPr>
      <w:r w:rsidRPr="00212203">
        <w:t xml:space="preserve">An adaptation parameter set RBSP includes parameters that can be referred to by the coded slice NAL units of one or more coded pictures </w:t>
      </w:r>
      <w:r>
        <w:rPr>
          <w:shd w:val="clear" w:color="auto" w:fill="FFFF00"/>
          <w:rPrChange w:id="162" w:author="StW2" w:date="2012-02-08T11:34:00Z">
            <w:rPr/>
          </w:rPrChange>
        </w:rPr>
        <w:t xml:space="preserve">when at least one of </w:t>
      </w:r>
      <w:proofErr w:type="spellStart"/>
      <w:r>
        <w:rPr>
          <w:shd w:val="clear" w:color="auto" w:fill="FFFF00"/>
          <w:rPrChange w:id="163" w:author="StW2" w:date="2012-02-08T11:34:00Z">
            <w:rPr/>
          </w:rPrChange>
        </w:rPr>
        <w:t>sample_adaptive_offset_enabled_flag</w:t>
      </w:r>
      <w:proofErr w:type="spellEnd"/>
      <w:r>
        <w:rPr>
          <w:shd w:val="clear" w:color="auto" w:fill="FFFF00"/>
          <w:rPrChange w:id="164" w:author="StW2" w:date="2012-02-08T11:34:00Z">
            <w:rPr/>
          </w:rPrChange>
        </w:rPr>
        <w:t xml:space="preserve"> or </w:t>
      </w:r>
      <w:proofErr w:type="spellStart"/>
      <w:r>
        <w:rPr>
          <w:shd w:val="clear" w:color="auto" w:fill="FFFF00"/>
          <w:rPrChange w:id="165" w:author="StW2" w:date="2012-02-08T11:34:00Z">
            <w:rPr/>
          </w:rPrChange>
        </w:rPr>
        <w:t>adaptive_loop_filter_enabled_flag</w:t>
      </w:r>
      <w:proofErr w:type="spellEnd"/>
      <w:r>
        <w:rPr>
          <w:shd w:val="clear" w:color="auto" w:fill="FFFF00"/>
          <w:rPrChange w:id="166" w:author="StW2" w:date="2012-02-08T11:34:00Z">
            <w:rPr/>
          </w:rPrChange>
        </w:rPr>
        <w:t xml:space="preserve"> are equal to 1</w:t>
      </w:r>
      <w:r w:rsidRPr="00212203">
        <w:t xml:space="preserve">. </w:t>
      </w:r>
      <w:ins w:id="167" w:author="StW2" w:date="2012-02-08T11:34:00Z">
        <w:r w:rsidR="00CF0BC6">
          <w:t xml:space="preserve">Each adaptation parameter set may contain data relating to a class of parameters, each indicated by a presence flag. Each adaptation parameter set may be updated using a partial update procedure specified in </w:t>
        </w:r>
        <w:r w:rsidR="00CF0BC6">
          <w:rPr>
            <w:shd w:val="clear" w:color="auto" w:fill="FFFF00"/>
          </w:rPr>
          <w:t>XXX</w:t>
        </w:r>
        <w:r w:rsidR="00CF0BC6">
          <w:t xml:space="preserve">, forming the array </w:t>
        </w:r>
        <w:proofErr w:type="gramStart"/>
        <w:r w:rsidR="00CF0BC6">
          <w:t>APS[</w:t>
        </w:r>
        <w:proofErr w:type="spellStart"/>
        <w:proofErr w:type="gramEnd"/>
        <w:r w:rsidR="00CF0BC6">
          <w:t>apsId</w:t>
        </w:r>
        <w:proofErr w:type="spellEnd"/>
        <w:r w:rsidR="00CF0BC6">
          <w:t xml:space="preserve">]. A construction process is performed at the start of each coded picture to populate the active adaptation parameter set from a list </w:t>
        </w:r>
        <w:r w:rsidR="00CF0BC6">
          <w:lastRenderedPageBreak/>
          <w:t xml:space="preserve">of </w:t>
        </w:r>
        <w:r w:rsidR="00CF0BC6" w:rsidRPr="00CF0BC6">
          <w:rPr>
            <w:rFonts w:eastAsia="Times New Roman" w:hint="eastAsia"/>
          </w:rPr>
          <w:t xml:space="preserve">adaptation parameter set </w:t>
        </w:r>
        <w:r w:rsidR="00CF0BC6">
          <w:t>structures that have been previously received. The resulting active adaptation parameter set is only considered active for a single coded picture.</w:t>
        </w:r>
      </w:ins>
    </w:p>
    <w:p w14:paraId="40263E1C" w14:textId="77777777" w:rsidR="00CF0BC6" w:rsidRDefault="00CF0BC6" w:rsidP="00CF0BC6">
      <w:pPr>
        <w:rPr>
          <w:ins w:id="168" w:author="StW2" w:date="2012-02-08T11:34:00Z"/>
        </w:rPr>
      </w:pPr>
      <w:ins w:id="169" w:author="StW2" w:date="2012-02-08T11:34:00Z">
        <w:r>
          <w:t xml:space="preserve">When a coded slice NAL unit references (using a particular value of </w:t>
        </w:r>
        <w:proofErr w:type="spellStart"/>
        <w:r>
          <w:t>aps_id</w:t>
        </w:r>
        <w:proofErr w:type="spellEnd"/>
        <w:r>
          <w:t xml:space="preserve">) an adaptation parameter set (with that value of </w:t>
        </w:r>
        <w:proofErr w:type="spellStart"/>
        <w:r>
          <w:t>aps_id</w:t>
        </w:r>
        <w:proofErr w:type="spellEnd"/>
        <w:r>
          <w:t xml:space="preserve">), the adaptation parameter set RBSP does not itself become activated, rather, the active adaptation parameter set is constructed using the </w:t>
        </w:r>
        <w:proofErr w:type="spellStart"/>
        <w:proofErr w:type="gramStart"/>
        <w:r>
          <w:t>coalesceAPS</w:t>
        </w:r>
        <w:proofErr w:type="spellEnd"/>
        <w:r>
          <w:t>(</w:t>
        </w:r>
        <w:proofErr w:type="spellStart"/>
        <w:proofErr w:type="gramEnd"/>
        <w:r>
          <w:t>aps_id</w:t>
        </w:r>
        <w:proofErr w:type="spellEnd"/>
        <w:r>
          <w:t xml:space="preserve">, </w:t>
        </w:r>
        <w:proofErr w:type="spellStart"/>
        <w:r>
          <w:t>apsRecursionLimit</w:t>
        </w:r>
        <w:proofErr w:type="spellEnd"/>
        <w:r>
          <w:t xml:space="preserve">) function with the value of </w:t>
        </w:r>
        <w:proofErr w:type="spellStart"/>
        <w:r>
          <w:t>apsRecursionLimit</w:t>
        </w:r>
        <w:proofErr w:type="spellEnd"/>
        <w:r>
          <w:t xml:space="preserve"> of </w:t>
        </w:r>
        <w:r w:rsidRPr="00900D6F">
          <w:rPr>
            <w:highlight w:val="yellow"/>
          </w:rPr>
          <w:t>XX</w:t>
        </w:r>
        <w:r w:rsidRPr="00900D6F">
          <w:rPr>
            <w:highlight w:val="yellow"/>
            <w:rPrChange w:id="170" w:author="Jill Boyce" w:date="2012-02-08T13:40:00Z">
              <w:rPr/>
            </w:rPrChange>
          </w:rPr>
          <w:t xml:space="preserve"> (Ed.: or as determined from the </w:t>
        </w:r>
        <w:proofErr w:type="spellStart"/>
        <w:r w:rsidRPr="00900D6F">
          <w:rPr>
            <w:highlight w:val="yellow"/>
            <w:rPrChange w:id="171" w:author="Jill Boyce" w:date="2012-02-08T13:40:00Z">
              <w:rPr/>
            </w:rPrChange>
          </w:rPr>
          <w:t>profile_idc</w:t>
        </w:r>
        <w:proofErr w:type="spellEnd"/>
        <w:r w:rsidRPr="00900D6F">
          <w:rPr>
            <w:highlight w:val="yellow"/>
            <w:rPrChange w:id="172" w:author="Jill Boyce" w:date="2012-02-08T13:40:00Z">
              <w:rPr/>
            </w:rPrChange>
          </w:rPr>
          <w:t xml:space="preserve"> and </w:t>
        </w:r>
        <w:proofErr w:type="spellStart"/>
        <w:r w:rsidRPr="00900D6F">
          <w:rPr>
            <w:highlight w:val="yellow"/>
            <w:rPrChange w:id="173" w:author="Jill Boyce" w:date="2012-02-08T13:40:00Z">
              <w:rPr/>
            </w:rPrChange>
          </w:rPr>
          <w:t>level_idc</w:t>
        </w:r>
        <w:proofErr w:type="spellEnd"/>
        <w:r w:rsidRPr="00900D6F">
          <w:rPr>
            <w:highlight w:val="yellow"/>
            <w:rPrChange w:id="174" w:author="Jill Boyce" w:date="2012-02-08T13:40:00Z">
              <w:rPr/>
            </w:rPrChange>
          </w:rPr>
          <w:t xml:space="preserve"> as indicated in Annex A.)</w:t>
        </w:r>
      </w:ins>
    </w:p>
    <w:p w14:paraId="7A67DED5" w14:textId="77777777" w:rsidR="009126F8" w:rsidRPr="00210652" w:rsidRDefault="009126F8" w:rsidP="009126F8">
      <w:pPr>
        <w:numPr>
          <w:ilvl w:val="12"/>
          <w:numId w:val="0"/>
        </w:numPr>
      </w:pPr>
      <w:bookmarkStart w:id="175" w:name="_GoBack"/>
      <w:bookmarkEnd w:id="175"/>
      <w:r w:rsidRPr="00210652">
        <w:t xml:space="preserve">A picture parameter set RBSP includes parameters that can be referred to by the coded slice NAL units or coded slice data partition A NAL units of one or more coded pictures. Each picture parameter set RBSP is initially considered not active at the start of the operation of the decoding process. At most one picture parameter set RBSP is considered active at any given moment during the operation of the decoding process, and the activation of any particular picture parameter set RBSP results in the deactivation of the </w:t>
      </w:r>
      <w:proofErr w:type="gramStart"/>
      <w:r w:rsidRPr="00210652">
        <w:t>previously-active</w:t>
      </w:r>
      <w:proofErr w:type="gramEnd"/>
      <w:r w:rsidRPr="00210652">
        <w:t xml:space="preserve"> picture parameter set RBSP (if any).</w:t>
      </w:r>
    </w:p>
    <w:p w14:paraId="7DDC7CE6" w14:textId="77777777" w:rsidR="009126F8" w:rsidRPr="00210652" w:rsidRDefault="009126F8" w:rsidP="009126F8">
      <w:pPr>
        <w:numPr>
          <w:ilvl w:val="12"/>
          <w:numId w:val="0"/>
        </w:numPr>
      </w:pPr>
      <w:r w:rsidRPr="00210652">
        <w:t xml:space="preserve">When a picture parameter set RBSP (with a particular value of </w:t>
      </w:r>
      <w:proofErr w:type="spellStart"/>
      <w:r w:rsidRPr="00210652">
        <w:t>pic_parameter_set_id</w:t>
      </w:r>
      <w:proofErr w:type="spellEnd"/>
      <w:r w:rsidRPr="00210652">
        <w:t xml:space="preserve">) is not active and it is referred to by a coded slice NAL unit or coded slice data partition A NAL unit (using that value of </w:t>
      </w:r>
      <w:proofErr w:type="spellStart"/>
      <w:r w:rsidRPr="00210652">
        <w:t>pic_parameter_set_id</w:t>
      </w:r>
      <w:proofErr w:type="spellEnd"/>
      <w:r w:rsidRPr="00210652">
        <w:t xml:space="preserve">), it is activated. This picture parameter set RBSP is called the active picture parameter set RBSP until it is deactivated by the activation of another picture parameter set RBSP. A picture parameter set RBSP, with that particular value of </w:t>
      </w:r>
      <w:proofErr w:type="spellStart"/>
      <w:r w:rsidRPr="00210652">
        <w:t>pic_parameter_set_id</w:t>
      </w:r>
      <w:proofErr w:type="spellEnd"/>
      <w:r w:rsidRPr="00210652">
        <w:t xml:space="preserve">, shall be available to the decoding process prior to its activation. </w:t>
      </w:r>
    </w:p>
    <w:p w14:paraId="0EB07693" w14:textId="77777777" w:rsidR="009126F8" w:rsidRPr="00210652" w:rsidRDefault="009126F8" w:rsidP="009126F8">
      <w:pPr>
        <w:numPr>
          <w:ilvl w:val="12"/>
          <w:numId w:val="0"/>
        </w:numPr>
      </w:pPr>
      <w:r w:rsidRPr="00210652">
        <w:t xml:space="preserve">Any picture parameter set NAL unit containing the value of </w:t>
      </w:r>
      <w:proofErr w:type="spellStart"/>
      <w:r w:rsidRPr="00210652">
        <w:t>pic_parameter_set_id</w:t>
      </w:r>
      <w:proofErr w:type="spellEnd"/>
      <w:r w:rsidRPr="00210652">
        <w:t xml:space="preserve"> for the active picture parameter set RBSP for a coded picture shall have the same content as that of the active picture parameter set RBSP for the coded picture unless it follows the last VCL NAL unit of the coded picture and precedes the first VCL NAL unit of another coded picture.</w:t>
      </w:r>
    </w:p>
    <w:p w14:paraId="22C191FD" w14:textId="77777777" w:rsidR="009126F8" w:rsidRPr="00210652" w:rsidRDefault="009126F8" w:rsidP="009126F8">
      <w:pPr>
        <w:numPr>
          <w:ilvl w:val="12"/>
          <w:numId w:val="0"/>
        </w:numPr>
      </w:pPr>
      <w:r w:rsidRPr="00210652">
        <w:t xml:space="preserve">A sequence parameter set RBSP includes parameters that can be referred to by one or more picture parameter set RBSPs or one or more SEI NAL units containing a buffering period SEI message. Each sequence parameter set RBSP is initially considered not active at the start of the operation of the decoding process. At most one sequence parameter set RBSP is considered active at any given moment during the operation of the decoding process, and the activation of any particular sequence parameter set RBSP results in the deactivation of the </w:t>
      </w:r>
      <w:proofErr w:type="gramStart"/>
      <w:r w:rsidRPr="00210652">
        <w:t>previously-active</w:t>
      </w:r>
      <w:proofErr w:type="gramEnd"/>
      <w:r w:rsidRPr="00210652">
        <w:t xml:space="preserve"> sequence parameter set RBSP (if any).</w:t>
      </w:r>
    </w:p>
    <w:p w14:paraId="770A4D4E" w14:textId="77777777" w:rsidR="009126F8" w:rsidRPr="00210652" w:rsidRDefault="009126F8" w:rsidP="009126F8">
      <w:pPr>
        <w:numPr>
          <w:ilvl w:val="12"/>
          <w:numId w:val="0"/>
        </w:numPr>
      </w:pPr>
      <w:r w:rsidRPr="00210652">
        <w:t xml:space="preserve">When a sequence parameter set RBSP (with a particular value of </w:t>
      </w:r>
      <w:proofErr w:type="spellStart"/>
      <w:r w:rsidRPr="00210652">
        <w:t>seq_parameter_set_id</w:t>
      </w:r>
      <w:proofErr w:type="spellEnd"/>
      <w:r w:rsidRPr="00210652">
        <w:t xml:space="preserve">) is not already active and it is referred to by activation of a picture parameter set RBSP (using that value of </w:t>
      </w:r>
      <w:proofErr w:type="spellStart"/>
      <w:r w:rsidRPr="00210652">
        <w:t>seq_parameter_set_id</w:t>
      </w:r>
      <w:proofErr w:type="spellEnd"/>
      <w:r w:rsidRPr="00210652">
        <w:t xml:space="preserve">) or is referred to by an SEI NAL unit containing a buffering period SEI message (using that value of </w:t>
      </w:r>
      <w:proofErr w:type="spellStart"/>
      <w:r w:rsidRPr="00210652">
        <w:t>seq_parameter_set_id</w:t>
      </w:r>
      <w:proofErr w:type="spellEnd"/>
      <w:r w:rsidRPr="00210652">
        <w:t xml:space="preserve">), it is activated. This sequence parameter set RBSP is called the active sequence parameter set RBSP until it is deactivated by the activation of another sequence parameter set RBSP. A sequence parameter set RBSP, with that particular value of </w:t>
      </w:r>
      <w:proofErr w:type="spellStart"/>
      <w:r w:rsidRPr="00210652">
        <w:t>seq_parameter_set_id</w:t>
      </w:r>
      <w:proofErr w:type="spellEnd"/>
      <w:r w:rsidRPr="00210652">
        <w:t>, shall be available to the decoding process prior to its activation. An activated sequence parameter set RBSP shall remain active for the entire coded video sequence.</w:t>
      </w:r>
    </w:p>
    <w:p w14:paraId="6144A497" w14:textId="77777777" w:rsidR="009126F8" w:rsidRPr="00210652" w:rsidRDefault="009126F8" w:rsidP="009126F8">
      <w:pPr>
        <w:pStyle w:val="Note1"/>
        <w:numPr>
          <w:ilvl w:val="12"/>
          <w:numId w:val="0"/>
        </w:numPr>
        <w:ind w:left="284"/>
      </w:pPr>
      <w:r w:rsidRPr="00210652">
        <w:t>NOTE 2 – Because an IDR access unit begins a new coded video sequence and an activated sequence parameter set RBSP must remain active for the entire coded video sequence, a sequence parameter set RBSP can only be activated by a buffering period SEI message when the buffering period SEI message is part of an IDR access unit.</w:t>
      </w:r>
    </w:p>
    <w:p w14:paraId="216B2D6B" w14:textId="77777777" w:rsidR="009126F8" w:rsidRPr="00210652" w:rsidRDefault="009126F8" w:rsidP="009126F8">
      <w:pPr>
        <w:numPr>
          <w:ilvl w:val="12"/>
          <w:numId w:val="0"/>
        </w:numPr>
      </w:pPr>
      <w:r w:rsidRPr="00210652">
        <w:t xml:space="preserve">Any sequence parameter set NAL unit containing the value of </w:t>
      </w:r>
      <w:proofErr w:type="spellStart"/>
      <w:r w:rsidRPr="00210652">
        <w:t>seq_parameter_set_id</w:t>
      </w:r>
      <w:proofErr w:type="spellEnd"/>
      <w:r w:rsidRPr="00210652">
        <w:t xml:space="preserve"> for the active sequence parameter set RBSP for a coded video sequence shall have the same content as that of the active sequence parameter set RBSP for the coded video sequence unless it follows the last access unit of the coded video sequence and precedes the first VCL NAL unit and the first SEI NAL unit containing a buffering period SEI message (when present) of another coded video sequence.</w:t>
      </w:r>
    </w:p>
    <w:p w14:paraId="27BA1F50" w14:textId="77777777" w:rsidR="009126F8" w:rsidRPr="00210652" w:rsidRDefault="009126F8" w:rsidP="009126F8">
      <w:pPr>
        <w:pStyle w:val="Note1"/>
        <w:numPr>
          <w:ilvl w:val="12"/>
          <w:numId w:val="0"/>
        </w:numPr>
        <w:ind w:left="284"/>
      </w:pPr>
      <w:r w:rsidRPr="00210652">
        <w:t>NOTE 3 – If picture parameter set RBSP</w:t>
      </w:r>
      <w:r>
        <w:t>,</w:t>
      </w:r>
      <w:r w:rsidRPr="00210652">
        <w:t xml:space="preserve"> sequence parameter set RBSP </w:t>
      </w:r>
      <w:r>
        <w:t>or adaptation</w:t>
      </w:r>
      <w:r w:rsidRPr="00210652">
        <w:t xml:space="preserve"> parameter set RBSP</w:t>
      </w:r>
      <w:r>
        <w:t xml:space="preserve"> </w:t>
      </w:r>
      <w:r w:rsidRPr="00210652">
        <w:t>are conveyed within the bitstream, these constraints impose an order constraint on the NAL units that contain the picture parameter set RBSP or sequence parameter set RBSP, respectively. Otherwise (picture parameter set RBSP</w:t>
      </w:r>
      <w:r>
        <w:t>,</w:t>
      </w:r>
      <w:r w:rsidRPr="00210652">
        <w:t xml:space="preserve"> sequence parameter set RBSP </w:t>
      </w:r>
      <w:r>
        <w:t>or adaptation</w:t>
      </w:r>
      <w:r w:rsidRPr="00210652">
        <w:t xml:space="preserve"> parameter set RBSP are conveyed by other means not specified in this Recommendation | International Standard), they must be available to the decoding process in a timely fashion such that these constraints are obeyed.</w:t>
      </w:r>
    </w:p>
    <w:p w14:paraId="2A5017CE" w14:textId="77777777" w:rsidR="009126F8" w:rsidRPr="00210652" w:rsidRDefault="009126F8" w:rsidP="009126F8">
      <w:r w:rsidRPr="00210652">
        <w:lastRenderedPageBreak/>
        <w:t>All constraints that are expressed on the relationship between the values of the syntax elements (and the values of variables derived from those syntax elements) in sequence parameter sets</w:t>
      </w:r>
      <w:r>
        <w:t>,</w:t>
      </w:r>
      <w:r w:rsidRPr="00210652">
        <w:t xml:space="preserve"> picture parameter sets </w:t>
      </w:r>
      <w:r>
        <w:t xml:space="preserve">and adaptation </w:t>
      </w:r>
      <w:r w:rsidRPr="00210652">
        <w:t>parameter sets and other syntax elements are expressions of constraints that apply only to the active sequence parameter set</w:t>
      </w:r>
      <w:r>
        <w:t>,</w:t>
      </w:r>
      <w:r w:rsidRPr="00210652">
        <w:t xml:space="preserve"> the active picture parameter set</w:t>
      </w:r>
      <w:r>
        <w:t xml:space="preserve"> and the active adaptation </w:t>
      </w:r>
      <w:r w:rsidRPr="00210652">
        <w:t>parameter set. If any sequence parameter set RBSP is present that is not activated in the bitstream, its syntax elements shall have values that would conform to the specified constraints if it were activated by reference in an otherwise</w:t>
      </w:r>
      <w:r w:rsidRPr="00210652">
        <w:noBreakHyphen/>
        <w:t>conforming bitstream. If any picture parameter set RBSP is present that is not ever activated in the bitstream, its syntax elements shall have values that would conform to the specified constraints if it were activated by reference in an otherwise-conforming bitstream.</w:t>
      </w:r>
      <w:r>
        <w:t xml:space="preserve"> </w:t>
      </w:r>
      <w:r w:rsidRPr="007866E5">
        <w:rPr>
          <w:color w:val="FF6600"/>
          <w:u w:val="single"/>
        </w:rPr>
        <w:t>If any adaptation parameter set RBSP is present that is not ever activated in the bitstream, its syntax elements shall have values that would conform to the specified constraints if it were activated by reference in an otherwise-conforming bitstream</w:t>
      </w:r>
      <w:r>
        <w:rPr>
          <w:color w:val="FF6600"/>
          <w:u w:val="single"/>
        </w:rPr>
        <w:t>.</w:t>
      </w:r>
      <w:r>
        <w:rPr>
          <w:color w:val="FF6600"/>
          <w:u w:val="single"/>
        </w:rPr>
        <w:tab/>
      </w:r>
    </w:p>
    <w:p w14:paraId="5DAE0836" w14:textId="77777777" w:rsidR="009126F8" w:rsidRPr="00210652" w:rsidRDefault="009126F8" w:rsidP="009126F8">
      <w:pPr>
        <w:numPr>
          <w:ilvl w:val="12"/>
          <w:numId w:val="0"/>
        </w:numPr>
      </w:pPr>
      <w:r w:rsidRPr="00210652">
        <w:t>During operation of the decoding process (see clause </w:t>
      </w:r>
      <w:r w:rsidRPr="00210652">
        <w:fldChar w:fldCharType="begin" w:fldLock="1"/>
      </w:r>
      <w:r w:rsidRPr="00210652">
        <w:instrText xml:space="preserve"> REF _Ref36115734 \r \h </w:instrText>
      </w:r>
      <w:r w:rsidRPr="00210652">
        <w:fldChar w:fldCharType="separate"/>
      </w:r>
      <w:r w:rsidRPr="00210652">
        <w:t>0</w:t>
      </w:r>
      <w:r w:rsidRPr="00210652">
        <w:fldChar w:fldCharType="end"/>
      </w:r>
      <w:r w:rsidRPr="00210652">
        <w:t>), the values of parameters of the active picture parameter set and the active sequence parameter set shall be considered in effect. For interpretation of SEI messages, the values of the parameters of the picture parameter set and sequence parameter set that are active for the operation of the decoding process for the VCL NAL units of the primary coded picture in the same access unit shall be considered in effect unless otherwise specified in the SEI message semantics.</w:t>
      </w:r>
    </w:p>
    <w:p w14:paraId="41C735BC" w14:textId="77777777" w:rsidR="001E335C" w:rsidRDefault="001E335C" w:rsidP="00A054B9">
      <w:pPr>
        <w:rPr>
          <w:ins w:id="176" w:author="StW2" w:date="2012-02-08T11:34:00Z"/>
          <w:lang w:eastAsia="zh-TW"/>
        </w:rPr>
      </w:pPr>
    </w:p>
    <w:p w14:paraId="1265389A" w14:textId="77777777" w:rsidR="001E335C" w:rsidRDefault="001E335C" w:rsidP="00A054B9">
      <w:pPr>
        <w:rPr>
          <w:ins w:id="177" w:author="StW2" w:date="2012-02-08T11:34:00Z"/>
          <w:lang w:eastAsia="zh-TW"/>
        </w:rPr>
      </w:pPr>
    </w:p>
    <w:p w14:paraId="5039347A" w14:textId="77777777" w:rsidR="0018043B" w:rsidRPr="0018043B" w:rsidRDefault="0018043B" w:rsidP="0018043B">
      <w:pPr>
        <w:pStyle w:val="Heading1"/>
        <w:ind w:left="360" w:hanging="360"/>
        <w:rPr>
          <w:lang w:val="en-CA"/>
        </w:rPr>
      </w:pPr>
      <w:r w:rsidRPr="0018043B">
        <w:rPr>
          <w:rFonts w:hint="eastAsia"/>
          <w:lang w:val="en-CA"/>
        </w:rPr>
        <w:t>Conclusions</w:t>
      </w:r>
    </w:p>
    <w:p w14:paraId="3D9EFF91" w14:textId="77777777" w:rsidR="0018043B" w:rsidRDefault="005268D3" w:rsidP="009234A5">
      <w:pPr>
        <w:jc w:val="both"/>
        <w:rPr>
          <w:szCs w:val="22"/>
          <w:lang w:val="en-CA" w:eastAsia="zh-CN"/>
        </w:rPr>
      </w:pPr>
      <w:r w:rsidRPr="005268D3">
        <w:rPr>
          <w:szCs w:val="22"/>
          <w:lang w:val="en-CA" w:eastAsia="zh-CN"/>
        </w:rPr>
        <w:t>In order to facilitate flexible signal</w:t>
      </w:r>
      <w:r w:rsidR="004D4732">
        <w:rPr>
          <w:rFonts w:hint="eastAsia"/>
          <w:szCs w:val="22"/>
          <w:lang w:val="en-CA" w:eastAsia="zh-CN"/>
        </w:rPr>
        <w:t>l</w:t>
      </w:r>
      <w:r w:rsidRPr="005268D3">
        <w:rPr>
          <w:szCs w:val="22"/>
          <w:lang w:val="en-CA" w:eastAsia="zh-CN"/>
        </w:rPr>
        <w:t>ing of scaling list, SAO and ALF parameters in APS, a</w:t>
      </w:r>
      <w:r>
        <w:rPr>
          <w:rFonts w:hint="eastAsia"/>
          <w:szCs w:val="22"/>
          <w:lang w:val="en-CA" w:eastAsia="zh-CN"/>
        </w:rPr>
        <w:t>n</w:t>
      </w:r>
      <w:r w:rsidRPr="005268D3">
        <w:rPr>
          <w:szCs w:val="22"/>
          <w:lang w:val="en-CA" w:eastAsia="zh-CN"/>
        </w:rPr>
        <w:t xml:space="preserve"> APS</w:t>
      </w:r>
      <w:r>
        <w:rPr>
          <w:rFonts w:hint="eastAsia"/>
          <w:szCs w:val="22"/>
          <w:lang w:val="en-CA" w:eastAsia="zh-CN"/>
        </w:rPr>
        <w:t xml:space="preserve"> </w:t>
      </w:r>
      <w:r w:rsidR="00AA1FAE">
        <w:rPr>
          <w:rFonts w:hint="eastAsia"/>
          <w:szCs w:val="22"/>
          <w:lang w:val="en-CA" w:eastAsia="zh-CN"/>
        </w:rPr>
        <w:t>referencing</w:t>
      </w:r>
      <w:r w:rsidRPr="005268D3">
        <w:rPr>
          <w:szCs w:val="22"/>
          <w:lang w:val="en-CA" w:eastAsia="zh-CN"/>
        </w:rPr>
        <w:t xml:space="preserve"> approach is proposed. The recommendation is to adopt </w:t>
      </w:r>
      <w:r>
        <w:rPr>
          <w:rFonts w:hint="eastAsia"/>
          <w:szCs w:val="22"/>
          <w:lang w:val="en-CA" w:eastAsia="zh-CN"/>
        </w:rPr>
        <w:t xml:space="preserve">this </w:t>
      </w:r>
      <w:r w:rsidRPr="005268D3">
        <w:rPr>
          <w:szCs w:val="22"/>
          <w:lang w:val="en-CA" w:eastAsia="zh-CN"/>
        </w:rPr>
        <w:t>approach to HEVC.</w:t>
      </w:r>
      <w:r>
        <w:rPr>
          <w:rFonts w:hint="eastAsia"/>
          <w:szCs w:val="22"/>
          <w:lang w:val="en-CA" w:eastAsia="zh-CN"/>
        </w:rPr>
        <w:t xml:space="preserve"> </w:t>
      </w:r>
    </w:p>
    <w:p w14:paraId="17BF2FF3" w14:textId="77777777" w:rsidR="0018043B" w:rsidRPr="00A56F99" w:rsidRDefault="0018043B" w:rsidP="009234A5">
      <w:pPr>
        <w:jc w:val="both"/>
        <w:rPr>
          <w:szCs w:val="22"/>
          <w:lang w:val="en-CA" w:eastAsia="zh-CN"/>
        </w:rPr>
      </w:pPr>
    </w:p>
    <w:p w14:paraId="1C9F41B0" w14:textId="77777777" w:rsidR="0018043B" w:rsidRPr="0018043B" w:rsidRDefault="0018043B" w:rsidP="0018043B">
      <w:pPr>
        <w:pStyle w:val="Heading1"/>
        <w:ind w:left="360" w:hanging="360"/>
        <w:rPr>
          <w:lang w:val="en-CA"/>
        </w:rPr>
      </w:pPr>
      <w:r w:rsidRPr="0018043B">
        <w:rPr>
          <w:rFonts w:hint="eastAsia"/>
          <w:lang w:val="en-CA"/>
        </w:rPr>
        <w:t>References</w:t>
      </w:r>
    </w:p>
    <w:p w14:paraId="24A7D08F" w14:textId="77777777" w:rsidR="00965BFE" w:rsidRPr="00750DF8" w:rsidRDefault="00692A06" w:rsidP="00750DF8">
      <w:pPr>
        <w:numPr>
          <w:ilvl w:val="0"/>
          <w:numId w:val="12"/>
        </w:numPr>
        <w:tabs>
          <w:tab w:val="clear" w:pos="360"/>
          <w:tab w:val="clear" w:pos="720"/>
          <w:tab w:val="left" w:pos="426"/>
        </w:tabs>
        <w:ind w:left="426" w:hanging="426"/>
        <w:jc w:val="both"/>
        <w:rPr>
          <w:szCs w:val="22"/>
          <w:lang w:eastAsia="zh-CN"/>
        </w:rPr>
      </w:pPr>
      <w:r>
        <w:rPr>
          <w:szCs w:val="22"/>
          <w:lang w:eastAsia="zh-CN"/>
        </w:rPr>
        <w:t>Stephan Wenger, “</w:t>
      </w:r>
      <w:r w:rsidRPr="00692A06">
        <w:rPr>
          <w:szCs w:val="22"/>
          <w:lang w:eastAsia="zh-CN"/>
        </w:rPr>
        <w:t xml:space="preserve">JCT-VC </w:t>
      </w:r>
      <w:proofErr w:type="gramStart"/>
      <w:r w:rsidRPr="00692A06">
        <w:rPr>
          <w:szCs w:val="22"/>
          <w:lang w:eastAsia="zh-CN"/>
        </w:rPr>
        <w:t>break-out</w:t>
      </w:r>
      <w:proofErr w:type="gramEnd"/>
      <w:r w:rsidRPr="00692A06">
        <w:rPr>
          <w:szCs w:val="22"/>
          <w:lang w:eastAsia="zh-CN"/>
        </w:rPr>
        <w:t xml:space="preserve"> report: Adaptation Parameter Set issues</w:t>
      </w:r>
      <w:r>
        <w:rPr>
          <w:szCs w:val="22"/>
          <w:lang w:eastAsia="zh-CN"/>
        </w:rPr>
        <w:t xml:space="preserve">”, </w:t>
      </w:r>
      <w:r w:rsidR="00965BFE" w:rsidRPr="00D4659E">
        <w:rPr>
          <w:rFonts w:hint="eastAsia"/>
          <w:szCs w:val="22"/>
          <w:lang w:eastAsia="zh-CN"/>
        </w:rPr>
        <w:t>JCT-VC Document JCTVC-G</w:t>
      </w:r>
      <w:r>
        <w:rPr>
          <w:szCs w:val="22"/>
          <w:lang w:eastAsia="zh-CN"/>
        </w:rPr>
        <w:t>1016</w:t>
      </w:r>
      <w:r w:rsidR="00965BFE" w:rsidRPr="00D4659E">
        <w:rPr>
          <w:rFonts w:hint="eastAsia"/>
          <w:szCs w:val="22"/>
          <w:lang w:eastAsia="zh-CN"/>
        </w:rPr>
        <w:t>, November 2011, Geneva, Switzerland.</w:t>
      </w:r>
      <w:r w:rsidR="00965BFE">
        <w:rPr>
          <w:rFonts w:hint="eastAsia"/>
          <w:szCs w:val="22"/>
          <w:lang w:eastAsia="zh-CN"/>
        </w:rPr>
        <w:t xml:space="preserve"> </w:t>
      </w:r>
    </w:p>
    <w:p w14:paraId="54F8CCB3" w14:textId="77777777" w:rsidR="005E6FC4" w:rsidRDefault="005E6FC4" w:rsidP="00A34380">
      <w:pPr>
        <w:numPr>
          <w:ilvl w:val="0"/>
          <w:numId w:val="12"/>
        </w:numPr>
        <w:tabs>
          <w:tab w:val="clear" w:pos="360"/>
          <w:tab w:val="clear" w:pos="720"/>
          <w:tab w:val="left" w:pos="426"/>
        </w:tabs>
        <w:ind w:left="426" w:hanging="426"/>
        <w:jc w:val="both"/>
        <w:rPr>
          <w:szCs w:val="22"/>
          <w:lang w:eastAsia="zh-CN"/>
        </w:rPr>
      </w:pPr>
      <w:r w:rsidRPr="00551D1F">
        <w:rPr>
          <w:szCs w:val="22"/>
          <w:lang w:eastAsia="zh-CN"/>
        </w:rPr>
        <w:t>Stephan Wenger, Jill Boyce, Yu-Wen Huang, Chia-Yang Tsai, Ping Wu and Ming Li</w:t>
      </w:r>
      <w:r>
        <w:rPr>
          <w:rFonts w:hint="eastAsia"/>
          <w:szCs w:val="22"/>
          <w:lang w:eastAsia="zh-CN"/>
        </w:rPr>
        <w:t xml:space="preserve">, </w:t>
      </w:r>
      <w:r>
        <w:rPr>
          <w:szCs w:val="22"/>
          <w:lang w:eastAsia="zh-CN"/>
        </w:rPr>
        <w:t>“</w:t>
      </w:r>
      <w:r w:rsidRPr="00551D1F">
        <w:rPr>
          <w:szCs w:val="22"/>
          <w:lang w:eastAsia="zh-CN"/>
        </w:rPr>
        <w:t>Adaptation Parameter Set (APS)</w:t>
      </w:r>
      <w:r>
        <w:rPr>
          <w:szCs w:val="22"/>
          <w:lang w:eastAsia="zh-CN"/>
        </w:rPr>
        <w:t>”</w:t>
      </w:r>
      <w:r>
        <w:rPr>
          <w:rFonts w:hint="eastAsia"/>
          <w:szCs w:val="22"/>
          <w:lang w:eastAsia="zh-CN"/>
        </w:rPr>
        <w:t>, JCT-VC Document JCTVC-F747, July 2011</w:t>
      </w:r>
      <w:r>
        <w:rPr>
          <w:szCs w:val="22"/>
          <w:lang w:eastAsia="zh-CN"/>
        </w:rPr>
        <w:t>, Torino, Italy</w:t>
      </w:r>
      <w:r>
        <w:rPr>
          <w:rFonts w:hint="eastAsia"/>
          <w:szCs w:val="22"/>
          <w:lang w:eastAsia="zh-CN"/>
        </w:rPr>
        <w:t xml:space="preserve">. </w:t>
      </w:r>
    </w:p>
    <w:p w14:paraId="67D1C531" w14:textId="77777777" w:rsidR="00896A62" w:rsidRPr="00896A62" w:rsidRDefault="00896A62" w:rsidP="00A34380">
      <w:pPr>
        <w:numPr>
          <w:ilvl w:val="0"/>
          <w:numId w:val="12"/>
        </w:numPr>
        <w:tabs>
          <w:tab w:val="clear" w:pos="360"/>
          <w:tab w:val="clear" w:pos="720"/>
          <w:tab w:val="left" w:pos="426"/>
        </w:tabs>
        <w:ind w:left="426" w:hanging="426"/>
        <w:jc w:val="both"/>
        <w:rPr>
          <w:szCs w:val="22"/>
          <w:lang w:val="en-CA" w:eastAsia="zh-CN"/>
        </w:rPr>
      </w:pPr>
      <w:r w:rsidRPr="00896A62">
        <w:rPr>
          <w:szCs w:val="22"/>
          <w:lang w:eastAsia="zh-CN"/>
        </w:rPr>
        <w:t xml:space="preserve">Benjamin </w:t>
      </w:r>
      <w:proofErr w:type="spellStart"/>
      <w:r w:rsidRPr="00896A62">
        <w:rPr>
          <w:szCs w:val="22"/>
          <w:lang w:eastAsia="zh-CN"/>
        </w:rPr>
        <w:t>Bross</w:t>
      </w:r>
      <w:proofErr w:type="spellEnd"/>
      <w:r w:rsidRPr="00896A62">
        <w:rPr>
          <w:rFonts w:hint="eastAsia"/>
          <w:szCs w:val="22"/>
          <w:lang w:eastAsia="zh-CN"/>
        </w:rPr>
        <w:t xml:space="preserve">, </w:t>
      </w:r>
      <w:r w:rsidRPr="00896A62">
        <w:rPr>
          <w:szCs w:val="22"/>
          <w:lang w:eastAsia="zh-CN"/>
        </w:rPr>
        <w:t>Woo-Jin Han</w:t>
      </w:r>
      <w:r w:rsidRPr="00896A62">
        <w:rPr>
          <w:rFonts w:hint="eastAsia"/>
          <w:szCs w:val="22"/>
          <w:lang w:eastAsia="zh-CN"/>
        </w:rPr>
        <w:t xml:space="preserve">, </w:t>
      </w:r>
      <w:r w:rsidRPr="00896A62">
        <w:rPr>
          <w:szCs w:val="22"/>
          <w:lang w:eastAsia="zh-CN"/>
        </w:rPr>
        <w:t>Jens-Rainer Ohm</w:t>
      </w:r>
      <w:r w:rsidRPr="00896A62">
        <w:rPr>
          <w:rFonts w:hint="eastAsia"/>
          <w:szCs w:val="22"/>
          <w:lang w:eastAsia="zh-CN"/>
        </w:rPr>
        <w:t xml:space="preserve">, </w:t>
      </w:r>
      <w:r w:rsidRPr="00896A62">
        <w:rPr>
          <w:szCs w:val="22"/>
          <w:lang w:eastAsia="zh-CN"/>
        </w:rPr>
        <w:t>Gary J. Sullivan</w:t>
      </w:r>
      <w:r w:rsidRPr="00896A62">
        <w:rPr>
          <w:rFonts w:hint="eastAsia"/>
          <w:szCs w:val="22"/>
          <w:lang w:eastAsia="zh-CN"/>
        </w:rPr>
        <w:t xml:space="preserve"> and </w:t>
      </w:r>
      <w:r w:rsidRPr="00896A62">
        <w:rPr>
          <w:szCs w:val="22"/>
          <w:lang w:eastAsia="zh-CN"/>
        </w:rPr>
        <w:t xml:space="preserve">Thomas </w:t>
      </w:r>
      <w:proofErr w:type="spellStart"/>
      <w:r w:rsidRPr="00896A62">
        <w:rPr>
          <w:szCs w:val="22"/>
          <w:lang w:eastAsia="zh-CN"/>
        </w:rPr>
        <w:t>Wiegand</w:t>
      </w:r>
      <w:proofErr w:type="spellEnd"/>
      <w:r w:rsidRPr="00896A62">
        <w:rPr>
          <w:rFonts w:hint="eastAsia"/>
          <w:szCs w:val="22"/>
          <w:lang w:eastAsia="zh-CN"/>
        </w:rPr>
        <w:t xml:space="preserve">, </w:t>
      </w:r>
      <w:r w:rsidRPr="00896A62">
        <w:rPr>
          <w:szCs w:val="22"/>
          <w:lang w:eastAsia="zh-CN"/>
        </w:rPr>
        <w:t>“WD</w:t>
      </w:r>
      <w:r w:rsidRPr="00896A62">
        <w:rPr>
          <w:rFonts w:hint="eastAsia"/>
          <w:szCs w:val="22"/>
          <w:lang w:eastAsia="zh-CN"/>
        </w:rPr>
        <w:t>5</w:t>
      </w:r>
      <w:r w:rsidRPr="00896A62">
        <w:rPr>
          <w:szCs w:val="22"/>
          <w:lang w:eastAsia="zh-CN"/>
        </w:rPr>
        <w:t xml:space="preserve">: Working Draft </w:t>
      </w:r>
      <w:r w:rsidRPr="00896A62">
        <w:rPr>
          <w:rFonts w:hint="eastAsia"/>
          <w:szCs w:val="22"/>
          <w:lang w:eastAsia="zh-CN"/>
        </w:rPr>
        <w:t>5</w:t>
      </w:r>
      <w:r w:rsidRPr="00896A62">
        <w:rPr>
          <w:szCs w:val="22"/>
          <w:lang w:eastAsia="zh-CN"/>
        </w:rPr>
        <w:t xml:space="preserve"> of High-Efficiency Video Coding”</w:t>
      </w:r>
      <w:r w:rsidRPr="00896A62">
        <w:rPr>
          <w:rFonts w:hint="eastAsia"/>
          <w:szCs w:val="22"/>
          <w:lang w:eastAsia="zh-CN"/>
        </w:rPr>
        <w:t>, JCT-VC Document JCTVC-</w:t>
      </w:r>
      <w:r w:rsidR="00B338E1">
        <w:rPr>
          <w:rFonts w:hint="eastAsia"/>
          <w:szCs w:val="22"/>
          <w:lang w:eastAsia="zh-CN"/>
        </w:rPr>
        <w:t>G</w:t>
      </w:r>
      <w:r w:rsidR="00B338E1" w:rsidRPr="00896A62">
        <w:rPr>
          <w:rFonts w:hint="eastAsia"/>
          <w:szCs w:val="22"/>
          <w:lang w:eastAsia="zh-CN"/>
        </w:rPr>
        <w:t>1103</w:t>
      </w:r>
      <w:r w:rsidRPr="00896A62">
        <w:rPr>
          <w:rFonts w:hint="eastAsia"/>
          <w:szCs w:val="22"/>
          <w:lang w:eastAsia="zh-CN"/>
        </w:rPr>
        <w:t xml:space="preserve">_d3, November 2011, Geneva, Switzerland. </w:t>
      </w:r>
    </w:p>
    <w:p w14:paraId="7586E4A8" w14:textId="77777777" w:rsidR="0066636E" w:rsidRDefault="0066636E" w:rsidP="007E5590">
      <w:pPr>
        <w:tabs>
          <w:tab w:val="clear" w:pos="360"/>
          <w:tab w:val="clear" w:pos="720"/>
          <w:tab w:val="left" w:pos="426"/>
        </w:tabs>
        <w:ind w:left="426"/>
        <w:jc w:val="both"/>
        <w:rPr>
          <w:szCs w:val="22"/>
          <w:lang w:eastAsia="zh-CN"/>
        </w:rPr>
      </w:pPr>
    </w:p>
    <w:p w14:paraId="52FEE489" w14:textId="77777777" w:rsidR="001F2594" w:rsidRPr="005B217D" w:rsidRDefault="001F2594" w:rsidP="009234A5">
      <w:pPr>
        <w:jc w:val="both"/>
        <w:rPr>
          <w:szCs w:val="22"/>
          <w:lang w:val="en-CA"/>
        </w:rPr>
      </w:pPr>
    </w:p>
    <w:p w14:paraId="17923E01"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606164DC" w14:textId="77777777" w:rsidR="005A43DC" w:rsidRDefault="005A43DC" w:rsidP="005A43DC">
      <w:pPr>
        <w:jc w:val="both"/>
        <w:rPr>
          <w:b/>
          <w:szCs w:val="22"/>
          <w:lang w:eastAsia="zh-CN"/>
        </w:rPr>
      </w:pPr>
      <w:r>
        <w:rPr>
          <w:b/>
          <w:szCs w:val="22"/>
          <w:lang w:eastAsia="zh-TW"/>
        </w:rPr>
        <w:t>ZTE</w:t>
      </w:r>
      <w:r>
        <w:rPr>
          <w:b/>
          <w:szCs w:val="22"/>
        </w:rPr>
        <w:t xml:space="preserve"> </w:t>
      </w:r>
      <w:r>
        <w:rPr>
          <w:b/>
          <w:szCs w:val="22"/>
          <w:lang w:eastAsia="zh-TW"/>
        </w:rPr>
        <w:t>Corporation</w:t>
      </w:r>
      <w:r>
        <w:rPr>
          <w:b/>
          <w:szCs w:val="22"/>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r w:rsidR="00A71CDF">
        <w:rPr>
          <w:rFonts w:hint="eastAsia"/>
          <w:b/>
          <w:szCs w:val="22"/>
          <w:lang w:eastAsia="zh-CN"/>
        </w:rPr>
        <w:t xml:space="preserve"> </w:t>
      </w:r>
    </w:p>
    <w:p w14:paraId="1367241E" w14:textId="77777777" w:rsidR="00A71CDF" w:rsidRDefault="00A71CDF" w:rsidP="005A43DC">
      <w:pPr>
        <w:jc w:val="both"/>
        <w:rPr>
          <w:b/>
          <w:szCs w:val="22"/>
          <w:lang w:eastAsia="zh-CN"/>
        </w:rPr>
      </w:pPr>
    </w:p>
    <w:p w14:paraId="76E13E5B" w14:textId="77777777" w:rsidR="005A43DC" w:rsidRDefault="00C03206" w:rsidP="005A43DC">
      <w:pPr>
        <w:jc w:val="both"/>
        <w:rPr>
          <w:b/>
          <w:szCs w:val="22"/>
          <w:lang w:eastAsia="zh-TW"/>
        </w:rPr>
      </w:pPr>
      <w:r>
        <w:rPr>
          <w:b/>
          <w:szCs w:val="22"/>
        </w:rPr>
        <w:t>Vidyo</w:t>
      </w:r>
      <w:r w:rsidR="005A43DC">
        <w:rPr>
          <w:b/>
          <w:szCs w:val="22"/>
        </w:rPr>
        <w:t xml:space="preserve"> Inc. may have current or pending patent rights relating to the technology described in this contribution and, conditioned on reciprocity, is prepared to grant licenses under reasonable and non-discriminatory terms as necessary for implementation of the resulting ITU-T Recommendation </w:t>
      </w:r>
      <w:r w:rsidR="005A43DC">
        <w:rPr>
          <w:b/>
          <w:szCs w:val="22"/>
        </w:rPr>
        <w:lastRenderedPageBreak/>
        <w:t>| ISO/IEC International Standard (per box 2 of the ITU-T/ITU-R/ISO/IEC patent statement and licensing declaration form).</w:t>
      </w:r>
      <w:r w:rsidR="00A71CDF">
        <w:rPr>
          <w:rFonts w:hint="eastAsia"/>
          <w:b/>
          <w:szCs w:val="22"/>
          <w:lang w:eastAsia="zh-CN"/>
        </w:rPr>
        <w:t xml:space="preserve"> </w:t>
      </w:r>
    </w:p>
    <w:p w14:paraId="3A221063" w14:textId="77777777" w:rsidR="007F1F8B" w:rsidRDefault="007F1F8B" w:rsidP="009234A5">
      <w:pPr>
        <w:jc w:val="both"/>
        <w:rPr>
          <w:szCs w:val="22"/>
          <w:lang w:val="en-CA" w:eastAsia="zh-CN"/>
        </w:rPr>
      </w:pPr>
    </w:p>
    <w:p w14:paraId="47DB6C06" w14:textId="77777777" w:rsidR="007E2730" w:rsidRDefault="007E2730" w:rsidP="009234A5">
      <w:pPr>
        <w:jc w:val="both"/>
        <w:rPr>
          <w:b/>
          <w:szCs w:val="22"/>
          <w:lang w:eastAsia="zh-CN"/>
        </w:rPr>
      </w:pPr>
      <w:r>
        <w:rPr>
          <w:b/>
          <w:szCs w:val="22"/>
        </w:rPr>
        <w:t>The British Broadcasting Corporation (BBC)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r>
        <w:rPr>
          <w:rFonts w:hint="eastAsia"/>
          <w:b/>
          <w:szCs w:val="22"/>
          <w:lang w:eastAsia="zh-CN"/>
        </w:rPr>
        <w:t xml:space="preserve"> </w:t>
      </w:r>
    </w:p>
    <w:p w14:paraId="775EF5AD" w14:textId="77777777" w:rsidR="00930C82" w:rsidRPr="005B217D" w:rsidRDefault="00930C82" w:rsidP="009234A5">
      <w:pPr>
        <w:jc w:val="both"/>
        <w:rPr>
          <w:lang w:val="en-CA"/>
        </w:rPr>
      </w:pPr>
    </w:p>
    <w:sectPr w:rsidR="00930C82" w:rsidRPr="005B217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703DA98" w14:textId="77777777" w:rsidR="007E7B8F" w:rsidRDefault="007E7B8F">
      <w:r>
        <w:separator/>
      </w:r>
    </w:p>
  </w:endnote>
  <w:endnote w:type="continuationSeparator" w:id="0">
    <w:p w14:paraId="783C1128" w14:textId="77777777" w:rsidR="007E7B8F" w:rsidRDefault="007E7B8F">
      <w:r>
        <w:continuationSeparator/>
      </w:r>
    </w:p>
  </w:endnote>
  <w:endnote w:type="continuationNotice" w:id="1">
    <w:p w14:paraId="1F590518" w14:textId="77777777" w:rsidR="007E7B8F" w:rsidRDefault="007E7B8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imSun">
    <w:altName w:val="宋体"/>
    <w:charset w:val="86"/>
    <w:family w:val="auto"/>
    <w:pitch w:val="variable"/>
    <w:sig w:usb0="00000003" w:usb1="288F0000" w:usb2="00000016" w:usb3="00000000" w:csb0="00040001" w:csb1="00000000"/>
  </w:font>
  <w:font w:name="Malgun Gothic">
    <w:altName w:val="Arial Unicode MS"/>
    <w:charset w:val="81"/>
    <w:family w:val="swiss"/>
    <w:pitch w:val="variable"/>
    <w:sig w:usb0="900002AF" w:usb1="09D77CFB" w:usb2="00000012" w:usb3="00000000" w:csb0="0008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PMingLiU">
    <w:altName w:val="新細明體"/>
    <w:charset w:val="88"/>
    <w:family w:val="roman"/>
    <w:pitch w:val="variable"/>
    <w:sig w:usb0="A00002FF" w:usb1="28CFFCFA" w:usb2="00000016" w:usb3="00000000" w:csb0="00100001" w:csb1="00000000"/>
  </w:font>
  <w:font w:name="MS Mincho">
    <w:altName w:val="ＭＳ 明朝"/>
    <w:charset w:val="80"/>
    <w:family w:val="modern"/>
    <w:pitch w:val="fixed"/>
    <w:sig w:usb0="E00002FF" w:usb1="6AC7FDFB" w:usb2="00000012" w:usb3="00000000" w:csb0="0002009F" w:csb1="00000000"/>
  </w:font>
  <w:font w:name="新細明體">
    <w:charset w:val="51"/>
    <w:family w:val="auto"/>
    <w:pitch w:val="variable"/>
    <w:sig w:usb0="00000001" w:usb1="08080000" w:usb2="00000010" w:usb3="00000000" w:csb0="0010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397AC" w14:textId="16DFC2D0" w:rsidR="007E7B8F" w:rsidRDefault="007E7B8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94319">
      <w:rPr>
        <w:rStyle w:val="PageNumber"/>
        <w:noProof/>
      </w:rPr>
      <w:t>8</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2012-02-08</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7FB8F6B" w14:textId="77777777" w:rsidR="007E7B8F" w:rsidRDefault="007E7B8F">
      <w:r>
        <w:separator/>
      </w:r>
    </w:p>
  </w:footnote>
  <w:footnote w:type="continuationSeparator" w:id="0">
    <w:p w14:paraId="5A75CF3C" w14:textId="77777777" w:rsidR="007E7B8F" w:rsidRDefault="007E7B8F">
      <w:r>
        <w:continuationSeparator/>
      </w:r>
    </w:p>
  </w:footnote>
  <w:footnote w:type="continuationNotice" w:id="1">
    <w:p w14:paraId="30C76510" w14:textId="77777777" w:rsidR="007E7B8F" w:rsidRDefault="007E7B8F">
      <w:pPr>
        <w:spacing w:before="0"/>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1D"/>
    <w:multiLevelType w:val="multilevel"/>
    <w:tmpl w:val="DB8410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B88A0226"/>
    <w:lvl w:ilvl="0">
      <w:numFmt w:val="decimal"/>
      <w:lvlText w:val="*"/>
      <w:lvlJc w:val="left"/>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F536DE"/>
    <w:multiLevelType w:val="multilevel"/>
    <w:tmpl w:val="F00224BC"/>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5">
    <w:nsid w:val="21242093"/>
    <w:multiLevelType w:val="multilevel"/>
    <w:tmpl w:val="F00224BC"/>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733793"/>
    <w:multiLevelType w:val="hybridMultilevel"/>
    <w:tmpl w:val="A2B8F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CC08D2"/>
    <w:multiLevelType w:val="hybridMultilevel"/>
    <w:tmpl w:val="BCBA9C42"/>
    <w:lvl w:ilvl="0" w:tplc="50CC00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8996847"/>
    <w:multiLevelType w:val="multilevel"/>
    <w:tmpl w:val="7482FB6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4DE17FB0"/>
    <w:multiLevelType w:val="multilevel"/>
    <w:tmpl w:val="C9FEC5AE"/>
    <w:lvl w:ilvl="0">
      <w:start w:val="7"/>
      <w:numFmt w:val="decimal"/>
      <w:lvlText w:val="%1."/>
      <w:lvlJc w:val="left"/>
      <w:pPr>
        <w:ind w:left="980" w:hanging="980"/>
      </w:pPr>
      <w:rPr>
        <w:rFonts w:hint="default"/>
      </w:rPr>
    </w:lvl>
    <w:lvl w:ilvl="1">
      <w:start w:val="4"/>
      <w:numFmt w:val="decimal"/>
      <w:lvlText w:val="%1.%2."/>
      <w:lvlJc w:val="left"/>
      <w:pPr>
        <w:ind w:left="980" w:hanging="980"/>
      </w:pPr>
      <w:rPr>
        <w:rFonts w:hint="default"/>
      </w:rPr>
    </w:lvl>
    <w:lvl w:ilvl="2">
      <w:start w:val="1"/>
      <w:numFmt w:val="decimal"/>
      <w:lvlText w:val="%1.%2.%3."/>
      <w:lvlJc w:val="left"/>
      <w:pPr>
        <w:ind w:left="980" w:hanging="98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C946AF6"/>
    <w:multiLevelType w:val="multilevel"/>
    <w:tmpl w:val="591AD70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7">
    <w:nsid w:val="5D64066B"/>
    <w:multiLevelType w:val="hybridMultilevel"/>
    <w:tmpl w:val="BDFC0506"/>
    <w:lvl w:ilvl="0" w:tplc="1354E33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6C5124F4"/>
    <w:multiLevelType w:val="hybridMultilevel"/>
    <w:tmpl w:val="1AAC9B46"/>
    <w:lvl w:ilvl="0" w:tplc="AC00F0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4"/>
  </w:num>
  <w:num w:numId="2">
    <w:abstractNumId w:val="1"/>
  </w:num>
  <w:num w:numId="3">
    <w:abstractNumId w:val="2"/>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19"/>
  </w:num>
  <w:num w:numId="5">
    <w:abstractNumId w:val="15"/>
  </w:num>
  <w:num w:numId="6">
    <w:abstractNumId w:val="13"/>
  </w:num>
  <w:num w:numId="7">
    <w:abstractNumId w:val="14"/>
  </w:num>
  <w:num w:numId="8">
    <w:abstractNumId w:val="7"/>
  </w:num>
  <w:num w:numId="9">
    <w:abstractNumId w:val="8"/>
  </w:num>
  <w:num w:numId="10">
    <w:abstractNumId w:val="3"/>
  </w:num>
  <w:num w:numId="11">
    <w:abstractNumId w:val="6"/>
  </w:num>
  <w:num w:numId="12">
    <w:abstractNumId w:val="17"/>
  </w:num>
  <w:num w:numId="13">
    <w:abstractNumId w:val="18"/>
  </w:num>
  <w:num w:numId="14">
    <w:abstractNumId w:val="10"/>
  </w:num>
  <w:num w:numId="15">
    <w:abstractNumId w:val="0"/>
  </w:num>
  <w:num w:numId="16">
    <w:abstractNumId w:val="9"/>
  </w:num>
  <w:num w:numId="17">
    <w:abstractNumId w:val="5"/>
  </w:num>
  <w:num w:numId="18">
    <w:abstractNumId w:val="12"/>
  </w:num>
  <w:num w:numId="19">
    <w:abstractNumId w:val="1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8"/>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C82"/>
    <w:rsid w:val="00002AA3"/>
    <w:rsid w:val="00004843"/>
    <w:rsid w:val="0000563A"/>
    <w:rsid w:val="00011127"/>
    <w:rsid w:val="00011159"/>
    <w:rsid w:val="000115CF"/>
    <w:rsid w:val="0001638B"/>
    <w:rsid w:val="0001783E"/>
    <w:rsid w:val="00023E54"/>
    <w:rsid w:val="00040C81"/>
    <w:rsid w:val="00042116"/>
    <w:rsid w:val="00044525"/>
    <w:rsid w:val="000458BC"/>
    <w:rsid w:val="00045953"/>
    <w:rsid w:val="00045C41"/>
    <w:rsid w:val="00046C03"/>
    <w:rsid w:val="00047ABE"/>
    <w:rsid w:val="000544C5"/>
    <w:rsid w:val="00055DC5"/>
    <w:rsid w:val="000600A2"/>
    <w:rsid w:val="00060EA4"/>
    <w:rsid w:val="000660A2"/>
    <w:rsid w:val="000702DC"/>
    <w:rsid w:val="00070BD6"/>
    <w:rsid w:val="00071C77"/>
    <w:rsid w:val="00071E3B"/>
    <w:rsid w:val="0007614F"/>
    <w:rsid w:val="00084654"/>
    <w:rsid w:val="00085AC0"/>
    <w:rsid w:val="00097D25"/>
    <w:rsid w:val="000A25EC"/>
    <w:rsid w:val="000B1C6B"/>
    <w:rsid w:val="000B269D"/>
    <w:rsid w:val="000B7074"/>
    <w:rsid w:val="000B7F68"/>
    <w:rsid w:val="000C09AC"/>
    <w:rsid w:val="000D0EA7"/>
    <w:rsid w:val="000D10DA"/>
    <w:rsid w:val="000D4188"/>
    <w:rsid w:val="000D490A"/>
    <w:rsid w:val="000D5C17"/>
    <w:rsid w:val="000D5E7D"/>
    <w:rsid w:val="000D7711"/>
    <w:rsid w:val="000E00F3"/>
    <w:rsid w:val="000E1C0F"/>
    <w:rsid w:val="000E2694"/>
    <w:rsid w:val="000E55DD"/>
    <w:rsid w:val="000E5813"/>
    <w:rsid w:val="000E5ADA"/>
    <w:rsid w:val="000E782D"/>
    <w:rsid w:val="000F036F"/>
    <w:rsid w:val="000F158C"/>
    <w:rsid w:val="000F3F6A"/>
    <w:rsid w:val="0010186C"/>
    <w:rsid w:val="00102F3D"/>
    <w:rsid w:val="00105AB6"/>
    <w:rsid w:val="00111028"/>
    <w:rsid w:val="00120ED8"/>
    <w:rsid w:val="00124E38"/>
    <w:rsid w:val="001255C2"/>
    <w:rsid w:val="0012580B"/>
    <w:rsid w:val="00131054"/>
    <w:rsid w:val="001349B5"/>
    <w:rsid w:val="0013526E"/>
    <w:rsid w:val="00150098"/>
    <w:rsid w:val="001508A3"/>
    <w:rsid w:val="00151E1E"/>
    <w:rsid w:val="00161F77"/>
    <w:rsid w:val="00171371"/>
    <w:rsid w:val="00175A24"/>
    <w:rsid w:val="001768EE"/>
    <w:rsid w:val="0018043B"/>
    <w:rsid w:val="0018202F"/>
    <w:rsid w:val="00187E58"/>
    <w:rsid w:val="00192532"/>
    <w:rsid w:val="00192549"/>
    <w:rsid w:val="0019560F"/>
    <w:rsid w:val="00195EFE"/>
    <w:rsid w:val="00197293"/>
    <w:rsid w:val="001A239F"/>
    <w:rsid w:val="001A297E"/>
    <w:rsid w:val="001A368E"/>
    <w:rsid w:val="001A7329"/>
    <w:rsid w:val="001B10FE"/>
    <w:rsid w:val="001B2F61"/>
    <w:rsid w:val="001B3063"/>
    <w:rsid w:val="001B4E28"/>
    <w:rsid w:val="001C28C1"/>
    <w:rsid w:val="001C3525"/>
    <w:rsid w:val="001C4285"/>
    <w:rsid w:val="001C45B5"/>
    <w:rsid w:val="001C51CE"/>
    <w:rsid w:val="001D004D"/>
    <w:rsid w:val="001D1BD2"/>
    <w:rsid w:val="001D382E"/>
    <w:rsid w:val="001D79A4"/>
    <w:rsid w:val="001E02BE"/>
    <w:rsid w:val="001E335C"/>
    <w:rsid w:val="001E3B37"/>
    <w:rsid w:val="001E75D0"/>
    <w:rsid w:val="001F0083"/>
    <w:rsid w:val="001F2594"/>
    <w:rsid w:val="001F357B"/>
    <w:rsid w:val="001F761C"/>
    <w:rsid w:val="002055A6"/>
    <w:rsid w:val="00206460"/>
    <w:rsid w:val="002069B4"/>
    <w:rsid w:val="00212BF1"/>
    <w:rsid w:val="00215DFC"/>
    <w:rsid w:val="00217C53"/>
    <w:rsid w:val="002212DF"/>
    <w:rsid w:val="00222470"/>
    <w:rsid w:val="00227BA7"/>
    <w:rsid w:val="00234619"/>
    <w:rsid w:val="00236053"/>
    <w:rsid w:val="00242FE9"/>
    <w:rsid w:val="002469D9"/>
    <w:rsid w:val="00255F99"/>
    <w:rsid w:val="00261548"/>
    <w:rsid w:val="0026305E"/>
    <w:rsid w:val="00263398"/>
    <w:rsid w:val="0027061A"/>
    <w:rsid w:val="00271697"/>
    <w:rsid w:val="00275BCF"/>
    <w:rsid w:val="00283761"/>
    <w:rsid w:val="002845CD"/>
    <w:rsid w:val="00292257"/>
    <w:rsid w:val="002956BA"/>
    <w:rsid w:val="002A16CA"/>
    <w:rsid w:val="002A267D"/>
    <w:rsid w:val="002A2DE2"/>
    <w:rsid w:val="002A3CE3"/>
    <w:rsid w:val="002A54E0"/>
    <w:rsid w:val="002B1595"/>
    <w:rsid w:val="002B191D"/>
    <w:rsid w:val="002B472C"/>
    <w:rsid w:val="002C3B6E"/>
    <w:rsid w:val="002D0AF6"/>
    <w:rsid w:val="002D41BE"/>
    <w:rsid w:val="002D5B78"/>
    <w:rsid w:val="002D5DEE"/>
    <w:rsid w:val="002F164D"/>
    <w:rsid w:val="002F227E"/>
    <w:rsid w:val="0030033E"/>
    <w:rsid w:val="00306206"/>
    <w:rsid w:val="00311D9D"/>
    <w:rsid w:val="00314E6B"/>
    <w:rsid w:val="00315602"/>
    <w:rsid w:val="00316E6A"/>
    <w:rsid w:val="00317907"/>
    <w:rsid w:val="00317D85"/>
    <w:rsid w:val="0032531D"/>
    <w:rsid w:val="00327C56"/>
    <w:rsid w:val="003315A1"/>
    <w:rsid w:val="00332C7A"/>
    <w:rsid w:val="00334E07"/>
    <w:rsid w:val="003373EC"/>
    <w:rsid w:val="00342FF4"/>
    <w:rsid w:val="003453D9"/>
    <w:rsid w:val="003508E4"/>
    <w:rsid w:val="00354FF6"/>
    <w:rsid w:val="003552CF"/>
    <w:rsid w:val="003568CC"/>
    <w:rsid w:val="00357B4A"/>
    <w:rsid w:val="00360D52"/>
    <w:rsid w:val="00364F48"/>
    <w:rsid w:val="003706CC"/>
    <w:rsid w:val="003715D5"/>
    <w:rsid w:val="0037181E"/>
    <w:rsid w:val="00375FD0"/>
    <w:rsid w:val="00384735"/>
    <w:rsid w:val="00395727"/>
    <w:rsid w:val="003A02A5"/>
    <w:rsid w:val="003A287D"/>
    <w:rsid w:val="003A2D8E"/>
    <w:rsid w:val="003A4BBB"/>
    <w:rsid w:val="003B30EC"/>
    <w:rsid w:val="003B4209"/>
    <w:rsid w:val="003C20E4"/>
    <w:rsid w:val="003C385A"/>
    <w:rsid w:val="003C6CD5"/>
    <w:rsid w:val="003E366F"/>
    <w:rsid w:val="003E38AD"/>
    <w:rsid w:val="003E6F90"/>
    <w:rsid w:val="003F22DF"/>
    <w:rsid w:val="003F3C43"/>
    <w:rsid w:val="003F5D0F"/>
    <w:rsid w:val="003F5F49"/>
    <w:rsid w:val="003F705C"/>
    <w:rsid w:val="003F70D2"/>
    <w:rsid w:val="00414101"/>
    <w:rsid w:val="004153B1"/>
    <w:rsid w:val="00420AD3"/>
    <w:rsid w:val="00425CC4"/>
    <w:rsid w:val="00433DDB"/>
    <w:rsid w:val="00434FC9"/>
    <w:rsid w:val="0043609E"/>
    <w:rsid w:val="00437619"/>
    <w:rsid w:val="00446F89"/>
    <w:rsid w:val="00460295"/>
    <w:rsid w:val="00487E39"/>
    <w:rsid w:val="00497871"/>
    <w:rsid w:val="004A063F"/>
    <w:rsid w:val="004A1ACA"/>
    <w:rsid w:val="004A2A63"/>
    <w:rsid w:val="004B210C"/>
    <w:rsid w:val="004B53C9"/>
    <w:rsid w:val="004C16E5"/>
    <w:rsid w:val="004C20CE"/>
    <w:rsid w:val="004C353E"/>
    <w:rsid w:val="004C3A48"/>
    <w:rsid w:val="004D08CA"/>
    <w:rsid w:val="004D405F"/>
    <w:rsid w:val="004D4732"/>
    <w:rsid w:val="004E4EB7"/>
    <w:rsid w:val="004E4F4F"/>
    <w:rsid w:val="004E6789"/>
    <w:rsid w:val="004F1653"/>
    <w:rsid w:val="004F5BFD"/>
    <w:rsid w:val="004F61E3"/>
    <w:rsid w:val="0050057D"/>
    <w:rsid w:val="00501764"/>
    <w:rsid w:val="00504C02"/>
    <w:rsid w:val="00504C1A"/>
    <w:rsid w:val="00505FDC"/>
    <w:rsid w:val="0051015C"/>
    <w:rsid w:val="00514646"/>
    <w:rsid w:val="00516CF1"/>
    <w:rsid w:val="00520E80"/>
    <w:rsid w:val="005251AE"/>
    <w:rsid w:val="005252D0"/>
    <w:rsid w:val="005268D3"/>
    <w:rsid w:val="00531A5E"/>
    <w:rsid w:val="00531AE9"/>
    <w:rsid w:val="00531D89"/>
    <w:rsid w:val="00532295"/>
    <w:rsid w:val="00542675"/>
    <w:rsid w:val="005505C2"/>
    <w:rsid w:val="00550A66"/>
    <w:rsid w:val="00554EBB"/>
    <w:rsid w:val="0056068B"/>
    <w:rsid w:val="0056098E"/>
    <w:rsid w:val="00567EC7"/>
    <w:rsid w:val="00570013"/>
    <w:rsid w:val="00575A67"/>
    <w:rsid w:val="005801A2"/>
    <w:rsid w:val="0058737D"/>
    <w:rsid w:val="005952A5"/>
    <w:rsid w:val="0059690D"/>
    <w:rsid w:val="005A207B"/>
    <w:rsid w:val="005A33A1"/>
    <w:rsid w:val="005A43DC"/>
    <w:rsid w:val="005B217D"/>
    <w:rsid w:val="005B5F30"/>
    <w:rsid w:val="005C1708"/>
    <w:rsid w:val="005C385F"/>
    <w:rsid w:val="005C42DE"/>
    <w:rsid w:val="005D47DA"/>
    <w:rsid w:val="005D6E6D"/>
    <w:rsid w:val="005E3A57"/>
    <w:rsid w:val="005E6145"/>
    <w:rsid w:val="005E6FC4"/>
    <w:rsid w:val="005F6C82"/>
    <w:rsid w:val="005F6F1B"/>
    <w:rsid w:val="00600BB1"/>
    <w:rsid w:val="0060409B"/>
    <w:rsid w:val="006049F9"/>
    <w:rsid w:val="00610A54"/>
    <w:rsid w:val="00617760"/>
    <w:rsid w:val="00623C65"/>
    <w:rsid w:val="00624548"/>
    <w:rsid w:val="00624B33"/>
    <w:rsid w:val="00630AA2"/>
    <w:rsid w:val="006323CF"/>
    <w:rsid w:val="006341CA"/>
    <w:rsid w:val="0063767E"/>
    <w:rsid w:val="006417FE"/>
    <w:rsid w:val="00645059"/>
    <w:rsid w:val="00646707"/>
    <w:rsid w:val="00652CC3"/>
    <w:rsid w:val="006619C5"/>
    <w:rsid w:val="00662E58"/>
    <w:rsid w:val="00663BDB"/>
    <w:rsid w:val="006645E1"/>
    <w:rsid w:val="00664DCF"/>
    <w:rsid w:val="0066629C"/>
    <w:rsid w:val="0066636E"/>
    <w:rsid w:val="00675062"/>
    <w:rsid w:val="006835ED"/>
    <w:rsid w:val="00683909"/>
    <w:rsid w:val="00684AB5"/>
    <w:rsid w:val="00692A06"/>
    <w:rsid w:val="00697AB6"/>
    <w:rsid w:val="006A1F26"/>
    <w:rsid w:val="006A4F4C"/>
    <w:rsid w:val="006B28E9"/>
    <w:rsid w:val="006B74CC"/>
    <w:rsid w:val="006B7A64"/>
    <w:rsid w:val="006C0FF8"/>
    <w:rsid w:val="006C12E9"/>
    <w:rsid w:val="006C16DF"/>
    <w:rsid w:val="006C5D39"/>
    <w:rsid w:val="006E0A17"/>
    <w:rsid w:val="006E1244"/>
    <w:rsid w:val="006E2810"/>
    <w:rsid w:val="006E2F3F"/>
    <w:rsid w:val="006E5417"/>
    <w:rsid w:val="006F0135"/>
    <w:rsid w:val="006F1F3A"/>
    <w:rsid w:val="006F47EA"/>
    <w:rsid w:val="006F4DC3"/>
    <w:rsid w:val="00705C08"/>
    <w:rsid w:val="00712F60"/>
    <w:rsid w:val="00714324"/>
    <w:rsid w:val="00714834"/>
    <w:rsid w:val="00720E3B"/>
    <w:rsid w:val="00727BBD"/>
    <w:rsid w:val="007327AE"/>
    <w:rsid w:val="00735B2E"/>
    <w:rsid w:val="00735C68"/>
    <w:rsid w:val="00742FD7"/>
    <w:rsid w:val="00745F6B"/>
    <w:rsid w:val="00750DF8"/>
    <w:rsid w:val="0075368E"/>
    <w:rsid w:val="0075585E"/>
    <w:rsid w:val="0076697E"/>
    <w:rsid w:val="00767136"/>
    <w:rsid w:val="00770571"/>
    <w:rsid w:val="00774E9F"/>
    <w:rsid w:val="007768FF"/>
    <w:rsid w:val="00781AE1"/>
    <w:rsid w:val="007824D3"/>
    <w:rsid w:val="007928B7"/>
    <w:rsid w:val="00793555"/>
    <w:rsid w:val="00796EE3"/>
    <w:rsid w:val="007A1797"/>
    <w:rsid w:val="007A72A3"/>
    <w:rsid w:val="007A7D29"/>
    <w:rsid w:val="007B0381"/>
    <w:rsid w:val="007B0391"/>
    <w:rsid w:val="007B174B"/>
    <w:rsid w:val="007B45EC"/>
    <w:rsid w:val="007B4AB8"/>
    <w:rsid w:val="007B501A"/>
    <w:rsid w:val="007B612B"/>
    <w:rsid w:val="007C0F06"/>
    <w:rsid w:val="007C340A"/>
    <w:rsid w:val="007C49EF"/>
    <w:rsid w:val="007C6370"/>
    <w:rsid w:val="007D24C5"/>
    <w:rsid w:val="007D7AAC"/>
    <w:rsid w:val="007E0BB8"/>
    <w:rsid w:val="007E21DE"/>
    <w:rsid w:val="007E2730"/>
    <w:rsid w:val="007E4C82"/>
    <w:rsid w:val="007E5590"/>
    <w:rsid w:val="007E7B8F"/>
    <w:rsid w:val="007F0BB2"/>
    <w:rsid w:val="007F181F"/>
    <w:rsid w:val="007F1E88"/>
    <w:rsid w:val="007F1F0D"/>
    <w:rsid w:val="007F1F8B"/>
    <w:rsid w:val="007F5764"/>
    <w:rsid w:val="007F67A1"/>
    <w:rsid w:val="007F7AF8"/>
    <w:rsid w:val="00801F20"/>
    <w:rsid w:val="008020DB"/>
    <w:rsid w:val="00812801"/>
    <w:rsid w:val="008153B3"/>
    <w:rsid w:val="00817BB3"/>
    <w:rsid w:val="00820162"/>
    <w:rsid w:val="008206C8"/>
    <w:rsid w:val="00827B15"/>
    <w:rsid w:val="00827FD0"/>
    <w:rsid w:val="008307B1"/>
    <w:rsid w:val="00832604"/>
    <w:rsid w:val="00834C63"/>
    <w:rsid w:val="00835684"/>
    <w:rsid w:val="00844706"/>
    <w:rsid w:val="00847230"/>
    <w:rsid w:val="00855772"/>
    <w:rsid w:val="008622DB"/>
    <w:rsid w:val="008664E2"/>
    <w:rsid w:val="00871D72"/>
    <w:rsid w:val="00874A6C"/>
    <w:rsid w:val="008761C9"/>
    <w:rsid w:val="00876C65"/>
    <w:rsid w:val="0088415C"/>
    <w:rsid w:val="00886D15"/>
    <w:rsid w:val="00896A62"/>
    <w:rsid w:val="00897C08"/>
    <w:rsid w:val="008A202B"/>
    <w:rsid w:val="008A4B4C"/>
    <w:rsid w:val="008A4FC0"/>
    <w:rsid w:val="008A5F0B"/>
    <w:rsid w:val="008B5151"/>
    <w:rsid w:val="008B51C8"/>
    <w:rsid w:val="008B53BF"/>
    <w:rsid w:val="008B6297"/>
    <w:rsid w:val="008C239F"/>
    <w:rsid w:val="008C684D"/>
    <w:rsid w:val="008C7CAA"/>
    <w:rsid w:val="008C7F20"/>
    <w:rsid w:val="008D2F6C"/>
    <w:rsid w:val="008D4879"/>
    <w:rsid w:val="008D5A78"/>
    <w:rsid w:val="008E480C"/>
    <w:rsid w:val="008E70D7"/>
    <w:rsid w:val="00900150"/>
    <w:rsid w:val="00900D6F"/>
    <w:rsid w:val="00900FD8"/>
    <w:rsid w:val="009033BC"/>
    <w:rsid w:val="00903971"/>
    <w:rsid w:val="00907757"/>
    <w:rsid w:val="009126F8"/>
    <w:rsid w:val="0091491B"/>
    <w:rsid w:val="00916715"/>
    <w:rsid w:val="00916735"/>
    <w:rsid w:val="009212B0"/>
    <w:rsid w:val="009234A5"/>
    <w:rsid w:val="009241A3"/>
    <w:rsid w:val="0092481F"/>
    <w:rsid w:val="00924A4C"/>
    <w:rsid w:val="00930C82"/>
    <w:rsid w:val="009336F7"/>
    <w:rsid w:val="00934743"/>
    <w:rsid w:val="0093587C"/>
    <w:rsid w:val="00936F3D"/>
    <w:rsid w:val="009374A7"/>
    <w:rsid w:val="0093768C"/>
    <w:rsid w:val="009403F5"/>
    <w:rsid w:val="009414CF"/>
    <w:rsid w:val="009453C2"/>
    <w:rsid w:val="0096447A"/>
    <w:rsid w:val="00965BFE"/>
    <w:rsid w:val="0098551D"/>
    <w:rsid w:val="00985EA7"/>
    <w:rsid w:val="00986AA8"/>
    <w:rsid w:val="0099022F"/>
    <w:rsid w:val="0099518F"/>
    <w:rsid w:val="00995FE1"/>
    <w:rsid w:val="00996B1B"/>
    <w:rsid w:val="009A523D"/>
    <w:rsid w:val="009B1212"/>
    <w:rsid w:val="009B16F6"/>
    <w:rsid w:val="009B7FA9"/>
    <w:rsid w:val="009C7E6B"/>
    <w:rsid w:val="009D14DF"/>
    <w:rsid w:val="009D31C2"/>
    <w:rsid w:val="009E6B86"/>
    <w:rsid w:val="009F356A"/>
    <w:rsid w:val="009F374D"/>
    <w:rsid w:val="009F496B"/>
    <w:rsid w:val="009F6C7D"/>
    <w:rsid w:val="00A01439"/>
    <w:rsid w:val="00A02E61"/>
    <w:rsid w:val="00A054B9"/>
    <w:rsid w:val="00A05CFF"/>
    <w:rsid w:val="00A07B71"/>
    <w:rsid w:val="00A1346A"/>
    <w:rsid w:val="00A279D6"/>
    <w:rsid w:val="00A32D87"/>
    <w:rsid w:val="00A34380"/>
    <w:rsid w:val="00A4303D"/>
    <w:rsid w:val="00A44CFD"/>
    <w:rsid w:val="00A56B97"/>
    <w:rsid w:val="00A56F99"/>
    <w:rsid w:val="00A6093D"/>
    <w:rsid w:val="00A64451"/>
    <w:rsid w:val="00A64991"/>
    <w:rsid w:val="00A71CDF"/>
    <w:rsid w:val="00A72DAA"/>
    <w:rsid w:val="00A76A6D"/>
    <w:rsid w:val="00A83253"/>
    <w:rsid w:val="00A90C53"/>
    <w:rsid w:val="00A94588"/>
    <w:rsid w:val="00A953D0"/>
    <w:rsid w:val="00AA1FAE"/>
    <w:rsid w:val="00AA5CFA"/>
    <w:rsid w:val="00AA6E84"/>
    <w:rsid w:val="00AB6970"/>
    <w:rsid w:val="00AB7EFC"/>
    <w:rsid w:val="00AC02A8"/>
    <w:rsid w:val="00AD3F1B"/>
    <w:rsid w:val="00AE030C"/>
    <w:rsid w:val="00AE2A38"/>
    <w:rsid w:val="00AE341B"/>
    <w:rsid w:val="00AE5045"/>
    <w:rsid w:val="00AF3D9C"/>
    <w:rsid w:val="00AF67FB"/>
    <w:rsid w:val="00B01FB0"/>
    <w:rsid w:val="00B07CA7"/>
    <w:rsid w:val="00B1279A"/>
    <w:rsid w:val="00B12F10"/>
    <w:rsid w:val="00B1480A"/>
    <w:rsid w:val="00B153F5"/>
    <w:rsid w:val="00B17D1C"/>
    <w:rsid w:val="00B22C47"/>
    <w:rsid w:val="00B338E1"/>
    <w:rsid w:val="00B40696"/>
    <w:rsid w:val="00B410A6"/>
    <w:rsid w:val="00B5222E"/>
    <w:rsid w:val="00B53940"/>
    <w:rsid w:val="00B6029F"/>
    <w:rsid w:val="00B60E6D"/>
    <w:rsid w:val="00B61C96"/>
    <w:rsid w:val="00B62596"/>
    <w:rsid w:val="00B65E70"/>
    <w:rsid w:val="00B663BA"/>
    <w:rsid w:val="00B7147F"/>
    <w:rsid w:val="00B735EF"/>
    <w:rsid w:val="00B73A2A"/>
    <w:rsid w:val="00B75FB4"/>
    <w:rsid w:val="00B82FF9"/>
    <w:rsid w:val="00B873FB"/>
    <w:rsid w:val="00B916A9"/>
    <w:rsid w:val="00B93A91"/>
    <w:rsid w:val="00B94319"/>
    <w:rsid w:val="00B94B06"/>
    <w:rsid w:val="00B94C28"/>
    <w:rsid w:val="00B96217"/>
    <w:rsid w:val="00B96D80"/>
    <w:rsid w:val="00BA2E57"/>
    <w:rsid w:val="00BB0763"/>
    <w:rsid w:val="00BB4F97"/>
    <w:rsid w:val="00BB5EBE"/>
    <w:rsid w:val="00BB61CA"/>
    <w:rsid w:val="00BC10BA"/>
    <w:rsid w:val="00BC214B"/>
    <w:rsid w:val="00BC29D8"/>
    <w:rsid w:val="00BC577C"/>
    <w:rsid w:val="00BC5AFD"/>
    <w:rsid w:val="00BD6496"/>
    <w:rsid w:val="00BE1BF5"/>
    <w:rsid w:val="00BE2208"/>
    <w:rsid w:val="00BF480E"/>
    <w:rsid w:val="00BF4929"/>
    <w:rsid w:val="00BF686E"/>
    <w:rsid w:val="00C0156D"/>
    <w:rsid w:val="00C01B64"/>
    <w:rsid w:val="00C01DE1"/>
    <w:rsid w:val="00C03206"/>
    <w:rsid w:val="00C032AC"/>
    <w:rsid w:val="00C04F43"/>
    <w:rsid w:val="00C0609D"/>
    <w:rsid w:val="00C115AB"/>
    <w:rsid w:val="00C138A7"/>
    <w:rsid w:val="00C16D3D"/>
    <w:rsid w:val="00C21232"/>
    <w:rsid w:val="00C30249"/>
    <w:rsid w:val="00C34D89"/>
    <w:rsid w:val="00C364DC"/>
    <w:rsid w:val="00C3723B"/>
    <w:rsid w:val="00C45DF2"/>
    <w:rsid w:val="00C57717"/>
    <w:rsid w:val="00C606C9"/>
    <w:rsid w:val="00C775F6"/>
    <w:rsid w:val="00C80288"/>
    <w:rsid w:val="00C90650"/>
    <w:rsid w:val="00C91934"/>
    <w:rsid w:val="00C92621"/>
    <w:rsid w:val="00C96BD1"/>
    <w:rsid w:val="00C97D78"/>
    <w:rsid w:val="00CA2819"/>
    <w:rsid w:val="00CA2F23"/>
    <w:rsid w:val="00CA34CA"/>
    <w:rsid w:val="00CA49DD"/>
    <w:rsid w:val="00CB0AB8"/>
    <w:rsid w:val="00CB276B"/>
    <w:rsid w:val="00CB6E77"/>
    <w:rsid w:val="00CC127B"/>
    <w:rsid w:val="00CC2AAE"/>
    <w:rsid w:val="00CC5A42"/>
    <w:rsid w:val="00CC604C"/>
    <w:rsid w:val="00CC68A3"/>
    <w:rsid w:val="00CD0EAB"/>
    <w:rsid w:val="00CD107A"/>
    <w:rsid w:val="00CD4FC0"/>
    <w:rsid w:val="00CE4692"/>
    <w:rsid w:val="00CF0B21"/>
    <w:rsid w:val="00CF0BC6"/>
    <w:rsid w:val="00CF1280"/>
    <w:rsid w:val="00CF1E92"/>
    <w:rsid w:val="00CF205A"/>
    <w:rsid w:val="00CF34DB"/>
    <w:rsid w:val="00CF558F"/>
    <w:rsid w:val="00CF5B0D"/>
    <w:rsid w:val="00CF6C9F"/>
    <w:rsid w:val="00D007D0"/>
    <w:rsid w:val="00D00E73"/>
    <w:rsid w:val="00D03FD2"/>
    <w:rsid w:val="00D05B3A"/>
    <w:rsid w:val="00D06567"/>
    <w:rsid w:val="00D073E2"/>
    <w:rsid w:val="00D11303"/>
    <w:rsid w:val="00D158E1"/>
    <w:rsid w:val="00D161B2"/>
    <w:rsid w:val="00D17EC2"/>
    <w:rsid w:val="00D2117C"/>
    <w:rsid w:val="00D2678F"/>
    <w:rsid w:val="00D27442"/>
    <w:rsid w:val="00D34E61"/>
    <w:rsid w:val="00D371FE"/>
    <w:rsid w:val="00D42161"/>
    <w:rsid w:val="00D4280F"/>
    <w:rsid w:val="00D446EC"/>
    <w:rsid w:val="00D46294"/>
    <w:rsid w:val="00D51BF0"/>
    <w:rsid w:val="00D55942"/>
    <w:rsid w:val="00D61041"/>
    <w:rsid w:val="00D64739"/>
    <w:rsid w:val="00D664EC"/>
    <w:rsid w:val="00D807BF"/>
    <w:rsid w:val="00D81212"/>
    <w:rsid w:val="00D84A2C"/>
    <w:rsid w:val="00D859BB"/>
    <w:rsid w:val="00D955F8"/>
    <w:rsid w:val="00DA2B93"/>
    <w:rsid w:val="00DA7887"/>
    <w:rsid w:val="00DB0C0B"/>
    <w:rsid w:val="00DB2C26"/>
    <w:rsid w:val="00DC2A61"/>
    <w:rsid w:val="00DD218E"/>
    <w:rsid w:val="00DD3C2D"/>
    <w:rsid w:val="00DD56D8"/>
    <w:rsid w:val="00DD6281"/>
    <w:rsid w:val="00DE18D3"/>
    <w:rsid w:val="00DE6B43"/>
    <w:rsid w:val="00E02A16"/>
    <w:rsid w:val="00E11923"/>
    <w:rsid w:val="00E11E8E"/>
    <w:rsid w:val="00E11F98"/>
    <w:rsid w:val="00E21717"/>
    <w:rsid w:val="00E23042"/>
    <w:rsid w:val="00E262D4"/>
    <w:rsid w:val="00E266CE"/>
    <w:rsid w:val="00E27394"/>
    <w:rsid w:val="00E36250"/>
    <w:rsid w:val="00E366FA"/>
    <w:rsid w:val="00E369A0"/>
    <w:rsid w:val="00E41C37"/>
    <w:rsid w:val="00E43820"/>
    <w:rsid w:val="00E5004E"/>
    <w:rsid w:val="00E50C82"/>
    <w:rsid w:val="00E521D5"/>
    <w:rsid w:val="00E54511"/>
    <w:rsid w:val="00E61DAC"/>
    <w:rsid w:val="00E6239A"/>
    <w:rsid w:val="00E74454"/>
    <w:rsid w:val="00E75FE3"/>
    <w:rsid w:val="00E866CD"/>
    <w:rsid w:val="00E936EE"/>
    <w:rsid w:val="00E94CEA"/>
    <w:rsid w:val="00EA0226"/>
    <w:rsid w:val="00EA3D0A"/>
    <w:rsid w:val="00EA5A64"/>
    <w:rsid w:val="00EB25F9"/>
    <w:rsid w:val="00EB693B"/>
    <w:rsid w:val="00EB7AB1"/>
    <w:rsid w:val="00EC3ACE"/>
    <w:rsid w:val="00EC787F"/>
    <w:rsid w:val="00EF48CC"/>
    <w:rsid w:val="00EF5912"/>
    <w:rsid w:val="00EF6CF4"/>
    <w:rsid w:val="00F005D8"/>
    <w:rsid w:val="00F13756"/>
    <w:rsid w:val="00F13C6F"/>
    <w:rsid w:val="00F27036"/>
    <w:rsid w:val="00F27E2A"/>
    <w:rsid w:val="00F302B6"/>
    <w:rsid w:val="00F34D0D"/>
    <w:rsid w:val="00F350EC"/>
    <w:rsid w:val="00F42164"/>
    <w:rsid w:val="00F4331D"/>
    <w:rsid w:val="00F43340"/>
    <w:rsid w:val="00F50107"/>
    <w:rsid w:val="00F52507"/>
    <w:rsid w:val="00F56E8D"/>
    <w:rsid w:val="00F61274"/>
    <w:rsid w:val="00F6570F"/>
    <w:rsid w:val="00F73032"/>
    <w:rsid w:val="00F848FC"/>
    <w:rsid w:val="00F84D93"/>
    <w:rsid w:val="00F852F7"/>
    <w:rsid w:val="00F87C07"/>
    <w:rsid w:val="00F9282A"/>
    <w:rsid w:val="00F94420"/>
    <w:rsid w:val="00F959C3"/>
    <w:rsid w:val="00F96BAD"/>
    <w:rsid w:val="00FA05B7"/>
    <w:rsid w:val="00FA2102"/>
    <w:rsid w:val="00FA6719"/>
    <w:rsid w:val="00FB0E84"/>
    <w:rsid w:val="00FB2F45"/>
    <w:rsid w:val="00FB7219"/>
    <w:rsid w:val="00FC209F"/>
    <w:rsid w:val="00FD01C2"/>
    <w:rsid w:val="00FD1079"/>
    <w:rsid w:val="00FD26C2"/>
    <w:rsid w:val="00FD2C1A"/>
    <w:rsid w:val="00FE014D"/>
    <w:rsid w:val="00FE1D43"/>
    <w:rsid w:val="00FE6AA8"/>
    <w:rsid w:val="00FF0CE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55"/>
    <o:shapelayout v:ext="edit">
      <o:idmap v:ext="edit" data="1"/>
    </o:shapelayout>
  </w:shapeDefaults>
  <w:decimalSymbol w:val="."/>
  <w:listSeparator w:val=","/>
  <w14:docId w14:val="50A47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after="0" w:line="240" w:lineRule="auto"/>
      <w:textAlignment w:val="baseline"/>
      <w:pPrChange w:id="0" w:author="StW2" w:date="2012-02-08T11:34:00Z">
        <w:pPr>
          <w:tabs>
            <w:tab w:val="left" w:pos="794"/>
            <w:tab w:val="left" w:pos="1191"/>
            <w:tab w:val="left" w:pos="1588"/>
            <w:tab w:val="left" w:pos="1985"/>
          </w:tabs>
          <w:overflowPunct w:val="0"/>
          <w:autoSpaceDE w:val="0"/>
          <w:autoSpaceDN w:val="0"/>
          <w:adjustRightInd w:val="0"/>
          <w:spacing w:before="136"/>
          <w:jc w:val="both"/>
          <w:textAlignment w:val="baseline"/>
        </w:pPr>
      </w:pPrChange>
    </w:pPr>
    <w:rPr>
      <w:rFonts w:ascii="Times New Roman" w:eastAsia="SimSun" w:hAnsi="Times New Roman" w:cs="Times New Roman"/>
      <w:szCs w:val="20"/>
      <w:lang w:val="en-US"/>
      <w:rPrChange w:id="0" w:author="StW2" w:date="2012-02-08T11:34:00Z">
        <w:rPr>
          <w:rFonts w:eastAsia="Malgun Gothic"/>
          <w:lang w:val="en-GB" w:eastAsia="en-US" w:bidi="ar-SA"/>
        </w:rPr>
      </w:rPrChange>
    </w:rPr>
  </w:style>
  <w:style w:type="paragraph" w:styleId="Heading1">
    <w:name w:val="heading 1"/>
    <w:basedOn w:val="Normal"/>
    <w:next w:val="Normal"/>
    <w:link w:val="Heading1Char"/>
    <w:uiPriority w:val="99"/>
    <w:qFormat/>
    <w:rsid w:val="00E11923"/>
    <w:pPr>
      <w:keepNext/>
      <w:numPr>
        <w:numId w:val="8"/>
      </w:numPr>
      <w:spacing w:before="240" w:after="60"/>
      <w:outlineLvl w:val="0"/>
      <w:pPrChange w:id="1" w:author="StW2" w:date="2012-02-08T11:34:00Z">
        <w:pPr>
          <w:keepNext/>
          <w:keepLines/>
          <w:numPr>
            <w:numId w:val="1"/>
          </w:numPr>
          <w:tabs>
            <w:tab w:val="left" w:pos="360"/>
            <w:tab w:val="num" w:pos="720"/>
            <w:tab w:val="left" w:pos="1080"/>
            <w:tab w:val="left" w:pos="1440"/>
          </w:tabs>
          <w:overflowPunct w:val="0"/>
          <w:autoSpaceDE w:val="0"/>
          <w:autoSpaceDN w:val="0"/>
          <w:adjustRightInd w:val="0"/>
          <w:spacing w:before="480"/>
          <w:ind w:left="360" w:hanging="360"/>
          <w:textAlignment w:val="baseline"/>
          <w:outlineLvl w:val="0"/>
        </w:pPr>
      </w:pPrChange>
    </w:pPr>
    <w:rPr>
      <w:rFonts w:cs="Arial"/>
      <w:b/>
      <w:bCs/>
      <w:kern w:val="32"/>
      <w:sz w:val="32"/>
      <w:szCs w:val="32"/>
      <w:rPrChange w:id="1" w:author="StW2" w:date="2012-02-08T11:34:00Z">
        <w:rPr>
          <w:rFonts w:ascii="Times" w:eastAsia="SimSun" w:hAnsi="Times"/>
          <w:b/>
          <w:bCs/>
          <w:sz w:val="24"/>
          <w:szCs w:val="24"/>
          <w:lang w:val="en-US" w:eastAsia="en-US" w:bidi="ar-SA"/>
        </w:rPr>
      </w:rPrChange>
    </w:rPr>
  </w:style>
  <w:style w:type="paragraph" w:styleId="Heading2">
    <w:name w:val="heading 2"/>
    <w:basedOn w:val="Normal"/>
    <w:next w:val="Normal"/>
    <w:link w:val="Heading2Char"/>
    <w:qFormat/>
    <w:rsid w:val="00E11923"/>
    <w:pPr>
      <w:keepNext/>
      <w:numPr>
        <w:ilvl w:val="1"/>
        <w:numId w:val="8"/>
      </w:numPr>
      <w:tabs>
        <w:tab w:val="clear" w:pos="360"/>
      </w:tabs>
      <w:spacing w:before="240" w:after="60"/>
      <w:ind w:left="720" w:hanging="720"/>
      <w:outlineLvl w:val="1"/>
      <w:pPrChange w:id="2" w:author="StW2" w:date="2012-02-08T11:34:00Z">
        <w:pPr>
          <w:keepNext/>
          <w:keepLines/>
          <w:numPr>
            <w:ilvl w:val="1"/>
            <w:numId w:val="1"/>
          </w:numPr>
          <w:tabs>
            <w:tab w:val="left" w:pos="360"/>
            <w:tab w:val="num" w:pos="720"/>
            <w:tab w:val="left" w:pos="1080"/>
            <w:tab w:val="left" w:pos="1440"/>
          </w:tabs>
          <w:overflowPunct w:val="0"/>
          <w:autoSpaceDE w:val="0"/>
          <w:autoSpaceDN w:val="0"/>
          <w:adjustRightInd w:val="0"/>
          <w:spacing w:before="313"/>
          <w:textAlignment w:val="baseline"/>
          <w:outlineLvl w:val="1"/>
        </w:pPr>
      </w:pPrChange>
    </w:pPr>
    <w:rPr>
      <w:b/>
      <w:bCs/>
      <w:i/>
      <w:iCs/>
      <w:sz w:val="28"/>
      <w:szCs w:val="28"/>
      <w:lang w:val="x-none"/>
      <w:rPrChange w:id="2" w:author="StW2" w:date="2012-02-08T11:34:00Z">
        <w:rPr>
          <w:rFonts w:ascii="Times" w:eastAsia="SimSun" w:hAnsi="Times"/>
          <w:b/>
          <w:bCs/>
          <w:sz w:val="22"/>
          <w:szCs w:val="22"/>
          <w:lang w:val="en-US" w:eastAsia="en-US" w:bidi="ar-SA"/>
        </w:rPr>
      </w:rPrChange>
    </w:rPr>
  </w:style>
  <w:style w:type="paragraph" w:styleId="Heading3">
    <w:name w:val="heading 3"/>
    <w:basedOn w:val="Normal"/>
    <w:next w:val="Normal"/>
    <w:link w:val="Heading3Char"/>
    <w:qFormat/>
    <w:rsid w:val="002B191D"/>
    <w:pPr>
      <w:keepNext/>
      <w:numPr>
        <w:ilvl w:val="2"/>
        <w:numId w:val="8"/>
      </w:numPr>
      <w:spacing w:before="240" w:after="60"/>
      <w:outlineLvl w:val="2"/>
      <w:pPrChange w:id="3" w:author="StW2" w:date="2012-02-08T11:34:00Z">
        <w:pPr>
          <w:keepNext/>
          <w:keepLines/>
          <w:numPr>
            <w:ilvl w:val="2"/>
            <w:numId w:val="1"/>
          </w:numPr>
          <w:tabs>
            <w:tab w:val="left" w:pos="360"/>
            <w:tab w:val="num" w:pos="720"/>
            <w:tab w:val="left" w:pos="1080"/>
            <w:tab w:val="left" w:pos="1440"/>
          </w:tabs>
          <w:overflowPunct w:val="0"/>
          <w:autoSpaceDE w:val="0"/>
          <w:autoSpaceDN w:val="0"/>
          <w:adjustRightInd w:val="0"/>
          <w:spacing w:before="181"/>
          <w:ind w:left="1224" w:hanging="1224"/>
          <w:textAlignment w:val="baseline"/>
          <w:outlineLvl w:val="2"/>
        </w:pPr>
      </w:pPrChange>
    </w:pPr>
    <w:rPr>
      <w:b/>
      <w:bCs/>
      <w:sz w:val="26"/>
      <w:szCs w:val="26"/>
      <w:lang w:val="x-none"/>
      <w:rPrChange w:id="3" w:author="StW2" w:date="2012-02-08T11:34:00Z">
        <w:rPr>
          <w:rFonts w:eastAsia="SimSun"/>
          <w:b/>
          <w:bCs/>
          <w:sz w:val="22"/>
          <w:lang w:val="x-none" w:eastAsia="en-US" w:bidi="ar-SA"/>
        </w:rPr>
      </w:rPrChange>
    </w:rPr>
  </w:style>
  <w:style w:type="paragraph" w:styleId="Heading4">
    <w:name w:val="heading 4"/>
    <w:aliases w:val="Heading 4 Char1,Heading 4 Char Char"/>
    <w:basedOn w:val="Normal"/>
    <w:next w:val="Normal"/>
    <w:link w:val="Heading4Char"/>
    <w:qFormat/>
    <w:rsid w:val="000E00F3"/>
    <w:pPr>
      <w:keepNext/>
      <w:numPr>
        <w:ilvl w:val="3"/>
        <w:numId w:val="8"/>
      </w:numPr>
      <w:spacing w:before="240" w:after="60"/>
      <w:ind w:left="1080" w:hanging="1080"/>
      <w:outlineLvl w:val="3"/>
      <w:pPrChange w:id="4" w:author="StW2" w:date="2012-02-08T11:34:00Z">
        <w:pPr>
          <w:keepNext/>
          <w:numPr>
            <w:ilvl w:val="3"/>
            <w:numId w:val="8"/>
          </w:numPr>
          <w:tabs>
            <w:tab w:val="left" w:pos="360"/>
            <w:tab w:val="left" w:pos="720"/>
            <w:tab w:val="left" w:pos="1080"/>
            <w:tab w:val="left" w:pos="1440"/>
          </w:tabs>
          <w:overflowPunct w:val="0"/>
          <w:autoSpaceDE w:val="0"/>
          <w:autoSpaceDN w:val="0"/>
          <w:adjustRightInd w:val="0"/>
          <w:spacing w:before="240" w:after="60"/>
          <w:ind w:left="1701" w:hanging="1701"/>
          <w:textAlignment w:val="baseline"/>
          <w:outlineLvl w:val="3"/>
        </w:pPr>
      </w:pPrChange>
    </w:pPr>
    <w:rPr>
      <w:b/>
      <w:bCs/>
      <w:sz w:val="28"/>
      <w:szCs w:val="28"/>
      <w:lang w:val="x-none"/>
      <w:rPrChange w:id="4" w:author="StW2" w:date="2012-02-08T11:34:00Z">
        <w:rPr>
          <w:rFonts w:eastAsia="SimSun"/>
          <w:b/>
          <w:bCs/>
          <w:sz w:val="26"/>
          <w:szCs w:val="26"/>
          <w:lang w:val="x-none" w:eastAsia="x-none" w:bidi="ar-SA"/>
        </w:rPr>
      </w:rPrChange>
    </w:rPr>
  </w:style>
  <w:style w:type="paragraph" w:styleId="Heading5">
    <w:name w:val="heading 5"/>
    <w:basedOn w:val="Normal"/>
    <w:next w:val="Normal"/>
    <w:link w:val="Heading5Char"/>
    <w:uiPriority w:val="99"/>
    <w:qFormat/>
    <w:rsid w:val="000E00F3"/>
    <w:pPr>
      <w:keepNext/>
      <w:numPr>
        <w:ilvl w:val="4"/>
        <w:numId w:val="8"/>
      </w:numPr>
      <w:spacing w:before="240" w:after="60"/>
      <w:ind w:left="1080" w:hanging="1080"/>
      <w:outlineLvl w:val="4"/>
      <w:pPrChange w:id="5" w:author="StW2" w:date="2012-02-08T11:34:00Z">
        <w:pPr>
          <w:keepNext/>
          <w:numPr>
            <w:ilvl w:val="4"/>
            <w:numId w:val="8"/>
          </w:numPr>
          <w:tabs>
            <w:tab w:val="left" w:pos="360"/>
            <w:tab w:val="left" w:pos="720"/>
            <w:tab w:val="left" w:pos="907"/>
            <w:tab w:val="left" w:pos="1080"/>
            <w:tab w:val="left" w:pos="1440"/>
          </w:tabs>
          <w:overflowPunct w:val="0"/>
          <w:autoSpaceDE w:val="0"/>
          <w:autoSpaceDN w:val="0"/>
          <w:adjustRightInd w:val="0"/>
          <w:spacing w:before="240" w:after="60"/>
          <w:ind w:left="2268" w:hanging="2268"/>
          <w:textAlignment w:val="baseline"/>
          <w:outlineLvl w:val="4"/>
        </w:pPr>
      </w:pPrChange>
    </w:pPr>
    <w:rPr>
      <w:b/>
      <w:bCs/>
      <w:i/>
      <w:iCs/>
      <w:sz w:val="26"/>
      <w:szCs w:val="26"/>
      <w:lang w:val="x-none"/>
      <w:rPrChange w:id="5" w:author="StW2" w:date="2012-02-08T11:34:00Z">
        <w:rPr>
          <w:rFonts w:eastAsia="SimSun"/>
          <w:b/>
          <w:bCs/>
          <w:sz w:val="26"/>
          <w:szCs w:val="26"/>
          <w:lang w:val="x-none" w:eastAsia="x-none" w:bidi="ar-SA"/>
        </w:rPr>
      </w:rPrChange>
    </w:rPr>
  </w:style>
  <w:style w:type="paragraph" w:styleId="Heading6">
    <w:name w:val="heading 6"/>
    <w:basedOn w:val="Normal"/>
    <w:next w:val="Normal"/>
    <w:link w:val="Heading6Char"/>
    <w:qFormat/>
    <w:rsid w:val="000E00F3"/>
    <w:pPr>
      <w:keepNext/>
      <w:numPr>
        <w:ilvl w:val="5"/>
        <w:numId w:val="8"/>
      </w:numPr>
      <w:spacing w:before="240" w:after="60"/>
      <w:ind w:left="1080" w:hanging="1080"/>
      <w:outlineLvl w:val="5"/>
      <w:pPrChange w:id="6" w:author="StW2" w:date="2012-02-08T11:34:00Z">
        <w:pPr>
          <w:keepNext/>
          <w:numPr>
            <w:ilvl w:val="5"/>
            <w:numId w:val="8"/>
          </w:numPr>
          <w:tabs>
            <w:tab w:val="left" w:pos="360"/>
            <w:tab w:val="left" w:pos="720"/>
            <w:tab w:val="left" w:pos="1080"/>
            <w:tab w:val="left" w:pos="1440"/>
          </w:tabs>
          <w:overflowPunct w:val="0"/>
          <w:autoSpaceDE w:val="0"/>
          <w:autoSpaceDN w:val="0"/>
          <w:adjustRightInd w:val="0"/>
          <w:spacing w:before="240" w:after="60"/>
          <w:ind w:left="1152" w:hanging="1152"/>
          <w:textAlignment w:val="baseline"/>
          <w:outlineLvl w:val="5"/>
        </w:pPr>
      </w:pPrChange>
    </w:pPr>
    <w:rPr>
      <w:b/>
      <w:bCs/>
      <w:szCs w:val="22"/>
      <w:lang w:val="x-none"/>
      <w:rPrChange w:id="6" w:author="StW2" w:date="2012-02-08T11:34:00Z">
        <w:rPr>
          <w:rFonts w:ascii="Times" w:eastAsia="SimSun" w:hAnsi="Times"/>
          <w:b/>
          <w:bCs/>
          <w:sz w:val="26"/>
          <w:szCs w:val="26"/>
          <w:lang w:val="x-none" w:eastAsia="x-none" w:bidi="ar-SA"/>
        </w:rPr>
      </w:rPrChange>
    </w:rPr>
  </w:style>
  <w:style w:type="paragraph" w:styleId="Heading7">
    <w:name w:val="heading 7"/>
    <w:basedOn w:val="Normal"/>
    <w:next w:val="Normal"/>
    <w:link w:val="Heading7Char"/>
    <w:qFormat/>
    <w:rsid w:val="000E00F3"/>
    <w:pPr>
      <w:keepNext/>
      <w:numPr>
        <w:ilvl w:val="6"/>
        <w:numId w:val="8"/>
      </w:numPr>
      <w:spacing w:before="240" w:after="60"/>
      <w:ind w:left="1440" w:hanging="1440"/>
      <w:outlineLvl w:val="6"/>
      <w:pPrChange w:id="7" w:author="StW2" w:date="2012-02-08T11:34:00Z">
        <w:pPr>
          <w:keepNext/>
          <w:tabs>
            <w:tab w:val="left" w:pos="360"/>
            <w:tab w:val="left" w:pos="720"/>
            <w:tab w:val="left" w:pos="1080"/>
            <w:tab w:val="left" w:pos="1440"/>
          </w:tabs>
          <w:overflowPunct w:val="0"/>
          <w:autoSpaceDE w:val="0"/>
          <w:autoSpaceDN w:val="0"/>
          <w:adjustRightInd w:val="0"/>
          <w:spacing w:before="240" w:after="60"/>
          <w:textAlignment w:val="baseline"/>
          <w:outlineLvl w:val="6"/>
        </w:pPr>
      </w:pPrChange>
    </w:pPr>
    <w:rPr>
      <w:sz w:val="24"/>
      <w:szCs w:val="24"/>
      <w:lang w:val="x-none"/>
      <w:rPrChange w:id="7" w:author="StW2" w:date="2012-02-08T11:34:00Z">
        <w:rPr>
          <w:rFonts w:eastAsia="SimSun"/>
          <w:sz w:val="24"/>
          <w:szCs w:val="24"/>
          <w:lang w:val="x-none" w:eastAsia="en-US" w:bidi="ar-SA"/>
        </w:rPr>
      </w:rPrChange>
    </w:rPr>
  </w:style>
  <w:style w:type="paragraph" w:styleId="Heading8">
    <w:name w:val="heading 8"/>
    <w:basedOn w:val="Normal"/>
    <w:next w:val="Normal"/>
    <w:link w:val="Heading8Char"/>
    <w:qFormat/>
    <w:rsid w:val="000E00F3"/>
    <w:pPr>
      <w:keepNext/>
      <w:numPr>
        <w:ilvl w:val="7"/>
        <w:numId w:val="8"/>
      </w:numPr>
      <w:tabs>
        <w:tab w:val="left" w:pos="1800"/>
      </w:tabs>
      <w:spacing w:before="240" w:after="60"/>
      <w:ind w:left="1800" w:hanging="1800"/>
      <w:outlineLvl w:val="7"/>
      <w:pPrChange w:id="8" w:author="StW2" w:date="2012-02-08T11:34:00Z">
        <w:pPr>
          <w:keepNext/>
          <w:tabs>
            <w:tab w:val="left" w:pos="360"/>
            <w:tab w:val="left" w:pos="720"/>
            <w:tab w:val="left" w:pos="1080"/>
            <w:tab w:val="left" w:pos="1440"/>
            <w:tab w:val="left" w:pos="1800"/>
          </w:tabs>
          <w:overflowPunct w:val="0"/>
          <w:autoSpaceDE w:val="0"/>
          <w:autoSpaceDN w:val="0"/>
          <w:adjustRightInd w:val="0"/>
          <w:spacing w:before="240" w:after="60"/>
          <w:textAlignment w:val="baseline"/>
          <w:outlineLvl w:val="7"/>
        </w:pPr>
      </w:pPrChange>
    </w:pPr>
    <w:rPr>
      <w:i/>
      <w:iCs/>
      <w:sz w:val="24"/>
      <w:szCs w:val="24"/>
      <w:lang w:val="x-none"/>
      <w:rPrChange w:id="8" w:author="StW2" w:date="2012-02-08T11:34:00Z">
        <w:rPr>
          <w:rFonts w:eastAsia="SimSun"/>
          <w:i/>
          <w:iCs/>
          <w:sz w:val="24"/>
          <w:szCs w:val="24"/>
          <w:lang w:val="x-none" w:eastAsia="en-US" w:bidi="ar-SA"/>
        </w:rPr>
      </w:rPrChange>
    </w:rPr>
  </w:style>
  <w:style w:type="paragraph" w:styleId="Heading9">
    <w:name w:val="heading 9"/>
    <w:basedOn w:val="Normal"/>
    <w:next w:val="Normal"/>
    <w:link w:val="Heading9Char"/>
    <w:qFormat/>
    <w:rsid w:val="00F6570F"/>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30C82"/>
    <w:rPr>
      <w:rFonts w:ascii="Times New Roman" w:eastAsia="SimSun" w:hAnsi="Times New Roman" w:cs="Arial"/>
      <w:b/>
      <w:bCs/>
      <w:kern w:val="32"/>
      <w:sz w:val="32"/>
      <w:szCs w:val="32"/>
      <w:lang w:val="en-US"/>
    </w:rPr>
  </w:style>
  <w:style w:type="character" w:customStyle="1" w:styleId="Heading2Char">
    <w:name w:val="Heading 2 Char"/>
    <w:basedOn w:val="DefaultParagraphFont"/>
    <w:link w:val="Heading2"/>
    <w:rsid w:val="00930C82"/>
    <w:rPr>
      <w:rFonts w:ascii="Times New Roman" w:eastAsia="SimSun" w:hAnsi="Times New Roman" w:cs="Times New Roman"/>
      <w:b/>
      <w:bCs/>
      <w:i/>
      <w:iCs/>
      <w:sz w:val="28"/>
      <w:szCs w:val="28"/>
      <w:lang w:val="x-none"/>
    </w:rPr>
  </w:style>
  <w:style w:type="character" w:customStyle="1" w:styleId="Heading3Char">
    <w:name w:val="Heading 3 Char"/>
    <w:basedOn w:val="DefaultParagraphFont"/>
    <w:link w:val="Heading3"/>
    <w:rsid w:val="00930C82"/>
    <w:rPr>
      <w:rFonts w:ascii="Times New Roman" w:eastAsia="SimSun" w:hAnsi="Times New Roman" w:cs="Times New Roman"/>
      <w:b/>
      <w:bCs/>
      <w:sz w:val="26"/>
      <w:szCs w:val="26"/>
      <w:lang w:val="x-none"/>
    </w:rPr>
  </w:style>
  <w:style w:type="character" w:customStyle="1" w:styleId="Heading4Char">
    <w:name w:val="Heading 4 Char"/>
    <w:aliases w:val="Heading 4 Char1 Char,Heading 4 Char Char Char"/>
    <w:basedOn w:val="DefaultParagraphFont"/>
    <w:link w:val="Heading4"/>
    <w:rsid w:val="00930C82"/>
    <w:rPr>
      <w:rFonts w:ascii="Times New Roman" w:eastAsia="SimSun" w:hAnsi="Times New Roman" w:cs="Times New Roman"/>
      <w:b/>
      <w:bCs/>
      <w:sz w:val="28"/>
      <w:szCs w:val="28"/>
      <w:lang w:val="x-none"/>
    </w:rPr>
  </w:style>
  <w:style w:type="character" w:customStyle="1" w:styleId="Heading5Char">
    <w:name w:val="Heading 5 Char"/>
    <w:basedOn w:val="DefaultParagraphFont"/>
    <w:link w:val="Heading5"/>
    <w:uiPriority w:val="99"/>
    <w:rsid w:val="00930C82"/>
    <w:rPr>
      <w:rFonts w:ascii="Times New Roman" w:eastAsia="SimSun" w:hAnsi="Times New Roman" w:cs="Times New Roman"/>
      <w:b/>
      <w:bCs/>
      <w:i/>
      <w:iCs/>
      <w:sz w:val="26"/>
      <w:szCs w:val="26"/>
      <w:lang w:val="x-none"/>
    </w:rPr>
  </w:style>
  <w:style w:type="character" w:customStyle="1" w:styleId="Heading6Char">
    <w:name w:val="Heading 6 Char"/>
    <w:basedOn w:val="DefaultParagraphFont"/>
    <w:link w:val="Heading6"/>
    <w:rsid w:val="00930C82"/>
    <w:rPr>
      <w:rFonts w:ascii="Times New Roman" w:eastAsia="SimSun" w:hAnsi="Times New Roman" w:cs="Times New Roman"/>
      <w:b/>
      <w:bCs/>
      <w:lang w:val="x-none"/>
    </w:rPr>
  </w:style>
  <w:style w:type="paragraph" w:customStyle="1" w:styleId="tableheading">
    <w:name w:val="table heading"/>
    <w:basedOn w:val="Normal"/>
    <w:rsid w:val="001B10FE"/>
    <w:pPr>
      <w:keepNext/>
      <w:keepLines/>
      <w:tabs>
        <w:tab w:val="clear" w:pos="360"/>
        <w:tab w:val="clear" w:pos="720"/>
        <w:tab w:val="clear" w:pos="1080"/>
        <w:tab w:val="clear" w:pos="1440"/>
      </w:tabs>
      <w:spacing w:before="0" w:after="60"/>
      <w:jc w:val="both"/>
      <w:pPrChange w:id="9" w:author="StW2" w:date="2012-02-08T11:34:00Z">
        <w:pPr>
          <w:keepNext/>
          <w:keepLines/>
          <w:tabs>
            <w:tab w:val="left" w:pos="360"/>
            <w:tab w:val="left" w:pos="720"/>
            <w:tab w:val="left" w:pos="1080"/>
            <w:tab w:val="left" w:pos="1440"/>
          </w:tabs>
          <w:overflowPunct w:val="0"/>
          <w:autoSpaceDE w:val="0"/>
          <w:autoSpaceDN w:val="0"/>
          <w:adjustRightInd w:val="0"/>
          <w:spacing w:after="60"/>
          <w:textAlignment w:val="baseline"/>
        </w:pPr>
      </w:pPrChange>
    </w:pPr>
    <w:rPr>
      <w:rFonts w:eastAsia="Malgun Gothic"/>
      <w:b/>
      <w:bCs/>
      <w:sz w:val="20"/>
      <w:lang w:val="en-GB"/>
      <w:rPrChange w:id="9" w:author="StW2" w:date="2012-02-08T11:34:00Z">
        <w:rPr>
          <w:rFonts w:eastAsia="SimSun"/>
          <w:b/>
          <w:bCs/>
          <w:sz w:val="22"/>
          <w:lang w:val="en-US" w:eastAsia="en-US" w:bidi="ar-SA"/>
        </w:rPr>
      </w:rPrChange>
    </w:rPr>
  </w:style>
  <w:style w:type="paragraph" w:customStyle="1" w:styleId="tablecell">
    <w:name w:val="table cell"/>
    <w:basedOn w:val="Normal"/>
    <w:rsid w:val="001B10FE"/>
    <w:pPr>
      <w:keepNext/>
      <w:keepLines/>
      <w:tabs>
        <w:tab w:val="clear" w:pos="360"/>
        <w:tab w:val="clear" w:pos="720"/>
        <w:tab w:val="clear" w:pos="1080"/>
        <w:tab w:val="clear" w:pos="1440"/>
      </w:tabs>
      <w:spacing w:before="0" w:after="60"/>
      <w:jc w:val="both"/>
      <w:pPrChange w:id="10" w:author="StW2" w:date="2012-02-08T11:34:00Z">
        <w:pPr>
          <w:keepNext/>
          <w:keepLines/>
          <w:tabs>
            <w:tab w:val="left" w:pos="360"/>
            <w:tab w:val="left" w:pos="720"/>
            <w:tab w:val="left" w:pos="1080"/>
            <w:tab w:val="left" w:pos="1440"/>
          </w:tabs>
          <w:overflowPunct w:val="0"/>
          <w:autoSpaceDE w:val="0"/>
          <w:autoSpaceDN w:val="0"/>
          <w:adjustRightInd w:val="0"/>
          <w:spacing w:after="60"/>
          <w:textAlignment w:val="baseline"/>
        </w:pPr>
      </w:pPrChange>
    </w:pPr>
    <w:rPr>
      <w:rFonts w:eastAsia="Malgun Gothic"/>
      <w:sz w:val="20"/>
      <w:lang w:val="en-GB"/>
      <w:rPrChange w:id="10" w:author="StW2" w:date="2012-02-08T11:34:00Z">
        <w:rPr>
          <w:rFonts w:eastAsia="SimSun"/>
          <w:sz w:val="22"/>
          <w:lang w:val="en-US" w:eastAsia="en-US" w:bidi="ar-SA"/>
        </w:rPr>
      </w:rPrChange>
    </w:rPr>
  </w:style>
  <w:style w:type="paragraph" w:customStyle="1" w:styleId="tablesyntax">
    <w:name w:val="table syntax"/>
    <w:basedOn w:val="Normal"/>
    <w:link w:val="tablesyntaxChar"/>
    <w:rsid w:val="001B10F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Change w:id="11" w:author="StW2" w:date="2012-02-08T11:34:00Z">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textAlignment w:val="baseline"/>
        </w:pPr>
      </w:pPrChange>
    </w:pPr>
    <w:rPr>
      <w:rFonts w:ascii="Times" w:eastAsia="Malgun Gothic" w:hAnsi="Times"/>
      <w:sz w:val="20"/>
      <w:lang w:val="en-GB"/>
      <w:rPrChange w:id="11" w:author="StW2" w:date="2012-02-08T11:34:00Z">
        <w:rPr>
          <w:rFonts w:ascii="Times" w:eastAsia="SimSun" w:hAnsi="Times"/>
          <w:sz w:val="22"/>
          <w:lang w:val="en-US" w:eastAsia="en-US" w:bidi="ar-SA"/>
        </w:rPr>
      </w:rPrChange>
    </w:rPr>
  </w:style>
  <w:style w:type="character" w:customStyle="1" w:styleId="tablesyntaxChar">
    <w:name w:val="table syntax Char"/>
    <w:link w:val="tablesyntax"/>
    <w:locked/>
    <w:rsid w:val="00930C82"/>
    <w:rPr>
      <w:rFonts w:ascii="Times" w:eastAsia="Malgun Gothic" w:hAnsi="Times" w:cs="Times New Roman"/>
      <w:sz w:val="20"/>
      <w:szCs w:val="20"/>
    </w:rPr>
  </w:style>
  <w:style w:type="paragraph" w:customStyle="1" w:styleId="Note1CharCharCharCharCharChar">
    <w:name w:val="Note 1 Char Char Char Char Char Char"/>
    <w:basedOn w:val="Normal"/>
    <w:rsid w:val="00CE4692"/>
    <w:pPr>
      <w:tabs>
        <w:tab w:val="clear" w:pos="360"/>
        <w:tab w:val="clear" w:pos="720"/>
        <w:tab w:val="clear" w:pos="1080"/>
        <w:tab w:val="clear" w:pos="1440"/>
      </w:tabs>
      <w:spacing w:before="60" w:line="199" w:lineRule="exact"/>
      <w:ind w:left="284"/>
      <w:jc w:val="both"/>
      <w:pPrChange w:id="12" w:author="StW2" w:date="2012-02-08T11:34:00Z">
        <w:pPr>
          <w:tabs>
            <w:tab w:val="left" w:pos="360"/>
            <w:tab w:val="left" w:pos="720"/>
            <w:tab w:val="left" w:pos="1080"/>
            <w:tab w:val="left" w:pos="1440"/>
          </w:tabs>
          <w:overflowPunct w:val="0"/>
          <w:autoSpaceDE w:val="0"/>
          <w:autoSpaceDN w:val="0"/>
          <w:adjustRightInd w:val="0"/>
          <w:spacing w:before="60" w:line="199" w:lineRule="exact"/>
          <w:ind w:left="284"/>
          <w:textAlignment w:val="baseline"/>
        </w:pPr>
      </w:pPrChange>
    </w:pPr>
    <w:rPr>
      <w:rFonts w:eastAsia="Malgun Gothic"/>
      <w:sz w:val="18"/>
      <w:szCs w:val="18"/>
      <w:lang w:val="en-GB"/>
      <w:rPrChange w:id="12" w:author="StW2" w:date="2012-02-08T11:34:00Z">
        <w:rPr>
          <w:rFonts w:eastAsia="SimSun"/>
          <w:sz w:val="18"/>
          <w:szCs w:val="18"/>
          <w:lang w:val="en-US" w:eastAsia="en-US" w:bidi="ar-SA"/>
        </w:rPr>
      </w:rPrChange>
    </w:rPr>
  </w:style>
  <w:style w:type="character" w:customStyle="1" w:styleId="Heading7Char">
    <w:name w:val="Heading 7 Char"/>
    <w:basedOn w:val="DefaultParagraphFont"/>
    <w:link w:val="Heading7"/>
    <w:rsid w:val="00F6570F"/>
    <w:rPr>
      <w:rFonts w:ascii="Times New Roman" w:eastAsia="SimSun" w:hAnsi="Times New Roman" w:cs="Times New Roman"/>
      <w:sz w:val="24"/>
      <w:szCs w:val="24"/>
      <w:lang w:val="x-none"/>
    </w:rPr>
  </w:style>
  <w:style w:type="character" w:customStyle="1" w:styleId="Heading8Char">
    <w:name w:val="Heading 8 Char"/>
    <w:basedOn w:val="DefaultParagraphFont"/>
    <w:link w:val="Heading8"/>
    <w:rsid w:val="00F6570F"/>
    <w:rPr>
      <w:rFonts w:ascii="Times New Roman" w:eastAsia="SimSun" w:hAnsi="Times New Roman" w:cs="Times New Roman"/>
      <w:i/>
      <w:iCs/>
      <w:sz w:val="24"/>
      <w:szCs w:val="24"/>
      <w:lang w:val="x-none"/>
    </w:rPr>
  </w:style>
  <w:style w:type="character" w:customStyle="1" w:styleId="Heading9Char">
    <w:name w:val="Heading 9 Char"/>
    <w:basedOn w:val="DefaultParagraphFont"/>
    <w:link w:val="Heading9"/>
    <w:rsid w:val="00F6570F"/>
    <w:rPr>
      <w:rFonts w:ascii="Times New Roman" w:eastAsia="SimSun" w:hAnsi="Times New Roman" w:cs="Times New Roman"/>
      <w:b/>
      <w:lang w:val="x-none"/>
    </w:rPr>
  </w:style>
  <w:style w:type="paragraph" w:styleId="Header">
    <w:name w:val="header"/>
    <w:basedOn w:val="Normal"/>
    <w:link w:val="HeaderChar"/>
    <w:rsid w:val="00F6570F"/>
    <w:pPr>
      <w:tabs>
        <w:tab w:val="center" w:pos="4320"/>
        <w:tab w:val="right" w:pos="8640"/>
      </w:tabs>
    </w:pPr>
  </w:style>
  <w:style w:type="character" w:customStyle="1" w:styleId="HeaderChar">
    <w:name w:val="Header Char"/>
    <w:basedOn w:val="DefaultParagraphFont"/>
    <w:link w:val="Header"/>
    <w:rsid w:val="00F6570F"/>
    <w:rPr>
      <w:rFonts w:ascii="Times New Roman" w:eastAsia="SimSun" w:hAnsi="Times New Roman" w:cs="Times New Roman"/>
      <w:szCs w:val="20"/>
      <w:lang w:val="en-US"/>
    </w:rPr>
  </w:style>
  <w:style w:type="paragraph" w:styleId="Footer">
    <w:name w:val="footer"/>
    <w:basedOn w:val="Normal"/>
    <w:link w:val="FooterChar"/>
    <w:rsid w:val="00F6570F"/>
    <w:pPr>
      <w:tabs>
        <w:tab w:val="center" w:pos="4320"/>
        <w:tab w:val="right" w:pos="8640"/>
      </w:tabs>
    </w:pPr>
  </w:style>
  <w:style w:type="character" w:customStyle="1" w:styleId="FooterChar">
    <w:name w:val="Footer Char"/>
    <w:basedOn w:val="DefaultParagraphFont"/>
    <w:link w:val="Footer"/>
    <w:rsid w:val="00F6570F"/>
    <w:rPr>
      <w:rFonts w:ascii="Times New Roman" w:eastAsia="SimSun" w:hAnsi="Times New Roman" w:cs="Times New Roman"/>
      <w:szCs w:val="20"/>
      <w:lang w:val="en-US"/>
    </w:rPr>
  </w:style>
  <w:style w:type="character" w:styleId="PageNumber">
    <w:name w:val="page number"/>
    <w:basedOn w:val="DefaultParagraphFont"/>
    <w:rsid w:val="00F6570F"/>
  </w:style>
  <w:style w:type="character" w:styleId="Hyperlink">
    <w:name w:val="Hyperlink"/>
    <w:rsid w:val="00F6570F"/>
    <w:rPr>
      <w:color w:val="0000FF"/>
      <w:u w:val="single"/>
    </w:rPr>
  </w:style>
  <w:style w:type="paragraph" w:styleId="BalloonText">
    <w:name w:val="Balloon Text"/>
    <w:basedOn w:val="Normal"/>
    <w:link w:val="BalloonTextChar"/>
    <w:semiHidden/>
    <w:rsid w:val="00F6570F"/>
    <w:rPr>
      <w:rFonts w:ascii="Tahoma" w:hAnsi="Tahoma" w:cs="Tahoma"/>
      <w:sz w:val="16"/>
      <w:szCs w:val="16"/>
    </w:rPr>
  </w:style>
  <w:style w:type="character" w:customStyle="1" w:styleId="BalloonTextChar">
    <w:name w:val="Balloon Text Char"/>
    <w:basedOn w:val="DefaultParagraphFont"/>
    <w:link w:val="BalloonText"/>
    <w:semiHidden/>
    <w:rsid w:val="00F6570F"/>
    <w:rPr>
      <w:rFonts w:ascii="Tahoma" w:eastAsia="SimSun" w:hAnsi="Tahoma" w:cs="Tahoma"/>
      <w:sz w:val="16"/>
      <w:szCs w:val="16"/>
      <w:lang w:val="en-US"/>
    </w:rPr>
  </w:style>
  <w:style w:type="character" w:styleId="FollowedHyperlink">
    <w:name w:val="FollowedHyperlink"/>
    <w:rsid w:val="00F6570F"/>
    <w:rPr>
      <w:color w:val="800080"/>
      <w:u w:val="single"/>
    </w:rPr>
  </w:style>
  <w:style w:type="paragraph" w:customStyle="1" w:styleId="StyleHeading1Justified">
    <w:name w:val="Style Heading 1 + Justified"/>
    <w:basedOn w:val="Heading1"/>
    <w:rsid w:val="002B191D"/>
    <w:pPr>
      <w:jc w:val="both"/>
      <w:pPrChange w:id="13" w:author="StW2" w:date="2012-02-08T11:34:00Z">
        <w:pPr>
          <w:keepNext/>
          <w:numPr>
            <w:numId w:val="1"/>
          </w:numPr>
          <w:tabs>
            <w:tab w:val="left" w:pos="360"/>
            <w:tab w:val="left" w:pos="720"/>
            <w:tab w:val="left" w:pos="1080"/>
            <w:tab w:val="left" w:pos="1440"/>
          </w:tabs>
          <w:overflowPunct w:val="0"/>
          <w:autoSpaceDE w:val="0"/>
          <w:autoSpaceDN w:val="0"/>
          <w:adjustRightInd w:val="0"/>
          <w:spacing w:before="240" w:after="60"/>
          <w:ind w:left="360" w:hanging="360"/>
          <w:jc w:val="both"/>
          <w:textAlignment w:val="baseline"/>
          <w:outlineLvl w:val="0"/>
        </w:pPr>
      </w:pPrChange>
    </w:pPr>
    <w:rPr>
      <w:rFonts w:ascii="Times New Roman Bold" w:hAnsi="Times New Roman Bold" w:cs="Times New Roman"/>
      <w:szCs w:val="20"/>
      <w:rPrChange w:id="13" w:author="StW2" w:date="2012-02-08T11:34:00Z">
        <w:rPr>
          <w:rFonts w:ascii="Times New Roman Bold" w:eastAsia="SimSun" w:hAnsi="Times New Roman Bold" w:cs="Arial"/>
          <w:kern w:val="32"/>
          <w:sz w:val="32"/>
          <w:lang w:val="en-US" w:eastAsia="en-US" w:bidi="ar-SA"/>
        </w:rPr>
      </w:rPrChange>
    </w:rPr>
  </w:style>
  <w:style w:type="paragraph" w:styleId="DocumentMap">
    <w:name w:val="Document Map"/>
    <w:basedOn w:val="Normal"/>
    <w:link w:val="DocumentMapChar"/>
    <w:rsid w:val="00F6570F"/>
    <w:rPr>
      <w:rFonts w:ascii="Tahoma" w:hAnsi="Tahoma"/>
      <w:sz w:val="16"/>
      <w:szCs w:val="16"/>
      <w:lang w:val="x-none"/>
    </w:rPr>
  </w:style>
  <w:style w:type="character" w:customStyle="1" w:styleId="DocumentMapChar">
    <w:name w:val="Document Map Char"/>
    <w:basedOn w:val="DefaultParagraphFont"/>
    <w:link w:val="DocumentMap"/>
    <w:rsid w:val="00F6570F"/>
    <w:rPr>
      <w:rFonts w:ascii="Tahoma" w:eastAsia="SimSun" w:hAnsi="Tahoma" w:cs="Times New Roman"/>
      <w:sz w:val="16"/>
      <w:szCs w:val="16"/>
      <w:lang w:val="x-none"/>
    </w:rPr>
  </w:style>
  <w:style w:type="character" w:styleId="CommentReference">
    <w:name w:val="annotation reference"/>
    <w:rsid w:val="00F6570F"/>
    <w:rPr>
      <w:sz w:val="18"/>
      <w:szCs w:val="18"/>
    </w:rPr>
  </w:style>
  <w:style w:type="paragraph" w:styleId="CommentText">
    <w:name w:val="annotation text"/>
    <w:basedOn w:val="Normal"/>
    <w:link w:val="CommentTextChar"/>
    <w:rsid w:val="00F6570F"/>
    <w:rPr>
      <w:sz w:val="24"/>
      <w:szCs w:val="24"/>
      <w:lang w:val="x-none" w:eastAsia="x-none"/>
    </w:rPr>
  </w:style>
  <w:style w:type="character" w:customStyle="1" w:styleId="CommentTextChar">
    <w:name w:val="Comment Text Char"/>
    <w:basedOn w:val="DefaultParagraphFont"/>
    <w:link w:val="CommentText"/>
    <w:rsid w:val="00F6570F"/>
    <w:rPr>
      <w:rFonts w:ascii="Times New Roman" w:eastAsia="SimSun" w:hAnsi="Times New Roman" w:cs="Times New Roman"/>
      <w:sz w:val="24"/>
      <w:szCs w:val="24"/>
      <w:lang w:val="x-none" w:eastAsia="x-none"/>
    </w:rPr>
  </w:style>
  <w:style w:type="paragraph" w:styleId="CommentSubject">
    <w:name w:val="annotation subject"/>
    <w:basedOn w:val="CommentText"/>
    <w:next w:val="CommentText"/>
    <w:link w:val="CommentSubjectChar"/>
    <w:rsid w:val="00F6570F"/>
    <w:rPr>
      <w:b/>
      <w:bCs/>
    </w:rPr>
  </w:style>
  <w:style w:type="character" w:customStyle="1" w:styleId="CommentSubjectChar">
    <w:name w:val="Comment Subject Char"/>
    <w:basedOn w:val="CommentTextChar"/>
    <w:link w:val="CommentSubject"/>
    <w:rsid w:val="00F6570F"/>
    <w:rPr>
      <w:rFonts w:ascii="Times New Roman" w:eastAsia="SimSun" w:hAnsi="Times New Roman" w:cs="Times New Roman"/>
      <w:b/>
      <w:bCs/>
      <w:sz w:val="24"/>
      <w:szCs w:val="24"/>
      <w:lang w:val="x-none" w:eastAsia="x-none"/>
    </w:rPr>
  </w:style>
  <w:style w:type="paragraph" w:customStyle="1" w:styleId="MediumList1-Accent41">
    <w:name w:val="Medium List 1 - Accent 41"/>
    <w:hidden/>
    <w:uiPriority w:val="71"/>
    <w:rsid w:val="00F6570F"/>
    <w:pPr>
      <w:spacing w:after="0" w:line="240" w:lineRule="auto"/>
    </w:pPr>
    <w:rPr>
      <w:rFonts w:ascii="Times New Roman" w:eastAsia="SimSun" w:hAnsi="Times New Roman" w:cs="Times New Roman"/>
      <w:szCs w:val="20"/>
      <w:lang w:val="en-US"/>
    </w:rPr>
  </w:style>
  <w:style w:type="paragraph" w:customStyle="1" w:styleId="Note1">
    <w:name w:val="Note 1"/>
    <w:basedOn w:val="Normal"/>
    <w:rsid w:val="00CE4692"/>
    <w:pPr>
      <w:tabs>
        <w:tab w:val="clear" w:pos="360"/>
        <w:tab w:val="clear" w:pos="720"/>
        <w:tab w:val="clear" w:pos="1080"/>
        <w:tab w:val="clear" w:pos="1440"/>
      </w:tabs>
      <w:spacing w:before="60" w:line="199" w:lineRule="exact"/>
      <w:ind w:left="284"/>
      <w:jc w:val="both"/>
      <w:pPrChange w:id="14" w:author="StW2" w:date="2012-02-08T11:34:00Z">
        <w:pPr>
          <w:tabs>
            <w:tab w:val="left" w:pos="360"/>
            <w:tab w:val="left" w:pos="720"/>
            <w:tab w:val="left" w:pos="1080"/>
            <w:tab w:val="left" w:pos="1440"/>
          </w:tabs>
          <w:overflowPunct w:val="0"/>
          <w:autoSpaceDE w:val="0"/>
          <w:autoSpaceDN w:val="0"/>
          <w:adjustRightInd w:val="0"/>
          <w:spacing w:before="60" w:line="199" w:lineRule="exact"/>
          <w:ind w:left="284"/>
          <w:textAlignment w:val="baseline"/>
        </w:pPr>
      </w:pPrChange>
    </w:pPr>
    <w:rPr>
      <w:rFonts w:eastAsia="Malgun Gothic"/>
      <w:sz w:val="18"/>
      <w:szCs w:val="18"/>
      <w:lang w:val="en-GB"/>
      <w:rPrChange w:id="14" w:author="StW2" w:date="2012-02-08T11:34:00Z">
        <w:rPr>
          <w:rFonts w:eastAsia="SimSun"/>
          <w:sz w:val="18"/>
          <w:szCs w:val="18"/>
          <w:lang w:val="en-US" w:eastAsia="en-US" w:bidi="ar-SA"/>
        </w:rPr>
      </w:rPrChange>
    </w:rPr>
  </w:style>
  <w:style w:type="paragraph" w:customStyle="1" w:styleId="LightList-Accent31">
    <w:name w:val="Light List - Accent 31"/>
    <w:hidden/>
    <w:uiPriority w:val="71"/>
    <w:rsid w:val="00F6570F"/>
    <w:pPr>
      <w:spacing w:after="0" w:line="240" w:lineRule="auto"/>
    </w:pPr>
    <w:rPr>
      <w:rFonts w:ascii="Times New Roman" w:eastAsia="SimSun" w:hAnsi="Times New Roman" w:cs="Times New Roman"/>
      <w:szCs w:val="20"/>
      <w:lang w:val="en-US"/>
    </w:rPr>
  </w:style>
  <w:style w:type="table" w:styleId="TableGrid">
    <w:name w:val="Table Grid"/>
    <w:basedOn w:val="TableNormal"/>
    <w:uiPriority w:val="59"/>
    <w:rsid w:val="00F6570F"/>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after="0" w:line="240" w:lineRule="auto"/>
      <w:textAlignment w:val="baseline"/>
      <w:pPrChange w:id="15" w:author="StW2" w:date="2012-02-08T11:34:00Z">
        <w:pPr>
          <w:tabs>
            <w:tab w:val="left" w:pos="794"/>
            <w:tab w:val="left" w:pos="1191"/>
            <w:tab w:val="left" w:pos="1588"/>
            <w:tab w:val="left" w:pos="1985"/>
          </w:tabs>
          <w:overflowPunct w:val="0"/>
          <w:autoSpaceDE w:val="0"/>
          <w:autoSpaceDN w:val="0"/>
          <w:adjustRightInd w:val="0"/>
          <w:spacing w:before="136"/>
          <w:jc w:val="both"/>
          <w:textAlignment w:val="baseline"/>
        </w:pPr>
      </w:pPrChange>
    </w:pPr>
    <w:rPr>
      <w:rFonts w:ascii="Times New Roman" w:eastAsia="SimSun" w:hAnsi="Times New Roman" w:cs="Times New Roman"/>
      <w:szCs w:val="20"/>
      <w:lang w:val="en-US"/>
      <w:rPrChange w:id="15" w:author="StW2" w:date="2012-02-08T11:34:00Z">
        <w:rPr>
          <w:rFonts w:eastAsia="Malgun Gothic"/>
          <w:lang w:val="en-GB" w:eastAsia="en-US" w:bidi="ar-SA"/>
        </w:rPr>
      </w:rPrChange>
    </w:rPr>
  </w:style>
  <w:style w:type="paragraph" w:styleId="Heading1">
    <w:name w:val="heading 1"/>
    <w:basedOn w:val="Normal"/>
    <w:next w:val="Normal"/>
    <w:link w:val="Heading1Char"/>
    <w:uiPriority w:val="99"/>
    <w:qFormat/>
    <w:rsid w:val="00E11923"/>
    <w:pPr>
      <w:keepNext/>
      <w:numPr>
        <w:numId w:val="8"/>
      </w:numPr>
      <w:spacing w:before="240" w:after="60"/>
      <w:outlineLvl w:val="0"/>
      <w:pPrChange w:id="16" w:author="StW2" w:date="2012-02-08T11:34:00Z">
        <w:pPr>
          <w:keepNext/>
          <w:keepLines/>
          <w:numPr>
            <w:numId w:val="1"/>
          </w:numPr>
          <w:tabs>
            <w:tab w:val="left" w:pos="360"/>
            <w:tab w:val="num" w:pos="720"/>
            <w:tab w:val="left" w:pos="1080"/>
            <w:tab w:val="left" w:pos="1440"/>
          </w:tabs>
          <w:overflowPunct w:val="0"/>
          <w:autoSpaceDE w:val="0"/>
          <w:autoSpaceDN w:val="0"/>
          <w:adjustRightInd w:val="0"/>
          <w:spacing w:before="480"/>
          <w:ind w:left="360" w:hanging="360"/>
          <w:textAlignment w:val="baseline"/>
          <w:outlineLvl w:val="0"/>
        </w:pPr>
      </w:pPrChange>
    </w:pPr>
    <w:rPr>
      <w:rFonts w:cs="Arial"/>
      <w:b/>
      <w:bCs/>
      <w:kern w:val="32"/>
      <w:sz w:val="32"/>
      <w:szCs w:val="32"/>
      <w:rPrChange w:id="16" w:author="StW2" w:date="2012-02-08T11:34:00Z">
        <w:rPr>
          <w:rFonts w:ascii="Times" w:eastAsia="SimSun" w:hAnsi="Times"/>
          <w:b/>
          <w:bCs/>
          <w:sz w:val="24"/>
          <w:szCs w:val="24"/>
          <w:lang w:val="en-US" w:eastAsia="en-US" w:bidi="ar-SA"/>
        </w:rPr>
      </w:rPrChange>
    </w:rPr>
  </w:style>
  <w:style w:type="paragraph" w:styleId="Heading2">
    <w:name w:val="heading 2"/>
    <w:basedOn w:val="Normal"/>
    <w:next w:val="Normal"/>
    <w:link w:val="Heading2Char"/>
    <w:qFormat/>
    <w:rsid w:val="00E11923"/>
    <w:pPr>
      <w:keepNext/>
      <w:numPr>
        <w:ilvl w:val="1"/>
        <w:numId w:val="8"/>
      </w:numPr>
      <w:tabs>
        <w:tab w:val="clear" w:pos="360"/>
      </w:tabs>
      <w:spacing w:before="240" w:after="60"/>
      <w:ind w:left="720" w:hanging="720"/>
      <w:outlineLvl w:val="1"/>
      <w:pPrChange w:id="17" w:author="StW2" w:date="2012-02-08T11:34:00Z">
        <w:pPr>
          <w:keepNext/>
          <w:keepLines/>
          <w:numPr>
            <w:ilvl w:val="1"/>
            <w:numId w:val="1"/>
          </w:numPr>
          <w:tabs>
            <w:tab w:val="left" w:pos="360"/>
            <w:tab w:val="num" w:pos="720"/>
            <w:tab w:val="left" w:pos="1080"/>
            <w:tab w:val="left" w:pos="1440"/>
          </w:tabs>
          <w:overflowPunct w:val="0"/>
          <w:autoSpaceDE w:val="0"/>
          <w:autoSpaceDN w:val="0"/>
          <w:adjustRightInd w:val="0"/>
          <w:spacing w:before="313"/>
          <w:textAlignment w:val="baseline"/>
          <w:outlineLvl w:val="1"/>
        </w:pPr>
      </w:pPrChange>
    </w:pPr>
    <w:rPr>
      <w:b/>
      <w:bCs/>
      <w:i/>
      <w:iCs/>
      <w:sz w:val="28"/>
      <w:szCs w:val="28"/>
      <w:lang w:val="x-none"/>
      <w:rPrChange w:id="17" w:author="StW2" w:date="2012-02-08T11:34:00Z">
        <w:rPr>
          <w:rFonts w:ascii="Times" w:eastAsia="SimSun" w:hAnsi="Times"/>
          <w:b/>
          <w:bCs/>
          <w:sz w:val="22"/>
          <w:szCs w:val="22"/>
          <w:lang w:val="en-US" w:eastAsia="en-US" w:bidi="ar-SA"/>
        </w:rPr>
      </w:rPrChange>
    </w:rPr>
  </w:style>
  <w:style w:type="paragraph" w:styleId="Heading3">
    <w:name w:val="heading 3"/>
    <w:basedOn w:val="Normal"/>
    <w:next w:val="Normal"/>
    <w:link w:val="Heading3Char"/>
    <w:qFormat/>
    <w:rsid w:val="002B191D"/>
    <w:pPr>
      <w:keepNext/>
      <w:numPr>
        <w:ilvl w:val="2"/>
        <w:numId w:val="8"/>
      </w:numPr>
      <w:spacing w:before="240" w:after="60"/>
      <w:outlineLvl w:val="2"/>
      <w:pPrChange w:id="18" w:author="StW2" w:date="2012-02-08T11:34:00Z">
        <w:pPr>
          <w:keepNext/>
          <w:keepLines/>
          <w:numPr>
            <w:ilvl w:val="2"/>
            <w:numId w:val="1"/>
          </w:numPr>
          <w:tabs>
            <w:tab w:val="left" w:pos="360"/>
            <w:tab w:val="num" w:pos="720"/>
            <w:tab w:val="left" w:pos="1080"/>
            <w:tab w:val="left" w:pos="1440"/>
          </w:tabs>
          <w:overflowPunct w:val="0"/>
          <w:autoSpaceDE w:val="0"/>
          <w:autoSpaceDN w:val="0"/>
          <w:adjustRightInd w:val="0"/>
          <w:spacing w:before="181"/>
          <w:ind w:left="1224" w:hanging="1224"/>
          <w:textAlignment w:val="baseline"/>
          <w:outlineLvl w:val="2"/>
        </w:pPr>
      </w:pPrChange>
    </w:pPr>
    <w:rPr>
      <w:b/>
      <w:bCs/>
      <w:sz w:val="26"/>
      <w:szCs w:val="26"/>
      <w:lang w:val="x-none"/>
      <w:rPrChange w:id="18" w:author="StW2" w:date="2012-02-08T11:34:00Z">
        <w:rPr>
          <w:rFonts w:eastAsia="SimSun"/>
          <w:b/>
          <w:bCs/>
          <w:sz w:val="22"/>
          <w:lang w:val="x-none" w:eastAsia="en-US" w:bidi="ar-SA"/>
        </w:rPr>
      </w:rPrChange>
    </w:rPr>
  </w:style>
  <w:style w:type="paragraph" w:styleId="Heading4">
    <w:name w:val="heading 4"/>
    <w:aliases w:val="Heading 4 Char1,Heading 4 Char Char"/>
    <w:basedOn w:val="Normal"/>
    <w:next w:val="Normal"/>
    <w:link w:val="Heading4Char"/>
    <w:qFormat/>
    <w:rsid w:val="000E00F3"/>
    <w:pPr>
      <w:keepNext/>
      <w:numPr>
        <w:ilvl w:val="3"/>
        <w:numId w:val="8"/>
      </w:numPr>
      <w:spacing w:before="240" w:after="60"/>
      <w:ind w:left="1080" w:hanging="1080"/>
      <w:outlineLvl w:val="3"/>
      <w:pPrChange w:id="19" w:author="StW2" w:date="2012-02-08T11:34:00Z">
        <w:pPr>
          <w:keepNext/>
          <w:numPr>
            <w:ilvl w:val="3"/>
            <w:numId w:val="8"/>
          </w:numPr>
          <w:tabs>
            <w:tab w:val="left" w:pos="360"/>
            <w:tab w:val="left" w:pos="720"/>
            <w:tab w:val="left" w:pos="1080"/>
            <w:tab w:val="left" w:pos="1440"/>
          </w:tabs>
          <w:overflowPunct w:val="0"/>
          <w:autoSpaceDE w:val="0"/>
          <w:autoSpaceDN w:val="0"/>
          <w:adjustRightInd w:val="0"/>
          <w:spacing w:before="240" w:after="60"/>
          <w:ind w:left="1701" w:hanging="1701"/>
          <w:textAlignment w:val="baseline"/>
          <w:outlineLvl w:val="3"/>
        </w:pPr>
      </w:pPrChange>
    </w:pPr>
    <w:rPr>
      <w:b/>
      <w:bCs/>
      <w:sz w:val="28"/>
      <w:szCs w:val="28"/>
      <w:lang w:val="x-none"/>
      <w:rPrChange w:id="19" w:author="StW2" w:date="2012-02-08T11:34:00Z">
        <w:rPr>
          <w:rFonts w:eastAsia="SimSun"/>
          <w:b/>
          <w:bCs/>
          <w:sz w:val="26"/>
          <w:szCs w:val="26"/>
          <w:lang w:val="x-none" w:eastAsia="x-none" w:bidi="ar-SA"/>
        </w:rPr>
      </w:rPrChange>
    </w:rPr>
  </w:style>
  <w:style w:type="paragraph" w:styleId="Heading5">
    <w:name w:val="heading 5"/>
    <w:basedOn w:val="Normal"/>
    <w:next w:val="Normal"/>
    <w:link w:val="Heading5Char"/>
    <w:uiPriority w:val="99"/>
    <w:qFormat/>
    <w:rsid w:val="000E00F3"/>
    <w:pPr>
      <w:keepNext/>
      <w:numPr>
        <w:ilvl w:val="4"/>
        <w:numId w:val="8"/>
      </w:numPr>
      <w:spacing w:before="240" w:after="60"/>
      <w:ind w:left="1080" w:hanging="1080"/>
      <w:outlineLvl w:val="4"/>
      <w:pPrChange w:id="20" w:author="StW2" w:date="2012-02-08T11:34:00Z">
        <w:pPr>
          <w:keepNext/>
          <w:numPr>
            <w:ilvl w:val="4"/>
            <w:numId w:val="8"/>
          </w:numPr>
          <w:tabs>
            <w:tab w:val="left" w:pos="360"/>
            <w:tab w:val="left" w:pos="720"/>
            <w:tab w:val="left" w:pos="907"/>
            <w:tab w:val="left" w:pos="1080"/>
            <w:tab w:val="left" w:pos="1440"/>
          </w:tabs>
          <w:overflowPunct w:val="0"/>
          <w:autoSpaceDE w:val="0"/>
          <w:autoSpaceDN w:val="0"/>
          <w:adjustRightInd w:val="0"/>
          <w:spacing w:before="240" w:after="60"/>
          <w:ind w:left="2268" w:hanging="2268"/>
          <w:textAlignment w:val="baseline"/>
          <w:outlineLvl w:val="4"/>
        </w:pPr>
      </w:pPrChange>
    </w:pPr>
    <w:rPr>
      <w:b/>
      <w:bCs/>
      <w:i/>
      <w:iCs/>
      <w:sz w:val="26"/>
      <w:szCs w:val="26"/>
      <w:lang w:val="x-none"/>
      <w:rPrChange w:id="20" w:author="StW2" w:date="2012-02-08T11:34:00Z">
        <w:rPr>
          <w:rFonts w:eastAsia="SimSun"/>
          <w:b/>
          <w:bCs/>
          <w:sz w:val="26"/>
          <w:szCs w:val="26"/>
          <w:lang w:val="x-none" w:eastAsia="x-none" w:bidi="ar-SA"/>
        </w:rPr>
      </w:rPrChange>
    </w:rPr>
  </w:style>
  <w:style w:type="paragraph" w:styleId="Heading6">
    <w:name w:val="heading 6"/>
    <w:basedOn w:val="Normal"/>
    <w:next w:val="Normal"/>
    <w:link w:val="Heading6Char"/>
    <w:qFormat/>
    <w:rsid w:val="000E00F3"/>
    <w:pPr>
      <w:keepNext/>
      <w:numPr>
        <w:ilvl w:val="5"/>
        <w:numId w:val="8"/>
      </w:numPr>
      <w:spacing w:before="240" w:after="60"/>
      <w:ind w:left="1080" w:hanging="1080"/>
      <w:outlineLvl w:val="5"/>
      <w:pPrChange w:id="21" w:author="StW2" w:date="2012-02-08T11:34:00Z">
        <w:pPr>
          <w:keepNext/>
          <w:numPr>
            <w:ilvl w:val="5"/>
            <w:numId w:val="8"/>
          </w:numPr>
          <w:tabs>
            <w:tab w:val="left" w:pos="360"/>
            <w:tab w:val="left" w:pos="720"/>
            <w:tab w:val="left" w:pos="1080"/>
            <w:tab w:val="left" w:pos="1440"/>
          </w:tabs>
          <w:overflowPunct w:val="0"/>
          <w:autoSpaceDE w:val="0"/>
          <w:autoSpaceDN w:val="0"/>
          <w:adjustRightInd w:val="0"/>
          <w:spacing w:before="240" w:after="60"/>
          <w:ind w:left="1152" w:hanging="1152"/>
          <w:textAlignment w:val="baseline"/>
          <w:outlineLvl w:val="5"/>
        </w:pPr>
      </w:pPrChange>
    </w:pPr>
    <w:rPr>
      <w:b/>
      <w:bCs/>
      <w:szCs w:val="22"/>
      <w:lang w:val="x-none"/>
      <w:rPrChange w:id="21" w:author="StW2" w:date="2012-02-08T11:34:00Z">
        <w:rPr>
          <w:rFonts w:ascii="Times" w:eastAsia="SimSun" w:hAnsi="Times"/>
          <w:b/>
          <w:bCs/>
          <w:sz w:val="26"/>
          <w:szCs w:val="26"/>
          <w:lang w:val="x-none" w:eastAsia="x-none" w:bidi="ar-SA"/>
        </w:rPr>
      </w:rPrChange>
    </w:rPr>
  </w:style>
  <w:style w:type="paragraph" w:styleId="Heading7">
    <w:name w:val="heading 7"/>
    <w:basedOn w:val="Normal"/>
    <w:next w:val="Normal"/>
    <w:link w:val="Heading7Char"/>
    <w:qFormat/>
    <w:rsid w:val="000E00F3"/>
    <w:pPr>
      <w:keepNext/>
      <w:numPr>
        <w:ilvl w:val="6"/>
        <w:numId w:val="8"/>
      </w:numPr>
      <w:spacing w:before="240" w:after="60"/>
      <w:ind w:left="1440" w:hanging="1440"/>
      <w:outlineLvl w:val="6"/>
      <w:pPrChange w:id="22" w:author="StW2" w:date="2012-02-08T11:34:00Z">
        <w:pPr>
          <w:keepNext/>
          <w:tabs>
            <w:tab w:val="left" w:pos="360"/>
            <w:tab w:val="left" w:pos="720"/>
            <w:tab w:val="left" w:pos="1080"/>
            <w:tab w:val="left" w:pos="1440"/>
          </w:tabs>
          <w:overflowPunct w:val="0"/>
          <w:autoSpaceDE w:val="0"/>
          <w:autoSpaceDN w:val="0"/>
          <w:adjustRightInd w:val="0"/>
          <w:spacing w:before="240" w:after="60"/>
          <w:textAlignment w:val="baseline"/>
          <w:outlineLvl w:val="6"/>
        </w:pPr>
      </w:pPrChange>
    </w:pPr>
    <w:rPr>
      <w:sz w:val="24"/>
      <w:szCs w:val="24"/>
      <w:lang w:val="x-none"/>
      <w:rPrChange w:id="22" w:author="StW2" w:date="2012-02-08T11:34:00Z">
        <w:rPr>
          <w:rFonts w:eastAsia="SimSun"/>
          <w:sz w:val="24"/>
          <w:szCs w:val="24"/>
          <w:lang w:val="x-none" w:eastAsia="en-US" w:bidi="ar-SA"/>
        </w:rPr>
      </w:rPrChange>
    </w:rPr>
  </w:style>
  <w:style w:type="paragraph" w:styleId="Heading8">
    <w:name w:val="heading 8"/>
    <w:basedOn w:val="Normal"/>
    <w:next w:val="Normal"/>
    <w:link w:val="Heading8Char"/>
    <w:qFormat/>
    <w:rsid w:val="000E00F3"/>
    <w:pPr>
      <w:keepNext/>
      <w:numPr>
        <w:ilvl w:val="7"/>
        <w:numId w:val="8"/>
      </w:numPr>
      <w:tabs>
        <w:tab w:val="left" w:pos="1800"/>
      </w:tabs>
      <w:spacing w:before="240" w:after="60"/>
      <w:ind w:left="1800" w:hanging="1800"/>
      <w:outlineLvl w:val="7"/>
      <w:pPrChange w:id="23" w:author="StW2" w:date="2012-02-08T11:34:00Z">
        <w:pPr>
          <w:keepNext/>
          <w:tabs>
            <w:tab w:val="left" w:pos="360"/>
            <w:tab w:val="left" w:pos="720"/>
            <w:tab w:val="left" w:pos="1080"/>
            <w:tab w:val="left" w:pos="1440"/>
            <w:tab w:val="left" w:pos="1800"/>
          </w:tabs>
          <w:overflowPunct w:val="0"/>
          <w:autoSpaceDE w:val="0"/>
          <w:autoSpaceDN w:val="0"/>
          <w:adjustRightInd w:val="0"/>
          <w:spacing w:before="240" w:after="60"/>
          <w:textAlignment w:val="baseline"/>
          <w:outlineLvl w:val="7"/>
        </w:pPr>
      </w:pPrChange>
    </w:pPr>
    <w:rPr>
      <w:i/>
      <w:iCs/>
      <w:sz w:val="24"/>
      <w:szCs w:val="24"/>
      <w:lang w:val="x-none"/>
      <w:rPrChange w:id="23" w:author="StW2" w:date="2012-02-08T11:34:00Z">
        <w:rPr>
          <w:rFonts w:eastAsia="SimSun"/>
          <w:i/>
          <w:iCs/>
          <w:sz w:val="24"/>
          <w:szCs w:val="24"/>
          <w:lang w:val="x-none" w:eastAsia="en-US" w:bidi="ar-SA"/>
        </w:rPr>
      </w:rPrChange>
    </w:rPr>
  </w:style>
  <w:style w:type="paragraph" w:styleId="Heading9">
    <w:name w:val="heading 9"/>
    <w:basedOn w:val="Normal"/>
    <w:next w:val="Normal"/>
    <w:link w:val="Heading9Char"/>
    <w:qFormat/>
    <w:rsid w:val="00F6570F"/>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30C82"/>
    <w:rPr>
      <w:rFonts w:ascii="Times New Roman" w:eastAsia="SimSun" w:hAnsi="Times New Roman" w:cs="Arial"/>
      <w:b/>
      <w:bCs/>
      <w:kern w:val="32"/>
      <w:sz w:val="32"/>
      <w:szCs w:val="32"/>
      <w:lang w:val="en-US"/>
    </w:rPr>
  </w:style>
  <w:style w:type="character" w:customStyle="1" w:styleId="Heading2Char">
    <w:name w:val="Heading 2 Char"/>
    <w:basedOn w:val="DefaultParagraphFont"/>
    <w:link w:val="Heading2"/>
    <w:rsid w:val="00930C82"/>
    <w:rPr>
      <w:rFonts w:ascii="Times New Roman" w:eastAsia="SimSun" w:hAnsi="Times New Roman" w:cs="Times New Roman"/>
      <w:b/>
      <w:bCs/>
      <w:i/>
      <w:iCs/>
      <w:sz w:val="28"/>
      <w:szCs w:val="28"/>
      <w:lang w:val="x-none"/>
    </w:rPr>
  </w:style>
  <w:style w:type="character" w:customStyle="1" w:styleId="Heading3Char">
    <w:name w:val="Heading 3 Char"/>
    <w:basedOn w:val="DefaultParagraphFont"/>
    <w:link w:val="Heading3"/>
    <w:rsid w:val="00930C82"/>
    <w:rPr>
      <w:rFonts w:ascii="Times New Roman" w:eastAsia="SimSun" w:hAnsi="Times New Roman" w:cs="Times New Roman"/>
      <w:b/>
      <w:bCs/>
      <w:sz w:val="26"/>
      <w:szCs w:val="26"/>
      <w:lang w:val="x-none"/>
    </w:rPr>
  </w:style>
  <w:style w:type="character" w:customStyle="1" w:styleId="Heading4Char">
    <w:name w:val="Heading 4 Char"/>
    <w:aliases w:val="Heading 4 Char1 Char,Heading 4 Char Char Char"/>
    <w:basedOn w:val="DefaultParagraphFont"/>
    <w:link w:val="Heading4"/>
    <w:rsid w:val="00930C82"/>
    <w:rPr>
      <w:rFonts w:ascii="Times New Roman" w:eastAsia="SimSun" w:hAnsi="Times New Roman" w:cs="Times New Roman"/>
      <w:b/>
      <w:bCs/>
      <w:sz w:val="28"/>
      <w:szCs w:val="28"/>
      <w:lang w:val="x-none"/>
    </w:rPr>
  </w:style>
  <w:style w:type="character" w:customStyle="1" w:styleId="Heading5Char">
    <w:name w:val="Heading 5 Char"/>
    <w:basedOn w:val="DefaultParagraphFont"/>
    <w:link w:val="Heading5"/>
    <w:uiPriority w:val="99"/>
    <w:rsid w:val="00930C82"/>
    <w:rPr>
      <w:rFonts w:ascii="Times New Roman" w:eastAsia="SimSun" w:hAnsi="Times New Roman" w:cs="Times New Roman"/>
      <w:b/>
      <w:bCs/>
      <w:i/>
      <w:iCs/>
      <w:sz w:val="26"/>
      <w:szCs w:val="26"/>
      <w:lang w:val="x-none"/>
    </w:rPr>
  </w:style>
  <w:style w:type="character" w:customStyle="1" w:styleId="Heading6Char">
    <w:name w:val="Heading 6 Char"/>
    <w:basedOn w:val="DefaultParagraphFont"/>
    <w:link w:val="Heading6"/>
    <w:rsid w:val="00930C82"/>
    <w:rPr>
      <w:rFonts w:ascii="Times New Roman" w:eastAsia="SimSun" w:hAnsi="Times New Roman" w:cs="Times New Roman"/>
      <w:b/>
      <w:bCs/>
      <w:lang w:val="x-none"/>
    </w:rPr>
  </w:style>
  <w:style w:type="paragraph" w:customStyle="1" w:styleId="tableheading">
    <w:name w:val="table heading"/>
    <w:basedOn w:val="Normal"/>
    <w:rsid w:val="001B10FE"/>
    <w:pPr>
      <w:keepNext/>
      <w:keepLines/>
      <w:tabs>
        <w:tab w:val="clear" w:pos="360"/>
        <w:tab w:val="clear" w:pos="720"/>
        <w:tab w:val="clear" w:pos="1080"/>
        <w:tab w:val="clear" w:pos="1440"/>
      </w:tabs>
      <w:spacing w:before="0" w:after="60"/>
      <w:jc w:val="both"/>
      <w:pPrChange w:id="24" w:author="StW2" w:date="2012-02-08T11:34:00Z">
        <w:pPr>
          <w:keepNext/>
          <w:keepLines/>
          <w:tabs>
            <w:tab w:val="left" w:pos="360"/>
            <w:tab w:val="left" w:pos="720"/>
            <w:tab w:val="left" w:pos="1080"/>
            <w:tab w:val="left" w:pos="1440"/>
          </w:tabs>
          <w:overflowPunct w:val="0"/>
          <w:autoSpaceDE w:val="0"/>
          <w:autoSpaceDN w:val="0"/>
          <w:adjustRightInd w:val="0"/>
          <w:spacing w:after="60"/>
          <w:textAlignment w:val="baseline"/>
        </w:pPr>
      </w:pPrChange>
    </w:pPr>
    <w:rPr>
      <w:rFonts w:eastAsia="Malgun Gothic"/>
      <w:b/>
      <w:bCs/>
      <w:sz w:val="20"/>
      <w:lang w:val="en-GB"/>
      <w:rPrChange w:id="24" w:author="StW2" w:date="2012-02-08T11:34:00Z">
        <w:rPr>
          <w:rFonts w:eastAsia="SimSun"/>
          <w:b/>
          <w:bCs/>
          <w:sz w:val="22"/>
          <w:lang w:val="en-US" w:eastAsia="en-US" w:bidi="ar-SA"/>
        </w:rPr>
      </w:rPrChange>
    </w:rPr>
  </w:style>
  <w:style w:type="paragraph" w:customStyle="1" w:styleId="tablecell">
    <w:name w:val="table cell"/>
    <w:basedOn w:val="Normal"/>
    <w:rsid w:val="001B10FE"/>
    <w:pPr>
      <w:keepNext/>
      <w:keepLines/>
      <w:tabs>
        <w:tab w:val="clear" w:pos="360"/>
        <w:tab w:val="clear" w:pos="720"/>
        <w:tab w:val="clear" w:pos="1080"/>
        <w:tab w:val="clear" w:pos="1440"/>
      </w:tabs>
      <w:spacing w:before="0" w:after="60"/>
      <w:jc w:val="both"/>
      <w:pPrChange w:id="25" w:author="StW2" w:date="2012-02-08T11:34:00Z">
        <w:pPr>
          <w:keepNext/>
          <w:keepLines/>
          <w:tabs>
            <w:tab w:val="left" w:pos="360"/>
            <w:tab w:val="left" w:pos="720"/>
            <w:tab w:val="left" w:pos="1080"/>
            <w:tab w:val="left" w:pos="1440"/>
          </w:tabs>
          <w:overflowPunct w:val="0"/>
          <w:autoSpaceDE w:val="0"/>
          <w:autoSpaceDN w:val="0"/>
          <w:adjustRightInd w:val="0"/>
          <w:spacing w:after="60"/>
          <w:textAlignment w:val="baseline"/>
        </w:pPr>
      </w:pPrChange>
    </w:pPr>
    <w:rPr>
      <w:rFonts w:eastAsia="Malgun Gothic"/>
      <w:sz w:val="20"/>
      <w:lang w:val="en-GB"/>
      <w:rPrChange w:id="25" w:author="StW2" w:date="2012-02-08T11:34:00Z">
        <w:rPr>
          <w:rFonts w:eastAsia="SimSun"/>
          <w:sz w:val="22"/>
          <w:lang w:val="en-US" w:eastAsia="en-US" w:bidi="ar-SA"/>
        </w:rPr>
      </w:rPrChange>
    </w:rPr>
  </w:style>
  <w:style w:type="paragraph" w:customStyle="1" w:styleId="tablesyntax">
    <w:name w:val="table syntax"/>
    <w:basedOn w:val="Normal"/>
    <w:link w:val="tablesyntaxChar"/>
    <w:rsid w:val="001B10F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Change w:id="26" w:author="StW2" w:date="2012-02-08T11:34:00Z">
        <w:pPr>
          <w:keepNext/>
          <w:keepLines/>
          <w:tabs>
            <w:tab w:val="left" w:pos="216"/>
            <w:tab w:val="left" w:pos="360"/>
            <w:tab w:val="left" w:pos="432"/>
            <w:tab w:val="left" w:pos="648"/>
            <w:tab w:val="left" w:pos="720"/>
            <w:tab w:val="left" w:pos="864"/>
            <w:tab w:val="left" w:pos="1080"/>
            <w:tab w:val="left" w:pos="1296"/>
            <w:tab w:val="left" w:pos="1440"/>
            <w:tab w:val="left" w:pos="1512"/>
            <w:tab w:val="left" w:pos="1728"/>
            <w:tab w:val="left" w:pos="1944"/>
            <w:tab w:val="left" w:pos="2160"/>
          </w:tabs>
          <w:overflowPunct w:val="0"/>
          <w:autoSpaceDE w:val="0"/>
          <w:autoSpaceDN w:val="0"/>
          <w:adjustRightInd w:val="0"/>
          <w:textAlignment w:val="baseline"/>
        </w:pPr>
      </w:pPrChange>
    </w:pPr>
    <w:rPr>
      <w:rFonts w:ascii="Times" w:eastAsia="Malgun Gothic" w:hAnsi="Times"/>
      <w:sz w:val="20"/>
      <w:lang w:val="en-GB"/>
      <w:rPrChange w:id="26" w:author="StW2" w:date="2012-02-08T11:34:00Z">
        <w:rPr>
          <w:rFonts w:ascii="Times" w:eastAsia="SimSun" w:hAnsi="Times"/>
          <w:sz w:val="22"/>
          <w:lang w:val="en-US" w:eastAsia="en-US" w:bidi="ar-SA"/>
        </w:rPr>
      </w:rPrChange>
    </w:rPr>
  </w:style>
  <w:style w:type="character" w:customStyle="1" w:styleId="tablesyntaxChar">
    <w:name w:val="table syntax Char"/>
    <w:link w:val="tablesyntax"/>
    <w:locked/>
    <w:rsid w:val="00930C82"/>
    <w:rPr>
      <w:rFonts w:ascii="Times" w:eastAsia="Malgun Gothic" w:hAnsi="Times" w:cs="Times New Roman"/>
      <w:sz w:val="20"/>
      <w:szCs w:val="20"/>
    </w:rPr>
  </w:style>
  <w:style w:type="paragraph" w:customStyle="1" w:styleId="Note1CharCharCharCharCharChar">
    <w:name w:val="Note 1 Char Char Char Char Char Char"/>
    <w:basedOn w:val="Normal"/>
    <w:rsid w:val="00CE4692"/>
    <w:pPr>
      <w:tabs>
        <w:tab w:val="clear" w:pos="360"/>
        <w:tab w:val="clear" w:pos="720"/>
        <w:tab w:val="clear" w:pos="1080"/>
        <w:tab w:val="clear" w:pos="1440"/>
      </w:tabs>
      <w:spacing w:before="60" w:line="199" w:lineRule="exact"/>
      <w:ind w:left="284"/>
      <w:jc w:val="both"/>
      <w:pPrChange w:id="27" w:author="StW2" w:date="2012-02-08T11:34:00Z">
        <w:pPr>
          <w:tabs>
            <w:tab w:val="left" w:pos="360"/>
            <w:tab w:val="left" w:pos="720"/>
            <w:tab w:val="left" w:pos="1080"/>
            <w:tab w:val="left" w:pos="1440"/>
          </w:tabs>
          <w:overflowPunct w:val="0"/>
          <w:autoSpaceDE w:val="0"/>
          <w:autoSpaceDN w:val="0"/>
          <w:adjustRightInd w:val="0"/>
          <w:spacing w:before="60" w:line="199" w:lineRule="exact"/>
          <w:ind w:left="284"/>
          <w:textAlignment w:val="baseline"/>
        </w:pPr>
      </w:pPrChange>
    </w:pPr>
    <w:rPr>
      <w:rFonts w:eastAsia="Malgun Gothic"/>
      <w:sz w:val="18"/>
      <w:szCs w:val="18"/>
      <w:lang w:val="en-GB"/>
      <w:rPrChange w:id="27" w:author="StW2" w:date="2012-02-08T11:34:00Z">
        <w:rPr>
          <w:rFonts w:eastAsia="SimSun"/>
          <w:sz w:val="18"/>
          <w:szCs w:val="18"/>
          <w:lang w:val="en-US" w:eastAsia="en-US" w:bidi="ar-SA"/>
        </w:rPr>
      </w:rPrChange>
    </w:rPr>
  </w:style>
  <w:style w:type="character" w:customStyle="1" w:styleId="Heading7Char">
    <w:name w:val="Heading 7 Char"/>
    <w:basedOn w:val="DefaultParagraphFont"/>
    <w:link w:val="Heading7"/>
    <w:rsid w:val="00F6570F"/>
    <w:rPr>
      <w:rFonts w:ascii="Times New Roman" w:eastAsia="SimSun" w:hAnsi="Times New Roman" w:cs="Times New Roman"/>
      <w:sz w:val="24"/>
      <w:szCs w:val="24"/>
      <w:lang w:val="x-none"/>
    </w:rPr>
  </w:style>
  <w:style w:type="character" w:customStyle="1" w:styleId="Heading8Char">
    <w:name w:val="Heading 8 Char"/>
    <w:basedOn w:val="DefaultParagraphFont"/>
    <w:link w:val="Heading8"/>
    <w:rsid w:val="00F6570F"/>
    <w:rPr>
      <w:rFonts w:ascii="Times New Roman" w:eastAsia="SimSun" w:hAnsi="Times New Roman" w:cs="Times New Roman"/>
      <w:i/>
      <w:iCs/>
      <w:sz w:val="24"/>
      <w:szCs w:val="24"/>
      <w:lang w:val="x-none"/>
    </w:rPr>
  </w:style>
  <w:style w:type="character" w:customStyle="1" w:styleId="Heading9Char">
    <w:name w:val="Heading 9 Char"/>
    <w:basedOn w:val="DefaultParagraphFont"/>
    <w:link w:val="Heading9"/>
    <w:rsid w:val="00F6570F"/>
    <w:rPr>
      <w:rFonts w:ascii="Times New Roman" w:eastAsia="SimSun" w:hAnsi="Times New Roman" w:cs="Times New Roman"/>
      <w:b/>
      <w:lang w:val="x-none"/>
    </w:rPr>
  </w:style>
  <w:style w:type="paragraph" w:styleId="Header">
    <w:name w:val="header"/>
    <w:basedOn w:val="Normal"/>
    <w:link w:val="HeaderChar"/>
    <w:rsid w:val="00F6570F"/>
    <w:pPr>
      <w:tabs>
        <w:tab w:val="center" w:pos="4320"/>
        <w:tab w:val="right" w:pos="8640"/>
      </w:tabs>
    </w:pPr>
  </w:style>
  <w:style w:type="character" w:customStyle="1" w:styleId="HeaderChar">
    <w:name w:val="Header Char"/>
    <w:basedOn w:val="DefaultParagraphFont"/>
    <w:link w:val="Header"/>
    <w:rsid w:val="00F6570F"/>
    <w:rPr>
      <w:rFonts w:ascii="Times New Roman" w:eastAsia="SimSun" w:hAnsi="Times New Roman" w:cs="Times New Roman"/>
      <w:szCs w:val="20"/>
      <w:lang w:val="en-US"/>
    </w:rPr>
  </w:style>
  <w:style w:type="paragraph" w:styleId="Footer">
    <w:name w:val="footer"/>
    <w:basedOn w:val="Normal"/>
    <w:link w:val="FooterChar"/>
    <w:rsid w:val="00F6570F"/>
    <w:pPr>
      <w:tabs>
        <w:tab w:val="center" w:pos="4320"/>
        <w:tab w:val="right" w:pos="8640"/>
      </w:tabs>
    </w:pPr>
  </w:style>
  <w:style w:type="character" w:customStyle="1" w:styleId="FooterChar">
    <w:name w:val="Footer Char"/>
    <w:basedOn w:val="DefaultParagraphFont"/>
    <w:link w:val="Footer"/>
    <w:rsid w:val="00F6570F"/>
    <w:rPr>
      <w:rFonts w:ascii="Times New Roman" w:eastAsia="SimSun" w:hAnsi="Times New Roman" w:cs="Times New Roman"/>
      <w:szCs w:val="20"/>
      <w:lang w:val="en-US"/>
    </w:rPr>
  </w:style>
  <w:style w:type="character" w:styleId="PageNumber">
    <w:name w:val="page number"/>
    <w:basedOn w:val="DefaultParagraphFont"/>
    <w:rsid w:val="00F6570F"/>
  </w:style>
  <w:style w:type="character" w:styleId="Hyperlink">
    <w:name w:val="Hyperlink"/>
    <w:rsid w:val="00F6570F"/>
    <w:rPr>
      <w:color w:val="0000FF"/>
      <w:u w:val="single"/>
    </w:rPr>
  </w:style>
  <w:style w:type="paragraph" w:styleId="BalloonText">
    <w:name w:val="Balloon Text"/>
    <w:basedOn w:val="Normal"/>
    <w:link w:val="BalloonTextChar"/>
    <w:semiHidden/>
    <w:rsid w:val="00F6570F"/>
    <w:rPr>
      <w:rFonts w:ascii="Tahoma" w:hAnsi="Tahoma" w:cs="Tahoma"/>
      <w:sz w:val="16"/>
      <w:szCs w:val="16"/>
    </w:rPr>
  </w:style>
  <w:style w:type="character" w:customStyle="1" w:styleId="BalloonTextChar">
    <w:name w:val="Balloon Text Char"/>
    <w:basedOn w:val="DefaultParagraphFont"/>
    <w:link w:val="BalloonText"/>
    <w:semiHidden/>
    <w:rsid w:val="00F6570F"/>
    <w:rPr>
      <w:rFonts w:ascii="Tahoma" w:eastAsia="SimSun" w:hAnsi="Tahoma" w:cs="Tahoma"/>
      <w:sz w:val="16"/>
      <w:szCs w:val="16"/>
      <w:lang w:val="en-US"/>
    </w:rPr>
  </w:style>
  <w:style w:type="character" w:styleId="FollowedHyperlink">
    <w:name w:val="FollowedHyperlink"/>
    <w:rsid w:val="00F6570F"/>
    <w:rPr>
      <w:color w:val="800080"/>
      <w:u w:val="single"/>
    </w:rPr>
  </w:style>
  <w:style w:type="paragraph" w:customStyle="1" w:styleId="StyleHeading1Justified">
    <w:name w:val="Style Heading 1 + Justified"/>
    <w:basedOn w:val="Heading1"/>
    <w:rsid w:val="002B191D"/>
    <w:pPr>
      <w:jc w:val="both"/>
      <w:pPrChange w:id="28" w:author="StW2" w:date="2012-02-08T11:34:00Z">
        <w:pPr>
          <w:keepNext/>
          <w:numPr>
            <w:numId w:val="1"/>
          </w:numPr>
          <w:tabs>
            <w:tab w:val="left" w:pos="360"/>
            <w:tab w:val="left" w:pos="720"/>
            <w:tab w:val="left" w:pos="1080"/>
            <w:tab w:val="left" w:pos="1440"/>
          </w:tabs>
          <w:overflowPunct w:val="0"/>
          <w:autoSpaceDE w:val="0"/>
          <w:autoSpaceDN w:val="0"/>
          <w:adjustRightInd w:val="0"/>
          <w:spacing w:before="240" w:after="60"/>
          <w:ind w:left="360" w:hanging="360"/>
          <w:jc w:val="both"/>
          <w:textAlignment w:val="baseline"/>
          <w:outlineLvl w:val="0"/>
        </w:pPr>
      </w:pPrChange>
    </w:pPr>
    <w:rPr>
      <w:rFonts w:ascii="Times New Roman Bold" w:hAnsi="Times New Roman Bold" w:cs="Times New Roman"/>
      <w:szCs w:val="20"/>
      <w:rPrChange w:id="28" w:author="StW2" w:date="2012-02-08T11:34:00Z">
        <w:rPr>
          <w:rFonts w:ascii="Times New Roman Bold" w:eastAsia="SimSun" w:hAnsi="Times New Roman Bold" w:cs="Arial"/>
          <w:kern w:val="32"/>
          <w:sz w:val="32"/>
          <w:lang w:val="en-US" w:eastAsia="en-US" w:bidi="ar-SA"/>
        </w:rPr>
      </w:rPrChange>
    </w:rPr>
  </w:style>
  <w:style w:type="paragraph" w:styleId="DocumentMap">
    <w:name w:val="Document Map"/>
    <w:basedOn w:val="Normal"/>
    <w:link w:val="DocumentMapChar"/>
    <w:rsid w:val="00F6570F"/>
    <w:rPr>
      <w:rFonts w:ascii="Tahoma" w:hAnsi="Tahoma"/>
      <w:sz w:val="16"/>
      <w:szCs w:val="16"/>
      <w:lang w:val="x-none"/>
    </w:rPr>
  </w:style>
  <w:style w:type="character" w:customStyle="1" w:styleId="DocumentMapChar">
    <w:name w:val="Document Map Char"/>
    <w:basedOn w:val="DefaultParagraphFont"/>
    <w:link w:val="DocumentMap"/>
    <w:rsid w:val="00F6570F"/>
    <w:rPr>
      <w:rFonts w:ascii="Tahoma" w:eastAsia="SimSun" w:hAnsi="Tahoma" w:cs="Times New Roman"/>
      <w:sz w:val="16"/>
      <w:szCs w:val="16"/>
      <w:lang w:val="x-none"/>
    </w:rPr>
  </w:style>
  <w:style w:type="character" w:styleId="CommentReference">
    <w:name w:val="annotation reference"/>
    <w:rsid w:val="00F6570F"/>
    <w:rPr>
      <w:sz w:val="18"/>
      <w:szCs w:val="18"/>
    </w:rPr>
  </w:style>
  <w:style w:type="paragraph" w:styleId="CommentText">
    <w:name w:val="annotation text"/>
    <w:basedOn w:val="Normal"/>
    <w:link w:val="CommentTextChar"/>
    <w:rsid w:val="00F6570F"/>
    <w:rPr>
      <w:sz w:val="24"/>
      <w:szCs w:val="24"/>
      <w:lang w:val="x-none" w:eastAsia="x-none"/>
    </w:rPr>
  </w:style>
  <w:style w:type="character" w:customStyle="1" w:styleId="CommentTextChar">
    <w:name w:val="Comment Text Char"/>
    <w:basedOn w:val="DefaultParagraphFont"/>
    <w:link w:val="CommentText"/>
    <w:rsid w:val="00F6570F"/>
    <w:rPr>
      <w:rFonts w:ascii="Times New Roman" w:eastAsia="SimSun" w:hAnsi="Times New Roman" w:cs="Times New Roman"/>
      <w:sz w:val="24"/>
      <w:szCs w:val="24"/>
      <w:lang w:val="x-none" w:eastAsia="x-none"/>
    </w:rPr>
  </w:style>
  <w:style w:type="paragraph" w:styleId="CommentSubject">
    <w:name w:val="annotation subject"/>
    <w:basedOn w:val="CommentText"/>
    <w:next w:val="CommentText"/>
    <w:link w:val="CommentSubjectChar"/>
    <w:rsid w:val="00F6570F"/>
    <w:rPr>
      <w:b/>
      <w:bCs/>
    </w:rPr>
  </w:style>
  <w:style w:type="character" w:customStyle="1" w:styleId="CommentSubjectChar">
    <w:name w:val="Comment Subject Char"/>
    <w:basedOn w:val="CommentTextChar"/>
    <w:link w:val="CommentSubject"/>
    <w:rsid w:val="00F6570F"/>
    <w:rPr>
      <w:rFonts w:ascii="Times New Roman" w:eastAsia="SimSun" w:hAnsi="Times New Roman" w:cs="Times New Roman"/>
      <w:b/>
      <w:bCs/>
      <w:sz w:val="24"/>
      <w:szCs w:val="24"/>
      <w:lang w:val="x-none" w:eastAsia="x-none"/>
    </w:rPr>
  </w:style>
  <w:style w:type="paragraph" w:customStyle="1" w:styleId="MediumList1-Accent41">
    <w:name w:val="Medium List 1 - Accent 41"/>
    <w:hidden/>
    <w:uiPriority w:val="71"/>
    <w:rsid w:val="00F6570F"/>
    <w:pPr>
      <w:spacing w:after="0" w:line="240" w:lineRule="auto"/>
    </w:pPr>
    <w:rPr>
      <w:rFonts w:ascii="Times New Roman" w:eastAsia="SimSun" w:hAnsi="Times New Roman" w:cs="Times New Roman"/>
      <w:szCs w:val="20"/>
      <w:lang w:val="en-US"/>
    </w:rPr>
  </w:style>
  <w:style w:type="paragraph" w:customStyle="1" w:styleId="Note1">
    <w:name w:val="Note 1"/>
    <w:basedOn w:val="Normal"/>
    <w:rsid w:val="00CE4692"/>
    <w:pPr>
      <w:tabs>
        <w:tab w:val="clear" w:pos="360"/>
        <w:tab w:val="clear" w:pos="720"/>
        <w:tab w:val="clear" w:pos="1080"/>
        <w:tab w:val="clear" w:pos="1440"/>
      </w:tabs>
      <w:spacing w:before="60" w:line="199" w:lineRule="exact"/>
      <w:ind w:left="284"/>
      <w:jc w:val="both"/>
      <w:pPrChange w:id="29" w:author="StW2" w:date="2012-02-08T11:34:00Z">
        <w:pPr>
          <w:tabs>
            <w:tab w:val="left" w:pos="360"/>
            <w:tab w:val="left" w:pos="720"/>
            <w:tab w:val="left" w:pos="1080"/>
            <w:tab w:val="left" w:pos="1440"/>
          </w:tabs>
          <w:overflowPunct w:val="0"/>
          <w:autoSpaceDE w:val="0"/>
          <w:autoSpaceDN w:val="0"/>
          <w:adjustRightInd w:val="0"/>
          <w:spacing w:before="60" w:line="199" w:lineRule="exact"/>
          <w:ind w:left="284"/>
          <w:textAlignment w:val="baseline"/>
        </w:pPr>
      </w:pPrChange>
    </w:pPr>
    <w:rPr>
      <w:rFonts w:eastAsia="Malgun Gothic"/>
      <w:sz w:val="18"/>
      <w:szCs w:val="18"/>
      <w:lang w:val="en-GB"/>
      <w:rPrChange w:id="29" w:author="StW2" w:date="2012-02-08T11:34:00Z">
        <w:rPr>
          <w:rFonts w:eastAsia="SimSun"/>
          <w:sz w:val="18"/>
          <w:szCs w:val="18"/>
          <w:lang w:val="en-US" w:eastAsia="en-US" w:bidi="ar-SA"/>
        </w:rPr>
      </w:rPrChange>
    </w:rPr>
  </w:style>
  <w:style w:type="paragraph" w:customStyle="1" w:styleId="LightList-Accent31">
    <w:name w:val="Light List - Accent 31"/>
    <w:hidden/>
    <w:uiPriority w:val="71"/>
    <w:rsid w:val="00F6570F"/>
    <w:pPr>
      <w:spacing w:after="0" w:line="240" w:lineRule="auto"/>
    </w:pPr>
    <w:rPr>
      <w:rFonts w:ascii="Times New Roman" w:eastAsia="SimSun" w:hAnsi="Times New Roman" w:cs="Times New Roman"/>
      <w:szCs w:val="20"/>
      <w:lang w:val="en-US"/>
    </w:rPr>
  </w:style>
  <w:style w:type="table" w:styleId="TableGrid">
    <w:name w:val="Table Grid"/>
    <w:basedOn w:val="TableNormal"/>
    <w:uiPriority w:val="59"/>
    <w:rsid w:val="00F6570F"/>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269103">
      <w:bodyDiv w:val="1"/>
      <w:marLeft w:val="0"/>
      <w:marRight w:val="0"/>
      <w:marTop w:val="0"/>
      <w:marBottom w:val="0"/>
      <w:divBdr>
        <w:top w:val="none" w:sz="0" w:space="0" w:color="auto"/>
        <w:left w:val="none" w:sz="0" w:space="0" w:color="auto"/>
        <w:bottom w:val="none" w:sz="0" w:space="0" w:color="auto"/>
        <w:right w:val="none" w:sz="0" w:space="0" w:color="auto"/>
      </w:divBdr>
    </w:div>
    <w:div w:id="1257402715">
      <w:bodyDiv w:val="1"/>
      <w:marLeft w:val="0"/>
      <w:marRight w:val="0"/>
      <w:marTop w:val="0"/>
      <w:marBottom w:val="0"/>
      <w:divBdr>
        <w:top w:val="none" w:sz="0" w:space="0" w:color="auto"/>
        <w:left w:val="none" w:sz="0" w:space="0" w:color="auto"/>
        <w:bottom w:val="none" w:sz="0" w:space="0" w:color="auto"/>
        <w:right w:val="none" w:sz="0" w:space="0" w:color="auto"/>
      </w:divBdr>
    </w:div>
    <w:div w:id="152660028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2443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emf"/><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0B5D1-8270-C342-938B-8528CB15C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Pages>
  <Words>4084</Words>
  <Characters>23280</Characters>
  <Application>Microsoft Macintosh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BBC</Company>
  <LinksUpToDate>false</LinksUpToDate>
  <CharactersWithSpaces>27310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Stephan Wenger</cp:lastModifiedBy>
  <cp:revision>2</cp:revision>
  <dcterms:created xsi:type="dcterms:W3CDTF">2012-02-08T00:28:00Z</dcterms:created>
  <dcterms:modified xsi:type="dcterms:W3CDTF">2012-02-08T20:18:00Z</dcterms:modified>
</cp:coreProperties>
</file>