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2052A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4288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5B2760">
              <w:rPr>
                <w:b/>
                <w:noProof/>
                <w:szCs w:val="22"/>
              </w:rPr>
              <w:drawing>
                <wp:anchor distT="0" distB="0" distL="114300" distR="114300" simplePos="0" relativeHeight="251644928" behindDoc="0" locked="0" layoutInCell="1" allowOverlap="1" wp14:anchorId="302F9E52" wp14:editId="2DD96B4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2760">
              <w:rPr>
                <w:b/>
                <w:noProof/>
                <w:szCs w:val="22"/>
              </w:rPr>
              <w:drawing>
                <wp:anchor distT="0" distB="0" distL="114300" distR="114300" simplePos="0" relativeHeight="251643904" behindDoc="0" locked="0" layoutInCell="1" allowOverlap="1" wp14:anchorId="08F58B8A" wp14:editId="4EF6F39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4D2271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D2271">
              <w:rPr>
                <w:szCs w:val="22"/>
              </w:rPr>
              <w:t>8th Meeting: San José, CA, USA, 1–10 February, 2012</w:t>
            </w:r>
          </w:p>
        </w:tc>
        <w:tc>
          <w:tcPr>
            <w:tcW w:w="3168" w:type="dxa"/>
          </w:tcPr>
          <w:p w:rsidR="008A4B4C" w:rsidRDefault="00E61DAC" w:rsidP="00342FF4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4D2271">
              <w:t>H0037</w:t>
            </w:r>
            <w:r w:rsidR="00EE5D69">
              <w:t>_</w:t>
            </w:r>
            <w:r w:rsidR="00B95627">
              <w:t>r</w:t>
            </w:r>
            <w:ins w:id="0" w:author="Robert Cohen" w:date="2012-02-02T19:00:00Z">
              <w:r w:rsidR="00DA00C5">
                <w:t>2</w:t>
              </w:r>
            </w:ins>
            <w:del w:id="1" w:author="Robert Cohen" w:date="2012-02-02T19:00:00Z">
              <w:r w:rsidR="00EE5D69" w:rsidDel="00DA00C5">
                <w:delText>1</w:delText>
              </w:r>
            </w:del>
          </w:p>
          <w:p w:rsidR="00CD0BCC" w:rsidRPr="00CD0BCC" w:rsidRDefault="00CD0BCC" w:rsidP="00E4323A">
            <w:pPr>
              <w:tabs>
                <w:tab w:val="left" w:pos="7200"/>
              </w:tabs>
            </w:pPr>
            <w:r w:rsidRPr="00CD0BCC">
              <w:t xml:space="preserve">WG11 Number: </w:t>
            </w:r>
            <w:r w:rsidR="004D2271" w:rsidRPr="00CD0BCC">
              <w:t>m2</w:t>
            </w:r>
            <w:r w:rsidR="004D2271">
              <w:t>3474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CD0BCC">
            <w:pPr>
              <w:spacing w:before="60" w:after="60"/>
              <w:rPr>
                <w:b/>
                <w:szCs w:val="22"/>
              </w:rPr>
            </w:pPr>
            <w:r w:rsidRPr="00CD0BCC">
              <w:rPr>
                <w:b/>
                <w:szCs w:val="22"/>
              </w:rPr>
              <w:t>CE7: Summary Report of Core Experiment on Additional Transforms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0A4D3C">
            <w:pPr>
              <w:spacing w:before="60" w:after="60"/>
              <w:rPr>
                <w:szCs w:val="22"/>
              </w:rPr>
            </w:pPr>
            <w:r w:rsidRPr="000A4D3C">
              <w:rPr>
                <w:szCs w:val="22"/>
              </w:rPr>
              <w:t>Input Document to 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0A4D3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0A4D3C" w:rsidRPr="00AE341B">
        <w:tc>
          <w:tcPr>
            <w:tcW w:w="1458" w:type="dxa"/>
          </w:tcPr>
          <w:p w:rsidR="000A4D3C" w:rsidRPr="00AE341B" w:rsidRDefault="000A4D3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0A4D3C" w:rsidRDefault="000A4D3C" w:rsidP="00EE3D98">
            <w:pPr>
              <w:spacing w:before="60"/>
              <w:rPr>
                <w:szCs w:val="22"/>
              </w:rPr>
            </w:pPr>
            <w:r w:rsidRPr="00EB6519">
              <w:rPr>
                <w:szCs w:val="22"/>
              </w:rPr>
              <w:t>Robert Cohen</w:t>
            </w:r>
          </w:p>
          <w:p w:rsidR="000A4D3C" w:rsidRDefault="000A4D3C" w:rsidP="00EE3D98">
            <w:pPr>
              <w:spacing w:before="20"/>
              <w:rPr>
                <w:szCs w:val="22"/>
              </w:rPr>
            </w:pPr>
            <w:r>
              <w:rPr>
                <w:szCs w:val="22"/>
              </w:rPr>
              <w:t>Mitsubishi Electric Research Laboratories</w:t>
            </w:r>
          </w:p>
          <w:p w:rsidR="000A4D3C" w:rsidRPr="00EB6519" w:rsidRDefault="000A4D3C" w:rsidP="00EE3D98">
            <w:pPr>
              <w:spacing w:before="20"/>
              <w:rPr>
                <w:szCs w:val="22"/>
              </w:rPr>
            </w:pPr>
          </w:p>
          <w:p w:rsidR="000A4D3C" w:rsidRPr="000466FF" w:rsidRDefault="000A4D3C" w:rsidP="00EE3D98">
            <w:pPr>
              <w:spacing w:before="20"/>
              <w:rPr>
                <w:szCs w:val="22"/>
              </w:rPr>
            </w:pPr>
            <w:proofErr w:type="spellStart"/>
            <w:r w:rsidRPr="000466FF">
              <w:rPr>
                <w:szCs w:val="22"/>
              </w:rPr>
              <w:t>Chuohao</w:t>
            </w:r>
            <w:proofErr w:type="spellEnd"/>
            <w:r w:rsidRPr="000466FF">
              <w:rPr>
                <w:szCs w:val="22"/>
              </w:rPr>
              <w:t xml:space="preserve"> Yeo</w:t>
            </w:r>
          </w:p>
          <w:p w:rsidR="000A4D3C" w:rsidRPr="000466FF" w:rsidRDefault="000A4D3C" w:rsidP="00EE3D98">
            <w:pPr>
              <w:spacing w:before="20"/>
              <w:rPr>
                <w:szCs w:val="22"/>
              </w:rPr>
            </w:pPr>
            <w:r>
              <w:rPr>
                <w:szCs w:val="22"/>
              </w:rPr>
              <w:t xml:space="preserve">Institute for </w:t>
            </w:r>
            <w:proofErr w:type="spellStart"/>
            <w:r>
              <w:rPr>
                <w:szCs w:val="22"/>
              </w:rPr>
              <w:t>Infocomm</w:t>
            </w:r>
            <w:proofErr w:type="spellEnd"/>
            <w:r>
              <w:rPr>
                <w:szCs w:val="22"/>
              </w:rPr>
              <w:t xml:space="preserve"> Research</w:t>
            </w:r>
          </w:p>
          <w:p w:rsidR="000A4D3C" w:rsidRPr="000466FF" w:rsidRDefault="000A4D3C" w:rsidP="00EE3D98">
            <w:pPr>
              <w:spacing w:before="20"/>
              <w:rPr>
                <w:szCs w:val="22"/>
              </w:rPr>
            </w:pPr>
          </w:p>
          <w:p w:rsidR="000A4D3C" w:rsidRDefault="000A4D3C" w:rsidP="00EE3D98">
            <w:pPr>
              <w:spacing w:before="20"/>
              <w:rPr>
                <w:szCs w:val="22"/>
                <w:lang w:val="pt-BR"/>
              </w:rPr>
            </w:pPr>
            <w:r w:rsidRPr="00624634">
              <w:rPr>
                <w:szCs w:val="22"/>
                <w:lang w:val="pt-BR"/>
              </w:rPr>
              <w:t>Rajan Joshi</w:t>
            </w:r>
          </w:p>
          <w:p w:rsidR="000A4D3C" w:rsidRDefault="000A4D3C" w:rsidP="00EE3D98">
            <w:pPr>
              <w:spacing w:before="20"/>
              <w:rPr>
                <w:szCs w:val="22"/>
                <w:lang w:val="pt-BR"/>
              </w:rPr>
            </w:pPr>
            <w:r>
              <w:rPr>
                <w:szCs w:val="22"/>
                <w:lang w:val="pt-BR"/>
              </w:rPr>
              <w:t>Qualcomm</w:t>
            </w:r>
          </w:p>
          <w:p w:rsidR="000A4D3C" w:rsidRDefault="000A4D3C" w:rsidP="00EE3D98">
            <w:pPr>
              <w:spacing w:before="20"/>
              <w:rPr>
                <w:szCs w:val="22"/>
                <w:lang w:val="pt-BR"/>
              </w:rPr>
            </w:pPr>
          </w:p>
          <w:p w:rsidR="000A4D3C" w:rsidRDefault="000A4D3C" w:rsidP="00EE3D98">
            <w:pPr>
              <w:spacing w:before="20"/>
              <w:rPr>
                <w:szCs w:val="22"/>
                <w:lang w:val="pt-BR"/>
              </w:rPr>
            </w:pPr>
            <w:r>
              <w:rPr>
                <w:szCs w:val="22"/>
                <w:lang w:val="pt-BR"/>
              </w:rPr>
              <w:t>Felix Fernandes</w:t>
            </w:r>
          </w:p>
          <w:p w:rsidR="000A4D3C" w:rsidRDefault="000A4D3C" w:rsidP="00EE3D98">
            <w:pPr>
              <w:spacing w:before="20"/>
              <w:rPr>
                <w:szCs w:val="22"/>
                <w:lang w:val="pt-BR"/>
              </w:rPr>
            </w:pPr>
            <w:r w:rsidRPr="00FA3262">
              <w:rPr>
                <w:szCs w:val="22"/>
                <w:lang w:val="pt-BR"/>
              </w:rPr>
              <w:t>Samsung Electronics Co., Ltd.</w:t>
            </w:r>
          </w:p>
          <w:p w:rsidR="000A4D3C" w:rsidRPr="00FA3262" w:rsidRDefault="000A4D3C" w:rsidP="00EE3D98">
            <w:pPr>
              <w:spacing w:before="20"/>
              <w:rPr>
                <w:szCs w:val="22"/>
                <w:lang w:val="pt-BR"/>
              </w:rPr>
            </w:pPr>
          </w:p>
        </w:tc>
        <w:tc>
          <w:tcPr>
            <w:tcW w:w="900" w:type="dxa"/>
          </w:tcPr>
          <w:p w:rsidR="000A4D3C" w:rsidRPr="00AE341B" w:rsidRDefault="000A4D3C" w:rsidP="00EE3D98">
            <w:pPr>
              <w:spacing w:before="60" w:after="60"/>
              <w:rPr>
                <w:szCs w:val="22"/>
              </w:rPr>
            </w:pPr>
            <w:r w:rsidRPr="00637D47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0A4D3C" w:rsidRDefault="002052AB" w:rsidP="00EE3D98">
            <w:pPr>
              <w:spacing w:before="60"/>
              <w:rPr>
                <w:szCs w:val="22"/>
              </w:rPr>
            </w:pPr>
            <w:hyperlink r:id="rId11" w:history="1">
              <w:r w:rsidR="000A4D3C" w:rsidRPr="007D3FC6">
                <w:rPr>
                  <w:rStyle w:val="Hyperlink"/>
                  <w:szCs w:val="22"/>
                </w:rPr>
                <w:t>cohen@merl.com</w:t>
              </w:r>
            </w:hyperlink>
          </w:p>
          <w:p w:rsidR="000A4D3C" w:rsidRDefault="000A4D3C" w:rsidP="00EE3D98">
            <w:pPr>
              <w:spacing w:before="60"/>
              <w:rPr>
                <w:szCs w:val="22"/>
              </w:rPr>
            </w:pPr>
          </w:p>
          <w:p w:rsidR="000A4D3C" w:rsidRDefault="002052AB" w:rsidP="00EE3D98">
            <w:pPr>
              <w:spacing w:before="200"/>
              <w:rPr>
                <w:szCs w:val="22"/>
              </w:rPr>
            </w:pPr>
            <w:hyperlink r:id="rId12" w:history="1">
              <w:r w:rsidR="000A4D3C" w:rsidRPr="00624634">
                <w:rPr>
                  <w:rStyle w:val="Hyperlink"/>
                  <w:szCs w:val="22"/>
                </w:rPr>
                <w:t>chyeo@i2r.a-star.edu.sg</w:t>
              </w:r>
            </w:hyperlink>
            <w:r w:rsidR="000A4D3C">
              <w:rPr>
                <w:szCs w:val="22"/>
              </w:rPr>
              <w:br/>
            </w:r>
          </w:p>
          <w:p w:rsidR="000A4D3C" w:rsidRPr="003324DF" w:rsidRDefault="002052AB" w:rsidP="00EE3D98">
            <w:pPr>
              <w:spacing w:before="280"/>
              <w:rPr>
                <w:szCs w:val="22"/>
              </w:rPr>
            </w:pPr>
            <w:hyperlink r:id="rId13" w:history="1">
              <w:r w:rsidR="000A4D3C" w:rsidRPr="003324DF">
                <w:rPr>
                  <w:rStyle w:val="Hyperlink"/>
                  <w:szCs w:val="22"/>
                </w:rPr>
                <w:t>rajanj@qualcomm.com</w:t>
              </w:r>
            </w:hyperlink>
          </w:p>
          <w:p w:rsidR="000A4D3C" w:rsidRDefault="000A4D3C" w:rsidP="00EE3D98">
            <w:pPr>
              <w:spacing w:before="60" w:after="60"/>
              <w:rPr>
                <w:szCs w:val="22"/>
              </w:rPr>
            </w:pPr>
          </w:p>
          <w:p w:rsidR="000A4D3C" w:rsidRPr="00A672CA" w:rsidRDefault="002052AB" w:rsidP="00EE3D98">
            <w:pPr>
              <w:spacing w:before="240" w:after="60"/>
              <w:rPr>
                <w:szCs w:val="22"/>
              </w:rPr>
            </w:pPr>
            <w:hyperlink r:id="rId14" w:history="1">
              <w:r w:rsidR="000A4D3C" w:rsidRPr="00B10CD9">
                <w:rPr>
                  <w:rStyle w:val="Hyperlink"/>
                  <w:szCs w:val="22"/>
                </w:rPr>
                <w:t>felix.f@sta.samsung.com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0A4D3C" w:rsidP="000A4D3C">
            <w:pPr>
              <w:spacing w:before="60" w:after="60"/>
              <w:rPr>
                <w:szCs w:val="22"/>
              </w:rPr>
            </w:pPr>
            <w:r w:rsidRPr="000A4D3C">
              <w:rPr>
                <w:szCs w:val="22"/>
              </w:rPr>
              <w:t>C</w:t>
            </w:r>
            <w:r>
              <w:rPr>
                <w:szCs w:val="22"/>
              </w:rPr>
              <w:t>ore Experiment 7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0A4D3C" w:rsidRDefault="000A4D3C" w:rsidP="000A4D3C">
      <w:pPr>
        <w:jc w:val="both"/>
        <w:rPr>
          <w:szCs w:val="22"/>
        </w:rPr>
      </w:pPr>
      <w:r>
        <w:rPr>
          <w:szCs w:val="22"/>
        </w:rPr>
        <w:t xml:space="preserve">The purpose of Core Experiment 7 (CE7) is to characterize the performance, in terms of both compression efficiency and complexity, of several transforms other than those currently defined in HM </w:t>
      </w:r>
      <w:r w:rsidR="002C0011">
        <w:rPr>
          <w:szCs w:val="22"/>
        </w:rPr>
        <w:t>5</w:t>
      </w:r>
      <w:r>
        <w:rPr>
          <w:szCs w:val="22"/>
        </w:rPr>
        <w:t xml:space="preserve">.0. Three tools </w:t>
      </w:r>
      <w:r w:rsidR="002C0011">
        <w:rPr>
          <w:szCs w:val="22"/>
        </w:rPr>
        <w:t xml:space="preserve">that operate on </w:t>
      </w:r>
      <w:proofErr w:type="spellStart"/>
      <w:r w:rsidR="00AE15C0">
        <w:rPr>
          <w:szCs w:val="22"/>
        </w:rPr>
        <w:t>luma</w:t>
      </w:r>
      <w:proofErr w:type="spellEnd"/>
      <w:r w:rsidR="00AE15C0">
        <w:rPr>
          <w:szCs w:val="22"/>
        </w:rPr>
        <w:t xml:space="preserve"> TUs</w:t>
      </w:r>
      <w:r w:rsidR="002C0011">
        <w:rPr>
          <w:szCs w:val="22"/>
        </w:rPr>
        <w:t xml:space="preserve"> </w:t>
      </w:r>
      <w:r>
        <w:rPr>
          <w:szCs w:val="22"/>
        </w:rPr>
        <w:t>have been evaluated</w:t>
      </w:r>
      <w:r w:rsidR="002C0011">
        <w:rPr>
          <w:szCs w:val="22"/>
        </w:rPr>
        <w:t>.</w:t>
      </w:r>
      <w:r>
        <w:rPr>
          <w:szCs w:val="22"/>
        </w:rPr>
        <w:t xml:space="preserve"> </w:t>
      </w:r>
      <w:r w:rsidR="002C0011">
        <w:rPr>
          <w:szCs w:val="22"/>
        </w:rPr>
        <w:t>Tool 1 is</w:t>
      </w:r>
      <w:r>
        <w:rPr>
          <w:szCs w:val="22"/>
        </w:rPr>
        <w:t xml:space="preserve"> mode-dependent secondary transform </w:t>
      </w:r>
      <w:r w:rsidR="002C0011">
        <w:rPr>
          <w:szCs w:val="22"/>
        </w:rPr>
        <w:t xml:space="preserve">for 8x8, 16x16, and 32x32 </w:t>
      </w:r>
      <w:r w:rsidR="00AC4B70">
        <w:rPr>
          <w:szCs w:val="22"/>
        </w:rPr>
        <w:t xml:space="preserve">Intra </w:t>
      </w:r>
      <w:r w:rsidR="002C0011">
        <w:rPr>
          <w:szCs w:val="22"/>
        </w:rPr>
        <w:t xml:space="preserve">TUs, </w:t>
      </w:r>
      <w:r>
        <w:rPr>
          <w:szCs w:val="22"/>
        </w:rPr>
        <w:t xml:space="preserve">applied after the HM </w:t>
      </w:r>
      <w:r w:rsidR="008F1337">
        <w:rPr>
          <w:szCs w:val="22"/>
        </w:rPr>
        <w:t xml:space="preserve">core </w:t>
      </w:r>
      <w:r>
        <w:rPr>
          <w:szCs w:val="22"/>
        </w:rPr>
        <w:t>transform</w:t>
      </w:r>
      <w:r w:rsidR="002C0011">
        <w:rPr>
          <w:szCs w:val="22"/>
        </w:rPr>
        <w:t xml:space="preserve">. Tool 2 is a boundary-dependent primary transform for 4x4, 8x8, and 16x16 </w:t>
      </w:r>
      <w:r w:rsidR="005B76CE">
        <w:rPr>
          <w:szCs w:val="22"/>
        </w:rPr>
        <w:t>I</w:t>
      </w:r>
      <w:r w:rsidR="002C0011">
        <w:rPr>
          <w:szCs w:val="22"/>
        </w:rPr>
        <w:t>nter TUs</w:t>
      </w:r>
      <w:r w:rsidR="008C1DF1">
        <w:rPr>
          <w:szCs w:val="22"/>
        </w:rPr>
        <w:t>.</w:t>
      </w:r>
      <w:r w:rsidR="00AC4B70">
        <w:rPr>
          <w:szCs w:val="22"/>
        </w:rPr>
        <w:t xml:space="preserve"> At size 4, Tool 2 </w:t>
      </w:r>
      <w:r w:rsidR="00253DC0">
        <w:rPr>
          <w:szCs w:val="22"/>
        </w:rPr>
        <w:t xml:space="preserve">extends the </w:t>
      </w:r>
      <w:r w:rsidR="00AC4B70">
        <w:rPr>
          <w:szCs w:val="22"/>
        </w:rPr>
        <w:t xml:space="preserve">  HM </w:t>
      </w:r>
      <w:proofErr w:type="gramStart"/>
      <w:r w:rsidR="00AC4B70">
        <w:rPr>
          <w:szCs w:val="22"/>
        </w:rPr>
        <w:t>DST  to</w:t>
      </w:r>
      <w:proofErr w:type="gramEnd"/>
      <w:r w:rsidR="00AC4B70">
        <w:rPr>
          <w:szCs w:val="22"/>
        </w:rPr>
        <w:t xml:space="preserve"> the </w:t>
      </w:r>
      <w:r w:rsidR="005B76CE">
        <w:rPr>
          <w:szCs w:val="22"/>
        </w:rPr>
        <w:t>I</w:t>
      </w:r>
      <w:r w:rsidR="00AC4B70">
        <w:rPr>
          <w:szCs w:val="22"/>
        </w:rPr>
        <w:t>nter case.</w:t>
      </w:r>
      <w:r w:rsidR="008C1DF1">
        <w:rPr>
          <w:szCs w:val="22"/>
        </w:rPr>
        <w:t xml:space="preserve"> Tool 3</w:t>
      </w:r>
      <w:r w:rsidR="00EE1D7F">
        <w:rPr>
          <w:szCs w:val="22"/>
        </w:rPr>
        <w:t xml:space="preserve"> applies the</w:t>
      </w:r>
      <w:r w:rsidR="002C0011">
        <w:rPr>
          <w:szCs w:val="22"/>
        </w:rPr>
        <w:t xml:space="preserve"> boundary-dependent transform from Tool 2 for 4x4 </w:t>
      </w:r>
      <w:r w:rsidR="005B76CE">
        <w:rPr>
          <w:szCs w:val="22"/>
        </w:rPr>
        <w:t>I</w:t>
      </w:r>
      <w:r w:rsidR="002C0011">
        <w:rPr>
          <w:szCs w:val="22"/>
        </w:rPr>
        <w:t>nter TUs</w:t>
      </w:r>
      <w:r w:rsidR="00EE1D7F">
        <w:rPr>
          <w:szCs w:val="22"/>
        </w:rPr>
        <w:t xml:space="preserve"> </w:t>
      </w:r>
      <w:r w:rsidR="002C0011">
        <w:rPr>
          <w:szCs w:val="22"/>
        </w:rPr>
        <w:t xml:space="preserve">and a boundary-dependent secondary transform for 8x8, 16x16, and 32x32 </w:t>
      </w:r>
      <w:r w:rsidR="005B76CE">
        <w:rPr>
          <w:szCs w:val="22"/>
        </w:rPr>
        <w:t>I</w:t>
      </w:r>
      <w:r w:rsidR="008C1DF1">
        <w:rPr>
          <w:szCs w:val="22"/>
        </w:rPr>
        <w:t>nter TUs.</w:t>
      </w:r>
      <w:r w:rsidR="00EE1D7F">
        <w:rPr>
          <w:szCs w:val="22"/>
        </w:rPr>
        <w:t xml:space="preserve"> </w:t>
      </w:r>
      <w:r w:rsidR="00AC4B70">
        <w:rPr>
          <w:szCs w:val="22"/>
        </w:rPr>
        <w:t xml:space="preserve">The secondary transform </w:t>
      </w:r>
      <w:r w:rsidR="00075220">
        <w:rPr>
          <w:szCs w:val="22"/>
        </w:rPr>
        <w:t xml:space="preserve">matrices </w:t>
      </w:r>
      <w:r w:rsidR="00AC4B70">
        <w:rPr>
          <w:szCs w:val="22"/>
        </w:rPr>
        <w:t>in Tool</w:t>
      </w:r>
      <w:r w:rsidR="00075220">
        <w:rPr>
          <w:szCs w:val="22"/>
        </w:rPr>
        <w:t>s</w:t>
      </w:r>
      <w:r w:rsidR="00AC4B70">
        <w:rPr>
          <w:szCs w:val="22"/>
        </w:rPr>
        <w:t xml:space="preserve"> 1 and 3 are the same. </w:t>
      </w:r>
      <w:r w:rsidR="00EE1D7F">
        <w:rPr>
          <w:szCs w:val="22"/>
        </w:rPr>
        <w:t>The performance of Tool 3 is evaluated with and without Tool 1</w:t>
      </w:r>
      <w:r w:rsidR="00AC4B70">
        <w:rPr>
          <w:szCs w:val="22"/>
        </w:rPr>
        <w:t>.</w:t>
      </w:r>
      <w:r w:rsidR="008C1DF1">
        <w:rPr>
          <w:szCs w:val="22"/>
        </w:rPr>
        <w:t xml:space="preserve"> </w:t>
      </w:r>
      <w:r>
        <w:rPr>
          <w:szCs w:val="22"/>
        </w:rPr>
        <w:t xml:space="preserve">This </w:t>
      </w:r>
      <w:r w:rsidR="00AE03AB">
        <w:rPr>
          <w:szCs w:val="22"/>
        </w:rPr>
        <w:t>document provides a summary of activities and results for this core experiment.</w:t>
      </w:r>
    </w:p>
    <w:p w:rsidR="006C0E8E" w:rsidRDefault="006C0E8E" w:rsidP="006C0E8E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Summary of proposed tools</w:t>
      </w:r>
      <w:r w:rsidR="00671231">
        <w:t xml:space="preserve"> and activities</w:t>
      </w:r>
    </w:p>
    <w:p w:rsidR="008F1337" w:rsidRDefault="008F1337" w:rsidP="008E45B5">
      <w:pPr>
        <w:jc w:val="both"/>
      </w:pPr>
      <w:r>
        <w:t xml:space="preserve">Three types of additional transforms </w:t>
      </w:r>
      <w:r w:rsidR="005907A7">
        <w:t xml:space="preserve">for </w:t>
      </w:r>
      <w:proofErr w:type="spellStart"/>
      <w:r w:rsidR="00AE15C0">
        <w:t>luma</w:t>
      </w:r>
      <w:proofErr w:type="spellEnd"/>
      <w:r w:rsidR="00AE15C0">
        <w:t xml:space="preserve"> TUs</w:t>
      </w:r>
      <w:r w:rsidR="005907A7">
        <w:t xml:space="preserve"> </w:t>
      </w:r>
      <w:r>
        <w:t>have been evaluated:</w:t>
      </w:r>
    </w:p>
    <w:p w:rsidR="00671231" w:rsidRDefault="00D37D45" w:rsidP="008E45B5">
      <w:pPr>
        <w:numPr>
          <w:ilvl w:val="0"/>
          <w:numId w:val="12"/>
        </w:numPr>
        <w:rPr>
          <w:szCs w:val="22"/>
        </w:rPr>
      </w:pPr>
      <w:r>
        <w:rPr>
          <w:szCs w:val="22"/>
        </w:rPr>
        <w:t>Tool 1 is a</w:t>
      </w:r>
      <w:r w:rsidR="00AE15C0">
        <w:rPr>
          <w:szCs w:val="22"/>
        </w:rPr>
        <w:t xml:space="preserve"> mode-dependent secondary transform for 8x8, 16x16, and 32x32 </w:t>
      </w:r>
      <w:r w:rsidR="00AC4B70" w:rsidRPr="00000110">
        <w:rPr>
          <w:szCs w:val="22"/>
        </w:rPr>
        <w:t>Intra</w:t>
      </w:r>
      <w:r w:rsidR="00AC4B70">
        <w:rPr>
          <w:szCs w:val="22"/>
        </w:rPr>
        <w:t xml:space="preserve"> </w:t>
      </w:r>
      <w:r w:rsidR="00AE15C0">
        <w:rPr>
          <w:szCs w:val="22"/>
        </w:rPr>
        <w:t>TUs, applied after the HM core transform</w:t>
      </w:r>
      <w:r w:rsidR="00671231">
        <w:rPr>
          <w:szCs w:val="22"/>
        </w:rPr>
        <w:t>.</w:t>
      </w:r>
    </w:p>
    <w:p w:rsidR="008F1337" w:rsidRPr="00671231" w:rsidRDefault="00D37D45" w:rsidP="00E31DD8">
      <w:pPr>
        <w:numPr>
          <w:ilvl w:val="0"/>
          <w:numId w:val="12"/>
        </w:numPr>
      </w:pPr>
      <w:r>
        <w:rPr>
          <w:szCs w:val="22"/>
        </w:rPr>
        <w:t xml:space="preserve">Tool 2 </w:t>
      </w:r>
      <w:r w:rsidR="00B4565B">
        <w:rPr>
          <w:szCs w:val="22"/>
        </w:rPr>
        <w:t>applies</w:t>
      </w:r>
      <w:r>
        <w:rPr>
          <w:szCs w:val="22"/>
        </w:rPr>
        <w:t xml:space="preserve"> a</w:t>
      </w:r>
      <w:r w:rsidR="00AE15C0">
        <w:rPr>
          <w:szCs w:val="22"/>
        </w:rPr>
        <w:t xml:space="preserve"> boundary-dependent primary transform for 4x4, 8x8, and 16x16 </w:t>
      </w:r>
      <w:r w:rsidR="00AC4B70" w:rsidRPr="00000110">
        <w:rPr>
          <w:szCs w:val="22"/>
        </w:rPr>
        <w:t>Inter</w:t>
      </w:r>
      <w:r w:rsidR="00AC4B70">
        <w:rPr>
          <w:szCs w:val="22"/>
        </w:rPr>
        <w:t xml:space="preserve"> </w:t>
      </w:r>
      <w:r w:rsidR="00AE15C0">
        <w:rPr>
          <w:szCs w:val="22"/>
        </w:rPr>
        <w:t>TUs</w:t>
      </w:r>
      <w:r w:rsidR="00671231">
        <w:rPr>
          <w:szCs w:val="22"/>
        </w:rPr>
        <w:t>.</w:t>
      </w:r>
      <w:r w:rsidR="00AC4B70">
        <w:rPr>
          <w:szCs w:val="22"/>
        </w:rPr>
        <w:t xml:space="preserve"> </w:t>
      </w:r>
      <w:r w:rsidR="004C52E0">
        <w:rPr>
          <w:szCs w:val="22"/>
        </w:rPr>
        <w:t xml:space="preserve">Size 4 transforms use </w:t>
      </w:r>
      <w:r w:rsidR="00AC4B70">
        <w:rPr>
          <w:szCs w:val="22"/>
        </w:rPr>
        <w:t xml:space="preserve">the HM DCT </w:t>
      </w:r>
      <w:r w:rsidR="004C52E0">
        <w:rPr>
          <w:szCs w:val="22"/>
        </w:rPr>
        <w:t>or</w:t>
      </w:r>
      <w:r w:rsidR="00AC4B70">
        <w:rPr>
          <w:szCs w:val="22"/>
        </w:rPr>
        <w:t xml:space="preserve"> HM DST Type-</w:t>
      </w:r>
      <w:r w:rsidR="00075220">
        <w:rPr>
          <w:szCs w:val="22"/>
        </w:rPr>
        <w:t>VII</w:t>
      </w:r>
      <w:r w:rsidR="00AC4B70">
        <w:rPr>
          <w:szCs w:val="22"/>
        </w:rPr>
        <w:t xml:space="preserve"> </w:t>
      </w:r>
      <w:r w:rsidR="00253DC0">
        <w:rPr>
          <w:szCs w:val="22"/>
        </w:rPr>
        <w:t>(</w:t>
      </w:r>
      <w:r w:rsidR="00AC4B70">
        <w:rPr>
          <w:szCs w:val="22"/>
        </w:rPr>
        <w:t>currently used for Intra TUs</w:t>
      </w:r>
      <w:r w:rsidR="00253DC0">
        <w:rPr>
          <w:szCs w:val="22"/>
        </w:rPr>
        <w:t xml:space="preserve">) </w:t>
      </w:r>
      <w:r w:rsidR="00AC4B70">
        <w:rPr>
          <w:szCs w:val="22"/>
        </w:rPr>
        <w:t xml:space="preserve">extended to the </w:t>
      </w:r>
      <w:r w:rsidR="005B76CE">
        <w:rPr>
          <w:szCs w:val="22"/>
        </w:rPr>
        <w:t>I</w:t>
      </w:r>
      <w:r w:rsidR="00AC4B70">
        <w:rPr>
          <w:szCs w:val="22"/>
        </w:rPr>
        <w:t xml:space="preserve">nter case. At size 8 and larger, HM DCT and DST-Type </w:t>
      </w:r>
      <w:r w:rsidR="004C52E0">
        <w:rPr>
          <w:szCs w:val="22"/>
        </w:rPr>
        <w:t>IV</w:t>
      </w:r>
      <w:r w:rsidR="00AC4B70">
        <w:rPr>
          <w:szCs w:val="22"/>
        </w:rPr>
        <w:t xml:space="preserve"> are used.</w:t>
      </w:r>
      <w:r w:rsidR="00253DC0">
        <w:rPr>
          <w:szCs w:val="22"/>
        </w:rPr>
        <w:t xml:space="preserve"> </w:t>
      </w:r>
      <w:r w:rsidR="004C52E0">
        <w:rPr>
          <w:szCs w:val="22"/>
        </w:rPr>
        <w:t>T</w:t>
      </w:r>
      <w:r w:rsidR="00253DC0">
        <w:rPr>
          <w:szCs w:val="22"/>
        </w:rPr>
        <w:t xml:space="preserve">he DST-Type </w:t>
      </w:r>
      <w:r w:rsidR="004C52E0">
        <w:rPr>
          <w:szCs w:val="22"/>
        </w:rPr>
        <w:t>IV</w:t>
      </w:r>
      <w:r w:rsidR="00253DC0">
        <w:rPr>
          <w:szCs w:val="22"/>
        </w:rPr>
        <w:t xml:space="preserve"> is generated from the DCT-Type </w:t>
      </w:r>
      <w:r w:rsidR="004C52E0">
        <w:rPr>
          <w:szCs w:val="22"/>
        </w:rPr>
        <w:t>IV</w:t>
      </w:r>
      <w:r w:rsidR="00253DC0">
        <w:rPr>
          <w:szCs w:val="22"/>
        </w:rPr>
        <w:t xml:space="preserve"> by flipping basis vectors.</w:t>
      </w:r>
    </w:p>
    <w:p w:rsidR="00671231" w:rsidRDefault="00D37D45" w:rsidP="00BD6074">
      <w:pPr>
        <w:numPr>
          <w:ilvl w:val="0"/>
          <w:numId w:val="12"/>
        </w:numPr>
      </w:pPr>
      <w:r>
        <w:rPr>
          <w:szCs w:val="22"/>
        </w:rPr>
        <w:t>Tool 3 applies</w:t>
      </w:r>
      <w:r w:rsidR="00AE15C0">
        <w:rPr>
          <w:szCs w:val="22"/>
        </w:rPr>
        <w:t xml:space="preserve"> the boundary-dependent</w:t>
      </w:r>
      <w:r w:rsidR="00B4565B">
        <w:rPr>
          <w:szCs w:val="22"/>
        </w:rPr>
        <w:t xml:space="preserve"> primary</w:t>
      </w:r>
      <w:r w:rsidR="00AE15C0">
        <w:rPr>
          <w:szCs w:val="22"/>
        </w:rPr>
        <w:t xml:space="preserve"> transform from Tool 2 for 4x4 </w:t>
      </w:r>
      <w:r w:rsidR="00AC4B70">
        <w:rPr>
          <w:szCs w:val="22"/>
        </w:rPr>
        <w:t>I</w:t>
      </w:r>
      <w:r w:rsidR="00AE15C0">
        <w:rPr>
          <w:szCs w:val="22"/>
        </w:rPr>
        <w:t xml:space="preserve">nter TUs and a boundary-dependent secondary transform for 8x8, 16x16, and 32x32 </w:t>
      </w:r>
      <w:r w:rsidR="00AC4B70">
        <w:rPr>
          <w:szCs w:val="22"/>
        </w:rPr>
        <w:t>I</w:t>
      </w:r>
      <w:r w:rsidR="00AE15C0">
        <w:rPr>
          <w:szCs w:val="22"/>
        </w:rPr>
        <w:t>nter TUs</w:t>
      </w:r>
      <w:r w:rsidR="00EE1D7F">
        <w:rPr>
          <w:szCs w:val="22"/>
        </w:rPr>
        <w:t>.</w:t>
      </w:r>
      <w:r w:rsidR="00AC4B70">
        <w:rPr>
          <w:szCs w:val="22"/>
        </w:rPr>
        <w:t xml:space="preserve"> The secondary transform </w:t>
      </w:r>
      <w:r w:rsidR="00000110">
        <w:rPr>
          <w:szCs w:val="22"/>
        </w:rPr>
        <w:t xml:space="preserve">matrices </w:t>
      </w:r>
      <w:r w:rsidR="00AC4B70">
        <w:rPr>
          <w:szCs w:val="22"/>
        </w:rPr>
        <w:t>in Tool</w:t>
      </w:r>
      <w:r w:rsidR="00000110">
        <w:rPr>
          <w:szCs w:val="22"/>
        </w:rPr>
        <w:t>s</w:t>
      </w:r>
      <w:r w:rsidR="00AC4B70">
        <w:rPr>
          <w:szCs w:val="22"/>
        </w:rPr>
        <w:t xml:space="preserve"> 1 and 3 are the same.</w:t>
      </w:r>
      <w:r w:rsidR="00EE1D7F">
        <w:rPr>
          <w:szCs w:val="22"/>
        </w:rPr>
        <w:t xml:space="preserve"> The performance of this tool </w:t>
      </w:r>
      <w:r w:rsidR="00AC4B70">
        <w:rPr>
          <w:szCs w:val="22"/>
        </w:rPr>
        <w:t xml:space="preserve">is also evaluated </w:t>
      </w:r>
      <w:r w:rsidR="00EE1D7F">
        <w:rPr>
          <w:szCs w:val="22"/>
        </w:rPr>
        <w:t>with Tool 1</w:t>
      </w:r>
      <w:r w:rsidR="00000110">
        <w:rPr>
          <w:szCs w:val="22"/>
        </w:rPr>
        <w:t>.</w:t>
      </w:r>
    </w:p>
    <w:p w:rsidR="00EE05A9" w:rsidRDefault="00EE05A9" w:rsidP="00AA543C">
      <w:pPr>
        <w:tabs>
          <w:tab w:val="clear" w:pos="720"/>
        </w:tabs>
        <w:ind w:left="360"/>
      </w:pPr>
    </w:p>
    <w:p w:rsidR="006C0E8E" w:rsidRDefault="007D65CD" w:rsidP="00AE4166">
      <w:pPr>
        <w:jc w:val="both"/>
      </w:pPr>
      <w:r>
        <w:lastRenderedPageBreak/>
        <w:t xml:space="preserve">Brief descriptions for each tool and associated activities are shown in </w:t>
      </w:r>
      <w:r w:rsidR="00FE43B8">
        <w:fldChar w:fldCharType="begin"/>
      </w:r>
      <w:r w:rsidR="00FE43B8">
        <w:instrText xml:space="preserve"> REF _Ref308109658 \h  \* MERGEFORMAT </w:instrText>
      </w:r>
      <w:r w:rsidR="00FE43B8">
        <w:fldChar w:fldCharType="separate"/>
      </w:r>
      <w:r w:rsidR="0022349C">
        <w:t>Table 1</w:t>
      </w:r>
      <w:r w:rsidR="00FE43B8">
        <w:fldChar w:fldCharType="end"/>
      </w:r>
      <w:r>
        <w:t xml:space="preserve">. </w:t>
      </w:r>
      <w:r w:rsidR="0034790A" w:rsidRPr="0034790A">
        <w:t>Bold text indicates the primary contact for the corresponding entry.</w:t>
      </w:r>
      <w:r w:rsidR="007A55F8">
        <w:t xml:space="preserve"> </w:t>
      </w:r>
      <w:r>
        <w:t>For more details, please refer to the document number associated with each tool or activity.</w:t>
      </w:r>
      <w:r w:rsidR="00C17DAC">
        <w:t xml:space="preserve"> For a list of documents and cross-checks related to CE7 but not performed as part of the CE7 activities defined in JCTVC-</w:t>
      </w:r>
      <w:r w:rsidR="00343835">
        <w:t>G1207</w:t>
      </w:r>
      <w:r w:rsidR="00C17DAC">
        <w:t xml:space="preserve">, please refer to </w:t>
      </w:r>
      <w:r w:rsidR="00C17DAC" w:rsidRPr="00AA543C">
        <w:t xml:space="preserve">Section </w:t>
      </w:r>
      <w:r w:rsidR="00FE43B8">
        <w:fldChar w:fldCharType="begin"/>
      </w:r>
      <w:r w:rsidR="00FE43B8">
        <w:instrText xml:space="preserve"> REF _Ref309406201 \r \h  \* MERGEFORMAT </w:instrText>
      </w:r>
      <w:r w:rsidR="00FE43B8">
        <w:fldChar w:fldCharType="separate"/>
      </w:r>
      <w:r w:rsidR="0022349C">
        <w:t>0</w:t>
      </w:r>
      <w:r w:rsidR="00FE43B8">
        <w:fldChar w:fldCharType="end"/>
      </w:r>
      <w:r w:rsidR="00C17DAC" w:rsidRPr="00AA543C">
        <w:t>.</w:t>
      </w:r>
    </w:p>
    <w:p w:rsidR="007D65CD" w:rsidRDefault="007D65CD" w:rsidP="006C0E8E"/>
    <w:p w:rsidR="007D65CD" w:rsidRDefault="007D65CD" w:rsidP="007D65CD">
      <w:pPr>
        <w:pStyle w:val="Caption"/>
        <w:keepNext/>
        <w:spacing w:after="120"/>
        <w:jc w:val="center"/>
      </w:pPr>
      <w:bookmarkStart w:id="2" w:name="_Ref308109658"/>
      <w:proofErr w:type="gramStart"/>
      <w:r>
        <w:t xml:space="preserve">Table </w:t>
      </w:r>
      <w:r w:rsidR="00825B0D">
        <w:fldChar w:fldCharType="begin"/>
      </w:r>
      <w:r w:rsidR="000116E3">
        <w:instrText xml:space="preserve"> SEQ Table \* ARABIC </w:instrText>
      </w:r>
      <w:r w:rsidR="00825B0D">
        <w:fldChar w:fldCharType="separate"/>
      </w:r>
      <w:r w:rsidR="0022349C">
        <w:rPr>
          <w:noProof/>
        </w:rPr>
        <w:t>1</w:t>
      </w:r>
      <w:r w:rsidR="00825B0D">
        <w:rPr>
          <w:noProof/>
        </w:rPr>
        <w:fldChar w:fldCharType="end"/>
      </w:r>
      <w:bookmarkEnd w:id="2"/>
      <w:r>
        <w:t>.</w:t>
      </w:r>
      <w:proofErr w:type="gramEnd"/>
      <w:r>
        <w:t xml:space="preserve"> Description of tools and activities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890"/>
        <w:gridCol w:w="1530"/>
        <w:gridCol w:w="900"/>
        <w:gridCol w:w="4680"/>
      </w:tblGrid>
      <w:tr w:rsidR="005D7A56" w:rsidRPr="00A37B73" w:rsidTr="007518AA">
        <w:trPr>
          <w:cantSplit/>
        </w:trPr>
        <w:tc>
          <w:tcPr>
            <w:tcW w:w="648" w:type="dxa"/>
          </w:tcPr>
          <w:p w:rsidR="004B1478" w:rsidRPr="00A37B73" w:rsidRDefault="004B1478" w:rsidP="00EE3D9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Tool #</w:t>
            </w:r>
          </w:p>
        </w:tc>
        <w:tc>
          <w:tcPr>
            <w:tcW w:w="1890" w:type="dxa"/>
          </w:tcPr>
          <w:p w:rsidR="004B1478" w:rsidRPr="00A37B73" w:rsidRDefault="004B1478" w:rsidP="00EE3D9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Participants</w:t>
            </w:r>
          </w:p>
        </w:tc>
        <w:tc>
          <w:tcPr>
            <w:tcW w:w="1530" w:type="dxa"/>
          </w:tcPr>
          <w:p w:rsidR="004B1478" w:rsidRPr="00A37B73" w:rsidRDefault="004B1478" w:rsidP="00EE3D98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Document</w:t>
            </w:r>
          </w:p>
        </w:tc>
        <w:tc>
          <w:tcPr>
            <w:tcW w:w="900" w:type="dxa"/>
          </w:tcPr>
          <w:p w:rsidR="004B1478" w:rsidRPr="00AE4166" w:rsidRDefault="00BE1CDA" w:rsidP="00AE4166">
            <w:pPr>
              <w:jc w:val="center"/>
              <w:rPr>
                <w:b/>
                <w:sz w:val="16"/>
                <w:szCs w:val="16"/>
              </w:rPr>
            </w:pPr>
            <w:r w:rsidRPr="00AE4166">
              <w:rPr>
                <w:b/>
                <w:sz w:val="16"/>
                <w:szCs w:val="16"/>
              </w:rPr>
              <w:t>Syntax provided</w:t>
            </w:r>
          </w:p>
        </w:tc>
        <w:tc>
          <w:tcPr>
            <w:tcW w:w="4680" w:type="dxa"/>
          </w:tcPr>
          <w:p w:rsidR="004B1478" w:rsidRPr="00A37B73" w:rsidRDefault="004B1478" w:rsidP="00EE3D98">
            <w:pPr>
              <w:jc w:val="both"/>
              <w:rPr>
                <w:b/>
                <w:sz w:val="20"/>
              </w:rPr>
            </w:pPr>
            <w:r w:rsidRPr="00A37B73">
              <w:rPr>
                <w:b/>
                <w:sz w:val="20"/>
              </w:rPr>
              <w:t xml:space="preserve">Tool </w:t>
            </w:r>
            <w:r>
              <w:rPr>
                <w:b/>
                <w:sz w:val="20"/>
              </w:rPr>
              <w:t>Description and cross-checkers</w:t>
            </w:r>
          </w:p>
        </w:tc>
      </w:tr>
      <w:tr w:rsidR="005D7A56" w:rsidTr="007518AA">
        <w:trPr>
          <w:cantSplit/>
          <w:trHeight w:val="888"/>
        </w:trPr>
        <w:tc>
          <w:tcPr>
            <w:tcW w:w="648" w:type="dxa"/>
            <w:tcBorders>
              <w:bottom w:val="nil"/>
            </w:tcBorders>
          </w:tcPr>
          <w:p w:rsidR="004B1478" w:rsidRPr="00ED2105" w:rsidRDefault="00343835" w:rsidP="00EE3D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4B1478" w:rsidRPr="00ED2105" w:rsidRDefault="004B1478" w:rsidP="00D013C9">
            <w:pPr>
              <w:spacing w:before="80"/>
              <w:rPr>
                <w:sz w:val="20"/>
              </w:rPr>
            </w:pPr>
            <w:r>
              <w:rPr>
                <w:b/>
                <w:sz w:val="20"/>
              </w:rPr>
              <w:t xml:space="preserve">A. </w:t>
            </w:r>
            <w:proofErr w:type="spellStart"/>
            <w:r>
              <w:rPr>
                <w:b/>
                <w:sz w:val="20"/>
              </w:rPr>
              <w:t>Saxena</w:t>
            </w:r>
            <w:proofErr w:type="spellEnd"/>
            <w:r>
              <w:rPr>
                <w:b/>
                <w:sz w:val="20"/>
              </w:rPr>
              <w:t xml:space="preserve">, </w:t>
            </w:r>
            <w:r w:rsidRPr="002A5E3E">
              <w:rPr>
                <w:b/>
                <w:sz w:val="20"/>
              </w:rPr>
              <w:t>Y. Shib</w:t>
            </w:r>
            <w:r>
              <w:rPr>
                <w:b/>
                <w:sz w:val="20"/>
              </w:rPr>
              <w:t>a</w:t>
            </w:r>
            <w:r w:rsidRPr="002A5E3E">
              <w:rPr>
                <w:b/>
                <w:sz w:val="20"/>
              </w:rPr>
              <w:t>hara</w:t>
            </w:r>
            <w:r>
              <w:rPr>
                <w:sz w:val="20"/>
              </w:rPr>
              <w:t xml:space="preserve">, F. </w:t>
            </w:r>
            <w:proofErr w:type="spellStart"/>
            <w:r>
              <w:rPr>
                <w:sz w:val="20"/>
              </w:rPr>
              <w:t>Fernandes</w:t>
            </w:r>
            <w:proofErr w:type="spellEnd"/>
            <w:r>
              <w:rPr>
                <w:sz w:val="20"/>
              </w:rPr>
              <w:t>, T. Nishi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B1478" w:rsidRPr="0034790A" w:rsidRDefault="004B1478" w:rsidP="00E4323A">
            <w:pPr>
              <w:spacing w:before="80"/>
              <w:jc w:val="both"/>
              <w:rPr>
                <w:b/>
                <w:sz w:val="20"/>
                <w:lang w:val="pt-BR"/>
              </w:rPr>
            </w:pPr>
            <w:r w:rsidRPr="0034790A">
              <w:rPr>
                <w:b/>
                <w:sz w:val="20"/>
                <w:lang w:val="pt-BR"/>
              </w:rPr>
              <w:t>JCTVC-</w:t>
            </w:r>
            <w:r w:rsidR="00343835">
              <w:rPr>
                <w:b/>
                <w:sz w:val="20"/>
                <w:lang w:val="pt-BR"/>
              </w:rPr>
              <w:t>H0125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B1478" w:rsidRPr="00867518" w:rsidRDefault="000E5907" w:rsidP="00AE4166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4B1478" w:rsidRPr="0041043C" w:rsidRDefault="00343835" w:rsidP="00230E02">
            <w:pPr>
              <w:spacing w:before="80"/>
              <w:jc w:val="both"/>
              <w:rPr>
                <w:sz w:val="20"/>
              </w:rPr>
            </w:pPr>
            <w:r w:rsidRPr="00343835">
              <w:rPr>
                <w:sz w:val="20"/>
              </w:rPr>
              <w:t xml:space="preserve">Mode-dependent secondary transform for </w:t>
            </w:r>
            <w:r w:rsidR="00000110">
              <w:rPr>
                <w:sz w:val="20"/>
              </w:rPr>
              <w:t>I</w:t>
            </w:r>
            <w:r w:rsidRPr="00343835">
              <w:rPr>
                <w:sz w:val="20"/>
              </w:rPr>
              <w:t xml:space="preserve">ntra </w:t>
            </w:r>
            <w:proofErr w:type="spellStart"/>
            <w:r w:rsidRPr="00343835">
              <w:rPr>
                <w:sz w:val="20"/>
              </w:rPr>
              <w:t>luma</w:t>
            </w:r>
            <w:proofErr w:type="spellEnd"/>
            <w:r w:rsidRPr="00343835">
              <w:rPr>
                <w:sz w:val="20"/>
              </w:rPr>
              <w:t xml:space="preserve">: Depending on the </w:t>
            </w:r>
            <w:r w:rsidR="00000110">
              <w:rPr>
                <w:sz w:val="20"/>
              </w:rPr>
              <w:t>I</w:t>
            </w:r>
            <w:r w:rsidRPr="00343835">
              <w:rPr>
                <w:sz w:val="20"/>
              </w:rPr>
              <w:t xml:space="preserve">ntra prediction mode, a secondary transform may operate on the low-frequency coefficients of the 8x8 and larger HM core transform, for </w:t>
            </w:r>
            <w:proofErr w:type="spellStart"/>
            <w:r w:rsidRPr="00343835">
              <w:rPr>
                <w:sz w:val="20"/>
              </w:rPr>
              <w:t>luma</w:t>
            </w:r>
            <w:proofErr w:type="spellEnd"/>
            <w:r w:rsidRPr="00343835">
              <w:rPr>
                <w:sz w:val="20"/>
              </w:rPr>
              <w:t>. When used, this transform is applied in addition to the HM core transform. Secondary transform sizes of 4x4 and 8x8 will be tested.</w:t>
            </w:r>
          </w:p>
        </w:tc>
      </w:tr>
      <w:tr w:rsidR="005D7A56" w:rsidTr="005E37E6">
        <w:trPr>
          <w:cantSplit/>
          <w:trHeight w:val="458"/>
        </w:trPr>
        <w:tc>
          <w:tcPr>
            <w:tcW w:w="648" w:type="dxa"/>
            <w:tcBorders>
              <w:top w:val="nil"/>
              <w:bottom w:val="single" w:sz="18" w:space="0" w:color="auto"/>
            </w:tcBorders>
          </w:tcPr>
          <w:p w:rsidR="004B1478" w:rsidRDefault="004B1478" w:rsidP="00EE3D98">
            <w:pPr>
              <w:jc w:val="center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bottom w:val="single" w:sz="18" w:space="0" w:color="auto"/>
            </w:tcBorders>
          </w:tcPr>
          <w:p w:rsidR="004B1478" w:rsidRDefault="004B1478" w:rsidP="00EE3D98">
            <w:pPr>
              <w:spacing w:before="80"/>
              <w:rPr>
                <w:sz w:val="20"/>
              </w:rPr>
            </w:pPr>
            <w:r>
              <w:rPr>
                <w:sz w:val="20"/>
              </w:rPr>
              <w:t>Cross-</w:t>
            </w:r>
            <w:r w:rsidR="00C17DAC">
              <w:rPr>
                <w:sz w:val="20"/>
              </w:rPr>
              <w:t>checks</w:t>
            </w:r>
            <w:r>
              <w:rPr>
                <w:sz w:val="20"/>
              </w:rPr>
              <w:t>:</w:t>
            </w:r>
          </w:p>
          <w:p w:rsidR="00592AE2" w:rsidRDefault="00592AE2" w:rsidP="008B2130">
            <w:pPr>
              <w:spacing w:before="80"/>
              <w:rPr>
                <w:sz w:val="20"/>
              </w:rPr>
            </w:pPr>
          </w:p>
        </w:tc>
        <w:tc>
          <w:tcPr>
            <w:tcW w:w="1530" w:type="dxa"/>
            <w:tcBorders>
              <w:top w:val="nil"/>
              <w:bottom w:val="single" w:sz="18" w:space="0" w:color="auto"/>
            </w:tcBorders>
          </w:tcPr>
          <w:p w:rsidR="004B1478" w:rsidRDefault="004B1478" w:rsidP="00EE3D98">
            <w:pPr>
              <w:spacing w:before="80"/>
              <w:jc w:val="both"/>
              <w:rPr>
                <w:sz w:val="20"/>
                <w:lang w:val="pt-BR"/>
              </w:rPr>
            </w:pPr>
            <w:r w:rsidRPr="004923A3">
              <w:rPr>
                <w:sz w:val="20"/>
                <w:lang w:val="pt-BR"/>
              </w:rPr>
              <w:t>JCTVC-</w:t>
            </w:r>
            <w:r w:rsidR="00DC75AD">
              <w:rPr>
                <w:sz w:val="20"/>
                <w:lang w:val="pt-BR"/>
              </w:rPr>
              <w:t>H0124</w:t>
            </w:r>
          </w:p>
          <w:p w:rsidR="00592AE2" w:rsidRPr="004923A3" w:rsidRDefault="00592AE2" w:rsidP="00E4323A">
            <w:pPr>
              <w:spacing w:before="80"/>
              <w:jc w:val="both"/>
              <w:rPr>
                <w:sz w:val="20"/>
                <w:lang w:val="pt-BR"/>
              </w:rPr>
            </w:pPr>
          </w:p>
        </w:tc>
        <w:tc>
          <w:tcPr>
            <w:tcW w:w="900" w:type="dxa"/>
            <w:tcBorders>
              <w:top w:val="nil"/>
              <w:bottom w:val="single" w:sz="18" w:space="0" w:color="auto"/>
            </w:tcBorders>
          </w:tcPr>
          <w:p w:rsidR="00406249" w:rsidRDefault="00406249" w:rsidP="00AE4166">
            <w:pPr>
              <w:spacing w:before="80"/>
              <w:jc w:val="center"/>
              <w:rPr>
                <w:sz w:val="20"/>
              </w:rPr>
            </w:pPr>
          </w:p>
        </w:tc>
        <w:tc>
          <w:tcPr>
            <w:tcW w:w="4680" w:type="dxa"/>
            <w:tcBorders>
              <w:top w:val="nil"/>
              <w:bottom w:val="single" w:sz="18" w:space="0" w:color="auto"/>
            </w:tcBorders>
          </w:tcPr>
          <w:p w:rsidR="004B1478" w:rsidRPr="008B2130" w:rsidRDefault="00FE43B8" w:rsidP="007518AA">
            <w:pPr>
              <w:spacing w:before="80"/>
              <w:rPr>
                <w:b/>
                <w:sz w:val="20"/>
              </w:rPr>
            </w:pPr>
            <w:r>
              <w:rPr>
                <w:sz w:val="20"/>
              </w:rPr>
              <w:t>1</w:t>
            </w:r>
            <w:r w:rsidR="004B1478">
              <w:rPr>
                <w:sz w:val="20"/>
              </w:rPr>
              <w:t xml:space="preserve">. </w:t>
            </w:r>
            <w:r w:rsidR="00DC75AD" w:rsidRPr="007518AA">
              <w:rPr>
                <w:b/>
                <w:sz w:val="20"/>
              </w:rPr>
              <w:t xml:space="preserve">A. </w:t>
            </w:r>
            <w:proofErr w:type="spellStart"/>
            <w:r w:rsidR="00DC75AD" w:rsidRPr="007518AA">
              <w:rPr>
                <w:b/>
                <w:sz w:val="20"/>
              </w:rPr>
              <w:t>Ichigaya</w:t>
            </w:r>
            <w:proofErr w:type="spellEnd"/>
            <w:r w:rsidR="00DC75AD">
              <w:rPr>
                <w:sz w:val="20"/>
              </w:rPr>
              <w:t xml:space="preserve">, Y. </w:t>
            </w:r>
            <w:proofErr w:type="spellStart"/>
            <w:r w:rsidR="00DC75AD">
              <w:rPr>
                <w:sz w:val="20"/>
              </w:rPr>
              <w:t>Sugito</w:t>
            </w:r>
            <w:proofErr w:type="spellEnd"/>
          </w:p>
        </w:tc>
      </w:tr>
      <w:tr w:rsidR="005D7A56" w:rsidTr="007518AA">
        <w:trPr>
          <w:cantSplit/>
          <w:trHeight w:val="1624"/>
        </w:trPr>
        <w:tc>
          <w:tcPr>
            <w:tcW w:w="648" w:type="dxa"/>
            <w:tcBorders>
              <w:top w:val="single" w:sz="18" w:space="0" w:color="auto"/>
              <w:bottom w:val="nil"/>
            </w:tcBorders>
          </w:tcPr>
          <w:p w:rsidR="004B1478" w:rsidRDefault="004E50EF" w:rsidP="00EE3D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90" w:type="dxa"/>
            <w:tcBorders>
              <w:top w:val="single" w:sz="18" w:space="0" w:color="auto"/>
              <w:bottom w:val="single" w:sz="4" w:space="0" w:color="auto"/>
            </w:tcBorders>
          </w:tcPr>
          <w:p w:rsidR="004B1478" w:rsidRDefault="00343835" w:rsidP="00EE3D98">
            <w:pPr>
              <w:rPr>
                <w:sz w:val="20"/>
              </w:rPr>
            </w:pPr>
            <w:r w:rsidRPr="00C14FF2">
              <w:rPr>
                <w:b/>
                <w:sz w:val="20"/>
              </w:rPr>
              <w:t>J. An</w:t>
            </w:r>
            <w:r w:rsidRPr="00C14FF2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X. </w:t>
            </w:r>
            <w:proofErr w:type="spellStart"/>
            <w:r w:rsidRPr="00C14FF2">
              <w:rPr>
                <w:b/>
                <w:sz w:val="20"/>
              </w:rPr>
              <w:t>Guo</w:t>
            </w:r>
            <w:proofErr w:type="spellEnd"/>
            <w:r>
              <w:rPr>
                <w:sz w:val="20"/>
              </w:rPr>
              <w:t xml:space="preserve">, X. </w:t>
            </w:r>
            <w:r w:rsidRPr="00C14FF2">
              <w:rPr>
                <w:sz w:val="20"/>
              </w:rPr>
              <w:t>Zhao, S. Lei</w:t>
            </w:r>
            <w:r w:rsidDel="00343835">
              <w:rPr>
                <w:sz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4" w:space="0" w:color="auto"/>
            </w:tcBorders>
          </w:tcPr>
          <w:p w:rsidR="004B1478" w:rsidRPr="0034790A" w:rsidRDefault="004B1478" w:rsidP="00E4323A">
            <w:pPr>
              <w:spacing w:before="80"/>
              <w:jc w:val="both"/>
              <w:rPr>
                <w:b/>
                <w:sz w:val="20"/>
              </w:rPr>
            </w:pPr>
            <w:r w:rsidRPr="0034790A">
              <w:rPr>
                <w:b/>
                <w:sz w:val="20"/>
                <w:lang w:val="pt-BR"/>
              </w:rPr>
              <w:t>JCTVC-</w:t>
            </w:r>
            <w:r w:rsidR="00343835">
              <w:rPr>
                <w:b/>
                <w:sz w:val="20"/>
                <w:lang w:val="pt-BR"/>
              </w:rPr>
              <w:t>H0309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4" w:space="0" w:color="auto"/>
            </w:tcBorders>
          </w:tcPr>
          <w:p w:rsidR="004B1478" w:rsidRPr="00E43035" w:rsidRDefault="005D7A56" w:rsidP="00AE4166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4680" w:type="dxa"/>
            <w:tcBorders>
              <w:top w:val="single" w:sz="18" w:space="0" w:color="auto"/>
              <w:bottom w:val="single" w:sz="4" w:space="0" w:color="auto"/>
            </w:tcBorders>
          </w:tcPr>
          <w:p w:rsidR="004B1478" w:rsidRPr="00CF0763" w:rsidRDefault="00343835" w:rsidP="00230E02">
            <w:pPr>
              <w:spacing w:before="80"/>
              <w:jc w:val="both"/>
              <w:rPr>
                <w:sz w:val="20"/>
              </w:rPr>
            </w:pPr>
            <w:r>
              <w:rPr>
                <w:sz w:val="20"/>
              </w:rPr>
              <w:t xml:space="preserve">Boundary-dependent transform for </w:t>
            </w:r>
            <w:r w:rsidR="005B76CE">
              <w:rPr>
                <w:sz w:val="20"/>
              </w:rPr>
              <w:t>I</w:t>
            </w:r>
            <w:r>
              <w:rPr>
                <w:sz w:val="20"/>
              </w:rPr>
              <w:t xml:space="preserve">nter: For 4x4, 8x8, and 16x16 </w:t>
            </w:r>
            <w:r w:rsidR="005B76CE">
              <w:rPr>
                <w:sz w:val="20"/>
              </w:rPr>
              <w:t>I</w:t>
            </w:r>
            <w:r>
              <w:rPr>
                <w:sz w:val="20"/>
              </w:rPr>
              <w:t>nter TUs, d</w:t>
            </w:r>
            <w:r w:rsidRPr="004146BD">
              <w:rPr>
                <w:sz w:val="20"/>
              </w:rPr>
              <w:t>ifferent transforms (DST-VII/DCT-IV or DCT-II</w:t>
            </w:r>
            <w:r>
              <w:rPr>
                <w:sz w:val="20"/>
              </w:rPr>
              <w:t>, using the existing HM transform cores</w:t>
            </w:r>
            <w:r w:rsidRPr="004146BD">
              <w:rPr>
                <w:sz w:val="20"/>
              </w:rPr>
              <w:t>) are selected</w:t>
            </w:r>
            <w:r>
              <w:rPr>
                <w:sz w:val="20"/>
              </w:rPr>
              <w:t xml:space="preserve"> </w:t>
            </w:r>
            <w:r w:rsidRPr="00C14FF2">
              <w:rPr>
                <w:sz w:val="20"/>
              </w:rPr>
              <w:t xml:space="preserve">for </w:t>
            </w:r>
            <w:proofErr w:type="spellStart"/>
            <w:r w:rsidRPr="00C14FF2">
              <w:rPr>
                <w:sz w:val="20"/>
              </w:rPr>
              <w:t>luma</w:t>
            </w:r>
            <w:proofErr w:type="spellEnd"/>
            <w:r w:rsidRPr="004146BD">
              <w:rPr>
                <w:sz w:val="20"/>
              </w:rPr>
              <w:t xml:space="preserve"> depending on whether the </w:t>
            </w:r>
            <w:r>
              <w:rPr>
                <w:sz w:val="20"/>
              </w:rPr>
              <w:t>TU</w:t>
            </w:r>
            <w:r w:rsidRPr="004146BD">
              <w:rPr>
                <w:sz w:val="20"/>
              </w:rPr>
              <w:t xml:space="preserve"> boundary is a </w:t>
            </w:r>
            <w:r>
              <w:rPr>
                <w:sz w:val="20"/>
              </w:rPr>
              <w:t>PU</w:t>
            </w:r>
            <w:r w:rsidRPr="004146BD">
              <w:rPr>
                <w:sz w:val="20"/>
              </w:rPr>
              <w:t xml:space="preserve"> boundary</w:t>
            </w:r>
            <w:r>
              <w:rPr>
                <w:sz w:val="20"/>
              </w:rPr>
              <w:t>. When used, this transform is applied in place of the HM core transform.</w:t>
            </w:r>
          </w:p>
        </w:tc>
      </w:tr>
      <w:tr w:rsidR="005D7A56" w:rsidTr="007518AA">
        <w:trPr>
          <w:cantSplit/>
          <w:trHeight w:val="1097"/>
        </w:trPr>
        <w:tc>
          <w:tcPr>
            <w:tcW w:w="648" w:type="dxa"/>
            <w:tcBorders>
              <w:top w:val="nil"/>
              <w:bottom w:val="single" w:sz="18" w:space="0" w:color="auto"/>
            </w:tcBorders>
          </w:tcPr>
          <w:p w:rsidR="004B1478" w:rsidRDefault="004B1478" w:rsidP="00EE3D98">
            <w:pPr>
              <w:jc w:val="center"/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bottom w:val="single" w:sz="18" w:space="0" w:color="auto"/>
            </w:tcBorders>
          </w:tcPr>
          <w:p w:rsidR="004B1478" w:rsidRDefault="004B1478" w:rsidP="00B45DB3">
            <w:pPr>
              <w:spacing w:before="80"/>
              <w:rPr>
                <w:sz w:val="20"/>
              </w:rPr>
            </w:pPr>
            <w:r>
              <w:rPr>
                <w:sz w:val="20"/>
              </w:rPr>
              <w:t>Cross-</w:t>
            </w:r>
            <w:r w:rsidR="00C17DAC">
              <w:rPr>
                <w:sz w:val="20"/>
              </w:rPr>
              <w:t>checks</w:t>
            </w:r>
            <w:r>
              <w:rPr>
                <w:sz w:val="20"/>
              </w:rPr>
              <w:t>:</w:t>
            </w:r>
          </w:p>
        </w:tc>
        <w:tc>
          <w:tcPr>
            <w:tcW w:w="1530" w:type="dxa"/>
            <w:tcBorders>
              <w:top w:val="nil"/>
              <w:bottom w:val="single" w:sz="18" w:space="0" w:color="auto"/>
            </w:tcBorders>
          </w:tcPr>
          <w:p w:rsidR="004B1478" w:rsidRDefault="004B1478" w:rsidP="0034790A">
            <w:pPr>
              <w:spacing w:before="80"/>
              <w:jc w:val="both"/>
              <w:rPr>
                <w:sz w:val="20"/>
                <w:lang w:val="pt-BR"/>
              </w:rPr>
            </w:pPr>
            <w:r w:rsidRPr="004923A3">
              <w:rPr>
                <w:sz w:val="20"/>
                <w:lang w:val="pt-BR"/>
              </w:rPr>
              <w:t>JCTVC-</w:t>
            </w:r>
            <w:r w:rsidR="00DC3AAA">
              <w:rPr>
                <w:sz w:val="20"/>
                <w:lang w:val="pt-BR"/>
              </w:rPr>
              <w:t>H0324</w:t>
            </w:r>
          </w:p>
          <w:p w:rsidR="004B1478" w:rsidRDefault="004B1478" w:rsidP="0034790A">
            <w:pPr>
              <w:spacing w:before="80"/>
              <w:jc w:val="both"/>
              <w:rPr>
                <w:sz w:val="20"/>
                <w:lang w:val="pt-BR"/>
              </w:rPr>
            </w:pPr>
            <w:r w:rsidRPr="004923A3">
              <w:rPr>
                <w:sz w:val="20"/>
                <w:lang w:val="pt-BR"/>
              </w:rPr>
              <w:t>JCTVC-</w:t>
            </w:r>
            <w:r w:rsidR="00774EC2">
              <w:rPr>
                <w:sz w:val="20"/>
                <w:lang w:val="pt-BR"/>
              </w:rPr>
              <w:t>H0080</w:t>
            </w:r>
          </w:p>
          <w:p w:rsidR="004B1478" w:rsidRPr="0034790A" w:rsidRDefault="004B1478" w:rsidP="00E4323A">
            <w:pPr>
              <w:spacing w:before="80"/>
              <w:jc w:val="both"/>
              <w:rPr>
                <w:sz w:val="20"/>
                <w:lang w:val="pt-BR"/>
              </w:rPr>
            </w:pPr>
            <w:r w:rsidRPr="00074241">
              <w:rPr>
                <w:sz w:val="20"/>
                <w:lang w:val="pt-BR"/>
              </w:rPr>
              <w:t>JCTVC-</w:t>
            </w:r>
            <w:r w:rsidR="00DE6BE3" w:rsidRPr="00074241">
              <w:rPr>
                <w:sz w:val="20"/>
                <w:lang w:val="pt-BR"/>
              </w:rPr>
              <w:t>H0127</w:t>
            </w:r>
          </w:p>
        </w:tc>
        <w:tc>
          <w:tcPr>
            <w:tcW w:w="900" w:type="dxa"/>
            <w:tcBorders>
              <w:top w:val="nil"/>
              <w:bottom w:val="single" w:sz="18" w:space="0" w:color="auto"/>
            </w:tcBorders>
          </w:tcPr>
          <w:p w:rsidR="004B1478" w:rsidRDefault="004B1478" w:rsidP="00AE4166">
            <w:pPr>
              <w:spacing w:before="80"/>
              <w:jc w:val="center"/>
              <w:rPr>
                <w:sz w:val="20"/>
              </w:rPr>
            </w:pPr>
          </w:p>
          <w:p w:rsidR="00DE6BE3" w:rsidRDefault="00DE6BE3" w:rsidP="00AE4166">
            <w:pPr>
              <w:spacing w:before="80"/>
              <w:jc w:val="center"/>
              <w:rPr>
                <w:sz w:val="20"/>
              </w:rPr>
            </w:pPr>
          </w:p>
          <w:p w:rsidR="00DE6BE3" w:rsidRPr="00BE1CDA" w:rsidRDefault="00DE6BE3" w:rsidP="00AE4166">
            <w:pPr>
              <w:spacing w:before="80"/>
              <w:jc w:val="center"/>
              <w:rPr>
                <w:sz w:val="20"/>
              </w:rPr>
            </w:pPr>
          </w:p>
        </w:tc>
        <w:tc>
          <w:tcPr>
            <w:tcW w:w="4680" w:type="dxa"/>
            <w:tcBorders>
              <w:top w:val="nil"/>
              <w:bottom w:val="single" w:sz="18" w:space="0" w:color="auto"/>
            </w:tcBorders>
          </w:tcPr>
          <w:p w:rsidR="00DC3AAA" w:rsidRDefault="00DC3AAA" w:rsidP="00DC3AAA">
            <w:pPr>
              <w:spacing w:before="80"/>
              <w:rPr>
                <w:sz w:val="20"/>
              </w:rPr>
            </w:pPr>
            <w:r w:rsidRPr="00FD733E">
              <w:rPr>
                <w:sz w:val="20"/>
              </w:rPr>
              <w:t>1</w:t>
            </w:r>
            <w:r>
              <w:rPr>
                <w:sz w:val="20"/>
              </w:rPr>
              <w:t xml:space="preserve">. </w:t>
            </w:r>
            <w:r w:rsidRPr="007518AA">
              <w:rPr>
                <w:b/>
                <w:sz w:val="20"/>
              </w:rPr>
              <w:t>R. Cohen</w:t>
            </w:r>
          </w:p>
          <w:p w:rsidR="00DE6BE3" w:rsidRDefault="00DC3AAA" w:rsidP="00E4323A">
            <w:pPr>
              <w:spacing w:before="8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="00774EC2" w:rsidRPr="007518AA">
              <w:rPr>
                <w:b/>
                <w:sz w:val="20"/>
              </w:rPr>
              <w:t xml:space="preserve">Y. </w:t>
            </w:r>
            <w:proofErr w:type="spellStart"/>
            <w:r w:rsidR="00774EC2" w:rsidRPr="007518AA">
              <w:rPr>
                <w:b/>
                <w:sz w:val="20"/>
              </w:rPr>
              <w:t>Sugito</w:t>
            </w:r>
            <w:proofErr w:type="spellEnd"/>
            <w:r w:rsidR="00774EC2">
              <w:rPr>
                <w:sz w:val="20"/>
              </w:rPr>
              <w:t xml:space="preserve">, </w:t>
            </w:r>
            <w:r w:rsidRPr="007518AA">
              <w:rPr>
                <w:sz w:val="20"/>
              </w:rPr>
              <w:t xml:space="preserve">A. </w:t>
            </w:r>
            <w:proofErr w:type="spellStart"/>
            <w:r w:rsidRPr="007518AA">
              <w:rPr>
                <w:sz w:val="20"/>
              </w:rPr>
              <w:t>Ichigaya</w:t>
            </w:r>
            <w:proofErr w:type="spellEnd"/>
            <w:r w:rsidRPr="00AE4166" w:rsidDel="00DC3AAA">
              <w:rPr>
                <w:sz w:val="20"/>
              </w:rPr>
              <w:t xml:space="preserve"> </w:t>
            </w:r>
          </w:p>
          <w:p w:rsidR="004B1478" w:rsidRDefault="00DE6BE3" w:rsidP="007518AA">
            <w:pPr>
              <w:spacing w:before="80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proofErr w:type="spellStart"/>
            <w:r w:rsidRPr="00146D91">
              <w:rPr>
                <w:b/>
                <w:sz w:val="20"/>
              </w:rPr>
              <w:t>Ankur</w:t>
            </w:r>
            <w:proofErr w:type="spellEnd"/>
            <w:r w:rsidRPr="00146D91">
              <w:rPr>
                <w:b/>
                <w:sz w:val="20"/>
              </w:rPr>
              <w:t xml:space="preserve"> </w:t>
            </w:r>
            <w:proofErr w:type="spellStart"/>
            <w:r w:rsidRPr="00146D91">
              <w:rPr>
                <w:b/>
                <w:sz w:val="20"/>
              </w:rPr>
              <w:t>Saxena</w:t>
            </w:r>
            <w:proofErr w:type="spellEnd"/>
            <w:r>
              <w:rPr>
                <w:sz w:val="20"/>
              </w:rPr>
              <w:t xml:space="preserve">, Felix </w:t>
            </w:r>
            <w:proofErr w:type="spellStart"/>
            <w:r>
              <w:rPr>
                <w:sz w:val="20"/>
              </w:rPr>
              <w:t>Fernandes</w:t>
            </w:r>
            <w:proofErr w:type="spellEnd"/>
            <w:r w:rsidRPr="00AE4166" w:rsidDel="00DC3AAA">
              <w:rPr>
                <w:sz w:val="20"/>
              </w:rPr>
              <w:t xml:space="preserve"> </w:t>
            </w:r>
          </w:p>
        </w:tc>
      </w:tr>
      <w:tr w:rsidR="005D7A56" w:rsidTr="007518AA">
        <w:trPr>
          <w:cantSplit/>
          <w:trHeight w:val="1097"/>
        </w:trPr>
        <w:tc>
          <w:tcPr>
            <w:tcW w:w="648" w:type="dxa"/>
            <w:tcBorders>
              <w:top w:val="single" w:sz="18" w:space="0" w:color="auto"/>
              <w:bottom w:val="nil"/>
            </w:tcBorders>
          </w:tcPr>
          <w:p w:rsidR="004B1478" w:rsidRDefault="004E50EF" w:rsidP="00EE3D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90" w:type="dxa"/>
            <w:tcBorders>
              <w:top w:val="single" w:sz="18" w:space="0" w:color="auto"/>
              <w:bottom w:val="single" w:sz="4" w:space="0" w:color="auto"/>
            </w:tcBorders>
          </w:tcPr>
          <w:p w:rsidR="004B1478" w:rsidRDefault="00343835" w:rsidP="00EE3D98">
            <w:pPr>
              <w:spacing w:before="80"/>
              <w:rPr>
                <w:sz w:val="20"/>
              </w:rPr>
            </w:pPr>
            <w:r w:rsidRPr="002A5E3E">
              <w:rPr>
                <w:b/>
                <w:sz w:val="20"/>
              </w:rPr>
              <w:t xml:space="preserve">A. </w:t>
            </w:r>
            <w:proofErr w:type="spellStart"/>
            <w:r w:rsidRPr="002A5E3E">
              <w:rPr>
                <w:b/>
                <w:sz w:val="20"/>
              </w:rPr>
              <w:t>Saxena</w:t>
            </w:r>
            <w:proofErr w:type="spellEnd"/>
            <w:r>
              <w:rPr>
                <w:sz w:val="20"/>
              </w:rPr>
              <w:t xml:space="preserve">, </w:t>
            </w:r>
            <w:r w:rsidR="00884C9E" w:rsidRPr="00AA543C">
              <w:rPr>
                <w:b/>
                <w:sz w:val="20"/>
              </w:rPr>
              <w:t xml:space="preserve">Y. </w:t>
            </w:r>
            <w:proofErr w:type="spellStart"/>
            <w:r w:rsidR="00884C9E" w:rsidRPr="00AA543C">
              <w:rPr>
                <w:b/>
                <w:sz w:val="20"/>
              </w:rPr>
              <w:t>Shibihara</w:t>
            </w:r>
            <w:proofErr w:type="spellEnd"/>
            <w:r w:rsidR="00FE6B87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F. </w:t>
            </w:r>
            <w:proofErr w:type="spellStart"/>
            <w:r>
              <w:rPr>
                <w:sz w:val="20"/>
              </w:rPr>
              <w:t>Fernandes</w:t>
            </w:r>
            <w:proofErr w:type="spellEnd"/>
            <w:r w:rsidR="00FE6B87">
              <w:rPr>
                <w:sz w:val="20"/>
              </w:rPr>
              <w:t>, T. Nishi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4" w:space="0" w:color="auto"/>
            </w:tcBorders>
          </w:tcPr>
          <w:p w:rsidR="004B1478" w:rsidRPr="0034790A" w:rsidRDefault="004B1478" w:rsidP="00E4323A">
            <w:pPr>
              <w:spacing w:before="80"/>
              <w:jc w:val="both"/>
              <w:rPr>
                <w:b/>
                <w:sz w:val="20"/>
              </w:rPr>
            </w:pPr>
            <w:r w:rsidRPr="0034790A">
              <w:rPr>
                <w:b/>
                <w:sz w:val="20"/>
                <w:lang w:val="pt-BR"/>
              </w:rPr>
              <w:t>JCTVC-</w:t>
            </w:r>
            <w:r w:rsidR="00DE6BE3">
              <w:rPr>
                <w:b/>
                <w:sz w:val="20"/>
                <w:lang w:val="pt-BR"/>
              </w:rPr>
              <w:t>H0126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4" w:space="0" w:color="auto"/>
            </w:tcBorders>
          </w:tcPr>
          <w:p w:rsidR="004B1478" w:rsidRDefault="000E5907" w:rsidP="00AE4166">
            <w:pPr>
              <w:spacing w:before="80"/>
              <w:jc w:val="center"/>
              <w:rPr>
                <w:sz w:val="20"/>
                <w:lang w:eastAsia="ja-JP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4680" w:type="dxa"/>
            <w:tcBorders>
              <w:top w:val="single" w:sz="18" w:space="0" w:color="auto"/>
              <w:bottom w:val="single" w:sz="4" w:space="0" w:color="auto"/>
            </w:tcBorders>
          </w:tcPr>
          <w:p w:rsidR="004B1478" w:rsidRDefault="00343835" w:rsidP="007B3DBA">
            <w:pPr>
              <w:spacing w:before="80"/>
              <w:jc w:val="both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t xml:space="preserve">Unified boundary-dependent secondary transform for </w:t>
            </w:r>
            <w:r w:rsidR="005B76CE">
              <w:rPr>
                <w:sz w:val="20"/>
                <w:lang w:eastAsia="ja-JP"/>
              </w:rPr>
              <w:t>I</w:t>
            </w:r>
            <w:r>
              <w:rPr>
                <w:sz w:val="20"/>
                <w:lang w:eastAsia="ja-JP"/>
              </w:rPr>
              <w:t xml:space="preserve">nter </w:t>
            </w:r>
            <w:proofErr w:type="spellStart"/>
            <w:r w:rsidRPr="00C14FF2">
              <w:rPr>
                <w:sz w:val="20"/>
                <w:lang w:eastAsia="ja-JP"/>
              </w:rPr>
              <w:t>luma</w:t>
            </w:r>
            <w:proofErr w:type="spellEnd"/>
            <w:r>
              <w:rPr>
                <w:sz w:val="20"/>
                <w:lang w:eastAsia="ja-JP"/>
              </w:rPr>
              <w:t xml:space="preserve">: For 8x8 and larger TUs, the HM core transform is followed by a secondary transform. For 4x4 TUs, </w:t>
            </w:r>
            <w:r w:rsidR="007B3DBA">
              <w:rPr>
                <w:sz w:val="20"/>
                <w:lang w:eastAsia="ja-JP"/>
              </w:rPr>
              <w:t>a boundary-dependent DCT/DST scheme is used.</w:t>
            </w:r>
            <w:r>
              <w:rPr>
                <w:sz w:val="20"/>
                <w:lang w:eastAsia="ja-JP"/>
              </w:rPr>
              <w:t xml:space="preserve"> </w:t>
            </w:r>
            <w:r w:rsidRPr="005B0917">
              <w:rPr>
                <w:sz w:val="20"/>
                <w:lang w:eastAsia="ja-JP"/>
              </w:rPr>
              <w:t>Unifying this tool with JCTVC-G108 for Intra blocks will also be investigated.</w:t>
            </w:r>
            <w:r>
              <w:rPr>
                <w:sz w:val="20"/>
                <w:lang w:eastAsia="ja-JP"/>
              </w:rPr>
              <w:t xml:space="preserve"> Secondary transform sizes of 4x4 and 8x8 will be tested.</w:t>
            </w:r>
          </w:p>
        </w:tc>
      </w:tr>
      <w:tr w:rsidR="005D7A56" w:rsidTr="007518AA">
        <w:trPr>
          <w:cantSplit/>
          <w:trHeight w:val="1097"/>
        </w:trPr>
        <w:tc>
          <w:tcPr>
            <w:tcW w:w="648" w:type="dxa"/>
            <w:tcBorders>
              <w:top w:val="nil"/>
            </w:tcBorders>
          </w:tcPr>
          <w:p w:rsidR="004B1478" w:rsidRDefault="004B1478" w:rsidP="00EE3D98">
            <w:pPr>
              <w:jc w:val="center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4B1478" w:rsidRDefault="004B1478" w:rsidP="00EE3D98">
            <w:pPr>
              <w:spacing w:before="80"/>
              <w:rPr>
                <w:sz w:val="20"/>
              </w:rPr>
            </w:pPr>
            <w:r>
              <w:rPr>
                <w:sz w:val="20"/>
              </w:rPr>
              <w:t>Cross-</w:t>
            </w:r>
            <w:r w:rsidR="00C17DAC">
              <w:rPr>
                <w:sz w:val="20"/>
              </w:rPr>
              <w:t>checks</w:t>
            </w:r>
            <w:r>
              <w:rPr>
                <w:sz w:val="20"/>
              </w:rPr>
              <w:t>:</w:t>
            </w:r>
          </w:p>
          <w:p w:rsidR="00A56F82" w:rsidRDefault="00A56F82" w:rsidP="008B2130">
            <w:pPr>
              <w:spacing w:before="80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Inter sec</w:t>
            </w:r>
            <w:r w:rsidR="007B3DBA">
              <w:rPr>
                <w:sz w:val="20"/>
                <w:lang w:val="pt-BR"/>
              </w:rPr>
              <w:t>.</w:t>
            </w:r>
            <w:r w:rsidR="0022349C">
              <w:rPr>
                <w:sz w:val="20"/>
                <w:lang w:val="pt-BR"/>
              </w:rPr>
              <w:t xml:space="preserve"> (Tests 1 and 2)</w:t>
            </w:r>
          </w:p>
          <w:p w:rsidR="004B1478" w:rsidRDefault="00A56F82" w:rsidP="008B2130">
            <w:pPr>
              <w:spacing w:before="80"/>
              <w:rPr>
                <w:sz w:val="20"/>
              </w:rPr>
            </w:pPr>
            <w:r>
              <w:rPr>
                <w:sz w:val="20"/>
                <w:lang w:val="pt-BR"/>
              </w:rPr>
              <w:t xml:space="preserve">Inter &amp; </w:t>
            </w:r>
            <w:r w:rsidR="00000110">
              <w:rPr>
                <w:sz w:val="20"/>
                <w:lang w:val="pt-BR"/>
              </w:rPr>
              <w:t>I</w:t>
            </w:r>
            <w:r>
              <w:rPr>
                <w:sz w:val="20"/>
                <w:lang w:val="pt-BR"/>
              </w:rPr>
              <w:t>ntra sec.</w:t>
            </w:r>
            <w:r w:rsidR="0022349C">
              <w:rPr>
                <w:sz w:val="20"/>
                <w:lang w:val="pt-BR"/>
              </w:rPr>
              <w:t xml:space="preserve"> (Tests 3 and 4)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56F82" w:rsidRDefault="00A56F82" w:rsidP="00EE3D98">
            <w:pPr>
              <w:spacing w:before="80"/>
              <w:jc w:val="both"/>
              <w:rPr>
                <w:sz w:val="20"/>
                <w:lang w:val="pt-BR"/>
              </w:rPr>
            </w:pPr>
          </w:p>
          <w:p w:rsidR="004B1478" w:rsidRDefault="004B1478" w:rsidP="00EE3D98">
            <w:pPr>
              <w:spacing w:before="80"/>
              <w:jc w:val="both"/>
              <w:rPr>
                <w:sz w:val="20"/>
                <w:lang w:val="pt-BR"/>
              </w:rPr>
            </w:pPr>
            <w:r w:rsidRPr="00E4323A">
              <w:rPr>
                <w:sz w:val="20"/>
                <w:lang w:val="pt-BR"/>
              </w:rPr>
              <w:t>JCTVC-</w:t>
            </w:r>
            <w:r w:rsidR="003E038F">
              <w:rPr>
                <w:sz w:val="20"/>
                <w:lang w:val="pt-BR"/>
              </w:rPr>
              <w:t>H0589</w:t>
            </w:r>
          </w:p>
          <w:p w:rsidR="0022349C" w:rsidRDefault="0022349C" w:rsidP="00E4323A">
            <w:pPr>
              <w:spacing w:before="80"/>
              <w:jc w:val="both"/>
              <w:rPr>
                <w:sz w:val="20"/>
                <w:lang w:val="pt-BR"/>
              </w:rPr>
            </w:pPr>
          </w:p>
          <w:p w:rsidR="004B1478" w:rsidRPr="00A66DE9" w:rsidRDefault="004B1478" w:rsidP="00E4323A">
            <w:pPr>
              <w:spacing w:before="80"/>
              <w:jc w:val="both"/>
              <w:rPr>
                <w:sz w:val="20"/>
              </w:rPr>
            </w:pPr>
            <w:r w:rsidRPr="004923A3">
              <w:rPr>
                <w:sz w:val="20"/>
                <w:lang w:val="pt-BR"/>
              </w:rPr>
              <w:t>JCTVC-</w:t>
            </w:r>
            <w:r w:rsidR="00DE6BE3">
              <w:rPr>
                <w:sz w:val="20"/>
                <w:lang w:val="pt-BR"/>
              </w:rPr>
              <w:t>H0393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56F82" w:rsidRDefault="00A56F82" w:rsidP="00AE4166">
            <w:pPr>
              <w:spacing w:before="80"/>
              <w:jc w:val="center"/>
              <w:rPr>
                <w:sz w:val="20"/>
                <w:highlight w:val="yellow"/>
              </w:rPr>
            </w:pPr>
          </w:p>
          <w:p w:rsidR="004B1478" w:rsidRDefault="004B1478" w:rsidP="00AE4166">
            <w:pPr>
              <w:spacing w:before="80"/>
              <w:jc w:val="center"/>
              <w:rPr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A56F82" w:rsidRDefault="00A56F82" w:rsidP="00DE6BE3">
            <w:pPr>
              <w:spacing w:before="80"/>
              <w:rPr>
                <w:sz w:val="20"/>
              </w:rPr>
            </w:pPr>
          </w:p>
          <w:p w:rsidR="00DE6BE3" w:rsidRDefault="00DE6BE3" w:rsidP="00DE6BE3">
            <w:pPr>
              <w:spacing w:before="80"/>
              <w:rPr>
                <w:sz w:val="20"/>
              </w:rPr>
            </w:pPr>
            <w:r w:rsidRPr="00FD733E">
              <w:rPr>
                <w:sz w:val="20"/>
              </w:rPr>
              <w:t>1.</w:t>
            </w:r>
            <w:r>
              <w:rPr>
                <w:b/>
                <w:sz w:val="20"/>
              </w:rPr>
              <w:t xml:space="preserve">M. </w:t>
            </w:r>
            <w:proofErr w:type="spellStart"/>
            <w:r>
              <w:rPr>
                <w:b/>
                <w:sz w:val="20"/>
              </w:rPr>
              <w:t>Mrak</w:t>
            </w:r>
            <w:proofErr w:type="spellEnd"/>
            <w:r w:rsidR="003E038F" w:rsidRPr="00DD31AA">
              <w:rPr>
                <w:sz w:val="20"/>
              </w:rPr>
              <w:t>, D. Flynn</w:t>
            </w:r>
          </w:p>
          <w:p w:rsidR="0022349C" w:rsidRDefault="0022349C" w:rsidP="007518AA">
            <w:pPr>
              <w:spacing w:before="80"/>
              <w:rPr>
                <w:sz w:val="20"/>
              </w:rPr>
            </w:pPr>
          </w:p>
          <w:p w:rsidR="004B1478" w:rsidRDefault="00DE6BE3" w:rsidP="007518AA">
            <w:pPr>
              <w:spacing w:before="8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>
              <w:rPr>
                <w:b/>
                <w:sz w:val="20"/>
              </w:rPr>
              <w:t>R. Cohen</w:t>
            </w:r>
          </w:p>
        </w:tc>
      </w:tr>
    </w:tbl>
    <w:p w:rsidR="007D65CD" w:rsidRDefault="007D65CD" w:rsidP="006C0E8E"/>
    <w:p w:rsidR="00B40EA7" w:rsidRDefault="00B40EA7" w:rsidP="006C0E8E"/>
    <w:p w:rsidR="00B40EA7" w:rsidRDefault="00B40EA7" w:rsidP="006C0E8E"/>
    <w:p w:rsidR="00B40EA7" w:rsidRDefault="00B40EA7" w:rsidP="006C0E8E"/>
    <w:p w:rsidR="004854BD" w:rsidRDefault="004854BD" w:rsidP="006C0E8E"/>
    <w:p w:rsidR="00B40EA7" w:rsidRDefault="00B40EA7" w:rsidP="006C0E8E"/>
    <w:p w:rsidR="00B40EA7" w:rsidRDefault="00B40EA7" w:rsidP="006C0E8E"/>
    <w:p w:rsidR="007D65CD" w:rsidRDefault="00EA5576" w:rsidP="0022349C">
      <w:pPr>
        <w:jc w:val="both"/>
      </w:pPr>
      <w:r>
        <w:lastRenderedPageBreak/>
        <w:t xml:space="preserve">The basic architecture of the mode-dependent secondary </w:t>
      </w:r>
      <w:r w:rsidR="00000110">
        <w:t>I</w:t>
      </w:r>
      <w:r w:rsidR="0052526F">
        <w:t xml:space="preserve">ntra </w:t>
      </w:r>
      <w:r>
        <w:t xml:space="preserve">transform of Tool 1 is shown in </w:t>
      </w:r>
      <w:r w:rsidR="00825B0D">
        <w:fldChar w:fldCharType="begin"/>
      </w:r>
      <w:r>
        <w:instrText xml:space="preserve"> REF _Ref301439376 \h </w:instrText>
      </w:r>
      <w:r w:rsidR="00825B0D">
        <w:fldChar w:fldCharType="separate"/>
      </w:r>
      <w:r w:rsidR="0022349C">
        <w:t xml:space="preserve">Figure </w:t>
      </w:r>
      <w:r w:rsidR="0022349C">
        <w:rPr>
          <w:noProof/>
        </w:rPr>
        <w:t>1</w:t>
      </w:r>
      <w:r w:rsidR="00825B0D">
        <w:fldChar w:fldCharType="end"/>
      </w:r>
      <w:r>
        <w:t xml:space="preserve">. For the boundary-dependent primary </w:t>
      </w:r>
      <w:r w:rsidR="005B76CE">
        <w:t>I</w:t>
      </w:r>
      <w:r w:rsidR="0052526F">
        <w:t xml:space="preserve">nter </w:t>
      </w:r>
      <w:r>
        <w:t xml:space="preserve">transform of Tool 2, the transform usage is summarized in </w:t>
      </w:r>
      <w:r w:rsidR="00825B0D">
        <w:fldChar w:fldCharType="begin"/>
      </w:r>
      <w:r>
        <w:instrText xml:space="preserve"> REF _Ref315078877 \h </w:instrText>
      </w:r>
      <w:r w:rsidR="00825B0D">
        <w:fldChar w:fldCharType="separate"/>
      </w:r>
      <w:r w:rsidR="0022349C">
        <w:t xml:space="preserve">Table </w:t>
      </w:r>
      <w:r w:rsidR="0022349C">
        <w:rPr>
          <w:noProof/>
        </w:rPr>
        <w:t>2</w:t>
      </w:r>
      <w:r w:rsidR="00825B0D">
        <w:fldChar w:fldCharType="end"/>
      </w:r>
      <w:r>
        <w:t>. For Tool 2, the transform type “T” is a flipped DST-VII for 4x4 TUs and a DCT-IV for 8x8 and 16x16 TUs.</w:t>
      </w:r>
      <w:r w:rsidR="00B40EA7">
        <w:t xml:space="preserve"> </w:t>
      </w:r>
      <w:r w:rsidR="00705AD8">
        <w:t xml:space="preserve">For Tool 3, </w:t>
      </w:r>
      <w:r w:rsidR="009A7A1D">
        <w:fldChar w:fldCharType="begin"/>
      </w:r>
      <w:r w:rsidR="009A7A1D">
        <w:instrText xml:space="preserve"> REF _Ref315687250 \h </w:instrText>
      </w:r>
      <w:r w:rsidR="009A7A1D">
        <w:fldChar w:fldCharType="separate"/>
      </w:r>
      <w:r w:rsidR="0022349C">
        <w:t xml:space="preserve">Figure </w:t>
      </w:r>
      <w:r w:rsidR="0022349C">
        <w:rPr>
          <w:noProof/>
        </w:rPr>
        <w:t>2</w:t>
      </w:r>
      <w:r w:rsidR="009A7A1D">
        <w:fldChar w:fldCharType="end"/>
      </w:r>
      <w:r w:rsidR="009A7A1D">
        <w:t xml:space="preserve"> shows the decoder operations for the boundary-dependent secondary transforms at sizes 8 and larger. When the h</w:t>
      </w:r>
      <w:r w:rsidR="009A7A1D" w:rsidRPr="009A7A1D">
        <w:t>orizontal secondary transform is applied</w:t>
      </w:r>
      <w:r w:rsidR="00705AD8">
        <w:t xml:space="preserve">, as in Cases 3 and 4 of the figure, </w:t>
      </w:r>
      <w:r w:rsidR="009A7A1D" w:rsidRPr="009A7A1D">
        <w:t xml:space="preserve">the data is also flipped afterwards if the left TU boundary is that of PU. By symmetry, in </w:t>
      </w:r>
      <w:r w:rsidR="00705AD8">
        <w:t>C</w:t>
      </w:r>
      <w:r w:rsidR="009A7A1D" w:rsidRPr="009A7A1D">
        <w:t>ase</w:t>
      </w:r>
      <w:r w:rsidR="00705AD8">
        <w:t>s</w:t>
      </w:r>
      <w:r w:rsidR="009A7A1D" w:rsidRPr="009A7A1D">
        <w:t xml:space="preserve"> 2 </w:t>
      </w:r>
      <w:r w:rsidR="00705AD8">
        <w:t>and</w:t>
      </w:r>
      <w:r w:rsidR="009A7A1D" w:rsidRPr="009A7A1D">
        <w:t xml:space="preserve"> 4, when the vertical transform is applied, the data is flipped afterwards if the top TU boundary is that of PU.</w:t>
      </w:r>
      <w:r w:rsidR="009A7A1D">
        <w:t xml:space="preserve"> </w:t>
      </w:r>
      <w:r w:rsidR="00E11827">
        <w:t xml:space="preserve">An overview of how all these transforms are applied is shown in </w:t>
      </w:r>
      <w:r w:rsidR="00E11827">
        <w:fldChar w:fldCharType="begin"/>
      </w:r>
      <w:r w:rsidR="00E11827">
        <w:instrText xml:space="preserve"> REF _Ref315691131 \h </w:instrText>
      </w:r>
      <w:r w:rsidR="00E11827">
        <w:fldChar w:fldCharType="separate"/>
      </w:r>
      <w:r w:rsidR="0022349C">
        <w:t xml:space="preserve">Table </w:t>
      </w:r>
      <w:r w:rsidR="0022349C">
        <w:rPr>
          <w:noProof/>
        </w:rPr>
        <w:t>3</w:t>
      </w:r>
      <w:r w:rsidR="00E11827">
        <w:fldChar w:fldCharType="end"/>
      </w:r>
      <w:r w:rsidR="00E11827">
        <w:t xml:space="preserve">. </w:t>
      </w:r>
      <w:r w:rsidR="00875348">
        <w:t>Details on the internal transform architectures can be found in the respective proposal documents.</w:t>
      </w:r>
    </w:p>
    <w:p w:rsidR="004E615F" w:rsidRDefault="004E615F" w:rsidP="006C0E8E"/>
    <w:p w:rsidR="007A55F8" w:rsidRDefault="002052AB" w:rsidP="007A55F8">
      <w:pPr>
        <w:jc w:val="both"/>
      </w:pPr>
      <w:r>
        <w:rPr>
          <w:noProof/>
        </w:rPr>
        <w:pict>
          <v:rect id="Rectangle 27" o:spid="_x0000_s1078" style="position:absolute;left:0;text-align:left;margin-left:142.1pt;margin-top:257.8pt;width:65.25pt;height:48pt;z-index:25165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TXsMA&#10;AADbAAAADwAAAGRycy9kb3ducmV2LnhtbESPQYvCMBSE74L/IbyFvYimVnClaxQRXMSDuNXDHh/N&#10;27bYvJQmtvXfG0HwOMzMN8xy3ZtKtNS40rKC6SQCQZxZXXKu4HLejRcgnEfWWFkmBXdysF4NB0tM&#10;tO34l9rU5yJA2CWooPC+TqR0WUEG3cTWxMH7t41BH2STS91gF+CmknEUzaXBksNCgTVtC8qu6c0o&#10;+Oui05GvRks5m/JxtPtpD3ms1OdHv/kG4an37/CrvdcK4i9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+TXsMAAADbAAAADwAAAAAAAAAAAAAAAACYAgAAZHJzL2Rv&#10;d25yZXYueG1sUEsFBgAAAAAEAAQA9QAAAIgDAAAAAA==&#10;" filled="f" strokecolor="windowText" strokeweight="2pt">
            <v:textbox style="mso-next-textbox:#Rectangle 27">
              <w:txbxContent>
                <w:p w:rsidR="0013442C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</w:pP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K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-Point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Inv. Col. 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Transforms</w:t>
                  </w:r>
                </w:p>
                <w:p w:rsidR="0013442C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0" o:spid="_x0000_s1081" type="#_x0000_t32" style="position:absolute;left:0;text-align:left;margin-left:133pt;margin-top:281.8pt;width:8.1pt;height:0;z-index:25165516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12SsIAAADbAAAADwAAAGRycy9kb3ducmV2LnhtbERPz2vCMBS+D/wfwhvsNtNNGdIZRccG&#10;epK2E3Z8a96azualJJmt/705DDx+fL+X69F24kw+tI4VPE0zEMS10y03Cj6rj8cFiBCRNXaOScGF&#10;AqxXk7sl5toNXNC5jI1IIRxyVGBi7HMpQ23IYpi6njhxP85bjAn6RmqPQwq3nXzOshdpseXUYLCn&#10;N0P1qfyzCgrpt/ty3lXV8G5m3wd9/Cp+j0o93I+bVxCRxngT/7t3WsEsrU9f0g+Qq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12SsIAAADbAAAADwAAAAAAAAAAAAAA&#10;AAChAgAAZHJzL2Rvd25yZXYueG1sUEsFBgAAAAAEAAQA+QAAAJADAAAAAA==&#10;" strokecolor="windowText">
            <v:stroke endarrow="block"/>
          </v:shape>
        </w:pict>
      </w:r>
      <w:r>
        <w:rPr>
          <w:noProof/>
        </w:rPr>
        <w:pict>
          <v:shape id="Straight Arrow Connector 29" o:spid="_x0000_s1080" type="#_x0000_t32" style="position:absolute;left:0;text-align:left;margin-left:52.5pt;margin-top:281.8pt;width:13.8pt;height:0;z-index:25165414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5JCsUAAADbAAAADwAAAGRycy9kb3ducmV2LnhtbESPQUvDQBSE74L/YXmCN7uxiti026Ki&#10;YE+SxEKPr9nXbGr2bdhdm/Tfu0Khx2FmvmEWq9F24kg+tI4V3E8yEMS10y03Cr6rj7tnECEia+wc&#10;k4ITBVgtr68WmGs3cEHHMjYiQTjkqMDE2OdShtqQxTBxPXHy9s5bjEn6RmqPQ4LbTk6z7ElabDkt&#10;GOzpzVD9U/5aBYX0r+vysauq4d087L70ZlscNkrd3owvcxCRxngJn9ufWsF0Bv9f0g+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5JCsUAAADbAAAADwAAAAAAAAAA&#10;AAAAAAChAgAAZHJzL2Rvd25yZXYueG1sUEsFBgAAAAAEAAQA+QAAAJMDAAAAAA==&#10;" strokecolor="windowText">
            <v:stroke endarrow="block"/>
          </v:shape>
        </w:pict>
      </w:r>
      <w:r>
        <w:rPr>
          <w:noProof/>
        </w:rPr>
        <w:pict>
          <v:rect id="Rectangle 26" o:spid="_x0000_s1077" style="position:absolute;left:0;text-align:left;margin-left:67.3pt;margin-top:257.8pt;width:64.7pt;height:48pt;z-index:2516510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M2xcQA&#10;AADbAAAADwAAAGRycy9kb3ducmV2LnhtbESPQWvCQBSE74L/YXmCFzGbRJASXaUIKaUHsWkPPT6y&#10;r0kw+zZk1yT++64g9DjMzDfM/jiZVgzUu8aygiSKQRCXVjdcKfj+ytcvIJxH1thaJgV3cnA8zGd7&#10;zLQd+ZOGwlciQNhlqKD2vsukdGVNBl1kO+Lg/dreoA+yr6TucQxw08o0jrfSYMNhocaOTjWV1+Jm&#10;FPyM8eXMV6Ol3CR8XuVvw0eVKrVcTK87EJ4m/x9+tt+1gnQLjy/hB8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TNsXEAAAA2wAAAA8AAAAAAAAAAAAAAAAAmAIAAGRycy9k&#10;b3ducmV2LnhtbFBLBQYAAAAABAAEAPUAAACJAwAAAAA=&#10;" filled="f" strokecolor="windowText" strokeweight="2pt">
            <v:textbox style="mso-next-textbox:#Rectangle 26">
              <w:txbxContent>
                <w:p w:rsidR="0013442C" w:rsidRPr="00654387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K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-Point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Inv. Row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Transforms</w:t>
                  </w:r>
                </w:p>
                <w:p w:rsidR="0013442C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10" o:spid="_x0000_s1089" style="position:absolute;left:0;text-align:left;margin-left:67.3pt;margin-top:181.95pt;width:63.8pt;height:48pt;z-index:251663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rBl8QA&#10;AADbAAAADwAAAGRycy9kb3ducmV2LnhtbESPQWvDMAyF74X9B6PBLqVxmkIZad0yBh1jh9BmO+wo&#10;Yi0JjeUQe0n276dDoTeJ9/Tep/1xdp0aaQitZwPrJAVFXHnbcm3g6/O0egYVIrLFzjMZ+KMAx8PD&#10;Yo+59RNfaCxjrSSEQ44Gmhj7XOtQNeQwJL4nFu3HDw6jrEOt7YCThLtOZ2m61Q5bloYGe3ptqLqW&#10;v87A95SeC746q/VmzcXy9DZ+1JkxT4/zyw5UpDnezbfrdyv4Qi+/yAD68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awZfEAAAA2wAAAA8AAAAAAAAAAAAAAAAAmAIAAGRycy9k&#10;b3ducmV2LnhtbFBLBQYAAAAABAAEAPUAAACJAwAAAAA=&#10;" filled="f" strokecolor="windowText" strokeweight="2pt">
            <v:textbox style="mso-next-textbox:#Rectangle 10">
              <w:txbxContent>
                <w:p w:rsidR="0013442C" w:rsidRPr="00654387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K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-Point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Inv. Row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Transforms</w:t>
                  </w:r>
                </w:p>
              </w:txbxContent>
            </v:textbox>
          </v:rect>
        </w:pict>
      </w:r>
      <w:r>
        <w:rPr>
          <w:noProof/>
        </w:rPr>
        <w:pict>
          <v:shape id="Straight Arrow Connector 12" o:spid="_x0000_s1091" type="#_x0000_t32" style="position:absolute;left:0;text-align:left;margin-left:52.5pt;margin-top:205.95pt;width:13.8pt;height:0;z-index:25166540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YRxsIAAADbAAAADwAAAGRycy9kb3ducmV2LnhtbERP30vDMBB+F/Y/hBv45lKniHTLhhsK&#10;+iRtHezx1tyabs2lJHGt/70RhL3dx/fzluvRduJCPrSOFdzPMhDEtdMtNwq+qre7ZxAhImvsHJOC&#10;HwqwXk1ulphrN3BBlzI2IoVwyFGBibHPpQy1IYth5nrixB2dtxgT9I3UHocUbjs5z7InabHl1GCw&#10;p62h+lx+WwWF9JuP8rGrquHVPBw+9W5fnHZK3U7HlwWISGO8iv/d7zrNn8PfL+kAuf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dYRxsIAAADbAAAADwAAAAAAAAAAAAAA&#10;AAChAgAAZHJzL2Rvd25yZXYueG1sUEsFBgAAAAAEAAQA+QAAAJADAAAAAA==&#10;" strokecolor="windowText">
            <v:stroke endarrow="block"/>
          </v:shape>
        </w:pict>
      </w:r>
      <w:r>
        <w:rPr>
          <w:noProof/>
        </w:rPr>
        <w:pict>
          <v:rect id="Rectangle 16" o:spid="_x0000_s1095" style="position:absolute;left:0;text-align:left;margin-left:142.1pt;margin-top:112.35pt;width:62.75pt;height:48pt;z-index:25166950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8eMEA&#10;AADbAAAADwAAAGRycy9kb3ducmV2LnhtbERPTYvCMBC9C/6HMIIXWVNdEOmayiIo4kHW6sHj0My2&#10;pc2kNLGt/94sLHibx/uczXYwteiodaVlBYt5BII4s7rkXMHtuv9Yg3AeWWNtmRQ8ycE2GY82GGvb&#10;84W61OcihLCLUUHhfRNL6bKCDLq5bYgD92tbgz7ANpe6xT6Em1ouo2glDZYcGgpsaFdQVqUPo+De&#10;Rz9nroyW8nPB59n+0J3ypVLTyfD9BcLT4N/if/dRh/kr+PslHCC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//HjBAAAA2wAAAA8AAAAAAAAAAAAAAAAAmAIAAGRycy9kb3du&#10;cmV2LnhtbFBLBQYAAAAABAAEAPUAAACGAwAAAAA=&#10;" filled="f" strokecolor="windowText" strokeweight="2pt">
            <v:textbox style="mso-next-textbox:#Rectangle 16">
              <w:txbxContent>
                <w:p w:rsidR="0013442C" w:rsidRPr="00654387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K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-Point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Inv. Col.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Transforms</w:t>
                  </w:r>
                </w:p>
              </w:txbxContent>
            </v:textbox>
          </v:rect>
        </w:pict>
      </w:r>
      <w:r>
        <w:rPr>
          <w:noProof/>
        </w:rPr>
        <w:pict>
          <v:shape id="Straight Arrow Connector 18" o:spid="_x0000_s1097" type="#_x0000_t32" style="position:absolute;left:0;text-align:left;margin-left:52.5pt;margin-top:136.35pt;width:88.6pt;height:0;z-index:25167155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4mLMUAAADbAAAADwAAAGRycy9kb3ducmV2LnhtbESPT0/DMAzF70h8h8hI3FjKH6GpLJvY&#10;BBKcUNtN4mga0xQap0rCWr49PiDtZus9v/fzajP7QR0ppj6wgetFAYq4DbbnzsC+eb5agkoZ2eIQ&#10;mAz8UoLN+vxshaUNE1d0rHOnJIRTiQZczmOpdWodeUyLMBKL9hmixyxr7LSNOEm4H/RNUdxrjz1L&#10;g8ORdo7a7/rHG6h03L7Wd0PTTE/u9uPNHt6rr4Mxlxfz4wOoTHM+mf+vX6zgC6z8IgPo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D4mLMUAAADbAAAADwAAAAAAAAAA&#10;AAAAAAChAgAAZHJzL2Rvd25yZXYueG1sUEsFBgAAAAAEAAQA+QAAAJMDAAAAAA==&#10;" strokecolor="windowText">
            <v:stroke endarrow="block"/>
          </v:shape>
        </w:pict>
      </w:r>
      <w:r>
        <w:rPr>
          <w:noProof/>
        </w:rPr>
        <w:pict>
          <v:shape id="Straight Arrow Connector 13" o:spid="_x0000_s1092" type="#_x0000_t32" style="position:absolute;left:0;text-align:left;margin-left:132.1pt;margin-top:205.95pt;width:87.85pt;height:0;z-index:2516664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q0XcIAAADbAAAADwAAAGRycy9kb3ducmV2LnhtbERP30vDMBB+F/wfwgl7c+mcyKjLxhQH&#10;80nabuDjrbk11eZSkmyt/70RhL3dx/fzluvRduJCPrSOFcymGQji2umWGwX7anu/ABEissbOMSn4&#10;oQDr1e3NEnPtBi7oUsZGpBAOOSowMfa5lKE2ZDFMXU+cuJPzFmOCvpHa45DCbScfsuxJWmw5NRjs&#10;6dVQ/V2erYJC+pf38rGrquHNzI8f+vBZfB2UmtyNm2cQkcZ4Ff+7dzrNn8PfL+kAuf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pq0XcIAAADbAAAADwAAAAAAAAAAAAAA&#10;AAChAgAAZHJzL2Rvd25yZXYueG1sUEsFBgAAAAAEAAQA+QAAAJADAAAAAA==&#10;" strokecolor="windowText">
            <v:stroke endarrow="block"/>
          </v:shape>
        </w:pict>
      </w:r>
      <w:r>
        <w:rPr>
          <w:noProof/>
        </w:rPr>
        <w:pict>
          <v:shape id="Straight Arrow Connector 19" o:spid="_x0000_s1098" type="#_x0000_t32" style="position:absolute;left:0;text-align:left;margin-left:205.85pt;margin-top:136.35pt;width:14.1pt;height:0;z-index:25167257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wo1MEAAADbAAAADwAAAGRycy9kb3ducmV2LnhtbERPTYvCMBC9L/gfwgh701QR0WqUVVAW&#10;VlGrl70NzWxTtpmUJqv13xtB2Ns83ufMl62txJUaXzpWMOgnIIhzp0suFFzOm94EhA/IGivHpOBO&#10;HpaLztscU+1ufKJrFgoRQ9inqMCEUKdS+tyQRd93NXHkflxjMUTYFFI3eIvhtpLDJBlLiyXHBoM1&#10;rQ3lv9mfVbD/dqNs5LPDdve1OtrEmfFwYJR677YfMxCB2vAvfrk/dZw/hecv8Q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DCjUwQAAANsAAAAPAAAAAAAAAAAAAAAA&#10;AKECAABkcnMvZG93bnJldi54bWxQSwUGAAAAAAQABAD5AAAAjwMAAAAA&#10;" strokecolor="windowTex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66" o:spid="_x0000_s1096" type="#_x0000_t202" style="position:absolute;left:0;text-align:left;margin-left:303pt;margin-top:112.7pt;width:153pt;height:45.15pt;z-index:251670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<v:textbox style="mso-next-textbox:#TextBox 66;mso-fit-shape-to-text:t">
              <w:txbxContent>
                <w:p w:rsidR="0013442C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</w:pPr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 xml:space="preserve">8x8 and larger TUs when </w:t>
                  </w:r>
                  <w:proofErr w:type="spellStart"/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>IntraPredMode</w:t>
                  </w:r>
                  <w:proofErr w:type="spellEnd"/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 xml:space="preserve"> = </w:t>
                  </w:r>
                  <w:r>
                    <w:rPr>
                      <w:color w:val="000000"/>
                      <w:kern w:val="24"/>
                      <w:sz w:val="22"/>
                      <w:szCs w:val="22"/>
                    </w:rPr>
                    <w:t>VER, VER+1, VER+2</w:t>
                  </w:r>
                  <w:proofErr w:type="gramStart"/>
                  <w:r>
                    <w:rPr>
                      <w:color w:val="000000"/>
                      <w:kern w:val="24"/>
                      <w:sz w:val="22"/>
                      <w:szCs w:val="22"/>
                    </w:rPr>
                    <w:t>, …,</w:t>
                  </w:r>
                  <w:proofErr w:type="gramEnd"/>
                  <w:r>
                    <w:rPr>
                      <w:color w:val="000000"/>
                      <w:kern w:val="24"/>
                      <w:sz w:val="22"/>
                      <w:szCs w:val="22"/>
                    </w:rPr>
                    <w:t xml:space="preserve"> VER+8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5" o:spid="_x0000_s1094" style="position:absolute;left:0;text-align:left;margin-left:0;margin-top:112.35pt;width:51.5pt;height:48pt;z-index:2516684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1iD8EA&#10;AADbAAAADwAAAGRycy9kb3ducmV2LnhtbERPS4vCMBC+C/6HMAteZE1VlKWaFllQZA/i6+BxaGbb&#10;YjMpTbat/34jCN7m43vOOu1NJVpqXGlZwXQSgSDOrC45V3C9bD+/QDiPrLGyTAoe5CBNhoM1xtp2&#10;fKL27HMRQtjFqKDwvo6ldFlBBt3E1sSB+7WNQR9gk0vdYBfCTSVnUbSUBksODQXW9F1Qdj//GQW3&#10;Ljoe+G60lPMpH8bbXfuTz5QaffSbFQhPvX+LX+69DvMX8PwlHCC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tYg/BAAAA2wAAAA8AAAAAAAAAAAAAAAAAmAIAAGRycy9kb3du&#10;cmV2LnhtbFBLBQYAAAAABAAEAPUAAACGAwAAAAA=&#10;" filled="f" strokecolor="windowText" strokeweight="2pt">
            <v:textbox style="mso-next-textbox:#Rectangle 15">
              <w:txbxContent>
                <w:p w:rsidR="0013442C" w:rsidRPr="00654387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proofErr w:type="gramStart"/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.0 Inverse Quant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Rectangle 14" o:spid="_x0000_s1093" style="position:absolute;left:0;text-align:left;margin-left:220.95pt;margin-top:112.45pt;width:76.25pt;height:47.8pt;z-index:2516674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HHlMEA&#10;AADbAAAADwAAAGRycy9kb3ducmV2LnhtbERPS4vCMBC+C/6HMAteZE19IEs1LbKgyB7E18Hj0My2&#10;xWZSmmxb//1GELzNx/ecddqbSrTUuNKygukkAkGcWV1yruB62X5+gXAeWWNlmRQ8yEGaDAdrjLXt&#10;+ETt2ecihLCLUUHhfR1L6bKCDLqJrYkD92sbgz7AJpe6wS6Em0rOomgpDZYcGgqs6bug7H7+Mwpu&#10;XXQ88N1oKedTPoy3u/Ynnyk1+ug3KxCeev8Wv9x7HeYv4PlLOEA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hx5TBAAAA2wAAAA8AAAAAAAAAAAAAAAAAmAIAAGRycy9kb3du&#10;cmV2LnhtbFBLBQYAAAAABAAEAPUAAACGAwAAAAA=&#10;" filled="f" strokecolor="windowText" strokeweight="2pt">
            <v:textbox style="mso-next-textbox:#Rectangle 14">
              <w:txbxContent>
                <w:p w:rsidR="0013442C" w:rsidRPr="00654387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.0 </w:t>
                  </w:r>
                  <w:proofErr w:type="spellStart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NxN</w:t>
                  </w:r>
                  <w:proofErr w:type="spellEnd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Inverse DCT</w:t>
                  </w:r>
                </w:p>
              </w:txbxContent>
            </v:textbox>
          </v:rect>
        </w:pict>
      </w:r>
      <w:r>
        <w:rPr>
          <w:noProof/>
        </w:rPr>
        <w:pict>
          <v:shape id="TextBox 79" o:spid="_x0000_s1090" type="#_x0000_t202" style="position:absolute;left:0;text-align:left;margin-left:303pt;margin-top:181.95pt;width:153pt;height:45.15pt;z-index:251664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<v:textbox style="mso-next-textbox:#TextBox 79;mso-fit-shape-to-text:t">
              <w:txbxContent>
                <w:p w:rsidR="0013442C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</w:pPr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 xml:space="preserve">8x8 and larger TUs when </w:t>
                  </w:r>
                  <w:proofErr w:type="spellStart"/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>IntraPredMode</w:t>
                  </w:r>
                  <w:proofErr w:type="spellEnd"/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 xml:space="preserve"> = </w:t>
                  </w:r>
                  <w:r>
                    <w:rPr>
                      <w:color w:val="000000"/>
                      <w:kern w:val="24"/>
                      <w:sz w:val="22"/>
                      <w:szCs w:val="22"/>
                    </w:rPr>
                    <w:t>HOR, HOR+1, HOR+2</w:t>
                  </w:r>
                  <w:proofErr w:type="gramStart"/>
                  <w:r>
                    <w:rPr>
                      <w:color w:val="000000"/>
                      <w:kern w:val="24"/>
                      <w:sz w:val="22"/>
                      <w:szCs w:val="22"/>
                    </w:rPr>
                    <w:t>, …,</w:t>
                  </w:r>
                  <w:proofErr w:type="gramEnd"/>
                  <w:r>
                    <w:rPr>
                      <w:color w:val="000000"/>
                      <w:kern w:val="24"/>
                      <w:sz w:val="22"/>
                      <w:szCs w:val="22"/>
                    </w:rPr>
                    <w:t xml:space="preserve"> HOR+8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9" o:spid="_x0000_s1088" style="position:absolute;left:0;text-align:left;margin-left:0;margin-top:181.95pt;width:51.5pt;height:48pt;z-index:2516623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4jJsIA&#10;AADaAAAADwAAAGRycy9kb3ducmV2LnhtbESPT4vCMBTE74LfIbwFL7KmKohbTYssKLIH8d/B46N5&#10;2xabl9Jk2/rtN4LgcZiZ3zDrtDeVaKlxpWUF00kEgjizuuRcwfWy/VyCcB5ZY2WZFDzIQZoMB2uM&#10;te34RO3Z5yJA2MWooPC+jqV0WUEG3cTWxMH7tY1BH2STS91gF+CmkrMoWkiDJYeFAmv6Lii7n/+M&#10;glsXHQ98N1rK+ZQP4+2u/clnSo0++s0KhKfev8Ov9l4r+ILnlXADZ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3iMmwgAAANoAAAAPAAAAAAAAAAAAAAAAAJgCAABkcnMvZG93&#10;bnJldi54bWxQSwUGAAAAAAQABAD1AAAAhwMAAAAA&#10;" filled="f" strokecolor="windowText" strokeweight="2pt">
            <v:textbox style="mso-next-textbox:#Rectangle 9">
              <w:txbxContent>
                <w:p w:rsidR="0013442C" w:rsidRPr="00654387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proofErr w:type="gramStart"/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.0 Inverse Quant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Rectangle 8" o:spid="_x0000_s1087" style="position:absolute;left:0;text-align:left;margin-left:220.95pt;margin-top:182.05pt;width:76.25pt;height:47.8pt;z-index:25166131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KGvbwA&#10;AADaAAAADwAAAGRycy9kb3ducmV2LnhtbERPuwrCMBTdBf8hXMFFNFVBpBpFBEUcxNfgeGmubbG5&#10;KU1s69+bQXA8nPdy3ZpC1FS53LKC8SgCQZxYnXOq4H7bDecgnEfWWFgmBR9ysF51O0uMtW34QvXV&#10;pyKEsItRQeZ9GUvpkowMupEtiQP3tJVBH2CVSl1hE8JNISdRNJMGcw4NGZa0zSh5Xd9GwaOJzid+&#10;GS3ldMynwW5fH9OJUv1eu1mA8NT6v/jnPmgFYWu4Em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Mkoa9vAAAANoAAAAPAAAAAAAAAAAAAAAAAJgCAABkcnMvZG93bnJldi54&#10;bWxQSwUGAAAAAAQABAD1AAAAgQMAAAAA&#10;" filled="f" strokecolor="windowText" strokeweight="2pt">
            <v:textbox style="mso-next-textbox:#Rectangle 8">
              <w:txbxContent>
                <w:p w:rsidR="0013442C" w:rsidRPr="00654387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.0 </w:t>
                  </w:r>
                  <w:proofErr w:type="spellStart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NxN</w:t>
                  </w:r>
                  <w:proofErr w:type="spellEnd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Inverse DCT</w:t>
                  </w:r>
                </w:p>
              </w:txbxContent>
            </v:textbox>
          </v:rect>
        </w:pict>
      </w:r>
      <w:r>
        <w:rPr>
          <w:noProof/>
        </w:rPr>
        <w:pict>
          <v:shape id="Straight Arrow Connector 23" o:spid="_x0000_s1086" type="#_x0000_t32" style="position:absolute;left:0;text-align:left;margin-left:52.5pt;margin-top:66.85pt;width:167.45pt;height:0;z-index:25166028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+4MUAAADbAAAADwAAAGRycy9kb3ducmV2LnhtbESPQUvDQBSE74L/YXmCN7uxFZG026Ki&#10;oKeSpIUeX7Ov2dTs27C7Num/7xYEj8PMfMMsVqPtxIl8aB0reJxkIIhrp1tuFGyqz4cXECEia+wc&#10;k4IzBVgtb28WmGs3cEGnMjYiQTjkqMDE2OdShtqQxTBxPXHyDs5bjEn6RmqPQ4LbTk6z7FlabDkt&#10;GOzp3VD9U/5aBYX0b9/lU1dVw4eZ7dd6uyuOW6Xu78bXOYhIY/wP/7W/tILpDK5f0g+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Z+4MUAAADbAAAADwAAAAAAAAAA&#10;AAAAAAChAgAAZHJzL2Rvd25yZXYueG1sUEsFBgAAAAAEAAQA+QAAAJMDAAAAAA==&#10;" strokecolor="windowText">
            <v:stroke endarrow="block"/>
          </v:shape>
        </w:pict>
      </w:r>
      <w:r>
        <w:rPr>
          <w:noProof/>
        </w:rPr>
        <w:pict>
          <v:shape id="TextBox 49" o:spid="_x0000_s1085" type="#_x0000_t202" style="position:absolute;left:0;text-align:left;margin-left:303pt;margin-top:49.9pt;width:153pt;height:32.5pt;z-index:2516592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<v:textbox style="mso-next-textbox:#TextBox 49;mso-fit-shape-to-text:t">
              <w:txbxContent>
                <w:p w:rsidR="0013442C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</w:pPr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 xml:space="preserve">4x4 TUs; 8x8 and larger TUs when </w:t>
                  </w:r>
                  <w:proofErr w:type="spellStart"/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>IntraPredMode</w:t>
                  </w:r>
                  <w:proofErr w:type="spellEnd"/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 xml:space="preserve"> = </w:t>
                  </w:r>
                  <w:r>
                    <w:rPr>
                      <w:color w:val="000000"/>
                      <w:kern w:val="24"/>
                      <w:sz w:val="22"/>
                      <w:szCs w:val="22"/>
                    </w:rPr>
                    <w:t>DC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1" o:spid="_x0000_s1084" style="position:absolute;left:0;text-align:left;margin-left:0;margin-top:42.9pt;width:51.5pt;height:47.9pt;z-index:2516582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quscMA&#10;AADbAAAADwAAAGRycy9kb3ducmV2LnhtbESPQYvCMBSE74L/ITzBi6xpK4h0jSKCInsQrR72+Gje&#10;tsXmpTSx7f57s7DgcZiZb5j1djC16Kh1lWUF8TwCQZxbXXGh4H47fKxAOI+ssbZMCn7JwXYzHq0x&#10;1bbnK3WZL0SAsEtRQel9k0rp8pIMurltiIP3Y1uDPsi2kLrFPsBNLZMoWkqDFYeFEhval5Q/sqdR&#10;8N1HlzM/jJZyEfN5djh2X0Wi1HQy7D5BeBr8O/zfPmkFSQx/X8IP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quscMAAADbAAAADwAAAAAAAAAAAAAAAACYAgAAZHJzL2Rv&#10;d25yZXYueG1sUEsFBgAAAAAEAAQA9QAAAIgDAAAAAA==&#10;" filled="f" strokecolor="windowText" strokeweight="2pt">
            <v:textbox style="mso-next-textbox:#Rectangle 21">
              <w:txbxContent>
                <w:p w:rsidR="0013442C" w:rsidRPr="00654387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proofErr w:type="gramStart"/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.0 Inverse Quant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Rectangle 20" o:spid="_x0000_s1083" style="position:absolute;left:0;text-align:left;margin-left:220.95pt;margin-top:42.9pt;width:76.25pt;height:47.9pt;z-index:2516572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LKsEA&#10;AADbAAAADwAAAGRycy9kb3ducmV2LnhtbERPTWvCQBC9F/wPywheitkkhVJi1iCCIj2IWg8eh+yY&#10;BLOzIbsm8d93D4UeH+87LybTioF611hWkEQxCOLS6oYrBdef3fILhPPIGlvLpOBFDor17C3HTNuR&#10;zzRcfCVCCLsMFdTed5mUrqzJoItsRxy4u+0N+gD7SuoexxBuWpnG8ac02HBoqLGjbU3l4/I0Cm5j&#10;fDryw2gpPxI+vu/2w3eVKrWYT5sVCE+T/xf/uQ9aQRrWhy/h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2CyrBAAAA2wAAAA8AAAAAAAAAAAAAAAAAmAIAAGRycy9kb3du&#10;cmV2LnhtbFBLBQYAAAAABAAEAPUAAACGAwAAAAA=&#10;" filled="f" strokecolor="windowText" strokeweight="2pt">
            <v:textbox style="mso-next-textbox:#Rectangle 20">
              <w:txbxContent>
                <w:p w:rsidR="0013442C" w:rsidRPr="00654387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.0 </w:t>
                  </w:r>
                  <w:proofErr w:type="spellStart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NxN</w:t>
                  </w:r>
                  <w:proofErr w:type="spellEnd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Inverse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Transform</w:t>
                  </w:r>
                </w:p>
              </w:txbxContent>
            </v:textbox>
          </v:rect>
        </w:pict>
      </w:r>
      <w:r>
        <w:rPr>
          <w:noProof/>
        </w:rPr>
        <w:pict>
          <v:shape id="Straight Arrow Connector 31" o:spid="_x0000_s1082" type="#_x0000_t32" style="position:absolute;left:0;text-align:left;margin-left:208.35pt;margin-top:281.8pt;width:11.6pt;height:0;z-index:25165619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94ssQAAADbAAAADwAAAGRycy9kb3ducmV2LnhtbESPQWvCQBSE70L/w/IK3nQTFSnRVWxB&#10;EWqxRi+9PbKv2WD2bciumv57tyB4HGbmG2a+7GwtrtT6yrGCdJiAIC6crrhUcDquB28gfEDWWDsm&#10;BX/kYbl46c0x0+7GB7rmoRQRwj5DBSaEJpPSF4Ys+qFriKP361qLIcq2lLrFW4TbWo6SZCotVhwX&#10;DDb0Yag45xer4OvHTfKJz/eb3ef7t02cmY5So1T/tVvNQATqwjP8aG+1gnEK/1/iD5C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z3iyxAAAANsAAAAPAAAAAAAAAAAA&#10;AAAAAKECAABkcnMvZG93bnJldi54bWxQSwUGAAAAAAQABAD5AAAAkgMAAAAA&#10;" strokecolor="windowText">
            <v:stroke endarrow="block"/>
          </v:shape>
        </w:pict>
      </w:r>
      <w:r>
        <w:rPr>
          <w:noProof/>
        </w:rPr>
        <w:pict>
          <v:shape id="TextBox 50" o:spid="_x0000_s1079" type="#_x0000_t202" style="position:absolute;left:0;text-align:left;margin-left:303pt;margin-top:251.5pt;width:153pt;height:57.8pt;z-index:2516531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<v:textbox style="mso-next-textbox:#TextBox 50;mso-fit-shape-to-text:t">
              <w:txbxContent>
                <w:p w:rsidR="0013442C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</w:pPr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 xml:space="preserve">8x8 and larger TUs when </w:t>
                  </w:r>
                  <w:proofErr w:type="spellStart"/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>IntraPredMode</w:t>
                  </w:r>
                  <w:proofErr w:type="spellEnd"/>
                  <w:r w:rsidRPr="00E6459D">
                    <w:rPr>
                      <w:color w:val="000000"/>
                      <w:kern w:val="24"/>
                      <w:sz w:val="22"/>
                      <w:szCs w:val="22"/>
                    </w:rPr>
                    <w:t xml:space="preserve"> = </w:t>
                  </w:r>
                  <w:r>
                    <w:rPr>
                      <w:color w:val="000000"/>
                      <w:kern w:val="24"/>
                      <w:sz w:val="22"/>
                      <w:szCs w:val="22"/>
                    </w:rPr>
                    <w:t>Planar; VER-1, VER-2</w:t>
                  </w:r>
                  <w:proofErr w:type="gramStart"/>
                  <w:r>
                    <w:rPr>
                      <w:color w:val="000000"/>
                      <w:kern w:val="24"/>
                      <w:sz w:val="22"/>
                      <w:szCs w:val="22"/>
                    </w:rPr>
                    <w:t>, …,</w:t>
                  </w:r>
                  <w:proofErr w:type="gramEnd"/>
                  <w:r>
                    <w:rPr>
                      <w:color w:val="000000"/>
                      <w:kern w:val="24"/>
                      <w:sz w:val="22"/>
                      <w:szCs w:val="22"/>
                    </w:rPr>
                    <w:t xml:space="preserve"> VER-8; HOR-1, HOR-2, …, HOR-7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5" o:spid="_x0000_s1076" style="position:absolute;left:0;text-align:left;margin-left:0;margin-top:257.8pt;width:51.5pt;height:48pt;z-index:2516500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ossMA&#10;AADbAAAADwAAAGRycy9kb3ducmV2LnhtbESPQYvCMBSE74L/IbyFvYimVlykaxQRXMSDuNXDHh/N&#10;27bYvJQmtvXfG0HwOMzMN8xy3ZtKtNS40rKC6SQCQZxZXXKu4HLejRcgnEfWWFkmBXdysF4NB0tM&#10;tO34l9rU5yJA2CWooPC+TqR0WUEG3cTWxMH7t41BH2STS91gF+CmknEUfUmDJYeFAmvaFpRd05tR&#10;8NdFpyNfjZZyNuXjaPfTHvJYqc+PfvMNwlPv3+FXe68VxH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GossMAAADbAAAADwAAAAAAAAAAAAAAAACYAgAAZHJzL2Rv&#10;d25yZXYueG1sUEsFBgAAAAAEAAQA9QAAAIgDAAAAAA==&#10;" filled="f" strokecolor="windowText" strokeweight="2pt">
            <v:textbox style="mso-next-textbox:#Rectangle 25">
              <w:txbxContent>
                <w:p w:rsidR="0013442C" w:rsidRPr="00654387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proofErr w:type="gramStart"/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.0 Inverse Quant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Rectangle 24" o:spid="_x0000_s1075" style="position:absolute;left:0;text-align:left;margin-left:220.95pt;margin-top:257.9pt;width:76.25pt;height:47.8pt;z-index:25164902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0NKcMA&#10;AADbAAAADwAAAGRycy9kb3ducmV2LnhtbESPQYvCMBSE74L/IbyFvYimVlmkaxQRXMSDuNXDHh/N&#10;27bYvJQmtvXfG0HwOMzMN8xy3ZtKtNS40rKC6SQCQZxZXXKu4HLejRcgnEfWWFkmBXdysF4NB0tM&#10;tO34l9rU5yJA2CWooPC+TqR0WUEG3cTWxMH7t41BH2STS91gF+CmknEUfUmDJYeFAmvaFpRd05tR&#10;8NdFpyNfjZZyNuXjaPfTHvJYqc+PfvMNwlPv3+FXe68VxH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0NKcMAAADbAAAADwAAAAAAAAAAAAAAAACYAgAAZHJzL2Rv&#10;d25yZXYueG1sUEsFBgAAAAAEAAQA9QAAAIgDAAAAAA==&#10;" filled="f" strokecolor="windowText" strokeweight="2pt">
            <v:textbox style="mso-next-textbox:#Rectangle 24">
              <w:txbxContent>
                <w:p w:rsidR="0013442C" w:rsidRPr="00654387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.0 </w:t>
                  </w:r>
                  <w:proofErr w:type="spellStart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NxN</w:t>
                  </w:r>
                  <w:proofErr w:type="spellEnd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Inverse DCT</w:t>
                  </w:r>
                </w:p>
              </w:txbxContent>
            </v:textbox>
          </v:rect>
        </w:pict>
      </w:r>
      <w:r>
        <w:rPr>
          <w:noProof/>
        </w:rPr>
        <w:pict>
          <v:shape id="TextBox 51" o:spid="_x0000_s1074" type="#_x0000_t202" style="position:absolute;left:0;text-align:left;margin-left:87.35pt;margin-top:7.3pt;width:120pt;height:19.85pt;z-index:251648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<v:textbox style="mso-next-textbox:#TextBox 51;mso-fit-shape-to-text:t">
              <w:txbxContent>
                <w:p w:rsidR="0013442C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</w:pPr>
                  <w:r w:rsidRPr="00E6459D">
                    <w:rPr>
                      <w:b/>
                      <w:bCs/>
                      <w:color w:val="000000"/>
                      <w:kern w:val="24"/>
                      <w:sz w:val="22"/>
                      <w:szCs w:val="22"/>
                    </w:rPr>
                    <w:t>Decoder Operations</w:t>
                  </w:r>
                </w:p>
              </w:txbxContent>
            </v:textbox>
          </v:shape>
        </w:pict>
      </w:r>
      <w:r>
        <w:rPr>
          <w:noProof/>
        </w:rPr>
        <w:pict>
          <v:shape id="TextBox 48" o:spid="_x0000_s1073" type="#_x0000_t202" style="position:absolute;left:0;text-align:left;margin-left:318pt;margin-top:6.8pt;width:66.55pt;height:19.85pt;z-index:2516469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<v:textbox style="mso-next-textbox:#TextBox 48;mso-fit-shape-to-text:t">
              <w:txbxContent>
                <w:p w:rsidR="0013442C" w:rsidRDefault="0013442C" w:rsidP="007A55F8">
                  <w:pPr>
                    <w:pStyle w:val="NormalWeb"/>
                    <w:keepNext/>
                    <w:spacing w:before="0" w:beforeAutospacing="0" w:after="0" w:afterAutospacing="0"/>
                  </w:pPr>
                  <w:r w:rsidRPr="00E6459D">
                    <w:rPr>
                      <w:b/>
                      <w:bCs/>
                      <w:color w:val="000000"/>
                      <w:kern w:val="24"/>
                      <w:sz w:val="22"/>
                      <w:szCs w:val="22"/>
                    </w:rPr>
                    <w:t>Conditions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1.5pt;margin-top:320.6pt;width:456pt;height:18.3pt;z-index:251645952" stroked="f">
            <v:textbox style="mso-next-textbox:#_x0000_s1053;mso-fit-shape-to-text:t" inset="0,0,0,0">
              <w:txbxContent>
                <w:p w:rsidR="0013442C" w:rsidRPr="00311892" w:rsidRDefault="0013442C" w:rsidP="007A55F8">
                  <w:pPr>
                    <w:pStyle w:val="Caption"/>
                    <w:jc w:val="center"/>
                  </w:pPr>
                  <w:bookmarkStart w:id="3" w:name="_Ref301439376"/>
                  <w:proofErr w:type="gramStart"/>
                  <w:r>
                    <w:t xml:space="preserve">Figure </w:t>
                  </w:r>
                  <w:r w:rsidR="002052AB">
                    <w:fldChar w:fldCharType="begin"/>
                  </w:r>
                  <w:r w:rsidR="002052AB">
                    <w:instrText xml:space="preserve"> SEQ Figure \* ARABIC </w:instrText>
                  </w:r>
                  <w:r w:rsidR="002052AB"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 w:rsidR="002052AB">
                    <w:rPr>
                      <w:noProof/>
                    </w:rPr>
                    <w:fldChar w:fldCharType="end"/>
                  </w:r>
                  <w:bookmarkEnd w:id="3"/>
                  <w:r>
                    <w:t>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Decoder operations for mode-dependent secondary transforms</w:t>
                  </w:r>
                  <w:proofErr w:type="gramEnd"/>
                  <w:r>
                    <w:t xml:space="preserve"> (Tool 1).</w:t>
                  </w:r>
                </w:p>
              </w:txbxContent>
            </v:textbox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5pt;height:302.25pt">
            <v:imagedata croptop="-65520f" cropbottom="65520f"/>
          </v:shape>
        </w:pict>
      </w:r>
    </w:p>
    <w:p w:rsidR="007A55F8" w:rsidRDefault="007A55F8" w:rsidP="007A55F8">
      <w:pPr>
        <w:jc w:val="both"/>
      </w:pPr>
    </w:p>
    <w:p w:rsidR="007A55F8" w:rsidRDefault="007A55F8" w:rsidP="007A55F8">
      <w:pPr>
        <w:jc w:val="both"/>
      </w:pPr>
    </w:p>
    <w:p w:rsidR="007A55F8" w:rsidRDefault="007A55F8" w:rsidP="007A55F8">
      <w:pPr>
        <w:jc w:val="both"/>
      </w:pPr>
    </w:p>
    <w:p w:rsidR="00EA5576" w:rsidRDefault="00EA5576" w:rsidP="007518AA">
      <w:pPr>
        <w:pStyle w:val="Caption"/>
        <w:keepNext/>
        <w:spacing w:after="120"/>
        <w:jc w:val="center"/>
      </w:pPr>
      <w:bookmarkStart w:id="4" w:name="_Ref315078877"/>
      <w:proofErr w:type="gramStart"/>
      <w:r>
        <w:t xml:space="preserve">Table </w:t>
      </w:r>
      <w:r w:rsidR="002052AB">
        <w:fldChar w:fldCharType="begin"/>
      </w:r>
      <w:r w:rsidR="002052AB">
        <w:instrText xml:space="preserve"> SEQ Table \* ARABIC </w:instrText>
      </w:r>
      <w:r w:rsidR="002052AB">
        <w:fldChar w:fldCharType="separate"/>
      </w:r>
      <w:r w:rsidR="0022349C">
        <w:rPr>
          <w:noProof/>
        </w:rPr>
        <w:t>2</w:t>
      </w:r>
      <w:r w:rsidR="002052AB">
        <w:rPr>
          <w:noProof/>
        </w:rPr>
        <w:fldChar w:fldCharType="end"/>
      </w:r>
      <w:bookmarkEnd w:id="4"/>
      <w:r>
        <w:t>.</w:t>
      </w:r>
      <w:proofErr w:type="gramEnd"/>
      <w:r w:rsidRPr="00EA5576">
        <w:t xml:space="preserve"> </w:t>
      </w:r>
      <w:r w:rsidR="00B40EA7">
        <w:t>Transform m</w:t>
      </w:r>
      <w:r w:rsidRPr="00EA5576">
        <w:t>apping (4-pt, 8-pt, and 16-pt trans.)</w:t>
      </w:r>
      <w:r>
        <w:t xml:space="preserve"> from JCTVC-H0309</w:t>
      </w:r>
      <w:r w:rsidR="00B40EA7">
        <w:t xml:space="preserve"> (Tool 2)</w:t>
      </w:r>
    </w:p>
    <w:tbl>
      <w:tblPr>
        <w:tblW w:w="8520" w:type="dxa"/>
        <w:jc w:val="center"/>
        <w:tblInd w:w="98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0"/>
      </w:tblGrid>
      <w:tr w:rsidR="00EA5576" w:rsidRPr="00EA5576" w:rsidTr="0023764F">
        <w:trPr>
          <w:trHeight w:val="330"/>
          <w:jc w:val="center"/>
        </w:trPr>
        <w:tc>
          <w:tcPr>
            <w:tcW w:w="28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bookmarkStart w:id="5" w:name="OLE_LINK4"/>
            <w:r w:rsidRPr="00EA5576">
              <w:rPr>
                <w:color w:val="000000"/>
                <w:sz w:val="24"/>
                <w:szCs w:val="22"/>
                <w:lang w:eastAsia="zh-CN"/>
              </w:rPr>
              <w:t>TU Boundary</w:t>
            </w:r>
          </w:p>
        </w:tc>
        <w:tc>
          <w:tcPr>
            <w:tcW w:w="1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color w:val="000000"/>
                <w:sz w:val="24"/>
                <w:szCs w:val="22"/>
                <w:lang w:eastAsia="zh-CN"/>
              </w:rPr>
              <w:t>Horizontal Trans.</w:t>
            </w:r>
          </w:p>
        </w:tc>
        <w:tc>
          <w:tcPr>
            <w:tcW w:w="2840" w:type="dxa"/>
            <w:gridSpan w:val="2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color w:val="000000"/>
                <w:sz w:val="24"/>
                <w:szCs w:val="22"/>
                <w:lang w:eastAsia="zh-CN"/>
              </w:rPr>
              <w:t>TU Boundary</w:t>
            </w:r>
          </w:p>
        </w:tc>
        <w:tc>
          <w:tcPr>
            <w:tcW w:w="1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color w:val="000000"/>
                <w:sz w:val="24"/>
                <w:szCs w:val="22"/>
                <w:lang w:eastAsia="zh-CN"/>
              </w:rPr>
              <w:t>Vertical Trans.</w:t>
            </w:r>
          </w:p>
        </w:tc>
      </w:tr>
      <w:tr w:rsidR="00EA5576" w:rsidRPr="00EA5576" w:rsidTr="0023764F">
        <w:trPr>
          <w:trHeight w:val="330"/>
          <w:jc w:val="center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12" w:space="0" w:color="auto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color w:val="000000"/>
                <w:sz w:val="24"/>
                <w:szCs w:val="22"/>
                <w:lang w:eastAsia="zh-CN"/>
              </w:rPr>
              <w:t>Left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color w:val="000000"/>
                <w:sz w:val="24"/>
                <w:szCs w:val="22"/>
                <w:lang w:eastAsia="zh-CN"/>
              </w:rPr>
              <w:t>Right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</w:p>
        </w:tc>
        <w:tc>
          <w:tcPr>
            <w:tcW w:w="1420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color w:val="000000"/>
                <w:sz w:val="24"/>
                <w:szCs w:val="22"/>
                <w:lang w:eastAsia="zh-CN"/>
              </w:rPr>
              <w:t>Top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color w:val="000000"/>
                <w:sz w:val="24"/>
                <w:szCs w:val="22"/>
                <w:lang w:eastAsia="zh-CN"/>
              </w:rPr>
              <w:t>Bottom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</w:p>
        </w:tc>
      </w:tr>
      <w:tr w:rsidR="00EA5576" w:rsidRPr="00EA5576" w:rsidTr="0023764F">
        <w:trPr>
          <w:trHeight w:val="330"/>
          <w:jc w:val="center"/>
        </w:trPr>
        <w:tc>
          <w:tcPr>
            <w:tcW w:w="1420" w:type="dxa"/>
            <w:tcBorders>
              <w:top w:val="single" w:sz="12" w:space="0" w:color="auto"/>
              <w:left w:val="single" w:sz="8" w:space="0" w:color="000000"/>
            </w:tcBorders>
            <w:vAlign w:val="center"/>
            <w:hideMark/>
          </w:tcPr>
          <w:p w:rsidR="00EA5576" w:rsidRPr="00EA5576" w:rsidRDefault="00AE403B" w:rsidP="00AE40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>
              <w:rPr>
                <w:color w:val="000000"/>
                <w:sz w:val="24"/>
                <w:szCs w:val="22"/>
                <w:lang w:eastAsia="zh-CN"/>
              </w:rPr>
              <w:t>N</w:t>
            </w:r>
            <w:r w:rsidR="00EA5576" w:rsidRPr="00EA5576">
              <w:rPr>
                <w:color w:val="000000"/>
                <w:sz w:val="24"/>
                <w:szCs w:val="22"/>
                <w:lang w:eastAsia="zh-CN"/>
              </w:rPr>
              <w:t>on-PU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2"/>
                <w:lang w:eastAsia="zh-CN"/>
              </w:rPr>
              <w:t>PU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  <w:hideMark/>
          </w:tcPr>
          <w:p w:rsidR="00EA5576" w:rsidRPr="0023764F" w:rsidRDefault="0023764F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24"/>
                <w:szCs w:val="22"/>
                <w:lang w:eastAsia="zh-CN"/>
              </w:rPr>
            </w:pPr>
            <w:r w:rsidRPr="0023764F">
              <w:rPr>
                <w:rFonts w:eastAsia="KaiTi_GB2312"/>
                <w:b/>
                <w:sz w:val="24"/>
                <w:szCs w:val="22"/>
                <w:lang w:eastAsia="zh-CN"/>
              </w:rPr>
              <w:t>F</w:t>
            </w:r>
            <w:r w:rsidRPr="0023764F">
              <w:rPr>
                <w:rFonts w:eastAsia="KaiTi_GB2312" w:hint="eastAsia"/>
                <w:b/>
                <w:sz w:val="24"/>
                <w:szCs w:val="22"/>
                <w:lang w:eastAsia="zh-CN"/>
              </w:rPr>
              <w:t>lip</w:t>
            </w:r>
            <w:r w:rsidRPr="0023764F">
              <w:rPr>
                <w:rFonts w:eastAsia="KaiTi_GB2312"/>
                <w:b/>
                <w:sz w:val="24"/>
                <w:szCs w:val="22"/>
                <w:lang w:eastAsia="zh-CN"/>
              </w:rPr>
              <w:t>-</w:t>
            </w:r>
            <w:r w:rsidR="00EA5576" w:rsidRPr="0023764F">
              <w:rPr>
                <w:rFonts w:eastAsia="KaiTi_GB2312"/>
                <w:b/>
                <w:sz w:val="24"/>
                <w:szCs w:val="22"/>
                <w:lang w:eastAsia="zh-CN"/>
              </w:rPr>
              <w:t>T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EA5576" w:rsidRPr="00EA5576" w:rsidRDefault="00AE403B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>
              <w:rPr>
                <w:color w:val="000000"/>
                <w:sz w:val="24"/>
                <w:szCs w:val="22"/>
                <w:lang w:eastAsia="zh-CN"/>
              </w:rPr>
              <w:t>N</w:t>
            </w:r>
            <w:r w:rsidR="00EA5576" w:rsidRPr="00EA5576">
              <w:rPr>
                <w:color w:val="000000"/>
                <w:sz w:val="24"/>
                <w:szCs w:val="22"/>
                <w:lang w:eastAsia="zh-CN"/>
              </w:rPr>
              <w:t>on-PU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2"/>
                <w:lang w:eastAsia="zh-CN"/>
              </w:rPr>
              <w:t>PU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EA5576" w:rsidRPr="0023764F" w:rsidRDefault="0023764F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24"/>
                <w:szCs w:val="22"/>
                <w:lang w:eastAsia="zh-CN"/>
              </w:rPr>
            </w:pPr>
            <w:r w:rsidRPr="0023764F">
              <w:rPr>
                <w:rFonts w:eastAsia="KaiTi_GB2312"/>
                <w:b/>
                <w:sz w:val="24"/>
                <w:szCs w:val="22"/>
                <w:lang w:eastAsia="zh-CN"/>
              </w:rPr>
              <w:t>F</w:t>
            </w:r>
            <w:r w:rsidRPr="0023764F">
              <w:rPr>
                <w:rFonts w:eastAsia="KaiTi_GB2312" w:hint="eastAsia"/>
                <w:b/>
                <w:sz w:val="24"/>
                <w:szCs w:val="22"/>
                <w:lang w:eastAsia="zh-CN"/>
              </w:rPr>
              <w:t>lip</w:t>
            </w:r>
            <w:r w:rsidRPr="0023764F">
              <w:rPr>
                <w:rFonts w:eastAsia="KaiTi_GB2312"/>
                <w:b/>
                <w:sz w:val="24"/>
                <w:szCs w:val="22"/>
                <w:lang w:eastAsia="zh-CN"/>
              </w:rPr>
              <w:t>-</w:t>
            </w:r>
            <w:r w:rsidR="00EA5576" w:rsidRPr="0023764F">
              <w:rPr>
                <w:rFonts w:eastAsia="KaiTi_GB2312"/>
                <w:b/>
                <w:sz w:val="24"/>
                <w:szCs w:val="22"/>
                <w:lang w:eastAsia="zh-CN"/>
              </w:rPr>
              <w:t>T</w:t>
            </w:r>
          </w:p>
        </w:tc>
      </w:tr>
      <w:tr w:rsidR="00EA5576" w:rsidRPr="00EA5576" w:rsidTr="0023764F">
        <w:trPr>
          <w:trHeight w:val="330"/>
          <w:jc w:val="center"/>
        </w:trPr>
        <w:tc>
          <w:tcPr>
            <w:tcW w:w="1420" w:type="dxa"/>
            <w:tcBorders>
              <w:top w:val="nil"/>
              <w:lef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2"/>
                <w:lang w:eastAsia="zh-CN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right w:val="single" w:sz="8" w:space="0" w:color="000000"/>
            </w:tcBorders>
            <w:vAlign w:val="center"/>
            <w:hideMark/>
          </w:tcPr>
          <w:p w:rsidR="00EA5576" w:rsidRPr="00EA5576" w:rsidRDefault="00AE403B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>
              <w:rPr>
                <w:color w:val="000000"/>
                <w:sz w:val="24"/>
                <w:szCs w:val="22"/>
                <w:lang w:eastAsia="zh-CN"/>
              </w:rPr>
              <w:t>N</w:t>
            </w:r>
            <w:r w:rsidR="00EA5576" w:rsidRPr="00EA5576">
              <w:rPr>
                <w:color w:val="000000"/>
                <w:sz w:val="24"/>
                <w:szCs w:val="22"/>
                <w:lang w:eastAsia="zh-CN"/>
              </w:rPr>
              <w:t>on-PU</w:t>
            </w:r>
          </w:p>
        </w:tc>
        <w:tc>
          <w:tcPr>
            <w:tcW w:w="1420" w:type="dxa"/>
            <w:tcBorders>
              <w:top w:val="nil"/>
              <w:left w:val="nil"/>
              <w:right w:val="single" w:sz="12" w:space="0" w:color="auto"/>
            </w:tcBorders>
            <w:vAlign w:val="center"/>
            <w:hideMark/>
          </w:tcPr>
          <w:p w:rsidR="00EA5576" w:rsidRPr="0023764F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24"/>
                <w:szCs w:val="22"/>
                <w:lang w:eastAsia="zh-CN"/>
              </w:rPr>
            </w:pPr>
            <w:r w:rsidRPr="0023764F">
              <w:rPr>
                <w:rFonts w:eastAsia="KaiTi_GB2312"/>
                <w:b/>
                <w:sz w:val="24"/>
                <w:szCs w:val="22"/>
                <w:lang w:eastAsia="zh-CN"/>
              </w:rPr>
              <w:t>T</w:t>
            </w:r>
          </w:p>
        </w:tc>
        <w:tc>
          <w:tcPr>
            <w:tcW w:w="1420" w:type="dxa"/>
            <w:tcBorders>
              <w:top w:val="nil"/>
              <w:left w:val="single" w:sz="12" w:space="0" w:color="auto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2"/>
                <w:lang w:eastAsia="zh-CN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right w:val="single" w:sz="8" w:space="0" w:color="000000"/>
            </w:tcBorders>
            <w:vAlign w:val="center"/>
            <w:hideMark/>
          </w:tcPr>
          <w:p w:rsidR="00EA5576" w:rsidRPr="00EA5576" w:rsidRDefault="00AE403B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>
              <w:rPr>
                <w:color w:val="000000"/>
                <w:sz w:val="24"/>
                <w:szCs w:val="22"/>
                <w:lang w:eastAsia="zh-CN"/>
              </w:rPr>
              <w:t>N</w:t>
            </w:r>
            <w:r w:rsidR="00EA5576" w:rsidRPr="00EA5576">
              <w:rPr>
                <w:color w:val="000000"/>
                <w:sz w:val="24"/>
                <w:szCs w:val="22"/>
                <w:lang w:eastAsia="zh-CN"/>
              </w:rPr>
              <w:t>on-PU</w:t>
            </w:r>
          </w:p>
        </w:tc>
        <w:tc>
          <w:tcPr>
            <w:tcW w:w="1420" w:type="dxa"/>
            <w:tcBorders>
              <w:top w:val="nil"/>
              <w:left w:val="nil"/>
              <w:right w:val="single" w:sz="8" w:space="0" w:color="000000"/>
            </w:tcBorders>
            <w:vAlign w:val="center"/>
            <w:hideMark/>
          </w:tcPr>
          <w:p w:rsidR="00EA5576" w:rsidRPr="0023764F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24"/>
                <w:szCs w:val="22"/>
                <w:lang w:eastAsia="zh-CN"/>
              </w:rPr>
            </w:pPr>
            <w:r w:rsidRPr="0023764F">
              <w:rPr>
                <w:rFonts w:eastAsia="KaiTi_GB2312"/>
                <w:b/>
                <w:sz w:val="24"/>
                <w:szCs w:val="22"/>
                <w:lang w:eastAsia="zh-CN"/>
              </w:rPr>
              <w:t>T</w:t>
            </w:r>
          </w:p>
        </w:tc>
      </w:tr>
      <w:tr w:rsidR="00EA5576" w:rsidRPr="00EA5576" w:rsidTr="0023764F">
        <w:trPr>
          <w:trHeight w:val="330"/>
          <w:jc w:val="center"/>
        </w:trPr>
        <w:tc>
          <w:tcPr>
            <w:tcW w:w="1420" w:type="dxa"/>
            <w:tcBorders>
              <w:top w:val="nil"/>
              <w:lef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2"/>
                <w:lang w:eastAsia="zh-CN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2"/>
                <w:lang w:eastAsia="zh-CN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right w:val="single" w:sz="12" w:space="0" w:color="auto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4"/>
                <w:lang w:eastAsia="zh-CN"/>
              </w:rPr>
              <w:t>DCT</w:t>
            </w:r>
          </w:p>
        </w:tc>
        <w:tc>
          <w:tcPr>
            <w:tcW w:w="1420" w:type="dxa"/>
            <w:tcBorders>
              <w:top w:val="nil"/>
              <w:left w:val="single" w:sz="12" w:space="0" w:color="auto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2"/>
                <w:lang w:eastAsia="zh-CN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2"/>
                <w:lang w:eastAsia="zh-CN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4"/>
                <w:lang w:eastAsia="zh-CN"/>
              </w:rPr>
              <w:t>DCT</w:t>
            </w:r>
          </w:p>
        </w:tc>
      </w:tr>
      <w:tr w:rsidR="00EA5576" w:rsidRPr="00EA5576" w:rsidTr="0023764F">
        <w:trPr>
          <w:trHeight w:val="330"/>
          <w:jc w:val="center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  <w:hideMark/>
          </w:tcPr>
          <w:p w:rsidR="00EA5576" w:rsidRPr="00EA5576" w:rsidRDefault="00AE403B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>
              <w:rPr>
                <w:color w:val="000000"/>
                <w:sz w:val="24"/>
                <w:szCs w:val="22"/>
                <w:lang w:eastAsia="zh-CN"/>
              </w:rPr>
              <w:t>N</w:t>
            </w:r>
            <w:r w:rsidR="00EA5576" w:rsidRPr="00EA5576">
              <w:rPr>
                <w:color w:val="000000"/>
                <w:sz w:val="24"/>
                <w:szCs w:val="22"/>
                <w:lang w:eastAsia="zh-CN"/>
              </w:rPr>
              <w:t>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576" w:rsidRPr="00EA5576" w:rsidRDefault="00AE403B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>
              <w:rPr>
                <w:color w:val="000000"/>
                <w:sz w:val="24"/>
                <w:szCs w:val="22"/>
                <w:lang w:eastAsia="zh-CN"/>
              </w:rPr>
              <w:t>N</w:t>
            </w:r>
            <w:r w:rsidR="00EA5576" w:rsidRPr="00EA5576">
              <w:rPr>
                <w:color w:val="000000"/>
                <w:sz w:val="24"/>
                <w:szCs w:val="22"/>
                <w:lang w:eastAsia="zh-CN"/>
              </w:rPr>
              <w:t>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4"/>
                <w:lang w:eastAsia="zh-CN"/>
              </w:rPr>
              <w:t>DCT</w:t>
            </w:r>
          </w:p>
        </w:tc>
        <w:tc>
          <w:tcPr>
            <w:tcW w:w="1420" w:type="dxa"/>
            <w:tcBorders>
              <w:top w:val="nil"/>
              <w:left w:val="single" w:sz="12" w:space="0" w:color="auto"/>
              <w:bottom w:val="single" w:sz="8" w:space="0" w:color="000000"/>
            </w:tcBorders>
            <w:vAlign w:val="center"/>
            <w:hideMark/>
          </w:tcPr>
          <w:p w:rsidR="00EA5576" w:rsidRPr="00EA5576" w:rsidRDefault="00AE403B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>
              <w:rPr>
                <w:color w:val="000000"/>
                <w:sz w:val="24"/>
                <w:szCs w:val="22"/>
                <w:lang w:eastAsia="zh-CN"/>
              </w:rPr>
              <w:t>N</w:t>
            </w:r>
            <w:r w:rsidR="00EA5576" w:rsidRPr="00EA5576">
              <w:rPr>
                <w:color w:val="000000"/>
                <w:sz w:val="24"/>
                <w:szCs w:val="22"/>
                <w:lang w:eastAsia="zh-CN"/>
              </w:rPr>
              <w:t>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576" w:rsidRPr="00EA5576" w:rsidRDefault="00AE403B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>
              <w:rPr>
                <w:color w:val="000000"/>
                <w:sz w:val="24"/>
                <w:szCs w:val="22"/>
                <w:lang w:eastAsia="zh-CN"/>
              </w:rPr>
              <w:t>N</w:t>
            </w:r>
            <w:r w:rsidR="00EA5576" w:rsidRPr="00EA5576">
              <w:rPr>
                <w:color w:val="000000"/>
                <w:sz w:val="24"/>
                <w:szCs w:val="22"/>
                <w:lang w:eastAsia="zh-CN"/>
              </w:rPr>
              <w:t>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576" w:rsidRPr="00EA5576" w:rsidRDefault="00EA5576" w:rsidP="00EA55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4"/>
                <w:szCs w:val="22"/>
                <w:lang w:eastAsia="zh-CN"/>
              </w:rPr>
            </w:pPr>
            <w:r w:rsidRPr="00EA5576">
              <w:rPr>
                <w:rFonts w:eastAsia="KaiTi_GB2312"/>
                <w:color w:val="000000"/>
                <w:sz w:val="24"/>
                <w:szCs w:val="24"/>
                <w:lang w:eastAsia="zh-CN"/>
              </w:rPr>
              <w:t>DCT</w:t>
            </w:r>
          </w:p>
        </w:tc>
      </w:tr>
      <w:bookmarkEnd w:id="5"/>
    </w:tbl>
    <w:p w:rsidR="00EA5576" w:rsidRDefault="00EA5576" w:rsidP="007A55F8">
      <w:pPr>
        <w:jc w:val="both"/>
      </w:pPr>
    </w:p>
    <w:p w:rsidR="00EA5576" w:rsidRDefault="00EA5576" w:rsidP="007A55F8">
      <w:pPr>
        <w:jc w:val="both"/>
      </w:pPr>
    </w:p>
    <w:p w:rsidR="00FA7D2D" w:rsidRPr="00FA7D2D" w:rsidRDefault="00FA7D2D" w:rsidP="00FA7D2D"/>
    <w:p w:rsidR="009A7A1D" w:rsidRDefault="002052AB" w:rsidP="005E37E6">
      <w:pPr>
        <w:keepNext/>
        <w:jc w:val="both"/>
      </w:pPr>
      <w:r>
        <w:rPr>
          <w:noProof/>
        </w:rPr>
        <w:lastRenderedPageBreak/>
        <w:pict>
          <v:shape id="_x0000_s1133" type="#_x0000_t202" style="position:absolute;left:0;text-align:left;margin-left:306.9pt;margin-top:-.85pt;width:183.75pt;height:32.5pt;z-index:2516756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<v:textbox style="mso-next-textbox:#_x0000_s1133;mso-fit-shape-to-text:t">
              <w:txbxContent>
                <w:p w:rsidR="0013442C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  <w:kern w:val="24"/>
                      <w:sz w:val="22"/>
                      <w:szCs w:val="22"/>
                    </w:rPr>
                  </w:pPr>
                  <w:r w:rsidRPr="00E6459D">
                    <w:rPr>
                      <w:b/>
                      <w:bCs/>
                      <w:color w:val="000000"/>
                      <w:kern w:val="24"/>
                      <w:sz w:val="22"/>
                      <w:szCs w:val="22"/>
                    </w:rPr>
                    <w:t>Conditions</w:t>
                  </w:r>
                  <w:r>
                    <w:rPr>
                      <w:b/>
                      <w:bCs/>
                      <w:color w:val="000000"/>
                      <w:kern w:val="24"/>
                      <w:sz w:val="22"/>
                      <w:szCs w:val="22"/>
                    </w:rPr>
                    <w:t xml:space="preserve"> for</w:t>
                  </w:r>
                </w:p>
                <w:p w:rsidR="0013442C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</w:pPr>
                  <w:proofErr w:type="spellStart"/>
                  <w:proofErr w:type="gramStart"/>
                  <w:r>
                    <w:rPr>
                      <w:b/>
                      <w:bCs/>
                      <w:color w:val="000000"/>
                      <w:kern w:val="24"/>
                      <w:sz w:val="22"/>
                      <w:szCs w:val="22"/>
                    </w:rPr>
                    <w:t>Hor</w:t>
                  </w:r>
                  <w:proofErr w:type="spellEnd"/>
                  <w:r>
                    <w:rPr>
                      <w:b/>
                      <w:bCs/>
                      <w:color w:val="000000"/>
                      <w:kern w:val="24"/>
                      <w:sz w:val="22"/>
                      <w:szCs w:val="22"/>
                    </w:rPr>
                    <w:t xml:space="preserve"> Trans. and </w:t>
                  </w:r>
                  <w:proofErr w:type="spellStart"/>
                  <w:r>
                    <w:rPr>
                      <w:b/>
                      <w:bCs/>
                      <w:color w:val="000000"/>
                      <w:kern w:val="24"/>
                      <w:sz w:val="22"/>
                      <w:szCs w:val="22"/>
                    </w:rPr>
                    <w:t>Vert</w:t>
                  </w:r>
                  <w:proofErr w:type="spellEnd"/>
                  <w:r>
                    <w:rPr>
                      <w:b/>
                      <w:bCs/>
                      <w:color w:val="000000"/>
                      <w:kern w:val="24"/>
                      <w:sz w:val="22"/>
                      <w:szCs w:val="22"/>
                    </w:rPr>
                    <w:t xml:space="preserve"> Trans.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ja-JP"/>
        </w:rPr>
        <w:pict>
          <v:shape id="_x0000_s1162" type="#_x0000_t202" style="position:absolute;left:0;text-align:left;margin-left:303pt;margin-top:109.3pt;width:110.75pt;height:64.7pt;z-index:2517053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<v:textbox style="mso-next-textbox:#_x0000_s1162;mso-fit-shape-to-text:t">
              <w:txbxContent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TU </w:t>
                  </w:r>
                  <w:proofErr w:type="spellStart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>Hor</w:t>
                  </w:r>
                  <w:proofErr w:type="spellEnd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boundary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(Left and Right) are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</w:pPr>
                  <w:proofErr w:type="gramStart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>both</w:t>
                  </w:r>
                  <w:proofErr w:type="gramEnd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non-PU boundaries;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sz w:val="18"/>
                      <w:szCs w:val="18"/>
                      <w:lang w:eastAsia="ja-JP"/>
                    </w:rPr>
                  </w:pPr>
                  <w:proofErr w:type="gramStart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>or</w:t>
                  </w:r>
                  <w:proofErr w:type="gramEnd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both are PU  boundaries</w:t>
                  </w:r>
                </w:p>
                <w:p w:rsidR="0013442C" w:rsidRPr="00C5544D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rPr>
                      <w:color w:val="00B05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ja-JP"/>
        </w:rPr>
        <w:pict>
          <v:shape id="_x0000_s1161" type="#_x0000_t202" style="position:absolute;left:0;text-align:left;margin-left:413.75pt;margin-top:257.9pt;width:110.75pt;height:41.7pt;z-index:2517043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<v:textbox style="mso-next-textbox:#_x0000_s1161;mso-fit-shape-to-text:t">
              <w:txbxContent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TU </w:t>
                  </w:r>
                  <w:proofErr w:type="spellStart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>Ver</w:t>
                  </w:r>
                  <w:proofErr w:type="spellEnd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 boundary (Top and Down): one is non-PU boundary; and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F0"/>
                      <w:sz w:val="18"/>
                      <w:szCs w:val="18"/>
                      <w:lang w:eastAsia="ja-JP"/>
                    </w:rPr>
                  </w:pPr>
                  <w:proofErr w:type="gramStart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>other</w:t>
                  </w:r>
                  <w:proofErr w:type="gramEnd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 is PU boundary</w:t>
                  </w:r>
                </w:p>
                <w:p w:rsidR="0013442C" w:rsidRPr="00C5544D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rPr>
                      <w:color w:val="00B0F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ja-JP"/>
        </w:rPr>
        <w:pict>
          <v:shape id="_x0000_s1160" type="#_x0000_t202" style="position:absolute;left:0;text-align:left;margin-left:413.75pt;margin-top:182.05pt;width:110.75pt;height:64.7pt;z-index:2517032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<v:textbox style="mso-next-textbox:#_x0000_s1160;mso-fit-shape-to-text:t">
              <w:txbxContent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TU </w:t>
                  </w:r>
                  <w:proofErr w:type="spellStart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>Ver</w:t>
                  </w:r>
                  <w:proofErr w:type="spellEnd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boundary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(Top and Down) are both non-PU boundaries; or both are PU boundaries</w:t>
                  </w:r>
                </w:p>
                <w:p w:rsidR="0013442C" w:rsidRPr="00C5544D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rPr>
                      <w:color w:val="00B05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ja-JP"/>
        </w:rPr>
        <w:pict>
          <v:shape id="_x0000_s1159" type="#_x0000_t202" style="position:absolute;left:0;text-align:left;margin-left:417.65pt;margin-top:112.35pt;width:110.75pt;height:64.7pt;z-index:2517022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<v:textbox style="mso-next-textbox:#_x0000_s1159;mso-fit-shape-to-text:t">
              <w:txbxContent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TU </w:t>
                  </w:r>
                  <w:proofErr w:type="spellStart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>Ver</w:t>
                  </w:r>
                  <w:proofErr w:type="spellEnd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 boundary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F0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 (Top and Down): one is non-PU boundary; and other is PU boundary</w:t>
                  </w:r>
                </w:p>
                <w:p w:rsidR="0013442C" w:rsidRPr="00C5544D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rPr>
                      <w:color w:val="00B0F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ja-JP"/>
        </w:rPr>
        <w:pict>
          <v:shape id="_x0000_s1158" type="#_x0000_t202" style="position:absolute;left:0;text-align:left;margin-left:306.9pt;margin-top:257.8pt;width:110.75pt;height:53.2pt;z-index:251701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<v:textbox style="mso-next-textbox:#_x0000_s1158;mso-fit-shape-to-text:t">
              <w:txbxContent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TU </w:t>
                  </w:r>
                  <w:proofErr w:type="spellStart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>Hor</w:t>
                  </w:r>
                  <w:proofErr w:type="spellEnd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 boundary: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 (Left and Right): one is non-PU boundary; and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F0"/>
                      <w:sz w:val="18"/>
                      <w:szCs w:val="18"/>
                      <w:lang w:eastAsia="ja-JP"/>
                    </w:rPr>
                  </w:pPr>
                  <w:proofErr w:type="gramStart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>other</w:t>
                  </w:r>
                  <w:proofErr w:type="gramEnd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 is PU boundary</w:t>
                  </w:r>
                </w:p>
                <w:p w:rsidR="0013442C" w:rsidRPr="00C5544D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rPr>
                      <w:color w:val="00B0F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ja-JP"/>
        </w:rPr>
        <w:pict>
          <v:shape id="_x0000_s1157" type="#_x0000_t202" style="position:absolute;left:0;text-align:left;margin-left:303pt;margin-top:181.95pt;width:110.75pt;height:53.2pt;z-index:251700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<v:textbox style="mso-next-textbox:#_x0000_s1157;mso-fit-shape-to-text:t">
              <w:txbxContent>
                <w:p w:rsidR="0013442C" w:rsidRPr="0034355C" w:rsidRDefault="0013442C" w:rsidP="005E37E6">
                  <w:pPr>
                    <w:pStyle w:val="NormalWeb"/>
                    <w:keepNext/>
                    <w:spacing w:after="0"/>
                    <w:rPr>
                      <w:rFonts w:eastAsia="MS Mincho"/>
                      <w:color w:val="00B0F0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 TU </w:t>
                  </w:r>
                  <w:proofErr w:type="spellStart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>Hor</w:t>
                  </w:r>
                  <w:proofErr w:type="spellEnd"/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 boundary: (Left and Right): one is non-PU boundary; and</w:t>
                  </w:r>
                  <w:r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 xml:space="preserve"> </w:t>
                  </w:r>
                  <w:r w:rsidRPr="0034355C">
                    <w:rPr>
                      <w:rFonts w:eastAsia="MS Mincho"/>
                      <w:color w:val="00B0F0"/>
                      <w:kern w:val="24"/>
                      <w:sz w:val="18"/>
                      <w:szCs w:val="18"/>
                      <w:lang w:eastAsia="ja-JP"/>
                    </w:rPr>
                    <w:t>other is PU boundary</w:t>
                  </w:r>
                </w:p>
                <w:p w:rsidR="0013442C" w:rsidRPr="00C5544D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rPr>
                      <w:color w:val="00B0F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ja-JP"/>
        </w:rPr>
        <w:pict>
          <v:shape id="_x0000_s1156" type="#_x0000_t202" style="position:absolute;left:0;text-align:left;margin-left:417.65pt;margin-top:38.15pt;width:110.75pt;height:64.7pt;z-index:251699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<v:textbox style="mso-next-textbox:#_x0000_s1156;mso-fit-shape-to-text:t">
              <w:txbxContent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TU </w:t>
                  </w:r>
                  <w:proofErr w:type="spellStart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>Ver</w:t>
                  </w:r>
                  <w:proofErr w:type="spellEnd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boundary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(Top and Down) are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sz w:val="18"/>
                      <w:szCs w:val="18"/>
                      <w:lang w:eastAsia="ja-JP"/>
                    </w:rPr>
                  </w:pPr>
                  <w:proofErr w:type="gramStart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>both</w:t>
                  </w:r>
                  <w:proofErr w:type="gramEnd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non-PU boundaries; or both are PU boundaries; or TU is same as PU</w:t>
                  </w:r>
                </w:p>
                <w:p w:rsidR="0013442C" w:rsidRPr="00C5544D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rPr>
                      <w:color w:val="00B05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left:0;text-align:left;margin-left:303pt;margin-top:38.15pt;width:110.75pt;height:64.7pt;z-index:2516869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<v:textbox style="mso-next-textbox:#_x0000_s1144;mso-fit-shape-to-text:t">
              <w:txbxContent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TU </w:t>
                  </w:r>
                  <w:proofErr w:type="spellStart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>Hor</w:t>
                  </w:r>
                  <w:proofErr w:type="spellEnd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boundary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</w:pPr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(Left and Right) are</w:t>
                  </w:r>
                </w:p>
                <w:p w:rsidR="0013442C" w:rsidRPr="0034355C" w:rsidRDefault="0013442C" w:rsidP="0034355C">
                  <w:pPr>
                    <w:keepNext/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 w:line="276" w:lineRule="auto"/>
                    <w:textAlignment w:val="auto"/>
                    <w:rPr>
                      <w:rFonts w:eastAsia="MS Mincho"/>
                      <w:color w:val="00B050"/>
                      <w:sz w:val="18"/>
                      <w:szCs w:val="18"/>
                      <w:lang w:eastAsia="ja-JP"/>
                    </w:rPr>
                  </w:pPr>
                  <w:proofErr w:type="gramStart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>both</w:t>
                  </w:r>
                  <w:proofErr w:type="gramEnd"/>
                  <w:r w:rsidRPr="0034355C">
                    <w:rPr>
                      <w:rFonts w:eastAsia="MS Mincho"/>
                      <w:color w:val="00B050"/>
                      <w:kern w:val="24"/>
                      <w:sz w:val="18"/>
                      <w:szCs w:val="18"/>
                      <w:lang w:eastAsia="ja-JP"/>
                    </w:rPr>
                    <w:t xml:space="preserve"> non-PU boundaries; or both are PU boundaries; or TU is same as PU.</w:t>
                  </w:r>
                </w:p>
                <w:p w:rsidR="0013442C" w:rsidRPr="00C5544D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rPr>
                      <w:color w:val="00B05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138" style="position:absolute;left:0;text-align:left;margin-left:142.1pt;margin-top:257.8pt;width:65.25pt;height:48pt;z-index:2516807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TXsMA&#10;AADbAAAADwAAAGRycy9kb3ducmV2LnhtbESPQYvCMBSE74L/IbyFvYimVnClaxQRXMSDuNXDHh/N&#10;27bYvJQmtvXfG0HwOMzMN8xy3ZtKtNS40rKC6SQCQZxZXXKu4HLejRcgnEfWWFkmBXdysF4NB0tM&#10;tO34l9rU5yJA2CWooPC+TqR0WUEG3cTWxMH7t41BH2STS91gF+CmknEUzaXBksNCgTVtC8qu6c0o&#10;+Oui05GvRks5m/JxtPtpD3ms1OdHv/kG4an37/CrvdcK4i9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+TXsMAAADbAAAADwAAAAAAAAAAAAAAAACYAgAAZHJzL2Rv&#10;d25yZXYueG1sUEsFBgAAAAAEAAQA9QAAAIgDAAAAAA==&#10;" filled="f" strokecolor="windowText" strokeweight="2pt">
            <v:textbox style="mso-next-textbox:#_x0000_s1138">
              <w:txbxContent>
                <w:p w:rsidR="0013442C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</w:pP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K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-Point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Inv. Col. 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Transforms</w:t>
                  </w:r>
                </w:p>
                <w:p w:rsidR="0013442C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 id="_x0000_s1140" type="#_x0000_t32" style="position:absolute;left:0;text-align:left;margin-left:133pt;margin-top:281.8pt;width:8.1pt;height:0;z-index:2516828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12SsIAAADbAAAADwAAAGRycy9kb3ducmV2LnhtbERPz2vCMBS+D/wfwhvsNtNNGdIZRccG&#10;epK2E3Z8a96azualJJmt/705DDx+fL+X69F24kw+tI4VPE0zEMS10y03Cj6rj8cFiBCRNXaOScGF&#10;AqxXk7sl5toNXNC5jI1IIRxyVGBi7HMpQ23IYpi6njhxP85bjAn6RmqPQwq3nXzOshdpseXUYLCn&#10;N0P1qfyzCgrpt/ty3lXV8G5m3wd9/Cp+j0o93I+bVxCRxngT/7t3WsEsrU9f0g+Qq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12SsIAAADbAAAADwAAAAAAAAAAAAAA&#10;AAChAgAAZHJzL2Rvd25yZXYueG1sUEsFBgAAAAAEAAQA+QAAAJADAAAAAA==&#10;" strokecolor="windowText">
            <v:stroke endarrow="block"/>
          </v:shape>
        </w:pict>
      </w:r>
      <w:r>
        <w:rPr>
          <w:noProof/>
        </w:rPr>
        <w:pict>
          <v:shape id="_x0000_s1139" type="#_x0000_t32" style="position:absolute;left:0;text-align:left;margin-left:52.5pt;margin-top:281.8pt;width:13.8pt;height:0;z-index:25168179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5JCsUAAADbAAAADwAAAGRycy9kb3ducmV2LnhtbESPQUvDQBSE74L/YXmCN7uxiti026Ki&#10;YE+SxEKPr9nXbGr2bdhdm/Tfu0Khx2FmvmEWq9F24kg+tI4V3E8yEMS10y03Cr6rj7tnECEia+wc&#10;k4ITBVgtr68WmGs3cEHHMjYiQTjkqMDE2OdShtqQxTBxPXHy9s5bjEn6RmqPQ4LbTk6z7ElabDkt&#10;GOzpzVD9U/5aBYX0r+vysauq4d087L70ZlscNkrd3owvcxCRxngJn9ufWsF0Bv9f0g+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5JCsUAAADbAAAADwAAAAAAAAAA&#10;AAAAAAChAgAAZHJzL2Rvd25yZXYueG1sUEsFBgAAAAAEAAQA+QAAAJMDAAAAAA==&#10;" strokecolor="windowText">
            <v:stroke endarrow="block"/>
          </v:shape>
        </w:pict>
      </w:r>
      <w:r>
        <w:rPr>
          <w:noProof/>
        </w:rPr>
        <w:pict>
          <v:rect id="_x0000_s1137" style="position:absolute;left:0;text-align:left;margin-left:67.3pt;margin-top:257.8pt;width:64.7pt;height:48pt;z-index:2516797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M2xcQA&#10;AADbAAAADwAAAGRycy9kb3ducmV2LnhtbESPQWvCQBSE74L/YXmCFzGbRJASXaUIKaUHsWkPPT6y&#10;r0kw+zZk1yT++64g9DjMzDfM/jiZVgzUu8aygiSKQRCXVjdcKfj+ytcvIJxH1thaJgV3cnA8zGd7&#10;zLQd+ZOGwlciQNhlqKD2vsukdGVNBl1kO+Lg/dreoA+yr6TucQxw08o0jrfSYMNhocaOTjWV1+Jm&#10;FPyM8eXMV6Ol3CR8XuVvw0eVKrVcTK87EJ4m/x9+tt+1gnQLjy/hB8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TNsXEAAAA2wAAAA8AAAAAAAAAAAAAAAAAmAIAAGRycy9k&#10;b3ducmV2LnhtbFBLBQYAAAAABAAEAPUAAACJAwAAAAA=&#10;" filled="f" strokecolor="windowText" strokeweight="2pt">
            <v:textbox style="mso-next-textbox:#_x0000_s1137">
              <w:txbxContent>
                <w:p w:rsidR="0013442C" w:rsidRPr="00654387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K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-Point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Inv. Row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Transforms</w:t>
                  </w:r>
                </w:p>
                <w:p w:rsidR="0013442C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_x0000_s1148" style="position:absolute;left:0;text-align:left;margin-left:67.3pt;margin-top:181.95pt;width:63.8pt;height:48pt;z-index:2516910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rBl8QA&#10;AADbAAAADwAAAGRycy9kb3ducmV2LnhtbESPQWvDMAyF74X9B6PBLqVxmkIZad0yBh1jh9BmO+wo&#10;Yi0JjeUQe0n276dDoTeJ9/Tep/1xdp0aaQitZwPrJAVFXHnbcm3g6/O0egYVIrLFzjMZ+KMAx8PD&#10;Yo+59RNfaCxjrSSEQ44Gmhj7XOtQNeQwJL4nFu3HDw6jrEOt7YCThLtOZ2m61Q5bloYGe3ptqLqW&#10;v87A95SeC746q/VmzcXy9DZ+1JkxT4/zyw5UpDnezbfrdyv4Qi+/yAD68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awZfEAAAA2wAAAA8AAAAAAAAAAAAAAAAAmAIAAGRycy9k&#10;b3ducmV2LnhtbFBLBQYAAAAABAAEAPUAAACJAwAAAAA=&#10;" filled="f" strokecolor="windowText" strokeweight="2pt">
            <v:textbox style="mso-next-textbox:#_x0000_s1148">
              <w:txbxContent>
                <w:p w:rsidR="0013442C" w:rsidRPr="00654387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K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-Point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Inv. Row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Transforms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49" type="#_x0000_t32" style="position:absolute;left:0;text-align:left;margin-left:52.5pt;margin-top:205.95pt;width:13.8pt;height:0;z-index:2516920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YRxsIAAADbAAAADwAAAGRycy9kb3ducmV2LnhtbERP30vDMBB+F/Y/hBv45lKniHTLhhsK&#10;+iRtHezx1tyabs2lJHGt/70RhL3dx/fzluvRduJCPrSOFdzPMhDEtdMtNwq+qre7ZxAhImvsHJOC&#10;HwqwXk1ulphrN3BBlzI2IoVwyFGBibHPpQy1IYth5nrixB2dtxgT9I3UHocUbjs5z7InabHl1GCw&#10;p62h+lx+WwWF9JuP8rGrquHVPBw+9W5fnHZK3U7HlwWISGO8iv/d7zrNn8PfL+kAuf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dYRxsIAAADbAAAADwAAAAAAAAAAAAAA&#10;AAChAgAAZHJzL2Rvd25yZXYueG1sUEsFBgAAAAAEAAQA+QAAAJADAAAAAA==&#10;" strokecolor="windowText">
            <v:stroke endarrow="block"/>
          </v:shape>
        </w:pict>
      </w:r>
      <w:r>
        <w:rPr>
          <w:noProof/>
        </w:rPr>
        <w:pict>
          <v:rect id="_x0000_s1153" style="position:absolute;left:0;text-align:left;margin-left:142.1pt;margin-top:112.35pt;width:62.75pt;height:48pt;z-index:2516961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8eMEA&#10;AADbAAAADwAAAGRycy9kb3ducmV2LnhtbERPTYvCMBC9C/6HMIIXWVNdEOmayiIo4kHW6sHj0My2&#10;pc2kNLGt/94sLHibx/uczXYwteiodaVlBYt5BII4s7rkXMHtuv9Yg3AeWWNtmRQ8ycE2GY82GGvb&#10;84W61OcihLCLUUHhfRNL6bKCDLq5bYgD92tbgz7ANpe6xT6Em1ouo2glDZYcGgpsaFdQVqUPo+De&#10;Rz9nroyW8nPB59n+0J3ypVLTyfD9BcLT4N/if/dRh/kr+PslHCC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//HjBAAAA2wAAAA8AAAAAAAAAAAAAAAAAmAIAAGRycy9kb3du&#10;cmV2LnhtbFBLBQYAAAAABAAEAPUAAACGAwAAAAA=&#10;" filled="f" strokecolor="windowText" strokeweight="2pt">
            <v:textbox style="mso-next-textbox:#_x0000_s1153">
              <w:txbxContent>
                <w:p w:rsidR="0013442C" w:rsidRPr="00654387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K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-Point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Inv. Col.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Transforms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54" type="#_x0000_t32" style="position:absolute;left:0;text-align:left;margin-left:52.5pt;margin-top:136.35pt;width:88.6pt;height:0;z-index:25169715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4mLMUAAADbAAAADwAAAGRycy9kb3ducmV2LnhtbESPT0/DMAzF70h8h8hI3FjKH6GpLJvY&#10;BBKcUNtN4mga0xQap0rCWr49PiDtZus9v/fzajP7QR0ppj6wgetFAYq4DbbnzsC+eb5agkoZ2eIQ&#10;mAz8UoLN+vxshaUNE1d0rHOnJIRTiQZczmOpdWodeUyLMBKL9hmixyxr7LSNOEm4H/RNUdxrjz1L&#10;g8ORdo7a7/rHG6h03L7Wd0PTTE/u9uPNHt6rr4Mxlxfz4wOoTHM+mf+vX6zgC6z8IgPo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D4mLMUAAADbAAAADwAAAAAAAAAA&#10;AAAAAAChAgAAZHJzL2Rvd25yZXYueG1sUEsFBgAAAAAEAAQA+QAAAJMDAAAAAA==&#10;" strokecolor="windowText">
            <v:stroke endarrow="block"/>
          </v:shape>
        </w:pict>
      </w:r>
      <w:r>
        <w:rPr>
          <w:noProof/>
        </w:rPr>
        <w:pict>
          <v:shape id="_x0000_s1150" type="#_x0000_t32" style="position:absolute;left:0;text-align:left;margin-left:132.1pt;margin-top:205.95pt;width:87.85pt;height:0;z-index:25169305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q0XcIAAADbAAAADwAAAGRycy9kb3ducmV2LnhtbERP30vDMBB+F/wfwgl7c+mcyKjLxhQH&#10;80nabuDjrbk11eZSkmyt/70RhL3dx/fzluvRduJCPrSOFcymGQji2umWGwX7anu/ABEissbOMSn4&#10;oQDr1e3NEnPtBi7oUsZGpBAOOSowMfa5lKE2ZDFMXU+cuJPzFmOCvpHa45DCbScfsuxJWmw5NRjs&#10;6dVQ/V2erYJC+pf38rGrquHNzI8f+vBZfB2UmtyNm2cQkcZ4Ff+7dzrNn8PfL+kAuf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pq0XcIAAADbAAAADwAAAAAAAAAAAAAA&#10;AAChAgAAZHJzL2Rvd25yZXYueG1sUEsFBgAAAAAEAAQA+QAAAJADAAAAAA==&#10;" strokecolor="windowText">
            <v:stroke endarrow="block"/>
          </v:shape>
        </w:pict>
      </w:r>
      <w:r>
        <w:rPr>
          <w:noProof/>
        </w:rPr>
        <w:pict>
          <v:shape id="_x0000_s1155" type="#_x0000_t32" style="position:absolute;left:0;text-align:left;margin-left:205.85pt;margin-top:136.35pt;width:14.1pt;height:0;z-index:25169817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wo1MEAAADbAAAADwAAAGRycy9kb3ducmV2LnhtbERPTYvCMBC9L/gfwgh701QR0WqUVVAW&#10;VlGrl70NzWxTtpmUJqv13xtB2Ns83ufMl62txJUaXzpWMOgnIIhzp0suFFzOm94EhA/IGivHpOBO&#10;HpaLztscU+1ufKJrFgoRQ9inqMCEUKdS+tyQRd93NXHkflxjMUTYFFI3eIvhtpLDJBlLiyXHBoM1&#10;rQ3lv9mfVbD/dqNs5LPDdve1OtrEmfFwYJR677YfMxCB2vAvfrk/dZw/hecv8Q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DCjUwQAAANsAAAAPAAAAAAAAAAAAAAAA&#10;AKECAABkcnMvZG93bnJldi54bWxQSwUGAAAAAAQABAD5AAAAjwMAAAAA&#10;" strokecolor="windowText">
            <v:stroke endarrow="block"/>
          </v:shape>
        </w:pict>
      </w:r>
      <w:r>
        <w:rPr>
          <w:noProof/>
        </w:rPr>
        <w:pict>
          <v:rect id="_x0000_s1152" style="position:absolute;left:0;text-align:left;margin-left:0;margin-top:112.35pt;width:51.5pt;height:48pt;z-index:25169510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1iD8EA&#10;AADbAAAADwAAAGRycy9kb3ducmV2LnhtbERPS4vCMBC+C/6HMAteZE1VlKWaFllQZA/i6+BxaGbb&#10;YjMpTbat/34jCN7m43vOOu1NJVpqXGlZwXQSgSDOrC45V3C9bD+/QDiPrLGyTAoe5CBNhoM1xtp2&#10;fKL27HMRQtjFqKDwvo6ldFlBBt3E1sSB+7WNQR9gk0vdYBfCTSVnUbSUBksODQXW9F1Qdj//GQW3&#10;Ljoe+G60lPMpH8bbXfuTz5QaffSbFQhPvX+LX+69DvMX8PwlHCC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tYg/BAAAA2wAAAA8AAAAAAAAAAAAAAAAAmAIAAGRycy9kb3du&#10;cmV2LnhtbFBLBQYAAAAABAAEAPUAAACGAwAAAAA=&#10;" filled="f" strokecolor="windowText" strokeweight="2pt">
            <v:textbox style="mso-next-textbox:#_x0000_s1152">
              <w:txbxContent>
                <w:p w:rsidR="0013442C" w:rsidRPr="00654387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proofErr w:type="gramStart"/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.0 Inverse Quant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151" style="position:absolute;left:0;text-align:left;margin-left:220.95pt;margin-top:112.45pt;width:76.25pt;height:47.8pt;z-index:251694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HHlMEA&#10;AADbAAAADwAAAGRycy9kb3ducmV2LnhtbERPS4vCMBC+C/6HMAteZE19IEs1LbKgyB7E18Hj0My2&#10;xWZSmmxb//1GELzNx/ecddqbSrTUuNKygukkAkGcWV1yruB62X5+gXAeWWNlmRQ8yEGaDAdrjLXt&#10;+ETt2ecihLCLUUHhfR1L6bKCDLqJrYkD92sbgz7AJpe6wS6Em0rOomgpDZYcGgqs6bug7H7+Mwpu&#10;XXQ88N1oKedTPoy3u/Ynnyk1+ug3KxCeev8Wv9x7HeYv4PlLOEA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hx5TBAAAA2wAAAA8AAAAAAAAAAAAAAAAAmAIAAGRycy9kb3du&#10;cmV2LnhtbFBLBQYAAAAABAAEAPUAAACGAwAAAAA=&#10;" filled="f" strokecolor="windowText" strokeweight="2pt">
            <v:textbox style="mso-next-textbox:#_x0000_s1151">
              <w:txbxContent>
                <w:p w:rsidR="0013442C" w:rsidRPr="00654387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.0 </w:t>
                  </w:r>
                  <w:proofErr w:type="spellStart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NxN</w:t>
                  </w:r>
                  <w:proofErr w:type="spellEnd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Inverse DCT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7" style="position:absolute;left:0;text-align:left;margin-left:0;margin-top:181.95pt;width:51.5pt;height:48pt;z-index:251689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4jJsIA&#10;AADaAAAADwAAAGRycy9kb3ducmV2LnhtbESPT4vCMBTE74LfIbwFL7KmKohbTYssKLIH8d/B46N5&#10;2xabl9Jk2/rtN4LgcZiZ3zDrtDeVaKlxpWUF00kEgjizuuRcwfWy/VyCcB5ZY2WZFDzIQZoMB2uM&#10;te34RO3Z5yJA2MWooPC+jqV0WUEG3cTWxMH7tY1BH2STS91gF+CmkrMoWkiDJYeFAmv6Lii7n/+M&#10;glsXHQ98N1rK+ZQP4+2u/clnSo0++s0KhKfev8Ov9l4r+ILnlXADZ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3iMmwgAAANoAAAAPAAAAAAAAAAAAAAAAAJgCAABkcnMvZG93&#10;bnJldi54bWxQSwUGAAAAAAQABAD1AAAAhwMAAAAA&#10;" filled="f" strokecolor="windowText" strokeweight="2pt">
            <v:textbox style="mso-next-textbox:#_x0000_s1147">
              <w:txbxContent>
                <w:p w:rsidR="0013442C" w:rsidRPr="00654387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proofErr w:type="gramStart"/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.0 Inverse Quant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146" style="position:absolute;left:0;text-align:left;margin-left:220.95pt;margin-top:182.05pt;width:76.25pt;height:47.8pt;z-index:2516889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KGvbwA&#10;AADaAAAADwAAAGRycy9kb3ducmV2LnhtbERPuwrCMBTdBf8hXMFFNFVBpBpFBEUcxNfgeGmubbG5&#10;KU1s69+bQXA8nPdy3ZpC1FS53LKC8SgCQZxYnXOq4H7bDecgnEfWWFgmBR9ysF51O0uMtW34QvXV&#10;pyKEsItRQeZ9GUvpkowMupEtiQP3tJVBH2CVSl1hE8JNISdRNJMGcw4NGZa0zSh5Xd9GwaOJzid+&#10;GS3ldMynwW5fH9OJUv1eu1mA8NT6v/jnPmgFYWu4Em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Mkoa9vAAAANoAAAAPAAAAAAAAAAAAAAAAAJgCAABkcnMvZG93bnJldi54&#10;bWxQSwUGAAAAAAQABAD1AAAAgQMAAAAA&#10;" filled="f" strokecolor="windowText" strokeweight="2pt">
            <v:textbox style="mso-next-textbox:#_x0000_s1146">
              <w:txbxContent>
                <w:p w:rsidR="0013442C" w:rsidRPr="00654387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.0 </w:t>
                  </w:r>
                  <w:proofErr w:type="spellStart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NxN</w:t>
                  </w:r>
                  <w:proofErr w:type="spellEnd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Inverse DCT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45" type="#_x0000_t32" style="position:absolute;left:0;text-align:left;margin-left:52.5pt;margin-top:66.85pt;width:167.45pt;height:0;z-index:25168793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+4MUAAADbAAAADwAAAGRycy9kb3ducmV2LnhtbESPQUvDQBSE74L/YXmCN7uxFZG026Ki&#10;oKeSpIUeX7Ov2dTs27C7Num/7xYEj8PMfMMsVqPtxIl8aB0reJxkIIhrp1tuFGyqz4cXECEia+wc&#10;k4IzBVgtb28WmGs3cEGnMjYiQTjkqMDE2OdShtqQxTBxPXHyDs5bjEn6RmqPQ4LbTk6z7FlabDkt&#10;GOzp3VD9U/5aBYX0b9/lU1dVw4eZ7dd6uyuOW6Xu78bXOYhIY/wP/7W/tILpDK5f0g+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Z+4MUAAADbAAAADwAAAAAAAAAA&#10;AAAAAAChAgAAZHJzL2Rvd25yZXYueG1sUEsFBgAAAAAEAAQA+QAAAJMDAAAAAA==&#10;" strokecolor="windowText">
            <v:stroke endarrow="block"/>
          </v:shape>
        </w:pict>
      </w:r>
      <w:r>
        <w:rPr>
          <w:noProof/>
        </w:rPr>
        <w:pict>
          <v:rect id="_x0000_s1143" style="position:absolute;left:0;text-align:left;margin-left:0;margin-top:42.9pt;width:51.5pt;height:47.9pt;z-index:2516858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quscMA&#10;AADbAAAADwAAAGRycy9kb3ducmV2LnhtbESPQYvCMBSE74L/ITzBi6xpK4h0jSKCInsQrR72+Gje&#10;tsXmpTSx7f57s7DgcZiZb5j1djC16Kh1lWUF8TwCQZxbXXGh4H47fKxAOI+ssbZMCn7JwXYzHq0x&#10;1bbnK3WZL0SAsEtRQel9k0rp8pIMurltiIP3Y1uDPsi2kLrFPsBNLZMoWkqDFYeFEhval5Q/sqdR&#10;8N1HlzM/jJZyEfN5djh2X0Wi1HQy7D5BeBr8O/zfPmkFSQx/X8IP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quscMAAADbAAAADwAAAAAAAAAAAAAAAACYAgAAZHJzL2Rv&#10;d25yZXYueG1sUEsFBgAAAAAEAAQA9QAAAIgDAAAAAA==&#10;" filled="f" strokecolor="windowText" strokeweight="2pt">
            <v:textbox style="mso-next-textbox:#_x0000_s1143">
              <w:txbxContent>
                <w:p w:rsidR="0013442C" w:rsidRPr="00654387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proofErr w:type="gramStart"/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.0 Inverse Quant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142" style="position:absolute;left:0;text-align:left;margin-left:220.95pt;margin-top:42.9pt;width:76.25pt;height:47.9pt;z-index:2516848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LKsEA&#10;AADbAAAADwAAAGRycy9kb3ducmV2LnhtbERPTWvCQBC9F/wPywheitkkhVJi1iCCIj2IWg8eh+yY&#10;BLOzIbsm8d93D4UeH+87LybTioF611hWkEQxCOLS6oYrBdef3fILhPPIGlvLpOBFDor17C3HTNuR&#10;zzRcfCVCCLsMFdTed5mUrqzJoItsRxy4u+0N+gD7SuoexxBuWpnG8ac02HBoqLGjbU3l4/I0Cm5j&#10;fDryw2gpPxI+vu/2w3eVKrWYT5sVCE+T/xf/uQ9aQRrWhy/h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2CyrBAAAA2wAAAA8AAAAAAAAAAAAAAAAAmAIAAGRycy9kb3du&#10;cmV2LnhtbFBLBQYAAAAABAAEAPUAAACGAwAAAAA=&#10;" filled="f" strokecolor="windowText" strokeweight="2pt">
            <v:textbox style="mso-next-textbox:#_x0000_s1142">
              <w:txbxContent>
                <w:p w:rsidR="0013442C" w:rsidRPr="00654387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.0 </w:t>
                  </w:r>
                  <w:proofErr w:type="spellStart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NxN</w:t>
                  </w:r>
                  <w:proofErr w:type="spellEnd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Inverse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Transform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41" type="#_x0000_t32" style="position:absolute;left:0;text-align:left;margin-left:208.35pt;margin-top:281.8pt;width:11.6pt;height:0;z-index:2516838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94ssQAAADbAAAADwAAAGRycy9kb3ducmV2LnhtbESPQWvCQBSE70L/w/IK3nQTFSnRVWxB&#10;EWqxRi+9PbKv2WD2bciumv57tyB4HGbmG2a+7GwtrtT6yrGCdJiAIC6crrhUcDquB28gfEDWWDsm&#10;BX/kYbl46c0x0+7GB7rmoRQRwj5DBSaEJpPSF4Ys+qFriKP361qLIcq2lLrFW4TbWo6SZCotVhwX&#10;DDb0Yag45xer4OvHTfKJz/eb3ef7t02cmY5So1T/tVvNQATqwjP8aG+1gnEK/1/iD5C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z3iyxAAAANsAAAAPAAAAAAAAAAAA&#10;AAAAAKECAABkcnMvZG93bnJldi54bWxQSwUGAAAAAAQABAD5AAAAkgMAAAAA&#10;" strokecolor="windowText">
            <v:stroke endarrow="block"/>
          </v:shape>
        </w:pict>
      </w:r>
      <w:r>
        <w:rPr>
          <w:noProof/>
        </w:rPr>
        <w:pict>
          <v:rect id="_x0000_s1136" style="position:absolute;left:0;text-align:left;margin-left:0;margin-top:257.8pt;width:51.5pt;height:48pt;z-index:2516787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ossMA&#10;AADbAAAADwAAAGRycy9kb3ducmV2LnhtbESPQYvCMBSE74L/IbyFvYimVlykaxQRXMSDuNXDHh/N&#10;27bYvJQmtvXfG0HwOMzMN8xy3ZtKtNS40rKC6SQCQZxZXXKu4HLejRcgnEfWWFkmBXdysF4NB0tM&#10;tO34l9rU5yJA2CWooPC+TqR0WUEG3cTWxMH7t41BH2STS91gF+CmknEUfUmDJYeFAmvaFpRd05tR&#10;8NdFpyNfjZZyNuXjaPfTHvJYqc+PfvMNwlPv3+FXe68VxH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GossMAAADbAAAADwAAAAAAAAAAAAAAAACYAgAAZHJzL2Rv&#10;d25yZXYueG1sUEsFBgAAAAAEAAQA9QAAAIgDAAAAAA==&#10;" filled="f" strokecolor="windowText" strokeweight="2pt">
            <v:textbox style="mso-next-textbox:#_x0000_s1136">
              <w:txbxContent>
                <w:p w:rsidR="0013442C" w:rsidRPr="00654387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proofErr w:type="gramStart"/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.0 Inverse Quant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135" style="position:absolute;left:0;text-align:left;margin-left:220.95pt;margin-top:257.9pt;width:76.25pt;height:47.8pt;z-index:2516776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0NKcMA&#10;AADbAAAADwAAAGRycy9kb3ducmV2LnhtbESPQYvCMBSE74L/IbyFvYimVlmkaxQRXMSDuNXDHh/N&#10;27bYvJQmtvXfG0HwOMzMN8xy3ZtKtNS40rKC6SQCQZxZXXKu4HLejRcgnEfWWFkmBXdysF4NB0tM&#10;tO34l9rU5yJA2CWooPC+TqR0WUEG3cTWxMH7t41BH2STS91gF+CmknEUfUmDJYeFAmvaFpRd05tR&#10;8NdFpyNfjZZyNuXjaPfTHvJYqc+PfvMNwlPv3+FXe68VxH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0NKcMAAADbAAAADwAAAAAAAAAAAAAAAACYAgAAZHJzL2Rv&#10;d25yZXYueG1sUEsFBgAAAAAEAAQA9QAAAIgDAAAAAA==&#10;" filled="f" strokecolor="windowText" strokeweight="2pt">
            <v:textbox style="mso-next-textbox:#_x0000_s1135">
              <w:txbxContent>
                <w:p w:rsidR="0013442C" w:rsidRPr="00654387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HM </w:t>
                  </w:r>
                  <w:r>
                    <w:rPr>
                      <w:color w:val="000000"/>
                      <w:kern w:val="24"/>
                      <w:sz w:val="20"/>
                      <w:szCs w:val="20"/>
                    </w:rPr>
                    <w:t>5</w:t>
                  </w:r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.0 </w:t>
                  </w:r>
                  <w:proofErr w:type="spellStart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>NxN</w:t>
                  </w:r>
                  <w:proofErr w:type="spellEnd"/>
                  <w:r w:rsidRPr="00654387">
                    <w:rPr>
                      <w:color w:val="000000"/>
                      <w:kern w:val="24"/>
                      <w:sz w:val="20"/>
                      <w:szCs w:val="20"/>
                    </w:rPr>
                    <w:t xml:space="preserve"> Inverse DCT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34" type="#_x0000_t202" style="position:absolute;left:0;text-align:left;margin-left:87.35pt;margin-top:7.3pt;width:120pt;height:19.85pt;z-index:2516766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<v:textbox style="mso-next-textbox:#_x0000_s1134;mso-fit-shape-to-text:t">
              <w:txbxContent>
                <w:p w:rsidR="0013442C" w:rsidRDefault="0013442C" w:rsidP="00FA7D2D">
                  <w:pPr>
                    <w:pStyle w:val="NormalWeb"/>
                    <w:keepNext/>
                    <w:spacing w:before="0" w:beforeAutospacing="0" w:after="0" w:afterAutospacing="0"/>
                  </w:pPr>
                  <w:r w:rsidRPr="00E6459D">
                    <w:rPr>
                      <w:b/>
                      <w:bCs/>
                      <w:color w:val="000000"/>
                      <w:kern w:val="24"/>
                      <w:sz w:val="22"/>
                      <w:szCs w:val="22"/>
                    </w:rPr>
                    <w:t>Decoder Operations</w:t>
                  </w:r>
                </w:p>
              </w:txbxContent>
            </v:textbox>
          </v:shape>
        </w:pict>
      </w:r>
      <w:r>
        <w:pict>
          <v:shape id="_x0000_i1026" type="#_x0000_t75" style="width:455.5pt;height:302.25pt">
            <v:imagedata croptop="-65520f" cropbottom="65520f"/>
          </v:shape>
        </w:pict>
      </w:r>
    </w:p>
    <w:p w:rsidR="00FA7D2D" w:rsidRPr="00FA7D2D" w:rsidRDefault="009A7A1D" w:rsidP="005E37E6">
      <w:pPr>
        <w:pStyle w:val="Caption"/>
        <w:spacing w:before="240"/>
        <w:jc w:val="center"/>
      </w:pPr>
      <w:bookmarkStart w:id="6" w:name="_Ref315687250"/>
      <w:proofErr w:type="gramStart"/>
      <w:r>
        <w:t xml:space="preserve">Figure </w:t>
      </w:r>
      <w:r w:rsidR="002052AB">
        <w:fldChar w:fldCharType="begin"/>
      </w:r>
      <w:r w:rsidR="002052AB">
        <w:instrText xml:space="preserve"> SEQ Figure \* ARABIC </w:instrText>
      </w:r>
      <w:r w:rsidR="002052AB">
        <w:fldChar w:fldCharType="separate"/>
      </w:r>
      <w:r w:rsidR="0022349C">
        <w:rPr>
          <w:noProof/>
        </w:rPr>
        <w:t>2</w:t>
      </w:r>
      <w:r w:rsidR="002052AB">
        <w:rPr>
          <w:noProof/>
        </w:rPr>
        <w:fldChar w:fldCharType="end"/>
      </w:r>
      <w:bookmarkEnd w:id="6"/>
      <w:r>
        <w:t>.</w:t>
      </w:r>
      <w:proofErr w:type="gramEnd"/>
      <w:r>
        <w:t xml:space="preserve"> </w:t>
      </w:r>
      <w:proofErr w:type="gramStart"/>
      <w:r w:rsidRPr="009A7A1D">
        <w:t>Decoder operations for boundary-dependent secondary transforms at size 8 and larger</w:t>
      </w:r>
      <w:r w:rsidR="00C74DB0">
        <w:t xml:space="preserve"> (Tool 3)</w:t>
      </w:r>
      <w:r w:rsidRPr="009A7A1D">
        <w:t>.</w:t>
      </w:r>
      <w:proofErr w:type="gramEnd"/>
    </w:p>
    <w:p w:rsidR="00FA7D2D" w:rsidRPr="00FA7D2D" w:rsidRDefault="00FA7D2D" w:rsidP="00FA7D2D">
      <w:pPr>
        <w:jc w:val="both"/>
      </w:pPr>
    </w:p>
    <w:p w:rsidR="00FA7D2D" w:rsidRPr="00FA7D2D" w:rsidRDefault="00FA7D2D" w:rsidP="00FA7D2D">
      <w:pPr>
        <w:jc w:val="both"/>
      </w:pPr>
    </w:p>
    <w:p w:rsidR="00825B0D" w:rsidRDefault="00825B0D" w:rsidP="005E37E6"/>
    <w:p w:rsidR="00E11827" w:rsidRDefault="00E11827" w:rsidP="005E37E6"/>
    <w:p w:rsidR="00E11827" w:rsidRDefault="00E11827" w:rsidP="005E37E6"/>
    <w:p w:rsidR="00E11827" w:rsidRDefault="00E11827" w:rsidP="005E37E6"/>
    <w:p w:rsidR="00E11827" w:rsidRDefault="00E11827" w:rsidP="005E37E6"/>
    <w:p w:rsidR="00E11827" w:rsidRDefault="00E11827" w:rsidP="005E37E6"/>
    <w:p w:rsidR="00E11827" w:rsidRDefault="00E11827" w:rsidP="005E37E6"/>
    <w:p w:rsidR="00E11827" w:rsidRDefault="00E11827" w:rsidP="005E37E6"/>
    <w:p w:rsidR="00E11827" w:rsidRDefault="00E11827" w:rsidP="005E37E6"/>
    <w:p w:rsidR="00E11827" w:rsidRDefault="00E11827" w:rsidP="005E37E6"/>
    <w:p w:rsidR="004854BD" w:rsidRDefault="004854BD" w:rsidP="005E37E6"/>
    <w:p w:rsidR="00E11827" w:rsidRDefault="00E11827" w:rsidP="005E37E6"/>
    <w:p w:rsidR="00E11827" w:rsidRDefault="00E11827" w:rsidP="005E37E6"/>
    <w:p w:rsidR="00E11827" w:rsidRDefault="00E11827" w:rsidP="005E37E6"/>
    <w:p w:rsidR="00E11827" w:rsidRDefault="00E11827" w:rsidP="005E37E6"/>
    <w:p w:rsidR="00E11827" w:rsidRDefault="00E11827" w:rsidP="005E37E6"/>
    <w:p w:rsidR="00E11827" w:rsidRDefault="00E11827" w:rsidP="005E37E6">
      <w:pPr>
        <w:pStyle w:val="Caption"/>
        <w:keepNext/>
        <w:spacing w:after="120"/>
        <w:jc w:val="center"/>
      </w:pPr>
      <w:bookmarkStart w:id="7" w:name="_Ref315691131"/>
      <w:proofErr w:type="gramStart"/>
      <w:r>
        <w:lastRenderedPageBreak/>
        <w:t xml:space="preserve">Table </w:t>
      </w:r>
      <w:r w:rsidR="002052AB">
        <w:fldChar w:fldCharType="begin"/>
      </w:r>
      <w:r w:rsidR="002052AB">
        <w:instrText xml:space="preserve"> SEQ Table \* ARABIC </w:instrText>
      </w:r>
      <w:r w:rsidR="002052AB">
        <w:fldChar w:fldCharType="separate"/>
      </w:r>
      <w:r w:rsidR="0022349C">
        <w:rPr>
          <w:noProof/>
        </w:rPr>
        <w:t>3</w:t>
      </w:r>
      <w:r w:rsidR="002052AB">
        <w:rPr>
          <w:noProof/>
        </w:rPr>
        <w:fldChar w:fldCharType="end"/>
      </w:r>
      <w:bookmarkEnd w:id="7"/>
      <w:r>
        <w:t>.</w:t>
      </w:r>
      <w:proofErr w:type="gramEnd"/>
      <w:r>
        <w:t xml:space="preserve"> Overview of how transforms are applied for all tools</w:t>
      </w:r>
    </w:p>
    <w:tbl>
      <w:tblPr>
        <w:tblStyle w:val="TableGrid"/>
        <w:tblW w:w="9756" w:type="dxa"/>
        <w:jc w:val="center"/>
        <w:tblInd w:w="1368" w:type="dxa"/>
        <w:tblLook w:val="04A0" w:firstRow="1" w:lastRow="0" w:firstColumn="1" w:lastColumn="0" w:noHBand="0" w:noVBand="1"/>
        <w:tblPrChange w:id="8" w:author="Robert Cohen" w:date="2012-02-02T19:21:00Z">
          <w:tblPr>
            <w:tblStyle w:val="TableGrid"/>
            <w:tblW w:w="9972" w:type="dxa"/>
            <w:jc w:val="center"/>
            <w:tblInd w:w="1368" w:type="dxa"/>
            <w:tblLook w:val="04A0" w:firstRow="1" w:lastRow="0" w:firstColumn="1" w:lastColumn="0" w:noHBand="0" w:noVBand="1"/>
          </w:tblPr>
        </w:tblPrChange>
      </w:tblPr>
      <w:tblGrid>
        <w:gridCol w:w="1142"/>
        <w:gridCol w:w="773"/>
        <w:gridCol w:w="3611"/>
        <w:gridCol w:w="4230"/>
        <w:tblGridChange w:id="9">
          <w:tblGrid>
            <w:gridCol w:w="1142"/>
            <w:gridCol w:w="773"/>
            <w:gridCol w:w="3809"/>
            <w:gridCol w:w="4248"/>
          </w:tblGrid>
        </w:tblGridChange>
      </w:tblGrid>
      <w:tr w:rsidR="00E11827" w:rsidTr="00067A3D">
        <w:trPr>
          <w:jc w:val="center"/>
          <w:trPrChange w:id="10" w:author="Robert Cohen" w:date="2012-02-02T19:21:00Z">
            <w:trPr>
              <w:jc w:val="center"/>
            </w:trPr>
          </w:trPrChange>
        </w:trPr>
        <w:tc>
          <w:tcPr>
            <w:tcW w:w="1142" w:type="dxa"/>
            <w:tcBorders>
              <w:bottom w:val="single" w:sz="12" w:space="0" w:color="auto"/>
            </w:tcBorders>
            <w:tcPrChange w:id="11" w:author="Robert Cohen" w:date="2012-02-02T19:21:00Z">
              <w:tcPr>
                <w:tcW w:w="1142" w:type="dxa"/>
                <w:tcBorders>
                  <w:bottom w:val="single" w:sz="12" w:space="0" w:color="auto"/>
                </w:tcBorders>
              </w:tcPr>
            </w:tcPrChange>
          </w:tcPr>
          <w:p w:rsidR="00E11827" w:rsidRPr="002320A8" w:rsidRDefault="00E11827" w:rsidP="000D03ED">
            <w:pPr>
              <w:jc w:val="center"/>
              <w:rPr>
                <w:b/>
              </w:rPr>
            </w:pPr>
            <w:r w:rsidRPr="002320A8">
              <w:rPr>
                <w:b/>
              </w:rPr>
              <w:t>Tool</w:t>
            </w:r>
          </w:p>
        </w:tc>
        <w:tc>
          <w:tcPr>
            <w:tcW w:w="773" w:type="dxa"/>
            <w:tcBorders>
              <w:bottom w:val="single" w:sz="12" w:space="0" w:color="auto"/>
            </w:tcBorders>
            <w:tcPrChange w:id="12" w:author="Robert Cohen" w:date="2012-02-02T19:21:00Z">
              <w:tcPr>
                <w:tcW w:w="773" w:type="dxa"/>
                <w:tcBorders>
                  <w:bottom w:val="single" w:sz="12" w:space="0" w:color="auto"/>
                </w:tcBorders>
              </w:tcPr>
            </w:tcPrChange>
          </w:tcPr>
          <w:p w:rsidR="00E11827" w:rsidRPr="002320A8" w:rsidRDefault="00E11827" w:rsidP="000D03ED">
            <w:pPr>
              <w:jc w:val="center"/>
              <w:rPr>
                <w:b/>
              </w:rPr>
            </w:pPr>
            <w:r w:rsidRPr="002320A8">
              <w:rPr>
                <w:b/>
              </w:rPr>
              <w:t>Block Size</w:t>
            </w:r>
          </w:p>
        </w:tc>
        <w:tc>
          <w:tcPr>
            <w:tcW w:w="3611" w:type="dxa"/>
            <w:tcBorders>
              <w:bottom w:val="single" w:sz="12" w:space="0" w:color="auto"/>
            </w:tcBorders>
            <w:tcPrChange w:id="13" w:author="Robert Cohen" w:date="2012-02-02T19:21:00Z">
              <w:tcPr>
                <w:tcW w:w="3809" w:type="dxa"/>
                <w:tcBorders>
                  <w:bottom w:val="single" w:sz="12" w:space="0" w:color="auto"/>
                </w:tcBorders>
              </w:tcPr>
            </w:tcPrChange>
          </w:tcPr>
          <w:p w:rsidR="00E11827" w:rsidRPr="002320A8" w:rsidRDefault="00E11827" w:rsidP="000D03ED">
            <w:pPr>
              <w:jc w:val="center"/>
              <w:rPr>
                <w:b/>
              </w:rPr>
            </w:pPr>
            <w:r w:rsidRPr="002320A8">
              <w:rPr>
                <w:b/>
              </w:rPr>
              <w:t>Intra</w:t>
            </w:r>
          </w:p>
        </w:tc>
        <w:tc>
          <w:tcPr>
            <w:tcW w:w="4230" w:type="dxa"/>
            <w:tcBorders>
              <w:bottom w:val="single" w:sz="12" w:space="0" w:color="auto"/>
            </w:tcBorders>
            <w:tcPrChange w:id="14" w:author="Robert Cohen" w:date="2012-02-02T19:21:00Z">
              <w:tcPr>
                <w:tcW w:w="4248" w:type="dxa"/>
                <w:tcBorders>
                  <w:bottom w:val="single" w:sz="12" w:space="0" w:color="auto"/>
                </w:tcBorders>
              </w:tcPr>
            </w:tcPrChange>
          </w:tcPr>
          <w:p w:rsidR="00E11827" w:rsidRPr="002320A8" w:rsidRDefault="00E11827" w:rsidP="000D03ED">
            <w:pPr>
              <w:jc w:val="center"/>
              <w:rPr>
                <w:b/>
              </w:rPr>
            </w:pPr>
            <w:r w:rsidRPr="002320A8">
              <w:rPr>
                <w:b/>
              </w:rPr>
              <w:t>Inter</w:t>
            </w:r>
          </w:p>
        </w:tc>
      </w:tr>
      <w:tr w:rsidR="00E11827" w:rsidTr="00067A3D">
        <w:trPr>
          <w:jc w:val="center"/>
          <w:trPrChange w:id="15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 w:val="restart"/>
            <w:tcBorders>
              <w:top w:val="single" w:sz="12" w:space="0" w:color="auto"/>
            </w:tcBorders>
            <w:vAlign w:val="center"/>
            <w:tcPrChange w:id="16" w:author="Robert Cohen" w:date="2012-02-02T19:21:00Z">
              <w:tcPr>
                <w:tcW w:w="1142" w:type="dxa"/>
                <w:vMerge w:val="restart"/>
                <w:tcBorders>
                  <w:top w:val="single" w:sz="12" w:space="0" w:color="auto"/>
                </w:tcBorders>
                <w:vAlign w:val="center"/>
              </w:tcPr>
            </w:tcPrChange>
          </w:tcPr>
          <w:p w:rsidR="00E11827" w:rsidRPr="002320A8" w:rsidRDefault="00E11827" w:rsidP="000D03ED">
            <w:pPr>
              <w:jc w:val="center"/>
              <w:rPr>
                <w:b/>
              </w:rPr>
            </w:pPr>
            <w:r w:rsidRPr="002320A8">
              <w:rPr>
                <w:b/>
              </w:rPr>
              <w:t>HM</w:t>
            </w:r>
          </w:p>
        </w:tc>
        <w:tc>
          <w:tcPr>
            <w:tcW w:w="773" w:type="dxa"/>
            <w:tcBorders>
              <w:top w:val="single" w:sz="12" w:space="0" w:color="auto"/>
              <w:bottom w:val="nil"/>
            </w:tcBorders>
            <w:tcPrChange w:id="17" w:author="Robert Cohen" w:date="2012-02-02T19:21:00Z">
              <w:tcPr>
                <w:tcW w:w="773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4</w:t>
            </w:r>
          </w:p>
        </w:tc>
        <w:tc>
          <w:tcPr>
            <w:tcW w:w="3611" w:type="dxa"/>
            <w:tcBorders>
              <w:top w:val="single" w:sz="12" w:space="0" w:color="auto"/>
              <w:bottom w:val="nil"/>
            </w:tcBorders>
            <w:tcPrChange w:id="18" w:author="Robert Cohen" w:date="2012-02-02T19:21:00Z">
              <w:tcPr>
                <w:tcW w:w="3809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Default="00256496" w:rsidP="000D03ED">
            <w:ins w:id="19" w:author="Robert Cohen" w:date="2012-02-02T19:16:00Z">
              <w:r>
                <w:t xml:space="preserve">Mode Dep. </w:t>
              </w:r>
            </w:ins>
            <w:r w:rsidR="00E11827">
              <w:t>DCT/DST</w:t>
            </w:r>
            <w:ins w:id="20" w:author="Robert Cohen" w:date="2012-02-02T19:15:00Z">
              <w:r w:rsidR="00301FAE">
                <w:t>-VII</w:t>
              </w:r>
            </w:ins>
          </w:p>
        </w:tc>
        <w:tc>
          <w:tcPr>
            <w:tcW w:w="4230" w:type="dxa"/>
            <w:tcBorders>
              <w:top w:val="single" w:sz="12" w:space="0" w:color="auto"/>
              <w:bottom w:val="nil"/>
            </w:tcBorders>
            <w:tcPrChange w:id="21" w:author="Robert Cohen" w:date="2012-02-02T19:21:00Z">
              <w:tcPr>
                <w:tcW w:w="4248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Default="00E11827" w:rsidP="000D03ED">
            <w:r>
              <w:t>DCT</w:t>
            </w:r>
          </w:p>
        </w:tc>
      </w:tr>
      <w:tr w:rsidR="00E11827" w:rsidTr="00067A3D">
        <w:trPr>
          <w:jc w:val="center"/>
          <w:trPrChange w:id="22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PrChange w:id="23" w:author="Robert Cohen" w:date="2012-02-02T19:21:00Z">
              <w:tcPr>
                <w:tcW w:w="1142" w:type="dxa"/>
                <w:vMerge/>
              </w:tcPr>
            </w:tcPrChange>
          </w:tcPr>
          <w:p w:rsidR="00E11827" w:rsidRDefault="00E11827" w:rsidP="000D03ED"/>
        </w:tc>
        <w:tc>
          <w:tcPr>
            <w:tcW w:w="773" w:type="dxa"/>
            <w:tcBorders>
              <w:top w:val="nil"/>
              <w:bottom w:val="nil"/>
            </w:tcBorders>
            <w:tcPrChange w:id="24" w:author="Robert Cohen" w:date="2012-02-02T19:21:00Z">
              <w:tcPr>
                <w:tcW w:w="773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8</w:t>
            </w:r>
          </w:p>
        </w:tc>
        <w:tc>
          <w:tcPr>
            <w:tcW w:w="3611" w:type="dxa"/>
            <w:tcBorders>
              <w:top w:val="nil"/>
              <w:bottom w:val="nil"/>
            </w:tcBorders>
            <w:tcPrChange w:id="25" w:author="Robert Cohen" w:date="2012-02-02T19:21:00Z">
              <w:tcPr>
                <w:tcW w:w="3809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DCT</w:t>
            </w:r>
          </w:p>
        </w:tc>
        <w:tc>
          <w:tcPr>
            <w:tcW w:w="4230" w:type="dxa"/>
            <w:tcBorders>
              <w:top w:val="nil"/>
              <w:bottom w:val="nil"/>
            </w:tcBorders>
            <w:tcPrChange w:id="26" w:author="Robert Cohen" w:date="2012-02-02T19:21:00Z">
              <w:tcPr>
                <w:tcW w:w="4248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DCT</w:t>
            </w:r>
          </w:p>
        </w:tc>
      </w:tr>
      <w:tr w:rsidR="00E11827" w:rsidTr="00067A3D">
        <w:trPr>
          <w:jc w:val="center"/>
          <w:trPrChange w:id="27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PrChange w:id="28" w:author="Robert Cohen" w:date="2012-02-02T19:21:00Z">
              <w:tcPr>
                <w:tcW w:w="1142" w:type="dxa"/>
                <w:vMerge/>
              </w:tcPr>
            </w:tcPrChange>
          </w:tcPr>
          <w:p w:rsidR="00E11827" w:rsidRDefault="00E11827" w:rsidP="000D03ED"/>
        </w:tc>
        <w:tc>
          <w:tcPr>
            <w:tcW w:w="773" w:type="dxa"/>
            <w:tcBorders>
              <w:top w:val="nil"/>
              <w:bottom w:val="nil"/>
            </w:tcBorders>
            <w:tcPrChange w:id="29" w:author="Robert Cohen" w:date="2012-02-02T19:21:00Z">
              <w:tcPr>
                <w:tcW w:w="773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16</w:t>
            </w:r>
          </w:p>
        </w:tc>
        <w:tc>
          <w:tcPr>
            <w:tcW w:w="3611" w:type="dxa"/>
            <w:tcBorders>
              <w:top w:val="nil"/>
              <w:bottom w:val="nil"/>
            </w:tcBorders>
            <w:tcPrChange w:id="30" w:author="Robert Cohen" w:date="2012-02-02T19:21:00Z">
              <w:tcPr>
                <w:tcW w:w="3809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DCT</w:t>
            </w:r>
          </w:p>
        </w:tc>
        <w:tc>
          <w:tcPr>
            <w:tcW w:w="4230" w:type="dxa"/>
            <w:tcBorders>
              <w:top w:val="nil"/>
              <w:bottom w:val="nil"/>
            </w:tcBorders>
            <w:tcPrChange w:id="31" w:author="Robert Cohen" w:date="2012-02-02T19:21:00Z">
              <w:tcPr>
                <w:tcW w:w="4248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DCT</w:t>
            </w:r>
          </w:p>
        </w:tc>
      </w:tr>
      <w:tr w:rsidR="00E11827" w:rsidTr="00067A3D">
        <w:trPr>
          <w:jc w:val="center"/>
          <w:trPrChange w:id="32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Borders>
              <w:bottom w:val="single" w:sz="12" w:space="0" w:color="auto"/>
            </w:tcBorders>
            <w:tcPrChange w:id="33" w:author="Robert Cohen" w:date="2012-02-02T19:21:00Z">
              <w:tcPr>
                <w:tcW w:w="1142" w:type="dxa"/>
                <w:vMerge/>
                <w:tcBorders>
                  <w:bottom w:val="single" w:sz="12" w:space="0" w:color="auto"/>
                </w:tcBorders>
              </w:tcPr>
            </w:tcPrChange>
          </w:tcPr>
          <w:p w:rsidR="00E11827" w:rsidRDefault="00E11827" w:rsidP="000D03ED"/>
        </w:tc>
        <w:tc>
          <w:tcPr>
            <w:tcW w:w="773" w:type="dxa"/>
            <w:tcBorders>
              <w:top w:val="nil"/>
              <w:bottom w:val="single" w:sz="12" w:space="0" w:color="auto"/>
            </w:tcBorders>
            <w:tcPrChange w:id="34" w:author="Robert Cohen" w:date="2012-02-02T19:21:00Z">
              <w:tcPr>
                <w:tcW w:w="773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32</w:t>
            </w:r>
          </w:p>
        </w:tc>
        <w:tc>
          <w:tcPr>
            <w:tcW w:w="3611" w:type="dxa"/>
            <w:tcBorders>
              <w:top w:val="nil"/>
              <w:bottom w:val="single" w:sz="12" w:space="0" w:color="auto"/>
            </w:tcBorders>
            <w:tcPrChange w:id="35" w:author="Robert Cohen" w:date="2012-02-02T19:21:00Z">
              <w:tcPr>
                <w:tcW w:w="3809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Default="00E11827" w:rsidP="000D03ED">
            <w:r>
              <w:t>DCT</w:t>
            </w:r>
          </w:p>
        </w:tc>
        <w:tc>
          <w:tcPr>
            <w:tcW w:w="4230" w:type="dxa"/>
            <w:tcBorders>
              <w:top w:val="nil"/>
              <w:bottom w:val="single" w:sz="12" w:space="0" w:color="auto"/>
            </w:tcBorders>
            <w:tcPrChange w:id="36" w:author="Robert Cohen" w:date="2012-02-02T19:21:00Z">
              <w:tcPr>
                <w:tcW w:w="4248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Default="00E11827" w:rsidP="000D03ED">
            <w:r>
              <w:t>DCT</w:t>
            </w:r>
          </w:p>
        </w:tc>
      </w:tr>
      <w:tr w:rsidR="00E11827" w:rsidTr="00067A3D">
        <w:trPr>
          <w:jc w:val="center"/>
          <w:trPrChange w:id="37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 w:val="restart"/>
            <w:tcBorders>
              <w:top w:val="single" w:sz="12" w:space="0" w:color="auto"/>
            </w:tcBorders>
            <w:vAlign w:val="center"/>
            <w:tcPrChange w:id="38" w:author="Robert Cohen" w:date="2012-02-02T19:21:00Z">
              <w:tcPr>
                <w:tcW w:w="1142" w:type="dxa"/>
                <w:vMerge w:val="restart"/>
                <w:tcBorders>
                  <w:top w:val="single" w:sz="12" w:space="0" w:color="auto"/>
                </w:tcBorders>
                <w:vAlign w:val="center"/>
              </w:tcPr>
            </w:tcPrChange>
          </w:tcPr>
          <w:p w:rsidR="00E11827" w:rsidRPr="002320A8" w:rsidRDefault="00E11827" w:rsidP="000D03ED">
            <w:pPr>
              <w:jc w:val="center"/>
              <w:rPr>
                <w:b/>
              </w:rPr>
            </w:pPr>
            <w:r w:rsidRPr="002320A8">
              <w:rPr>
                <w:b/>
              </w:rPr>
              <w:t>Tool 1 JCTVC-H0125</w:t>
            </w:r>
          </w:p>
        </w:tc>
        <w:tc>
          <w:tcPr>
            <w:tcW w:w="773" w:type="dxa"/>
            <w:tcBorders>
              <w:top w:val="single" w:sz="12" w:space="0" w:color="auto"/>
              <w:bottom w:val="nil"/>
            </w:tcBorders>
            <w:tcPrChange w:id="39" w:author="Robert Cohen" w:date="2012-02-02T19:21:00Z">
              <w:tcPr>
                <w:tcW w:w="773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4</w:t>
            </w:r>
          </w:p>
        </w:tc>
        <w:tc>
          <w:tcPr>
            <w:tcW w:w="3611" w:type="dxa"/>
            <w:tcBorders>
              <w:top w:val="single" w:sz="12" w:space="0" w:color="auto"/>
              <w:bottom w:val="nil"/>
            </w:tcBorders>
            <w:tcPrChange w:id="40" w:author="Robert Cohen" w:date="2012-02-02T19:21:00Z">
              <w:tcPr>
                <w:tcW w:w="3809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  <w:tc>
          <w:tcPr>
            <w:tcW w:w="4230" w:type="dxa"/>
            <w:tcBorders>
              <w:top w:val="single" w:sz="12" w:space="0" w:color="auto"/>
              <w:bottom w:val="nil"/>
            </w:tcBorders>
            <w:tcPrChange w:id="41" w:author="Robert Cohen" w:date="2012-02-02T19:21:00Z">
              <w:tcPr>
                <w:tcW w:w="4248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</w:tr>
      <w:tr w:rsidR="00E11827" w:rsidTr="00067A3D">
        <w:trPr>
          <w:jc w:val="center"/>
          <w:trPrChange w:id="42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PrChange w:id="43" w:author="Robert Cohen" w:date="2012-02-02T19:21:00Z">
              <w:tcPr>
                <w:tcW w:w="1142" w:type="dxa"/>
                <w:vMerge/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  <w:tcPrChange w:id="44" w:author="Robert Cohen" w:date="2012-02-02T19:21:00Z">
              <w:tcPr>
                <w:tcW w:w="773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8</w:t>
            </w:r>
          </w:p>
        </w:tc>
        <w:tc>
          <w:tcPr>
            <w:tcW w:w="3611" w:type="dxa"/>
            <w:tcBorders>
              <w:top w:val="nil"/>
              <w:bottom w:val="nil"/>
            </w:tcBorders>
            <w:tcPrChange w:id="45" w:author="Robert Cohen" w:date="2012-02-02T19:21:00Z">
              <w:tcPr>
                <w:tcW w:w="3809" w:type="dxa"/>
                <w:tcBorders>
                  <w:top w:val="nil"/>
                  <w:bottom w:val="nil"/>
                </w:tcBorders>
              </w:tcPr>
            </w:tcPrChange>
          </w:tcPr>
          <w:p w:rsidR="00E11827" w:rsidRPr="002320A8" w:rsidRDefault="00E11827" w:rsidP="00067A3D">
            <w:pPr>
              <w:rPr>
                <w:b/>
              </w:rPr>
            </w:pPr>
            <w:r w:rsidRPr="002320A8">
              <w:rPr>
                <w:b/>
              </w:rPr>
              <w:t>DCT</w:t>
            </w:r>
            <w:del w:id="46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ins w:id="47" w:author="Robert Cohen" w:date="2012-02-02T19:20:00Z">
              <w:r w:rsidR="00067A3D">
                <w:rPr>
                  <w:b/>
                </w:rPr>
                <w:t>/</w:t>
              </w:r>
            </w:ins>
            <w:proofErr w:type="spellStart"/>
            <w:r w:rsidRPr="002320A8">
              <w:rPr>
                <w:b/>
              </w:rPr>
              <w:t>DCT+Mode</w:t>
            </w:r>
            <w:proofErr w:type="spellEnd"/>
            <w:r w:rsidRPr="002320A8">
              <w:rPr>
                <w:b/>
              </w:rPr>
              <w:t xml:space="preserve"> Dep. Secondary</w:t>
            </w:r>
          </w:p>
        </w:tc>
        <w:tc>
          <w:tcPr>
            <w:tcW w:w="4230" w:type="dxa"/>
            <w:tcBorders>
              <w:top w:val="nil"/>
              <w:bottom w:val="nil"/>
            </w:tcBorders>
            <w:tcPrChange w:id="48" w:author="Robert Cohen" w:date="2012-02-02T19:21:00Z">
              <w:tcPr>
                <w:tcW w:w="4248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</w:tr>
      <w:tr w:rsidR="00E11827" w:rsidTr="00067A3D">
        <w:trPr>
          <w:jc w:val="center"/>
          <w:trPrChange w:id="49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PrChange w:id="50" w:author="Robert Cohen" w:date="2012-02-02T19:21:00Z">
              <w:tcPr>
                <w:tcW w:w="1142" w:type="dxa"/>
                <w:vMerge/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  <w:tcPrChange w:id="51" w:author="Robert Cohen" w:date="2012-02-02T19:21:00Z">
              <w:tcPr>
                <w:tcW w:w="773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16</w:t>
            </w:r>
          </w:p>
        </w:tc>
        <w:tc>
          <w:tcPr>
            <w:tcW w:w="3611" w:type="dxa"/>
            <w:tcBorders>
              <w:top w:val="nil"/>
              <w:bottom w:val="nil"/>
            </w:tcBorders>
            <w:tcPrChange w:id="52" w:author="Robert Cohen" w:date="2012-02-02T19:21:00Z">
              <w:tcPr>
                <w:tcW w:w="3809" w:type="dxa"/>
                <w:tcBorders>
                  <w:top w:val="nil"/>
                  <w:bottom w:val="nil"/>
                </w:tcBorders>
              </w:tcPr>
            </w:tcPrChange>
          </w:tcPr>
          <w:p w:rsidR="00E11827" w:rsidRPr="002320A8" w:rsidRDefault="00E11827" w:rsidP="00067A3D">
            <w:pPr>
              <w:rPr>
                <w:b/>
              </w:rPr>
            </w:pPr>
            <w:r w:rsidRPr="002320A8">
              <w:rPr>
                <w:b/>
              </w:rPr>
              <w:t>DCT</w:t>
            </w:r>
            <w:del w:id="53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ins w:id="54" w:author="Robert Cohen" w:date="2012-02-02T19:20:00Z">
              <w:r w:rsidR="00067A3D">
                <w:rPr>
                  <w:b/>
                </w:rPr>
                <w:t>/</w:t>
              </w:r>
            </w:ins>
            <w:proofErr w:type="spellStart"/>
            <w:r w:rsidRPr="002320A8">
              <w:rPr>
                <w:b/>
              </w:rPr>
              <w:t>DCT+Mode</w:t>
            </w:r>
            <w:proofErr w:type="spellEnd"/>
            <w:r w:rsidRPr="002320A8">
              <w:rPr>
                <w:b/>
              </w:rPr>
              <w:t xml:space="preserve"> Dep. Secondary</w:t>
            </w:r>
          </w:p>
        </w:tc>
        <w:tc>
          <w:tcPr>
            <w:tcW w:w="4230" w:type="dxa"/>
            <w:tcBorders>
              <w:top w:val="nil"/>
              <w:bottom w:val="nil"/>
            </w:tcBorders>
            <w:tcPrChange w:id="55" w:author="Robert Cohen" w:date="2012-02-02T19:21:00Z">
              <w:tcPr>
                <w:tcW w:w="4248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</w:tr>
      <w:tr w:rsidR="00E11827" w:rsidTr="00067A3D">
        <w:trPr>
          <w:jc w:val="center"/>
          <w:trPrChange w:id="56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Borders>
              <w:bottom w:val="single" w:sz="12" w:space="0" w:color="auto"/>
            </w:tcBorders>
            <w:tcPrChange w:id="57" w:author="Robert Cohen" w:date="2012-02-02T19:21:00Z">
              <w:tcPr>
                <w:tcW w:w="1142" w:type="dxa"/>
                <w:vMerge/>
                <w:tcBorders>
                  <w:bottom w:val="single" w:sz="12" w:space="0" w:color="auto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</w:p>
        </w:tc>
        <w:tc>
          <w:tcPr>
            <w:tcW w:w="773" w:type="dxa"/>
            <w:tcBorders>
              <w:top w:val="nil"/>
              <w:bottom w:val="single" w:sz="12" w:space="0" w:color="auto"/>
            </w:tcBorders>
            <w:tcPrChange w:id="58" w:author="Robert Cohen" w:date="2012-02-02T19:21:00Z">
              <w:tcPr>
                <w:tcW w:w="773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32</w:t>
            </w:r>
          </w:p>
        </w:tc>
        <w:tc>
          <w:tcPr>
            <w:tcW w:w="3611" w:type="dxa"/>
            <w:tcBorders>
              <w:top w:val="nil"/>
              <w:bottom w:val="single" w:sz="12" w:space="0" w:color="auto"/>
            </w:tcBorders>
            <w:tcPrChange w:id="59" w:author="Robert Cohen" w:date="2012-02-02T19:21:00Z">
              <w:tcPr>
                <w:tcW w:w="3809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DCT</w:t>
            </w:r>
            <w:ins w:id="60" w:author="Robert Cohen" w:date="2012-02-02T19:20:00Z">
              <w:r w:rsidR="00067A3D">
                <w:rPr>
                  <w:b/>
                </w:rPr>
                <w:t>/</w:t>
              </w:r>
            </w:ins>
            <w:proofErr w:type="spellStart"/>
            <w:del w:id="61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r w:rsidRPr="002320A8">
              <w:rPr>
                <w:b/>
              </w:rPr>
              <w:t>DCT+Mode</w:t>
            </w:r>
            <w:proofErr w:type="spellEnd"/>
            <w:r w:rsidRPr="002320A8">
              <w:rPr>
                <w:b/>
              </w:rPr>
              <w:t xml:space="preserve"> Dep. Secondary</w:t>
            </w:r>
          </w:p>
        </w:tc>
        <w:tc>
          <w:tcPr>
            <w:tcW w:w="4230" w:type="dxa"/>
            <w:tcBorders>
              <w:top w:val="nil"/>
              <w:bottom w:val="single" w:sz="12" w:space="0" w:color="auto"/>
            </w:tcBorders>
            <w:tcPrChange w:id="62" w:author="Robert Cohen" w:date="2012-02-02T19:21:00Z">
              <w:tcPr>
                <w:tcW w:w="4248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</w:tr>
      <w:tr w:rsidR="00E11827" w:rsidTr="00067A3D">
        <w:trPr>
          <w:jc w:val="center"/>
          <w:trPrChange w:id="63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 w:val="restart"/>
            <w:tcBorders>
              <w:top w:val="single" w:sz="12" w:space="0" w:color="auto"/>
            </w:tcBorders>
            <w:vAlign w:val="center"/>
            <w:tcPrChange w:id="64" w:author="Robert Cohen" w:date="2012-02-02T19:21:00Z">
              <w:tcPr>
                <w:tcW w:w="1142" w:type="dxa"/>
                <w:vMerge w:val="restart"/>
                <w:tcBorders>
                  <w:top w:val="single" w:sz="12" w:space="0" w:color="auto"/>
                </w:tcBorders>
                <w:vAlign w:val="center"/>
              </w:tcPr>
            </w:tcPrChange>
          </w:tcPr>
          <w:p w:rsidR="00E11827" w:rsidRPr="002320A8" w:rsidRDefault="00E11827" w:rsidP="000D03ED">
            <w:pPr>
              <w:jc w:val="center"/>
              <w:rPr>
                <w:b/>
              </w:rPr>
            </w:pPr>
            <w:r w:rsidRPr="002320A8">
              <w:rPr>
                <w:b/>
              </w:rPr>
              <w:t>Tool 2 JCTVC-H0309</w:t>
            </w:r>
          </w:p>
        </w:tc>
        <w:tc>
          <w:tcPr>
            <w:tcW w:w="773" w:type="dxa"/>
            <w:tcBorders>
              <w:top w:val="single" w:sz="12" w:space="0" w:color="auto"/>
              <w:bottom w:val="nil"/>
            </w:tcBorders>
            <w:tcPrChange w:id="65" w:author="Robert Cohen" w:date="2012-02-02T19:21:00Z">
              <w:tcPr>
                <w:tcW w:w="773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4</w:t>
            </w:r>
          </w:p>
        </w:tc>
        <w:tc>
          <w:tcPr>
            <w:tcW w:w="3611" w:type="dxa"/>
            <w:tcBorders>
              <w:top w:val="single" w:sz="12" w:space="0" w:color="auto"/>
              <w:bottom w:val="nil"/>
            </w:tcBorders>
            <w:tcPrChange w:id="66" w:author="Robert Cohen" w:date="2012-02-02T19:21:00Z">
              <w:tcPr>
                <w:tcW w:w="3809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  <w:tc>
          <w:tcPr>
            <w:tcW w:w="4230" w:type="dxa"/>
            <w:tcBorders>
              <w:top w:val="single" w:sz="12" w:space="0" w:color="auto"/>
              <w:bottom w:val="nil"/>
            </w:tcBorders>
            <w:tcPrChange w:id="67" w:author="Robert Cohen" w:date="2012-02-02T19:21:00Z">
              <w:tcPr>
                <w:tcW w:w="4248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Boundary Dep. Primary DCT</w:t>
            </w:r>
            <w:ins w:id="68" w:author="Robert Cohen" w:date="2012-02-02T19:20:00Z">
              <w:r w:rsidR="00067A3D">
                <w:rPr>
                  <w:b/>
                </w:rPr>
                <w:t>/</w:t>
              </w:r>
            </w:ins>
            <w:del w:id="69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r w:rsidRPr="002320A8">
              <w:rPr>
                <w:b/>
              </w:rPr>
              <w:t>DST</w:t>
            </w:r>
            <w:ins w:id="70" w:author="Robert Cohen" w:date="2012-02-02T19:01:00Z">
              <w:r w:rsidR="00DA00C5">
                <w:rPr>
                  <w:b/>
                </w:rPr>
                <w:t>-VII</w:t>
              </w:r>
            </w:ins>
          </w:p>
        </w:tc>
      </w:tr>
      <w:tr w:rsidR="00E11827" w:rsidTr="00067A3D">
        <w:trPr>
          <w:jc w:val="center"/>
          <w:trPrChange w:id="71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PrChange w:id="72" w:author="Robert Cohen" w:date="2012-02-02T19:21:00Z">
              <w:tcPr>
                <w:tcW w:w="1142" w:type="dxa"/>
                <w:vMerge/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  <w:tcPrChange w:id="73" w:author="Robert Cohen" w:date="2012-02-02T19:21:00Z">
              <w:tcPr>
                <w:tcW w:w="773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8</w:t>
            </w:r>
          </w:p>
        </w:tc>
        <w:tc>
          <w:tcPr>
            <w:tcW w:w="3611" w:type="dxa"/>
            <w:tcBorders>
              <w:top w:val="nil"/>
              <w:bottom w:val="nil"/>
            </w:tcBorders>
            <w:tcPrChange w:id="74" w:author="Robert Cohen" w:date="2012-02-02T19:21:00Z">
              <w:tcPr>
                <w:tcW w:w="3809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  <w:tc>
          <w:tcPr>
            <w:tcW w:w="4230" w:type="dxa"/>
            <w:tcBorders>
              <w:top w:val="nil"/>
              <w:bottom w:val="nil"/>
            </w:tcBorders>
            <w:tcPrChange w:id="75" w:author="Robert Cohen" w:date="2012-02-02T19:21:00Z">
              <w:tcPr>
                <w:tcW w:w="4248" w:type="dxa"/>
                <w:tcBorders>
                  <w:top w:val="nil"/>
                  <w:bottom w:val="nil"/>
                </w:tcBorders>
              </w:tcPr>
            </w:tcPrChange>
          </w:tcPr>
          <w:p w:rsidR="00E11827" w:rsidRPr="002320A8" w:rsidRDefault="00E11827" w:rsidP="00DA00C5">
            <w:pPr>
              <w:rPr>
                <w:b/>
              </w:rPr>
            </w:pPr>
            <w:r w:rsidRPr="002320A8">
              <w:rPr>
                <w:b/>
              </w:rPr>
              <w:t>Boundary Dep. Primary DCT</w:t>
            </w:r>
            <w:ins w:id="76" w:author="Robert Cohen" w:date="2012-02-02T19:20:00Z">
              <w:r w:rsidR="00067A3D">
                <w:rPr>
                  <w:b/>
                </w:rPr>
                <w:t>/</w:t>
              </w:r>
            </w:ins>
            <w:del w:id="77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del w:id="78" w:author="Robert Cohen" w:date="2012-02-02T19:01:00Z">
              <w:r w:rsidRPr="002320A8" w:rsidDel="00DA00C5">
                <w:rPr>
                  <w:b/>
                </w:rPr>
                <w:delText>DST</w:delText>
              </w:r>
            </w:del>
            <w:ins w:id="79" w:author="Robert Cohen" w:date="2012-02-02T19:01:00Z">
              <w:r w:rsidR="00DA00C5" w:rsidRPr="002320A8">
                <w:rPr>
                  <w:b/>
                </w:rPr>
                <w:t>D</w:t>
              </w:r>
              <w:r w:rsidR="00DA00C5">
                <w:rPr>
                  <w:b/>
                </w:rPr>
                <w:t>CT-IV</w:t>
              </w:r>
            </w:ins>
          </w:p>
        </w:tc>
        <w:bookmarkStart w:id="80" w:name="_GoBack"/>
        <w:bookmarkEnd w:id="80"/>
      </w:tr>
      <w:tr w:rsidR="00E11827" w:rsidTr="00067A3D">
        <w:trPr>
          <w:jc w:val="center"/>
          <w:trPrChange w:id="81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PrChange w:id="82" w:author="Robert Cohen" w:date="2012-02-02T19:21:00Z">
              <w:tcPr>
                <w:tcW w:w="1142" w:type="dxa"/>
                <w:vMerge/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  <w:tcPrChange w:id="83" w:author="Robert Cohen" w:date="2012-02-02T19:21:00Z">
              <w:tcPr>
                <w:tcW w:w="773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16</w:t>
            </w:r>
          </w:p>
        </w:tc>
        <w:tc>
          <w:tcPr>
            <w:tcW w:w="3611" w:type="dxa"/>
            <w:tcBorders>
              <w:top w:val="nil"/>
              <w:bottom w:val="nil"/>
            </w:tcBorders>
            <w:tcPrChange w:id="84" w:author="Robert Cohen" w:date="2012-02-02T19:21:00Z">
              <w:tcPr>
                <w:tcW w:w="3809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  <w:tc>
          <w:tcPr>
            <w:tcW w:w="4230" w:type="dxa"/>
            <w:tcBorders>
              <w:top w:val="nil"/>
              <w:bottom w:val="nil"/>
            </w:tcBorders>
            <w:tcPrChange w:id="85" w:author="Robert Cohen" w:date="2012-02-02T19:21:00Z">
              <w:tcPr>
                <w:tcW w:w="4248" w:type="dxa"/>
                <w:tcBorders>
                  <w:top w:val="nil"/>
                  <w:bottom w:val="nil"/>
                </w:tcBorders>
              </w:tcPr>
            </w:tcPrChange>
          </w:tcPr>
          <w:p w:rsidR="00E11827" w:rsidRPr="002320A8" w:rsidRDefault="00E11827" w:rsidP="00DA00C5">
            <w:pPr>
              <w:rPr>
                <w:b/>
              </w:rPr>
            </w:pPr>
            <w:r w:rsidRPr="002320A8">
              <w:rPr>
                <w:b/>
              </w:rPr>
              <w:t>Boundary Dep. Primary DCT</w:t>
            </w:r>
            <w:ins w:id="86" w:author="Robert Cohen" w:date="2012-02-02T19:20:00Z">
              <w:r w:rsidR="00067A3D">
                <w:rPr>
                  <w:b/>
                </w:rPr>
                <w:t>/</w:t>
              </w:r>
            </w:ins>
            <w:del w:id="87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del w:id="88" w:author="Robert Cohen" w:date="2012-02-02T19:01:00Z">
              <w:r w:rsidRPr="002320A8" w:rsidDel="00DA00C5">
                <w:rPr>
                  <w:b/>
                </w:rPr>
                <w:delText>DST</w:delText>
              </w:r>
            </w:del>
            <w:ins w:id="89" w:author="Robert Cohen" w:date="2012-02-02T19:01:00Z">
              <w:r w:rsidR="00DA00C5" w:rsidRPr="002320A8">
                <w:rPr>
                  <w:b/>
                </w:rPr>
                <w:t>D</w:t>
              </w:r>
              <w:r w:rsidR="00DA00C5">
                <w:rPr>
                  <w:b/>
                </w:rPr>
                <w:t>CT-IV</w:t>
              </w:r>
            </w:ins>
          </w:p>
        </w:tc>
      </w:tr>
      <w:tr w:rsidR="00E11827" w:rsidTr="00067A3D">
        <w:trPr>
          <w:jc w:val="center"/>
          <w:trPrChange w:id="90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Borders>
              <w:bottom w:val="single" w:sz="12" w:space="0" w:color="auto"/>
            </w:tcBorders>
            <w:tcPrChange w:id="91" w:author="Robert Cohen" w:date="2012-02-02T19:21:00Z">
              <w:tcPr>
                <w:tcW w:w="1142" w:type="dxa"/>
                <w:vMerge/>
                <w:tcBorders>
                  <w:bottom w:val="single" w:sz="12" w:space="0" w:color="auto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</w:p>
        </w:tc>
        <w:tc>
          <w:tcPr>
            <w:tcW w:w="773" w:type="dxa"/>
            <w:tcBorders>
              <w:top w:val="nil"/>
              <w:bottom w:val="single" w:sz="12" w:space="0" w:color="auto"/>
            </w:tcBorders>
            <w:tcPrChange w:id="92" w:author="Robert Cohen" w:date="2012-02-02T19:21:00Z">
              <w:tcPr>
                <w:tcW w:w="773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32</w:t>
            </w:r>
          </w:p>
        </w:tc>
        <w:tc>
          <w:tcPr>
            <w:tcW w:w="3611" w:type="dxa"/>
            <w:tcBorders>
              <w:top w:val="nil"/>
              <w:bottom w:val="single" w:sz="12" w:space="0" w:color="auto"/>
            </w:tcBorders>
            <w:tcPrChange w:id="93" w:author="Robert Cohen" w:date="2012-02-02T19:21:00Z">
              <w:tcPr>
                <w:tcW w:w="3809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  <w:tc>
          <w:tcPr>
            <w:tcW w:w="4230" w:type="dxa"/>
            <w:tcBorders>
              <w:top w:val="nil"/>
              <w:bottom w:val="single" w:sz="12" w:space="0" w:color="auto"/>
            </w:tcBorders>
            <w:tcPrChange w:id="94" w:author="Robert Cohen" w:date="2012-02-02T19:21:00Z">
              <w:tcPr>
                <w:tcW w:w="4248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</w:tr>
      <w:tr w:rsidR="00E11827" w:rsidTr="00067A3D">
        <w:trPr>
          <w:jc w:val="center"/>
          <w:trPrChange w:id="95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 w:val="restart"/>
            <w:tcBorders>
              <w:top w:val="single" w:sz="12" w:space="0" w:color="auto"/>
            </w:tcBorders>
            <w:vAlign w:val="center"/>
            <w:tcPrChange w:id="96" w:author="Robert Cohen" w:date="2012-02-02T19:21:00Z">
              <w:tcPr>
                <w:tcW w:w="1142" w:type="dxa"/>
                <w:vMerge w:val="restart"/>
                <w:tcBorders>
                  <w:top w:val="single" w:sz="12" w:space="0" w:color="auto"/>
                </w:tcBorders>
                <w:vAlign w:val="center"/>
              </w:tcPr>
            </w:tcPrChange>
          </w:tcPr>
          <w:p w:rsidR="00E11827" w:rsidRPr="002320A8" w:rsidRDefault="00E11827" w:rsidP="000D03ED">
            <w:pPr>
              <w:jc w:val="center"/>
              <w:rPr>
                <w:b/>
              </w:rPr>
            </w:pPr>
            <w:r w:rsidRPr="002320A8">
              <w:rPr>
                <w:b/>
              </w:rPr>
              <w:t>Tool 3 JCTVC-H0126</w:t>
            </w:r>
          </w:p>
        </w:tc>
        <w:tc>
          <w:tcPr>
            <w:tcW w:w="773" w:type="dxa"/>
            <w:tcBorders>
              <w:top w:val="single" w:sz="12" w:space="0" w:color="auto"/>
              <w:bottom w:val="nil"/>
            </w:tcBorders>
            <w:tcPrChange w:id="97" w:author="Robert Cohen" w:date="2012-02-02T19:21:00Z">
              <w:tcPr>
                <w:tcW w:w="773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4</w:t>
            </w:r>
          </w:p>
        </w:tc>
        <w:tc>
          <w:tcPr>
            <w:tcW w:w="3611" w:type="dxa"/>
            <w:tcBorders>
              <w:top w:val="single" w:sz="12" w:space="0" w:color="auto"/>
              <w:bottom w:val="nil"/>
            </w:tcBorders>
            <w:tcPrChange w:id="98" w:author="Robert Cohen" w:date="2012-02-02T19:21:00Z">
              <w:tcPr>
                <w:tcW w:w="3809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  <w:tc>
          <w:tcPr>
            <w:tcW w:w="4230" w:type="dxa"/>
            <w:tcBorders>
              <w:top w:val="single" w:sz="12" w:space="0" w:color="auto"/>
              <w:bottom w:val="nil"/>
            </w:tcBorders>
            <w:tcPrChange w:id="99" w:author="Robert Cohen" w:date="2012-02-02T19:21:00Z">
              <w:tcPr>
                <w:tcW w:w="4248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Boundary Dep. Primary DCT</w:t>
            </w:r>
            <w:ins w:id="100" w:author="Robert Cohen" w:date="2012-02-02T19:20:00Z">
              <w:r w:rsidR="00067A3D">
                <w:rPr>
                  <w:b/>
                </w:rPr>
                <w:t>/</w:t>
              </w:r>
            </w:ins>
            <w:del w:id="101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r w:rsidRPr="002320A8">
              <w:rPr>
                <w:b/>
              </w:rPr>
              <w:t>DST</w:t>
            </w:r>
            <w:ins w:id="102" w:author="Robert Cohen" w:date="2012-02-02T19:01:00Z">
              <w:r w:rsidR="00DA00C5">
                <w:rPr>
                  <w:b/>
                </w:rPr>
                <w:t>-VII</w:t>
              </w:r>
            </w:ins>
          </w:p>
        </w:tc>
      </w:tr>
      <w:tr w:rsidR="00E11827" w:rsidTr="00067A3D">
        <w:trPr>
          <w:jc w:val="center"/>
          <w:trPrChange w:id="103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PrChange w:id="104" w:author="Robert Cohen" w:date="2012-02-02T19:21:00Z">
              <w:tcPr>
                <w:tcW w:w="1142" w:type="dxa"/>
                <w:vMerge/>
              </w:tcPr>
            </w:tcPrChange>
          </w:tcPr>
          <w:p w:rsidR="00E11827" w:rsidRDefault="00E11827" w:rsidP="000D03ED"/>
        </w:tc>
        <w:tc>
          <w:tcPr>
            <w:tcW w:w="773" w:type="dxa"/>
            <w:tcBorders>
              <w:top w:val="nil"/>
              <w:bottom w:val="nil"/>
            </w:tcBorders>
            <w:tcPrChange w:id="105" w:author="Robert Cohen" w:date="2012-02-02T19:21:00Z">
              <w:tcPr>
                <w:tcW w:w="773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8</w:t>
            </w:r>
          </w:p>
        </w:tc>
        <w:tc>
          <w:tcPr>
            <w:tcW w:w="3611" w:type="dxa"/>
            <w:tcBorders>
              <w:top w:val="nil"/>
              <w:bottom w:val="nil"/>
            </w:tcBorders>
            <w:tcPrChange w:id="106" w:author="Robert Cohen" w:date="2012-02-02T19:21:00Z">
              <w:tcPr>
                <w:tcW w:w="3809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  <w:tc>
          <w:tcPr>
            <w:tcW w:w="4230" w:type="dxa"/>
            <w:tcBorders>
              <w:top w:val="nil"/>
              <w:bottom w:val="nil"/>
            </w:tcBorders>
            <w:tcPrChange w:id="107" w:author="Robert Cohen" w:date="2012-02-02T19:21:00Z">
              <w:tcPr>
                <w:tcW w:w="4248" w:type="dxa"/>
                <w:tcBorders>
                  <w:top w:val="nil"/>
                  <w:bottom w:val="nil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Boundary Dep. DCT</w:t>
            </w:r>
            <w:ins w:id="108" w:author="Robert Cohen" w:date="2012-02-02T19:20:00Z">
              <w:r w:rsidR="00067A3D">
                <w:rPr>
                  <w:b/>
                </w:rPr>
                <w:t>/</w:t>
              </w:r>
            </w:ins>
            <w:proofErr w:type="spellStart"/>
            <w:del w:id="109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r w:rsidRPr="002320A8">
              <w:rPr>
                <w:b/>
              </w:rPr>
              <w:t>DCT+Secondary</w:t>
            </w:r>
            <w:proofErr w:type="spellEnd"/>
          </w:p>
        </w:tc>
      </w:tr>
      <w:tr w:rsidR="00E11827" w:rsidTr="00067A3D">
        <w:trPr>
          <w:jc w:val="center"/>
          <w:trPrChange w:id="110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PrChange w:id="111" w:author="Robert Cohen" w:date="2012-02-02T19:21:00Z">
              <w:tcPr>
                <w:tcW w:w="1142" w:type="dxa"/>
                <w:vMerge/>
              </w:tcPr>
            </w:tcPrChange>
          </w:tcPr>
          <w:p w:rsidR="00E11827" w:rsidRDefault="00E11827" w:rsidP="000D03ED"/>
        </w:tc>
        <w:tc>
          <w:tcPr>
            <w:tcW w:w="773" w:type="dxa"/>
            <w:tcBorders>
              <w:top w:val="nil"/>
              <w:bottom w:val="nil"/>
            </w:tcBorders>
            <w:tcPrChange w:id="112" w:author="Robert Cohen" w:date="2012-02-02T19:21:00Z">
              <w:tcPr>
                <w:tcW w:w="773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16</w:t>
            </w:r>
          </w:p>
        </w:tc>
        <w:tc>
          <w:tcPr>
            <w:tcW w:w="3611" w:type="dxa"/>
            <w:tcBorders>
              <w:top w:val="nil"/>
              <w:bottom w:val="nil"/>
            </w:tcBorders>
            <w:tcPrChange w:id="113" w:author="Robert Cohen" w:date="2012-02-02T19:21:00Z">
              <w:tcPr>
                <w:tcW w:w="3809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  <w:tc>
          <w:tcPr>
            <w:tcW w:w="4230" w:type="dxa"/>
            <w:tcBorders>
              <w:top w:val="nil"/>
              <w:bottom w:val="nil"/>
            </w:tcBorders>
            <w:tcPrChange w:id="114" w:author="Robert Cohen" w:date="2012-02-02T19:21:00Z">
              <w:tcPr>
                <w:tcW w:w="4248" w:type="dxa"/>
                <w:tcBorders>
                  <w:top w:val="nil"/>
                  <w:bottom w:val="nil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Boundary Dep. DCT</w:t>
            </w:r>
            <w:ins w:id="115" w:author="Robert Cohen" w:date="2012-02-02T19:20:00Z">
              <w:r w:rsidR="00067A3D">
                <w:rPr>
                  <w:b/>
                </w:rPr>
                <w:t>/</w:t>
              </w:r>
            </w:ins>
            <w:proofErr w:type="spellStart"/>
            <w:del w:id="116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r w:rsidRPr="002320A8">
              <w:rPr>
                <w:b/>
              </w:rPr>
              <w:t>DCT+Secondary</w:t>
            </w:r>
            <w:proofErr w:type="spellEnd"/>
          </w:p>
        </w:tc>
      </w:tr>
      <w:tr w:rsidR="00E11827" w:rsidTr="00067A3D">
        <w:trPr>
          <w:jc w:val="center"/>
          <w:trPrChange w:id="117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Borders>
              <w:bottom w:val="single" w:sz="12" w:space="0" w:color="auto"/>
            </w:tcBorders>
            <w:tcPrChange w:id="118" w:author="Robert Cohen" w:date="2012-02-02T19:21:00Z">
              <w:tcPr>
                <w:tcW w:w="1142" w:type="dxa"/>
                <w:vMerge/>
                <w:tcBorders>
                  <w:bottom w:val="single" w:sz="12" w:space="0" w:color="auto"/>
                </w:tcBorders>
              </w:tcPr>
            </w:tcPrChange>
          </w:tcPr>
          <w:p w:rsidR="00E11827" w:rsidRDefault="00E11827" w:rsidP="000D03ED"/>
        </w:tc>
        <w:tc>
          <w:tcPr>
            <w:tcW w:w="773" w:type="dxa"/>
            <w:tcBorders>
              <w:top w:val="nil"/>
              <w:bottom w:val="single" w:sz="12" w:space="0" w:color="auto"/>
            </w:tcBorders>
            <w:tcPrChange w:id="119" w:author="Robert Cohen" w:date="2012-02-02T19:21:00Z">
              <w:tcPr>
                <w:tcW w:w="773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Default="00E11827" w:rsidP="000D03ED">
            <w:pPr>
              <w:jc w:val="center"/>
            </w:pPr>
            <w:r>
              <w:t>32</w:t>
            </w:r>
          </w:p>
        </w:tc>
        <w:tc>
          <w:tcPr>
            <w:tcW w:w="3611" w:type="dxa"/>
            <w:tcBorders>
              <w:top w:val="nil"/>
              <w:bottom w:val="single" w:sz="12" w:space="0" w:color="auto"/>
            </w:tcBorders>
            <w:tcPrChange w:id="120" w:author="Robert Cohen" w:date="2012-02-02T19:21:00Z">
              <w:tcPr>
                <w:tcW w:w="3809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  <w:tc>
          <w:tcPr>
            <w:tcW w:w="4230" w:type="dxa"/>
            <w:tcBorders>
              <w:top w:val="nil"/>
              <w:bottom w:val="single" w:sz="12" w:space="0" w:color="auto"/>
            </w:tcBorders>
            <w:tcPrChange w:id="121" w:author="Robert Cohen" w:date="2012-02-02T19:21:00Z">
              <w:tcPr>
                <w:tcW w:w="4248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Boundary Dep. DCT</w:t>
            </w:r>
            <w:ins w:id="122" w:author="Robert Cohen" w:date="2012-02-02T19:20:00Z">
              <w:r w:rsidR="00067A3D">
                <w:rPr>
                  <w:b/>
                </w:rPr>
                <w:t>/</w:t>
              </w:r>
            </w:ins>
            <w:proofErr w:type="spellStart"/>
            <w:del w:id="123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r w:rsidRPr="002320A8">
              <w:rPr>
                <w:b/>
              </w:rPr>
              <w:t>DCT+Secondary</w:t>
            </w:r>
            <w:proofErr w:type="spellEnd"/>
          </w:p>
        </w:tc>
      </w:tr>
      <w:tr w:rsidR="00E11827" w:rsidTr="00067A3D">
        <w:trPr>
          <w:jc w:val="center"/>
          <w:trPrChange w:id="124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 w:val="restart"/>
            <w:vAlign w:val="center"/>
            <w:tcPrChange w:id="125" w:author="Robert Cohen" w:date="2012-02-02T19:21:00Z">
              <w:tcPr>
                <w:tcW w:w="1142" w:type="dxa"/>
                <w:vMerge w:val="restart"/>
                <w:vAlign w:val="center"/>
              </w:tcPr>
            </w:tcPrChange>
          </w:tcPr>
          <w:p w:rsidR="00E11827" w:rsidRPr="005E37E6" w:rsidRDefault="00E11827" w:rsidP="000D03ED">
            <w:pPr>
              <w:jc w:val="center"/>
              <w:rPr>
                <w:b/>
              </w:rPr>
            </w:pPr>
            <w:r w:rsidRPr="005E37E6">
              <w:rPr>
                <w:b/>
              </w:rPr>
              <w:t>Tool 1 + Tool 3</w:t>
            </w:r>
          </w:p>
        </w:tc>
        <w:tc>
          <w:tcPr>
            <w:tcW w:w="773" w:type="dxa"/>
            <w:tcBorders>
              <w:bottom w:val="nil"/>
            </w:tcBorders>
            <w:tcPrChange w:id="126" w:author="Robert Cohen" w:date="2012-02-02T19:21:00Z">
              <w:tcPr>
                <w:tcW w:w="773" w:type="dxa"/>
                <w:tcBorders>
                  <w:bottom w:val="nil"/>
                </w:tcBorders>
              </w:tcPr>
            </w:tcPrChange>
          </w:tcPr>
          <w:p w:rsidR="00E11827" w:rsidRDefault="00E11827" w:rsidP="000D03ED">
            <w:r>
              <w:t>4</w:t>
            </w:r>
          </w:p>
        </w:tc>
        <w:tc>
          <w:tcPr>
            <w:tcW w:w="3611" w:type="dxa"/>
            <w:tcBorders>
              <w:bottom w:val="nil"/>
            </w:tcBorders>
            <w:tcPrChange w:id="127" w:author="Robert Cohen" w:date="2012-02-02T19:21:00Z">
              <w:tcPr>
                <w:tcW w:w="3809" w:type="dxa"/>
                <w:tcBorders>
                  <w:bottom w:val="nil"/>
                </w:tcBorders>
              </w:tcPr>
            </w:tcPrChange>
          </w:tcPr>
          <w:p w:rsidR="00E11827" w:rsidRDefault="00E11827" w:rsidP="000D03ED">
            <w:r>
              <w:t>No Change to HM</w:t>
            </w:r>
          </w:p>
        </w:tc>
        <w:tc>
          <w:tcPr>
            <w:tcW w:w="4230" w:type="dxa"/>
            <w:tcBorders>
              <w:bottom w:val="nil"/>
            </w:tcBorders>
            <w:tcPrChange w:id="128" w:author="Robert Cohen" w:date="2012-02-02T19:21:00Z">
              <w:tcPr>
                <w:tcW w:w="4248" w:type="dxa"/>
                <w:tcBorders>
                  <w:bottom w:val="nil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 xml:space="preserve">Boundary Dep. </w:t>
            </w:r>
            <w:ins w:id="129" w:author="Robert Cohen" w:date="2012-02-02T19:02:00Z">
              <w:r w:rsidR="00DA00C5">
                <w:rPr>
                  <w:b/>
                </w:rPr>
                <w:t xml:space="preserve">Primary </w:t>
              </w:r>
            </w:ins>
            <w:r w:rsidRPr="002320A8">
              <w:rPr>
                <w:b/>
              </w:rPr>
              <w:t>DCT</w:t>
            </w:r>
            <w:ins w:id="130" w:author="Robert Cohen" w:date="2012-02-02T19:20:00Z">
              <w:r w:rsidR="00067A3D">
                <w:rPr>
                  <w:b/>
                </w:rPr>
                <w:t>/</w:t>
              </w:r>
            </w:ins>
            <w:del w:id="131" w:author="Robert Cohen" w:date="2012-02-02T19:20:00Z">
              <w:r w:rsidRPr="002320A8" w:rsidDel="00067A3D">
                <w:rPr>
                  <w:b/>
                </w:rPr>
                <w:delText xml:space="preserve"> </w:delText>
              </w:r>
            </w:del>
            <w:del w:id="132" w:author="Robert Cohen" w:date="2012-02-02T19:02:00Z">
              <w:r w:rsidRPr="002320A8" w:rsidDel="00DA00C5">
                <w:rPr>
                  <w:b/>
                </w:rPr>
                <w:delText xml:space="preserve">or DST </w:delText>
              </w:r>
            </w:del>
            <w:ins w:id="133" w:author="Robert Cohen" w:date="2012-02-02T19:02:00Z">
              <w:r w:rsidR="00DA00C5">
                <w:rPr>
                  <w:b/>
                </w:rPr>
                <w:t>DST-VII</w:t>
              </w:r>
            </w:ins>
            <w:del w:id="134" w:author="Robert Cohen" w:date="2012-02-02T19:02:00Z">
              <w:r w:rsidRPr="002320A8" w:rsidDel="00DA00C5">
                <w:rPr>
                  <w:b/>
                </w:rPr>
                <w:delText>Primary</w:delText>
              </w:r>
            </w:del>
          </w:p>
        </w:tc>
      </w:tr>
      <w:tr w:rsidR="00E11827" w:rsidTr="00067A3D">
        <w:trPr>
          <w:jc w:val="center"/>
          <w:trPrChange w:id="135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PrChange w:id="136" w:author="Robert Cohen" w:date="2012-02-02T19:21:00Z">
              <w:tcPr>
                <w:tcW w:w="1142" w:type="dxa"/>
                <w:vMerge/>
              </w:tcPr>
            </w:tcPrChange>
          </w:tcPr>
          <w:p w:rsidR="00E11827" w:rsidRDefault="00E11827" w:rsidP="000D03ED"/>
        </w:tc>
        <w:tc>
          <w:tcPr>
            <w:tcW w:w="773" w:type="dxa"/>
            <w:tcBorders>
              <w:top w:val="nil"/>
              <w:bottom w:val="nil"/>
            </w:tcBorders>
            <w:tcPrChange w:id="137" w:author="Robert Cohen" w:date="2012-02-02T19:21:00Z">
              <w:tcPr>
                <w:tcW w:w="773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8</w:t>
            </w:r>
          </w:p>
        </w:tc>
        <w:tc>
          <w:tcPr>
            <w:tcW w:w="3611" w:type="dxa"/>
            <w:tcBorders>
              <w:top w:val="nil"/>
              <w:bottom w:val="nil"/>
            </w:tcBorders>
            <w:tcPrChange w:id="138" w:author="Robert Cohen" w:date="2012-02-02T19:21:00Z">
              <w:tcPr>
                <w:tcW w:w="3809" w:type="dxa"/>
                <w:tcBorders>
                  <w:top w:val="nil"/>
                  <w:bottom w:val="nil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DCT</w:t>
            </w:r>
            <w:ins w:id="139" w:author="Robert Cohen" w:date="2012-02-02T19:20:00Z">
              <w:r w:rsidR="00067A3D">
                <w:rPr>
                  <w:b/>
                </w:rPr>
                <w:t>/</w:t>
              </w:r>
            </w:ins>
            <w:proofErr w:type="spellStart"/>
            <w:del w:id="140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r w:rsidRPr="002320A8">
              <w:rPr>
                <w:b/>
              </w:rPr>
              <w:t>DCT+Mode</w:t>
            </w:r>
            <w:proofErr w:type="spellEnd"/>
            <w:r w:rsidRPr="002320A8">
              <w:rPr>
                <w:b/>
              </w:rPr>
              <w:t xml:space="preserve"> Dep. Secondary</w:t>
            </w:r>
          </w:p>
        </w:tc>
        <w:tc>
          <w:tcPr>
            <w:tcW w:w="4230" w:type="dxa"/>
            <w:tcBorders>
              <w:top w:val="nil"/>
              <w:bottom w:val="nil"/>
            </w:tcBorders>
            <w:tcPrChange w:id="141" w:author="Robert Cohen" w:date="2012-02-02T19:21:00Z">
              <w:tcPr>
                <w:tcW w:w="4248" w:type="dxa"/>
                <w:tcBorders>
                  <w:top w:val="nil"/>
                  <w:bottom w:val="nil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Boundary Dep. DCT</w:t>
            </w:r>
            <w:ins w:id="142" w:author="Robert Cohen" w:date="2012-02-02T19:20:00Z">
              <w:r w:rsidR="00067A3D">
                <w:rPr>
                  <w:b/>
                </w:rPr>
                <w:t>/</w:t>
              </w:r>
            </w:ins>
            <w:proofErr w:type="spellStart"/>
            <w:del w:id="143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r w:rsidRPr="002320A8">
              <w:rPr>
                <w:b/>
              </w:rPr>
              <w:t>DCT+Secondary</w:t>
            </w:r>
            <w:proofErr w:type="spellEnd"/>
          </w:p>
        </w:tc>
      </w:tr>
      <w:tr w:rsidR="00E11827" w:rsidTr="00067A3D">
        <w:trPr>
          <w:jc w:val="center"/>
          <w:trPrChange w:id="144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PrChange w:id="145" w:author="Robert Cohen" w:date="2012-02-02T19:21:00Z">
              <w:tcPr>
                <w:tcW w:w="1142" w:type="dxa"/>
                <w:vMerge/>
              </w:tcPr>
            </w:tcPrChange>
          </w:tcPr>
          <w:p w:rsidR="00E11827" w:rsidRDefault="00E11827" w:rsidP="000D03ED"/>
        </w:tc>
        <w:tc>
          <w:tcPr>
            <w:tcW w:w="773" w:type="dxa"/>
            <w:tcBorders>
              <w:top w:val="nil"/>
              <w:bottom w:val="nil"/>
            </w:tcBorders>
            <w:tcPrChange w:id="146" w:author="Robert Cohen" w:date="2012-02-02T19:21:00Z">
              <w:tcPr>
                <w:tcW w:w="773" w:type="dxa"/>
                <w:tcBorders>
                  <w:top w:val="nil"/>
                  <w:bottom w:val="nil"/>
                </w:tcBorders>
              </w:tcPr>
            </w:tcPrChange>
          </w:tcPr>
          <w:p w:rsidR="00E11827" w:rsidRDefault="00E11827" w:rsidP="000D03ED">
            <w:r>
              <w:t>16</w:t>
            </w:r>
          </w:p>
        </w:tc>
        <w:tc>
          <w:tcPr>
            <w:tcW w:w="3611" w:type="dxa"/>
            <w:tcBorders>
              <w:top w:val="nil"/>
              <w:bottom w:val="nil"/>
            </w:tcBorders>
            <w:tcPrChange w:id="147" w:author="Robert Cohen" w:date="2012-02-02T19:21:00Z">
              <w:tcPr>
                <w:tcW w:w="3809" w:type="dxa"/>
                <w:tcBorders>
                  <w:top w:val="nil"/>
                  <w:bottom w:val="nil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DCT</w:t>
            </w:r>
            <w:ins w:id="148" w:author="Robert Cohen" w:date="2012-02-02T19:20:00Z">
              <w:r w:rsidR="00067A3D">
                <w:rPr>
                  <w:b/>
                </w:rPr>
                <w:t>/</w:t>
              </w:r>
            </w:ins>
            <w:proofErr w:type="spellStart"/>
            <w:del w:id="149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r w:rsidRPr="002320A8">
              <w:rPr>
                <w:b/>
              </w:rPr>
              <w:t>DCT+Mode</w:t>
            </w:r>
            <w:proofErr w:type="spellEnd"/>
            <w:r w:rsidRPr="002320A8">
              <w:rPr>
                <w:b/>
              </w:rPr>
              <w:t xml:space="preserve"> Dep. Secondary</w:t>
            </w:r>
          </w:p>
        </w:tc>
        <w:tc>
          <w:tcPr>
            <w:tcW w:w="4230" w:type="dxa"/>
            <w:tcBorders>
              <w:top w:val="nil"/>
              <w:bottom w:val="nil"/>
            </w:tcBorders>
            <w:tcPrChange w:id="150" w:author="Robert Cohen" w:date="2012-02-02T19:21:00Z">
              <w:tcPr>
                <w:tcW w:w="4248" w:type="dxa"/>
                <w:tcBorders>
                  <w:top w:val="nil"/>
                  <w:bottom w:val="nil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Boundary Dep. DCT</w:t>
            </w:r>
            <w:ins w:id="151" w:author="Robert Cohen" w:date="2012-02-02T19:20:00Z">
              <w:r w:rsidR="00067A3D">
                <w:rPr>
                  <w:b/>
                </w:rPr>
                <w:t>/</w:t>
              </w:r>
            </w:ins>
            <w:del w:id="152" w:author="Robert Cohen" w:date="2012-02-02T19:20:00Z">
              <w:r w:rsidRPr="002320A8" w:rsidDel="00067A3D">
                <w:rPr>
                  <w:b/>
                </w:rPr>
                <w:delText xml:space="preserve"> or</w:delText>
              </w:r>
            </w:del>
            <w:r w:rsidRPr="002320A8">
              <w:rPr>
                <w:b/>
              </w:rPr>
              <w:t xml:space="preserve"> </w:t>
            </w:r>
            <w:proofErr w:type="spellStart"/>
            <w:r w:rsidRPr="002320A8">
              <w:rPr>
                <w:b/>
              </w:rPr>
              <w:t>DCT+Secondary</w:t>
            </w:r>
            <w:proofErr w:type="spellEnd"/>
          </w:p>
        </w:tc>
      </w:tr>
      <w:tr w:rsidR="00E11827" w:rsidTr="00067A3D">
        <w:trPr>
          <w:jc w:val="center"/>
          <w:trPrChange w:id="153" w:author="Robert Cohen" w:date="2012-02-02T19:21:00Z">
            <w:trPr>
              <w:jc w:val="center"/>
            </w:trPr>
          </w:trPrChange>
        </w:trPr>
        <w:tc>
          <w:tcPr>
            <w:tcW w:w="1142" w:type="dxa"/>
            <w:vMerge/>
            <w:tcPrChange w:id="154" w:author="Robert Cohen" w:date="2012-02-02T19:21:00Z">
              <w:tcPr>
                <w:tcW w:w="1142" w:type="dxa"/>
                <w:vMerge/>
              </w:tcPr>
            </w:tcPrChange>
          </w:tcPr>
          <w:p w:rsidR="00E11827" w:rsidRDefault="00E11827" w:rsidP="000D03ED"/>
        </w:tc>
        <w:tc>
          <w:tcPr>
            <w:tcW w:w="773" w:type="dxa"/>
            <w:tcBorders>
              <w:top w:val="nil"/>
            </w:tcBorders>
            <w:tcPrChange w:id="155" w:author="Robert Cohen" w:date="2012-02-02T19:21:00Z">
              <w:tcPr>
                <w:tcW w:w="773" w:type="dxa"/>
                <w:tcBorders>
                  <w:top w:val="nil"/>
                </w:tcBorders>
              </w:tcPr>
            </w:tcPrChange>
          </w:tcPr>
          <w:p w:rsidR="00E11827" w:rsidRDefault="00E11827" w:rsidP="000D03ED">
            <w:r>
              <w:t>32</w:t>
            </w:r>
          </w:p>
        </w:tc>
        <w:tc>
          <w:tcPr>
            <w:tcW w:w="3611" w:type="dxa"/>
            <w:tcBorders>
              <w:top w:val="nil"/>
            </w:tcBorders>
            <w:tcPrChange w:id="156" w:author="Robert Cohen" w:date="2012-02-02T19:21:00Z">
              <w:tcPr>
                <w:tcW w:w="3809" w:type="dxa"/>
                <w:tcBorders>
                  <w:top w:val="nil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DCT</w:t>
            </w:r>
            <w:ins w:id="157" w:author="Robert Cohen" w:date="2012-02-02T19:20:00Z">
              <w:r w:rsidR="00067A3D">
                <w:rPr>
                  <w:b/>
                </w:rPr>
                <w:t>/</w:t>
              </w:r>
            </w:ins>
            <w:proofErr w:type="spellStart"/>
            <w:del w:id="158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r w:rsidRPr="002320A8">
              <w:rPr>
                <w:b/>
              </w:rPr>
              <w:t>DCT+Mode</w:t>
            </w:r>
            <w:proofErr w:type="spellEnd"/>
            <w:r w:rsidRPr="002320A8">
              <w:rPr>
                <w:b/>
              </w:rPr>
              <w:t xml:space="preserve"> Dep. Secondary</w:t>
            </w:r>
          </w:p>
        </w:tc>
        <w:tc>
          <w:tcPr>
            <w:tcW w:w="4230" w:type="dxa"/>
            <w:tcBorders>
              <w:top w:val="nil"/>
            </w:tcBorders>
            <w:tcPrChange w:id="159" w:author="Robert Cohen" w:date="2012-02-02T19:21:00Z">
              <w:tcPr>
                <w:tcW w:w="4248" w:type="dxa"/>
                <w:tcBorders>
                  <w:top w:val="nil"/>
                </w:tcBorders>
              </w:tcPr>
            </w:tcPrChange>
          </w:tcPr>
          <w:p w:rsidR="00E11827" w:rsidRPr="002320A8" w:rsidRDefault="00E11827" w:rsidP="000D03ED">
            <w:pPr>
              <w:rPr>
                <w:b/>
              </w:rPr>
            </w:pPr>
            <w:r w:rsidRPr="002320A8">
              <w:rPr>
                <w:b/>
              </w:rPr>
              <w:t>Boundary Dep. DCT</w:t>
            </w:r>
            <w:ins w:id="160" w:author="Robert Cohen" w:date="2012-02-02T19:20:00Z">
              <w:r w:rsidR="00067A3D">
                <w:rPr>
                  <w:b/>
                </w:rPr>
                <w:t>/</w:t>
              </w:r>
            </w:ins>
            <w:proofErr w:type="spellStart"/>
            <w:del w:id="161" w:author="Robert Cohen" w:date="2012-02-02T19:20:00Z">
              <w:r w:rsidRPr="002320A8" w:rsidDel="00067A3D">
                <w:rPr>
                  <w:b/>
                </w:rPr>
                <w:delText xml:space="preserve"> or </w:delText>
              </w:r>
            </w:del>
            <w:r w:rsidRPr="002320A8">
              <w:rPr>
                <w:b/>
              </w:rPr>
              <w:t>DCT+Secondary</w:t>
            </w:r>
            <w:proofErr w:type="spellEnd"/>
          </w:p>
        </w:tc>
      </w:tr>
    </w:tbl>
    <w:p w:rsidR="00825B0D" w:rsidRDefault="00825B0D" w:rsidP="005E37E6"/>
    <w:p w:rsidR="00825B0D" w:rsidRDefault="00825B0D" w:rsidP="005E37E6"/>
    <w:p w:rsidR="00825B0D" w:rsidRDefault="00825B0D" w:rsidP="005E37E6"/>
    <w:p w:rsidR="00825B0D" w:rsidRDefault="00825B0D" w:rsidP="005E37E6"/>
    <w:p w:rsidR="00825B0D" w:rsidRDefault="00825B0D" w:rsidP="005E37E6"/>
    <w:p w:rsidR="00825B0D" w:rsidRDefault="00825B0D" w:rsidP="005E37E6"/>
    <w:p w:rsidR="00825B0D" w:rsidRDefault="00825B0D" w:rsidP="005E37E6"/>
    <w:p w:rsidR="00825B0D" w:rsidRDefault="00825B0D" w:rsidP="005E37E6"/>
    <w:p w:rsidR="00825B0D" w:rsidRDefault="00825B0D" w:rsidP="005E37E6"/>
    <w:p w:rsidR="00825B0D" w:rsidRDefault="00825B0D" w:rsidP="005E37E6"/>
    <w:p w:rsidR="00825B0D" w:rsidRDefault="00825B0D" w:rsidP="005E37E6"/>
    <w:p w:rsidR="00825B0D" w:rsidRDefault="00825B0D" w:rsidP="005E37E6"/>
    <w:p w:rsidR="005B7CF6" w:rsidRDefault="005B7CF6" w:rsidP="005B7CF6">
      <w:pPr>
        <w:pStyle w:val="Heading1"/>
      </w:pPr>
      <w:r>
        <w:t>Summary of Experimental Results</w:t>
      </w:r>
    </w:p>
    <w:p w:rsidR="007A55F8" w:rsidRDefault="005B7CF6" w:rsidP="00AE4166">
      <w:pPr>
        <w:jc w:val="both"/>
      </w:pPr>
      <w:r w:rsidRPr="00AE4166">
        <w:t>Table</w:t>
      </w:r>
      <w:r w:rsidR="008A3AFF" w:rsidRPr="00AE4166">
        <w:t xml:space="preserve">s </w:t>
      </w:r>
      <w:r w:rsidR="0022349C">
        <w:t>4-7</w:t>
      </w:r>
      <w:r>
        <w:t xml:space="preserve"> summarize the </w:t>
      </w:r>
      <w:r w:rsidR="003E24AE">
        <w:t>average</w:t>
      </w:r>
      <w:r w:rsidR="00261D77">
        <w:t xml:space="preserve">, minimum </w:t>
      </w:r>
      <w:r w:rsidR="00852989">
        <w:t>and maximum</w:t>
      </w:r>
      <w:r w:rsidR="003E24AE">
        <w:t xml:space="preserve"> </w:t>
      </w:r>
      <w:r>
        <w:t>BD-Rate</w:t>
      </w:r>
      <w:r w:rsidR="008978C6">
        <w:t>s</w:t>
      </w:r>
      <w:r>
        <w:t xml:space="preserve"> encoding time</w:t>
      </w:r>
      <w:r w:rsidR="003E24AE">
        <w:t xml:space="preserve"> ratio</w:t>
      </w:r>
      <w:r w:rsidR="008978C6">
        <w:t>s</w:t>
      </w:r>
      <w:r>
        <w:t>, and decoding time</w:t>
      </w:r>
      <w:r w:rsidR="003E24AE">
        <w:t xml:space="preserve"> ratio</w:t>
      </w:r>
      <w:r w:rsidR="008978C6">
        <w:t>s</w:t>
      </w:r>
      <w:r w:rsidR="00DF648F">
        <w:t xml:space="preserve"> </w:t>
      </w:r>
      <w:r>
        <w:t>for</w:t>
      </w:r>
      <w:r w:rsidR="00A33988">
        <w:t xml:space="preserve"> </w:t>
      </w:r>
      <w:r w:rsidR="005D1817">
        <w:t>Tools 1, 2, and 3.</w:t>
      </w:r>
      <w:r w:rsidR="003E24AE">
        <w:t xml:space="preserve"> Averages do not include Class F sequences.</w:t>
      </w:r>
      <w:r w:rsidR="00044AEB">
        <w:t xml:space="preserve"> The LB-HE and LB-LC results for Tool </w:t>
      </w:r>
      <w:r w:rsidR="00B51A55">
        <w:t xml:space="preserve">1 </w:t>
      </w:r>
      <w:r w:rsidR="00044AEB">
        <w:t xml:space="preserve">were not required </w:t>
      </w:r>
      <w:r w:rsidR="009D3AAD">
        <w:t>for this</w:t>
      </w:r>
      <w:r w:rsidR="00044AEB">
        <w:t xml:space="preserve"> CE, but are provided without cross-checking for completeness. </w:t>
      </w:r>
      <w:r w:rsidR="00E4323A">
        <w:t>N/A means Not Applicable.</w:t>
      </w:r>
      <w:r w:rsidR="005B2760">
        <w:t xml:space="preserve"> </w:t>
      </w:r>
    </w:p>
    <w:p w:rsidR="00046304" w:rsidRDefault="00046304" w:rsidP="00AE4166">
      <w:pPr>
        <w:jc w:val="both"/>
      </w:pPr>
    </w:p>
    <w:p w:rsidR="008A3AFF" w:rsidRDefault="008A3AFF" w:rsidP="007518AA">
      <w:pPr>
        <w:pStyle w:val="Caption"/>
        <w:keepNext/>
        <w:spacing w:after="120"/>
        <w:jc w:val="center"/>
      </w:pPr>
      <w:proofErr w:type="gramStart"/>
      <w:r>
        <w:t xml:space="preserve">Table </w:t>
      </w:r>
      <w:r w:rsidR="00825B0D">
        <w:fldChar w:fldCharType="begin"/>
      </w:r>
      <w:r w:rsidR="000116E3">
        <w:instrText xml:space="preserve"> SEQ Table \* ARABIC </w:instrText>
      </w:r>
      <w:r w:rsidR="00825B0D">
        <w:fldChar w:fldCharType="separate"/>
      </w:r>
      <w:r w:rsidR="0022349C">
        <w:rPr>
          <w:noProof/>
        </w:rPr>
        <w:t>4</w:t>
      </w:r>
      <w:r w:rsidR="00825B0D">
        <w:rPr>
          <w:noProof/>
        </w:rPr>
        <w:fldChar w:fldCharType="end"/>
      </w:r>
      <w:r>
        <w:t>.</w:t>
      </w:r>
      <w:proofErr w:type="gramEnd"/>
      <w:r>
        <w:t xml:space="preserve"> Performance summaries for All-Intra configurations</w:t>
      </w:r>
      <w:r w:rsidR="00325EB1">
        <w:t xml:space="preserve"> (N/A: Not Applicable)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1043"/>
        <w:gridCol w:w="1042"/>
        <w:gridCol w:w="103"/>
        <w:gridCol w:w="558"/>
        <w:gridCol w:w="162"/>
        <w:gridCol w:w="720"/>
        <w:gridCol w:w="861"/>
        <w:gridCol w:w="129"/>
        <w:gridCol w:w="944"/>
        <w:gridCol w:w="136"/>
        <w:gridCol w:w="525"/>
        <w:gridCol w:w="195"/>
        <w:gridCol w:w="720"/>
      </w:tblGrid>
      <w:tr w:rsidR="00852989" w:rsidTr="00DA00C5">
        <w:trPr>
          <w:jc w:val="center"/>
        </w:trPr>
        <w:tc>
          <w:tcPr>
            <w:tcW w:w="2510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52989" w:rsidRPr="00E5488F" w:rsidRDefault="00852989" w:rsidP="00E5488F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Tool</w:t>
            </w:r>
          </w:p>
        </w:tc>
        <w:tc>
          <w:tcPr>
            <w:tcW w:w="3628" w:type="dxa"/>
            <w:gridSpan w:val="6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</w:tcPr>
          <w:p w:rsidR="00852989" w:rsidRPr="00E5488F" w:rsidRDefault="00852989" w:rsidP="00E5488F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AI-HE</w:t>
            </w:r>
          </w:p>
        </w:tc>
        <w:tc>
          <w:tcPr>
            <w:tcW w:w="3510" w:type="dxa"/>
            <w:gridSpan w:val="7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shd w:val="clear" w:color="auto" w:fill="F2F2F2"/>
          </w:tcPr>
          <w:p w:rsidR="00852989" w:rsidRPr="00E5488F" w:rsidRDefault="00852989" w:rsidP="00E5488F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AI-LC</w:t>
            </w:r>
          </w:p>
        </w:tc>
      </w:tr>
      <w:tr w:rsidR="00B95627" w:rsidTr="00DA00C5">
        <w:trPr>
          <w:jc w:val="center"/>
        </w:trPr>
        <w:tc>
          <w:tcPr>
            <w:tcW w:w="2510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</w:tcPr>
          <w:p w:rsidR="00B95627" w:rsidRPr="00E5488F" w:rsidRDefault="00B95627" w:rsidP="00E5488F">
            <w:pPr>
              <w:spacing w:before="0"/>
              <w:contextualSpacing/>
              <w:rPr>
                <w:b/>
                <w:sz w:val="20"/>
              </w:rPr>
            </w:pPr>
          </w:p>
        </w:tc>
        <w:tc>
          <w:tcPr>
            <w:tcW w:w="1043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Avg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1145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Min</w:t>
            </w:r>
            <w:proofErr w:type="gramStart"/>
            <w:r>
              <w:rPr>
                <w:b/>
                <w:sz w:val="20"/>
              </w:rPr>
              <w:t>,Max</w:t>
            </w:r>
            <w:proofErr w:type="spellEnd"/>
            <w:proofErr w:type="gram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 w:rsidRPr="00E5488F">
              <w:rPr>
                <w:b/>
                <w:sz w:val="20"/>
              </w:rPr>
              <w:t>Enc</w:t>
            </w:r>
            <w:proofErr w:type="spellEnd"/>
            <w:r w:rsidRPr="00E5488F">
              <w:rPr>
                <w:b/>
                <w:sz w:val="20"/>
              </w:rPr>
              <w:t xml:space="preserve"> Time (%)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Dec Time (%)</w:t>
            </w:r>
          </w:p>
        </w:tc>
        <w:tc>
          <w:tcPr>
            <w:tcW w:w="990" w:type="dxa"/>
            <w:gridSpan w:val="2"/>
            <w:tcBorders>
              <w:left w:val="single" w:sz="18" w:space="0" w:color="auto"/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Avg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Min</w:t>
            </w:r>
            <w:proofErr w:type="gramStart"/>
            <w:r>
              <w:rPr>
                <w:b/>
                <w:sz w:val="20"/>
              </w:rPr>
              <w:t>,Max</w:t>
            </w:r>
            <w:proofErr w:type="spellEnd"/>
            <w:proofErr w:type="gram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 w:rsidRPr="00E5488F">
              <w:rPr>
                <w:b/>
                <w:sz w:val="20"/>
              </w:rPr>
              <w:t>Enc</w:t>
            </w:r>
            <w:proofErr w:type="spellEnd"/>
            <w:r w:rsidRPr="00E5488F">
              <w:rPr>
                <w:b/>
                <w:sz w:val="20"/>
              </w:rPr>
              <w:t xml:space="preserve"> Time (%)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Dec Time (%)</w:t>
            </w:r>
          </w:p>
        </w:tc>
      </w:tr>
      <w:tr w:rsidR="00B95627" w:rsidTr="00DA00C5">
        <w:trPr>
          <w:jc w:val="center"/>
        </w:trPr>
        <w:tc>
          <w:tcPr>
            <w:tcW w:w="2510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E5488F" w:rsidRDefault="00B95627" w:rsidP="00E5488F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1: JCTVC-H0125 Mode-dependent secondary (Intra)</w:t>
            </w:r>
          </w:p>
        </w:tc>
        <w:tc>
          <w:tcPr>
            <w:tcW w:w="1043" w:type="dxa"/>
            <w:tcBorders>
              <w:left w:val="single" w:sz="18" w:space="0" w:color="auto"/>
            </w:tcBorders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1145" w:type="dxa"/>
            <w:gridSpan w:val="2"/>
          </w:tcPr>
          <w:p w:rsidR="00B95627" w:rsidRPr="004B1478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20" w:type="dxa"/>
            <w:gridSpan w:val="2"/>
          </w:tcPr>
          <w:p w:rsidR="00B95627" w:rsidRPr="004B1478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BE1CDA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left w:val="single" w:sz="18" w:space="0" w:color="auto"/>
            </w:tcBorders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20" w:type="dxa"/>
            <w:gridSpan w:val="2"/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206D5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2510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E5488F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>4x4</w:t>
            </w:r>
          </w:p>
        </w:tc>
        <w:tc>
          <w:tcPr>
            <w:tcW w:w="1043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-0.5</w:t>
            </w:r>
          </w:p>
        </w:tc>
        <w:tc>
          <w:tcPr>
            <w:tcW w:w="1145" w:type="dxa"/>
            <w:gridSpan w:val="2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-0.2,-0.8%</w:t>
            </w:r>
          </w:p>
        </w:tc>
        <w:tc>
          <w:tcPr>
            <w:tcW w:w="720" w:type="dxa"/>
            <w:gridSpan w:val="2"/>
          </w:tcPr>
          <w:p w:rsidR="00B95627" w:rsidRPr="004B1478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 w:rsidRPr="004B1478">
              <w:rPr>
                <w:sz w:val="20"/>
              </w:rPr>
              <w:t>10</w:t>
            </w:r>
            <w:r>
              <w:rPr>
                <w:sz w:val="20"/>
              </w:rPr>
              <w:t>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990" w:type="dxa"/>
            <w:gridSpan w:val="2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AE4166">
              <w:rPr>
                <w:b/>
                <w:sz w:val="20"/>
              </w:rPr>
              <w:t>-0.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1080" w:type="dxa"/>
            <w:gridSpan w:val="2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-0.3,-1.1%</w:t>
            </w:r>
          </w:p>
        </w:tc>
        <w:tc>
          <w:tcPr>
            <w:tcW w:w="720" w:type="dxa"/>
            <w:gridSpan w:val="2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 w:rsidRPr="00E5488F">
              <w:rPr>
                <w:sz w:val="20"/>
              </w:rPr>
              <w:t>10</w:t>
            </w:r>
            <w:r>
              <w:rPr>
                <w:sz w:val="20"/>
              </w:rPr>
              <w:t>2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B45DB3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 w:rsidRPr="00206D5F">
              <w:rPr>
                <w:sz w:val="20"/>
              </w:rPr>
              <w:t>10</w:t>
            </w:r>
            <w:r>
              <w:rPr>
                <w:sz w:val="20"/>
              </w:rPr>
              <w:t>2</w:t>
            </w:r>
          </w:p>
        </w:tc>
      </w:tr>
      <w:tr w:rsidR="00B95627" w:rsidTr="00DA00C5">
        <w:trPr>
          <w:jc w:val="center"/>
        </w:trPr>
        <w:tc>
          <w:tcPr>
            <w:tcW w:w="2510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E5488F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>8x8</w:t>
            </w:r>
          </w:p>
        </w:tc>
        <w:tc>
          <w:tcPr>
            <w:tcW w:w="1043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-0.7</w:t>
            </w:r>
          </w:p>
        </w:tc>
        <w:tc>
          <w:tcPr>
            <w:tcW w:w="1145" w:type="dxa"/>
            <w:gridSpan w:val="2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-0.3,-1.2%</w:t>
            </w:r>
          </w:p>
        </w:tc>
        <w:tc>
          <w:tcPr>
            <w:tcW w:w="720" w:type="dxa"/>
            <w:gridSpan w:val="2"/>
          </w:tcPr>
          <w:p w:rsidR="00B95627" w:rsidRPr="007A5159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 w:rsidRPr="007A5159">
              <w:rPr>
                <w:sz w:val="20"/>
              </w:rPr>
              <w:t>10</w:t>
            </w:r>
            <w:r>
              <w:rPr>
                <w:sz w:val="20"/>
              </w:rPr>
              <w:t>3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Default="00B95627" w:rsidP="00DA00C5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90" w:type="dxa"/>
            <w:gridSpan w:val="2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AE4166">
              <w:rPr>
                <w:b/>
                <w:sz w:val="20"/>
              </w:rPr>
              <w:t>-0.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1080" w:type="dxa"/>
            <w:gridSpan w:val="2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-0.4,-1.5%</w:t>
            </w:r>
          </w:p>
        </w:tc>
        <w:tc>
          <w:tcPr>
            <w:tcW w:w="720" w:type="dxa"/>
            <w:gridSpan w:val="2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 w:rsidRPr="00E5488F">
              <w:rPr>
                <w:sz w:val="20"/>
              </w:rPr>
              <w:t>10</w:t>
            </w:r>
            <w:r>
              <w:rPr>
                <w:sz w:val="20"/>
              </w:rPr>
              <w:t>5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 w:rsidRPr="00E5488F">
              <w:rPr>
                <w:sz w:val="20"/>
              </w:rPr>
              <w:t>10</w:t>
            </w:r>
            <w:r>
              <w:rPr>
                <w:sz w:val="20"/>
              </w:rPr>
              <w:t>2</w:t>
            </w:r>
          </w:p>
        </w:tc>
      </w:tr>
      <w:tr w:rsidR="00B95627" w:rsidRPr="00E5488F" w:rsidTr="00DA00C5">
        <w:trPr>
          <w:jc w:val="center"/>
        </w:trPr>
        <w:tc>
          <w:tcPr>
            <w:tcW w:w="2510" w:type="dxa"/>
            <w:tcBorders>
              <w:left w:val="single" w:sz="8" w:space="0" w:color="auto"/>
              <w:right w:val="single" w:sz="18" w:space="0" w:color="auto"/>
            </w:tcBorders>
            <w:shd w:val="clear" w:color="auto" w:fill="D9D9D9"/>
          </w:tcPr>
          <w:p w:rsidR="00852989" w:rsidRPr="00E5488F" w:rsidDel="00D60C28" w:rsidRDefault="00852989" w:rsidP="00E4323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43" w:type="dxa"/>
            <w:tcBorders>
              <w:left w:val="single" w:sz="18" w:space="0" w:color="auto"/>
            </w:tcBorders>
            <w:shd w:val="clear" w:color="auto" w:fill="D9D9D9"/>
          </w:tcPr>
          <w:p w:rsidR="00852989" w:rsidRPr="00AE4166" w:rsidRDefault="00852989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145" w:type="dxa"/>
            <w:gridSpan w:val="2"/>
            <w:shd w:val="clear" w:color="auto" w:fill="D9D9D9"/>
          </w:tcPr>
          <w:p w:rsidR="00852989" w:rsidRPr="007A5159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gridSpan w:val="2"/>
            <w:shd w:val="clear" w:color="auto" w:fill="D9D9D9"/>
          </w:tcPr>
          <w:p w:rsidR="00852989" w:rsidRPr="007A5159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/>
          </w:tcPr>
          <w:p w:rsidR="00852989" w:rsidRPr="004B1478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left w:val="single" w:sz="18" w:space="0" w:color="auto"/>
            </w:tcBorders>
            <w:shd w:val="clear" w:color="auto" w:fill="D9D9D9"/>
          </w:tcPr>
          <w:p w:rsidR="00852989" w:rsidRPr="00AE4166" w:rsidRDefault="00852989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gridSpan w:val="2"/>
            <w:shd w:val="clear" w:color="auto" w:fill="D9D9D9"/>
          </w:tcPr>
          <w:p w:rsidR="00852989" w:rsidRPr="00E5488F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gridSpan w:val="2"/>
            <w:shd w:val="clear" w:color="auto" w:fill="D9D9D9"/>
          </w:tcPr>
          <w:p w:rsidR="00852989" w:rsidRPr="00E5488F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D9D9D9"/>
          </w:tcPr>
          <w:p w:rsidR="00852989" w:rsidRPr="00E5488F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</w:tr>
      <w:tr w:rsidR="000D03ED" w:rsidTr="00DA00C5">
        <w:trPr>
          <w:jc w:val="center"/>
        </w:trPr>
        <w:tc>
          <w:tcPr>
            <w:tcW w:w="2510" w:type="dxa"/>
            <w:tcBorders>
              <w:left w:val="single" w:sz="8" w:space="0" w:color="auto"/>
              <w:right w:val="single" w:sz="18" w:space="0" w:color="auto"/>
            </w:tcBorders>
          </w:tcPr>
          <w:p w:rsidR="000D03ED" w:rsidRPr="00E5488F" w:rsidRDefault="000D03ED" w:rsidP="00E4323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2: JCTVC-H0309 Boundary-dependent primary (Inter)</w:t>
            </w:r>
          </w:p>
        </w:tc>
        <w:tc>
          <w:tcPr>
            <w:tcW w:w="3628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03ED" w:rsidRPr="004B1478" w:rsidRDefault="000D03ED" w:rsidP="00EE5D69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3510" w:type="dxa"/>
            <w:gridSpan w:val="7"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0D03ED" w:rsidRPr="00E5488F" w:rsidRDefault="000D03ED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B95627" w:rsidRPr="00E5488F" w:rsidTr="00DA00C5">
        <w:trPr>
          <w:jc w:val="center"/>
        </w:trPr>
        <w:tc>
          <w:tcPr>
            <w:tcW w:w="2510" w:type="dxa"/>
            <w:tcBorders>
              <w:left w:val="single" w:sz="8" w:space="0" w:color="auto"/>
              <w:right w:val="single" w:sz="18" w:space="0" w:color="auto"/>
            </w:tcBorders>
            <w:shd w:val="clear" w:color="auto" w:fill="D9D9D9"/>
          </w:tcPr>
          <w:p w:rsidR="00852989" w:rsidRPr="00E5488F" w:rsidDel="00D60C28" w:rsidRDefault="00852989" w:rsidP="00E4323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43" w:type="dxa"/>
            <w:tcBorders>
              <w:left w:val="single" w:sz="18" w:space="0" w:color="auto"/>
            </w:tcBorders>
            <w:shd w:val="clear" w:color="auto" w:fill="D9D9D9"/>
          </w:tcPr>
          <w:p w:rsidR="00852989" w:rsidRPr="00AE4166" w:rsidRDefault="00852989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42" w:type="dxa"/>
            <w:shd w:val="clear" w:color="auto" w:fill="D9D9D9"/>
          </w:tcPr>
          <w:p w:rsidR="00852989" w:rsidRPr="007A5159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661" w:type="dxa"/>
            <w:gridSpan w:val="2"/>
            <w:shd w:val="clear" w:color="auto" w:fill="D9D9D9"/>
          </w:tcPr>
          <w:p w:rsidR="00852989" w:rsidRPr="007A5159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882" w:type="dxa"/>
            <w:gridSpan w:val="2"/>
            <w:tcBorders>
              <w:right w:val="single" w:sz="18" w:space="0" w:color="auto"/>
            </w:tcBorders>
            <w:shd w:val="clear" w:color="auto" w:fill="D9D9D9"/>
          </w:tcPr>
          <w:p w:rsidR="00852989" w:rsidRPr="004B1478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861" w:type="dxa"/>
            <w:tcBorders>
              <w:left w:val="single" w:sz="18" w:space="0" w:color="auto"/>
            </w:tcBorders>
            <w:shd w:val="clear" w:color="auto" w:fill="D9D9D9"/>
          </w:tcPr>
          <w:p w:rsidR="00852989" w:rsidRPr="00AE4166" w:rsidRDefault="00852989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73" w:type="dxa"/>
            <w:gridSpan w:val="2"/>
            <w:shd w:val="clear" w:color="auto" w:fill="D9D9D9"/>
          </w:tcPr>
          <w:p w:rsidR="00852989" w:rsidRPr="00E5488F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661" w:type="dxa"/>
            <w:gridSpan w:val="2"/>
            <w:shd w:val="clear" w:color="auto" w:fill="D9D9D9"/>
            <w:vAlign w:val="center"/>
          </w:tcPr>
          <w:p w:rsidR="00852989" w:rsidRPr="00E5488F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915" w:type="dxa"/>
            <w:gridSpan w:val="2"/>
            <w:tcBorders>
              <w:right w:val="single" w:sz="8" w:space="0" w:color="auto"/>
            </w:tcBorders>
            <w:shd w:val="clear" w:color="auto" w:fill="D9D9D9"/>
          </w:tcPr>
          <w:p w:rsidR="00852989" w:rsidRPr="00E5488F" w:rsidRDefault="00852989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</w:tr>
      <w:tr w:rsidR="000D03ED" w:rsidTr="00DA00C5">
        <w:trPr>
          <w:jc w:val="center"/>
        </w:trPr>
        <w:tc>
          <w:tcPr>
            <w:tcW w:w="2510" w:type="dxa"/>
            <w:tcBorders>
              <w:left w:val="single" w:sz="8" w:space="0" w:color="auto"/>
              <w:right w:val="single" w:sz="18" w:space="0" w:color="auto"/>
            </w:tcBorders>
          </w:tcPr>
          <w:p w:rsidR="000D03ED" w:rsidRPr="00E5488F" w:rsidRDefault="000D03ED" w:rsidP="00E5488F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3: JCTVC-H0126 Boundary-dependent secondary</w:t>
            </w:r>
            <w:r w:rsidRPr="00E5488F" w:rsidDel="004034F9">
              <w:rPr>
                <w:b/>
                <w:sz w:val="20"/>
              </w:rPr>
              <w:t xml:space="preserve"> </w:t>
            </w:r>
          </w:p>
        </w:tc>
        <w:tc>
          <w:tcPr>
            <w:tcW w:w="3628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03ED" w:rsidRPr="007A5159" w:rsidRDefault="000D03ED" w:rsidP="00EE5D69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3510" w:type="dxa"/>
            <w:gridSpan w:val="7"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0D03ED" w:rsidRPr="00E5488F" w:rsidRDefault="000D03ED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</w:tbl>
    <w:p w:rsidR="00A9477F" w:rsidRDefault="00A9477F" w:rsidP="005B7CF6"/>
    <w:p w:rsidR="008A3AFF" w:rsidRDefault="008A3AFF" w:rsidP="007518AA">
      <w:pPr>
        <w:pStyle w:val="Caption"/>
        <w:keepNext/>
        <w:spacing w:after="120"/>
        <w:jc w:val="center"/>
      </w:pPr>
      <w:proofErr w:type="gramStart"/>
      <w:r>
        <w:t xml:space="preserve">Table </w:t>
      </w:r>
      <w:r w:rsidR="002052AB">
        <w:fldChar w:fldCharType="begin"/>
      </w:r>
      <w:r w:rsidR="002052AB">
        <w:instrText xml:space="preserve"> SEQ Table \* ARABIC </w:instrText>
      </w:r>
      <w:r w:rsidR="002052AB">
        <w:fldChar w:fldCharType="separate"/>
      </w:r>
      <w:r w:rsidR="0022349C">
        <w:rPr>
          <w:noProof/>
        </w:rPr>
        <w:t>5</w:t>
      </w:r>
      <w:r w:rsidR="002052AB">
        <w:rPr>
          <w:noProof/>
        </w:rPr>
        <w:fldChar w:fldCharType="end"/>
      </w:r>
      <w:r>
        <w:t>.</w:t>
      </w:r>
      <w:proofErr w:type="gramEnd"/>
      <w:r>
        <w:t xml:space="preserve"> </w:t>
      </w:r>
      <w:r w:rsidRPr="00954B8F">
        <w:t xml:space="preserve">Performance summaries </w:t>
      </w:r>
      <w:r w:rsidR="0047496B">
        <w:t>f</w:t>
      </w:r>
      <w:r w:rsidRPr="00954B8F">
        <w:t xml:space="preserve">or </w:t>
      </w:r>
      <w:r>
        <w:t>Random Access</w:t>
      </w:r>
      <w:r w:rsidRPr="00954B8F">
        <w:t xml:space="preserve"> </w:t>
      </w:r>
      <w:r w:rsidR="0047496B">
        <w:t xml:space="preserve">8-bit </w:t>
      </w:r>
      <w:r w:rsidRPr="00954B8F">
        <w:t>configurations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2"/>
        <w:gridCol w:w="976"/>
        <w:gridCol w:w="1080"/>
        <w:gridCol w:w="720"/>
        <w:gridCol w:w="720"/>
        <w:gridCol w:w="990"/>
        <w:gridCol w:w="1080"/>
        <w:gridCol w:w="720"/>
        <w:gridCol w:w="756"/>
      </w:tblGrid>
      <w:tr w:rsidR="00D7581F" w:rsidTr="00DA00C5">
        <w:trPr>
          <w:jc w:val="center"/>
        </w:trPr>
        <w:tc>
          <w:tcPr>
            <w:tcW w:w="2732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D7581F" w:rsidRPr="00E5488F" w:rsidRDefault="00D7581F" w:rsidP="00E5488F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Tool</w:t>
            </w:r>
          </w:p>
        </w:tc>
        <w:tc>
          <w:tcPr>
            <w:tcW w:w="3496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</w:tcPr>
          <w:p w:rsidR="00D7581F" w:rsidRPr="00E5488F" w:rsidRDefault="00D7581F" w:rsidP="00E5488F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RA-HE</w:t>
            </w:r>
          </w:p>
        </w:tc>
        <w:tc>
          <w:tcPr>
            <w:tcW w:w="3546" w:type="dxa"/>
            <w:gridSpan w:val="4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shd w:val="clear" w:color="auto" w:fill="F2F2F2"/>
          </w:tcPr>
          <w:p w:rsidR="00D7581F" w:rsidRPr="00E5488F" w:rsidRDefault="00D7581F" w:rsidP="00E5488F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RA-LC</w:t>
            </w:r>
          </w:p>
        </w:tc>
      </w:tr>
      <w:tr w:rsidR="00B95627" w:rsidTr="00DA00C5">
        <w:trPr>
          <w:jc w:val="center"/>
        </w:trPr>
        <w:tc>
          <w:tcPr>
            <w:tcW w:w="2732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</w:tcPr>
          <w:p w:rsidR="00B95627" w:rsidRPr="00E5488F" w:rsidRDefault="00B95627" w:rsidP="00E5488F">
            <w:pPr>
              <w:spacing w:before="0"/>
              <w:contextualSpacing/>
              <w:rPr>
                <w:b/>
                <w:sz w:val="20"/>
              </w:rPr>
            </w:pPr>
          </w:p>
        </w:tc>
        <w:tc>
          <w:tcPr>
            <w:tcW w:w="976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Avg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Min</w:t>
            </w:r>
            <w:proofErr w:type="gramStart"/>
            <w:r>
              <w:rPr>
                <w:b/>
                <w:sz w:val="20"/>
              </w:rPr>
              <w:t>,Max</w:t>
            </w:r>
            <w:proofErr w:type="spellEnd"/>
            <w:proofErr w:type="gram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 w:rsidRPr="00E5488F">
              <w:rPr>
                <w:b/>
                <w:sz w:val="20"/>
              </w:rPr>
              <w:t>Enc</w:t>
            </w:r>
            <w:proofErr w:type="spellEnd"/>
            <w:r w:rsidRPr="00E5488F">
              <w:rPr>
                <w:b/>
                <w:sz w:val="20"/>
              </w:rPr>
              <w:t xml:space="preserve"> Time (%)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Dec Time (%)</w:t>
            </w:r>
          </w:p>
        </w:tc>
        <w:tc>
          <w:tcPr>
            <w:tcW w:w="990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Avg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Min</w:t>
            </w:r>
            <w:proofErr w:type="gramStart"/>
            <w:r>
              <w:rPr>
                <w:b/>
                <w:sz w:val="20"/>
              </w:rPr>
              <w:t>,Max</w:t>
            </w:r>
            <w:proofErr w:type="spellEnd"/>
            <w:proofErr w:type="gram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 w:rsidRPr="00E5488F">
              <w:rPr>
                <w:b/>
                <w:sz w:val="20"/>
              </w:rPr>
              <w:t>Enc</w:t>
            </w:r>
            <w:proofErr w:type="spellEnd"/>
            <w:r w:rsidRPr="00E5488F">
              <w:rPr>
                <w:b/>
                <w:sz w:val="20"/>
              </w:rPr>
              <w:t xml:space="preserve"> Time (%)</w:t>
            </w:r>
          </w:p>
        </w:tc>
        <w:tc>
          <w:tcPr>
            <w:tcW w:w="75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B95627" w:rsidRPr="00E5488F" w:rsidRDefault="00B95627" w:rsidP="00AE4166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Dec Time (%)</w:t>
            </w:r>
          </w:p>
        </w:tc>
      </w:tr>
      <w:tr w:rsidR="00B95627" w:rsidTr="00DA00C5">
        <w:trPr>
          <w:jc w:val="center"/>
        </w:trPr>
        <w:tc>
          <w:tcPr>
            <w:tcW w:w="2732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E5488F" w:rsidRDefault="00B95627" w:rsidP="00E5488F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1: JCTVC-H0125 Mode-dependent secondary (Intra)</w:t>
            </w:r>
          </w:p>
        </w:tc>
        <w:tc>
          <w:tcPr>
            <w:tcW w:w="976" w:type="dxa"/>
            <w:tcBorders>
              <w:left w:val="single" w:sz="18" w:space="0" w:color="auto"/>
            </w:tcBorders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1080" w:type="dxa"/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20" w:type="dxa"/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1080" w:type="dxa"/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20" w:type="dxa"/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56" w:type="dxa"/>
            <w:tcBorders>
              <w:right w:val="single" w:sz="8" w:space="0" w:color="auto"/>
            </w:tcBorders>
          </w:tcPr>
          <w:p w:rsidR="00B95627" w:rsidRPr="00E5488F" w:rsidRDefault="00B95627" w:rsidP="00E5488F">
            <w:pPr>
              <w:spacing w:before="0"/>
              <w:contextualSpacing/>
              <w:jc w:val="right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2732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E5488F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>4x4</w:t>
            </w:r>
          </w:p>
        </w:tc>
        <w:tc>
          <w:tcPr>
            <w:tcW w:w="976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-0.2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-0.1,-0.3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-0.3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-0.2,-0.6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56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</w:tr>
      <w:tr w:rsidR="00B95627" w:rsidTr="00DA00C5">
        <w:trPr>
          <w:jc w:val="center"/>
        </w:trPr>
        <w:tc>
          <w:tcPr>
            <w:tcW w:w="2732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E5488F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>8x8</w:t>
            </w:r>
          </w:p>
        </w:tc>
        <w:tc>
          <w:tcPr>
            <w:tcW w:w="976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-0.3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-0.2,-0.5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-0.4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-0.2,-0.7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56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B95627" w:rsidRPr="00E5488F" w:rsidTr="00DA00C5">
        <w:trPr>
          <w:jc w:val="center"/>
        </w:trPr>
        <w:tc>
          <w:tcPr>
            <w:tcW w:w="2732" w:type="dxa"/>
            <w:tcBorders>
              <w:left w:val="single" w:sz="8" w:space="0" w:color="auto"/>
              <w:right w:val="single" w:sz="18" w:space="0" w:color="auto"/>
            </w:tcBorders>
            <w:shd w:val="clear" w:color="auto" w:fill="D9D9D9"/>
          </w:tcPr>
          <w:p w:rsidR="00B95627" w:rsidRPr="00E5488F" w:rsidDel="00D60C28" w:rsidRDefault="00B95627" w:rsidP="00E4323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76" w:type="dxa"/>
            <w:tcBorders>
              <w:left w:val="single" w:sz="18" w:space="0" w:color="auto"/>
            </w:tcBorders>
            <w:shd w:val="clear" w:color="auto" w:fill="D9D9D9"/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shd w:val="clear" w:color="auto" w:fill="D9D9D9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20" w:type="dxa"/>
            <w:shd w:val="clear" w:color="auto" w:fill="D9D9D9"/>
          </w:tcPr>
          <w:p w:rsidR="00B95627" w:rsidRPr="007A5159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/>
          </w:tcPr>
          <w:p w:rsidR="00B95627" w:rsidRPr="004B1478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18" w:space="0" w:color="auto"/>
            </w:tcBorders>
            <w:shd w:val="clear" w:color="auto" w:fill="D9D9D9"/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shd w:val="clear" w:color="auto" w:fill="D9D9D9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20" w:type="dxa"/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56" w:type="dxa"/>
            <w:tcBorders>
              <w:right w:val="single" w:sz="8" w:space="0" w:color="auto"/>
            </w:tcBorders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2732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E5488F" w:rsidRDefault="00B95627" w:rsidP="00E5488F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2: JCTVC-H0309 Boundary-dependent primary (Inter)</w:t>
            </w:r>
          </w:p>
        </w:tc>
        <w:tc>
          <w:tcPr>
            <w:tcW w:w="976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-0.3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-0.2,-0.5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-0.3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-0.3,-0.6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56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B95627" w:rsidRPr="00E5488F" w:rsidTr="00DA00C5">
        <w:trPr>
          <w:jc w:val="center"/>
        </w:trPr>
        <w:tc>
          <w:tcPr>
            <w:tcW w:w="2732" w:type="dxa"/>
            <w:tcBorders>
              <w:left w:val="single" w:sz="8" w:space="0" w:color="auto"/>
              <w:right w:val="single" w:sz="18" w:space="0" w:color="auto"/>
            </w:tcBorders>
            <w:shd w:val="clear" w:color="auto" w:fill="D9D9D9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76" w:type="dxa"/>
            <w:tcBorders>
              <w:left w:val="single" w:sz="18" w:space="0" w:color="auto"/>
            </w:tcBorders>
            <w:shd w:val="clear" w:color="auto" w:fill="D9D9D9"/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shd w:val="clear" w:color="auto" w:fill="D9D9D9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20" w:type="dxa"/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18" w:space="0" w:color="auto"/>
            </w:tcBorders>
            <w:shd w:val="clear" w:color="auto" w:fill="D9D9D9"/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shd w:val="clear" w:color="auto" w:fill="D9D9D9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20" w:type="dxa"/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56" w:type="dxa"/>
            <w:tcBorders>
              <w:right w:val="single" w:sz="8" w:space="0" w:color="auto"/>
            </w:tcBorders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2732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E5488F" w:rsidRDefault="00B95627" w:rsidP="00E5488F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3: JCTVC-H0126 Boundary-dependent secondary</w:t>
            </w:r>
          </w:p>
        </w:tc>
        <w:tc>
          <w:tcPr>
            <w:tcW w:w="976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56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2732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Del="004034F9" w:rsidRDefault="00B95627" w:rsidP="00FE6B87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4x4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>nter</w:t>
            </w:r>
          </w:p>
        </w:tc>
        <w:tc>
          <w:tcPr>
            <w:tcW w:w="976" w:type="dxa"/>
            <w:tcBorders>
              <w:left w:val="single" w:sz="18" w:space="0" w:color="auto"/>
            </w:tcBorders>
          </w:tcPr>
          <w:p w:rsidR="00B95627" w:rsidRPr="00AE4166" w:rsidDel="00880D74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-0.3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-0.2,-0.4</w:t>
            </w:r>
          </w:p>
        </w:tc>
        <w:tc>
          <w:tcPr>
            <w:tcW w:w="720" w:type="dxa"/>
          </w:tcPr>
          <w:p w:rsidR="00B95627" w:rsidRPr="00E5488F" w:rsidDel="00880D74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Del="00880D74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Del="00880D74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-0.3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-0.3,-0.5</w:t>
            </w:r>
          </w:p>
        </w:tc>
        <w:tc>
          <w:tcPr>
            <w:tcW w:w="720" w:type="dxa"/>
          </w:tcPr>
          <w:p w:rsidR="00B95627" w:rsidRPr="00E5488F" w:rsidDel="00880D74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56" w:type="dxa"/>
            <w:tcBorders>
              <w:right w:val="single" w:sz="8" w:space="0" w:color="auto"/>
            </w:tcBorders>
          </w:tcPr>
          <w:p w:rsidR="00B95627" w:rsidRPr="00E5488F" w:rsidDel="00880D74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</w:tr>
      <w:tr w:rsidR="00B95627" w:rsidTr="00DA00C5">
        <w:trPr>
          <w:jc w:val="center"/>
        </w:trPr>
        <w:tc>
          <w:tcPr>
            <w:tcW w:w="2732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Del="004034F9" w:rsidRDefault="00B95627" w:rsidP="00FE6B87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8x8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>nter</w:t>
            </w:r>
          </w:p>
        </w:tc>
        <w:tc>
          <w:tcPr>
            <w:tcW w:w="976" w:type="dxa"/>
            <w:tcBorders>
              <w:left w:val="single" w:sz="18" w:space="0" w:color="auto"/>
            </w:tcBorders>
          </w:tcPr>
          <w:p w:rsidR="00B95627" w:rsidRPr="00AE4166" w:rsidDel="00880D74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-0.3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-0.2,-0.4</w:t>
            </w:r>
          </w:p>
        </w:tc>
        <w:tc>
          <w:tcPr>
            <w:tcW w:w="720" w:type="dxa"/>
          </w:tcPr>
          <w:p w:rsidR="00B95627" w:rsidRPr="00E5488F" w:rsidDel="00880D74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Del="00880D74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Del="00880D74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-0.4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-0.3,-0.6</w:t>
            </w:r>
          </w:p>
        </w:tc>
        <w:tc>
          <w:tcPr>
            <w:tcW w:w="720" w:type="dxa"/>
          </w:tcPr>
          <w:p w:rsidR="00B95627" w:rsidRPr="00E5488F" w:rsidDel="00880D74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756" w:type="dxa"/>
            <w:tcBorders>
              <w:right w:val="single" w:sz="8" w:space="0" w:color="auto"/>
            </w:tcBorders>
          </w:tcPr>
          <w:p w:rsidR="00B95627" w:rsidRPr="00E5488F" w:rsidDel="00880D74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B95627" w:rsidTr="00DA00C5">
        <w:trPr>
          <w:jc w:val="center"/>
        </w:trPr>
        <w:tc>
          <w:tcPr>
            <w:tcW w:w="2732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FE6B87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4x4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 xml:space="preserve">nter + Tool 1 </w:t>
            </w:r>
            <w:r>
              <w:rPr>
                <w:sz w:val="20"/>
              </w:rPr>
              <w:t>4x4 I</w:t>
            </w:r>
            <w:r w:rsidRPr="007518AA">
              <w:rPr>
                <w:sz w:val="20"/>
              </w:rPr>
              <w:t>ntra</w:t>
            </w:r>
          </w:p>
        </w:tc>
        <w:tc>
          <w:tcPr>
            <w:tcW w:w="976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-0.5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-0.4,-0.7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-0.7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-0.5,-1.1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56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B95627" w:rsidTr="00DA00C5">
        <w:trPr>
          <w:jc w:val="center"/>
        </w:trPr>
        <w:tc>
          <w:tcPr>
            <w:tcW w:w="2732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E5488F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8x8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 xml:space="preserve">nter + Tool 1 </w:t>
            </w:r>
            <w:r>
              <w:rPr>
                <w:sz w:val="20"/>
              </w:rPr>
              <w:t>8x8 I</w:t>
            </w:r>
            <w:r w:rsidRPr="007518AA">
              <w:rPr>
                <w:sz w:val="20"/>
              </w:rPr>
              <w:t>ntra</w:t>
            </w:r>
          </w:p>
        </w:tc>
        <w:tc>
          <w:tcPr>
            <w:tcW w:w="976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-0.6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-0.4,-0.9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-0.8</w:t>
            </w:r>
          </w:p>
        </w:tc>
        <w:tc>
          <w:tcPr>
            <w:tcW w:w="108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-0.5</w:t>
            </w:r>
            <w:r w:rsidR="0013442C">
              <w:rPr>
                <w:sz w:val="20"/>
              </w:rPr>
              <w:t>,</w:t>
            </w:r>
            <w:r w:rsidRPr="00915541">
              <w:rPr>
                <w:sz w:val="20"/>
              </w:rPr>
              <w:t>-1.3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756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</w:tr>
    </w:tbl>
    <w:p w:rsidR="00A96DE0" w:rsidRDefault="00A96DE0" w:rsidP="007518AA"/>
    <w:p w:rsidR="004E50EF" w:rsidRDefault="004E50EF" w:rsidP="007518AA"/>
    <w:p w:rsidR="004E50EF" w:rsidRDefault="004E50EF" w:rsidP="007518AA"/>
    <w:p w:rsidR="004E50EF" w:rsidRDefault="004E50EF" w:rsidP="007518AA"/>
    <w:p w:rsidR="004E50EF" w:rsidRDefault="004E50EF" w:rsidP="007518AA"/>
    <w:p w:rsidR="004E50EF" w:rsidRDefault="004E50EF" w:rsidP="007518AA"/>
    <w:p w:rsidR="00A96DE0" w:rsidRDefault="00A96DE0" w:rsidP="007518AA">
      <w:pPr>
        <w:pStyle w:val="Caption"/>
        <w:keepNext/>
        <w:spacing w:after="120"/>
        <w:jc w:val="center"/>
      </w:pPr>
      <w:proofErr w:type="gramStart"/>
      <w:r>
        <w:t xml:space="preserve">Table </w:t>
      </w:r>
      <w:r w:rsidR="00825B0D">
        <w:fldChar w:fldCharType="begin"/>
      </w:r>
      <w:r w:rsidR="000116E3">
        <w:instrText xml:space="preserve"> SEQ Table \* ARABIC </w:instrText>
      </w:r>
      <w:r w:rsidR="00825B0D">
        <w:fldChar w:fldCharType="separate"/>
      </w:r>
      <w:r w:rsidR="0022349C">
        <w:rPr>
          <w:noProof/>
        </w:rPr>
        <w:t>6</w:t>
      </w:r>
      <w:r w:rsidR="00825B0D">
        <w:rPr>
          <w:noProof/>
        </w:rPr>
        <w:fldChar w:fldCharType="end"/>
      </w:r>
      <w:r>
        <w:t>.</w:t>
      </w:r>
      <w:proofErr w:type="gramEnd"/>
      <w:r>
        <w:t xml:space="preserve"> Performance summaries for Low Delay configurations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8"/>
        <w:gridCol w:w="1003"/>
        <w:gridCol w:w="1083"/>
        <w:gridCol w:w="684"/>
        <w:gridCol w:w="720"/>
        <w:gridCol w:w="990"/>
        <w:gridCol w:w="1116"/>
        <w:gridCol w:w="720"/>
        <w:gridCol w:w="720"/>
      </w:tblGrid>
      <w:tr w:rsidR="00D7581F" w:rsidTr="00DA00C5">
        <w:trPr>
          <w:jc w:val="center"/>
        </w:trPr>
        <w:tc>
          <w:tcPr>
            <w:tcW w:w="2738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D7581F" w:rsidRPr="00E5488F" w:rsidRDefault="00D7581F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Tool</w:t>
            </w:r>
          </w:p>
        </w:tc>
        <w:tc>
          <w:tcPr>
            <w:tcW w:w="3490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</w:tcPr>
          <w:p w:rsidR="00D7581F" w:rsidRPr="00E5488F" w:rsidRDefault="00D7581F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LB</w:t>
            </w:r>
            <w:r w:rsidRPr="00E5488F">
              <w:rPr>
                <w:b/>
                <w:sz w:val="20"/>
              </w:rPr>
              <w:t>-HE</w:t>
            </w:r>
          </w:p>
        </w:tc>
        <w:tc>
          <w:tcPr>
            <w:tcW w:w="3546" w:type="dxa"/>
            <w:gridSpan w:val="4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shd w:val="clear" w:color="auto" w:fill="F2F2F2"/>
          </w:tcPr>
          <w:p w:rsidR="00D7581F" w:rsidRPr="00E5488F" w:rsidRDefault="00D7581F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LB</w:t>
            </w:r>
            <w:r w:rsidRPr="00E5488F">
              <w:rPr>
                <w:b/>
                <w:sz w:val="20"/>
              </w:rPr>
              <w:t>-LC</w:t>
            </w:r>
          </w:p>
        </w:tc>
      </w:tr>
      <w:tr w:rsidR="00AF6570" w:rsidTr="00DA00C5">
        <w:trPr>
          <w:jc w:val="center"/>
        </w:trPr>
        <w:tc>
          <w:tcPr>
            <w:tcW w:w="2738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rPr>
                <w:b/>
                <w:sz w:val="20"/>
              </w:rPr>
            </w:pPr>
          </w:p>
        </w:tc>
        <w:tc>
          <w:tcPr>
            <w:tcW w:w="1003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Avg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1083" w:type="dxa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Min</w:t>
            </w:r>
            <w:proofErr w:type="gramStart"/>
            <w:r>
              <w:rPr>
                <w:b/>
                <w:sz w:val="20"/>
              </w:rPr>
              <w:t>,Max</w:t>
            </w:r>
            <w:proofErr w:type="spellEnd"/>
            <w:proofErr w:type="gram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684" w:type="dxa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 w:rsidRPr="00E5488F">
              <w:rPr>
                <w:b/>
                <w:sz w:val="20"/>
              </w:rPr>
              <w:t>Enc</w:t>
            </w:r>
            <w:proofErr w:type="spellEnd"/>
            <w:r w:rsidRPr="00E5488F">
              <w:rPr>
                <w:b/>
                <w:sz w:val="20"/>
              </w:rPr>
              <w:t xml:space="preserve"> Time (%)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Dec Time (%)</w:t>
            </w:r>
          </w:p>
        </w:tc>
        <w:tc>
          <w:tcPr>
            <w:tcW w:w="990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Avg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1116" w:type="dxa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Min</w:t>
            </w:r>
            <w:proofErr w:type="gramStart"/>
            <w:r>
              <w:rPr>
                <w:b/>
                <w:sz w:val="20"/>
              </w:rPr>
              <w:t>,Max</w:t>
            </w:r>
            <w:proofErr w:type="spellEnd"/>
            <w:proofErr w:type="gram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 w:rsidRPr="00E5488F">
              <w:rPr>
                <w:b/>
                <w:sz w:val="20"/>
              </w:rPr>
              <w:t>Enc</w:t>
            </w:r>
            <w:proofErr w:type="spellEnd"/>
            <w:r w:rsidRPr="00E5488F">
              <w:rPr>
                <w:b/>
                <w:sz w:val="20"/>
              </w:rPr>
              <w:t xml:space="preserve"> Time (%)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Dec Time (%)</w:t>
            </w:r>
          </w:p>
        </w:tc>
      </w:tr>
      <w:tr w:rsidR="00B95627" w:rsidTr="00DA00C5">
        <w:trPr>
          <w:jc w:val="center"/>
        </w:trPr>
        <w:tc>
          <w:tcPr>
            <w:tcW w:w="2738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1: JCTVC-H0125 Mode-dependent secondary (Intra)</w:t>
            </w:r>
          </w:p>
        </w:tc>
        <w:tc>
          <w:tcPr>
            <w:tcW w:w="1003" w:type="dxa"/>
            <w:tcBorders>
              <w:left w:val="single" w:sz="1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1083" w:type="dxa"/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684" w:type="dxa"/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1116" w:type="dxa"/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20" w:type="dxa"/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2738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4541A4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>4x4</w:t>
            </w:r>
          </w:p>
        </w:tc>
        <w:tc>
          <w:tcPr>
            <w:tcW w:w="1003" w:type="dxa"/>
            <w:tcBorders>
              <w:left w:val="single" w:sz="18" w:space="0" w:color="auto"/>
            </w:tcBorders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color w:val="A6A6A6" w:themeColor="background1" w:themeShade="A6"/>
                <w:sz w:val="20"/>
              </w:rPr>
            </w:pPr>
            <w:r w:rsidRPr="00DA00C5">
              <w:rPr>
                <w:b/>
                <w:color w:val="A6A6A6" w:themeColor="background1" w:themeShade="A6"/>
                <w:sz w:val="20"/>
              </w:rPr>
              <w:t>-0.1</w:t>
            </w:r>
          </w:p>
        </w:tc>
        <w:tc>
          <w:tcPr>
            <w:tcW w:w="1083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+0.1,-0.2</w:t>
            </w:r>
          </w:p>
        </w:tc>
        <w:tc>
          <w:tcPr>
            <w:tcW w:w="684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100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100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color w:val="A6A6A6" w:themeColor="background1" w:themeShade="A6"/>
                <w:sz w:val="20"/>
              </w:rPr>
            </w:pPr>
            <w:r w:rsidRPr="00DA00C5">
              <w:rPr>
                <w:b/>
                <w:color w:val="A6A6A6" w:themeColor="background1" w:themeShade="A6"/>
                <w:sz w:val="20"/>
              </w:rPr>
              <w:t>-0.1</w:t>
            </w:r>
          </w:p>
        </w:tc>
        <w:tc>
          <w:tcPr>
            <w:tcW w:w="1116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+0.1,-0.2</w:t>
            </w:r>
          </w:p>
        </w:tc>
        <w:tc>
          <w:tcPr>
            <w:tcW w:w="72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100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100</w:t>
            </w:r>
          </w:p>
        </w:tc>
      </w:tr>
      <w:tr w:rsidR="00B95627" w:rsidTr="00DA00C5">
        <w:trPr>
          <w:jc w:val="center"/>
        </w:trPr>
        <w:tc>
          <w:tcPr>
            <w:tcW w:w="2738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4541A4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>8x8</w:t>
            </w:r>
          </w:p>
        </w:tc>
        <w:tc>
          <w:tcPr>
            <w:tcW w:w="1003" w:type="dxa"/>
            <w:tcBorders>
              <w:left w:val="single" w:sz="18" w:space="0" w:color="auto"/>
            </w:tcBorders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color w:val="A6A6A6" w:themeColor="background1" w:themeShade="A6"/>
                <w:sz w:val="20"/>
              </w:rPr>
            </w:pPr>
            <w:r w:rsidRPr="00DA00C5">
              <w:rPr>
                <w:b/>
                <w:color w:val="A6A6A6" w:themeColor="background1" w:themeShade="A6"/>
                <w:sz w:val="20"/>
              </w:rPr>
              <w:t>-0.1</w:t>
            </w:r>
          </w:p>
        </w:tc>
        <w:tc>
          <w:tcPr>
            <w:tcW w:w="1083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+0.2,-0.2</w:t>
            </w:r>
          </w:p>
        </w:tc>
        <w:tc>
          <w:tcPr>
            <w:tcW w:w="684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100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101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color w:val="A6A6A6" w:themeColor="background1" w:themeShade="A6"/>
                <w:sz w:val="20"/>
              </w:rPr>
            </w:pPr>
            <w:r w:rsidRPr="00DA00C5">
              <w:rPr>
                <w:b/>
                <w:color w:val="A6A6A6" w:themeColor="background1" w:themeShade="A6"/>
                <w:sz w:val="20"/>
              </w:rPr>
              <w:t>-0.1</w:t>
            </w:r>
          </w:p>
        </w:tc>
        <w:tc>
          <w:tcPr>
            <w:tcW w:w="1116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+0.2,-0.2</w:t>
            </w:r>
          </w:p>
        </w:tc>
        <w:tc>
          <w:tcPr>
            <w:tcW w:w="720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101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color w:val="A6A6A6" w:themeColor="background1" w:themeShade="A6"/>
                <w:sz w:val="20"/>
              </w:rPr>
            </w:pPr>
            <w:r w:rsidRPr="00DA00C5">
              <w:rPr>
                <w:color w:val="A6A6A6" w:themeColor="background1" w:themeShade="A6"/>
                <w:sz w:val="20"/>
              </w:rPr>
              <w:t>102</w:t>
            </w:r>
          </w:p>
        </w:tc>
      </w:tr>
      <w:tr w:rsidR="00AF6570" w:rsidRPr="00E5488F" w:rsidTr="00DA00C5">
        <w:trPr>
          <w:jc w:val="center"/>
        </w:trPr>
        <w:tc>
          <w:tcPr>
            <w:tcW w:w="2738" w:type="dxa"/>
            <w:tcBorders>
              <w:left w:val="single" w:sz="8" w:space="0" w:color="auto"/>
              <w:right w:val="single" w:sz="18" w:space="0" w:color="auto"/>
            </w:tcBorders>
            <w:shd w:val="clear" w:color="auto" w:fill="D9D9D9"/>
          </w:tcPr>
          <w:p w:rsidR="00B95627" w:rsidRPr="00E5488F" w:rsidDel="00D60C28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03" w:type="dxa"/>
            <w:tcBorders>
              <w:left w:val="single" w:sz="18" w:space="0" w:color="auto"/>
            </w:tcBorders>
            <w:shd w:val="clear" w:color="auto" w:fill="D9D9D9"/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3" w:type="dxa"/>
            <w:shd w:val="clear" w:color="auto" w:fill="D9D9D9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684" w:type="dxa"/>
            <w:shd w:val="clear" w:color="auto" w:fill="D9D9D9"/>
          </w:tcPr>
          <w:p w:rsidR="00B95627" w:rsidRPr="007A5159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/>
          </w:tcPr>
          <w:p w:rsidR="00B95627" w:rsidRPr="004B1478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18" w:space="0" w:color="auto"/>
            </w:tcBorders>
            <w:shd w:val="clear" w:color="auto" w:fill="D9D9D9"/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116" w:type="dxa"/>
            <w:shd w:val="clear" w:color="auto" w:fill="D9D9D9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20" w:type="dxa"/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2738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2: JCTVC-H0309 Boundary-dependent primary (Inter)</w:t>
            </w:r>
          </w:p>
        </w:tc>
        <w:tc>
          <w:tcPr>
            <w:tcW w:w="1003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-0.5</w:t>
            </w:r>
          </w:p>
        </w:tc>
        <w:tc>
          <w:tcPr>
            <w:tcW w:w="1083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-0.4,-0.6</w:t>
            </w:r>
          </w:p>
        </w:tc>
        <w:tc>
          <w:tcPr>
            <w:tcW w:w="684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-0.6</w:t>
            </w:r>
          </w:p>
        </w:tc>
        <w:tc>
          <w:tcPr>
            <w:tcW w:w="1116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-0.6,-0.7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AF6570" w:rsidRPr="00E5488F" w:rsidTr="00DA00C5">
        <w:trPr>
          <w:jc w:val="center"/>
        </w:trPr>
        <w:tc>
          <w:tcPr>
            <w:tcW w:w="2738" w:type="dxa"/>
            <w:tcBorders>
              <w:left w:val="single" w:sz="8" w:space="0" w:color="auto"/>
              <w:right w:val="single" w:sz="18" w:space="0" w:color="auto"/>
            </w:tcBorders>
            <w:shd w:val="clear" w:color="auto" w:fill="D9D9D9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03" w:type="dxa"/>
            <w:tcBorders>
              <w:left w:val="single" w:sz="18" w:space="0" w:color="auto"/>
            </w:tcBorders>
            <w:shd w:val="clear" w:color="auto" w:fill="D9D9D9"/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3" w:type="dxa"/>
            <w:shd w:val="clear" w:color="auto" w:fill="D9D9D9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684" w:type="dxa"/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18" w:space="0" w:color="auto"/>
            </w:tcBorders>
            <w:shd w:val="clear" w:color="auto" w:fill="D9D9D9"/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116" w:type="dxa"/>
            <w:shd w:val="clear" w:color="auto" w:fill="D9D9D9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20" w:type="dxa"/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2738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3: JCTVC-H0126 Boundary-dependent secondary</w:t>
            </w:r>
          </w:p>
        </w:tc>
        <w:tc>
          <w:tcPr>
            <w:tcW w:w="1003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3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684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116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2738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FE6B87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4x4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>nter</w:t>
            </w:r>
          </w:p>
        </w:tc>
        <w:tc>
          <w:tcPr>
            <w:tcW w:w="1003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-0.3</w:t>
            </w:r>
          </w:p>
        </w:tc>
        <w:tc>
          <w:tcPr>
            <w:tcW w:w="1083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-0.2,-0.4</w:t>
            </w:r>
          </w:p>
        </w:tc>
        <w:tc>
          <w:tcPr>
            <w:tcW w:w="684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-0.4</w:t>
            </w:r>
          </w:p>
        </w:tc>
        <w:tc>
          <w:tcPr>
            <w:tcW w:w="1116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-0.3,-0.5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B95627" w:rsidTr="00DA00C5">
        <w:trPr>
          <w:jc w:val="center"/>
        </w:trPr>
        <w:tc>
          <w:tcPr>
            <w:tcW w:w="2738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4541A4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8x8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>nter</w:t>
            </w:r>
          </w:p>
        </w:tc>
        <w:tc>
          <w:tcPr>
            <w:tcW w:w="1003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-0.4</w:t>
            </w:r>
          </w:p>
        </w:tc>
        <w:tc>
          <w:tcPr>
            <w:tcW w:w="1083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-0.2,-0.4</w:t>
            </w:r>
          </w:p>
        </w:tc>
        <w:tc>
          <w:tcPr>
            <w:tcW w:w="684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-0.5</w:t>
            </w:r>
          </w:p>
        </w:tc>
        <w:tc>
          <w:tcPr>
            <w:tcW w:w="1116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-0.4,-0.6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B95627" w:rsidTr="00DA00C5">
        <w:trPr>
          <w:jc w:val="center"/>
        </w:trPr>
        <w:tc>
          <w:tcPr>
            <w:tcW w:w="2738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FE6B87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4x4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 xml:space="preserve">nter + Tool 1 </w:t>
            </w:r>
            <w:r>
              <w:rPr>
                <w:sz w:val="20"/>
              </w:rPr>
              <w:t>4x4 I</w:t>
            </w:r>
            <w:r w:rsidRPr="007518AA">
              <w:rPr>
                <w:sz w:val="20"/>
              </w:rPr>
              <w:t>ntra</w:t>
            </w:r>
          </w:p>
        </w:tc>
        <w:tc>
          <w:tcPr>
            <w:tcW w:w="1003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-0.4</w:t>
            </w:r>
          </w:p>
        </w:tc>
        <w:tc>
          <w:tcPr>
            <w:tcW w:w="1083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-0.1,-0.5</w:t>
            </w:r>
          </w:p>
        </w:tc>
        <w:tc>
          <w:tcPr>
            <w:tcW w:w="684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-0.5</w:t>
            </w:r>
          </w:p>
        </w:tc>
        <w:tc>
          <w:tcPr>
            <w:tcW w:w="1116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-0.2,-0.7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B95627" w:rsidTr="00DA00C5">
        <w:trPr>
          <w:jc w:val="center"/>
        </w:trPr>
        <w:tc>
          <w:tcPr>
            <w:tcW w:w="2738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4541A4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8x8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 xml:space="preserve">nter + Tool 1 </w:t>
            </w:r>
            <w:r>
              <w:rPr>
                <w:sz w:val="20"/>
              </w:rPr>
              <w:t>8x8 I</w:t>
            </w:r>
            <w:r w:rsidRPr="007518AA">
              <w:rPr>
                <w:sz w:val="20"/>
              </w:rPr>
              <w:t>ntra</w:t>
            </w:r>
          </w:p>
        </w:tc>
        <w:tc>
          <w:tcPr>
            <w:tcW w:w="1003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-0.5</w:t>
            </w:r>
          </w:p>
        </w:tc>
        <w:tc>
          <w:tcPr>
            <w:tcW w:w="1083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-0.1,-0.6</w:t>
            </w:r>
          </w:p>
        </w:tc>
        <w:tc>
          <w:tcPr>
            <w:tcW w:w="684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990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-0.6</w:t>
            </w:r>
          </w:p>
        </w:tc>
        <w:tc>
          <w:tcPr>
            <w:tcW w:w="1116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-0.2,-0.8</w:t>
            </w:r>
          </w:p>
        </w:tc>
        <w:tc>
          <w:tcPr>
            <w:tcW w:w="720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:rsidR="00A96DE0" w:rsidRDefault="00A96DE0" w:rsidP="007518AA"/>
    <w:p w:rsidR="00A96DE0" w:rsidRDefault="00A96DE0" w:rsidP="007518AA">
      <w:pPr>
        <w:pStyle w:val="Caption"/>
        <w:keepNext/>
        <w:spacing w:after="120"/>
        <w:jc w:val="center"/>
      </w:pPr>
      <w:proofErr w:type="gramStart"/>
      <w:r>
        <w:t xml:space="preserve">Table </w:t>
      </w:r>
      <w:r w:rsidR="002052AB">
        <w:fldChar w:fldCharType="begin"/>
      </w:r>
      <w:r w:rsidR="002052AB">
        <w:instrText xml:space="preserve"> SEQ Table \* ARABIC </w:instrText>
      </w:r>
      <w:r w:rsidR="002052AB">
        <w:fldChar w:fldCharType="separate"/>
      </w:r>
      <w:r w:rsidR="0022349C">
        <w:rPr>
          <w:noProof/>
        </w:rPr>
        <w:t>7</w:t>
      </w:r>
      <w:r w:rsidR="002052AB">
        <w:rPr>
          <w:noProof/>
        </w:rPr>
        <w:fldChar w:fldCharType="end"/>
      </w:r>
      <w:r>
        <w:t>.</w:t>
      </w:r>
      <w:proofErr w:type="gramEnd"/>
      <w:r>
        <w:t xml:space="preserve"> Performance summaries for Random Access 10-bit configuration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7"/>
        <w:gridCol w:w="1084"/>
        <w:gridCol w:w="1011"/>
        <w:gridCol w:w="789"/>
        <w:gridCol w:w="825"/>
      </w:tblGrid>
      <w:tr w:rsidR="00D7581F" w:rsidTr="00DA00C5">
        <w:trPr>
          <w:jc w:val="center"/>
        </w:trPr>
        <w:tc>
          <w:tcPr>
            <w:tcW w:w="3027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D7581F" w:rsidRPr="00E5488F" w:rsidRDefault="00D7581F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Tool</w:t>
            </w:r>
          </w:p>
        </w:tc>
        <w:tc>
          <w:tcPr>
            <w:tcW w:w="3709" w:type="dxa"/>
            <w:gridSpan w:val="4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</w:tcPr>
          <w:p w:rsidR="00D7581F" w:rsidRPr="00E5488F" w:rsidRDefault="00D7581F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RA-HE</w:t>
            </w:r>
            <w:r>
              <w:rPr>
                <w:b/>
                <w:sz w:val="20"/>
              </w:rPr>
              <w:t>10</w:t>
            </w:r>
          </w:p>
        </w:tc>
      </w:tr>
      <w:tr w:rsidR="00B95627" w:rsidTr="00DA00C5">
        <w:trPr>
          <w:jc w:val="center"/>
        </w:trPr>
        <w:tc>
          <w:tcPr>
            <w:tcW w:w="3027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rPr>
                <w:b/>
                <w:sz w:val="20"/>
              </w:rPr>
            </w:pPr>
          </w:p>
        </w:tc>
        <w:tc>
          <w:tcPr>
            <w:tcW w:w="1084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Avg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1011" w:type="dxa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Min</w:t>
            </w:r>
            <w:proofErr w:type="gramStart"/>
            <w:r>
              <w:rPr>
                <w:b/>
                <w:sz w:val="20"/>
              </w:rPr>
              <w:t>,Max</w:t>
            </w:r>
            <w:proofErr w:type="spellEnd"/>
            <w:proofErr w:type="gramEnd"/>
            <w:r>
              <w:rPr>
                <w:b/>
                <w:sz w:val="20"/>
              </w:rPr>
              <w:t xml:space="preserve"> </w:t>
            </w:r>
            <w:r w:rsidRPr="00E5488F">
              <w:rPr>
                <w:b/>
                <w:sz w:val="20"/>
              </w:rPr>
              <w:t>Y BD-Rate (%)</w:t>
            </w:r>
          </w:p>
        </w:tc>
        <w:tc>
          <w:tcPr>
            <w:tcW w:w="789" w:type="dxa"/>
            <w:tcBorders>
              <w:bottom w:val="single" w:sz="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proofErr w:type="spellStart"/>
            <w:r w:rsidRPr="00E5488F">
              <w:rPr>
                <w:b/>
                <w:sz w:val="20"/>
              </w:rPr>
              <w:t>Enc</w:t>
            </w:r>
            <w:proofErr w:type="spellEnd"/>
            <w:r w:rsidRPr="00E5488F">
              <w:rPr>
                <w:b/>
                <w:sz w:val="20"/>
              </w:rPr>
              <w:t xml:space="preserve"> Time (%)</w:t>
            </w:r>
          </w:p>
        </w:tc>
        <w:tc>
          <w:tcPr>
            <w:tcW w:w="825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F2F2F2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E5488F">
              <w:rPr>
                <w:b/>
                <w:sz w:val="20"/>
              </w:rPr>
              <w:t>Dec Time (%)</w:t>
            </w:r>
          </w:p>
        </w:tc>
      </w:tr>
      <w:tr w:rsidR="00B95627" w:rsidTr="00DA00C5">
        <w:trPr>
          <w:jc w:val="center"/>
        </w:trPr>
        <w:tc>
          <w:tcPr>
            <w:tcW w:w="3027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1: JCTVC-H0125 Mode-dependent secondary (Intra)</w:t>
            </w:r>
          </w:p>
        </w:tc>
        <w:tc>
          <w:tcPr>
            <w:tcW w:w="1084" w:type="dxa"/>
            <w:tcBorders>
              <w:left w:val="single" w:sz="1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1011" w:type="dxa"/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789" w:type="dxa"/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  <w:tc>
          <w:tcPr>
            <w:tcW w:w="825" w:type="dxa"/>
            <w:tcBorders>
              <w:right w:val="single" w:sz="1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right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3027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4541A4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>4x4</w:t>
            </w:r>
          </w:p>
        </w:tc>
        <w:tc>
          <w:tcPr>
            <w:tcW w:w="1084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-0.3</w:t>
            </w:r>
          </w:p>
        </w:tc>
        <w:tc>
          <w:tcPr>
            <w:tcW w:w="1011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-0.3,-0.3</w:t>
            </w:r>
          </w:p>
        </w:tc>
        <w:tc>
          <w:tcPr>
            <w:tcW w:w="789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25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B95627" w:rsidTr="00DA00C5">
        <w:trPr>
          <w:jc w:val="center"/>
        </w:trPr>
        <w:tc>
          <w:tcPr>
            <w:tcW w:w="3027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4541A4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>8x8</w:t>
            </w:r>
          </w:p>
        </w:tc>
        <w:tc>
          <w:tcPr>
            <w:tcW w:w="1084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-0.4</w:t>
            </w:r>
          </w:p>
        </w:tc>
        <w:tc>
          <w:tcPr>
            <w:tcW w:w="1011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-0.4,-0.4</w:t>
            </w:r>
          </w:p>
        </w:tc>
        <w:tc>
          <w:tcPr>
            <w:tcW w:w="789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25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B95627" w:rsidRPr="00E5488F" w:rsidTr="00DA00C5">
        <w:trPr>
          <w:jc w:val="center"/>
        </w:trPr>
        <w:tc>
          <w:tcPr>
            <w:tcW w:w="3027" w:type="dxa"/>
            <w:tcBorders>
              <w:left w:val="single" w:sz="8" w:space="0" w:color="auto"/>
              <w:right w:val="single" w:sz="18" w:space="0" w:color="auto"/>
            </w:tcBorders>
            <w:shd w:val="clear" w:color="auto" w:fill="D9D9D9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4" w:type="dxa"/>
            <w:tcBorders>
              <w:left w:val="single" w:sz="18" w:space="0" w:color="auto"/>
            </w:tcBorders>
            <w:shd w:val="clear" w:color="auto" w:fill="D9D9D9"/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11" w:type="dxa"/>
            <w:shd w:val="clear" w:color="auto" w:fill="D9D9D9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89" w:type="dxa"/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825" w:type="dxa"/>
            <w:tcBorders>
              <w:right w:val="single" w:sz="18" w:space="0" w:color="auto"/>
            </w:tcBorders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3027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2: JCTVC-H0309 Boundary-dependent primary (Inter)</w:t>
            </w:r>
          </w:p>
        </w:tc>
        <w:tc>
          <w:tcPr>
            <w:tcW w:w="1084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-0.2</w:t>
            </w:r>
          </w:p>
        </w:tc>
        <w:tc>
          <w:tcPr>
            <w:tcW w:w="1011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-0.2,-0.2</w:t>
            </w:r>
          </w:p>
        </w:tc>
        <w:tc>
          <w:tcPr>
            <w:tcW w:w="789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825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B95627" w:rsidRPr="00E5488F" w:rsidTr="00DA00C5">
        <w:trPr>
          <w:jc w:val="center"/>
        </w:trPr>
        <w:tc>
          <w:tcPr>
            <w:tcW w:w="3027" w:type="dxa"/>
            <w:tcBorders>
              <w:left w:val="single" w:sz="8" w:space="0" w:color="auto"/>
              <w:right w:val="single" w:sz="18" w:space="0" w:color="auto"/>
            </w:tcBorders>
            <w:shd w:val="clear" w:color="auto" w:fill="D9D9D9"/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84" w:type="dxa"/>
            <w:tcBorders>
              <w:left w:val="single" w:sz="18" w:space="0" w:color="auto"/>
            </w:tcBorders>
            <w:shd w:val="clear" w:color="auto" w:fill="D9D9D9"/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11" w:type="dxa"/>
            <w:shd w:val="clear" w:color="auto" w:fill="D9D9D9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89" w:type="dxa"/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825" w:type="dxa"/>
            <w:tcBorders>
              <w:right w:val="single" w:sz="18" w:space="0" w:color="auto"/>
            </w:tcBorders>
            <w:shd w:val="clear" w:color="auto" w:fill="D9D9D9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3027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E5488F" w:rsidRDefault="00B95627" w:rsidP="004541A4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3: JCTVC-H0126 Boundary-dependent secondary</w:t>
            </w:r>
          </w:p>
        </w:tc>
        <w:tc>
          <w:tcPr>
            <w:tcW w:w="1084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1011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89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  <w:tc>
          <w:tcPr>
            <w:tcW w:w="825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</w:p>
        </w:tc>
      </w:tr>
      <w:tr w:rsidR="00B95627" w:rsidTr="00DA00C5">
        <w:trPr>
          <w:jc w:val="center"/>
        </w:trPr>
        <w:tc>
          <w:tcPr>
            <w:tcW w:w="3027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4541A4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4x4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>nter</w:t>
            </w:r>
          </w:p>
        </w:tc>
        <w:tc>
          <w:tcPr>
            <w:tcW w:w="1084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-0.2</w:t>
            </w:r>
          </w:p>
        </w:tc>
        <w:tc>
          <w:tcPr>
            <w:tcW w:w="1011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-0.2,-0.2</w:t>
            </w:r>
          </w:p>
        </w:tc>
        <w:tc>
          <w:tcPr>
            <w:tcW w:w="789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825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B95627" w:rsidTr="00DA00C5">
        <w:trPr>
          <w:jc w:val="center"/>
        </w:trPr>
        <w:tc>
          <w:tcPr>
            <w:tcW w:w="3027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4541A4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8x8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>nter</w:t>
            </w:r>
          </w:p>
        </w:tc>
        <w:tc>
          <w:tcPr>
            <w:tcW w:w="1084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-0.2</w:t>
            </w:r>
          </w:p>
        </w:tc>
        <w:tc>
          <w:tcPr>
            <w:tcW w:w="1011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-0.2,-0.2</w:t>
            </w:r>
          </w:p>
        </w:tc>
        <w:tc>
          <w:tcPr>
            <w:tcW w:w="789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825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B95627" w:rsidTr="00DA00C5">
        <w:trPr>
          <w:jc w:val="center"/>
        </w:trPr>
        <w:tc>
          <w:tcPr>
            <w:tcW w:w="3027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4541A4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4x4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 xml:space="preserve">nter + Tool 1 </w:t>
            </w:r>
            <w:r>
              <w:rPr>
                <w:sz w:val="20"/>
              </w:rPr>
              <w:t>4x4 I</w:t>
            </w:r>
            <w:r w:rsidRPr="007518AA">
              <w:rPr>
                <w:sz w:val="20"/>
              </w:rPr>
              <w:t>ntra</w:t>
            </w:r>
          </w:p>
        </w:tc>
        <w:tc>
          <w:tcPr>
            <w:tcW w:w="1084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-0.5</w:t>
            </w:r>
          </w:p>
        </w:tc>
        <w:tc>
          <w:tcPr>
            <w:tcW w:w="1011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-0.5,-0.5</w:t>
            </w:r>
          </w:p>
        </w:tc>
        <w:tc>
          <w:tcPr>
            <w:tcW w:w="789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825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B95627" w:rsidTr="00DA00C5">
        <w:trPr>
          <w:jc w:val="center"/>
        </w:trPr>
        <w:tc>
          <w:tcPr>
            <w:tcW w:w="3027" w:type="dxa"/>
            <w:tcBorders>
              <w:left w:val="single" w:sz="8" w:space="0" w:color="auto"/>
              <w:right w:val="single" w:sz="18" w:space="0" w:color="auto"/>
            </w:tcBorders>
          </w:tcPr>
          <w:p w:rsidR="00B95627" w:rsidRPr="007518AA" w:rsidRDefault="00B95627" w:rsidP="00FE6B87">
            <w:pPr>
              <w:spacing w:before="0"/>
              <w:contextualSpacing/>
              <w:jc w:val="center"/>
              <w:rPr>
                <w:sz w:val="20"/>
              </w:rPr>
            </w:pPr>
            <w:r w:rsidRPr="007518AA">
              <w:rPr>
                <w:sz w:val="20"/>
              </w:rPr>
              <w:t xml:space="preserve">8x8 </w:t>
            </w:r>
            <w:r>
              <w:rPr>
                <w:sz w:val="20"/>
              </w:rPr>
              <w:t>I</w:t>
            </w:r>
            <w:r w:rsidRPr="007518AA">
              <w:rPr>
                <w:sz w:val="20"/>
              </w:rPr>
              <w:t xml:space="preserve">nter + Tool 1 </w:t>
            </w:r>
            <w:r>
              <w:rPr>
                <w:sz w:val="20"/>
              </w:rPr>
              <w:t>8x8 I</w:t>
            </w:r>
            <w:r w:rsidRPr="007518AA">
              <w:rPr>
                <w:sz w:val="20"/>
              </w:rPr>
              <w:t>ntra</w:t>
            </w:r>
          </w:p>
        </w:tc>
        <w:tc>
          <w:tcPr>
            <w:tcW w:w="1084" w:type="dxa"/>
            <w:tcBorders>
              <w:left w:val="single" w:sz="18" w:space="0" w:color="auto"/>
            </w:tcBorders>
          </w:tcPr>
          <w:p w:rsidR="00B95627" w:rsidRPr="00AE4166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-0.6</w:t>
            </w:r>
          </w:p>
        </w:tc>
        <w:tc>
          <w:tcPr>
            <w:tcW w:w="1011" w:type="dxa"/>
          </w:tcPr>
          <w:p w:rsidR="00B95627" w:rsidRPr="00DA00C5" w:rsidRDefault="00B95627" w:rsidP="007518AA">
            <w:pPr>
              <w:spacing w:before="0"/>
              <w:contextualSpacing/>
              <w:jc w:val="center"/>
              <w:rPr>
                <w:b/>
                <w:sz w:val="20"/>
              </w:rPr>
            </w:pPr>
            <w:r w:rsidRPr="00915541">
              <w:rPr>
                <w:sz w:val="20"/>
              </w:rPr>
              <w:t>-0.6,-0.6</w:t>
            </w:r>
          </w:p>
        </w:tc>
        <w:tc>
          <w:tcPr>
            <w:tcW w:w="789" w:type="dxa"/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825" w:type="dxa"/>
            <w:tcBorders>
              <w:right w:val="single" w:sz="18" w:space="0" w:color="auto"/>
            </w:tcBorders>
          </w:tcPr>
          <w:p w:rsidR="00B95627" w:rsidRPr="00E5488F" w:rsidRDefault="00B95627" w:rsidP="007518AA">
            <w:pPr>
              <w:spacing w:befor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:rsidR="00A96DE0" w:rsidRDefault="00A96DE0" w:rsidP="007518AA"/>
    <w:p w:rsidR="00A96DE0" w:rsidRDefault="00A96DE0" w:rsidP="007518AA"/>
    <w:p w:rsidR="00C777A5" w:rsidRDefault="00C777A5" w:rsidP="007518AA"/>
    <w:p w:rsidR="00C74DB0" w:rsidRDefault="00C74DB0" w:rsidP="007518AA"/>
    <w:p w:rsidR="00C74DB0" w:rsidRDefault="00C74DB0" w:rsidP="007518AA"/>
    <w:p w:rsidR="00C74DB0" w:rsidRDefault="00C74DB0" w:rsidP="007518AA"/>
    <w:p w:rsidR="00C74DB0" w:rsidRDefault="00C74DB0" w:rsidP="007518AA"/>
    <w:p w:rsidR="00C74DB0" w:rsidRDefault="00C74DB0" w:rsidP="007518AA"/>
    <w:p w:rsidR="00C74DB0" w:rsidRDefault="00C74DB0" w:rsidP="007518AA"/>
    <w:p w:rsidR="00742C56" w:rsidRDefault="00742C56" w:rsidP="007518AA"/>
    <w:p w:rsidR="00742C56" w:rsidRDefault="00742C56" w:rsidP="007518AA"/>
    <w:p w:rsidR="005B7CF6" w:rsidRDefault="005B7CF6" w:rsidP="005B7CF6">
      <w:pPr>
        <w:pStyle w:val="Heading1"/>
      </w:pPr>
      <w:r>
        <w:t>Summary of complexity</w:t>
      </w:r>
    </w:p>
    <w:p w:rsidR="00F772E5" w:rsidRDefault="004E4B75" w:rsidP="007518AA">
      <w:pPr>
        <w:jc w:val="both"/>
      </w:pPr>
      <w:r>
        <w:t>Table</w:t>
      </w:r>
      <w:r w:rsidR="00000814">
        <w:t xml:space="preserve">s </w:t>
      </w:r>
      <w:r w:rsidR="0022349C">
        <w:t xml:space="preserve">8 </w:t>
      </w:r>
      <w:r w:rsidR="00000814">
        <w:t xml:space="preserve">to </w:t>
      </w:r>
      <w:r w:rsidR="0022349C">
        <w:t xml:space="preserve">11 </w:t>
      </w:r>
      <w:r>
        <w:t>summarize the worst-case and average operations counts for the proposed tools. For secondary transforms, operation counts are preceded by “+” to indicate the number of additional operations the proposed secondary transform applies after the HM transform.</w:t>
      </w:r>
    </w:p>
    <w:p w:rsidR="00D6790B" w:rsidRDefault="00000814" w:rsidP="00AA543C">
      <w:pPr>
        <w:jc w:val="both"/>
      </w:pPr>
      <w:r>
        <w:t xml:space="preserve">Tables </w:t>
      </w:r>
      <w:r w:rsidR="0022349C">
        <w:t xml:space="preserve">8 </w:t>
      </w:r>
      <w:r>
        <w:t xml:space="preserve">and </w:t>
      </w:r>
      <w:r w:rsidR="0022349C">
        <w:t xml:space="preserve">9 </w:t>
      </w:r>
      <w:r>
        <w:t xml:space="preserve">respectively show the worst-case and average-case counts for Intra </w:t>
      </w:r>
      <w:r w:rsidR="00E36BDD">
        <w:t>T</w:t>
      </w:r>
      <w:r>
        <w:t>Us. N</w:t>
      </w:r>
      <w:r w:rsidR="00D6790B">
        <w:t xml:space="preserve">ote that for Tests 3 and 4 of JCTVC-H0126, the Intra </w:t>
      </w:r>
      <w:r w:rsidR="00E36BDD">
        <w:t>T</w:t>
      </w:r>
      <w:r w:rsidR="00D6790B">
        <w:t>Us case would correspond to the 4x4 and 8x8 case of JCTVC-H0125 respectively.</w:t>
      </w:r>
      <w:r w:rsidR="009E5F0D">
        <w:t xml:space="preserve"> Also, JCTVC-H0309 does not propose any modifications for Intra coding</w:t>
      </w:r>
      <w:r w:rsidR="00C8381F">
        <w:t xml:space="preserve">. Therefore, operations count information for only JCTVC-H0125 is included in Tables </w:t>
      </w:r>
      <w:r w:rsidR="0022349C">
        <w:t xml:space="preserve">8 </w:t>
      </w:r>
      <w:r w:rsidR="00C8381F">
        <w:t xml:space="preserve">and </w:t>
      </w:r>
      <w:r w:rsidR="0022349C">
        <w:t>9</w:t>
      </w:r>
      <w:r w:rsidR="00C8381F">
        <w:t>.</w:t>
      </w:r>
    </w:p>
    <w:p w:rsidR="00D6790B" w:rsidRDefault="00D6790B" w:rsidP="00AA543C">
      <w:pPr>
        <w:pStyle w:val="Caption"/>
        <w:keepNext/>
        <w:spacing w:after="120"/>
        <w:jc w:val="center"/>
      </w:pPr>
      <w:proofErr w:type="gramStart"/>
      <w:r>
        <w:t xml:space="preserve">Table </w:t>
      </w:r>
      <w:r w:rsidR="00825B0D">
        <w:fldChar w:fldCharType="begin"/>
      </w:r>
      <w:r w:rsidR="000116E3">
        <w:instrText xml:space="preserve"> SEQ Table \* ARABIC </w:instrText>
      </w:r>
      <w:r w:rsidR="00825B0D">
        <w:fldChar w:fldCharType="separate"/>
      </w:r>
      <w:r w:rsidR="0022349C">
        <w:rPr>
          <w:noProof/>
        </w:rPr>
        <w:t>8</w:t>
      </w:r>
      <w:r w:rsidR="00825B0D">
        <w:rPr>
          <w:noProof/>
        </w:rPr>
        <w:fldChar w:fldCharType="end"/>
      </w:r>
      <w:r>
        <w:t>.</w:t>
      </w:r>
      <w:proofErr w:type="gramEnd"/>
      <w:r>
        <w:t xml:space="preserve"> Worst-case inverse transform operations count summary for Intra </w:t>
      </w:r>
      <w:r w:rsidR="00E36BDD">
        <w:t>T</w:t>
      </w:r>
      <w:r>
        <w:t>Us</w:t>
      </w:r>
    </w:p>
    <w:tbl>
      <w:tblPr>
        <w:tblStyle w:val="TableGrid"/>
        <w:tblW w:w="8155" w:type="dxa"/>
        <w:jc w:val="center"/>
        <w:tblInd w:w="454" w:type="dxa"/>
        <w:tblLook w:val="04A0" w:firstRow="1" w:lastRow="0" w:firstColumn="1" w:lastColumn="0" w:noHBand="0" w:noVBand="1"/>
      </w:tblPr>
      <w:tblGrid>
        <w:gridCol w:w="780"/>
        <w:gridCol w:w="1910"/>
        <w:gridCol w:w="1225"/>
        <w:gridCol w:w="1225"/>
        <w:gridCol w:w="1575"/>
        <w:gridCol w:w="1440"/>
      </w:tblGrid>
      <w:tr w:rsidR="00464ADC" w:rsidTr="005E37E6">
        <w:trPr>
          <w:jc w:val="center"/>
        </w:trPr>
        <w:tc>
          <w:tcPr>
            <w:tcW w:w="780" w:type="dxa"/>
            <w:vMerge w:val="restart"/>
            <w:shd w:val="clear" w:color="auto" w:fill="F2F2F2" w:themeFill="background1" w:themeFillShade="F2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  <w:r w:rsidRPr="00AA543C">
              <w:rPr>
                <w:b/>
              </w:rPr>
              <w:t>TU size</w:t>
            </w:r>
          </w:p>
        </w:tc>
        <w:tc>
          <w:tcPr>
            <w:tcW w:w="1910" w:type="dxa"/>
            <w:vMerge w:val="restart"/>
            <w:shd w:val="clear" w:color="auto" w:fill="F2F2F2" w:themeFill="background1" w:themeFillShade="F2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  <w:r w:rsidRPr="00AA543C">
              <w:rPr>
                <w:b/>
              </w:rPr>
              <w:t>Operations</w:t>
            </w:r>
          </w:p>
        </w:tc>
        <w:tc>
          <w:tcPr>
            <w:tcW w:w="1225" w:type="dxa"/>
            <w:vMerge w:val="restart"/>
            <w:shd w:val="clear" w:color="auto" w:fill="F2F2F2" w:themeFill="background1" w:themeFillShade="F2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  <w:r w:rsidRPr="00AA543C">
              <w:rPr>
                <w:b/>
              </w:rPr>
              <w:t>HM5.0 DCT</w:t>
            </w:r>
          </w:p>
        </w:tc>
        <w:tc>
          <w:tcPr>
            <w:tcW w:w="1225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  <w:r w:rsidRPr="00AA543C">
              <w:rPr>
                <w:b/>
              </w:rPr>
              <w:t>HM5.0 D</w:t>
            </w:r>
            <w:r>
              <w:rPr>
                <w:b/>
              </w:rPr>
              <w:t>S</w:t>
            </w:r>
            <w:r w:rsidRPr="00AA543C">
              <w:rPr>
                <w:b/>
              </w:rPr>
              <w:t>T</w:t>
            </w:r>
          </w:p>
        </w:tc>
        <w:tc>
          <w:tcPr>
            <w:tcW w:w="3015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  <w:r w:rsidRPr="00AA543C">
              <w:rPr>
                <w:b/>
              </w:rPr>
              <w:t>JCTVC-H0125</w:t>
            </w:r>
          </w:p>
        </w:tc>
      </w:tr>
      <w:tr w:rsidR="00464ADC" w:rsidTr="005E37E6">
        <w:trPr>
          <w:jc w:val="center"/>
        </w:trPr>
        <w:tc>
          <w:tcPr>
            <w:tcW w:w="780" w:type="dxa"/>
            <w:vMerge/>
            <w:shd w:val="clear" w:color="auto" w:fill="F2F2F2" w:themeFill="background1" w:themeFillShade="F2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</w:p>
        </w:tc>
        <w:tc>
          <w:tcPr>
            <w:tcW w:w="1910" w:type="dxa"/>
            <w:vMerge/>
            <w:shd w:val="clear" w:color="auto" w:fill="F2F2F2" w:themeFill="background1" w:themeFillShade="F2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</w:p>
        </w:tc>
        <w:tc>
          <w:tcPr>
            <w:tcW w:w="1225" w:type="dxa"/>
            <w:vMerge/>
            <w:shd w:val="clear" w:color="auto" w:fill="F2F2F2" w:themeFill="background1" w:themeFillShade="F2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</w:p>
        </w:tc>
        <w:tc>
          <w:tcPr>
            <w:tcW w:w="1225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</w:p>
        </w:tc>
        <w:tc>
          <w:tcPr>
            <w:tcW w:w="1575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  <w:r w:rsidRPr="00AA543C">
              <w:rPr>
                <w:b/>
              </w:rPr>
              <w:t xml:space="preserve">4x4 Sec. </w:t>
            </w:r>
            <w:proofErr w:type="spellStart"/>
            <w:r w:rsidRPr="00AA543C">
              <w:rPr>
                <w:b/>
              </w:rPr>
              <w:t>Tx</w:t>
            </w:r>
            <w:proofErr w:type="spellEnd"/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  <w:r w:rsidRPr="00AA543C">
              <w:rPr>
                <w:b/>
              </w:rPr>
              <w:t xml:space="preserve">8x8 Sec. </w:t>
            </w:r>
            <w:proofErr w:type="spellStart"/>
            <w:r w:rsidRPr="00AA543C">
              <w:rPr>
                <w:b/>
              </w:rPr>
              <w:t>Tx</w:t>
            </w:r>
            <w:proofErr w:type="spellEnd"/>
          </w:p>
        </w:tc>
      </w:tr>
      <w:tr w:rsidR="00464ADC" w:rsidTr="005E37E6">
        <w:trPr>
          <w:trHeight w:val="1586"/>
          <w:jc w:val="center"/>
        </w:trPr>
        <w:tc>
          <w:tcPr>
            <w:tcW w:w="780" w:type="dxa"/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  <w:r w:rsidRPr="00AA543C">
              <w:rPr>
                <w:b/>
              </w:rPr>
              <w:t>4x4</w:t>
            </w:r>
          </w:p>
        </w:tc>
        <w:tc>
          <w:tcPr>
            <w:tcW w:w="1910" w:type="dxa"/>
          </w:tcPr>
          <w:p w:rsidR="00464ADC" w:rsidRPr="00D6790B" w:rsidRDefault="00464ADC" w:rsidP="00F772E5">
            <w:pPr>
              <w:rPr>
                <w:b/>
              </w:rPr>
            </w:pPr>
            <w:proofErr w:type="spellStart"/>
            <w:r w:rsidRPr="00AA543C">
              <w:rPr>
                <w:b/>
              </w:rPr>
              <w:t>Mults</w:t>
            </w:r>
            <w:proofErr w:type="spellEnd"/>
          </w:p>
          <w:p w:rsidR="00464ADC" w:rsidRPr="00D6790B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Adds</w:t>
            </w:r>
          </w:p>
          <w:p w:rsidR="00464ADC" w:rsidRPr="00D6790B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Shifts</w:t>
            </w:r>
          </w:p>
          <w:p w:rsidR="00464ADC" w:rsidRPr="00AA543C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Clips</w:t>
            </w:r>
          </w:p>
        </w:tc>
        <w:tc>
          <w:tcPr>
            <w:tcW w:w="1225" w:type="dxa"/>
          </w:tcPr>
          <w:p w:rsidR="00464ADC" w:rsidRDefault="00464ADC" w:rsidP="0034355C">
            <w:r>
              <w:t>48</w:t>
            </w:r>
          </w:p>
          <w:p w:rsidR="00464ADC" w:rsidRDefault="00464ADC" w:rsidP="0034355C">
            <w:r>
              <w:t>96</w:t>
            </w:r>
          </w:p>
          <w:p w:rsidR="00464ADC" w:rsidRDefault="00464ADC" w:rsidP="0034355C">
            <w:r>
              <w:t>32</w:t>
            </w:r>
          </w:p>
          <w:p w:rsidR="00464ADC" w:rsidRDefault="00464ADC" w:rsidP="00F772E5">
            <w:r>
              <w:t>32</w:t>
            </w:r>
          </w:p>
        </w:tc>
        <w:tc>
          <w:tcPr>
            <w:tcW w:w="1225" w:type="dxa"/>
            <w:tcBorders>
              <w:right w:val="single" w:sz="12" w:space="0" w:color="auto"/>
            </w:tcBorders>
          </w:tcPr>
          <w:p w:rsidR="00464ADC" w:rsidRDefault="00464ADC" w:rsidP="00F772E5">
            <w:r>
              <w:t>64</w:t>
            </w:r>
          </w:p>
          <w:p w:rsidR="00464ADC" w:rsidRDefault="00464ADC" w:rsidP="00F772E5">
            <w:r>
              <w:t>120</w:t>
            </w:r>
          </w:p>
          <w:p w:rsidR="00464ADC" w:rsidRDefault="00464ADC" w:rsidP="00F772E5">
            <w:r>
              <w:t>32</w:t>
            </w:r>
          </w:p>
          <w:p w:rsidR="00464ADC" w:rsidRDefault="00464ADC" w:rsidP="00F772E5">
            <w:r>
              <w:t>32</w:t>
            </w:r>
          </w:p>
        </w:tc>
        <w:tc>
          <w:tcPr>
            <w:tcW w:w="1575" w:type="dxa"/>
            <w:tcBorders>
              <w:left w:val="single" w:sz="12" w:space="0" w:color="auto"/>
            </w:tcBorders>
          </w:tcPr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AA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AA543C">
            <w:pPr>
              <w:jc w:val="center"/>
            </w:pPr>
            <w:r>
              <w:t>-</w:t>
            </w:r>
          </w:p>
        </w:tc>
      </w:tr>
      <w:tr w:rsidR="00464ADC" w:rsidTr="005E37E6">
        <w:trPr>
          <w:trHeight w:val="1646"/>
          <w:jc w:val="center"/>
        </w:trPr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  <w:r w:rsidRPr="00AA543C">
              <w:rPr>
                <w:b/>
              </w:rPr>
              <w:t>8x8</w:t>
            </w:r>
          </w:p>
        </w:tc>
        <w:tc>
          <w:tcPr>
            <w:tcW w:w="1910" w:type="dxa"/>
            <w:tcBorders>
              <w:top w:val="single" w:sz="4" w:space="0" w:color="auto"/>
            </w:tcBorders>
          </w:tcPr>
          <w:p w:rsidR="00464ADC" w:rsidRPr="00D6790B" w:rsidRDefault="00464ADC" w:rsidP="00F772E5">
            <w:pPr>
              <w:rPr>
                <w:b/>
              </w:rPr>
            </w:pPr>
            <w:proofErr w:type="spellStart"/>
            <w:r w:rsidRPr="00AA543C">
              <w:rPr>
                <w:b/>
              </w:rPr>
              <w:t>Mults</w:t>
            </w:r>
            <w:proofErr w:type="spellEnd"/>
          </w:p>
          <w:p w:rsidR="00464ADC" w:rsidRPr="00D6790B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Adds</w:t>
            </w:r>
          </w:p>
          <w:p w:rsidR="00464ADC" w:rsidRPr="00D6790B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Shifts</w:t>
            </w:r>
          </w:p>
          <w:p w:rsidR="00464ADC" w:rsidRPr="00AA543C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Clips</w:t>
            </w:r>
          </w:p>
        </w:tc>
        <w:tc>
          <w:tcPr>
            <w:tcW w:w="1225" w:type="dxa"/>
            <w:tcBorders>
              <w:top w:val="single" w:sz="4" w:space="0" w:color="auto"/>
            </w:tcBorders>
          </w:tcPr>
          <w:p w:rsidR="00464ADC" w:rsidRDefault="00464ADC" w:rsidP="0034355C">
            <w:r>
              <w:t>352</w:t>
            </w:r>
          </w:p>
          <w:p w:rsidR="00464ADC" w:rsidRDefault="00464ADC" w:rsidP="0034355C">
            <w:r>
              <w:t>576</w:t>
            </w:r>
          </w:p>
          <w:p w:rsidR="00464ADC" w:rsidRDefault="00464ADC" w:rsidP="0034355C">
            <w:r>
              <w:t>128</w:t>
            </w:r>
          </w:p>
          <w:p w:rsidR="00464ADC" w:rsidRDefault="00464ADC" w:rsidP="00F772E5">
            <w:r>
              <w:t>128</w:t>
            </w:r>
          </w:p>
        </w:tc>
        <w:tc>
          <w:tcPr>
            <w:tcW w:w="1225" w:type="dxa"/>
            <w:tcBorders>
              <w:top w:val="single" w:sz="4" w:space="0" w:color="auto"/>
              <w:right w:val="single" w:sz="12" w:space="0" w:color="auto"/>
            </w:tcBorders>
          </w:tcPr>
          <w:p w:rsidR="00C74DB0" w:rsidRDefault="00464ADC" w:rsidP="005E37E6">
            <w:pPr>
              <w:jc w:val="center"/>
            </w:pPr>
            <w:r>
              <w:t>-</w:t>
            </w:r>
          </w:p>
          <w:p w:rsidR="00C74DB0" w:rsidRDefault="00C74DB0" w:rsidP="005E37E6">
            <w:pPr>
              <w:jc w:val="center"/>
            </w:pPr>
            <w:r>
              <w:t>-</w:t>
            </w:r>
          </w:p>
          <w:p w:rsidR="00C74DB0" w:rsidRDefault="00C74DB0" w:rsidP="005E37E6">
            <w:pPr>
              <w:jc w:val="center"/>
            </w:pPr>
            <w:r>
              <w:t>-</w:t>
            </w:r>
          </w:p>
          <w:p w:rsidR="00464ADC" w:rsidRDefault="00C74DB0" w:rsidP="005E37E6">
            <w:pPr>
              <w:jc w:val="center"/>
            </w:pPr>
            <w: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12" w:space="0" w:color="auto"/>
            </w:tcBorders>
          </w:tcPr>
          <w:p w:rsidR="00464ADC" w:rsidRDefault="00464ADC" w:rsidP="00F772E5">
            <w:r>
              <w:t>+128</w:t>
            </w:r>
          </w:p>
          <w:p w:rsidR="00464ADC" w:rsidRDefault="00464ADC" w:rsidP="00F772E5">
            <w:r>
              <w:t>+128</w:t>
            </w:r>
          </w:p>
          <w:p w:rsidR="00464ADC" w:rsidRDefault="00464ADC" w:rsidP="00F772E5">
            <w:r>
              <w:t>+32</w:t>
            </w:r>
          </w:p>
          <w:p w:rsidR="00464ADC" w:rsidRDefault="00464ADC" w:rsidP="00F772E5">
            <w:r>
              <w:t>+32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64ADC" w:rsidRDefault="00464ADC" w:rsidP="00F772E5">
            <w:r>
              <w:t>+1024</w:t>
            </w:r>
          </w:p>
          <w:p w:rsidR="00464ADC" w:rsidRDefault="00464ADC" w:rsidP="00F772E5">
            <w:r>
              <w:t>+1024</w:t>
            </w:r>
          </w:p>
          <w:p w:rsidR="00464ADC" w:rsidRDefault="00464ADC" w:rsidP="00F772E5">
            <w:r>
              <w:t>+128</w:t>
            </w:r>
          </w:p>
          <w:p w:rsidR="00464ADC" w:rsidRDefault="00464ADC" w:rsidP="00F772E5">
            <w:r>
              <w:t>+128</w:t>
            </w:r>
          </w:p>
        </w:tc>
      </w:tr>
      <w:tr w:rsidR="00464ADC" w:rsidTr="005E37E6">
        <w:trPr>
          <w:trHeight w:val="1646"/>
          <w:jc w:val="center"/>
        </w:trPr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  <w:r>
              <w:rPr>
                <w:b/>
              </w:rPr>
              <w:t>16x16</w:t>
            </w:r>
          </w:p>
        </w:tc>
        <w:tc>
          <w:tcPr>
            <w:tcW w:w="1910" w:type="dxa"/>
            <w:tcBorders>
              <w:top w:val="single" w:sz="4" w:space="0" w:color="auto"/>
            </w:tcBorders>
          </w:tcPr>
          <w:p w:rsidR="00464ADC" w:rsidRPr="00D6790B" w:rsidRDefault="00464ADC" w:rsidP="00F772E5">
            <w:pPr>
              <w:rPr>
                <w:b/>
              </w:rPr>
            </w:pPr>
            <w:proofErr w:type="spellStart"/>
            <w:r w:rsidRPr="00AA543C">
              <w:rPr>
                <w:b/>
              </w:rPr>
              <w:t>Mults</w:t>
            </w:r>
            <w:proofErr w:type="spellEnd"/>
          </w:p>
          <w:p w:rsidR="00464ADC" w:rsidRPr="00D6790B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Adds</w:t>
            </w:r>
          </w:p>
          <w:p w:rsidR="00464ADC" w:rsidRPr="00D6790B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Shifts</w:t>
            </w:r>
          </w:p>
          <w:p w:rsidR="00464ADC" w:rsidRPr="00AA543C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Clips</w:t>
            </w:r>
          </w:p>
        </w:tc>
        <w:tc>
          <w:tcPr>
            <w:tcW w:w="1225" w:type="dxa"/>
            <w:tcBorders>
              <w:top w:val="single" w:sz="4" w:space="0" w:color="auto"/>
            </w:tcBorders>
          </w:tcPr>
          <w:p w:rsidR="00464ADC" w:rsidRDefault="00464ADC" w:rsidP="0034355C">
            <w:r>
              <w:t>2752</w:t>
            </w:r>
          </w:p>
          <w:p w:rsidR="00464ADC" w:rsidRDefault="00464ADC" w:rsidP="0034355C">
            <w:r>
              <w:t>3712</w:t>
            </w:r>
          </w:p>
          <w:p w:rsidR="00464ADC" w:rsidRDefault="00464ADC" w:rsidP="0034355C">
            <w:r>
              <w:t>512</w:t>
            </w:r>
          </w:p>
          <w:p w:rsidR="00464ADC" w:rsidRDefault="00464ADC" w:rsidP="00F772E5">
            <w:r>
              <w:t>512</w:t>
            </w:r>
          </w:p>
        </w:tc>
        <w:tc>
          <w:tcPr>
            <w:tcW w:w="1225" w:type="dxa"/>
            <w:tcBorders>
              <w:top w:val="single" w:sz="4" w:space="0" w:color="auto"/>
              <w:right w:val="single" w:sz="12" w:space="0" w:color="auto"/>
            </w:tcBorders>
          </w:tcPr>
          <w:p w:rsidR="00C74DB0" w:rsidRDefault="00464ADC" w:rsidP="005E37E6">
            <w:pPr>
              <w:jc w:val="center"/>
            </w:pPr>
            <w:r>
              <w:t>-</w:t>
            </w:r>
          </w:p>
          <w:p w:rsidR="00C74DB0" w:rsidRDefault="00C74DB0" w:rsidP="005E37E6">
            <w:pPr>
              <w:jc w:val="center"/>
            </w:pPr>
            <w:r>
              <w:t>-</w:t>
            </w:r>
          </w:p>
          <w:p w:rsidR="00C74DB0" w:rsidRDefault="00C74DB0" w:rsidP="005E37E6">
            <w:pPr>
              <w:jc w:val="center"/>
            </w:pPr>
            <w:r>
              <w:t>-</w:t>
            </w:r>
          </w:p>
          <w:p w:rsidR="00464ADC" w:rsidRDefault="00C74DB0" w:rsidP="005E37E6">
            <w:pPr>
              <w:jc w:val="center"/>
            </w:pPr>
            <w: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12" w:space="0" w:color="auto"/>
            </w:tcBorders>
          </w:tcPr>
          <w:p w:rsidR="00464ADC" w:rsidRDefault="00464ADC" w:rsidP="00F772E5">
            <w:r>
              <w:t>+128</w:t>
            </w:r>
          </w:p>
          <w:p w:rsidR="00464ADC" w:rsidRDefault="00464ADC" w:rsidP="00F772E5">
            <w:r>
              <w:t>+128</w:t>
            </w:r>
          </w:p>
          <w:p w:rsidR="00464ADC" w:rsidRDefault="00464ADC" w:rsidP="00F772E5">
            <w:r>
              <w:t>+32</w:t>
            </w:r>
          </w:p>
          <w:p w:rsidR="00464ADC" w:rsidRDefault="00464ADC" w:rsidP="00F772E5">
            <w:r>
              <w:t>+32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64ADC" w:rsidRDefault="00464ADC" w:rsidP="00F772E5">
            <w:r>
              <w:t>+1024</w:t>
            </w:r>
          </w:p>
          <w:p w:rsidR="00464ADC" w:rsidRDefault="00464ADC" w:rsidP="00F772E5">
            <w:r>
              <w:t>+1024</w:t>
            </w:r>
          </w:p>
          <w:p w:rsidR="00464ADC" w:rsidRDefault="00464ADC" w:rsidP="00F772E5">
            <w:r>
              <w:t>+128</w:t>
            </w:r>
          </w:p>
          <w:p w:rsidR="00464ADC" w:rsidRDefault="00464ADC" w:rsidP="00F772E5">
            <w:r>
              <w:t>+128</w:t>
            </w:r>
          </w:p>
        </w:tc>
      </w:tr>
      <w:tr w:rsidR="00464ADC" w:rsidTr="005E37E6">
        <w:trPr>
          <w:trHeight w:val="1646"/>
          <w:jc w:val="center"/>
        </w:trPr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464ADC" w:rsidRPr="00AA543C" w:rsidRDefault="00464ADC" w:rsidP="00AA543C">
            <w:pPr>
              <w:jc w:val="center"/>
              <w:rPr>
                <w:b/>
              </w:rPr>
            </w:pPr>
            <w:r>
              <w:rPr>
                <w:b/>
              </w:rPr>
              <w:t>32x32</w:t>
            </w:r>
          </w:p>
        </w:tc>
        <w:tc>
          <w:tcPr>
            <w:tcW w:w="1910" w:type="dxa"/>
            <w:tcBorders>
              <w:top w:val="single" w:sz="4" w:space="0" w:color="auto"/>
            </w:tcBorders>
          </w:tcPr>
          <w:p w:rsidR="00464ADC" w:rsidRPr="00D6790B" w:rsidRDefault="00464ADC" w:rsidP="00F772E5">
            <w:pPr>
              <w:rPr>
                <w:b/>
              </w:rPr>
            </w:pPr>
            <w:proofErr w:type="spellStart"/>
            <w:r w:rsidRPr="00AA543C">
              <w:rPr>
                <w:b/>
              </w:rPr>
              <w:t>Mults</w:t>
            </w:r>
            <w:proofErr w:type="spellEnd"/>
          </w:p>
          <w:p w:rsidR="00464ADC" w:rsidRPr="00D6790B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Adds</w:t>
            </w:r>
          </w:p>
          <w:p w:rsidR="00464ADC" w:rsidRPr="00D6790B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Shifts</w:t>
            </w:r>
          </w:p>
          <w:p w:rsidR="00464ADC" w:rsidRPr="00AA543C" w:rsidRDefault="00464ADC" w:rsidP="00F772E5">
            <w:pPr>
              <w:rPr>
                <w:b/>
              </w:rPr>
            </w:pPr>
            <w:r w:rsidRPr="00AA543C">
              <w:rPr>
                <w:b/>
              </w:rPr>
              <w:t>Clips</w:t>
            </w:r>
          </w:p>
        </w:tc>
        <w:tc>
          <w:tcPr>
            <w:tcW w:w="1225" w:type="dxa"/>
            <w:tcBorders>
              <w:top w:val="single" w:sz="4" w:space="0" w:color="auto"/>
            </w:tcBorders>
          </w:tcPr>
          <w:p w:rsidR="00464ADC" w:rsidRDefault="00464ADC" w:rsidP="0034355C">
            <w:r>
              <w:t>21888</w:t>
            </w:r>
          </w:p>
          <w:p w:rsidR="00464ADC" w:rsidRDefault="00464ADC" w:rsidP="0034355C">
            <w:r>
              <w:t>25856</w:t>
            </w:r>
          </w:p>
          <w:p w:rsidR="00464ADC" w:rsidRDefault="00464ADC" w:rsidP="0034355C">
            <w:r>
              <w:t>2048</w:t>
            </w:r>
          </w:p>
          <w:p w:rsidR="00464ADC" w:rsidRDefault="00464ADC" w:rsidP="00F772E5">
            <w:r>
              <w:t>2048</w:t>
            </w:r>
          </w:p>
        </w:tc>
        <w:tc>
          <w:tcPr>
            <w:tcW w:w="1225" w:type="dxa"/>
            <w:tcBorders>
              <w:top w:val="single" w:sz="4" w:space="0" w:color="auto"/>
              <w:right w:val="single" w:sz="12" w:space="0" w:color="auto"/>
            </w:tcBorders>
          </w:tcPr>
          <w:p w:rsidR="00C74DB0" w:rsidRDefault="00464ADC" w:rsidP="005E37E6">
            <w:pPr>
              <w:jc w:val="center"/>
            </w:pPr>
            <w:r>
              <w:t>-</w:t>
            </w:r>
          </w:p>
          <w:p w:rsidR="00C74DB0" w:rsidRDefault="00C74DB0" w:rsidP="005E37E6">
            <w:pPr>
              <w:jc w:val="center"/>
            </w:pPr>
            <w:r>
              <w:t>-</w:t>
            </w:r>
          </w:p>
          <w:p w:rsidR="00C74DB0" w:rsidRDefault="00C74DB0" w:rsidP="005E37E6">
            <w:pPr>
              <w:jc w:val="center"/>
            </w:pPr>
            <w:r>
              <w:t>-</w:t>
            </w:r>
          </w:p>
          <w:p w:rsidR="00464ADC" w:rsidRDefault="00C74DB0" w:rsidP="005E37E6">
            <w:pPr>
              <w:jc w:val="center"/>
            </w:pPr>
            <w: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12" w:space="0" w:color="auto"/>
            </w:tcBorders>
          </w:tcPr>
          <w:p w:rsidR="00464ADC" w:rsidRDefault="00464ADC" w:rsidP="00F772E5">
            <w:r>
              <w:t>+128</w:t>
            </w:r>
          </w:p>
          <w:p w:rsidR="00464ADC" w:rsidRDefault="00464ADC" w:rsidP="00F772E5">
            <w:r>
              <w:t>+128</w:t>
            </w:r>
          </w:p>
          <w:p w:rsidR="00464ADC" w:rsidRDefault="00464ADC" w:rsidP="00F772E5">
            <w:r>
              <w:t>+32</w:t>
            </w:r>
          </w:p>
          <w:p w:rsidR="00464ADC" w:rsidRDefault="00464ADC" w:rsidP="00F772E5">
            <w:r>
              <w:t>+32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64ADC" w:rsidRDefault="00464ADC" w:rsidP="00F772E5">
            <w:r>
              <w:t>+1024</w:t>
            </w:r>
          </w:p>
          <w:p w:rsidR="00464ADC" w:rsidRDefault="00464ADC" w:rsidP="00F772E5">
            <w:r>
              <w:t>+1024</w:t>
            </w:r>
          </w:p>
          <w:p w:rsidR="00464ADC" w:rsidRDefault="00464ADC" w:rsidP="00F772E5">
            <w:r>
              <w:t>+128</w:t>
            </w:r>
          </w:p>
          <w:p w:rsidR="00464ADC" w:rsidRDefault="00464ADC" w:rsidP="00F772E5">
            <w:r>
              <w:t>+128</w:t>
            </w:r>
          </w:p>
        </w:tc>
      </w:tr>
    </w:tbl>
    <w:p w:rsidR="001F4D9A" w:rsidRDefault="001F4D9A" w:rsidP="00F772E5"/>
    <w:p w:rsidR="00742C56" w:rsidRDefault="00742C56" w:rsidP="00F772E5"/>
    <w:p w:rsidR="004E50EF" w:rsidRDefault="004E50EF" w:rsidP="00F772E5"/>
    <w:p w:rsidR="004E50EF" w:rsidRDefault="004E50EF" w:rsidP="00F772E5"/>
    <w:p w:rsidR="004E50EF" w:rsidRDefault="004E50EF" w:rsidP="00F772E5"/>
    <w:p w:rsidR="004E50EF" w:rsidRDefault="004E50EF" w:rsidP="00F772E5"/>
    <w:p w:rsidR="004E50EF" w:rsidRDefault="004E50EF" w:rsidP="00F772E5"/>
    <w:p w:rsidR="004E50EF" w:rsidRDefault="004E50EF" w:rsidP="00F772E5"/>
    <w:p w:rsidR="00CC7485" w:rsidRDefault="00CC7485" w:rsidP="00AA543C">
      <w:pPr>
        <w:pStyle w:val="Caption"/>
        <w:keepNext/>
        <w:spacing w:after="120"/>
        <w:jc w:val="center"/>
      </w:pPr>
      <w:proofErr w:type="gramStart"/>
      <w:r>
        <w:t xml:space="preserve">Table </w:t>
      </w:r>
      <w:r w:rsidR="00825B0D">
        <w:fldChar w:fldCharType="begin"/>
      </w:r>
      <w:r w:rsidR="000116E3">
        <w:instrText xml:space="preserve"> SEQ Table \* ARABIC </w:instrText>
      </w:r>
      <w:r w:rsidR="00825B0D">
        <w:fldChar w:fldCharType="separate"/>
      </w:r>
      <w:r w:rsidR="0022349C">
        <w:rPr>
          <w:noProof/>
        </w:rPr>
        <w:t>9</w:t>
      </w:r>
      <w:r w:rsidR="00825B0D">
        <w:rPr>
          <w:noProof/>
        </w:rPr>
        <w:fldChar w:fldCharType="end"/>
      </w:r>
      <w:r>
        <w:t>.</w:t>
      </w:r>
      <w:proofErr w:type="gramEnd"/>
      <w:r>
        <w:t xml:space="preserve"> Average</w:t>
      </w:r>
      <w:r w:rsidRPr="00FE7FCF">
        <w:t xml:space="preserve"> inverse transform operations count summary for Intra </w:t>
      </w:r>
      <w:r w:rsidR="00E36BDD">
        <w:t>T</w:t>
      </w:r>
      <w:r w:rsidRPr="00FE7FCF">
        <w:t>Us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810"/>
        <w:gridCol w:w="1890"/>
        <w:gridCol w:w="1260"/>
        <w:gridCol w:w="1246"/>
        <w:gridCol w:w="1544"/>
        <w:gridCol w:w="1440"/>
      </w:tblGrid>
      <w:tr w:rsidR="00464ADC" w:rsidTr="005E37E6">
        <w:tc>
          <w:tcPr>
            <w:tcW w:w="810" w:type="dxa"/>
            <w:vMerge w:val="restart"/>
            <w:shd w:val="clear" w:color="auto" w:fill="F2F2F2" w:themeFill="background1" w:themeFillShade="F2"/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TU size</w:t>
            </w:r>
          </w:p>
        </w:tc>
        <w:tc>
          <w:tcPr>
            <w:tcW w:w="1890" w:type="dxa"/>
            <w:vMerge w:val="restart"/>
            <w:shd w:val="clear" w:color="auto" w:fill="F2F2F2" w:themeFill="background1" w:themeFillShade="F2"/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Operations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5B0D" w:rsidRDefault="00464ADC">
            <w:pPr>
              <w:jc w:val="center"/>
              <w:rPr>
                <w:b/>
              </w:rPr>
            </w:pPr>
            <w:r w:rsidRPr="00D6790B">
              <w:rPr>
                <w:b/>
              </w:rPr>
              <w:t xml:space="preserve">HM5.0 </w:t>
            </w:r>
            <w:r>
              <w:rPr>
                <w:b/>
              </w:rPr>
              <w:t>DCT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ADC" w:rsidRPr="00D6790B" w:rsidRDefault="00464ADC" w:rsidP="00464ADC">
            <w:pPr>
              <w:jc w:val="center"/>
              <w:rPr>
                <w:b/>
              </w:rPr>
            </w:pPr>
            <w:r>
              <w:rPr>
                <w:b/>
              </w:rPr>
              <w:t>HM5.0 DST</w:t>
            </w:r>
          </w:p>
        </w:tc>
        <w:tc>
          <w:tcPr>
            <w:tcW w:w="2984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JCTVC-H0125</w:t>
            </w:r>
          </w:p>
        </w:tc>
      </w:tr>
      <w:tr w:rsidR="00464ADC" w:rsidTr="005E37E6">
        <w:tc>
          <w:tcPr>
            <w:tcW w:w="810" w:type="dxa"/>
            <w:vMerge/>
            <w:shd w:val="clear" w:color="auto" w:fill="F2F2F2" w:themeFill="background1" w:themeFillShade="F2"/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</w:p>
        </w:tc>
        <w:tc>
          <w:tcPr>
            <w:tcW w:w="1890" w:type="dxa"/>
            <w:vMerge/>
            <w:shd w:val="clear" w:color="auto" w:fill="F2F2F2" w:themeFill="background1" w:themeFillShade="F2"/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 xml:space="preserve">4x4 Sec. </w:t>
            </w:r>
            <w:proofErr w:type="spellStart"/>
            <w:r w:rsidRPr="00D6790B">
              <w:rPr>
                <w:b/>
              </w:rPr>
              <w:t>Tx</w:t>
            </w:r>
            <w:proofErr w:type="spellEnd"/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 xml:space="preserve">8x8 Sec. </w:t>
            </w:r>
            <w:proofErr w:type="spellStart"/>
            <w:r w:rsidRPr="00D6790B">
              <w:rPr>
                <w:b/>
              </w:rPr>
              <w:t>Tx</w:t>
            </w:r>
            <w:proofErr w:type="spellEnd"/>
          </w:p>
        </w:tc>
      </w:tr>
      <w:tr w:rsidR="00464ADC" w:rsidTr="005E37E6">
        <w:trPr>
          <w:trHeight w:val="1586"/>
        </w:trPr>
        <w:tc>
          <w:tcPr>
            <w:tcW w:w="810" w:type="dxa"/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4x4</w:t>
            </w:r>
          </w:p>
        </w:tc>
        <w:tc>
          <w:tcPr>
            <w:tcW w:w="1890" w:type="dxa"/>
          </w:tcPr>
          <w:p w:rsidR="00464ADC" w:rsidRPr="00D6790B" w:rsidRDefault="00464ADC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Clips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464ADC" w:rsidRDefault="00464ADC" w:rsidP="00C777A5">
            <w:r>
              <w:t>48</w:t>
            </w:r>
          </w:p>
          <w:p w:rsidR="00464ADC" w:rsidRDefault="00464ADC" w:rsidP="00C777A5">
            <w:r>
              <w:t>96</w:t>
            </w:r>
          </w:p>
          <w:p w:rsidR="00464ADC" w:rsidRDefault="00464ADC" w:rsidP="00C777A5">
            <w:r>
              <w:t>32</w:t>
            </w:r>
          </w:p>
          <w:p w:rsidR="00464ADC" w:rsidRDefault="00464ADC" w:rsidP="00C777A5">
            <w:r>
              <w:t>32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12" w:space="0" w:color="auto"/>
            </w:tcBorders>
          </w:tcPr>
          <w:p w:rsidR="00464ADC" w:rsidRDefault="00464ADC" w:rsidP="00C777A5">
            <w:r>
              <w:t>64</w:t>
            </w:r>
          </w:p>
          <w:p w:rsidR="00464ADC" w:rsidRDefault="00464ADC" w:rsidP="00C777A5">
            <w:r>
              <w:t>120</w:t>
            </w:r>
          </w:p>
          <w:p w:rsidR="00464ADC" w:rsidRDefault="00464ADC" w:rsidP="00C777A5">
            <w:r>
              <w:t>32</w:t>
            </w:r>
          </w:p>
          <w:p w:rsidR="00464ADC" w:rsidRDefault="00464ADC" w:rsidP="00C777A5">
            <w:r>
              <w:t>32</w:t>
            </w: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AA543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BB52E5">
            <w:pPr>
              <w:jc w:val="center"/>
            </w:pPr>
            <w:r>
              <w:t>-</w:t>
            </w:r>
          </w:p>
          <w:p w:rsidR="00464ADC" w:rsidRDefault="00464ADC" w:rsidP="00AA543C">
            <w:pPr>
              <w:jc w:val="center"/>
            </w:pPr>
            <w:r>
              <w:t>-</w:t>
            </w:r>
          </w:p>
        </w:tc>
      </w:tr>
      <w:tr w:rsidR="00464ADC" w:rsidTr="005E37E6">
        <w:trPr>
          <w:trHeight w:val="1646"/>
        </w:trPr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8x8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464ADC" w:rsidRPr="00D6790B" w:rsidRDefault="00464ADC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Clips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:rsidR="00464ADC" w:rsidRDefault="00464ADC" w:rsidP="00C777A5">
            <w:r>
              <w:t>352</w:t>
            </w:r>
          </w:p>
          <w:p w:rsidR="00464ADC" w:rsidRDefault="00464ADC" w:rsidP="00C777A5">
            <w:r>
              <w:t>576</w:t>
            </w:r>
          </w:p>
          <w:p w:rsidR="00464ADC" w:rsidRDefault="00464ADC" w:rsidP="00C777A5">
            <w:r>
              <w:t>128</w:t>
            </w:r>
          </w:p>
          <w:p w:rsidR="00464ADC" w:rsidRDefault="00464ADC" w:rsidP="00C777A5">
            <w:r>
              <w:t>128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C74DB0" w:rsidRDefault="00464ADC" w:rsidP="005E37E6">
            <w:pPr>
              <w:jc w:val="center"/>
            </w:pPr>
            <w:r>
              <w:t>-</w:t>
            </w:r>
          </w:p>
          <w:p w:rsidR="00C74DB0" w:rsidRDefault="00C74DB0" w:rsidP="005E37E6">
            <w:pPr>
              <w:jc w:val="center"/>
            </w:pPr>
            <w:r>
              <w:t>-</w:t>
            </w:r>
          </w:p>
          <w:p w:rsidR="00C74DB0" w:rsidRDefault="00C74DB0" w:rsidP="005E37E6">
            <w:pPr>
              <w:jc w:val="center"/>
            </w:pPr>
            <w:r>
              <w:t>-</w:t>
            </w:r>
          </w:p>
          <w:p w:rsidR="00464ADC" w:rsidRDefault="00C74DB0" w:rsidP="005E37E6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</w:tcBorders>
          </w:tcPr>
          <w:p w:rsidR="00464ADC" w:rsidRDefault="00464ADC" w:rsidP="00C777A5">
            <w:r>
              <w:t>+91</w:t>
            </w:r>
          </w:p>
          <w:p w:rsidR="00464ADC" w:rsidRDefault="00464ADC" w:rsidP="00C777A5">
            <w:r>
              <w:t>+91</w:t>
            </w:r>
          </w:p>
          <w:p w:rsidR="00464ADC" w:rsidRDefault="00464ADC" w:rsidP="00C777A5">
            <w:r>
              <w:t>+23</w:t>
            </w:r>
          </w:p>
          <w:p w:rsidR="00464ADC" w:rsidRDefault="00464ADC" w:rsidP="00C777A5">
            <w:r>
              <w:t>+23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64ADC" w:rsidRDefault="00464ADC" w:rsidP="00C777A5">
            <w:r>
              <w:t>+731</w:t>
            </w:r>
          </w:p>
          <w:p w:rsidR="00464ADC" w:rsidRDefault="00464ADC" w:rsidP="00C777A5">
            <w:r>
              <w:t>+731</w:t>
            </w:r>
          </w:p>
          <w:p w:rsidR="00464ADC" w:rsidRDefault="00464ADC" w:rsidP="00C777A5">
            <w:r>
              <w:t>+91</w:t>
            </w:r>
          </w:p>
          <w:p w:rsidR="00464ADC" w:rsidRDefault="00464ADC" w:rsidP="00C777A5">
            <w:r>
              <w:t>+91</w:t>
            </w:r>
          </w:p>
        </w:tc>
      </w:tr>
      <w:tr w:rsidR="00464ADC" w:rsidTr="005E37E6">
        <w:trPr>
          <w:trHeight w:val="1227"/>
        </w:trPr>
        <w:tc>
          <w:tcPr>
            <w:tcW w:w="810" w:type="dxa"/>
            <w:vMerge w:val="restart"/>
            <w:tcBorders>
              <w:top w:val="single" w:sz="4" w:space="0" w:color="auto"/>
            </w:tcBorders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  <w:r>
              <w:rPr>
                <w:b/>
              </w:rPr>
              <w:t>16x16</w:t>
            </w: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</w:tcPr>
          <w:p w:rsidR="00464ADC" w:rsidRPr="00D6790B" w:rsidRDefault="00464ADC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64ADC" w:rsidRDefault="00464ADC" w:rsidP="0034355C">
            <w:r>
              <w:t>2752</w:t>
            </w:r>
          </w:p>
          <w:p w:rsidR="00464ADC" w:rsidRDefault="00464ADC" w:rsidP="0034355C">
            <w:r>
              <w:t>3712</w:t>
            </w:r>
          </w:p>
          <w:p w:rsidR="00464ADC" w:rsidDel="00464ADC" w:rsidRDefault="00464ADC" w:rsidP="00C777A5">
            <w:r>
              <w:t>512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C74DB0" w:rsidRDefault="00464ADC" w:rsidP="005E37E6">
            <w:pPr>
              <w:jc w:val="center"/>
            </w:pPr>
            <w:r>
              <w:t>-</w:t>
            </w:r>
          </w:p>
          <w:p w:rsidR="00C74DB0" w:rsidRDefault="00C74DB0" w:rsidP="005E37E6">
            <w:pPr>
              <w:jc w:val="center"/>
            </w:pPr>
            <w:r>
              <w:t>-</w:t>
            </w:r>
          </w:p>
          <w:p w:rsidR="00464ADC" w:rsidRDefault="00C74DB0" w:rsidP="005E37E6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464ADC" w:rsidRDefault="00464ADC" w:rsidP="00C777A5">
            <w:r>
              <w:t>+91</w:t>
            </w:r>
          </w:p>
          <w:p w:rsidR="00464ADC" w:rsidRDefault="00464ADC" w:rsidP="00C777A5">
            <w:r>
              <w:t>+91</w:t>
            </w:r>
          </w:p>
          <w:p w:rsidR="00464ADC" w:rsidRDefault="00464ADC" w:rsidP="00C777A5">
            <w:r>
              <w:t>+23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464ADC" w:rsidRDefault="00464ADC" w:rsidP="00C777A5">
            <w:r>
              <w:t>+731</w:t>
            </w:r>
          </w:p>
          <w:p w:rsidR="00464ADC" w:rsidRDefault="00464ADC" w:rsidP="00C777A5">
            <w:r>
              <w:t>+731</w:t>
            </w:r>
          </w:p>
          <w:p w:rsidR="00464ADC" w:rsidRDefault="00464ADC" w:rsidP="00C777A5">
            <w:r>
              <w:t>+91</w:t>
            </w:r>
          </w:p>
        </w:tc>
      </w:tr>
      <w:tr w:rsidR="00464ADC" w:rsidTr="005E37E6">
        <w:trPr>
          <w:trHeight w:val="64"/>
        </w:trPr>
        <w:tc>
          <w:tcPr>
            <w:tcW w:w="810" w:type="dxa"/>
            <w:vMerge/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</w:p>
        </w:tc>
        <w:tc>
          <w:tcPr>
            <w:tcW w:w="1890" w:type="dxa"/>
            <w:tcBorders>
              <w:top w:val="nil"/>
            </w:tcBorders>
          </w:tcPr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Clips</w:t>
            </w:r>
          </w:p>
        </w:tc>
        <w:tc>
          <w:tcPr>
            <w:tcW w:w="1260" w:type="dxa"/>
            <w:tcBorders>
              <w:top w:val="nil"/>
              <w:right w:val="single" w:sz="4" w:space="0" w:color="auto"/>
            </w:tcBorders>
          </w:tcPr>
          <w:p w:rsidR="00464ADC" w:rsidRDefault="00464ADC" w:rsidP="00C777A5">
            <w:r>
              <w:t>512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:rsidR="00464ADC" w:rsidRDefault="00C74DB0" w:rsidP="005E37E6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nil"/>
              <w:left w:val="single" w:sz="12" w:space="0" w:color="auto"/>
            </w:tcBorders>
          </w:tcPr>
          <w:p w:rsidR="00464ADC" w:rsidRDefault="00464ADC" w:rsidP="00C777A5">
            <w:r>
              <w:t>+23</w:t>
            </w:r>
          </w:p>
        </w:tc>
        <w:tc>
          <w:tcPr>
            <w:tcW w:w="1440" w:type="dxa"/>
            <w:tcBorders>
              <w:top w:val="nil"/>
            </w:tcBorders>
          </w:tcPr>
          <w:p w:rsidR="00464ADC" w:rsidRDefault="00464ADC" w:rsidP="00C777A5">
            <w:r>
              <w:t>+91</w:t>
            </w:r>
          </w:p>
        </w:tc>
      </w:tr>
      <w:tr w:rsidR="00464ADC" w:rsidTr="005E37E6">
        <w:trPr>
          <w:trHeight w:val="1606"/>
        </w:trPr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:rsidR="00464ADC" w:rsidRPr="00D6790B" w:rsidRDefault="00464ADC" w:rsidP="00C777A5">
            <w:pPr>
              <w:jc w:val="center"/>
              <w:rPr>
                <w:b/>
              </w:rPr>
            </w:pPr>
            <w:r>
              <w:rPr>
                <w:b/>
              </w:rPr>
              <w:t>32x32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464ADC" w:rsidRPr="00D6790B" w:rsidRDefault="00464ADC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  <w:p w:rsidR="00464ADC" w:rsidRPr="00D6790B" w:rsidRDefault="00464ADC" w:rsidP="00C777A5">
            <w:pPr>
              <w:rPr>
                <w:b/>
              </w:rPr>
            </w:pPr>
            <w:r w:rsidRPr="00D6790B">
              <w:rPr>
                <w:b/>
              </w:rPr>
              <w:t>Clips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:rsidR="00464ADC" w:rsidRDefault="00464ADC" w:rsidP="0034355C">
            <w:r>
              <w:t>21888</w:t>
            </w:r>
          </w:p>
          <w:p w:rsidR="00464ADC" w:rsidRDefault="00464ADC" w:rsidP="0034355C">
            <w:r>
              <w:t>25856</w:t>
            </w:r>
          </w:p>
          <w:p w:rsidR="00464ADC" w:rsidRDefault="00464ADC" w:rsidP="0034355C">
            <w:r>
              <w:t>2048</w:t>
            </w:r>
          </w:p>
          <w:p w:rsidR="00464ADC" w:rsidDel="00464ADC" w:rsidRDefault="00464ADC" w:rsidP="00C777A5">
            <w:r>
              <w:t>2048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C74DB0" w:rsidRDefault="00464ADC" w:rsidP="005E37E6">
            <w:pPr>
              <w:jc w:val="center"/>
            </w:pPr>
            <w:r>
              <w:t>-</w:t>
            </w:r>
            <w:r w:rsidR="00C74DB0">
              <w:br/>
              <w:t>-</w:t>
            </w:r>
          </w:p>
          <w:p w:rsidR="00C74DB0" w:rsidRDefault="00C74DB0" w:rsidP="005E37E6">
            <w:pPr>
              <w:jc w:val="center"/>
            </w:pPr>
            <w:r>
              <w:t>-</w:t>
            </w:r>
          </w:p>
          <w:p w:rsidR="00464ADC" w:rsidRDefault="00C74DB0" w:rsidP="005E37E6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</w:tcBorders>
          </w:tcPr>
          <w:p w:rsidR="00464ADC" w:rsidRDefault="00464ADC" w:rsidP="00C777A5">
            <w:r>
              <w:t>+91</w:t>
            </w:r>
          </w:p>
          <w:p w:rsidR="00464ADC" w:rsidRDefault="00464ADC" w:rsidP="00C777A5">
            <w:r>
              <w:t>+91</w:t>
            </w:r>
          </w:p>
          <w:p w:rsidR="00464ADC" w:rsidRDefault="00464ADC" w:rsidP="00C777A5">
            <w:r>
              <w:t>+23</w:t>
            </w:r>
          </w:p>
          <w:p w:rsidR="00464ADC" w:rsidRDefault="00464ADC" w:rsidP="00C777A5">
            <w:r>
              <w:t>+23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64ADC" w:rsidRDefault="00464ADC" w:rsidP="00C777A5">
            <w:r>
              <w:t>+731</w:t>
            </w:r>
          </w:p>
          <w:p w:rsidR="00464ADC" w:rsidRDefault="00464ADC" w:rsidP="00C777A5">
            <w:r>
              <w:t>+731</w:t>
            </w:r>
          </w:p>
          <w:p w:rsidR="00464ADC" w:rsidRDefault="00464ADC" w:rsidP="00C777A5">
            <w:r>
              <w:t>+91</w:t>
            </w:r>
          </w:p>
          <w:p w:rsidR="00464ADC" w:rsidRDefault="00464ADC" w:rsidP="00C777A5">
            <w:r>
              <w:t>+91</w:t>
            </w:r>
          </w:p>
        </w:tc>
      </w:tr>
    </w:tbl>
    <w:p w:rsidR="00000814" w:rsidRDefault="00000814" w:rsidP="00000814">
      <w:r>
        <w:t xml:space="preserve">Tables </w:t>
      </w:r>
      <w:r w:rsidR="0022349C">
        <w:t xml:space="preserve">10 </w:t>
      </w:r>
      <w:r>
        <w:t xml:space="preserve">and </w:t>
      </w:r>
      <w:r w:rsidR="0022349C">
        <w:t xml:space="preserve">11 </w:t>
      </w:r>
      <w:r>
        <w:t xml:space="preserve">respectively show the worst-case and average-case counts for Inter CUs. </w:t>
      </w:r>
      <w:r w:rsidR="00390AF0">
        <w:t xml:space="preserve">Note that the Inter cases of Tests 1 and 2 are the same as that of Tests 3 and 4, respectively. </w:t>
      </w:r>
      <w:r>
        <w:t xml:space="preserve">Since JCTVC-H0125 does not propose any modifications for Inter coding, no operations count information </w:t>
      </w:r>
      <w:r w:rsidR="00390AF0">
        <w:t>f</w:t>
      </w:r>
      <w:r>
        <w:t>o</w:t>
      </w:r>
      <w:r w:rsidR="00390AF0">
        <w:t>r</w:t>
      </w:r>
      <w:r>
        <w:t xml:space="preserve"> JCTVC-H0125 is included in Tables </w:t>
      </w:r>
      <w:r w:rsidR="0022349C">
        <w:t xml:space="preserve">10 </w:t>
      </w:r>
      <w:r>
        <w:t xml:space="preserve">and </w:t>
      </w:r>
      <w:r w:rsidR="0022349C">
        <w:t>11</w:t>
      </w:r>
      <w:r>
        <w:t>.</w:t>
      </w:r>
    </w:p>
    <w:p w:rsidR="009E5F0D" w:rsidRDefault="009E5F0D" w:rsidP="00AA543C">
      <w:pPr>
        <w:pStyle w:val="Caption"/>
        <w:keepNext/>
        <w:spacing w:after="120"/>
        <w:jc w:val="center"/>
      </w:pPr>
      <w:proofErr w:type="gramStart"/>
      <w:r>
        <w:t xml:space="preserve">Table </w:t>
      </w:r>
      <w:r w:rsidR="00825B0D">
        <w:fldChar w:fldCharType="begin"/>
      </w:r>
      <w:r w:rsidR="000116E3">
        <w:instrText xml:space="preserve"> SEQ Table \* ARABIC </w:instrText>
      </w:r>
      <w:r w:rsidR="00825B0D">
        <w:fldChar w:fldCharType="separate"/>
      </w:r>
      <w:r w:rsidR="0022349C">
        <w:rPr>
          <w:noProof/>
        </w:rPr>
        <w:t>10</w:t>
      </w:r>
      <w:r w:rsidR="00825B0D">
        <w:rPr>
          <w:noProof/>
        </w:rPr>
        <w:fldChar w:fldCharType="end"/>
      </w:r>
      <w:r>
        <w:t>.</w:t>
      </w:r>
      <w:proofErr w:type="gramEnd"/>
      <w:r>
        <w:t xml:space="preserve"> </w:t>
      </w:r>
      <w:r w:rsidRPr="00CA76AA">
        <w:t>Worst-case inverse transform op</w:t>
      </w:r>
      <w:r>
        <w:t>erations count summary for Inter</w:t>
      </w:r>
      <w:r w:rsidRPr="00CA76AA">
        <w:t xml:space="preserve"> </w:t>
      </w:r>
      <w:r w:rsidR="00E36BDD">
        <w:t>T</w:t>
      </w:r>
      <w:r w:rsidRPr="00CA76AA">
        <w:t>Us</w:t>
      </w:r>
    </w:p>
    <w:tbl>
      <w:tblPr>
        <w:tblStyle w:val="TableGrid"/>
        <w:tblW w:w="0" w:type="auto"/>
        <w:jc w:val="center"/>
        <w:tblInd w:w="1008" w:type="dxa"/>
        <w:tblLook w:val="04A0" w:firstRow="1" w:lastRow="0" w:firstColumn="1" w:lastColumn="0" w:noHBand="0" w:noVBand="1"/>
      </w:tblPr>
      <w:tblGrid>
        <w:gridCol w:w="767"/>
        <w:gridCol w:w="1596"/>
        <w:gridCol w:w="1165"/>
        <w:gridCol w:w="2106"/>
        <w:gridCol w:w="1463"/>
        <w:gridCol w:w="1471"/>
      </w:tblGrid>
      <w:tr w:rsidR="009E5F0D" w:rsidTr="005E37E6">
        <w:trPr>
          <w:jc w:val="center"/>
        </w:trPr>
        <w:tc>
          <w:tcPr>
            <w:tcW w:w="767" w:type="dxa"/>
            <w:vMerge w:val="restart"/>
            <w:shd w:val="clear" w:color="auto" w:fill="F2F2F2" w:themeFill="background1" w:themeFillShade="F2"/>
            <w:vAlign w:val="center"/>
          </w:tcPr>
          <w:p w:rsidR="009E5F0D" w:rsidRPr="00D6790B" w:rsidRDefault="009E5F0D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TU size</w:t>
            </w:r>
          </w:p>
        </w:tc>
        <w:tc>
          <w:tcPr>
            <w:tcW w:w="1596" w:type="dxa"/>
            <w:vMerge w:val="restart"/>
            <w:shd w:val="clear" w:color="auto" w:fill="F2F2F2" w:themeFill="background1" w:themeFillShade="F2"/>
            <w:vAlign w:val="center"/>
          </w:tcPr>
          <w:p w:rsidR="009E5F0D" w:rsidRPr="00D6790B" w:rsidRDefault="009E5F0D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Operations</w:t>
            </w:r>
          </w:p>
        </w:tc>
        <w:tc>
          <w:tcPr>
            <w:tcW w:w="1165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E5F0D" w:rsidRPr="00D6790B" w:rsidRDefault="009E5F0D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HM5.0 DCT</w:t>
            </w:r>
          </w:p>
        </w:tc>
        <w:tc>
          <w:tcPr>
            <w:tcW w:w="210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E5F0D" w:rsidRPr="00D6790B" w:rsidRDefault="009E5F0D" w:rsidP="00C777A5">
            <w:pPr>
              <w:jc w:val="center"/>
              <w:rPr>
                <w:b/>
              </w:rPr>
            </w:pPr>
            <w:r>
              <w:rPr>
                <w:b/>
              </w:rPr>
              <w:t>JCTVC-H0309</w:t>
            </w:r>
            <w:r w:rsidR="006103C6">
              <w:rPr>
                <w:b/>
              </w:rPr>
              <w:t xml:space="preserve"> </w:t>
            </w:r>
            <w:proofErr w:type="spellStart"/>
            <w:r w:rsidR="006103C6">
              <w:rPr>
                <w:b/>
              </w:rPr>
              <w:t>Bd-Dep</w:t>
            </w:r>
            <w:proofErr w:type="spellEnd"/>
            <w:r w:rsidR="006103C6">
              <w:rPr>
                <w:b/>
              </w:rPr>
              <w:t xml:space="preserve"> </w:t>
            </w:r>
            <w:r w:rsidR="00D76D5B">
              <w:rPr>
                <w:b/>
              </w:rPr>
              <w:t xml:space="preserve">Primary </w:t>
            </w:r>
            <w:proofErr w:type="spellStart"/>
            <w:r w:rsidR="006103C6">
              <w:rPr>
                <w:b/>
              </w:rPr>
              <w:t>Tx</w:t>
            </w:r>
            <w:proofErr w:type="spellEnd"/>
          </w:p>
        </w:tc>
        <w:tc>
          <w:tcPr>
            <w:tcW w:w="2934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E5F0D" w:rsidRPr="00D6790B" w:rsidRDefault="009E5F0D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JCTVC-H012</w:t>
            </w:r>
            <w:r>
              <w:rPr>
                <w:b/>
              </w:rPr>
              <w:t>6</w:t>
            </w:r>
            <w:r w:rsidR="00D76D5B">
              <w:rPr>
                <w:b/>
              </w:rPr>
              <w:t xml:space="preserve"> </w:t>
            </w:r>
            <w:proofErr w:type="spellStart"/>
            <w:r w:rsidR="00D76D5B">
              <w:rPr>
                <w:b/>
              </w:rPr>
              <w:t>Bd-Dep</w:t>
            </w:r>
            <w:proofErr w:type="spellEnd"/>
            <w:r w:rsidR="00D76D5B">
              <w:rPr>
                <w:b/>
              </w:rPr>
              <w:t xml:space="preserve"> </w:t>
            </w:r>
            <w:proofErr w:type="spellStart"/>
            <w:r w:rsidR="00D76D5B">
              <w:rPr>
                <w:b/>
              </w:rPr>
              <w:t>Tx</w:t>
            </w:r>
            <w:proofErr w:type="spellEnd"/>
          </w:p>
        </w:tc>
      </w:tr>
      <w:tr w:rsidR="00A00F30" w:rsidTr="005E37E6">
        <w:trPr>
          <w:jc w:val="center"/>
        </w:trPr>
        <w:tc>
          <w:tcPr>
            <w:tcW w:w="767" w:type="dxa"/>
            <w:vMerge/>
            <w:shd w:val="clear" w:color="auto" w:fill="F2F2F2" w:themeFill="background1" w:themeFillShade="F2"/>
            <w:vAlign w:val="center"/>
          </w:tcPr>
          <w:p w:rsidR="00A00F30" w:rsidRPr="00D6790B" w:rsidRDefault="00A00F30" w:rsidP="00C777A5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shd w:val="clear" w:color="auto" w:fill="F2F2F2" w:themeFill="background1" w:themeFillShade="F2"/>
            <w:vAlign w:val="center"/>
          </w:tcPr>
          <w:p w:rsidR="00A00F30" w:rsidRPr="00D6790B" w:rsidRDefault="00A00F30" w:rsidP="00C777A5">
            <w:pPr>
              <w:jc w:val="center"/>
              <w:rPr>
                <w:b/>
              </w:rPr>
            </w:pPr>
          </w:p>
        </w:tc>
        <w:tc>
          <w:tcPr>
            <w:tcW w:w="1165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00F30" w:rsidRPr="00D6790B" w:rsidRDefault="00A00F30" w:rsidP="00C777A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00F30" w:rsidRPr="00D6790B" w:rsidRDefault="00A00F30" w:rsidP="00C777A5">
            <w:pPr>
              <w:jc w:val="center"/>
              <w:rPr>
                <w:b/>
              </w:rPr>
            </w:pPr>
          </w:p>
        </w:tc>
        <w:tc>
          <w:tcPr>
            <w:tcW w:w="2934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00F30" w:rsidRPr="00D6790B" w:rsidRDefault="00A00F30" w:rsidP="00A00F30">
            <w:pPr>
              <w:jc w:val="center"/>
              <w:rPr>
                <w:b/>
              </w:rPr>
            </w:pPr>
            <w:r w:rsidRPr="00D6790B">
              <w:rPr>
                <w:b/>
              </w:rPr>
              <w:t xml:space="preserve">4x4 </w:t>
            </w:r>
            <w:r>
              <w:rPr>
                <w:b/>
              </w:rPr>
              <w:t>Primary</w:t>
            </w:r>
            <w:r w:rsidRPr="00D6790B">
              <w:rPr>
                <w:b/>
              </w:rPr>
              <w:t xml:space="preserve"> </w:t>
            </w:r>
            <w:proofErr w:type="spellStart"/>
            <w:r w:rsidRPr="00D6790B">
              <w:rPr>
                <w:b/>
              </w:rPr>
              <w:t>Tx</w:t>
            </w:r>
            <w:proofErr w:type="spellEnd"/>
          </w:p>
        </w:tc>
      </w:tr>
      <w:tr w:rsidR="00D70E0A" w:rsidTr="00D70E0A">
        <w:trPr>
          <w:trHeight w:val="444"/>
          <w:jc w:val="center"/>
        </w:trPr>
        <w:tc>
          <w:tcPr>
            <w:tcW w:w="767" w:type="dxa"/>
            <w:vMerge w:val="restart"/>
            <w:vAlign w:val="center"/>
          </w:tcPr>
          <w:p w:rsidR="00A00F30" w:rsidRPr="00D6790B" w:rsidRDefault="00A00F30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4x4</w:t>
            </w:r>
          </w:p>
        </w:tc>
        <w:tc>
          <w:tcPr>
            <w:tcW w:w="1596" w:type="dxa"/>
            <w:tcBorders>
              <w:bottom w:val="nil"/>
            </w:tcBorders>
          </w:tcPr>
          <w:p w:rsidR="00A00F30" w:rsidRPr="00D6790B" w:rsidRDefault="00A00F30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</w:tc>
        <w:tc>
          <w:tcPr>
            <w:tcW w:w="1165" w:type="dxa"/>
            <w:tcBorders>
              <w:bottom w:val="nil"/>
              <w:right w:val="single" w:sz="12" w:space="0" w:color="auto"/>
            </w:tcBorders>
          </w:tcPr>
          <w:p w:rsidR="00A00F30" w:rsidRPr="005E37E6" w:rsidRDefault="00A00F30" w:rsidP="00C777A5">
            <w:r w:rsidRPr="005E37E6">
              <w:t>48</w:t>
            </w:r>
          </w:p>
        </w:tc>
        <w:tc>
          <w:tcPr>
            <w:tcW w:w="2106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A00F30" w:rsidRPr="005E37E6" w:rsidRDefault="00A00F30" w:rsidP="00C777A5">
            <w:r w:rsidRPr="005E37E6">
              <w:t>64</w:t>
            </w:r>
          </w:p>
        </w:tc>
        <w:tc>
          <w:tcPr>
            <w:tcW w:w="2934" w:type="dxa"/>
            <w:gridSpan w:val="2"/>
            <w:tcBorders>
              <w:left w:val="single" w:sz="12" w:space="0" w:color="auto"/>
              <w:bottom w:val="nil"/>
            </w:tcBorders>
            <w:shd w:val="clear" w:color="auto" w:fill="auto"/>
          </w:tcPr>
          <w:p w:rsidR="00A00F30" w:rsidRDefault="00A00F30" w:rsidP="0022349C">
            <w:pPr>
              <w:jc w:val="center"/>
            </w:pPr>
            <w:r>
              <w:t>64</w:t>
            </w:r>
          </w:p>
        </w:tc>
      </w:tr>
      <w:tr w:rsidR="00D70E0A" w:rsidTr="00D70E0A">
        <w:trPr>
          <w:trHeight w:val="462"/>
          <w:jc w:val="center"/>
        </w:trPr>
        <w:tc>
          <w:tcPr>
            <w:tcW w:w="767" w:type="dxa"/>
            <w:vMerge/>
            <w:vAlign w:val="center"/>
          </w:tcPr>
          <w:p w:rsidR="00A00F30" w:rsidRPr="00D6790B" w:rsidRDefault="00A00F30" w:rsidP="00C777A5">
            <w:pPr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A00F30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</w:tc>
        <w:tc>
          <w:tcPr>
            <w:tcW w:w="1165" w:type="dxa"/>
            <w:tcBorders>
              <w:top w:val="nil"/>
              <w:bottom w:val="nil"/>
              <w:right w:val="single" w:sz="12" w:space="0" w:color="auto"/>
            </w:tcBorders>
          </w:tcPr>
          <w:p w:rsidR="00A00F30" w:rsidRPr="005E37E6" w:rsidRDefault="00A00F30" w:rsidP="00C777A5">
            <w:r w:rsidRPr="005E37E6">
              <w:t>96</w:t>
            </w:r>
          </w:p>
        </w:tc>
        <w:tc>
          <w:tcPr>
            <w:tcW w:w="21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A00F30" w:rsidRPr="005E37E6" w:rsidRDefault="00A00F30" w:rsidP="00C777A5">
            <w:r w:rsidRPr="005E37E6">
              <w:t>120</w:t>
            </w:r>
          </w:p>
        </w:tc>
        <w:tc>
          <w:tcPr>
            <w:tcW w:w="2934" w:type="dxa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A00F30" w:rsidRDefault="00A00F30" w:rsidP="00BB52E5">
            <w:pPr>
              <w:jc w:val="center"/>
            </w:pPr>
            <w:r>
              <w:t>120</w:t>
            </w:r>
          </w:p>
        </w:tc>
      </w:tr>
      <w:tr w:rsidR="00D70E0A" w:rsidTr="00D70E0A">
        <w:trPr>
          <w:trHeight w:val="394"/>
          <w:jc w:val="center"/>
        </w:trPr>
        <w:tc>
          <w:tcPr>
            <w:tcW w:w="767" w:type="dxa"/>
            <w:vMerge/>
            <w:vAlign w:val="center"/>
          </w:tcPr>
          <w:p w:rsidR="00A00F30" w:rsidRPr="00D6790B" w:rsidRDefault="00A00F30" w:rsidP="00C777A5">
            <w:pPr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A00F30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</w:tc>
        <w:tc>
          <w:tcPr>
            <w:tcW w:w="1165" w:type="dxa"/>
            <w:tcBorders>
              <w:top w:val="nil"/>
              <w:bottom w:val="nil"/>
              <w:right w:val="single" w:sz="12" w:space="0" w:color="auto"/>
            </w:tcBorders>
          </w:tcPr>
          <w:p w:rsidR="00A00F30" w:rsidRPr="005E37E6" w:rsidRDefault="00A00F30" w:rsidP="00C777A5">
            <w:r w:rsidRPr="005E37E6">
              <w:t>32</w:t>
            </w:r>
          </w:p>
        </w:tc>
        <w:tc>
          <w:tcPr>
            <w:tcW w:w="21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A00F30" w:rsidRPr="005E37E6" w:rsidRDefault="00A00F30" w:rsidP="00C777A5">
            <w:r w:rsidRPr="005E37E6">
              <w:t>32</w:t>
            </w:r>
          </w:p>
        </w:tc>
        <w:tc>
          <w:tcPr>
            <w:tcW w:w="2934" w:type="dxa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A00F30" w:rsidRDefault="00A00F30" w:rsidP="00BB52E5">
            <w:pPr>
              <w:jc w:val="center"/>
            </w:pPr>
            <w:r>
              <w:t>32</w:t>
            </w:r>
          </w:p>
        </w:tc>
      </w:tr>
      <w:tr w:rsidR="00D70E0A" w:rsidTr="00D70E0A">
        <w:trPr>
          <w:trHeight w:val="245"/>
          <w:jc w:val="center"/>
        </w:trPr>
        <w:tc>
          <w:tcPr>
            <w:tcW w:w="767" w:type="dxa"/>
            <w:vMerge/>
            <w:vAlign w:val="center"/>
          </w:tcPr>
          <w:p w:rsidR="00A00F30" w:rsidRPr="00D6790B" w:rsidRDefault="00A00F30" w:rsidP="00C777A5">
            <w:pPr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nil"/>
            </w:tcBorders>
          </w:tcPr>
          <w:p w:rsidR="00A00F30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Clips</w:t>
            </w:r>
          </w:p>
        </w:tc>
        <w:tc>
          <w:tcPr>
            <w:tcW w:w="1165" w:type="dxa"/>
            <w:tcBorders>
              <w:top w:val="nil"/>
              <w:right w:val="single" w:sz="12" w:space="0" w:color="auto"/>
            </w:tcBorders>
          </w:tcPr>
          <w:p w:rsidR="00A00F30" w:rsidRPr="005E37E6" w:rsidRDefault="00A00F30" w:rsidP="00C777A5">
            <w:r w:rsidRPr="005E37E6">
              <w:t>32</w:t>
            </w:r>
          </w:p>
        </w:tc>
        <w:tc>
          <w:tcPr>
            <w:tcW w:w="2106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0F30" w:rsidRPr="005E37E6" w:rsidRDefault="00A00F30" w:rsidP="00C777A5">
            <w:r w:rsidRPr="005E37E6">
              <w:t>32</w:t>
            </w:r>
          </w:p>
        </w:tc>
        <w:tc>
          <w:tcPr>
            <w:tcW w:w="2934" w:type="dxa"/>
            <w:gridSpan w:val="2"/>
            <w:tcBorders>
              <w:top w:val="nil"/>
              <w:left w:val="single" w:sz="12" w:space="0" w:color="auto"/>
            </w:tcBorders>
            <w:shd w:val="clear" w:color="auto" w:fill="auto"/>
          </w:tcPr>
          <w:p w:rsidR="00A00F30" w:rsidRDefault="00A00F30" w:rsidP="00BB52E5">
            <w:pPr>
              <w:jc w:val="center"/>
            </w:pPr>
            <w:r>
              <w:t>32</w:t>
            </w:r>
          </w:p>
        </w:tc>
      </w:tr>
      <w:tr w:rsidR="00D70E0A" w:rsidTr="00D70E0A">
        <w:trPr>
          <w:jc w:val="center"/>
        </w:trPr>
        <w:tc>
          <w:tcPr>
            <w:tcW w:w="767" w:type="dxa"/>
            <w:tcBorders>
              <w:top w:val="single" w:sz="4" w:space="0" w:color="auto"/>
              <w:bottom w:val="nil"/>
            </w:tcBorders>
            <w:vAlign w:val="center"/>
          </w:tcPr>
          <w:p w:rsidR="00BB52E5" w:rsidRPr="00D6790B" w:rsidRDefault="00BB52E5" w:rsidP="00C777A5">
            <w:pPr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nil"/>
            </w:tcBorders>
          </w:tcPr>
          <w:p w:rsidR="00BB52E5" w:rsidRPr="00D6790B" w:rsidRDefault="00BB52E5" w:rsidP="00C777A5">
            <w:pPr>
              <w:rPr>
                <w:b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BB52E5" w:rsidRDefault="00BB52E5" w:rsidP="00C777A5"/>
        </w:tc>
        <w:tc>
          <w:tcPr>
            <w:tcW w:w="2106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B52E5" w:rsidRPr="00A00F30" w:rsidRDefault="00BB52E5" w:rsidP="00C777A5"/>
        </w:tc>
        <w:tc>
          <w:tcPr>
            <w:tcW w:w="1463" w:type="dxa"/>
            <w:tcBorders>
              <w:top w:val="single" w:sz="4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B52E5" w:rsidRDefault="00BB52E5" w:rsidP="00C777A5">
            <w:r w:rsidRPr="00D6790B">
              <w:rPr>
                <w:b/>
              </w:rPr>
              <w:t xml:space="preserve">4x4 Sec. </w:t>
            </w:r>
            <w:proofErr w:type="spellStart"/>
            <w:r w:rsidRPr="00D6790B">
              <w:rPr>
                <w:b/>
              </w:rPr>
              <w:t>Tx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2E5" w:rsidRDefault="00BB52E5" w:rsidP="00C777A5">
            <w:r w:rsidRPr="00D6790B">
              <w:rPr>
                <w:b/>
              </w:rPr>
              <w:t xml:space="preserve">8x8 Sec. </w:t>
            </w:r>
            <w:proofErr w:type="spellStart"/>
            <w:r w:rsidRPr="00D6790B">
              <w:rPr>
                <w:b/>
              </w:rPr>
              <w:t>Tx</w:t>
            </w:r>
            <w:proofErr w:type="spellEnd"/>
          </w:p>
        </w:tc>
      </w:tr>
      <w:tr w:rsidR="00D70E0A" w:rsidTr="00D70E0A">
        <w:trPr>
          <w:trHeight w:val="95"/>
          <w:jc w:val="center"/>
        </w:trPr>
        <w:tc>
          <w:tcPr>
            <w:tcW w:w="767" w:type="dxa"/>
            <w:vMerge w:val="restart"/>
            <w:tcBorders>
              <w:top w:val="nil"/>
            </w:tcBorders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lastRenderedPageBreak/>
              <w:t>8x8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021414" w:rsidRPr="00D6790B" w:rsidRDefault="00021414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</w:tc>
        <w:tc>
          <w:tcPr>
            <w:tcW w:w="1165" w:type="dxa"/>
            <w:tcBorders>
              <w:top w:val="nil"/>
              <w:bottom w:val="nil"/>
              <w:right w:val="single" w:sz="12" w:space="0" w:color="auto"/>
            </w:tcBorders>
          </w:tcPr>
          <w:p w:rsidR="00021414" w:rsidRDefault="00021414" w:rsidP="00C777A5">
            <w:r>
              <w:t>352</w:t>
            </w:r>
          </w:p>
        </w:tc>
        <w:tc>
          <w:tcPr>
            <w:tcW w:w="21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Pr="00A00F30" w:rsidRDefault="00BA1873" w:rsidP="00C777A5">
            <w:r w:rsidRPr="00A00F30">
              <w:t>1024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021414" w:rsidRDefault="00021414" w:rsidP="00C777A5">
            <w:r>
              <w:t>+128</w:t>
            </w:r>
          </w:p>
          <w:p w:rsidR="00021414" w:rsidRDefault="00021414" w:rsidP="00C777A5">
            <w:r>
              <w:t>+128</w:t>
            </w:r>
          </w:p>
          <w:p w:rsidR="00021414" w:rsidRDefault="00021414" w:rsidP="00C777A5">
            <w:r>
              <w:t>+32</w:t>
            </w:r>
          </w:p>
          <w:p w:rsidR="00021414" w:rsidRDefault="00021414" w:rsidP="00C777A5">
            <w:r>
              <w:t>+32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</w:tcBorders>
          </w:tcPr>
          <w:p w:rsidR="00021414" w:rsidRDefault="00021414" w:rsidP="00C777A5">
            <w:r>
              <w:t>+1024</w:t>
            </w:r>
          </w:p>
          <w:p w:rsidR="00021414" w:rsidRDefault="00021414" w:rsidP="00C777A5">
            <w:r>
              <w:t>+1024</w:t>
            </w:r>
          </w:p>
          <w:p w:rsidR="00021414" w:rsidRDefault="00021414" w:rsidP="00C777A5">
            <w:r>
              <w:t>+128</w:t>
            </w:r>
          </w:p>
          <w:p w:rsidR="00021414" w:rsidRDefault="00021414" w:rsidP="00C777A5">
            <w:r>
              <w:t>+128</w:t>
            </w:r>
          </w:p>
        </w:tc>
      </w:tr>
      <w:tr w:rsidR="00D70E0A" w:rsidTr="00D70E0A">
        <w:trPr>
          <w:trHeight w:val="314"/>
          <w:jc w:val="center"/>
        </w:trPr>
        <w:tc>
          <w:tcPr>
            <w:tcW w:w="767" w:type="dxa"/>
            <w:vMerge/>
            <w:vAlign w:val="center"/>
          </w:tcPr>
          <w:p w:rsidR="00A00F30" w:rsidRPr="00D6790B" w:rsidRDefault="00A00F30" w:rsidP="00C777A5">
            <w:pPr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A00F30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</w:tc>
        <w:tc>
          <w:tcPr>
            <w:tcW w:w="1165" w:type="dxa"/>
            <w:tcBorders>
              <w:top w:val="nil"/>
              <w:bottom w:val="nil"/>
              <w:right w:val="single" w:sz="12" w:space="0" w:color="auto"/>
            </w:tcBorders>
          </w:tcPr>
          <w:p w:rsidR="00A00F30" w:rsidRDefault="00A00F30" w:rsidP="00C777A5">
            <w:r>
              <w:t>576</w:t>
            </w:r>
          </w:p>
        </w:tc>
        <w:tc>
          <w:tcPr>
            <w:tcW w:w="21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A00F30" w:rsidRPr="00A00F30" w:rsidRDefault="00A00F30" w:rsidP="00C777A5">
            <w:r>
              <w:t>1024</w:t>
            </w:r>
          </w:p>
        </w:tc>
        <w:tc>
          <w:tcPr>
            <w:tcW w:w="1463" w:type="dxa"/>
            <w:vMerge/>
            <w:tcBorders>
              <w:left w:val="single" w:sz="12" w:space="0" w:color="auto"/>
            </w:tcBorders>
          </w:tcPr>
          <w:p w:rsidR="00A00F30" w:rsidRDefault="00A00F30" w:rsidP="00C777A5"/>
        </w:tc>
        <w:tc>
          <w:tcPr>
            <w:tcW w:w="1471" w:type="dxa"/>
            <w:vMerge/>
          </w:tcPr>
          <w:p w:rsidR="00A00F30" w:rsidRDefault="00A00F30" w:rsidP="00C777A5"/>
        </w:tc>
      </w:tr>
      <w:tr w:rsidR="00D70E0A" w:rsidTr="005E37E6">
        <w:trPr>
          <w:trHeight w:val="332"/>
          <w:jc w:val="center"/>
        </w:trPr>
        <w:tc>
          <w:tcPr>
            <w:tcW w:w="767" w:type="dxa"/>
            <w:vMerge/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</w:tc>
        <w:tc>
          <w:tcPr>
            <w:tcW w:w="1165" w:type="dxa"/>
            <w:tcBorders>
              <w:top w:val="nil"/>
              <w:bottom w:val="nil"/>
              <w:right w:val="single" w:sz="12" w:space="0" w:color="auto"/>
            </w:tcBorders>
          </w:tcPr>
          <w:p w:rsidR="00021414" w:rsidRDefault="00A00F30" w:rsidP="00C777A5">
            <w:r>
              <w:t>128</w:t>
            </w:r>
          </w:p>
        </w:tc>
        <w:tc>
          <w:tcPr>
            <w:tcW w:w="21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Pr="00A00F30" w:rsidRDefault="00BA1873" w:rsidP="00C777A5">
            <w:r w:rsidRPr="00A00F30">
              <w:t>128</w:t>
            </w:r>
          </w:p>
        </w:tc>
        <w:tc>
          <w:tcPr>
            <w:tcW w:w="1463" w:type="dxa"/>
            <w:vMerge/>
            <w:tcBorders>
              <w:left w:val="single" w:sz="12" w:space="0" w:color="auto"/>
            </w:tcBorders>
          </w:tcPr>
          <w:p w:rsidR="00021414" w:rsidRDefault="00021414" w:rsidP="00C777A5"/>
        </w:tc>
        <w:tc>
          <w:tcPr>
            <w:tcW w:w="1471" w:type="dxa"/>
            <w:vMerge/>
          </w:tcPr>
          <w:p w:rsidR="00021414" w:rsidRDefault="00021414" w:rsidP="00C777A5"/>
        </w:tc>
      </w:tr>
      <w:tr w:rsidR="00D70E0A" w:rsidTr="00D70E0A">
        <w:trPr>
          <w:trHeight w:val="517"/>
          <w:jc w:val="center"/>
        </w:trPr>
        <w:tc>
          <w:tcPr>
            <w:tcW w:w="767" w:type="dxa"/>
            <w:vMerge/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nil"/>
            </w:tcBorders>
          </w:tcPr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Clips</w:t>
            </w:r>
          </w:p>
        </w:tc>
        <w:tc>
          <w:tcPr>
            <w:tcW w:w="1165" w:type="dxa"/>
            <w:tcBorders>
              <w:top w:val="nil"/>
              <w:right w:val="single" w:sz="12" w:space="0" w:color="auto"/>
            </w:tcBorders>
          </w:tcPr>
          <w:p w:rsidR="00021414" w:rsidRDefault="00A00F30" w:rsidP="00C777A5">
            <w:r>
              <w:t>128</w:t>
            </w:r>
          </w:p>
        </w:tc>
        <w:tc>
          <w:tcPr>
            <w:tcW w:w="2106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1414" w:rsidRPr="00A00F30" w:rsidRDefault="00BA1873" w:rsidP="00C777A5">
            <w:r w:rsidRPr="00A00F30">
              <w:t>128</w:t>
            </w:r>
          </w:p>
        </w:tc>
        <w:tc>
          <w:tcPr>
            <w:tcW w:w="1463" w:type="dxa"/>
            <w:vMerge/>
            <w:tcBorders>
              <w:left w:val="single" w:sz="12" w:space="0" w:color="auto"/>
            </w:tcBorders>
          </w:tcPr>
          <w:p w:rsidR="00021414" w:rsidRDefault="00021414" w:rsidP="00C777A5"/>
        </w:tc>
        <w:tc>
          <w:tcPr>
            <w:tcW w:w="1471" w:type="dxa"/>
            <w:vMerge/>
          </w:tcPr>
          <w:p w:rsidR="00021414" w:rsidRDefault="00021414" w:rsidP="00C777A5"/>
        </w:tc>
      </w:tr>
      <w:tr w:rsidR="00D70E0A" w:rsidTr="00D70E0A">
        <w:trPr>
          <w:trHeight w:val="445"/>
          <w:jc w:val="center"/>
        </w:trPr>
        <w:tc>
          <w:tcPr>
            <w:tcW w:w="767" w:type="dxa"/>
            <w:vMerge w:val="restart"/>
            <w:tcBorders>
              <w:top w:val="single" w:sz="4" w:space="0" w:color="auto"/>
            </w:tcBorders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  <w:r>
              <w:rPr>
                <w:b/>
              </w:rPr>
              <w:t>16x16</w:t>
            </w:r>
          </w:p>
        </w:tc>
        <w:tc>
          <w:tcPr>
            <w:tcW w:w="1596" w:type="dxa"/>
            <w:tcBorders>
              <w:top w:val="single" w:sz="4" w:space="0" w:color="auto"/>
              <w:bottom w:val="nil"/>
            </w:tcBorders>
          </w:tcPr>
          <w:p w:rsidR="00021414" w:rsidRPr="00D6790B" w:rsidRDefault="00021414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021414" w:rsidRDefault="00021414" w:rsidP="00C777A5">
            <w:r>
              <w:t>2752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Pr="00A00F30" w:rsidRDefault="00BA1873" w:rsidP="00C777A5">
            <w:r w:rsidRPr="00A00F30">
              <w:t>8192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021414" w:rsidRDefault="00021414" w:rsidP="00C777A5">
            <w:r>
              <w:t>+128</w:t>
            </w:r>
          </w:p>
          <w:p w:rsidR="00021414" w:rsidRDefault="00021414" w:rsidP="00C777A5">
            <w:r>
              <w:t>+128</w:t>
            </w:r>
          </w:p>
          <w:p w:rsidR="00021414" w:rsidRDefault="00021414" w:rsidP="00C777A5">
            <w:r>
              <w:t>+32</w:t>
            </w:r>
          </w:p>
          <w:p w:rsidR="00021414" w:rsidRDefault="00021414" w:rsidP="00C777A5">
            <w:r>
              <w:t>+32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</w:tcBorders>
          </w:tcPr>
          <w:p w:rsidR="00021414" w:rsidRDefault="00021414" w:rsidP="00C777A5">
            <w:r>
              <w:t>+1024</w:t>
            </w:r>
          </w:p>
          <w:p w:rsidR="00021414" w:rsidRDefault="00021414" w:rsidP="00C777A5">
            <w:r>
              <w:t>+1024</w:t>
            </w:r>
          </w:p>
          <w:p w:rsidR="00021414" w:rsidRDefault="00021414" w:rsidP="00C777A5">
            <w:r>
              <w:t>+128</w:t>
            </w:r>
          </w:p>
          <w:p w:rsidR="00021414" w:rsidRDefault="00021414" w:rsidP="00C777A5">
            <w:r>
              <w:t>+128</w:t>
            </w:r>
          </w:p>
        </w:tc>
      </w:tr>
      <w:tr w:rsidR="00D70E0A" w:rsidTr="00D70E0A">
        <w:trPr>
          <w:trHeight w:val="327"/>
          <w:jc w:val="center"/>
        </w:trPr>
        <w:tc>
          <w:tcPr>
            <w:tcW w:w="767" w:type="dxa"/>
            <w:vMerge/>
            <w:tcBorders>
              <w:top w:val="single" w:sz="4" w:space="0" w:color="auto"/>
            </w:tcBorders>
            <w:vAlign w:val="center"/>
          </w:tcPr>
          <w:p w:rsidR="00A00F30" w:rsidRDefault="00A00F30" w:rsidP="00C777A5">
            <w:pPr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A00F30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</w:tc>
        <w:tc>
          <w:tcPr>
            <w:tcW w:w="1165" w:type="dxa"/>
            <w:tcBorders>
              <w:top w:val="nil"/>
              <w:bottom w:val="nil"/>
              <w:right w:val="single" w:sz="12" w:space="0" w:color="auto"/>
            </w:tcBorders>
          </w:tcPr>
          <w:p w:rsidR="00A00F30" w:rsidRDefault="00A00F30" w:rsidP="00C777A5">
            <w:r>
              <w:t>3712</w:t>
            </w:r>
          </w:p>
        </w:tc>
        <w:tc>
          <w:tcPr>
            <w:tcW w:w="21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A00F30" w:rsidRPr="00A00F30" w:rsidRDefault="00A00F30" w:rsidP="00C777A5">
            <w:r>
              <w:t>8192</w:t>
            </w: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:rsidR="00A00F30" w:rsidRDefault="00A00F30" w:rsidP="00C777A5"/>
        </w:tc>
        <w:tc>
          <w:tcPr>
            <w:tcW w:w="1471" w:type="dxa"/>
            <w:vMerge/>
            <w:tcBorders>
              <w:top w:val="single" w:sz="4" w:space="0" w:color="auto"/>
            </w:tcBorders>
          </w:tcPr>
          <w:p w:rsidR="00A00F30" w:rsidRDefault="00A00F30" w:rsidP="00C777A5"/>
        </w:tc>
      </w:tr>
      <w:tr w:rsidR="00D70E0A" w:rsidTr="005E37E6">
        <w:trPr>
          <w:trHeight w:val="350"/>
          <w:jc w:val="center"/>
        </w:trPr>
        <w:tc>
          <w:tcPr>
            <w:tcW w:w="767" w:type="dxa"/>
            <w:vMerge/>
            <w:vAlign w:val="center"/>
          </w:tcPr>
          <w:p w:rsidR="00021414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</w:tc>
        <w:tc>
          <w:tcPr>
            <w:tcW w:w="1165" w:type="dxa"/>
            <w:tcBorders>
              <w:top w:val="nil"/>
              <w:bottom w:val="nil"/>
              <w:right w:val="single" w:sz="12" w:space="0" w:color="auto"/>
            </w:tcBorders>
          </w:tcPr>
          <w:p w:rsidR="00021414" w:rsidRDefault="00A00F30" w:rsidP="00C777A5">
            <w:r>
              <w:t>512</w:t>
            </w:r>
          </w:p>
        </w:tc>
        <w:tc>
          <w:tcPr>
            <w:tcW w:w="21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Pr="00A00F30" w:rsidRDefault="00A00F30" w:rsidP="00C777A5">
            <w:r>
              <w:t>512</w:t>
            </w:r>
          </w:p>
        </w:tc>
        <w:tc>
          <w:tcPr>
            <w:tcW w:w="1463" w:type="dxa"/>
            <w:vMerge/>
            <w:tcBorders>
              <w:left w:val="single" w:sz="12" w:space="0" w:color="auto"/>
            </w:tcBorders>
          </w:tcPr>
          <w:p w:rsidR="00021414" w:rsidRDefault="00021414" w:rsidP="00C777A5"/>
        </w:tc>
        <w:tc>
          <w:tcPr>
            <w:tcW w:w="1471" w:type="dxa"/>
            <w:vMerge/>
          </w:tcPr>
          <w:p w:rsidR="00021414" w:rsidRDefault="00021414" w:rsidP="00C777A5"/>
        </w:tc>
      </w:tr>
      <w:tr w:rsidR="00D70E0A" w:rsidTr="004E50EF">
        <w:trPr>
          <w:trHeight w:val="353"/>
          <w:jc w:val="center"/>
        </w:trPr>
        <w:tc>
          <w:tcPr>
            <w:tcW w:w="767" w:type="dxa"/>
            <w:vMerge/>
            <w:vAlign w:val="center"/>
          </w:tcPr>
          <w:p w:rsidR="00021414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nil"/>
            </w:tcBorders>
          </w:tcPr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Clips</w:t>
            </w:r>
          </w:p>
        </w:tc>
        <w:tc>
          <w:tcPr>
            <w:tcW w:w="1165" w:type="dxa"/>
            <w:tcBorders>
              <w:top w:val="nil"/>
              <w:right w:val="single" w:sz="12" w:space="0" w:color="auto"/>
            </w:tcBorders>
          </w:tcPr>
          <w:p w:rsidR="00021414" w:rsidRDefault="00A00F30" w:rsidP="00C777A5">
            <w:r>
              <w:t>512</w:t>
            </w:r>
          </w:p>
        </w:tc>
        <w:tc>
          <w:tcPr>
            <w:tcW w:w="210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414" w:rsidRPr="00A00F30" w:rsidRDefault="00BA1873" w:rsidP="00C777A5">
            <w:r w:rsidRPr="00A00F30">
              <w:t>512</w:t>
            </w:r>
          </w:p>
        </w:tc>
        <w:tc>
          <w:tcPr>
            <w:tcW w:w="1463" w:type="dxa"/>
            <w:vMerge/>
            <w:tcBorders>
              <w:left w:val="single" w:sz="12" w:space="0" w:color="auto"/>
            </w:tcBorders>
          </w:tcPr>
          <w:p w:rsidR="00021414" w:rsidRDefault="00021414" w:rsidP="00C777A5"/>
        </w:tc>
        <w:tc>
          <w:tcPr>
            <w:tcW w:w="1471" w:type="dxa"/>
            <w:vMerge/>
          </w:tcPr>
          <w:p w:rsidR="00021414" w:rsidRDefault="00021414" w:rsidP="00C777A5"/>
        </w:tc>
      </w:tr>
      <w:tr w:rsidR="00D70E0A" w:rsidTr="00D70E0A">
        <w:trPr>
          <w:trHeight w:val="1646"/>
          <w:jc w:val="center"/>
        </w:trPr>
        <w:tc>
          <w:tcPr>
            <w:tcW w:w="767" w:type="dxa"/>
            <w:tcBorders>
              <w:top w:val="single" w:sz="4" w:space="0" w:color="auto"/>
            </w:tcBorders>
            <w:vAlign w:val="center"/>
          </w:tcPr>
          <w:p w:rsidR="00D76D5B" w:rsidRPr="00D6790B" w:rsidRDefault="00D76D5B" w:rsidP="00C777A5">
            <w:pPr>
              <w:jc w:val="center"/>
              <w:rPr>
                <w:b/>
              </w:rPr>
            </w:pPr>
            <w:r>
              <w:rPr>
                <w:b/>
              </w:rPr>
              <w:t>32x32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D76D5B" w:rsidRPr="00D6790B" w:rsidRDefault="00D76D5B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  <w:p w:rsidR="00D76D5B" w:rsidRPr="00D6790B" w:rsidRDefault="00D76D5B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  <w:p w:rsidR="00D76D5B" w:rsidRPr="00D6790B" w:rsidRDefault="00D76D5B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  <w:p w:rsidR="00D76D5B" w:rsidRPr="00D6790B" w:rsidRDefault="00D76D5B" w:rsidP="00C777A5">
            <w:pPr>
              <w:rPr>
                <w:b/>
              </w:rPr>
            </w:pPr>
            <w:r w:rsidRPr="00D6790B">
              <w:rPr>
                <w:b/>
              </w:rPr>
              <w:t>Clips</w:t>
            </w:r>
          </w:p>
        </w:tc>
        <w:tc>
          <w:tcPr>
            <w:tcW w:w="1165" w:type="dxa"/>
            <w:tcBorders>
              <w:top w:val="single" w:sz="4" w:space="0" w:color="auto"/>
              <w:right w:val="single" w:sz="12" w:space="0" w:color="auto"/>
            </w:tcBorders>
          </w:tcPr>
          <w:p w:rsidR="00D76D5B" w:rsidRDefault="00D76D5B" w:rsidP="00C777A5">
            <w:r>
              <w:t>21888</w:t>
            </w:r>
          </w:p>
          <w:p w:rsidR="00D76D5B" w:rsidRDefault="00D76D5B" w:rsidP="00C777A5">
            <w:r>
              <w:t>25856</w:t>
            </w:r>
          </w:p>
          <w:p w:rsidR="00D76D5B" w:rsidRDefault="00D76D5B" w:rsidP="00C777A5">
            <w:r>
              <w:t>2048</w:t>
            </w:r>
          </w:p>
          <w:p w:rsidR="00D76D5B" w:rsidRDefault="00BA1873" w:rsidP="00C777A5">
            <w:r>
              <w:t>2048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76D5B" w:rsidRDefault="00D76D5B" w:rsidP="008416F3">
            <w:pPr>
              <w:jc w:val="center"/>
            </w:pPr>
            <w:r>
              <w:t>-</w:t>
            </w:r>
          </w:p>
          <w:p w:rsidR="00D76D5B" w:rsidRDefault="00D76D5B" w:rsidP="008416F3">
            <w:pPr>
              <w:jc w:val="center"/>
            </w:pPr>
            <w:r>
              <w:t>-</w:t>
            </w:r>
          </w:p>
          <w:p w:rsidR="00D76D5B" w:rsidRDefault="00D76D5B" w:rsidP="008416F3">
            <w:pPr>
              <w:jc w:val="center"/>
            </w:pPr>
            <w:r>
              <w:t>-</w:t>
            </w:r>
          </w:p>
          <w:p w:rsidR="00D76D5B" w:rsidRDefault="00D76D5B" w:rsidP="00AA543C">
            <w:pPr>
              <w:jc w:val="center"/>
            </w:pPr>
            <w: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12" w:space="0" w:color="auto"/>
            </w:tcBorders>
          </w:tcPr>
          <w:p w:rsidR="00D76D5B" w:rsidRDefault="00D76D5B" w:rsidP="00C777A5">
            <w:r>
              <w:t>+128</w:t>
            </w:r>
          </w:p>
          <w:p w:rsidR="00D76D5B" w:rsidRDefault="00D76D5B" w:rsidP="00C777A5">
            <w:r>
              <w:t>+128</w:t>
            </w:r>
          </w:p>
          <w:p w:rsidR="00D76D5B" w:rsidRDefault="00D76D5B" w:rsidP="00C777A5">
            <w:r>
              <w:t>+32</w:t>
            </w:r>
          </w:p>
          <w:p w:rsidR="00D76D5B" w:rsidRDefault="00D76D5B" w:rsidP="00C777A5">
            <w:r>
              <w:t>+32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D76D5B" w:rsidRDefault="00D76D5B" w:rsidP="00C777A5">
            <w:r>
              <w:t>+1024</w:t>
            </w:r>
          </w:p>
          <w:p w:rsidR="00D76D5B" w:rsidRDefault="00D76D5B" w:rsidP="00C777A5">
            <w:r>
              <w:t>+1024</w:t>
            </w:r>
          </w:p>
          <w:p w:rsidR="00D76D5B" w:rsidRDefault="00D76D5B" w:rsidP="00C777A5">
            <w:r>
              <w:t>+128</w:t>
            </w:r>
          </w:p>
          <w:p w:rsidR="00D76D5B" w:rsidRDefault="00D76D5B" w:rsidP="00C777A5">
            <w:r>
              <w:t>+128</w:t>
            </w:r>
          </w:p>
        </w:tc>
      </w:tr>
    </w:tbl>
    <w:p w:rsidR="009E5F0D" w:rsidRDefault="009E5F0D" w:rsidP="00F772E5"/>
    <w:p w:rsidR="005C6A86" w:rsidRDefault="005C6A86" w:rsidP="00AA543C">
      <w:pPr>
        <w:pStyle w:val="Caption"/>
        <w:keepNext/>
        <w:spacing w:after="120"/>
        <w:jc w:val="center"/>
      </w:pPr>
      <w:proofErr w:type="gramStart"/>
      <w:r>
        <w:t xml:space="preserve">Table </w:t>
      </w:r>
      <w:r w:rsidR="00825B0D">
        <w:fldChar w:fldCharType="begin"/>
      </w:r>
      <w:r w:rsidR="000116E3">
        <w:instrText xml:space="preserve"> SEQ Table \* ARABIC </w:instrText>
      </w:r>
      <w:r w:rsidR="00825B0D">
        <w:fldChar w:fldCharType="separate"/>
      </w:r>
      <w:r w:rsidR="0022349C">
        <w:rPr>
          <w:noProof/>
        </w:rPr>
        <w:t>11</w:t>
      </w:r>
      <w:r w:rsidR="00825B0D">
        <w:rPr>
          <w:noProof/>
        </w:rPr>
        <w:fldChar w:fldCharType="end"/>
      </w:r>
      <w:r>
        <w:t>.</w:t>
      </w:r>
      <w:proofErr w:type="gramEnd"/>
      <w:r>
        <w:t xml:space="preserve"> Average</w:t>
      </w:r>
      <w:r w:rsidRPr="00722D94">
        <w:t xml:space="preserve"> inverse transform operations count summary for Inter </w:t>
      </w:r>
      <w:r w:rsidR="00E36BDD">
        <w:t>T</w:t>
      </w:r>
      <w:r w:rsidRPr="00722D94">
        <w:t>Us</w:t>
      </w:r>
    </w:p>
    <w:tbl>
      <w:tblPr>
        <w:tblStyle w:val="TableGrid"/>
        <w:tblW w:w="0" w:type="auto"/>
        <w:jc w:val="center"/>
        <w:tblInd w:w="738" w:type="dxa"/>
        <w:tblLook w:val="04A0" w:firstRow="1" w:lastRow="0" w:firstColumn="1" w:lastColumn="0" w:noHBand="0" w:noVBand="1"/>
      </w:tblPr>
      <w:tblGrid>
        <w:gridCol w:w="767"/>
        <w:gridCol w:w="1624"/>
        <w:gridCol w:w="1189"/>
        <w:gridCol w:w="2042"/>
        <w:gridCol w:w="1691"/>
        <w:gridCol w:w="1525"/>
      </w:tblGrid>
      <w:tr w:rsidR="009E5F0D" w:rsidTr="005E37E6">
        <w:trPr>
          <w:jc w:val="center"/>
        </w:trPr>
        <w:tc>
          <w:tcPr>
            <w:tcW w:w="767" w:type="dxa"/>
            <w:vMerge w:val="restart"/>
            <w:shd w:val="clear" w:color="auto" w:fill="F2F2F2" w:themeFill="background1" w:themeFillShade="F2"/>
            <w:vAlign w:val="center"/>
          </w:tcPr>
          <w:p w:rsidR="009E5F0D" w:rsidRPr="00D6790B" w:rsidRDefault="009E5F0D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TU size</w:t>
            </w:r>
          </w:p>
        </w:tc>
        <w:tc>
          <w:tcPr>
            <w:tcW w:w="1624" w:type="dxa"/>
            <w:vMerge w:val="restart"/>
            <w:shd w:val="clear" w:color="auto" w:fill="F2F2F2" w:themeFill="background1" w:themeFillShade="F2"/>
            <w:vAlign w:val="center"/>
          </w:tcPr>
          <w:p w:rsidR="009E5F0D" w:rsidRPr="00D6790B" w:rsidRDefault="009E5F0D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Operations</w:t>
            </w:r>
          </w:p>
        </w:tc>
        <w:tc>
          <w:tcPr>
            <w:tcW w:w="1189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E5F0D" w:rsidRPr="00D6790B" w:rsidRDefault="009E5F0D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HM5.0 DCT</w:t>
            </w:r>
          </w:p>
        </w:tc>
        <w:tc>
          <w:tcPr>
            <w:tcW w:w="204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E5F0D" w:rsidRPr="00D6790B" w:rsidRDefault="009E5F0D" w:rsidP="00C777A5">
            <w:pPr>
              <w:jc w:val="center"/>
              <w:rPr>
                <w:b/>
              </w:rPr>
            </w:pPr>
            <w:r>
              <w:rPr>
                <w:b/>
              </w:rPr>
              <w:t>JCTVC-H0309</w:t>
            </w:r>
            <w:r w:rsidR="006103C6">
              <w:rPr>
                <w:b/>
              </w:rPr>
              <w:t xml:space="preserve"> </w:t>
            </w:r>
            <w:proofErr w:type="spellStart"/>
            <w:r w:rsidR="006103C6">
              <w:rPr>
                <w:b/>
              </w:rPr>
              <w:t>Bd-Dep</w:t>
            </w:r>
            <w:proofErr w:type="spellEnd"/>
            <w:r w:rsidR="006103C6">
              <w:rPr>
                <w:b/>
              </w:rPr>
              <w:t xml:space="preserve"> </w:t>
            </w:r>
            <w:r w:rsidR="00D76D5B">
              <w:rPr>
                <w:b/>
              </w:rPr>
              <w:t xml:space="preserve">Primary </w:t>
            </w:r>
            <w:proofErr w:type="spellStart"/>
            <w:r w:rsidR="006103C6">
              <w:rPr>
                <w:b/>
              </w:rPr>
              <w:t>Tx</w:t>
            </w:r>
            <w:proofErr w:type="spellEnd"/>
          </w:p>
        </w:tc>
        <w:tc>
          <w:tcPr>
            <w:tcW w:w="3216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E5F0D" w:rsidRPr="00D6790B" w:rsidRDefault="009E5F0D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JCTVC-H012</w:t>
            </w:r>
            <w:r>
              <w:rPr>
                <w:b/>
              </w:rPr>
              <w:t>6</w:t>
            </w:r>
            <w:r w:rsidR="00D76D5B">
              <w:rPr>
                <w:b/>
              </w:rPr>
              <w:t xml:space="preserve"> </w:t>
            </w:r>
            <w:proofErr w:type="spellStart"/>
            <w:r w:rsidR="00D76D5B">
              <w:rPr>
                <w:b/>
              </w:rPr>
              <w:t>Bd-Dep</w:t>
            </w:r>
            <w:proofErr w:type="spellEnd"/>
          </w:p>
        </w:tc>
      </w:tr>
      <w:tr w:rsidR="00BB52E5" w:rsidTr="005E37E6">
        <w:trPr>
          <w:jc w:val="center"/>
        </w:trPr>
        <w:tc>
          <w:tcPr>
            <w:tcW w:w="767" w:type="dxa"/>
            <w:vMerge/>
            <w:shd w:val="clear" w:color="auto" w:fill="F2F2F2" w:themeFill="background1" w:themeFillShade="F2"/>
            <w:vAlign w:val="center"/>
          </w:tcPr>
          <w:p w:rsidR="00BB52E5" w:rsidRPr="00D6790B" w:rsidRDefault="00BB52E5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vMerge/>
            <w:shd w:val="clear" w:color="auto" w:fill="F2F2F2" w:themeFill="background1" w:themeFillShade="F2"/>
            <w:vAlign w:val="center"/>
          </w:tcPr>
          <w:p w:rsidR="00BB52E5" w:rsidRPr="00D6790B" w:rsidRDefault="00BB52E5" w:rsidP="00C777A5">
            <w:pPr>
              <w:jc w:val="center"/>
              <w:rPr>
                <w:b/>
              </w:rPr>
            </w:pPr>
          </w:p>
        </w:tc>
        <w:tc>
          <w:tcPr>
            <w:tcW w:w="1189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B52E5" w:rsidRPr="00D6790B" w:rsidRDefault="00BB52E5" w:rsidP="00C777A5">
            <w:pPr>
              <w:jc w:val="center"/>
              <w:rPr>
                <w:b/>
              </w:rPr>
            </w:pPr>
          </w:p>
        </w:tc>
        <w:tc>
          <w:tcPr>
            <w:tcW w:w="204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B52E5" w:rsidRPr="00D6790B" w:rsidRDefault="00BB52E5" w:rsidP="00C777A5">
            <w:pPr>
              <w:jc w:val="center"/>
              <w:rPr>
                <w:b/>
              </w:rPr>
            </w:pPr>
          </w:p>
        </w:tc>
        <w:tc>
          <w:tcPr>
            <w:tcW w:w="169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B52E5" w:rsidRPr="00D6790B" w:rsidRDefault="00BB52E5">
            <w:pPr>
              <w:jc w:val="center"/>
              <w:rPr>
                <w:b/>
              </w:rPr>
            </w:pPr>
            <w:r w:rsidRPr="00D6790B">
              <w:rPr>
                <w:b/>
              </w:rPr>
              <w:t xml:space="preserve">4x4 </w:t>
            </w:r>
            <w:r w:rsidR="00D76D5B">
              <w:rPr>
                <w:b/>
              </w:rPr>
              <w:t>Primary</w:t>
            </w:r>
            <w:r w:rsidRPr="00D6790B">
              <w:rPr>
                <w:b/>
              </w:rPr>
              <w:t xml:space="preserve"> </w:t>
            </w:r>
            <w:proofErr w:type="spellStart"/>
            <w:r w:rsidRPr="00D6790B">
              <w:rPr>
                <w:b/>
              </w:rPr>
              <w:t>Tx</w:t>
            </w:r>
            <w:proofErr w:type="spellEnd"/>
          </w:p>
        </w:tc>
        <w:tc>
          <w:tcPr>
            <w:tcW w:w="1525" w:type="dxa"/>
            <w:shd w:val="clear" w:color="auto" w:fill="F2F2F2" w:themeFill="background1" w:themeFillShade="F2"/>
            <w:vAlign w:val="center"/>
          </w:tcPr>
          <w:p w:rsidR="00BB52E5" w:rsidRPr="00D6790B" w:rsidRDefault="00BB52E5" w:rsidP="00C777A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21414" w:rsidTr="005E37E6">
        <w:trPr>
          <w:trHeight w:val="444"/>
          <w:jc w:val="center"/>
        </w:trPr>
        <w:tc>
          <w:tcPr>
            <w:tcW w:w="767" w:type="dxa"/>
            <w:vMerge w:val="restart"/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4x4</w:t>
            </w:r>
          </w:p>
        </w:tc>
        <w:tc>
          <w:tcPr>
            <w:tcW w:w="1624" w:type="dxa"/>
            <w:tcBorders>
              <w:bottom w:val="nil"/>
            </w:tcBorders>
          </w:tcPr>
          <w:p w:rsidR="00021414" w:rsidRPr="00D6790B" w:rsidRDefault="00021414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</w:tc>
        <w:tc>
          <w:tcPr>
            <w:tcW w:w="1189" w:type="dxa"/>
            <w:tcBorders>
              <w:bottom w:val="nil"/>
              <w:right w:val="single" w:sz="12" w:space="0" w:color="auto"/>
            </w:tcBorders>
          </w:tcPr>
          <w:p w:rsidR="00021414" w:rsidRDefault="00021414" w:rsidP="00C777A5">
            <w:r>
              <w:t>48</w:t>
            </w:r>
          </w:p>
        </w:tc>
        <w:tc>
          <w:tcPr>
            <w:tcW w:w="2042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56</w:t>
            </w:r>
          </w:p>
        </w:tc>
        <w:tc>
          <w:tcPr>
            <w:tcW w:w="1691" w:type="dxa"/>
            <w:tcBorders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56</w:t>
            </w:r>
          </w:p>
        </w:tc>
        <w:tc>
          <w:tcPr>
            <w:tcW w:w="1525" w:type="dxa"/>
            <w:vMerge w:val="restart"/>
          </w:tcPr>
          <w:p w:rsidR="00021414" w:rsidRDefault="0034355C" w:rsidP="00BB52E5">
            <w:pPr>
              <w:jc w:val="center"/>
            </w:pPr>
            <w:r>
              <w:t>56</w:t>
            </w:r>
          </w:p>
          <w:p w:rsidR="00021414" w:rsidRDefault="0034355C" w:rsidP="00BB52E5">
            <w:pPr>
              <w:jc w:val="center"/>
            </w:pPr>
            <w:r>
              <w:t>108</w:t>
            </w:r>
          </w:p>
          <w:p w:rsidR="00021414" w:rsidRDefault="0034355C" w:rsidP="00BB52E5">
            <w:pPr>
              <w:jc w:val="center"/>
            </w:pPr>
            <w:r>
              <w:t>32</w:t>
            </w:r>
          </w:p>
          <w:p w:rsidR="00021414" w:rsidRDefault="0034355C" w:rsidP="00AA543C">
            <w:pPr>
              <w:jc w:val="center"/>
            </w:pPr>
            <w:r>
              <w:t>32</w:t>
            </w:r>
          </w:p>
        </w:tc>
      </w:tr>
      <w:tr w:rsidR="00021414" w:rsidTr="005E37E6">
        <w:trPr>
          <w:trHeight w:val="421"/>
          <w:jc w:val="center"/>
        </w:trPr>
        <w:tc>
          <w:tcPr>
            <w:tcW w:w="767" w:type="dxa"/>
            <w:vMerge/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</w:tc>
        <w:tc>
          <w:tcPr>
            <w:tcW w:w="1189" w:type="dxa"/>
            <w:tcBorders>
              <w:top w:val="nil"/>
              <w:bottom w:val="nil"/>
              <w:right w:val="single" w:sz="12" w:space="0" w:color="auto"/>
            </w:tcBorders>
          </w:tcPr>
          <w:p w:rsidR="00021414" w:rsidRDefault="00A00F30" w:rsidP="00C777A5">
            <w:r>
              <w:t>96</w:t>
            </w:r>
          </w:p>
        </w:tc>
        <w:tc>
          <w:tcPr>
            <w:tcW w:w="20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108</w:t>
            </w:r>
          </w:p>
        </w:tc>
        <w:tc>
          <w:tcPr>
            <w:tcW w:w="1691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108</w:t>
            </w:r>
          </w:p>
        </w:tc>
        <w:tc>
          <w:tcPr>
            <w:tcW w:w="1525" w:type="dxa"/>
            <w:vMerge/>
          </w:tcPr>
          <w:p w:rsidR="00021414" w:rsidRDefault="00021414" w:rsidP="00BB52E5">
            <w:pPr>
              <w:jc w:val="center"/>
            </w:pPr>
          </w:p>
        </w:tc>
      </w:tr>
      <w:tr w:rsidR="00021414" w:rsidTr="005E37E6">
        <w:trPr>
          <w:trHeight w:val="353"/>
          <w:jc w:val="center"/>
        </w:trPr>
        <w:tc>
          <w:tcPr>
            <w:tcW w:w="767" w:type="dxa"/>
            <w:vMerge/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</w:tc>
        <w:tc>
          <w:tcPr>
            <w:tcW w:w="1189" w:type="dxa"/>
            <w:tcBorders>
              <w:top w:val="nil"/>
              <w:bottom w:val="nil"/>
              <w:right w:val="single" w:sz="12" w:space="0" w:color="auto"/>
            </w:tcBorders>
          </w:tcPr>
          <w:p w:rsidR="00021414" w:rsidRDefault="00A00F30" w:rsidP="00C777A5">
            <w:r>
              <w:t>32</w:t>
            </w:r>
          </w:p>
        </w:tc>
        <w:tc>
          <w:tcPr>
            <w:tcW w:w="20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32</w:t>
            </w:r>
          </w:p>
        </w:tc>
        <w:tc>
          <w:tcPr>
            <w:tcW w:w="1691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32</w:t>
            </w:r>
          </w:p>
        </w:tc>
        <w:tc>
          <w:tcPr>
            <w:tcW w:w="1525" w:type="dxa"/>
            <w:vMerge/>
          </w:tcPr>
          <w:p w:rsidR="00021414" w:rsidRDefault="00021414" w:rsidP="00BB52E5">
            <w:pPr>
              <w:jc w:val="center"/>
            </w:pPr>
          </w:p>
        </w:tc>
      </w:tr>
      <w:tr w:rsidR="00021414" w:rsidTr="005E37E6">
        <w:trPr>
          <w:trHeight w:val="326"/>
          <w:jc w:val="center"/>
        </w:trPr>
        <w:tc>
          <w:tcPr>
            <w:tcW w:w="767" w:type="dxa"/>
            <w:vMerge/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Clips</w:t>
            </w:r>
          </w:p>
        </w:tc>
        <w:tc>
          <w:tcPr>
            <w:tcW w:w="1189" w:type="dxa"/>
            <w:tcBorders>
              <w:top w:val="nil"/>
              <w:right w:val="single" w:sz="12" w:space="0" w:color="auto"/>
            </w:tcBorders>
          </w:tcPr>
          <w:p w:rsidR="00021414" w:rsidRDefault="00A00F30" w:rsidP="00C777A5">
            <w:r>
              <w:t>32</w:t>
            </w:r>
          </w:p>
        </w:tc>
        <w:tc>
          <w:tcPr>
            <w:tcW w:w="2042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32</w:t>
            </w:r>
          </w:p>
        </w:tc>
        <w:tc>
          <w:tcPr>
            <w:tcW w:w="1691" w:type="dxa"/>
            <w:tcBorders>
              <w:top w:val="nil"/>
              <w:left w:val="single" w:sz="12" w:space="0" w:color="auto"/>
            </w:tcBorders>
            <w:shd w:val="clear" w:color="auto" w:fill="auto"/>
          </w:tcPr>
          <w:p w:rsidR="00021414" w:rsidRDefault="0034355C" w:rsidP="00C777A5">
            <w:r>
              <w:t>32</w:t>
            </w:r>
          </w:p>
        </w:tc>
        <w:tc>
          <w:tcPr>
            <w:tcW w:w="1525" w:type="dxa"/>
            <w:vMerge/>
          </w:tcPr>
          <w:p w:rsidR="00021414" w:rsidRDefault="00021414" w:rsidP="00BB52E5">
            <w:pPr>
              <w:jc w:val="center"/>
            </w:pPr>
          </w:p>
        </w:tc>
      </w:tr>
      <w:tr w:rsidR="00BB52E5" w:rsidTr="005E37E6">
        <w:trPr>
          <w:jc w:val="center"/>
        </w:trPr>
        <w:tc>
          <w:tcPr>
            <w:tcW w:w="767" w:type="dxa"/>
            <w:tcBorders>
              <w:top w:val="single" w:sz="4" w:space="0" w:color="auto"/>
              <w:bottom w:val="nil"/>
            </w:tcBorders>
            <w:vAlign w:val="center"/>
          </w:tcPr>
          <w:p w:rsidR="00BB52E5" w:rsidRPr="00D6790B" w:rsidRDefault="00BB52E5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</w:tcPr>
          <w:p w:rsidR="00BB52E5" w:rsidRPr="00D6790B" w:rsidRDefault="00BB52E5" w:rsidP="00C777A5">
            <w:pPr>
              <w:rPr>
                <w:b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BB52E5" w:rsidRDefault="00BB52E5" w:rsidP="00C777A5"/>
        </w:tc>
        <w:tc>
          <w:tcPr>
            <w:tcW w:w="204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B52E5" w:rsidRDefault="00BB52E5" w:rsidP="00C777A5"/>
        </w:tc>
        <w:tc>
          <w:tcPr>
            <w:tcW w:w="1691" w:type="dxa"/>
            <w:tcBorders>
              <w:top w:val="single" w:sz="4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B52E5" w:rsidRDefault="00BB52E5" w:rsidP="00C777A5">
            <w:r w:rsidRPr="00D6790B">
              <w:rPr>
                <w:b/>
              </w:rPr>
              <w:t xml:space="preserve">4x4 Sec. </w:t>
            </w:r>
            <w:proofErr w:type="spellStart"/>
            <w:r w:rsidRPr="00D6790B">
              <w:rPr>
                <w:b/>
              </w:rPr>
              <w:t>Tx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2E5" w:rsidRDefault="00BB52E5" w:rsidP="00C777A5">
            <w:r w:rsidRPr="00D6790B">
              <w:rPr>
                <w:b/>
              </w:rPr>
              <w:t xml:space="preserve">8x8 Sec. </w:t>
            </w:r>
            <w:proofErr w:type="spellStart"/>
            <w:r w:rsidRPr="00D6790B">
              <w:rPr>
                <w:b/>
              </w:rPr>
              <w:t>Tx</w:t>
            </w:r>
            <w:proofErr w:type="spellEnd"/>
          </w:p>
        </w:tc>
      </w:tr>
      <w:tr w:rsidR="00021414" w:rsidTr="005E37E6">
        <w:trPr>
          <w:trHeight w:val="78"/>
          <w:jc w:val="center"/>
        </w:trPr>
        <w:tc>
          <w:tcPr>
            <w:tcW w:w="767" w:type="dxa"/>
            <w:vMerge w:val="restart"/>
            <w:tcBorders>
              <w:top w:val="nil"/>
            </w:tcBorders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  <w:r w:rsidRPr="00D6790B">
              <w:rPr>
                <w:b/>
              </w:rPr>
              <w:t>8x8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21414" w:rsidRPr="00D6790B" w:rsidRDefault="00021414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</w:tc>
        <w:tc>
          <w:tcPr>
            <w:tcW w:w="1189" w:type="dxa"/>
            <w:tcBorders>
              <w:top w:val="nil"/>
              <w:bottom w:val="nil"/>
              <w:right w:val="single" w:sz="12" w:space="0" w:color="auto"/>
            </w:tcBorders>
          </w:tcPr>
          <w:p w:rsidR="00021414" w:rsidRDefault="00021414" w:rsidP="00C777A5">
            <w:r>
              <w:t>352</w:t>
            </w:r>
          </w:p>
        </w:tc>
        <w:tc>
          <w:tcPr>
            <w:tcW w:w="20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688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+64</w:t>
            </w:r>
          </w:p>
        </w:tc>
        <w:tc>
          <w:tcPr>
            <w:tcW w:w="152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512</w:t>
            </w:r>
          </w:p>
        </w:tc>
      </w:tr>
      <w:tr w:rsidR="00021414" w:rsidTr="005E37E6">
        <w:trPr>
          <w:trHeight w:val="434"/>
          <w:jc w:val="center"/>
        </w:trPr>
        <w:tc>
          <w:tcPr>
            <w:tcW w:w="767" w:type="dxa"/>
            <w:vMerge/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</w:tc>
        <w:tc>
          <w:tcPr>
            <w:tcW w:w="1189" w:type="dxa"/>
            <w:tcBorders>
              <w:top w:val="nil"/>
              <w:bottom w:val="nil"/>
              <w:right w:val="single" w:sz="12" w:space="0" w:color="auto"/>
            </w:tcBorders>
          </w:tcPr>
          <w:p w:rsidR="00021414" w:rsidRDefault="00A00F30" w:rsidP="00C777A5">
            <w:r>
              <w:t>576</w:t>
            </w:r>
          </w:p>
        </w:tc>
        <w:tc>
          <w:tcPr>
            <w:tcW w:w="20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800</w:t>
            </w:r>
          </w:p>
        </w:tc>
        <w:tc>
          <w:tcPr>
            <w:tcW w:w="1691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+64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512</w:t>
            </w:r>
          </w:p>
        </w:tc>
      </w:tr>
      <w:tr w:rsidR="00021414" w:rsidTr="005E37E6">
        <w:trPr>
          <w:trHeight w:val="434"/>
          <w:jc w:val="center"/>
        </w:trPr>
        <w:tc>
          <w:tcPr>
            <w:tcW w:w="767" w:type="dxa"/>
            <w:vMerge/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</w:tc>
        <w:tc>
          <w:tcPr>
            <w:tcW w:w="1189" w:type="dxa"/>
            <w:tcBorders>
              <w:top w:val="nil"/>
              <w:bottom w:val="nil"/>
              <w:right w:val="single" w:sz="12" w:space="0" w:color="auto"/>
            </w:tcBorders>
          </w:tcPr>
          <w:p w:rsidR="00021414" w:rsidRDefault="00A00F30" w:rsidP="00C777A5">
            <w:r>
              <w:t>128</w:t>
            </w:r>
          </w:p>
        </w:tc>
        <w:tc>
          <w:tcPr>
            <w:tcW w:w="20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128</w:t>
            </w:r>
          </w:p>
        </w:tc>
        <w:tc>
          <w:tcPr>
            <w:tcW w:w="1691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+16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64</w:t>
            </w:r>
          </w:p>
        </w:tc>
      </w:tr>
      <w:tr w:rsidR="00021414" w:rsidTr="005E37E6">
        <w:trPr>
          <w:trHeight w:val="598"/>
          <w:jc w:val="center"/>
        </w:trPr>
        <w:tc>
          <w:tcPr>
            <w:tcW w:w="767" w:type="dxa"/>
            <w:vMerge/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Clips</w:t>
            </w:r>
          </w:p>
        </w:tc>
        <w:tc>
          <w:tcPr>
            <w:tcW w:w="1189" w:type="dxa"/>
            <w:tcBorders>
              <w:top w:val="nil"/>
              <w:right w:val="single" w:sz="12" w:space="0" w:color="auto"/>
            </w:tcBorders>
          </w:tcPr>
          <w:p w:rsidR="00021414" w:rsidRDefault="00A00F30" w:rsidP="00C777A5">
            <w:r>
              <w:t>128</w:t>
            </w:r>
          </w:p>
        </w:tc>
        <w:tc>
          <w:tcPr>
            <w:tcW w:w="2042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128</w:t>
            </w:r>
          </w:p>
        </w:tc>
        <w:tc>
          <w:tcPr>
            <w:tcW w:w="1691" w:type="dxa"/>
            <w:tcBorders>
              <w:top w:val="nil"/>
              <w:left w:val="single" w:sz="12" w:space="0" w:color="auto"/>
            </w:tcBorders>
            <w:shd w:val="clear" w:color="auto" w:fill="auto"/>
          </w:tcPr>
          <w:p w:rsidR="00021414" w:rsidRDefault="0034355C" w:rsidP="00C777A5">
            <w:r>
              <w:t>+16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64</w:t>
            </w:r>
          </w:p>
        </w:tc>
      </w:tr>
      <w:tr w:rsidR="00021414" w:rsidTr="005E37E6">
        <w:trPr>
          <w:trHeight w:val="464"/>
          <w:jc w:val="center"/>
        </w:trPr>
        <w:tc>
          <w:tcPr>
            <w:tcW w:w="767" w:type="dxa"/>
            <w:vMerge w:val="restart"/>
            <w:tcBorders>
              <w:top w:val="single" w:sz="4" w:space="0" w:color="auto"/>
            </w:tcBorders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  <w:r>
              <w:rPr>
                <w:b/>
              </w:rPr>
              <w:t>16x16</w:t>
            </w: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</w:tcPr>
          <w:p w:rsidR="00021414" w:rsidRPr="00D6790B" w:rsidRDefault="00021414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021414" w:rsidRDefault="00021414" w:rsidP="00C777A5">
            <w:r>
              <w:t>2752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5472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+64</w:t>
            </w:r>
          </w:p>
        </w:tc>
        <w:tc>
          <w:tcPr>
            <w:tcW w:w="152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512</w:t>
            </w:r>
          </w:p>
        </w:tc>
      </w:tr>
      <w:tr w:rsidR="00021414" w:rsidTr="005E37E6">
        <w:trPr>
          <w:trHeight w:val="394"/>
          <w:jc w:val="center"/>
        </w:trPr>
        <w:tc>
          <w:tcPr>
            <w:tcW w:w="767" w:type="dxa"/>
            <w:vMerge/>
            <w:vAlign w:val="center"/>
          </w:tcPr>
          <w:p w:rsidR="00021414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</w:tc>
        <w:tc>
          <w:tcPr>
            <w:tcW w:w="1189" w:type="dxa"/>
            <w:tcBorders>
              <w:top w:val="nil"/>
              <w:bottom w:val="nil"/>
              <w:right w:val="single" w:sz="12" w:space="0" w:color="auto"/>
            </w:tcBorders>
          </w:tcPr>
          <w:p w:rsidR="00021414" w:rsidRDefault="00A00F30" w:rsidP="00C777A5">
            <w:r>
              <w:t>3712</w:t>
            </w:r>
          </w:p>
        </w:tc>
        <w:tc>
          <w:tcPr>
            <w:tcW w:w="20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5952</w:t>
            </w:r>
          </w:p>
        </w:tc>
        <w:tc>
          <w:tcPr>
            <w:tcW w:w="1691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+64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512</w:t>
            </w:r>
          </w:p>
        </w:tc>
      </w:tr>
      <w:tr w:rsidR="00021414" w:rsidTr="005E37E6">
        <w:trPr>
          <w:trHeight w:val="41"/>
          <w:jc w:val="center"/>
        </w:trPr>
        <w:tc>
          <w:tcPr>
            <w:tcW w:w="767" w:type="dxa"/>
            <w:vMerge/>
            <w:vAlign w:val="center"/>
          </w:tcPr>
          <w:p w:rsidR="00021414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vMerge w:val="restart"/>
            <w:tcBorders>
              <w:top w:val="nil"/>
            </w:tcBorders>
          </w:tcPr>
          <w:p w:rsidR="00A00F30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  <w:p w:rsidR="00021414" w:rsidRPr="00D6790B" w:rsidRDefault="00A00F30" w:rsidP="00C777A5">
            <w:pPr>
              <w:rPr>
                <w:b/>
              </w:rPr>
            </w:pPr>
            <w:r w:rsidRPr="00D6790B">
              <w:rPr>
                <w:b/>
              </w:rPr>
              <w:t>Clips</w:t>
            </w:r>
          </w:p>
        </w:tc>
        <w:tc>
          <w:tcPr>
            <w:tcW w:w="1189" w:type="dxa"/>
            <w:vMerge w:val="restart"/>
            <w:tcBorders>
              <w:top w:val="nil"/>
              <w:right w:val="single" w:sz="12" w:space="0" w:color="auto"/>
            </w:tcBorders>
          </w:tcPr>
          <w:p w:rsidR="00A00F30" w:rsidRDefault="00A00F30" w:rsidP="00C777A5">
            <w:r>
              <w:t>512</w:t>
            </w:r>
          </w:p>
          <w:p w:rsidR="00021414" w:rsidRDefault="00A00F30" w:rsidP="00C777A5">
            <w:r>
              <w:t>512</w:t>
            </w:r>
          </w:p>
        </w:tc>
        <w:tc>
          <w:tcPr>
            <w:tcW w:w="20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512</w:t>
            </w:r>
          </w:p>
        </w:tc>
        <w:tc>
          <w:tcPr>
            <w:tcW w:w="1691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+16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64</w:t>
            </w:r>
          </w:p>
        </w:tc>
      </w:tr>
      <w:tr w:rsidR="00021414" w:rsidTr="005E37E6">
        <w:trPr>
          <w:trHeight w:val="366"/>
          <w:jc w:val="center"/>
        </w:trPr>
        <w:tc>
          <w:tcPr>
            <w:tcW w:w="767" w:type="dxa"/>
            <w:vMerge/>
            <w:vAlign w:val="center"/>
          </w:tcPr>
          <w:p w:rsidR="00021414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vMerge/>
          </w:tcPr>
          <w:p w:rsidR="00021414" w:rsidRPr="00D6790B" w:rsidRDefault="00021414" w:rsidP="00C777A5">
            <w:pPr>
              <w:rPr>
                <w:b/>
              </w:rPr>
            </w:pPr>
          </w:p>
        </w:tc>
        <w:tc>
          <w:tcPr>
            <w:tcW w:w="1189" w:type="dxa"/>
            <w:vMerge/>
            <w:tcBorders>
              <w:right w:val="single" w:sz="12" w:space="0" w:color="auto"/>
            </w:tcBorders>
          </w:tcPr>
          <w:p w:rsidR="00021414" w:rsidRDefault="00021414" w:rsidP="00C777A5"/>
        </w:tc>
        <w:tc>
          <w:tcPr>
            <w:tcW w:w="20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21414" w:rsidRDefault="00FF6244" w:rsidP="00C777A5">
            <w:r>
              <w:t>512</w:t>
            </w:r>
          </w:p>
        </w:tc>
        <w:tc>
          <w:tcPr>
            <w:tcW w:w="1691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+16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64</w:t>
            </w:r>
          </w:p>
        </w:tc>
      </w:tr>
      <w:tr w:rsidR="00021414" w:rsidTr="005E37E6">
        <w:trPr>
          <w:trHeight w:val="382"/>
          <w:jc w:val="center"/>
        </w:trPr>
        <w:tc>
          <w:tcPr>
            <w:tcW w:w="767" w:type="dxa"/>
            <w:vMerge w:val="restart"/>
            <w:tcBorders>
              <w:top w:val="single" w:sz="4" w:space="0" w:color="auto"/>
            </w:tcBorders>
            <w:vAlign w:val="center"/>
          </w:tcPr>
          <w:p w:rsidR="00021414" w:rsidRPr="00D6790B" w:rsidRDefault="00021414" w:rsidP="00C777A5">
            <w:pPr>
              <w:jc w:val="center"/>
              <w:rPr>
                <w:b/>
              </w:rPr>
            </w:pPr>
            <w:r>
              <w:rPr>
                <w:b/>
              </w:rPr>
              <w:t>32x32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</w:tcBorders>
          </w:tcPr>
          <w:p w:rsidR="00021414" w:rsidRPr="00D6790B" w:rsidRDefault="00021414" w:rsidP="00C777A5">
            <w:pPr>
              <w:rPr>
                <w:b/>
              </w:rPr>
            </w:pPr>
            <w:proofErr w:type="spellStart"/>
            <w:r w:rsidRPr="00D6790B">
              <w:rPr>
                <w:b/>
              </w:rPr>
              <w:t>Mults</w:t>
            </w:r>
            <w:proofErr w:type="spellEnd"/>
          </w:p>
          <w:p w:rsidR="00021414" w:rsidRPr="00D6790B" w:rsidRDefault="00021414" w:rsidP="00C777A5">
            <w:pPr>
              <w:rPr>
                <w:b/>
              </w:rPr>
            </w:pPr>
            <w:r w:rsidRPr="00D6790B">
              <w:rPr>
                <w:b/>
              </w:rPr>
              <w:t>Adds</w:t>
            </w:r>
          </w:p>
          <w:p w:rsidR="00021414" w:rsidRPr="00D6790B" w:rsidRDefault="00021414" w:rsidP="00C777A5">
            <w:pPr>
              <w:rPr>
                <w:b/>
              </w:rPr>
            </w:pPr>
            <w:r w:rsidRPr="00D6790B">
              <w:rPr>
                <w:b/>
              </w:rPr>
              <w:t>Shifts</w:t>
            </w:r>
          </w:p>
          <w:p w:rsidR="00021414" w:rsidRPr="00D6790B" w:rsidRDefault="00021414" w:rsidP="00C777A5">
            <w:pPr>
              <w:rPr>
                <w:b/>
              </w:rPr>
            </w:pPr>
            <w:r w:rsidRPr="00D6790B">
              <w:rPr>
                <w:b/>
              </w:rPr>
              <w:lastRenderedPageBreak/>
              <w:t>Clips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021414" w:rsidRDefault="00021414" w:rsidP="00C777A5">
            <w:r>
              <w:lastRenderedPageBreak/>
              <w:t>21888</w:t>
            </w:r>
          </w:p>
          <w:p w:rsidR="00021414" w:rsidRDefault="00021414" w:rsidP="00C777A5">
            <w:r>
              <w:t>25856</w:t>
            </w:r>
          </w:p>
          <w:p w:rsidR="00021414" w:rsidRDefault="00021414" w:rsidP="00C777A5">
            <w:r>
              <w:t>2048</w:t>
            </w:r>
          </w:p>
          <w:p w:rsidR="00021414" w:rsidRDefault="00FF6244" w:rsidP="00C777A5">
            <w:r>
              <w:lastRenderedPageBreak/>
              <w:t>2048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21414" w:rsidRDefault="00021414" w:rsidP="008416F3">
            <w:pPr>
              <w:jc w:val="center"/>
            </w:pPr>
            <w:r>
              <w:lastRenderedPageBreak/>
              <w:t>-</w:t>
            </w:r>
          </w:p>
          <w:p w:rsidR="00021414" w:rsidRDefault="00021414" w:rsidP="008416F3">
            <w:pPr>
              <w:jc w:val="center"/>
            </w:pPr>
            <w:r>
              <w:t>-</w:t>
            </w:r>
          </w:p>
          <w:p w:rsidR="00021414" w:rsidRDefault="00021414" w:rsidP="008416F3">
            <w:pPr>
              <w:jc w:val="center"/>
            </w:pPr>
            <w:r>
              <w:t>-</w:t>
            </w:r>
          </w:p>
          <w:p w:rsidR="00021414" w:rsidRDefault="00021414" w:rsidP="00AA543C">
            <w:pPr>
              <w:jc w:val="center"/>
            </w:pPr>
            <w:r>
              <w:lastRenderedPageBreak/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lastRenderedPageBreak/>
              <w:t>+85</w:t>
            </w:r>
          </w:p>
        </w:tc>
        <w:tc>
          <w:tcPr>
            <w:tcW w:w="152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683</w:t>
            </w:r>
          </w:p>
        </w:tc>
      </w:tr>
      <w:tr w:rsidR="00021414" w:rsidTr="005E37E6">
        <w:trPr>
          <w:trHeight w:val="448"/>
          <w:jc w:val="center"/>
        </w:trPr>
        <w:tc>
          <w:tcPr>
            <w:tcW w:w="767" w:type="dxa"/>
            <w:vMerge/>
            <w:vAlign w:val="center"/>
          </w:tcPr>
          <w:p w:rsidR="00021414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vMerge/>
          </w:tcPr>
          <w:p w:rsidR="00021414" w:rsidRPr="00D6790B" w:rsidRDefault="00021414" w:rsidP="00C777A5">
            <w:pPr>
              <w:rPr>
                <w:b/>
              </w:rPr>
            </w:pPr>
          </w:p>
        </w:tc>
        <w:tc>
          <w:tcPr>
            <w:tcW w:w="1189" w:type="dxa"/>
            <w:vMerge/>
            <w:tcBorders>
              <w:right w:val="single" w:sz="12" w:space="0" w:color="auto"/>
            </w:tcBorders>
          </w:tcPr>
          <w:p w:rsidR="00021414" w:rsidRDefault="00021414" w:rsidP="00C777A5"/>
        </w:tc>
        <w:tc>
          <w:tcPr>
            <w:tcW w:w="204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21414" w:rsidRDefault="00021414" w:rsidP="008416F3">
            <w:pPr>
              <w:jc w:val="center"/>
            </w:pPr>
          </w:p>
        </w:tc>
        <w:tc>
          <w:tcPr>
            <w:tcW w:w="1691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+85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683</w:t>
            </w:r>
          </w:p>
        </w:tc>
      </w:tr>
      <w:tr w:rsidR="00021414" w:rsidTr="005E37E6">
        <w:trPr>
          <w:trHeight w:val="366"/>
          <w:jc w:val="center"/>
        </w:trPr>
        <w:tc>
          <w:tcPr>
            <w:tcW w:w="767" w:type="dxa"/>
            <w:vMerge/>
            <w:vAlign w:val="center"/>
          </w:tcPr>
          <w:p w:rsidR="00021414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vMerge/>
          </w:tcPr>
          <w:p w:rsidR="00021414" w:rsidRPr="00D6790B" w:rsidRDefault="00021414" w:rsidP="00C777A5">
            <w:pPr>
              <w:rPr>
                <w:b/>
              </w:rPr>
            </w:pPr>
          </w:p>
        </w:tc>
        <w:tc>
          <w:tcPr>
            <w:tcW w:w="1189" w:type="dxa"/>
            <w:vMerge/>
            <w:tcBorders>
              <w:right w:val="single" w:sz="12" w:space="0" w:color="auto"/>
            </w:tcBorders>
          </w:tcPr>
          <w:p w:rsidR="00021414" w:rsidRDefault="00021414" w:rsidP="00C777A5"/>
        </w:tc>
        <w:tc>
          <w:tcPr>
            <w:tcW w:w="204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21414" w:rsidRDefault="00021414" w:rsidP="008416F3">
            <w:pPr>
              <w:jc w:val="center"/>
            </w:pPr>
          </w:p>
        </w:tc>
        <w:tc>
          <w:tcPr>
            <w:tcW w:w="1691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021414" w:rsidRDefault="0034355C" w:rsidP="00C777A5">
            <w:r>
              <w:t>+21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85</w:t>
            </w:r>
          </w:p>
        </w:tc>
      </w:tr>
      <w:tr w:rsidR="00021414" w:rsidTr="005E37E6">
        <w:trPr>
          <w:trHeight w:val="408"/>
          <w:jc w:val="center"/>
        </w:trPr>
        <w:tc>
          <w:tcPr>
            <w:tcW w:w="767" w:type="dxa"/>
            <w:vMerge/>
            <w:vAlign w:val="center"/>
          </w:tcPr>
          <w:p w:rsidR="00021414" w:rsidRDefault="00021414" w:rsidP="00C777A5">
            <w:pPr>
              <w:jc w:val="center"/>
              <w:rPr>
                <w:b/>
              </w:rPr>
            </w:pPr>
          </w:p>
        </w:tc>
        <w:tc>
          <w:tcPr>
            <w:tcW w:w="1624" w:type="dxa"/>
            <w:vMerge/>
          </w:tcPr>
          <w:p w:rsidR="00021414" w:rsidRPr="00D6790B" w:rsidRDefault="00021414" w:rsidP="00C777A5">
            <w:pPr>
              <w:rPr>
                <w:b/>
              </w:rPr>
            </w:pPr>
          </w:p>
        </w:tc>
        <w:tc>
          <w:tcPr>
            <w:tcW w:w="1189" w:type="dxa"/>
            <w:vMerge/>
            <w:tcBorders>
              <w:right w:val="single" w:sz="12" w:space="0" w:color="auto"/>
            </w:tcBorders>
          </w:tcPr>
          <w:p w:rsidR="00021414" w:rsidRDefault="00021414" w:rsidP="00C777A5"/>
        </w:tc>
        <w:tc>
          <w:tcPr>
            <w:tcW w:w="204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21414" w:rsidRDefault="00021414" w:rsidP="008416F3">
            <w:pPr>
              <w:jc w:val="center"/>
            </w:pPr>
          </w:p>
        </w:tc>
        <w:tc>
          <w:tcPr>
            <w:tcW w:w="1691" w:type="dxa"/>
            <w:tcBorders>
              <w:top w:val="nil"/>
              <w:left w:val="single" w:sz="12" w:space="0" w:color="auto"/>
            </w:tcBorders>
            <w:shd w:val="clear" w:color="auto" w:fill="auto"/>
          </w:tcPr>
          <w:p w:rsidR="00021414" w:rsidRDefault="0034355C" w:rsidP="00C777A5">
            <w:r>
              <w:t>+21</w:t>
            </w:r>
          </w:p>
        </w:tc>
        <w:tc>
          <w:tcPr>
            <w:tcW w:w="1525" w:type="dxa"/>
            <w:tcBorders>
              <w:top w:val="nil"/>
            </w:tcBorders>
            <w:shd w:val="clear" w:color="auto" w:fill="auto"/>
          </w:tcPr>
          <w:p w:rsidR="00021414" w:rsidRDefault="0034355C" w:rsidP="00C777A5">
            <w:r>
              <w:t>+</w:t>
            </w:r>
            <w:r w:rsidR="00061312">
              <w:t>85</w:t>
            </w:r>
          </w:p>
        </w:tc>
      </w:tr>
    </w:tbl>
    <w:p w:rsidR="00742C56" w:rsidRDefault="00742C56" w:rsidP="005E37E6">
      <w:bookmarkStart w:id="162" w:name="_Ref309406201"/>
    </w:p>
    <w:p w:rsidR="00222BA2" w:rsidRDefault="0022349C" w:rsidP="00AE4166">
      <w:pPr>
        <w:pStyle w:val="Heading1"/>
      </w:pPr>
      <w:r>
        <w:t>“</w:t>
      </w:r>
      <w:r w:rsidR="00222BA2">
        <w:t>Non-CE7</w:t>
      </w:r>
      <w:proofErr w:type="gramStart"/>
      <w:r>
        <w:t>”</w:t>
      </w:r>
      <w:r w:rsidR="00222BA2">
        <w:t xml:space="preserve"> </w:t>
      </w:r>
      <w:r w:rsidR="00C17DAC">
        <w:t xml:space="preserve"> (</w:t>
      </w:r>
      <w:proofErr w:type="gramEnd"/>
      <w:r w:rsidR="00C17DAC">
        <w:t xml:space="preserve">CE7-related) </w:t>
      </w:r>
      <w:r w:rsidR="00222BA2">
        <w:t>documents</w:t>
      </w:r>
      <w:bookmarkEnd w:id="162"/>
    </w:p>
    <w:p w:rsidR="00222BA2" w:rsidRDefault="00222BA2" w:rsidP="005E37E6">
      <w:pPr>
        <w:spacing w:after="120"/>
        <w:jc w:val="both"/>
      </w:pPr>
      <w:r>
        <w:t xml:space="preserve">The table below lists documents that are related to </w:t>
      </w:r>
      <w:r w:rsidR="007E5E0B">
        <w:t xml:space="preserve">additional transforms </w:t>
      </w:r>
      <w:r>
        <w:t xml:space="preserve">but were not part of the </w:t>
      </w:r>
      <w:r w:rsidR="008E45B5">
        <w:t xml:space="preserve">formal </w:t>
      </w:r>
      <w:r>
        <w:t>CE</w:t>
      </w:r>
      <w:r w:rsidR="00917E2C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1561"/>
        <w:gridCol w:w="3753"/>
        <w:gridCol w:w="2988"/>
      </w:tblGrid>
      <w:tr w:rsidR="001B4435" w:rsidTr="00AA543C">
        <w:tc>
          <w:tcPr>
            <w:tcW w:w="1274" w:type="dxa"/>
            <w:tcBorders>
              <w:bottom w:val="single" w:sz="18" w:space="0" w:color="auto"/>
            </w:tcBorders>
          </w:tcPr>
          <w:p w:rsidR="00DC491D" w:rsidRPr="0071737C" w:rsidRDefault="001B4435" w:rsidP="00E4323A">
            <w:pPr>
              <w:spacing w:before="0"/>
              <w:contextualSpacing/>
              <w:rPr>
                <w:b/>
              </w:rPr>
            </w:pPr>
            <w:r>
              <w:rPr>
                <w:b/>
              </w:rPr>
              <w:t>Directly-</w:t>
            </w:r>
            <w:r w:rsidR="00DE6BE3">
              <w:rPr>
                <w:b/>
              </w:rPr>
              <w:t xml:space="preserve">related </w:t>
            </w:r>
            <w:r w:rsidR="00356C4E">
              <w:rPr>
                <w:b/>
              </w:rPr>
              <w:t xml:space="preserve">CE7 </w:t>
            </w:r>
            <w:r w:rsidR="00DC491D">
              <w:rPr>
                <w:b/>
              </w:rPr>
              <w:t>tool</w:t>
            </w:r>
            <w:r w:rsidR="00DE6BE3">
              <w:rPr>
                <w:b/>
              </w:rPr>
              <w:t>s</w:t>
            </w:r>
          </w:p>
        </w:tc>
        <w:tc>
          <w:tcPr>
            <w:tcW w:w="1561" w:type="dxa"/>
            <w:tcBorders>
              <w:bottom w:val="single" w:sz="18" w:space="0" w:color="auto"/>
            </w:tcBorders>
          </w:tcPr>
          <w:p w:rsidR="00DC491D" w:rsidRPr="0071737C" w:rsidRDefault="00DC491D" w:rsidP="00276BF6">
            <w:pPr>
              <w:spacing w:before="0"/>
              <w:contextualSpacing/>
              <w:rPr>
                <w:b/>
              </w:rPr>
            </w:pPr>
            <w:r w:rsidRPr="0071737C">
              <w:rPr>
                <w:b/>
              </w:rPr>
              <w:t>Document No.</w:t>
            </w:r>
          </w:p>
        </w:tc>
        <w:tc>
          <w:tcPr>
            <w:tcW w:w="3753" w:type="dxa"/>
            <w:tcBorders>
              <w:bottom w:val="single" w:sz="18" w:space="0" w:color="auto"/>
            </w:tcBorders>
          </w:tcPr>
          <w:p w:rsidR="00DC491D" w:rsidRPr="008B2130" w:rsidRDefault="00DC491D" w:rsidP="00276BF6">
            <w:pPr>
              <w:spacing w:before="0"/>
              <w:contextualSpacing/>
              <w:rPr>
                <w:b/>
              </w:rPr>
            </w:pPr>
            <w:r w:rsidRPr="008B2130">
              <w:rPr>
                <w:b/>
              </w:rPr>
              <w:t>Title</w:t>
            </w:r>
          </w:p>
        </w:tc>
        <w:tc>
          <w:tcPr>
            <w:tcW w:w="2988" w:type="dxa"/>
            <w:tcBorders>
              <w:bottom w:val="single" w:sz="18" w:space="0" w:color="auto"/>
            </w:tcBorders>
          </w:tcPr>
          <w:p w:rsidR="00DC491D" w:rsidRPr="007A5159" w:rsidRDefault="00DC491D" w:rsidP="00276BF6">
            <w:pPr>
              <w:spacing w:before="0"/>
              <w:contextualSpacing/>
              <w:rPr>
                <w:b/>
              </w:rPr>
            </w:pPr>
            <w:r w:rsidRPr="007A5159">
              <w:rPr>
                <w:b/>
              </w:rPr>
              <w:t>Authors</w:t>
            </w:r>
          </w:p>
        </w:tc>
      </w:tr>
      <w:tr w:rsidR="00DC491D" w:rsidTr="00AA543C">
        <w:tc>
          <w:tcPr>
            <w:tcW w:w="1274" w:type="dxa"/>
            <w:tcBorders>
              <w:top w:val="single" w:sz="18" w:space="0" w:color="auto"/>
            </w:tcBorders>
          </w:tcPr>
          <w:p w:rsidR="00DC491D" w:rsidRDefault="00DC491D" w:rsidP="0034355C">
            <w:pPr>
              <w:spacing w:before="0"/>
              <w:contextualSpacing/>
            </w:pPr>
            <w:r>
              <w:t>Tool 1</w:t>
            </w:r>
            <w:r w:rsidR="001C5606">
              <w:t xml:space="preserve"> </w:t>
            </w:r>
            <w:r w:rsidR="0034355C">
              <w:t xml:space="preserve">and 3 </w:t>
            </w:r>
            <w:r>
              <w:t>Secondary</w:t>
            </w:r>
          </w:p>
          <w:p w:rsidR="0034355C" w:rsidRDefault="0034355C">
            <w:pPr>
              <w:spacing w:before="0"/>
              <w:contextualSpacing/>
            </w:pPr>
            <w:r>
              <w:t>Transforms</w:t>
            </w:r>
          </w:p>
        </w:tc>
        <w:tc>
          <w:tcPr>
            <w:tcW w:w="1561" w:type="dxa"/>
            <w:tcBorders>
              <w:top w:val="single" w:sz="18" w:space="0" w:color="auto"/>
            </w:tcBorders>
          </w:tcPr>
          <w:p w:rsidR="00DC491D" w:rsidRDefault="00DC491D" w:rsidP="007518AA">
            <w:pPr>
              <w:spacing w:before="0"/>
              <w:contextualSpacing/>
            </w:pPr>
            <w:r>
              <w:t>JCTVC-</w:t>
            </w:r>
            <w:r w:rsidR="001C5606">
              <w:t>H0559</w:t>
            </w:r>
          </w:p>
        </w:tc>
        <w:tc>
          <w:tcPr>
            <w:tcW w:w="3753" w:type="dxa"/>
            <w:tcBorders>
              <w:top w:val="single" w:sz="18" w:space="0" w:color="auto"/>
            </w:tcBorders>
          </w:tcPr>
          <w:p w:rsidR="00DC491D" w:rsidRPr="00100655" w:rsidRDefault="001C5606" w:rsidP="00276BF6">
            <w:pPr>
              <w:spacing w:before="0"/>
              <w:contextualSpacing/>
            </w:pPr>
            <w:r>
              <w:t>Non-CE 7 : Recent results for secondary transforms for intra/inter prediction residual</w:t>
            </w:r>
          </w:p>
        </w:tc>
        <w:tc>
          <w:tcPr>
            <w:tcW w:w="2988" w:type="dxa"/>
            <w:tcBorders>
              <w:top w:val="single" w:sz="18" w:space="0" w:color="auto"/>
            </w:tcBorders>
          </w:tcPr>
          <w:p w:rsidR="00DC491D" w:rsidRPr="00100655" w:rsidRDefault="00DC491D" w:rsidP="00276BF6">
            <w:pPr>
              <w:spacing w:before="0"/>
              <w:contextualSpacing/>
            </w:pPr>
            <w:r w:rsidRPr="0071737C">
              <w:t xml:space="preserve">A. </w:t>
            </w:r>
            <w:proofErr w:type="spellStart"/>
            <w:r w:rsidRPr="0071737C">
              <w:t>Saxena</w:t>
            </w:r>
            <w:proofErr w:type="spellEnd"/>
            <w:r w:rsidRPr="0071737C">
              <w:t xml:space="preserve"> (Samsung)</w:t>
            </w:r>
            <w:r w:rsidRPr="0003654B">
              <w:t>, </w:t>
            </w:r>
            <w:r w:rsidRPr="0071737C">
              <w:t>Y. Shibahara (Panasonic)</w:t>
            </w:r>
            <w:r w:rsidRPr="0003654B">
              <w:t>, </w:t>
            </w:r>
            <w:r w:rsidR="001C5606">
              <w:t xml:space="preserve">E. </w:t>
            </w:r>
            <w:proofErr w:type="spellStart"/>
            <w:r w:rsidR="001C5606">
              <w:t>Alshina</w:t>
            </w:r>
            <w:proofErr w:type="spellEnd"/>
            <w:r w:rsidR="001C5606">
              <w:t xml:space="preserve"> (Samsung), </w:t>
            </w:r>
            <w:r w:rsidRPr="0071737C">
              <w:t xml:space="preserve">F. </w:t>
            </w:r>
            <w:proofErr w:type="spellStart"/>
            <w:r w:rsidRPr="0071737C">
              <w:t>Fernandes</w:t>
            </w:r>
            <w:proofErr w:type="spellEnd"/>
            <w:r w:rsidRPr="0071737C">
              <w:t xml:space="preserve"> (Samsung)</w:t>
            </w:r>
            <w:r w:rsidRPr="0003654B">
              <w:t>, </w:t>
            </w:r>
            <w:r w:rsidRPr="0071737C">
              <w:t>T Nishi (Panasonic)</w:t>
            </w:r>
          </w:p>
        </w:tc>
      </w:tr>
      <w:tr w:rsidR="00555182" w:rsidTr="00AA543C"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</w:tcPr>
          <w:p w:rsidR="00555182" w:rsidRDefault="00555182" w:rsidP="00276BF6">
            <w:pPr>
              <w:spacing w:before="0"/>
              <w:contextualSpacing/>
            </w:pP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nil"/>
            </w:tcBorders>
          </w:tcPr>
          <w:p w:rsidR="00555182" w:rsidRDefault="00555182" w:rsidP="00276BF6">
            <w:pPr>
              <w:spacing w:before="0"/>
              <w:contextualSpacing/>
            </w:pPr>
          </w:p>
        </w:tc>
        <w:tc>
          <w:tcPr>
            <w:tcW w:w="3753" w:type="dxa"/>
            <w:tcBorders>
              <w:left w:val="nil"/>
              <w:bottom w:val="single" w:sz="4" w:space="0" w:color="auto"/>
              <w:right w:val="nil"/>
            </w:tcBorders>
          </w:tcPr>
          <w:p w:rsidR="00555182" w:rsidRPr="00C9221D" w:rsidRDefault="00555182" w:rsidP="00276BF6">
            <w:pPr>
              <w:spacing w:before="0"/>
              <w:contextualSpacing/>
            </w:pPr>
          </w:p>
        </w:tc>
        <w:tc>
          <w:tcPr>
            <w:tcW w:w="2988" w:type="dxa"/>
            <w:tcBorders>
              <w:left w:val="nil"/>
              <w:bottom w:val="single" w:sz="4" w:space="0" w:color="auto"/>
              <w:right w:val="nil"/>
            </w:tcBorders>
          </w:tcPr>
          <w:p w:rsidR="00555182" w:rsidRPr="00F3728D" w:rsidRDefault="00555182" w:rsidP="00276BF6">
            <w:pPr>
              <w:spacing w:before="0"/>
              <w:contextualSpacing/>
            </w:pPr>
          </w:p>
        </w:tc>
      </w:tr>
      <w:tr w:rsidR="001B4435" w:rsidTr="00AA543C">
        <w:tc>
          <w:tcPr>
            <w:tcW w:w="1274" w:type="dxa"/>
            <w:tcBorders>
              <w:top w:val="single" w:sz="4" w:space="0" w:color="auto"/>
              <w:bottom w:val="single" w:sz="18" w:space="0" w:color="auto"/>
            </w:tcBorders>
          </w:tcPr>
          <w:p w:rsidR="001B4435" w:rsidRPr="00020835" w:rsidRDefault="00DE6BE3" w:rsidP="00276BF6">
            <w:pPr>
              <w:spacing w:before="0"/>
              <w:contextualSpacing/>
              <w:rPr>
                <w:b/>
              </w:rPr>
            </w:pPr>
            <w:r>
              <w:rPr>
                <w:b/>
              </w:rPr>
              <w:t>Other</w:t>
            </w:r>
            <w:r w:rsidRPr="00020835">
              <w:rPr>
                <w:b/>
              </w:rPr>
              <w:t xml:space="preserve"> </w:t>
            </w:r>
            <w:r w:rsidR="001B4435" w:rsidRPr="00020835">
              <w:rPr>
                <w:b/>
              </w:rPr>
              <w:t>tools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:rsidR="001B4435" w:rsidRDefault="001B4435" w:rsidP="00276BF6">
            <w:pPr>
              <w:spacing w:before="0"/>
              <w:contextualSpacing/>
            </w:pP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1B4435" w:rsidRPr="00100655" w:rsidRDefault="001B4435" w:rsidP="00276BF6">
            <w:pPr>
              <w:spacing w:before="0"/>
              <w:contextualSpacing/>
            </w:pP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18" w:space="0" w:color="auto"/>
            </w:tcBorders>
          </w:tcPr>
          <w:p w:rsidR="001B4435" w:rsidRPr="00100655" w:rsidRDefault="001B4435" w:rsidP="00276BF6">
            <w:pPr>
              <w:spacing w:before="0"/>
              <w:contextualSpacing/>
            </w:pPr>
          </w:p>
        </w:tc>
      </w:tr>
      <w:tr w:rsidR="001B4435" w:rsidTr="00AA543C">
        <w:tc>
          <w:tcPr>
            <w:tcW w:w="1274" w:type="dxa"/>
            <w:tcBorders>
              <w:top w:val="single" w:sz="18" w:space="0" w:color="auto"/>
            </w:tcBorders>
          </w:tcPr>
          <w:p w:rsidR="001B4435" w:rsidRDefault="00DA0BB1" w:rsidP="00276BF6">
            <w:pPr>
              <w:spacing w:before="0"/>
              <w:contextualSpacing/>
            </w:pPr>
            <w:r>
              <w:t>ROT</w:t>
            </w:r>
          </w:p>
        </w:tc>
        <w:tc>
          <w:tcPr>
            <w:tcW w:w="1561" w:type="dxa"/>
            <w:tcBorders>
              <w:top w:val="single" w:sz="18" w:space="0" w:color="auto"/>
            </w:tcBorders>
          </w:tcPr>
          <w:p w:rsidR="001B4435" w:rsidRDefault="00DA0BB1" w:rsidP="00276BF6">
            <w:pPr>
              <w:spacing w:before="0"/>
              <w:contextualSpacing/>
            </w:pPr>
            <w:r>
              <w:t>JCTVC-H0456</w:t>
            </w:r>
          </w:p>
        </w:tc>
        <w:tc>
          <w:tcPr>
            <w:tcW w:w="3753" w:type="dxa"/>
            <w:tcBorders>
              <w:top w:val="single" w:sz="18" w:space="0" w:color="auto"/>
            </w:tcBorders>
          </w:tcPr>
          <w:p w:rsidR="001B4435" w:rsidRPr="00100655" w:rsidRDefault="00DA0BB1" w:rsidP="00276BF6">
            <w:pPr>
              <w:spacing w:before="0"/>
              <w:contextualSpacing/>
            </w:pPr>
            <w:r>
              <w:t>Non CE 7: Experimental Results for the ROT</w:t>
            </w:r>
            <w:r w:rsidRPr="00100655" w:rsidDel="00DA0BB1">
              <w:t xml:space="preserve"> </w:t>
            </w:r>
          </w:p>
        </w:tc>
        <w:tc>
          <w:tcPr>
            <w:tcW w:w="2988" w:type="dxa"/>
            <w:tcBorders>
              <w:top w:val="single" w:sz="18" w:space="0" w:color="auto"/>
            </w:tcBorders>
          </w:tcPr>
          <w:p w:rsidR="001B4435" w:rsidRPr="00100655" w:rsidRDefault="00DA0BB1" w:rsidP="00276BF6">
            <w:pPr>
              <w:spacing w:before="0"/>
              <w:contextualSpacing/>
            </w:pPr>
            <w:r w:rsidRPr="0071737C">
              <w:t>Z</w:t>
            </w:r>
            <w:r>
              <w:t>.</w:t>
            </w:r>
            <w:r w:rsidRPr="0071737C">
              <w:t xml:space="preserve"> Ma</w:t>
            </w:r>
            <w:r w:rsidRPr="00A90B53">
              <w:t>, </w:t>
            </w:r>
            <w:r w:rsidRPr="0071737C">
              <w:t>F</w:t>
            </w:r>
            <w:r>
              <w:t>.</w:t>
            </w:r>
            <w:r w:rsidRPr="0071737C">
              <w:t xml:space="preserve"> </w:t>
            </w:r>
            <w:proofErr w:type="spellStart"/>
            <w:r w:rsidRPr="0071737C">
              <w:t>Fernandes</w:t>
            </w:r>
            <w:proofErr w:type="spellEnd"/>
            <w:r w:rsidRPr="00A90B53">
              <w:t>, </w:t>
            </w:r>
            <w:r w:rsidRPr="0071737C">
              <w:t>E</w:t>
            </w:r>
            <w:r>
              <w:t>.</w:t>
            </w:r>
            <w:r w:rsidRPr="0071737C">
              <w:t xml:space="preserve"> </w:t>
            </w:r>
            <w:proofErr w:type="spellStart"/>
            <w:r w:rsidRPr="0071737C">
              <w:t>Alshina</w:t>
            </w:r>
            <w:proofErr w:type="spellEnd"/>
            <w:r w:rsidRPr="00A90B53">
              <w:t>,</w:t>
            </w:r>
            <w:r>
              <w:t xml:space="preserve"> </w:t>
            </w:r>
            <w:r w:rsidRPr="0071737C">
              <w:t>A</w:t>
            </w:r>
            <w:r>
              <w:t>.</w:t>
            </w:r>
            <w:r w:rsidRPr="0071737C">
              <w:t xml:space="preserve"> </w:t>
            </w:r>
            <w:proofErr w:type="spellStart"/>
            <w:r w:rsidRPr="0071737C">
              <w:t>Alshin</w:t>
            </w:r>
            <w:proofErr w:type="spellEnd"/>
            <w:r>
              <w:t xml:space="preserve"> (Samsung)</w:t>
            </w:r>
          </w:p>
        </w:tc>
      </w:tr>
    </w:tbl>
    <w:p w:rsidR="0034355C" w:rsidRDefault="00813383" w:rsidP="005E37E6">
      <w:pPr>
        <w:pStyle w:val="Heading1"/>
        <w:spacing w:after="0"/>
        <w:ind w:left="432" w:hanging="432"/>
      </w:pPr>
      <w:r>
        <w:t xml:space="preserve">Summary and </w:t>
      </w:r>
      <w:r w:rsidR="00C126CC">
        <w:t>Conclusions</w:t>
      </w:r>
    </w:p>
    <w:p w:rsidR="00C126CC" w:rsidRDefault="00A91DB2" w:rsidP="00C126CC">
      <w:pPr>
        <w:jc w:val="both"/>
      </w:pPr>
      <w:r>
        <w:t>T</w:t>
      </w:r>
      <w:r w:rsidR="00C126CC">
        <w:t xml:space="preserve">ool 1, JCTVC-H0125, </w:t>
      </w:r>
      <w:r w:rsidR="00A54C04">
        <w:t xml:space="preserve">defines </w:t>
      </w:r>
      <w:r w:rsidR="00C126CC">
        <w:t xml:space="preserve">4-point or 8-point </w:t>
      </w:r>
      <w:r w:rsidR="00D93EBE">
        <w:t xml:space="preserve">secondary </w:t>
      </w:r>
      <w:r w:rsidR="00C126CC">
        <w:t>transform matri</w:t>
      </w:r>
      <w:r w:rsidR="00A54C04">
        <w:t>ces</w:t>
      </w:r>
      <w:r w:rsidR="00C126CC">
        <w:t xml:space="preserve"> which </w:t>
      </w:r>
      <w:r w:rsidR="00A54C04">
        <w:t>are</w:t>
      </w:r>
      <w:r w:rsidR="00C126CC">
        <w:t xml:space="preserve"> applied</w:t>
      </w:r>
      <w:r w:rsidR="00A54C04">
        <w:t xml:space="preserve"> after the HM core transform </w:t>
      </w:r>
      <w:r w:rsidR="00C126CC">
        <w:t xml:space="preserve">to </w:t>
      </w:r>
      <w:r w:rsidR="00A54C04">
        <w:t xml:space="preserve">the low frequency coefficients of </w:t>
      </w:r>
      <w:r w:rsidR="00C126CC">
        <w:t>8x8, 16x16 and 32x32 Intra TUs</w:t>
      </w:r>
      <w:r w:rsidR="00943D66">
        <w:t>. They are applied</w:t>
      </w:r>
      <w:r w:rsidR="00C126CC">
        <w:t xml:space="preserve"> either horizontally or vertically, depending upon the Intra prediction mode</w:t>
      </w:r>
      <w:r w:rsidR="00943D66">
        <w:t>, using the same mapping table as is used for the existing HM 4x4 DCT/DST.</w:t>
      </w:r>
      <w:r w:rsidR="00C126CC">
        <w:t xml:space="preserve"> </w:t>
      </w:r>
      <w:r w:rsidR="00A12C1D">
        <w:t>With 4x4 secondary transform</w:t>
      </w:r>
      <w:r w:rsidR="00FF5B06">
        <w:t>s</w:t>
      </w:r>
      <w:r w:rsidR="00A12C1D">
        <w:t>, t</w:t>
      </w:r>
      <w:r w:rsidR="00C126CC">
        <w:t>he overall average BD-Rate changes for All-Intra configurations were -0.5% to -0.6%, with encoder run-time ratios between 101% and 10</w:t>
      </w:r>
      <w:r w:rsidR="00FF5B06">
        <w:t>2</w:t>
      </w:r>
      <w:r w:rsidR="00C126CC">
        <w:t xml:space="preserve">% and decoder ratios of 99% to 102%. For Random Access and Low Delay configurations, overall average BD-rate changes were -0.1% to -0.3%, with encoder and decoder run-time ratios ranging from </w:t>
      </w:r>
      <w:r w:rsidR="00FF5B06">
        <w:t>99</w:t>
      </w:r>
      <w:r w:rsidR="00C126CC">
        <w:t>% to 102%.</w:t>
      </w:r>
      <w:r w:rsidR="00A12C1D">
        <w:t xml:space="preserve"> </w:t>
      </w:r>
      <w:r w:rsidR="00FF5B06">
        <w:t>With 8x8 secondary transforms, the overall average BD-Rate changes for All-Intra configurations were -0.7% to -0.8%, with encoder run-time ratios between 103% and 105% and decoder ratios of 102%. For Random Access and Low Delay configurations, overall average BD-rate changes were -0.1% to -0.4%, with encoder and decoder run-time ratios ranging from 100% to 102%.</w:t>
      </w:r>
      <w:r w:rsidR="002518AF">
        <w:t xml:space="preserve"> </w:t>
      </w:r>
      <w:r w:rsidR="00C126CC">
        <w:t>When this tool was used in conjunction with the Inter transforms of Tool 3, gains appeared to be additive.</w:t>
      </w:r>
    </w:p>
    <w:p w:rsidR="0096514F" w:rsidRDefault="00C126CC" w:rsidP="00C126CC">
      <w:pPr>
        <w:jc w:val="both"/>
      </w:pPr>
      <w:r>
        <w:t xml:space="preserve">Tool 2, JCTVC-H0309, defines </w:t>
      </w:r>
      <w:r w:rsidR="00F93448">
        <w:t>one</w:t>
      </w:r>
      <w:r w:rsidR="00A12C1D">
        <w:t xml:space="preserve"> 4-po</w:t>
      </w:r>
      <w:r w:rsidR="00F93448">
        <w:t>int</w:t>
      </w:r>
      <w:r w:rsidR="0096514F">
        <w:t xml:space="preserve">, two 8-point, and two 16-point </w:t>
      </w:r>
      <w:r w:rsidR="00D93EBE">
        <w:t xml:space="preserve">primary </w:t>
      </w:r>
      <w:r w:rsidR="0096514F">
        <w:t>Inter transforms that can reuse the existing HM transform logic, if implemented in a certain way. The 4-point Flipped DST-VII can be implemented by flipping the inputs or transform coefficients of the existing 4-point DST. For 8- and 16-point transforms, if the HM N-point DCT is implemented as a</w:t>
      </w:r>
      <w:r w:rsidR="00DD56B9">
        <w:t>n</w:t>
      </w:r>
      <w:r w:rsidR="0096514F">
        <w:t xml:space="preserve"> N/2-point DCT butterflied with an N/2-</w:t>
      </w:r>
      <w:r w:rsidR="00DD56B9">
        <w:t>point</w:t>
      </w:r>
      <w:r w:rsidR="0096514F">
        <w:t xml:space="preserve"> DCT-IV, then the 8-point DCT-IV is available as pa</w:t>
      </w:r>
      <w:r w:rsidR="00DD56B9">
        <w:t>rt of the 16-point HM transform</w:t>
      </w:r>
      <w:r w:rsidR="0096514F">
        <w:t xml:space="preserve"> and the 16-point DCT-IV is available from the 32-point HM transform.</w:t>
      </w:r>
      <w:r w:rsidR="00DD56B9">
        <w:t xml:space="preserve"> Flipped versions of these transforms are used as well.</w:t>
      </w:r>
      <w:r w:rsidR="00195A0C">
        <w:t xml:space="preserve"> The</w:t>
      </w:r>
      <w:r w:rsidR="00BA23E4">
        <w:t xml:space="preserve"> 4-, 8-, and 16-point </w:t>
      </w:r>
      <w:r w:rsidR="00195A0C">
        <w:t xml:space="preserve">horizontal and vertical transforms used in </w:t>
      </w:r>
      <w:r w:rsidR="00BA23E4">
        <w:t>a square or non-square</w:t>
      </w:r>
      <w:r w:rsidR="00195A0C">
        <w:t xml:space="preserve"> </w:t>
      </w:r>
      <w:r w:rsidR="00A54C04">
        <w:t xml:space="preserve">Inter </w:t>
      </w:r>
      <w:r w:rsidR="00195A0C">
        <w:t xml:space="preserve">TU depends upon </w:t>
      </w:r>
      <w:r w:rsidR="00BA23E4">
        <w:t>the</w:t>
      </w:r>
      <w:r w:rsidR="00195A0C">
        <w:t xml:space="preserve"> TU’s adjacency to the left, right, top, or bottom boundary of its PU. </w:t>
      </w:r>
      <w:r w:rsidR="00DB0870">
        <w:t>The overall average BD-Rate changes for Random Access configurations were -0.2 to -0.3%, with encoder run-time ratios of 101% and decoder ratios of 100% to 101%. For Low Delay configurations, BD-Rate overall averages were -0.5% to -0.6%, with encoder run-time ratios of 101% to 102% and decoder ratios of 100% to 101%.</w:t>
      </w:r>
    </w:p>
    <w:p w:rsidR="00B9151C" w:rsidRDefault="00A54C04" w:rsidP="00B9151C">
      <w:pPr>
        <w:jc w:val="both"/>
      </w:pPr>
      <w:r>
        <w:t xml:space="preserve">Tool 3, JCTVC-H0126, defines 4-point or 8-point </w:t>
      </w:r>
      <w:r w:rsidR="00D93EBE">
        <w:t xml:space="preserve">secondary </w:t>
      </w:r>
      <w:r>
        <w:t>transform matrices, identical to those used in Tool 1, which are applied in addition to the HM core transform as secondary transforms on Inter TUs</w:t>
      </w:r>
      <w:r w:rsidR="00943D66">
        <w:t>. For square and non-square TUs with size 4, this tool</w:t>
      </w:r>
      <w:r w:rsidR="00D93EBE">
        <w:t xml:space="preserve"> operates identically to Tool 2, applying a boundary-dependent primary transform.</w:t>
      </w:r>
      <w:r w:rsidR="00943D66">
        <w:t xml:space="preserve"> For square and non-square TUs with size 8, 16, and 32, the 4-point or 8-point </w:t>
      </w:r>
      <w:r w:rsidR="00E21B1C">
        <w:t xml:space="preserve">secondary </w:t>
      </w:r>
      <w:r w:rsidR="00943D66">
        <w:t>transform is applied</w:t>
      </w:r>
      <w:r w:rsidR="00E21B1C">
        <w:t xml:space="preserve"> after the HM core transform, depending upon the TU’s adjacency to the PU boundary. The same boundary mapping table from Tool 2 is used.</w:t>
      </w:r>
      <w:r w:rsidR="00B75AD7">
        <w:t xml:space="preserve"> </w:t>
      </w:r>
      <w:r w:rsidR="00DD11EB">
        <w:t xml:space="preserve">For the 4-point secondary </w:t>
      </w:r>
      <w:r w:rsidR="00DD11EB">
        <w:lastRenderedPageBreak/>
        <w:t>transform, the overall average BD-Rate changes for Random Access configurations were -0.3%, with encoder run-time ratios of 101% to 102% and decoder ratios of 100% to 102%. For Low Delay configurations, BD-Rate overall averages were -0.3% to -0.4%, with encoder run-time ratios of 102% and decoder ratios of 99% to 100%.</w:t>
      </w:r>
      <w:r w:rsidR="00B9151C">
        <w:t xml:space="preserve"> For the 8-point secondary transform, the overall average BD-Rate changes for Random Access configurations were -0.3% to -0.4%, with encoder run-time ratios of 102% and decoder ratios of 100% to 101%. For Low Delay configurations, BD-Rate overall averages were -0.4% to -0.5%, with encoder run-time ratios of 101% and decoder ratios of 99% to 100%.</w:t>
      </w:r>
    </w:p>
    <w:p w:rsidR="00D26930" w:rsidRPr="007518AA" w:rsidRDefault="00D26930" w:rsidP="00D26930">
      <w:pPr>
        <w:jc w:val="both"/>
        <w:rPr>
          <w:highlight w:val="yellow"/>
        </w:rPr>
      </w:pPr>
      <w:r w:rsidRPr="00AA543C">
        <w:t xml:space="preserve">For all tools, summaries of operation counts were provided. For secondary transforms applied after the HM transform (or before the HM inverse transform in the decoder), operation counts </w:t>
      </w:r>
      <w:proofErr w:type="gramStart"/>
      <w:r>
        <w:t>preceded</w:t>
      </w:r>
      <w:proofErr w:type="gramEnd"/>
      <w:r>
        <w:t xml:space="preserve"> with “+” </w:t>
      </w:r>
      <w:r w:rsidRPr="00AA543C">
        <w:t>indicate the additional operations incurred with the proposed tool. For the primary</w:t>
      </w:r>
      <w:r w:rsidR="00ED53F0">
        <w:t xml:space="preserve"> </w:t>
      </w:r>
      <w:r>
        <w:t>transforms</w:t>
      </w:r>
      <w:r w:rsidRPr="00AA543C">
        <w:t>, the operation counts are compared to the existing HM transform which they replace.</w:t>
      </w:r>
    </w:p>
    <w:p w:rsidR="00D26930" w:rsidRDefault="00D26930" w:rsidP="00D26930">
      <w:pPr>
        <w:jc w:val="both"/>
      </w:pPr>
      <w:r w:rsidRPr="00AA543C">
        <w:t xml:space="preserve">In addition to the tests conducted as a formal part CE7, additional tests </w:t>
      </w:r>
      <w:r>
        <w:t>can</w:t>
      </w:r>
      <w:r w:rsidRPr="00AA543C">
        <w:t xml:space="preserve"> be found in </w:t>
      </w:r>
      <w:r>
        <w:t>directly-</w:t>
      </w:r>
      <w:r w:rsidRPr="00AA543C">
        <w:t>related documents corresponding to the proposed tools. A table of related documents is provided.</w:t>
      </w:r>
    </w:p>
    <w:p w:rsidR="008501DB" w:rsidRDefault="001E1BFF">
      <w:pPr>
        <w:jc w:val="both"/>
      </w:pPr>
      <w:r>
        <w:t>T</w:t>
      </w:r>
      <w:r w:rsidR="00E21B1C">
        <w:t xml:space="preserve">he final discussion on whether to adopt these tools can be held during the JCT-VC meeting. </w:t>
      </w:r>
      <w:r>
        <w:t>The decisions can be summarized as follows:</w:t>
      </w:r>
    </w:p>
    <w:p w:rsidR="008501DB" w:rsidRDefault="00E21B1C">
      <w:pPr>
        <w:jc w:val="both"/>
      </w:pPr>
      <w:r>
        <w:t>Tool 1, the secondary Intra transform, can be considered for adoption alone o</w:t>
      </w:r>
      <w:r w:rsidR="00B75AD7">
        <w:t xml:space="preserve">r in conjunction with the Inter </w:t>
      </w:r>
      <w:r>
        <w:t xml:space="preserve">transforms of Tools 2 or 3. Gains appear to be additive. A decision on whether to adopt the 4x4 or 8x8 secondary </w:t>
      </w:r>
      <w:r w:rsidR="00B75AD7">
        <w:t xml:space="preserve">Intra </w:t>
      </w:r>
      <w:r>
        <w:t xml:space="preserve">transform </w:t>
      </w:r>
      <w:r w:rsidR="00B75AD7">
        <w:t>will be needed.</w:t>
      </w:r>
    </w:p>
    <w:p w:rsidR="008501DB" w:rsidRDefault="00E21B1C">
      <w:pPr>
        <w:jc w:val="both"/>
      </w:pPr>
      <w:r>
        <w:t xml:space="preserve">Tool 2 is a boundary-dependent primary transform for 4-, 8-, and </w:t>
      </w:r>
      <w:r w:rsidR="00B75AD7">
        <w:t>16-point Inter transforms. Tool 3 is a boundary-dependent primary transform for 4-point Inter transforms and a 4-point or 8-point secondary transform for 8-, 16-, and 32-point Inter transforms.</w:t>
      </w:r>
      <w:r w:rsidR="00DA186B">
        <w:t xml:space="preserve"> A decision on whether to adopt Tool 2 or Tool 3 will be needed. For Tool 3</w:t>
      </w:r>
      <w:r w:rsidR="001E1BFF">
        <w:t xml:space="preserve">, a decision on </w:t>
      </w:r>
      <w:r w:rsidR="00DA186B">
        <w:t>4-point</w:t>
      </w:r>
      <w:r w:rsidR="001E1BFF">
        <w:t xml:space="preserve"> or 8-point secondary transform will </w:t>
      </w:r>
      <w:r w:rsidR="00A447B6">
        <w:t xml:space="preserve">also </w:t>
      </w:r>
      <w:r w:rsidR="001E1BFF">
        <w:t>be needed.</w:t>
      </w:r>
      <w:r w:rsidR="007B46AF">
        <w:t xml:space="preserve"> Because Tool 3 uses the same secondary transform matrices as Tool 1, a combined adoption would likely use the same size.</w:t>
      </w:r>
    </w:p>
    <w:p w:rsidR="006C0E8E" w:rsidRDefault="006C0E8E" w:rsidP="00AE4166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spacing w:before="120"/>
        <w:ind w:left="432" w:hanging="432"/>
      </w:pPr>
      <w:r>
        <w:t>Participant list</w:t>
      </w:r>
    </w:p>
    <w:tbl>
      <w:tblPr>
        <w:tblW w:w="91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8"/>
        <w:gridCol w:w="3170"/>
        <w:gridCol w:w="3040"/>
      </w:tblGrid>
      <w:tr w:rsidR="00DC3AAA" w:rsidTr="004541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AA" w:rsidRPr="00140F69" w:rsidRDefault="00DC3AAA" w:rsidP="004541A4">
            <w:pPr>
              <w:rPr>
                <w:b/>
                <w:sz w:val="20"/>
              </w:rPr>
            </w:pPr>
            <w:r w:rsidRPr="00140F69">
              <w:rPr>
                <w:b/>
                <w:sz w:val="20"/>
              </w:rPr>
              <w:t>Name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AA" w:rsidRPr="00140F69" w:rsidRDefault="00DC3AAA" w:rsidP="004541A4">
            <w:pPr>
              <w:rPr>
                <w:b/>
                <w:sz w:val="20"/>
              </w:rPr>
            </w:pPr>
            <w:r w:rsidRPr="00140F69">
              <w:rPr>
                <w:b/>
                <w:sz w:val="20"/>
              </w:rPr>
              <w:t>Affiliation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AA" w:rsidRPr="00140F69" w:rsidRDefault="00DC3AAA" w:rsidP="004541A4">
            <w:pPr>
              <w:rPr>
                <w:b/>
                <w:sz w:val="20"/>
              </w:rPr>
            </w:pPr>
            <w:r w:rsidRPr="00140F69">
              <w:rPr>
                <w:b/>
                <w:sz w:val="20"/>
              </w:rPr>
              <w:t>Email</w:t>
            </w:r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val="de-DE"/>
              </w:rPr>
            </w:pPr>
            <w:r w:rsidRPr="00557C69">
              <w:rPr>
                <w:sz w:val="20"/>
              </w:rPr>
              <w:t>Robert Cohen (coordinator)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</w:rPr>
            </w:pPr>
            <w:r w:rsidRPr="00557C69">
              <w:rPr>
                <w:sz w:val="20"/>
              </w:rPr>
              <w:t>Mitsubishi Electric Research Labs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sz w:val="20"/>
              </w:rPr>
            </w:pPr>
            <w:hyperlink r:id="rId15" w:history="1">
              <w:r w:rsidR="00DC3AAA" w:rsidRPr="00557C69">
                <w:rPr>
                  <w:rStyle w:val="Hyperlink"/>
                  <w:sz w:val="20"/>
                </w:rPr>
                <w:t>cohen@merl.com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val="de-DE"/>
              </w:rPr>
            </w:pPr>
            <w:proofErr w:type="spellStart"/>
            <w:r w:rsidRPr="00557C69">
              <w:rPr>
                <w:sz w:val="20"/>
              </w:rPr>
              <w:t>Chuohao</w:t>
            </w:r>
            <w:proofErr w:type="spellEnd"/>
            <w:r w:rsidRPr="00557C69">
              <w:rPr>
                <w:sz w:val="20"/>
              </w:rPr>
              <w:t xml:space="preserve"> Yeo (coordinator)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</w:rPr>
            </w:pPr>
            <w:r w:rsidRPr="00557C69">
              <w:rPr>
                <w:sz w:val="20"/>
              </w:rPr>
              <w:t xml:space="preserve">Institute for </w:t>
            </w:r>
            <w:proofErr w:type="spellStart"/>
            <w:r w:rsidRPr="00557C69">
              <w:rPr>
                <w:sz w:val="20"/>
              </w:rPr>
              <w:t>Infocomm</w:t>
            </w:r>
            <w:proofErr w:type="spellEnd"/>
            <w:r w:rsidRPr="00557C69">
              <w:rPr>
                <w:sz w:val="20"/>
              </w:rPr>
              <w:t xml:space="preserve"> Research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sz w:val="20"/>
              </w:rPr>
            </w:pPr>
            <w:hyperlink r:id="rId16" w:history="1">
              <w:r w:rsidR="00DC3AAA" w:rsidRPr="00FD733E">
                <w:rPr>
                  <w:rStyle w:val="Hyperlink"/>
                  <w:sz w:val="20"/>
                </w:rPr>
                <w:t>chyeo@i2r.a-star.edu.sg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val="de-DE"/>
              </w:rPr>
            </w:pPr>
            <w:r w:rsidRPr="00557C69">
              <w:rPr>
                <w:sz w:val="20"/>
                <w:lang w:val="de-DE"/>
              </w:rPr>
              <w:t>Rajan Joshi (coordinator)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</w:rPr>
            </w:pPr>
            <w:r w:rsidRPr="00557C69">
              <w:rPr>
                <w:sz w:val="20"/>
              </w:rPr>
              <w:t>Qualcomm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sz w:val="20"/>
              </w:rPr>
            </w:pPr>
            <w:hyperlink r:id="rId17" w:history="1">
              <w:r w:rsidR="00DC3AAA" w:rsidRPr="00557C69">
                <w:rPr>
                  <w:rStyle w:val="Hyperlink"/>
                  <w:sz w:val="20"/>
                  <w:lang w:val="fi-FI"/>
                </w:rPr>
                <w:t>rajanj@qualcomm.com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val="de-DE"/>
              </w:rPr>
            </w:pPr>
            <w:r w:rsidRPr="00557C69">
              <w:rPr>
                <w:sz w:val="20"/>
                <w:lang w:val="de-DE"/>
              </w:rPr>
              <w:t>Felix Fernandes (coordinator)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</w:rPr>
            </w:pPr>
            <w:r w:rsidRPr="00557C69">
              <w:rPr>
                <w:sz w:val="20"/>
              </w:rPr>
              <w:t>Samsung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sz w:val="20"/>
              </w:rPr>
            </w:pPr>
            <w:hyperlink r:id="rId18" w:history="1">
              <w:r w:rsidR="00DC3AAA" w:rsidRPr="00557C69">
                <w:rPr>
                  <w:rStyle w:val="Hyperlink"/>
                  <w:sz w:val="20"/>
                </w:rPr>
                <w:t>felix.f@sta.samsung.com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val="de-DE"/>
              </w:rPr>
            </w:pPr>
            <w:r w:rsidRPr="00557C69">
              <w:rPr>
                <w:sz w:val="20"/>
                <w:lang w:val="de-DE"/>
              </w:rPr>
              <w:t>Ankur Saxena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</w:rPr>
            </w:pPr>
            <w:r w:rsidRPr="00557C69">
              <w:rPr>
                <w:sz w:val="20"/>
              </w:rPr>
              <w:t>Samsung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sz w:val="20"/>
              </w:rPr>
            </w:pPr>
            <w:hyperlink r:id="rId19" w:history="1">
              <w:r w:rsidR="00DC3AAA" w:rsidRPr="00557C69">
                <w:rPr>
                  <w:rStyle w:val="Hyperlink"/>
                  <w:sz w:val="20"/>
                </w:rPr>
                <w:t>asaxena@sta.samsung.com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 w:rsidRPr="00557C69">
              <w:rPr>
                <w:rFonts w:hint="eastAsia"/>
                <w:sz w:val="20"/>
                <w:lang w:eastAsia="zh-CN"/>
              </w:rPr>
              <w:t>Youji</w:t>
            </w:r>
            <w:proofErr w:type="spellEnd"/>
            <w:r w:rsidRPr="00557C69">
              <w:rPr>
                <w:rFonts w:hint="eastAsia"/>
                <w:sz w:val="20"/>
                <w:lang w:eastAsia="zh-CN"/>
              </w:rPr>
              <w:t xml:space="preserve"> Shibahara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>Panasonic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sz w:val="20"/>
                <w:lang w:eastAsia="zh-CN"/>
              </w:rPr>
            </w:pPr>
            <w:hyperlink r:id="rId20" w:history="1">
              <w:r w:rsidR="00DC3AAA" w:rsidRPr="00557C69">
                <w:rPr>
                  <w:rStyle w:val="Hyperlink"/>
                  <w:rFonts w:eastAsia="MS Mincho" w:hint="eastAsia"/>
                  <w:sz w:val="20"/>
                  <w:lang w:eastAsia="ja-JP"/>
                </w:rPr>
                <w:t>shibahara.youji</w:t>
              </w:r>
              <w:r w:rsidR="00DC3AAA" w:rsidRPr="00557C69">
                <w:rPr>
                  <w:rStyle w:val="Hyperlink"/>
                  <w:sz w:val="20"/>
                </w:rPr>
                <w:t>@</w:t>
              </w:r>
              <w:r w:rsidR="00DC3AAA" w:rsidRPr="00557C69">
                <w:rPr>
                  <w:rStyle w:val="Hyperlink"/>
                  <w:rFonts w:eastAsia="MS Mincho" w:hint="eastAsia"/>
                  <w:sz w:val="20"/>
                  <w:lang w:eastAsia="ja-JP"/>
                </w:rPr>
                <w:t>jp.panasonic.com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>Takahiro Nishi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>Panasonic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21" w:history="1">
              <w:r w:rsidR="00DC3AAA" w:rsidRPr="00557C69">
                <w:rPr>
                  <w:rStyle w:val="Hyperlink"/>
                  <w:rFonts w:eastAsia="MS Mincho"/>
                  <w:sz w:val="20"/>
                  <w:lang w:eastAsia="ja-JP"/>
                </w:rPr>
                <w:t>nishi.takahiro@jp.panasonic.com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 w:rsidRPr="00C14FF2">
              <w:rPr>
                <w:sz w:val="20"/>
                <w:lang w:eastAsia="zh-CN"/>
              </w:rPr>
              <w:t>Jicheng</w:t>
            </w:r>
            <w:proofErr w:type="spellEnd"/>
            <w:r w:rsidRPr="00C14FF2">
              <w:rPr>
                <w:sz w:val="20"/>
                <w:lang w:eastAsia="zh-CN"/>
              </w:rPr>
              <w:t xml:space="preserve"> An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 w:rsidRPr="00C14FF2">
              <w:rPr>
                <w:sz w:val="20"/>
                <w:lang w:eastAsia="zh-CN"/>
              </w:rPr>
              <w:t>MediaTek</w:t>
            </w:r>
            <w:proofErr w:type="spellEnd"/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22" w:history="1">
              <w:r w:rsidR="00DC3AAA" w:rsidRPr="00C14FF2">
                <w:rPr>
                  <w:rStyle w:val="Hyperlink"/>
                  <w:rFonts w:eastAsia="MS Mincho"/>
                  <w:sz w:val="20"/>
                  <w:lang w:eastAsia="ja-JP"/>
                </w:rPr>
                <w:t>jicheng.an@mediatek.com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>
              <w:rPr>
                <w:sz w:val="20"/>
                <w:lang w:eastAsia="zh-CN"/>
              </w:rPr>
              <w:t>Xun</w:t>
            </w:r>
            <w:proofErr w:type="spellEnd"/>
            <w:r>
              <w:rPr>
                <w:sz w:val="20"/>
                <w:lang w:eastAsia="zh-CN"/>
              </w:rPr>
              <w:t xml:space="preserve"> </w:t>
            </w:r>
            <w:proofErr w:type="spellStart"/>
            <w:r>
              <w:rPr>
                <w:sz w:val="20"/>
                <w:lang w:eastAsia="zh-CN"/>
              </w:rPr>
              <w:t>Guo</w:t>
            </w:r>
            <w:proofErr w:type="spellEnd"/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>
              <w:rPr>
                <w:sz w:val="20"/>
                <w:lang w:eastAsia="zh-CN"/>
              </w:rPr>
              <w:t>MediaTek</w:t>
            </w:r>
            <w:proofErr w:type="spellEnd"/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23" w:history="1">
              <w:r w:rsidR="00DC3AAA" w:rsidRPr="00680DF1">
                <w:rPr>
                  <w:rStyle w:val="Hyperlink"/>
                  <w:rFonts w:eastAsia="MS Mincho"/>
                  <w:sz w:val="20"/>
                  <w:lang w:eastAsia="ja-JP"/>
                </w:rPr>
                <w:t>xun.guo@mediatek.com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 w:rsidRPr="00D85E01">
              <w:rPr>
                <w:sz w:val="20"/>
                <w:lang w:eastAsia="zh-CN"/>
              </w:rPr>
              <w:t>Xin</w:t>
            </w:r>
            <w:proofErr w:type="spellEnd"/>
            <w:r w:rsidRPr="00D85E01">
              <w:rPr>
                <w:sz w:val="20"/>
                <w:lang w:eastAsia="zh-CN"/>
              </w:rPr>
              <w:t xml:space="preserve"> Zhao</w:t>
            </w:r>
            <w:r w:rsidRPr="00C14FF2" w:rsidDel="00C134DB">
              <w:rPr>
                <w:sz w:val="20"/>
                <w:lang w:eastAsia="zh-CN"/>
              </w:rPr>
              <w:t xml:space="preserve"> 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 w:rsidRPr="00D85E01">
              <w:rPr>
                <w:sz w:val="20"/>
                <w:lang w:eastAsia="zh-CN"/>
              </w:rPr>
              <w:t>MediaTek</w:t>
            </w:r>
            <w:proofErr w:type="spellEnd"/>
            <w:r w:rsidRPr="00C14FF2" w:rsidDel="00C134DB">
              <w:rPr>
                <w:sz w:val="20"/>
                <w:lang w:eastAsia="zh-CN"/>
              </w:rPr>
              <w:t xml:space="preserve"> 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24" w:history="1">
              <w:r w:rsidR="00DC3AAA" w:rsidRPr="00680DF1">
                <w:rPr>
                  <w:rStyle w:val="Hyperlink"/>
                  <w:rFonts w:eastAsia="MS Mincho"/>
                  <w:sz w:val="20"/>
                  <w:lang w:eastAsia="ja-JP"/>
                </w:rPr>
                <w:t>x.zhao@mediatek.com</w:t>
              </w:r>
            </w:hyperlink>
            <w:r w:rsidR="00DC3AAA">
              <w:rPr>
                <w:rFonts w:eastAsia="MS Mincho"/>
                <w:sz w:val="20"/>
                <w:lang w:eastAsia="ja-JP"/>
              </w:rPr>
              <w:t xml:space="preserve"> </w:t>
            </w:r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 w:rsidRPr="00C14FF2">
              <w:rPr>
                <w:sz w:val="20"/>
                <w:lang w:eastAsia="zh-CN"/>
              </w:rPr>
              <w:t>Shawmin</w:t>
            </w:r>
            <w:proofErr w:type="spellEnd"/>
            <w:r w:rsidRPr="00C14FF2">
              <w:rPr>
                <w:sz w:val="20"/>
                <w:lang w:eastAsia="zh-CN"/>
              </w:rPr>
              <w:t xml:space="preserve"> Lei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 w:rsidRPr="00C14FF2">
              <w:rPr>
                <w:sz w:val="20"/>
                <w:lang w:eastAsia="zh-CN"/>
              </w:rPr>
              <w:t>MediaTek</w:t>
            </w:r>
            <w:proofErr w:type="spellEnd"/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25" w:history="1">
              <w:r w:rsidR="00DC3AAA" w:rsidRPr="00C14FF2">
                <w:rPr>
                  <w:rStyle w:val="Hyperlink"/>
                  <w:rFonts w:eastAsia="MS Mincho"/>
                  <w:sz w:val="20"/>
                  <w:lang w:eastAsia="ja-JP"/>
                </w:rPr>
                <w:t>shawmin.lei</w:t>
              </w:r>
              <w:r w:rsidR="00DC3AAA" w:rsidRPr="00680DF1">
                <w:rPr>
                  <w:rStyle w:val="Hyperlink"/>
                  <w:rFonts w:eastAsia="MS Mincho"/>
                  <w:sz w:val="20"/>
                  <w:lang w:eastAsia="ja-JP"/>
                </w:rPr>
                <w:t>@mediatek.com</w:t>
              </w:r>
            </w:hyperlink>
            <w:r w:rsidR="00DC3AAA">
              <w:rPr>
                <w:rFonts w:eastAsia="MS Mincho"/>
                <w:sz w:val="20"/>
                <w:lang w:eastAsia="ja-JP"/>
              </w:rPr>
              <w:t xml:space="preserve"> </w:t>
            </w:r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Marta </w:t>
            </w:r>
            <w:proofErr w:type="spellStart"/>
            <w:r>
              <w:rPr>
                <w:sz w:val="20"/>
                <w:lang w:eastAsia="zh-CN"/>
              </w:rPr>
              <w:t>Mrak</w:t>
            </w:r>
            <w:proofErr w:type="spellEnd"/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BBC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26" w:history="1">
              <w:r w:rsidR="00DC3AAA" w:rsidRPr="000F5D5F">
                <w:rPr>
                  <w:rStyle w:val="Hyperlink"/>
                  <w:rFonts w:eastAsia="MS Mincho"/>
                  <w:sz w:val="20"/>
                  <w:lang w:eastAsia="ja-JP"/>
                </w:rPr>
                <w:t>Marta.Mrak@bbc.co.uk</w:t>
              </w:r>
            </w:hyperlink>
          </w:p>
        </w:tc>
      </w:tr>
      <w:tr w:rsidR="0030378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378A" w:rsidRDefault="0030378A" w:rsidP="004541A4">
            <w:pPr>
              <w:spacing w:before="0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David Flynn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378A" w:rsidRDefault="0030378A" w:rsidP="004541A4">
            <w:pPr>
              <w:spacing w:before="0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BBC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378A" w:rsidRDefault="002052AB" w:rsidP="00E4323A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27" w:history="1">
              <w:r w:rsidR="0030378A" w:rsidRPr="00657DEB">
                <w:rPr>
                  <w:rStyle w:val="Hyperlink"/>
                  <w:rFonts w:eastAsia="MS Mincho"/>
                  <w:sz w:val="20"/>
                  <w:lang w:eastAsia="ja-JP"/>
                </w:rPr>
                <w:t>davidf@rd.bbc.co.uk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 w:rsidRPr="00557C69">
              <w:rPr>
                <w:sz w:val="20"/>
                <w:lang w:eastAsia="zh-CN"/>
              </w:rPr>
              <w:t>Atsuro</w:t>
            </w:r>
            <w:proofErr w:type="spellEnd"/>
            <w:r w:rsidRPr="00557C69">
              <w:rPr>
                <w:sz w:val="20"/>
                <w:lang w:eastAsia="zh-CN"/>
              </w:rPr>
              <w:t xml:space="preserve"> </w:t>
            </w:r>
            <w:proofErr w:type="spellStart"/>
            <w:r w:rsidRPr="00557C69">
              <w:rPr>
                <w:sz w:val="20"/>
                <w:lang w:eastAsia="zh-CN"/>
              </w:rPr>
              <w:t>Ichigaya</w:t>
            </w:r>
            <w:proofErr w:type="spellEnd"/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>NHK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28" w:history="1">
              <w:r w:rsidR="00DC3AAA" w:rsidRPr="00557C69">
                <w:rPr>
                  <w:rStyle w:val="Hyperlink"/>
                  <w:rFonts w:eastAsia="MS Mincho"/>
                  <w:sz w:val="20"/>
                  <w:lang w:eastAsia="ja-JP"/>
                </w:rPr>
                <w:t>ichigaya.a-go@nhk.or.jp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DC3AAA">
              <w:rPr>
                <w:sz w:val="20"/>
                <w:lang w:eastAsia="zh-CN"/>
              </w:rPr>
              <w:t xml:space="preserve">Yasuko </w:t>
            </w:r>
            <w:proofErr w:type="spellStart"/>
            <w:r w:rsidRPr="00DC3AAA">
              <w:rPr>
                <w:sz w:val="20"/>
                <w:lang w:eastAsia="zh-CN"/>
              </w:rPr>
              <w:t>Sugito</w:t>
            </w:r>
            <w:proofErr w:type="spellEnd"/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NHK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2052AB" w:rsidP="00E4323A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29" w:history="1">
              <w:r w:rsidR="00DC3AAA" w:rsidRPr="00657DEB">
                <w:rPr>
                  <w:rStyle w:val="Hyperlink"/>
                  <w:rFonts w:hint="eastAsia"/>
                  <w:szCs w:val="22"/>
                  <w:lang w:val="en-CA" w:eastAsia="ja-JP"/>
                </w:rPr>
                <w:t>sugitou.y-gy@nhk.or.jp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sz w:val="20"/>
                <w:lang w:eastAsia="zh-CN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C14FF2" w:rsidDel="00646450" w:rsidRDefault="00DC3AAA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634D2D">
              <w:rPr>
                <w:b/>
                <w:sz w:val="20"/>
                <w:lang w:eastAsia="zh-CN"/>
              </w:rPr>
              <w:t>Observing participant</w:t>
            </w:r>
            <w:r>
              <w:rPr>
                <w:sz w:val="20"/>
                <w:lang w:eastAsia="zh-CN"/>
              </w:rPr>
              <w:t>s: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val="de-DE"/>
              </w:rPr>
              <w:t>Il-Koo Kim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</w:rPr>
              <w:t>Samsung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30" w:history="1">
              <w:r w:rsidR="00DC3AAA" w:rsidRPr="00557C69">
                <w:rPr>
                  <w:rStyle w:val="Hyperlink"/>
                  <w:sz w:val="20"/>
                </w:rPr>
                <w:t>ilkoo.kim@samsung.com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val="de-DE"/>
              </w:rPr>
              <w:t>Elena Alshina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</w:rPr>
              <w:t>Samsung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31" w:history="1">
              <w:r w:rsidR="00DC3AAA" w:rsidRPr="00557C69">
                <w:rPr>
                  <w:rStyle w:val="Hyperlink"/>
                  <w:sz w:val="20"/>
                </w:rPr>
                <w:t>elena_a.alshina@samsung.com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rFonts w:hint="eastAsia"/>
                <w:sz w:val="20"/>
                <w:lang w:val="fi-FI" w:eastAsia="ja-JP"/>
              </w:rPr>
              <w:t>Akiyuki Tanizawa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</w:rPr>
              <w:t>Toshiba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32" w:history="1">
              <w:r w:rsidR="00DC3AAA" w:rsidRPr="00557C69">
                <w:rPr>
                  <w:rStyle w:val="Hyperlink"/>
                  <w:rFonts w:hint="eastAsia"/>
                  <w:sz w:val="20"/>
                  <w:lang w:eastAsia="ja-JP"/>
                </w:rPr>
                <w:t>akiyuki.tanizawa@toshiba.co.jp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val="de-DE"/>
              </w:rPr>
              <w:t>Jun Yamaguchi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</w:rPr>
              <w:t>Toshiba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33" w:history="1">
              <w:r w:rsidR="00DC3AAA" w:rsidRPr="00557C69">
                <w:rPr>
                  <w:rStyle w:val="Hyperlink"/>
                  <w:sz w:val="20"/>
                </w:rPr>
                <w:t>jun2.yamaguchi@toshiba.co.jp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 xml:space="preserve">Shinichi </w:t>
            </w:r>
            <w:proofErr w:type="spellStart"/>
            <w:r w:rsidRPr="00557C69">
              <w:rPr>
                <w:sz w:val="20"/>
                <w:lang w:eastAsia="zh-CN"/>
              </w:rPr>
              <w:t>Sakaida</w:t>
            </w:r>
            <w:proofErr w:type="spellEnd"/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>NHK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34" w:history="1">
              <w:r w:rsidR="00DC3AAA" w:rsidRPr="00557C69">
                <w:rPr>
                  <w:rStyle w:val="Hyperlink"/>
                  <w:rFonts w:eastAsia="MS Mincho"/>
                  <w:sz w:val="20"/>
                  <w:lang w:eastAsia="ja-JP"/>
                </w:rPr>
                <w:t>sakaida.s-gq@nhk.or.jp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>Tung Nguyen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>HHI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35" w:history="1">
              <w:r w:rsidR="00DC3AAA" w:rsidRPr="00557C69">
                <w:rPr>
                  <w:rStyle w:val="Hyperlink"/>
                  <w:rFonts w:eastAsia="MS Mincho"/>
                  <w:sz w:val="20"/>
                  <w:lang w:eastAsia="ja-JP"/>
                </w:rPr>
                <w:t>tung.nguyen@hhi.fraunhofer.de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 w:rsidRPr="00557C69">
              <w:rPr>
                <w:sz w:val="20"/>
                <w:lang w:eastAsia="zh-CN"/>
              </w:rPr>
              <w:t>Madhukar</w:t>
            </w:r>
            <w:proofErr w:type="spellEnd"/>
            <w:r w:rsidRPr="00557C69">
              <w:rPr>
                <w:sz w:val="20"/>
                <w:lang w:eastAsia="zh-CN"/>
              </w:rPr>
              <w:t xml:space="preserve">  </w:t>
            </w:r>
            <w:proofErr w:type="spellStart"/>
            <w:r w:rsidRPr="00557C69">
              <w:rPr>
                <w:sz w:val="20"/>
                <w:lang w:eastAsia="zh-CN"/>
              </w:rPr>
              <w:t>Budagavi</w:t>
            </w:r>
            <w:proofErr w:type="spellEnd"/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>TI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36" w:history="1">
              <w:r w:rsidR="00DC3AAA" w:rsidRPr="00557C69">
                <w:rPr>
                  <w:rStyle w:val="Hyperlink"/>
                  <w:rFonts w:eastAsia="MS Mincho"/>
                  <w:sz w:val="20"/>
                  <w:lang w:eastAsia="ja-JP"/>
                </w:rPr>
                <w:t>madhukar@ti.com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>TK Tan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>NTT DOCOMO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37" w:history="1">
              <w:r w:rsidR="00DC3AAA" w:rsidRPr="00557C69">
                <w:rPr>
                  <w:rStyle w:val="Hyperlink"/>
                  <w:rFonts w:eastAsia="MS Mincho"/>
                  <w:sz w:val="20"/>
                  <w:lang w:eastAsia="ja-JP"/>
                </w:rPr>
                <w:t>ttk@pacific.net.sg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 w:rsidRPr="00557C69">
              <w:rPr>
                <w:sz w:val="20"/>
                <w:lang w:eastAsia="zh-CN"/>
              </w:rPr>
              <w:t>Kiran</w:t>
            </w:r>
            <w:proofErr w:type="spellEnd"/>
            <w:r w:rsidRPr="00557C69">
              <w:rPr>
                <w:sz w:val="20"/>
                <w:lang w:eastAsia="zh-CN"/>
              </w:rPr>
              <w:t xml:space="preserve"> </w:t>
            </w:r>
            <w:proofErr w:type="spellStart"/>
            <w:r w:rsidRPr="00557C69">
              <w:rPr>
                <w:sz w:val="20"/>
                <w:lang w:eastAsia="zh-CN"/>
              </w:rPr>
              <w:t>Misra</w:t>
            </w:r>
            <w:proofErr w:type="spellEnd"/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 w:rsidRPr="00557C69">
              <w:rPr>
                <w:sz w:val="20"/>
                <w:lang w:eastAsia="zh-CN"/>
              </w:rPr>
              <w:t>Sharp Labs of America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rFonts w:eastAsia="MS Mincho"/>
                <w:sz w:val="20"/>
                <w:lang w:eastAsia="ja-JP"/>
              </w:rPr>
            </w:pPr>
            <w:hyperlink r:id="rId38" w:history="1">
              <w:r w:rsidR="00DC3AAA" w:rsidRPr="00557C69">
                <w:rPr>
                  <w:rStyle w:val="Hyperlink"/>
                  <w:sz w:val="20"/>
                </w:rPr>
                <w:t>misrak@sharplabs.com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>
              <w:rPr>
                <w:sz w:val="20"/>
                <w:lang w:eastAsia="zh-CN"/>
              </w:rPr>
              <w:t>Jewon</w:t>
            </w:r>
            <w:proofErr w:type="spellEnd"/>
            <w:r>
              <w:rPr>
                <w:sz w:val="20"/>
                <w:lang w:eastAsia="zh-CN"/>
              </w:rPr>
              <w:t xml:space="preserve"> Kang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DC3AAA" w:rsidP="004541A4">
            <w:pPr>
              <w:spacing w:before="0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Nokia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Pr="00557C69" w:rsidRDefault="002052AB" w:rsidP="004541A4">
            <w:pPr>
              <w:spacing w:before="0"/>
              <w:rPr>
                <w:sz w:val="20"/>
              </w:rPr>
            </w:pPr>
            <w:hyperlink r:id="rId39" w:history="1">
              <w:r w:rsidR="00DC3AAA" w:rsidRPr="00680DF1">
                <w:rPr>
                  <w:rStyle w:val="Hyperlink"/>
                  <w:sz w:val="20"/>
                </w:rPr>
                <w:t>jewonkan@usc.edu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>
              <w:rPr>
                <w:sz w:val="20"/>
                <w:lang w:eastAsia="zh-CN"/>
              </w:rPr>
              <w:lastRenderedPageBreak/>
              <w:t>Pankaj</w:t>
            </w:r>
            <w:proofErr w:type="spellEnd"/>
            <w:r>
              <w:rPr>
                <w:sz w:val="20"/>
                <w:lang w:eastAsia="zh-CN"/>
              </w:rPr>
              <w:t xml:space="preserve"> </w:t>
            </w:r>
            <w:proofErr w:type="spellStart"/>
            <w:r>
              <w:rPr>
                <w:sz w:val="20"/>
                <w:lang w:eastAsia="zh-CN"/>
              </w:rPr>
              <w:t>Topiwala</w:t>
            </w:r>
            <w:proofErr w:type="spellEnd"/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>
              <w:rPr>
                <w:sz w:val="20"/>
                <w:lang w:eastAsia="zh-CN"/>
              </w:rPr>
              <w:t>FastVDO</w:t>
            </w:r>
            <w:proofErr w:type="spellEnd"/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AAA" w:rsidRDefault="002052AB" w:rsidP="004541A4">
            <w:pPr>
              <w:spacing w:before="0"/>
              <w:rPr>
                <w:sz w:val="20"/>
              </w:rPr>
            </w:pPr>
            <w:hyperlink r:id="rId40" w:history="1">
              <w:r w:rsidR="00DC3AAA" w:rsidRPr="00FD733E">
                <w:rPr>
                  <w:rStyle w:val="Hyperlink"/>
                  <w:rFonts w:eastAsia="MS Mincho"/>
                  <w:sz w:val="20"/>
                  <w:lang w:eastAsia="ja-JP"/>
                </w:rPr>
                <w:t>pankaj</w:t>
              </w:r>
              <w:r w:rsidR="00DC3AAA" w:rsidRPr="000F5D5F">
                <w:rPr>
                  <w:rStyle w:val="Hyperlink"/>
                  <w:rFonts w:eastAsia="MS Mincho"/>
                  <w:sz w:val="20"/>
                  <w:lang w:eastAsia="ja-JP"/>
                </w:rPr>
                <w:t>@fastvdo.com</w:t>
              </w:r>
            </w:hyperlink>
          </w:p>
        </w:tc>
      </w:tr>
      <w:tr w:rsidR="00DC3AAA" w:rsidTr="004541A4">
        <w:trPr>
          <w:jc w:val="center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AA" w:rsidRDefault="00DC3AAA" w:rsidP="004541A4">
            <w:pPr>
              <w:spacing w:before="0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Amir </w:t>
            </w:r>
            <w:proofErr w:type="spellStart"/>
            <w:r w:rsidRPr="006C0E8E">
              <w:rPr>
                <w:sz w:val="20"/>
                <w:lang w:eastAsia="zh-CN"/>
              </w:rPr>
              <w:t>Naghdinezhad</w:t>
            </w:r>
            <w:proofErr w:type="spellEnd"/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AA" w:rsidRDefault="00DC3AAA" w:rsidP="004541A4">
            <w:pPr>
              <w:spacing w:before="0"/>
              <w:rPr>
                <w:sz w:val="20"/>
                <w:lang w:eastAsia="zh-CN"/>
              </w:rPr>
            </w:pPr>
            <w:proofErr w:type="spellStart"/>
            <w:r w:rsidRPr="006C0E8E">
              <w:rPr>
                <w:sz w:val="20"/>
                <w:lang w:eastAsia="zh-CN"/>
              </w:rPr>
              <w:t>eBrisk</w:t>
            </w:r>
            <w:proofErr w:type="spellEnd"/>
            <w:r w:rsidRPr="006C0E8E">
              <w:rPr>
                <w:sz w:val="20"/>
                <w:lang w:eastAsia="zh-CN"/>
              </w:rPr>
              <w:t xml:space="preserve"> Video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AA" w:rsidRDefault="002052AB" w:rsidP="004541A4">
            <w:pPr>
              <w:spacing w:before="0"/>
              <w:rPr>
                <w:sz w:val="20"/>
              </w:rPr>
            </w:pPr>
            <w:hyperlink r:id="rId41" w:history="1">
              <w:r w:rsidR="00DC3AAA" w:rsidRPr="006C1810">
                <w:rPr>
                  <w:rStyle w:val="Hyperlink"/>
                  <w:sz w:val="20"/>
                </w:rPr>
                <w:t>amir@ebriskvideo.com</w:t>
              </w:r>
            </w:hyperlink>
          </w:p>
        </w:tc>
      </w:tr>
    </w:tbl>
    <w:p w:rsidR="00F1735A" w:rsidRDefault="00F1735A" w:rsidP="00F1735A">
      <w:pPr>
        <w:pStyle w:val="Heading1"/>
        <w:ind w:left="432" w:hanging="432"/>
      </w:pPr>
      <w:r>
        <w:t>References</w:t>
      </w:r>
    </w:p>
    <w:p w:rsidR="00F1735A" w:rsidRDefault="00F1735A" w:rsidP="00F1735A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jc w:val="both"/>
        <w:textAlignment w:val="auto"/>
        <w:rPr>
          <w:szCs w:val="22"/>
        </w:rPr>
      </w:pPr>
      <w:bookmarkStart w:id="163" w:name="_Ref308106529"/>
      <w:r w:rsidRPr="00D14448">
        <w:rPr>
          <w:szCs w:val="22"/>
        </w:rPr>
        <w:t xml:space="preserve">R. Cohen, C. Yeo, R. Joshi, F. </w:t>
      </w:r>
      <w:proofErr w:type="spellStart"/>
      <w:r w:rsidRPr="00D14448">
        <w:rPr>
          <w:szCs w:val="22"/>
        </w:rPr>
        <w:t>Fernandes</w:t>
      </w:r>
      <w:proofErr w:type="spellEnd"/>
      <w:r w:rsidRPr="00D14448">
        <w:rPr>
          <w:szCs w:val="22"/>
        </w:rPr>
        <w:t>, “Description of Core Experiment 7: Additional Transforms”, Joint Collaborative Team on Video Coding (JCT-VC) of ITU-T SG16 WP3 and ISO/IEC JTC1/SC29/WG11, JCTVC-</w:t>
      </w:r>
      <w:r w:rsidR="007E5E0B">
        <w:rPr>
          <w:szCs w:val="22"/>
        </w:rPr>
        <w:t>G1207</w:t>
      </w:r>
      <w:r w:rsidRPr="00D14448">
        <w:rPr>
          <w:szCs w:val="22"/>
        </w:rPr>
        <w:t xml:space="preserve">, </w:t>
      </w:r>
      <w:r w:rsidR="007E5E0B">
        <w:rPr>
          <w:szCs w:val="22"/>
        </w:rPr>
        <w:t>Geneva</w:t>
      </w:r>
      <w:r>
        <w:rPr>
          <w:szCs w:val="22"/>
        </w:rPr>
        <w:t xml:space="preserve">, </w:t>
      </w:r>
      <w:r w:rsidR="007E5E0B">
        <w:rPr>
          <w:szCs w:val="22"/>
        </w:rPr>
        <w:t>CH</w:t>
      </w:r>
      <w:r w:rsidRPr="00D14448">
        <w:rPr>
          <w:szCs w:val="22"/>
        </w:rPr>
        <w:t xml:space="preserve">, </w:t>
      </w:r>
      <w:r w:rsidR="007E5E0B">
        <w:rPr>
          <w:szCs w:val="22"/>
        </w:rPr>
        <w:t>November</w:t>
      </w:r>
      <w:r w:rsidR="007E5E0B" w:rsidRPr="00D14448">
        <w:rPr>
          <w:szCs w:val="22"/>
        </w:rPr>
        <w:t xml:space="preserve"> </w:t>
      </w:r>
      <w:r w:rsidRPr="00D14448">
        <w:rPr>
          <w:szCs w:val="22"/>
        </w:rPr>
        <w:t>2011.</w:t>
      </w:r>
      <w:bookmarkEnd w:id="163"/>
    </w:p>
    <w:p w:rsidR="0034355C" w:rsidRDefault="00F1735A" w:rsidP="0022349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jc w:val="both"/>
        <w:textAlignment w:val="auto"/>
        <w:rPr>
          <w:szCs w:val="22"/>
        </w:rPr>
      </w:pPr>
      <w:bookmarkStart w:id="164" w:name="_Ref273606265"/>
      <w:r>
        <w:t xml:space="preserve">HM </w:t>
      </w:r>
      <w:r w:rsidR="007E5E0B">
        <w:t>5</w:t>
      </w:r>
      <w:r>
        <w:t xml:space="preserve">.0 software, available at </w:t>
      </w:r>
      <w:bookmarkEnd w:id="164"/>
      <w:r w:rsidR="00825B0D">
        <w:fldChar w:fldCharType="begin"/>
      </w:r>
      <w:r>
        <w:instrText xml:space="preserve"> HYPERLINK "</w:instrText>
      </w:r>
      <w:r w:rsidRPr="001F7860">
        <w:instrText>https://hevc.hhi.fraunhofer.de/svn/svn_HEVCSoftware</w:instrText>
      </w:r>
      <w:r>
        <w:instrText xml:space="preserve">" </w:instrText>
      </w:r>
      <w:r w:rsidR="00825B0D">
        <w:fldChar w:fldCharType="separate"/>
      </w:r>
      <w:r w:rsidRPr="004D5A29">
        <w:rPr>
          <w:rStyle w:val="Hyperlink"/>
        </w:rPr>
        <w:t>https://hevc.hhi.fraunhofer.de/svn/svn_HEVCSoftware</w:t>
      </w:r>
      <w:r w:rsidR="00825B0D">
        <w:fldChar w:fldCharType="end"/>
      </w:r>
    </w:p>
    <w:sectPr w:rsidR="0034355C" w:rsidSect="00A01439">
      <w:footerReference w:type="default" r:id="rId42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2AB" w:rsidRDefault="002052AB">
      <w:r>
        <w:separator/>
      </w:r>
    </w:p>
  </w:endnote>
  <w:endnote w:type="continuationSeparator" w:id="0">
    <w:p w:rsidR="002052AB" w:rsidRDefault="0020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2C" w:rsidRDefault="0013442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67A3D">
      <w:rPr>
        <w:rStyle w:val="PageNumber"/>
        <w:noProof/>
      </w:rPr>
      <w:t>13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01FAE">
      <w:rPr>
        <w:rStyle w:val="PageNumber"/>
        <w:noProof/>
      </w:rPr>
      <w:t>2012-02-02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2AB" w:rsidRDefault="002052AB">
      <w:r>
        <w:separator/>
      </w:r>
    </w:p>
  </w:footnote>
  <w:footnote w:type="continuationSeparator" w:id="0">
    <w:p w:rsidR="002052AB" w:rsidRDefault="0020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9202A"/>
    <w:multiLevelType w:val="hybridMultilevel"/>
    <w:tmpl w:val="681C5794"/>
    <w:lvl w:ilvl="0" w:tplc="08BC7470">
      <w:start w:val="1"/>
      <w:numFmt w:val="decimal"/>
      <w:lvlText w:val="[%1]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73244"/>
    <w:multiLevelType w:val="hybridMultilevel"/>
    <w:tmpl w:val="46EAE7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763D7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2D179E1"/>
    <w:multiLevelType w:val="hybridMultilevel"/>
    <w:tmpl w:val="04D493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6C5D39"/>
    <w:rsid w:val="00000110"/>
    <w:rsid w:val="00000814"/>
    <w:rsid w:val="000116E3"/>
    <w:rsid w:val="00020835"/>
    <w:rsid w:val="00021414"/>
    <w:rsid w:val="000254DB"/>
    <w:rsid w:val="0002638A"/>
    <w:rsid w:val="00026670"/>
    <w:rsid w:val="0003654B"/>
    <w:rsid w:val="00044AEB"/>
    <w:rsid w:val="000458BC"/>
    <w:rsid w:val="00045C41"/>
    <w:rsid w:val="00046304"/>
    <w:rsid w:val="00046C03"/>
    <w:rsid w:val="00061312"/>
    <w:rsid w:val="00063E9E"/>
    <w:rsid w:val="00067256"/>
    <w:rsid w:val="00067A3D"/>
    <w:rsid w:val="00074241"/>
    <w:rsid w:val="00075220"/>
    <w:rsid w:val="0007614F"/>
    <w:rsid w:val="000A4D3C"/>
    <w:rsid w:val="000B1C6B"/>
    <w:rsid w:val="000B55CA"/>
    <w:rsid w:val="000C09AC"/>
    <w:rsid w:val="000D0369"/>
    <w:rsid w:val="000D03ED"/>
    <w:rsid w:val="000D2DE4"/>
    <w:rsid w:val="000D4973"/>
    <w:rsid w:val="000D5147"/>
    <w:rsid w:val="000D5464"/>
    <w:rsid w:val="000E00F3"/>
    <w:rsid w:val="000E5907"/>
    <w:rsid w:val="000E7503"/>
    <w:rsid w:val="000F158C"/>
    <w:rsid w:val="00100655"/>
    <w:rsid w:val="00100BA0"/>
    <w:rsid w:val="00102F3D"/>
    <w:rsid w:val="0010462B"/>
    <w:rsid w:val="00124E38"/>
    <w:rsid w:val="0012580B"/>
    <w:rsid w:val="00133F8F"/>
    <w:rsid w:val="0013442C"/>
    <w:rsid w:val="0013526E"/>
    <w:rsid w:val="00171371"/>
    <w:rsid w:val="0017287C"/>
    <w:rsid w:val="00173595"/>
    <w:rsid w:val="00175A24"/>
    <w:rsid w:val="00181ECF"/>
    <w:rsid w:val="00187E58"/>
    <w:rsid w:val="00195A0C"/>
    <w:rsid w:val="001A297E"/>
    <w:rsid w:val="001A368E"/>
    <w:rsid w:val="001A7329"/>
    <w:rsid w:val="001A7B66"/>
    <w:rsid w:val="001B4435"/>
    <w:rsid w:val="001B4E28"/>
    <w:rsid w:val="001C3525"/>
    <w:rsid w:val="001C5606"/>
    <w:rsid w:val="001C5774"/>
    <w:rsid w:val="001D1BD2"/>
    <w:rsid w:val="001E02BE"/>
    <w:rsid w:val="001E1BFF"/>
    <w:rsid w:val="001E3B37"/>
    <w:rsid w:val="001F2594"/>
    <w:rsid w:val="001F4D9A"/>
    <w:rsid w:val="001F6536"/>
    <w:rsid w:val="002052AB"/>
    <w:rsid w:val="002055A6"/>
    <w:rsid w:val="00206460"/>
    <w:rsid w:val="002069B4"/>
    <w:rsid w:val="00206D5F"/>
    <w:rsid w:val="00215DFC"/>
    <w:rsid w:val="00217071"/>
    <w:rsid w:val="002212DF"/>
    <w:rsid w:val="00222BA2"/>
    <w:rsid w:val="0022349C"/>
    <w:rsid w:val="00227BA7"/>
    <w:rsid w:val="00230E02"/>
    <w:rsid w:val="0023764F"/>
    <w:rsid w:val="00240925"/>
    <w:rsid w:val="002518AF"/>
    <w:rsid w:val="002525C4"/>
    <w:rsid w:val="00253DC0"/>
    <w:rsid w:val="00256496"/>
    <w:rsid w:val="00261D77"/>
    <w:rsid w:val="00263398"/>
    <w:rsid w:val="00275BCF"/>
    <w:rsid w:val="00276BF6"/>
    <w:rsid w:val="00292257"/>
    <w:rsid w:val="002A54E0"/>
    <w:rsid w:val="002B0C7C"/>
    <w:rsid w:val="002B1595"/>
    <w:rsid w:val="002B191D"/>
    <w:rsid w:val="002C0011"/>
    <w:rsid w:val="002D0AF6"/>
    <w:rsid w:val="002D4CFF"/>
    <w:rsid w:val="002F164D"/>
    <w:rsid w:val="00301FAE"/>
    <w:rsid w:val="0030378A"/>
    <w:rsid w:val="003040F6"/>
    <w:rsid w:val="00305615"/>
    <w:rsid w:val="00306206"/>
    <w:rsid w:val="00317D85"/>
    <w:rsid w:val="00325EB1"/>
    <w:rsid w:val="00327C56"/>
    <w:rsid w:val="003315A1"/>
    <w:rsid w:val="003373EC"/>
    <w:rsid w:val="00341969"/>
    <w:rsid w:val="00342FF4"/>
    <w:rsid w:val="0034355C"/>
    <w:rsid w:val="00343835"/>
    <w:rsid w:val="0034790A"/>
    <w:rsid w:val="00356C4E"/>
    <w:rsid w:val="003706CC"/>
    <w:rsid w:val="00370D9B"/>
    <w:rsid w:val="00390AF0"/>
    <w:rsid w:val="003A0940"/>
    <w:rsid w:val="003A2D8E"/>
    <w:rsid w:val="003A6D58"/>
    <w:rsid w:val="003A75E5"/>
    <w:rsid w:val="003B21F0"/>
    <w:rsid w:val="003B6BD3"/>
    <w:rsid w:val="003C20E4"/>
    <w:rsid w:val="003C25CA"/>
    <w:rsid w:val="003D318E"/>
    <w:rsid w:val="003E038F"/>
    <w:rsid w:val="003E24AE"/>
    <w:rsid w:val="003E6F90"/>
    <w:rsid w:val="003F1EA0"/>
    <w:rsid w:val="003F5D0F"/>
    <w:rsid w:val="004034F9"/>
    <w:rsid w:val="00406249"/>
    <w:rsid w:val="00414101"/>
    <w:rsid w:val="00423735"/>
    <w:rsid w:val="00433862"/>
    <w:rsid w:val="00433DDB"/>
    <w:rsid w:val="004375C7"/>
    <w:rsid w:val="00437619"/>
    <w:rsid w:val="00441BEE"/>
    <w:rsid w:val="00446E24"/>
    <w:rsid w:val="00452684"/>
    <w:rsid w:val="004541A4"/>
    <w:rsid w:val="00464ADC"/>
    <w:rsid w:val="0046569A"/>
    <w:rsid w:val="0047496B"/>
    <w:rsid w:val="00476619"/>
    <w:rsid w:val="004768D6"/>
    <w:rsid w:val="004854BD"/>
    <w:rsid w:val="004A0F10"/>
    <w:rsid w:val="004A2A63"/>
    <w:rsid w:val="004A3AD5"/>
    <w:rsid w:val="004A5D13"/>
    <w:rsid w:val="004A7113"/>
    <w:rsid w:val="004B1478"/>
    <w:rsid w:val="004B210C"/>
    <w:rsid w:val="004C1888"/>
    <w:rsid w:val="004C52E0"/>
    <w:rsid w:val="004D2271"/>
    <w:rsid w:val="004D405F"/>
    <w:rsid w:val="004E4B75"/>
    <w:rsid w:val="004E4F4F"/>
    <w:rsid w:val="004E50EF"/>
    <w:rsid w:val="004E615F"/>
    <w:rsid w:val="004E6789"/>
    <w:rsid w:val="004F12DE"/>
    <w:rsid w:val="004F61E3"/>
    <w:rsid w:val="005008A3"/>
    <w:rsid w:val="0051015C"/>
    <w:rsid w:val="00514919"/>
    <w:rsid w:val="00516CF1"/>
    <w:rsid w:val="0052526F"/>
    <w:rsid w:val="00525C53"/>
    <w:rsid w:val="00531AE9"/>
    <w:rsid w:val="00550A66"/>
    <w:rsid w:val="00552C8D"/>
    <w:rsid w:val="00555182"/>
    <w:rsid w:val="00567EC7"/>
    <w:rsid w:val="00570013"/>
    <w:rsid w:val="00573B61"/>
    <w:rsid w:val="005801A2"/>
    <w:rsid w:val="00580844"/>
    <w:rsid w:val="00581828"/>
    <w:rsid w:val="005907A7"/>
    <w:rsid w:val="00592AE2"/>
    <w:rsid w:val="005952A5"/>
    <w:rsid w:val="005A33A1"/>
    <w:rsid w:val="005B2760"/>
    <w:rsid w:val="005B37D1"/>
    <w:rsid w:val="005B76CE"/>
    <w:rsid w:val="005B7CF6"/>
    <w:rsid w:val="005C17AF"/>
    <w:rsid w:val="005C385F"/>
    <w:rsid w:val="005C6A86"/>
    <w:rsid w:val="005C7B64"/>
    <w:rsid w:val="005D1817"/>
    <w:rsid w:val="005D7A56"/>
    <w:rsid w:val="005E37E6"/>
    <w:rsid w:val="005E5BA6"/>
    <w:rsid w:val="005F6F1B"/>
    <w:rsid w:val="0060756B"/>
    <w:rsid w:val="006103C6"/>
    <w:rsid w:val="0062153B"/>
    <w:rsid w:val="0062236A"/>
    <w:rsid w:val="00623AD1"/>
    <w:rsid w:val="00624B33"/>
    <w:rsid w:val="00630AA2"/>
    <w:rsid w:val="00643E92"/>
    <w:rsid w:val="00646707"/>
    <w:rsid w:val="00662E58"/>
    <w:rsid w:val="00664DCF"/>
    <w:rsid w:val="00671231"/>
    <w:rsid w:val="00674D03"/>
    <w:rsid w:val="006825C2"/>
    <w:rsid w:val="00683A42"/>
    <w:rsid w:val="00687445"/>
    <w:rsid w:val="006A593B"/>
    <w:rsid w:val="006B2E2F"/>
    <w:rsid w:val="006B3775"/>
    <w:rsid w:val="006C0E8E"/>
    <w:rsid w:val="006C4185"/>
    <w:rsid w:val="006C5122"/>
    <w:rsid w:val="006C5D39"/>
    <w:rsid w:val="006C647D"/>
    <w:rsid w:val="006C64D3"/>
    <w:rsid w:val="006D47A5"/>
    <w:rsid w:val="006D5258"/>
    <w:rsid w:val="006E2810"/>
    <w:rsid w:val="006E5417"/>
    <w:rsid w:val="006F045C"/>
    <w:rsid w:val="0070574B"/>
    <w:rsid w:val="00705AD8"/>
    <w:rsid w:val="00712F60"/>
    <w:rsid w:val="0071737C"/>
    <w:rsid w:val="00720CB5"/>
    <w:rsid w:val="00720E3B"/>
    <w:rsid w:val="00730544"/>
    <w:rsid w:val="00732059"/>
    <w:rsid w:val="007416E8"/>
    <w:rsid w:val="00742C56"/>
    <w:rsid w:val="00745F6B"/>
    <w:rsid w:val="007518AA"/>
    <w:rsid w:val="0075585E"/>
    <w:rsid w:val="0077042B"/>
    <w:rsid w:val="00770571"/>
    <w:rsid w:val="00774EC2"/>
    <w:rsid w:val="00775812"/>
    <w:rsid w:val="007762A1"/>
    <w:rsid w:val="007768FF"/>
    <w:rsid w:val="00780748"/>
    <w:rsid w:val="007824D3"/>
    <w:rsid w:val="007875ED"/>
    <w:rsid w:val="00794ED3"/>
    <w:rsid w:val="00796EE3"/>
    <w:rsid w:val="007A11AD"/>
    <w:rsid w:val="007A5159"/>
    <w:rsid w:val="007A55F8"/>
    <w:rsid w:val="007A7D29"/>
    <w:rsid w:val="007B3DBA"/>
    <w:rsid w:val="007B3E7A"/>
    <w:rsid w:val="007B46AF"/>
    <w:rsid w:val="007B4AB8"/>
    <w:rsid w:val="007D65CD"/>
    <w:rsid w:val="007D784C"/>
    <w:rsid w:val="007E5AD6"/>
    <w:rsid w:val="007E5E0B"/>
    <w:rsid w:val="007F10AB"/>
    <w:rsid w:val="007F1F8B"/>
    <w:rsid w:val="007F67A1"/>
    <w:rsid w:val="00806A8A"/>
    <w:rsid w:val="00813383"/>
    <w:rsid w:val="00816ACA"/>
    <w:rsid w:val="008206C8"/>
    <w:rsid w:val="00825B0D"/>
    <w:rsid w:val="008416F3"/>
    <w:rsid w:val="008501DB"/>
    <w:rsid w:val="00850B0E"/>
    <w:rsid w:val="00852989"/>
    <w:rsid w:val="00857CCA"/>
    <w:rsid w:val="00862086"/>
    <w:rsid w:val="00865FB5"/>
    <w:rsid w:val="00872511"/>
    <w:rsid w:val="00874A6C"/>
    <w:rsid w:val="00875348"/>
    <w:rsid w:val="00876C65"/>
    <w:rsid w:val="00880D74"/>
    <w:rsid w:val="00884C9E"/>
    <w:rsid w:val="0088502A"/>
    <w:rsid w:val="008978C6"/>
    <w:rsid w:val="008A1969"/>
    <w:rsid w:val="008A3AFF"/>
    <w:rsid w:val="008A4B4C"/>
    <w:rsid w:val="008B0BF7"/>
    <w:rsid w:val="008B2130"/>
    <w:rsid w:val="008C1DF1"/>
    <w:rsid w:val="008C239F"/>
    <w:rsid w:val="008C36E0"/>
    <w:rsid w:val="008C722B"/>
    <w:rsid w:val="008D65B5"/>
    <w:rsid w:val="008E2053"/>
    <w:rsid w:val="008E275E"/>
    <w:rsid w:val="008E45B5"/>
    <w:rsid w:val="008E480C"/>
    <w:rsid w:val="008F1337"/>
    <w:rsid w:val="00904734"/>
    <w:rsid w:val="00907757"/>
    <w:rsid w:val="00913A89"/>
    <w:rsid w:val="00915D40"/>
    <w:rsid w:val="00917E2C"/>
    <w:rsid w:val="009212B0"/>
    <w:rsid w:val="009234A5"/>
    <w:rsid w:val="009336F7"/>
    <w:rsid w:val="009374A7"/>
    <w:rsid w:val="009378C5"/>
    <w:rsid w:val="00937C41"/>
    <w:rsid w:val="00943D66"/>
    <w:rsid w:val="0095437A"/>
    <w:rsid w:val="00964520"/>
    <w:rsid w:val="0096514F"/>
    <w:rsid w:val="009657EF"/>
    <w:rsid w:val="00974D2A"/>
    <w:rsid w:val="0097644C"/>
    <w:rsid w:val="00982957"/>
    <w:rsid w:val="0098551D"/>
    <w:rsid w:val="00990B1E"/>
    <w:rsid w:val="00992124"/>
    <w:rsid w:val="0099518F"/>
    <w:rsid w:val="009A3B96"/>
    <w:rsid w:val="009A523D"/>
    <w:rsid w:val="009A7A1D"/>
    <w:rsid w:val="009B1850"/>
    <w:rsid w:val="009B37D0"/>
    <w:rsid w:val="009B453A"/>
    <w:rsid w:val="009C61ED"/>
    <w:rsid w:val="009D3AAD"/>
    <w:rsid w:val="009E5F0D"/>
    <w:rsid w:val="009F496B"/>
    <w:rsid w:val="00A00F30"/>
    <w:rsid w:val="00A01439"/>
    <w:rsid w:val="00A014C4"/>
    <w:rsid w:val="00A02E61"/>
    <w:rsid w:val="00A038F9"/>
    <w:rsid w:val="00A03DE3"/>
    <w:rsid w:val="00A05CFF"/>
    <w:rsid w:val="00A076E5"/>
    <w:rsid w:val="00A12C1D"/>
    <w:rsid w:val="00A14FFB"/>
    <w:rsid w:val="00A21DA4"/>
    <w:rsid w:val="00A31DC1"/>
    <w:rsid w:val="00A33988"/>
    <w:rsid w:val="00A355B5"/>
    <w:rsid w:val="00A447B6"/>
    <w:rsid w:val="00A54268"/>
    <w:rsid w:val="00A54C04"/>
    <w:rsid w:val="00A56B97"/>
    <w:rsid w:val="00A56F82"/>
    <w:rsid w:val="00A6025D"/>
    <w:rsid w:val="00A6093D"/>
    <w:rsid w:val="00A62283"/>
    <w:rsid w:val="00A741CD"/>
    <w:rsid w:val="00A76A6D"/>
    <w:rsid w:val="00A83253"/>
    <w:rsid w:val="00A90B53"/>
    <w:rsid w:val="00A91DB2"/>
    <w:rsid w:val="00A9477F"/>
    <w:rsid w:val="00A96DE0"/>
    <w:rsid w:val="00AA3A3D"/>
    <w:rsid w:val="00AA543C"/>
    <w:rsid w:val="00AA662F"/>
    <w:rsid w:val="00AA6E84"/>
    <w:rsid w:val="00AA7A04"/>
    <w:rsid w:val="00AC4B70"/>
    <w:rsid w:val="00AD358E"/>
    <w:rsid w:val="00AE03AB"/>
    <w:rsid w:val="00AE15C0"/>
    <w:rsid w:val="00AE3045"/>
    <w:rsid w:val="00AE341B"/>
    <w:rsid w:val="00AE403B"/>
    <w:rsid w:val="00AE4166"/>
    <w:rsid w:val="00AE54CE"/>
    <w:rsid w:val="00AF2AF2"/>
    <w:rsid w:val="00AF6570"/>
    <w:rsid w:val="00B07CA7"/>
    <w:rsid w:val="00B1279A"/>
    <w:rsid w:val="00B37583"/>
    <w:rsid w:val="00B40EA7"/>
    <w:rsid w:val="00B4565B"/>
    <w:rsid w:val="00B45DB3"/>
    <w:rsid w:val="00B51A55"/>
    <w:rsid w:val="00B5222E"/>
    <w:rsid w:val="00B52879"/>
    <w:rsid w:val="00B61C96"/>
    <w:rsid w:val="00B73A2A"/>
    <w:rsid w:val="00B75AD7"/>
    <w:rsid w:val="00B81AFF"/>
    <w:rsid w:val="00B837FC"/>
    <w:rsid w:val="00B85B61"/>
    <w:rsid w:val="00B9151C"/>
    <w:rsid w:val="00B94B06"/>
    <w:rsid w:val="00B94C28"/>
    <w:rsid w:val="00B95627"/>
    <w:rsid w:val="00B95E97"/>
    <w:rsid w:val="00B9772D"/>
    <w:rsid w:val="00BA181C"/>
    <w:rsid w:val="00BA1873"/>
    <w:rsid w:val="00BA23E4"/>
    <w:rsid w:val="00BB52E5"/>
    <w:rsid w:val="00BC10BA"/>
    <w:rsid w:val="00BC5AFD"/>
    <w:rsid w:val="00BD6074"/>
    <w:rsid w:val="00BE1CDA"/>
    <w:rsid w:val="00BE5491"/>
    <w:rsid w:val="00BF670A"/>
    <w:rsid w:val="00C04F43"/>
    <w:rsid w:val="00C0609D"/>
    <w:rsid w:val="00C110D5"/>
    <w:rsid w:val="00C115AB"/>
    <w:rsid w:val="00C126CC"/>
    <w:rsid w:val="00C15EFB"/>
    <w:rsid w:val="00C16FAD"/>
    <w:rsid w:val="00C1767B"/>
    <w:rsid w:val="00C17DAC"/>
    <w:rsid w:val="00C30249"/>
    <w:rsid w:val="00C3037D"/>
    <w:rsid w:val="00C3723B"/>
    <w:rsid w:val="00C42AED"/>
    <w:rsid w:val="00C4315E"/>
    <w:rsid w:val="00C6018D"/>
    <w:rsid w:val="00C606C9"/>
    <w:rsid w:val="00C737D7"/>
    <w:rsid w:val="00C74DB0"/>
    <w:rsid w:val="00C777A5"/>
    <w:rsid w:val="00C8381F"/>
    <w:rsid w:val="00C86D38"/>
    <w:rsid w:val="00C90650"/>
    <w:rsid w:val="00C9221D"/>
    <w:rsid w:val="00C94BCF"/>
    <w:rsid w:val="00C95AFC"/>
    <w:rsid w:val="00C97D78"/>
    <w:rsid w:val="00CB4FE6"/>
    <w:rsid w:val="00CC0FED"/>
    <w:rsid w:val="00CC2AAE"/>
    <w:rsid w:val="00CC5A42"/>
    <w:rsid w:val="00CC6FBF"/>
    <w:rsid w:val="00CC7485"/>
    <w:rsid w:val="00CC7794"/>
    <w:rsid w:val="00CD0BCC"/>
    <w:rsid w:val="00CD0EAB"/>
    <w:rsid w:val="00CE4C9F"/>
    <w:rsid w:val="00CE5C99"/>
    <w:rsid w:val="00CF14B8"/>
    <w:rsid w:val="00CF34DB"/>
    <w:rsid w:val="00CF558F"/>
    <w:rsid w:val="00D013C9"/>
    <w:rsid w:val="00D0568F"/>
    <w:rsid w:val="00D073E2"/>
    <w:rsid w:val="00D158E6"/>
    <w:rsid w:val="00D15A6F"/>
    <w:rsid w:val="00D23818"/>
    <w:rsid w:val="00D26322"/>
    <w:rsid w:val="00D26930"/>
    <w:rsid w:val="00D34E44"/>
    <w:rsid w:val="00D37D45"/>
    <w:rsid w:val="00D41880"/>
    <w:rsid w:val="00D41982"/>
    <w:rsid w:val="00D427AC"/>
    <w:rsid w:val="00D446EC"/>
    <w:rsid w:val="00D5122C"/>
    <w:rsid w:val="00D5160C"/>
    <w:rsid w:val="00D51BF0"/>
    <w:rsid w:val="00D55942"/>
    <w:rsid w:val="00D55C67"/>
    <w:rsid w:val="00D60C28"/>
    <w:rsid w:val="00D66BB7"/>
    <w:rsid w:val="00D6790B"/>
    <w:rsid w:val="00D70E0A"/>
    <w:rsid w:val="00D70EB8"/>
    <w:rsid w:val="00D7581F"/>
    <w:rsid w:val="00D76D5B"/>
    <w:rsid w:val="00D807BF"/>
    <w:rsid w:val="00D846B7"/>
    <w:rsid w:val="00D869C2"/>
    <w:rsid w:val="00D93EBE"/>
    <w:rsid w:val="00D94055"/>
    <w:rsid w:val="00DA00C5"/>
    <w:rsid w:val="00DA0BB1"/>
    <w:rsid w:val="00DA186B"/>
    <w:rsid w:val="00DA7887"/>
    <w:rsid w:val="00DB0870"/>
    <w:rsid w:val="00DB12AC"/>
    <w:rsid w:val="00DB2C26"/>
    <w:rsid w:val="00DC3AAA"/>
    <w:rsid w:val="00DC491D"/>
    <w:rsid w:val="00DC75AD"/>
    <w:rsid w:val="00DC7732"/>
    <w:rsid w:val="00DD080E"/>
    <w:rsid w:val="00DD11EB"/>
    <w:rsid w:val="00DD252A"/>
    <w:rsid w:val="00DD3FEA"/>
    <w:rsid w:val="00DD53EB"/>
    <w:rsid w:val="00DD56B9"/>
    <w:rsid w:val="00DE4A82"/>
    <w:rsid w:val="00DE4E2D"/>
    <w:rsid w:val="00DE50A0"/>
    <w:rsid w:val="00DE6B43"/>
    <w:rsid w:val="00DE6BE3"/>
    <w:rsid w:val="00DF3B73"/>
    <w:rsid w:val="00DF648F"/>
    <w:rsid w:val="00DF7A00"/>
    <w:rsid w:val="00E0260B"/>
    <w:rsid w:val="00E105D9"/>
    <w:rsid w:val="00E10BC1"/>
    <w:rsid w:val="00E11827"/>
    <w:rsid w:val="00E11923"/>
    <w:rsid w:val="00E21B1C"/>
    <w:rsid w:val="00E262D4"/>
    <w:rsid w:val="00E31991"/>
    <w:rsid w:val="00E31DD8"/>
    <w:rsid w:val="00E33C14"/>
    <w:rsid w:val="00E36250"/>
    <w:rsid w:val="00E369D7"/>
    <w:rsid w:val="00E36BDD"/>
    <w:rsid w:val="00E4323A"/>
    <w:rsid w:val="00E51856"/>
    <w:rsid w:val="00E54511"/>
    <w:rsid w:val="00E5488F"/>
    <w:rsid w:val="00E5539A"/>
    <w:rsid w:val="00E57B44"/>
    <w:rsid w:val="00E61ADB"/>
    <w:rsid w:val="00E61DAC"/>
    <w:rsid w:val="00E75FE3"/>
    <w:rsid w:val="00E77462"/>
    <w:rsid w:val="00EA5576"/>
    <w:rsid w:val="00EB7AB1"/>
    <w:rsid w:val="00ED1A34"/>
    <w:rsid w:val="00ED53F0"/>
    <w:rsid w:val="00EE05A9"/>
    <w:rsid w:val="00EE1D7F"/>
    <w:rsid w:val="00EE3D98"/>
    <w:rsid w:val="00EE5D69"/>
    <w:rsid w:val="00EF2D71"/>
    <w:rsid w:val="00EF48CC"/>
    <w:rsid w:val="00F1735A"/>
    <w:rsid w:val="00F3728D"/>
    <w:rsid w:val="00F654FD"/>
    <w:rsid w:val="00F723DC"/>
    <w:rsid w:val="00F73032"/>
    <w:rsid w:val="00F772E5"/>
    <w:rsid w:val="00F848FC"/>
    <w:rsid w:val="00F9282A"/>
    <w:rsid w:val="00F93448"/>
    <w:rsid w:val="00F96BAD"/>
    <w:rsid w:val="00FA7D2D"/>
    <w:rsid w:val="00FB0341"/>
    <w:rsid w:val="00FB0E84"/>
    <w:rsid w:val="00FB19D9"/>
    <w:rsid w:val="00FC621A"/>
    <w:rsid w:val="00FD01C2"/>
    <w:rsid w:val="00FE43B8"/>
    <w:rsid w:val="00FE4F55"/>
    <w:rsid w:val="00FE6B87"/>
    <w:rsid w:val="00FF0047"/>
    <w:rsid w:val="00FF0CE3"/>
    <w:rsid w:val="00FF5B06"/>
    <w:rsid w:val="00FF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Straight Arrow Connector 29">
          <o:proxy start="" idref="#Rectangle 25" connectloc="3"/>
          <o:proxy end="" idref="#Rectangle 26" connectloc="1"/>
        </o:r>
        <o:r id="V:Rule2" type="connector" idref="#Straight Arrow Connector 19">
          <o:proxy start="" idref="#Rectangle 16" connectloc="3"/>
          <o:proxy end="" idref="#Rectangle 14" connectloc="1"/>
        </o:r>
        <o:r id="V:Rule3" type="connector" idref="#Straight Arrow Connector 12">
          <o:proxy start="" idref="#Rectangle 9" connectloc="3"/>
          <o:proxy end="" idref="#Rectangle 10" connectloc="1"/>
        </o:r>
        <o:r id="V:Rule4" type="connector" idref="#_x0000_s1155">
          <o:proxy start="" idref="#_x0000_s1153" connectloc="3"/>
          <o:proxy end="" idref="#_x0000_s1151" connectloc="1"/>
        </o:r>
        <o:r id="V:Rule5" type="connector" idref="#Straight Arrow Connector 18">
          <o:proxy start="" idref="#Rectangle 15" connectloc="3"/>
          <o:proxy end="" idref="#Rectangle 16" connectloc="1"/>
        </o:r>
        <o:r id="V:Rule6" type="connector" idref="#_x0000_s1140">
          <o:proxy start="" idref="#_x0000_s1137" connectloc="3"/>
          <o:proxy end="" idref="#_x0000_s1138" connectloc="1"/>
        </o:r>
        <o:r id="V:Rule7" type="connector" idref="#_x0000_s1145">
          <o:proxy start="" idref="#_x0000_s1143" connectloc="3"/>
          <o:proxy end="" idref="#_x0000_s1142" connectloc="1"/>
        </o:r>
        <o:r id="V:Rule8" type="connector" idref="#Straight Arrow Connector 23">
          <o:proxy start="" idref="#Rectangle 21" connectloc="3"/>
          <o:proxy end="" idref="#Rectangle 20" connectloc="1"/>
        </o:r>
        <o:r id="V:Rule9" type="connector" idref="#Straight Arrow Connector 31">
          <o:proxy start="" idref="#Rectangle 27" connectloc="3"/>
          <o:proxy end="" idref="#Rectangle 24" connectloc="1"/>
        </o:r>
        <o:r id="V:Rule10" type="connector" idref="#_x0000_s1154">
          <o:proxy start="" idref="#_x0000_s1152" connectloc="3"/>
          <o:proxy end="" idref="#_x0000_s1153" connectloc="1"/>
        </o:r>
        <o:r id="V:Rule11" type="connector" idref="#_x0000_s1141">
          <o:proxy start="" idref="#_x0000_s1138" connectloc="3"/>
          <o:proxy end="" idref="#_x0000_s1135" connectloc="1"/>
        </o:r>
        <o:r id="V:Rule12" type="connector" idref="#Straight Arrow Connector 30">
          <o:proxy start="" idref="#Rectangle 26" connectloc="3"/>
          <o:proxy end="" idref="#Rectangle 27" connectloc="1"/>
        </o:r>
        <o:r id="V:Rule13" type="connector" idref="#_x0000_s1150">
          <o:proxy start="" idref="#_x0000_s1148" connectloc="3"/>
          <o:proxy end="" idref="#_x0000_s1146" connectloc="1"/>
        </o:r>
        <o:r id="V:Rule14" type="connector" idref="#_x0000_s1139">
          <o:proxy start="" idref="#_x0000_s1136" connectloc="3"/>
          <o:proxy end="" idref="#_x0000_s1137" connectloc="1"/>
        </o:r>
        <o:r id="V:Rule15" type="connector" idref="#_x0000_s1149">
          <o:proxy start="" idref="#_x0000_s1147" connectloc="3"/>
          <o:proxy end="" idref="#_x0000_s1148" connectloc="1"/>
        </o:r>
        <o:r id="V:Rule16" type="connector" idref="#Straight Arrow Connector 13">
          <o:proxy start="" idref="#Rectangle 10" connectloc="3"/>
          <o:proxy end="" idref="#Rectangle 8" connectloc="1"/>
        </o:r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84C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84C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4C9E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7D65CD"/>
    <w:rPr>
      <w:b/>
      <w:bCs/>
      <w:sz w:val="20"/>
    </w:rPr>
  </w:style>
  <w:style w:type="paragraph" w:styleId="NormalWeb">
    <w:name w:val="Normal (Web)"/>
    <w:basedOn w:val="Normal"/>
    <w:uiPriority w:val="99"/>
    <w:unhideWhenUsed/>
    <w:rsid w:val="007A55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TableGrid">
    <w:name w:val="Table Grid"/>
    <w:basedOn w:val="TableNormal"/>
    <w:rsid w:val="00067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ajanj@qualcomm.com" TargetMode="External"/><Relationship Id="rId18" Type="http://schemas.openxmlformats.org/officeDocument/2006/relationships/hyperlink" Target="mailto:felix.f@sta.samsung.com" TargetMode="External"/><Relationship Id="rId26" Type="http://schemas.openxmlformats.org/officeDocument/2006/relationships/hyperlink" Target="mailto:Marta.Mrak@bbc.co.uk" TargetMode="External"/><Relationship Id="rId39" Type="http://schemas.openxmlformats.org/officeDocument/2006/relationships/hyperlink" Target="mailto:jewonkan@usc.edu" TargetMode="External"/><Relationship Id="rId21" Type="http://schemas.openxmlformats.org/officeDocument/2006/relationships/hyperlink" Target="mailto:nishi.takahiro@jp.panasonic.com" TargetMode="External"/><Relationship Id="rId34" Type="http://schemas.openxmlformats.org/officeDocument/2006/relationships/hyperlink" Target="mailto:sakaida.s-gq@nhk.or.jp" TargetMode="External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chyeo@i2r.a-star.edu.sg" TargetMode="External"/><Relationship Id="rId20" Type="http://schemas.openxmlformats.org/officeDocument/2006/relationships/hyperlink" Target="mailto:shibahara.youji@jp.panasonic.com" TargetMode="External"/><Relationship Id="rId29" Type="http://schemas.openxmlformats.org/officeDocument/2006/relationships/hyperlink" Target="mailto:sugitou.y-gy@nhk.or.jp" TargetMode="External"/><Relationship Id="rId41" Type="http://schemas.openxmlformats.org/officeDocument/2006/relationships/hyperlink" Target="mailto:amir@ebriskvideo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hen@merl.com" TargetMode="External"/><Relationship Id="rId24" Type="http://schemas.openxmlformats.org/officeDocument/2006/relationships/hyperlink" Target="mailto:x.zhao@mediatek.com" TargetMode="External"/><Relationship Id="rId32" Type="http://schemas.openxmlformats.org/officeDocument/2006/relationships/hyperlink" Target="mailto:akiyuki.tanizawa@toshiba.co.jp" TargetMode="External"/><Relationship Id="rId37" Type="http://schemas.openxmlformats.org/officeDocument/2006/relationships/hyperlink" Target="mailto:ttk@pacific.net.sg" TargetMode="External"/><Relationship Id="rId40" Type="http://schemas.openxmlformats.org/officeDocument/2006/relationships/hyperlink" Target="mailto:pankaj@fastvdo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ohen@merl.com" TargetMode="External"/><Relationship Id="rId23" Type="http://schemas.openxmlformats.org/officeDocument/2006/relationships/hyperlink" Target="mailto:xun.guo@mediatek.com" TargetMode="External"/><Relationship Id="rId28" Type="http://schemas.openxmlformats.org/officeDocument/2006/relationships/hyperlink" Target="mailto:ichigaya.a-go@nhk.or.jp" TargetMode="External"/><Relationship Id="rId36" Type="http://schemas.openxmlformats.org/officeDocument/2006/relationships/hyperlink" Target="mailto:madhukar@ti.com" TargetMode="External"/><Relationship Id="rId10" Type="http://schemas.openxmlformats.org/officeDocument/2006/relationships/image" Target="media/image2.png"/><Relationship Id="rId19" Type="http://schemas.openxmlformats.org/officeDocument/2006/relationships/hyperlink" Target="mailto:asaxena@sta.samsung.com" TargetMode="External"/><Relationship Id="rId31" Type="http://schemas.openxmlformats.org/officeDocument/2006/relationships/hyperlink" Target="mailto:elena_a.alshina@samsung.com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felix.f@sta.samsung.com" TargetMode="External"/><Relationship Id="rId22" Type="http://schemas.openxmlformats.org/officeDocument/2006/relationships/hyperlink" Target="mailto:jicheng.an@mediatek.com" TargetMode="External"/><Relationship Id="rId27" Type="http://schemas.openxmlformats.org/officeDocument/2006/relationships/hyperlink" Target="mailto:davidf@rd.bbc.co.uk" TargetMode="External"/><Relationship Id="rId30" Type="http://schemas.openxmlformats.org/officeDocument/2006/relationships/hyperlink" Target="mailto:ilkoo.kim@samsung.com" TargetMode="External"/><Relationship Id="rId35" Type="http://schemas.openxmlformats.org/officeDocument/2006/relationships/hyperlink" Target="mailto:tung.nguyen@hhi.fraunhofer.de" TargetMode="External"/><Relationship Id="rId4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mailto:chyeo@i2r.a-star.edu.sg" TargetMode="External"/><Relationship Id="rId17" Type="http://schemas.openxmlformats.org/officeDocument/2006/relationships/hyperlink" Target="mailto:rajanj@qualcomm.com" TargetMode="External"/><Relationship Id="rId25" Type="http://schemas.openxmlformats.org/officeDocument/2006/relationships/hyperlink" Target="mailto:shawmin.lei@mediatek.com" TargetMode="External"/><Relationship Id="rId33" Type="http://schemas.openxmlformats.org/officeDocument/2006/relationships/hyperlink" Target="mailto:jun2.yamaguchi@toshiba.co.jp" TargetMode="External"/><Relationship Id="rId38" Type="http://schemas.openxmlformats.org/officeDocument/2006/relationships/hyperlink" Target="mailto:misrak@sharplab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DCC9A-6DF8-4B1C-BFE7-0E48F9209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13</Pages>
  <Words>3406</Words>
  <Characters>19416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CE7: Summary Report of Core Experiment on Additional Transforms</vt:lpstr>
      <vt:lpstr>Joint Collaborative Team on Video Coding (JCT-VC) Contribution</vt:lpstr>
    </vt:vector>
  </TitlesOfParts>
  <Company>JCT-VC</Company>
  <LinksUpToDate>false</LinksUpToDate>
  <CharactersWithSpaces>22777</CharactersWithSpaces>
  <SharedDoc>false</SharedDoc>
  <HLinks>
    <vt:vector size="192" baseType="variant">
      <vt:variant>
        <vt:i4>3145738</vt:i4>
      </vt:variant>
      <vt:variant>
        <vt:i4>126</vt:i4>
      </vt:variant>
      <vt:variant>
        <vt:i4>0</vt:i4>
      </vt:variant>
      <vt:variant>
        <vt:i4>5</vt:i4>
      </vt:variant>
      <vt:variant>
        <vt:lpwstr>https://hevc.hhi.fraunhofer.de/svn/svn_HEVCSoftware</vt:lpwstr>
      </vt:variant>
      <vt:variant>
        <vt:lpwstr/>
      </vt:variant>
      <vt:variant>
        <vt:i4>458799</vt:i4>
      </vt:variant>
      <vt:variant>
        <vt:i4>123</vt:i4>
      </vt:variant>
      <vt:variant>
        <vt:i4>0</vt:i4>
      </vt:variant>
      <vt:variant>
        <vt:i4>5</vt:i4>
      </vt:variant>
      <vt:variant>
        <vt:lpwstr>mailto:amir@ebriskvideo.com</vt:lpwstr>
      </vt:variant>
      <vt:variant>
        <vt:lpwstr/>
      </vt:variant>
      <vt:variant>
        <vt:i4>7143493</vt:i4>
      </vt:variant>
      <vt:variant>
        <vt:i4>120</vt:i4>
      </vt:variant>
      <vt:variant>
        <vt:i4>0</vt:i4>
      </vt:variant>
      <vt:variant>
        <vt:i4>5</vt:i4>
      </vt:variant>
      <vt:variant>
        <vt:lpwstr>mailto:pankaj@fastvdo.com</vt:lpwstr>
      </vt:variant>
      <vt:variant>
        <vt:lpwstr/>
      </vt:variant>
      <vt:variant>
        <vt:i4>589878</vt:i4>
      </vt:variant>
      <vt:variant>
        <vt:i4>117</vt:i4>
      </vt:variant>
      <vt:variant>
        <vt:i4>0</vt:i4>
      </vt:variant>
      <vt:variant>
        <vt:i4>5</vt:i4>
      </vt:variant>
      <vt:variant>
        <vt:lpwstr>mailto:jewonkan@usc.edu</vt:lpwstr>
      </vt:variant>
      <vt:variant>
        <vt:lpwstr/>
      </vt:variant>
      <vt:variant>
        <vt:i4>524329</vt:i4>
      </vt:variant>
      <vt:variant>
        <vt:i4>114</vt:i4>
      </vt:variant>
      <vt:variant>
        <vt:i4>0</vt:i4>
      </vt:variant>
      <vt:variant>
        <vt:i4>5</vt:i4>
      </vt:variant>
      <vt:variant>
        <vt:lpwstr>mailto:misrak@sharplabs.com</vt:lpwstr>
      </vt:variant>
      <vt:variant>
        <vt:lpwstr/>
      </vt:variant>
      <vt:variant>
        <vt:i4>131194</vt:i4>
      </vt:variant>
      <vt:variant>
        <vt:i4>111</vt:i4>
      </vt:variant>
      <vt:variant>
        <vt:i4>0</vt:i4>
      </vt:variant>
      <vt:variant>
        <vt:i4>5</vt:i4>
      </vt:variant>
      <vt:variant>
        <vt:lpwstr>mailto:ttk@pacific.net.sg</vt:lpwstr>
      </vt:variant>
      <vt:variant>
        <vt:lpwstr/>
      </vt:variant>
      <vt:variant>
        <vt:i4>5767279</vt:i4>
      </vt:variant>
      <vt:variant>
        <vt:i4>108</vt:i4>
      </vt:variant>
      <vt:variant>
        <vt:i4>0</vt:i4>
      </vt:variant>
      <vt:variant>
        <vt:i4>5</vt:i4>
      </vt:variant>
      <vt:variant>
        <vt:lpwstr>mailto:madhukar@ti.com</vt:lpwstr>
      </vt:variant>
      <vt:variant>
        <vt:lpwstr/>
      </vt:variant>
      <vt:variant>
        <vt:i4>983103</vt:i4>
      </vt:variant>
      <vt:variant>
        <vt:i4>105</vt:i4>
      </vt:variant>
      <vt:variant>
        <vt:i4>0</vt:i4>
      </vt:variant>
      <vt:variant>
        <vt:i4>5</vt:i4>
      </vt:variant>
      <vt:variant>
        <vt:lpwstr>mailto:tung.nguyen@hhi.fraunhofer.de</vt:lpwstr>
      </vt:variant>
      <vt:variant>
        <vt:lpwstr/>
      </vt:variant>
      <vt:variant>
        <vt:i4>7864344</vt:i4>
      </vt:variant>
      <vt:variant>
        <vt:i4>102</vt:i4>
      </vt:variant>
      <vt:variant>
        <vt:i4>0</vt:i4>
      </vt:variant>
      <vt:variant>
        <vt:i4>5</vt:i4>
      </vt:variant>
      <vt:variant>
        <vt:lpwstr>mailto:sakaida.s-gq@nhk.or.jp</vt:lpwstr>
      </vt:variant>
      <vt:variant>
        <vt:lpwstr/>
      </vt:variant>
      <vt:variant>
        <vt:i4>5963830</vt:i4>
      </vt:variant>
      <vt:variant>
        <vt:i4>99</vt:i4>
      </vt:variant>
      <vt:variant>
        <vt:i4>0</vt:i4>
      </vt:variant>
      <vt:variant>
        <vt:i4>5</vt:i4>
      </vt:variant>
      <vt:variant>
        <vt:lpwstr>mailto:jun2.yamaguchi@toshiba.co.jp</vt:lpwstr>
      </vt:variant>
      <vt:variant>
        <vt:lpwstr/>
      </vt:variant>
      <vt:variant>
        <vt:i4>7274583</vt:i4>
      </vt:variant>
      <vt:variant>
        <vt:i4>96</vt:i4>
      </vt:variant>
      <vt:variant>
        <vt:i4>0</vt:i4>
      </vt:variant>
      <vt:variant>
        <vt:i4>5</vt:i4>
      </vt:variant>
      <vt:variant>
        <vt:lpwstr>mailto:akiyuki.tanizawa@toshiba.co.jp</vt:lpwstr>
      </vt:variant>
      <vt:variant>
        <vt:lpwstr/>
      </vt:variant>
      <vt:variant>
        <vt:i4>7995438</vt:i4>
      </vt:variant>
      <vt:variant>
        <vt:i4>93</vt:i4>
      </vt:variant>
      <vt:variant>
        <vt:i4>0</vt:i4>
      </vt:variant>
      <vt:variant>
        <vt:i4>5</vt:i4>
      </vt:variant>
      <vt:variant>
        <vt:lpwstr>mailto:elena_a.alshina@samsung.com</vt:lpwstr>
      </vt:variant>
      <vt:variant>
        <vt:lpwstr/>
      </vt:variant>
      <vt:variant>
        <vt:i4>721011</vt:i4>
      </vt:variant>
      <vt:variant>
        <vt:i4>90</vt:i4>
      </vt:variant>
      <vt:variant>
        <vt:i4>0</vt:i4>
      </vt:variant>
      <vt:variant>
        <vt:i4>5</vt:i4>
      </vt:variant>
      <vt:variant>
        <vt:lpwstr>mailto:ilkoo.kim@samsung.com</vt:lpwstr>
      </vt:variant>
      <vt:variant>
        <vt:lpwstr/>
      </vt:variant>
      <vt:variant>
        <vt:i4>7798791</vt:i4>
      </vt:variant>
      <vt:variant>
        <vt:i4>87</vt:i4>
      </vt:variant>
      <vt:variant>
        <vt:i4>0</vt:i4>
      </vt:variant>
      <vt:variant>
        <vt:i4>5</vt:i4>
      </vt:variant>
      <vt:variant>
        <vt:lpwstr>mailto:sugitou.y-gy@nhk.or.jp</vt:lpwstr>
      </vt:variant>
      <vt:variant>
        <vt:lpwstr/>
      </vt:variant>
      <vt:variant>
        <vt:i4>2424920</vt:i4>
      </vt:variant>
      <vt:variant>
        <vt:i4>84</vt:i4>
      </vt:variant>
      <vt:variant>
        <vt:i4>0</vt:i4>
      </vt:variant>
      <vt:variant>
        <vt:i4>5</vt:i4>
      </vt:variant>
      <vt:variant>
        <vt:lpwstr>mailto:ichigaya.a-go@nhk.or.jp</vt:lpwstr>
      </vt:variant>
      <vt:variant>
        <vt:lpwstr/>
      </vt:variant>
      <vt:variant>
        <vt:i4>1507374</vt:i4>
      </vt:variant>
      <vt:variant>
        <vt:i4>81</vt:i4>
      </vt:variant>
      <vt:variant>
        <vt:i4>0</vt:i4>
      </vt:variant>
      <vt:variant>
        <vt:i4>5</vt:i4>
      </vt:variant>
      <vt:variant>
        <vt:lpwstr>mailto:davidf@rd.bbc.co.uk</vt:lpwstr>
      </vt:variant>
      <vt:variant>
        <vt:lpwstr/>
      </vt:variant>
      <vt:variant>
        <vt:i4>393252</vt:i4>
      </vt:variant>
      <vt:variant>
        <vt:i4>78</vt:i4>
      </vt:variant>
      <vt:variant>
        <vt:i4>0</vt:i4>
      </vt:variant>
      <vt:variant>
        <vt:i4>5</vt:i4>
      </vt:variant>
      <vt:variant>
        <vt:lpwstr>mailto:Marta.Mrak@bbc.co.uk</vt:lpwstr>
      </vt:variant>
      <vt:variant>
        <vt:lpwstr/>
      </vt:variant>
      <vt:variant>
        <vt:i4>3801159</vt:i4>
      </vt:variant>
      <vt:variant>
        <vt:i4>75</vt:i4>
      </vt:variant>
      <vt:variant>
        <vt:i4>0</vt:i4>
      </vt:variant>
      <vt:variant>
        <vt:i4>5</vt:i4>
      </vt:variant>
      <vt:variant>
        <vt:lpwstr>mailto:shawmin.lei@mediatek.com</vt:lpwstr>
      </vt:variant>
      <vt:variant>
        <vt:lpwstr/>
      </vt:variant>
      <vt:variant>
        <vt:i4>6029359</vt:i4>
      </vt:variant>
      <vt:variant>
        <vt:i4>72</vt:i4>
      </vt:variant>
      <vt:variant>
        <vt:i4>0</vt:i4>
      </vt:variant>
      <vt:variant>
        <vt:i4>5</vt:i4>
      </vt:variant>
      <vt:variant>
        <vt:lpwstr>mailto:x.zhao@mediatek.com</vt:lpwstr>
      </vt:variant>
      <vt:variant>
        <vt:lpwstr/>
      </vt:variant>
      <vt:variant>
        <vt:i4>3145812</vt:i4>
      </vt:variant>
      <vt:variant>
        <vt:i4>69</vt:i4>
      </vt:variant>
      <vt:variant>
        <vt:i4>0</vt:i4>
      </vt:variant>
      <vt:variant>
        <vt:i4>5</vt:i4>
      </vt:variant>
      <vt:variant>
        <vt:lpwstr>mailto:xun.guo@mediatek.com</vt:lpwstr>
      </vt:variant>
      <vt:variant>
        <vt:lpwstr/>
      </vt:variant>
      <vt:variant>
        <vt:i4>5570601</vt:i4>
      </vt:variant>
      <vt:variant>
        <vt:i4>66</vt:i4>
      </vt:variant>
      <vt:variant>
        <vt:i4>0</vt:i4>
      </vt:variant>
      <vt:variant>
        <vt:i4>5</vt:i4>
      </vt:variant>
      <vt:variant>
        <vt:lpwstr>mailto:jicheng.an@mediatek.com</vt:lpwstr>
      </vt:variant>
      <vt:variant>
        <vt:lpwstr/>
      </vt:variant>
      <vt:variant>
        <vt:i4>5046368</vt:i4>
      </vt:variant>
      <vt:variant>
        <vt:i4>63</vt:i4>
      </vt:variant>
      <vt:variant>
        <vt:i4>0</vt:i4>
      </vt:variant>
      <vt:variant>
        <vt:i4>5</vt:i4>
      </vt:variant>
      <vt:variant>
        <vt:lpwstr>mailto:nishi.takahiro@jp.panasonic.com</vt:lpwstr>
      </vt:variant>
      <vt:variant>
        <vt:lpwstr/>
      </vt:variant>
      <vt:variant>
        <vt:i4>8323138</vt:i4>
      </vt:variant>
      <vt:variant>
        <vt:i4>60</vt:i4>
      </vt:variant>
      <vt:variant>
        <vt:i4>0</vt:i4>
      </vt:variant>
      <vt:variant>
        <vt:i4>5</vt:i4>
      </vt:variant>
      <vt:variant>
        <vt:lpwstr>mailto:shibahara.youji@jp.panasonic.com</vt:lpwstr>
      </vt:variant>
      <vt:variant>
        <vt:lpwstr/>
      </vt:variant>
      <vt:variant>
        <vt:i4>7733256</vt:i4>
      </vt:variant>
      <vt:variant>
        <vt:i4>57</vt:i4>
      </vt:variant>
      <vt:variant>
        <vt:i4>0</vt:i4>
      </vt:variant>
      <vt:variant>
        <vt:i4>5</vt:i4>
      </vt:variant>
      <vt:variant>
        <vt:lpwstr>mailto:asaxena@sta.samsung.com</vt:lpwstr>
      </vt:variant>
      <vt:variant>
        <vt:lpwstr/>
      </vt:variant>
      <vt:variant>
        <vt:i4>6684751</vt:i4>
      </vt:variant>
      <vt:variant>
        <vt:i4>54</vt:i4>
      </vt:variant>
      <vt:variant>
        <vt:i4>0</vt:i4>
      </vt:variant>
      <vt:variant>
        <vt:i4>5</vt:i4>
      </vt:variant>
      <vt:variant>
        <vt:lpwstr>mailto:felix.f@sta.samsung.com</vt:lpwstr>
      </vt:variant>
      <vt:variant>
        <vt:lpwstr/>
      </vt:variant>
      <vt:variant>
        <vt:i4>4259967</vt:i4>
      </vt:variant>
      <vt:variant>
        <vt:i4>51</vt:i4>
      </vt:variant>
      <vt:variant>
        <vt:i4>0</vt:i4>
      </vt:variant>
      <vt:variant>
        <vt:i4>5</vt:i4>
      </vt:variant>
      <vt:variant>
        <vt:lpwstr>mailto:rajanj@qualcomm.com</vt:lpwstr>
      </vt:variant>
      <vt:variant>
        <vt:lpwstr/>
      </vt:variant>
      <vt:variant>
        <vt:i4>8126547</vt:i4>
      </vt:variant>
      <vt:variant>
        <vt:i4>48</vt:i4>
      </vt:variant>
      <vt:variant>
        <vt:i4>0</vt:i4>
      </vt:variant>
      <vt:variant>
        <vt:i4>5</vt:i4>
      </vt:variant>
      <vt:variant>
        <vt:lpwstr>mailto:chyeo@i2r.a-star.edu.sg</vt:lpwstr>
      </vt:variant>
      <vt:variant>
        <vt:lpwstr/>
      </vt:variant>
      <vt:variant>
        <vt:i4>5832810</vt:i4>
      </vt:variant>
      <vt:variant>
        <vt:i4>45</vt:i4>
      </vt:variant>
      <vt:variant>
        <vt:i4>0</vt:i4>
      </vt:variant>
      <vt:variant>
        <vt:i4>5</vt:i4>
      </vt:variant>
      <vt:variant>
        <vt:lpwstr>mailto:cohen@merl.com</vt:lpwstr>
      </vt:variant>
      <vt:variant>
        <vt:lpwstr/>
      </vt:variant>
      <vt:variant>
        <vt:i4>6684751</vt:i4>
      </vt:variant>
      <vt:variant>
        <vt:i4>9</vt:i4>
      </vt:variant>
      <vt:variant>
        <vt:i4>0</vt:i4>
      </vt:variant>
      <vt:variant>
        <vt:i4>5</vt:i4>
      </vt:variant>
      <vt:variant>
        <vt:lpwstr>mailto:felix.f@sta.samsung.com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mailto:rajanj@qualcomm.com</vt:lpwstr>
      </vt:variant>
      <vt:variant>
        <vt:lpwstr/>
      </vt:variant>
      <vt:variant>
        <vt:i4>8126547</vt:i4>
      </vt:variant>
      <vt:variant>
        <vt:i4>3</vt:i4>
      </vt:variant>
      <vt:variant>
        <vt:i4>0</vt:i4>
      </vt:variant>
      <vt:variant>
        <vt:i4>5</vt:i4>
      </vt:variant>
      <vt:variant>
        <vt:lpwstr>mailto:chyeo@i2r.a-star.edu.sg</vt:lpwstr>
      </vt:variant>
      <vt:variant>
        <vt:lpwstr/>
      </vt:variant>
      <vt:variant>
        <vt:i4>5832810</vt:i4>
      </vt:variant>
      <vt:variant>
        <vt:i4>0</vt:i4>
      </vt:variant>
      <vt:variant>
        <vt:i4>0</vt:i4>
      </vt:variant>
      <vt:variant>
        <vt:i4>5</vt:i4>
      </vt:variant>
      <vt:variant>
        <vt:lpwstr>mailto:cohen@merl.com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CE7: Summary Report of Core Experiment on Additional Transforms</dc:title>
  <dc:subject/>
  <dc:creator>CE7 coordinators</dc:creator>
  <cp:keywords>JCT-VC, MPEG, VCEG</cp:keywords>
  <dc:description/>
  <cp:lastModifiedBy>Robert Cohen</cp:lastModifiedBy>
  <cp:revision>45</cp:revision>
  <cp:lastPrinted>2011-11-18T16:09:00Z</cp:lastPrinted>
  <dcterms:created xsi:type="dcterms:W3CDTF">2012-01-30T07:45:00Z</dcterms:created>
  <dcterms:modified xsi:type="dcterms:W3CDTF">2012-02-03T00:22:00Z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