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CEC" w:rsidRPr="00E8461A" w:rsidRDefault="009D0CEC" w:rsidP="009D0CEC">
      <w:pPr>
        <w:pStyle w:val="Annex1"/>
        <w:numPr>
          <w:ilvl w:val="0"/>
          <w:numId w:val="4"/>
        </w:numPr>
        <w:tabs>
          <w:tab w:val="clear" w:pos="4690"/>
        </w:tabs>
      </w:pPr>
      <w:bookmarkStart w:id="0" w:name="_Toc248045447"/>
      <w:bookmarkStart w:id="1" w:name="_Toc287363884"/>
      <w:bookmarkStart w:id="2" w:name="_Toc293649317"/>
      <w:r w:rsidRPr="00E8461A">
        <w:t>Annex D</w:t>
      </w:r>
      <w:r w:rsidRPr="00E8461A">
        <w:br/>
      </w:r>
      <w:r w:rsidRPr="00E8461A">
        <w:br/>
        <w:t>Supplemental enhancement information</w:t>
      </w:r>
      <w:bookmarkEnd w:id="0"/>
      <w:bookmarkEnd w:id="1"/>
      <w:bookmarkEnd w:id="2"/>
      <w:r w:rsidRPr="00E8461A">
        <w:br/>
      </w:r>
    </w:p>
    <w:p w:rsidR="009D0CEC" w:rsidRPr="00E8461A" w:rsidRDefault="009D0CEC" w:rsidP="009D0CEC">
      <w:pPr>
        <w:pStyle w:val="AnnexRef"/>
      </w:pPr>
      <w:r w:rsidRPr="00E8461A">
        <w:t>(This annex forms an integral part of this Recommendation | International Standard)</w:t>
      </w:r>
    </w:p>
    <w:p w:rsidR="009D0CEC" w:rsidRPr="00E8461A" w:rsidRDefault="009D0CEC" w:rsidP="009D0CEC">
      <w:pPr>
        <w:spacing w:before="480"/>
      </w:pPr>
      <w:r w:rsidRPr="00E8461A">
        <w:t>This annex specifies syntax and semantics for SEI message payloads.</w:t>
      </w:r>
    </w:p>
    <w:p w:rsidR="009D0CEC" w:rsidRPr="00E8461A" w:rsidRDefault="009D0CEC" w:rsidP="009D0CEC">
      <w:r w:rsidRPr="00E8461A">
        <w:t xml:space="preserve">SEI messages assist in processes related to decoding, display or other purposes. However, SEI messages are not required for constructing the </w:t>
      </w:r>
      <w:proofErr w:type="spellStart"/>
      <w:r w:rsidRPr="00E8461A">
        <w:t>luma</w:t>
      </w:r>
      <w:proofErr w:type="spellEnd"/>
      <w:r w:rsidRPr="00E8461A">
        <w:t xml:space="preserve"> or </w:t>
      </w:r>
      <w:proofErr w:type="spellStart"/>
      <w:r w:rsidRPr="00E8461A">
        <w:t>chroma</w:t>
      </w:r>
      <w:proofErr w:type="spellEnd"/>
      <w:r w:rsidRPr="00E8461A">
        <w:t xml:space="preserve"> samples by the decoding process. Conforming decoders are not required to process this information for output order conformance to this Recommendation | International Standard (see Annex </w:t>
      </w:r>
      <w:r w:rsidR="00507050" w:rsidRPr="00E8461A">
        <w:fldChar w:fldCharType="begin" w:fldLock="1"/>
      </w:r>
      <w:r w:rsidRPr="00E8461A">
        <w:instrText xml:space="preserve"> REF _Ref36858705 \r \h </w:instrText>
      </w:r>
      <w:r w:rsidR="00507050" w:rsidRPr="00E8461A">
        <w:fldChar w:fldCharType="separate"/>
      </w:r>
      <w:r w:rsidRPr="00E8461A">
        <w:t>0</w:t>
      </w:r>
      <w:r w:rsidR="00507050" w:rsidRPr="00E8461A">
        <w:fldChar w:fldCharType="end"/>
      </w:r>
      <w:r w:rsidRPr="00E8461A">
        <w:t xml:space="preserve"> for the specification of conformance). Some SEI message information is required to check </w:t>
      </w:r>
      <w:proofErr w:type="spellStart"/>
      <w:r w:rsidRPr="00E8461A">
        <w:t>bitstream</w:t>
      </w:r>
      <w:proofErr w:type="spellEnd"/>
      <w:r w:rsidRPr="00E8461A">
        <w:t xml:space="preserve"> conformance and for output timing decoder conformance.</w:t>
      </w:r>
    </w:p>
    <w:p w:rsidR="009D0CEC" w:rsidRPr="00E8461A" w:rsidRDefault="009D0CEC" w:rsidP="009D0CEC">
      <w:r w:rsidRPr="00E8461A">
        <w:t>In Annex </w:t>
      </w:r>
      <w:r w:rsidR="00507050" w:rsidRPr="00E8461A">
        <w:fldChar w:fldCharType="begin" w:fldLock="1"/>
      </w:r>
      <w:r w:rsidRPr="00E8461A">
        <w:instrText xml:space="preserve"> REF _Ref205008222 \r \h </w:instrText>
      </w:r>
      <w:r w:rsidR="00507050" w:rsidRPr="00E8461A">
        <w:fldChar w:fldCharType="separate"/>
      </w:r>
      <w:r w:rsidRPr="00E8461A">
        <w:t>D</w:t>
      </w:r>
      <w:r w:rsidR="00507050" w:rsidRPr="00E8461A">
        <w:fldChar w:fldCharType="end"/>
      </w:r>
      <w:r w:rsidRPr="00E8461A">
        <w:t xml:space="preserve">, specification for presence of SEI messages are also satisfied when those messages (or some subset of them) are conveyed to decoders (or to the HRD) by other means not specified by this Recommendation | International Standard. When present in the </w:t>
      </w:r>
      <w:proofErr w:type="spellStart"/>
      <w:r w:rsidRPr="00E8461A">
        <w:t>bitstream</w:t>
      </w:r>
      <w:proofErr w:type="spellEnd"/>
      <w:r w:rsidRPr="00E8461A">
        <w:t xml:space="preserve">, SEI messages shall obey the syntax and semantics specified in </w:t>
      </w:r>
      <w:proofErr w:type="spellStart"/>
      <w:r w:rsidRPr="00E8461A">
        <w:t>subclauses</w:t>
      </w:r>
      <w:proofErr w:type="spellEnd"/>
      <w:r w:rsidRPr="00E8461A">
        <w:t> </w:t>
      </w:r>
      <w:r w:rsidR="00507050" w:rsidRPr="00E8461A">
        <w:fldChar w:fldCharType="begin" w:fldLock="1"/>
      </w:r>
      <w:r w:rsidRPr="00E8461A">
        <w:instrText xml:space="preserve"> REF _Ref36009328 \r \h </w:instrText>
      </w:r>
      <w:r w:rsidR="00507050" w:rsidRPr="00E8461A">
        <w:fldChar w:fldCharType="separate"/>
      </w:r>
      <w:r w:rsidRPr="00E8461A">
        <w:t>7.3.2.3</w:t>
      </w:r>
      <w:r w:rsidR="00507050" w:rsidRPr="00E8461A">
        <w:fldChar w:fldCharType="end"/>
      </w:r>
      <w:r w:rsidRPr="00E8461A">
        <w:t xml:space="preserve"> and </w:t>
      </w:r>
      <w:r w:rsidR="00507050" w:rsidRPr="00E8461A">
        <w:fldChar w:fldCharType="begin" w:fldLock="1"/>
      </w:r>
      <w:r w:rsidRPr="00E8461A">
        <w:instrText xml:space="preserve"> REF _Ref36009437 \r \h </w:instrText>
      </w:r>
      <w:r w:rsidR="00507050" w:rsidRPr="00E8461A">
        <w:fldChar w:fldCharType="separate"/>
      </w:r>
      <w:r w:rsidRPr="00E8461A">
        <w:t>0</w:t>
      </w:r>
      <w:r w:rsidR="00507050" w:rsidRPr="00E8461A">
        <w:fldChar w:fldCharType="end"/>
      </w:r>
      <w:r w:rsidRPr="00E8461A">
        <w:t xml:space="preserve"> and this annex. When the content of an SEI message is conveyed for the application by some means other than presence within the </w:t>
      </w:r>
      <w:proofErr w:type="spellStart"/>
      <w:r w:rsidRPr="00E8461A">
        <w:t>bitstream</w:t>
      </w:r>
      <w:proofErr w:type="spellEnd"/>
      <w:r w:rsidRPr="00E8461A">
        <w:t xml:space="preserve">, the representation of the content of the SEI message is not required to use the same syntax specified in this annex. For the purpose of counting bits, only the appropriate bits that are actually present in the </w:t>
      </w:r>
      <w:proofErr w:type="spellStart"/>
      <w:r w:rsidRPr="00E8461A">
        <w:t>bitstream</w:t>
      </w:r>
      <w:proofErr w:type="spellEnd"/>
      <w:r w:rsidRPr="00E8461A">
        <w:t xml:space="preserve"> are counted.</w:t>
      </w:r>
    </w:p>
    <w:p w:rsidR="009D0CEC" w:rsidRPr="00E8461A" w:rsidRDefault="009D0CEC" w:rsidP="009D0CEC">
      <w:pPr>
        <w:pStyle w:val="Annex2"/>
        <w:numPr>
          <w:ilvl w:val="1"/>
          <w:numId w:val="4"/>
        </w:numPr>
        <w:ind w:left="0" w:firstLine="0"/>
      </w:pPr>
      <w:bookmarkStart w:id="3" w:name="_Toc13903073"/>
      <w:bookmarkStart w:id="4" w:name="_Toc20134538"/>
      <w:bookmarkStart w:id="5" w:name="_Ref35660950"/>
      <w:bookmarkStart w:id="6" w:name="_Toc77680630"/>
      <w:bookmarkStart w:id="7" w:name="_Toc118289223"/>
      <w:bookmarkStart w:id="8" w:name="_Ref220341703"/>
      <w:bookmarkStart w:id="9" w:name="_Toc226456831"/>
      <w:bookmarkStart w:id="10" w:name="_Toc248045448"/>
      <w:bookmarkStart w:id="11" w:name="_Toc287363885"/>
      <w:bookmarkStart w:id="12" w:name="_Toc293649318"/>
      <w:r w:rsidRPr="00E8461A">
        <w:lastRenderedPageBreak/>
        <w:t>SEI payload syntax</w:t>
      </w:r>
      <w:bookmarkEnd w:id="3"/>
      <w:bookmarkEnd w:id="4"/>
      <w:bookmarkEnd w:id="5"/>
      <w:bookmarkEnd w:id="6"/>
      <w:bookmarkEnd w:id="7"/>
      <w:bookmarkEnd w:id="8"/>
      <w:bookmarkEnd w:id="9"/>
      <w:bookmarkEnd w:id="10"/>
      <w:bookmarkEnd w:id="11"/>
      <w:bookmarkEnd w:id="12"/>
    </w:p>
    <w:p w:rsidR="00EB650A" w:rsidRDefault="00EB650A">
      <w:pPr>
        <w:keepNext/>
        <w:rPr>
          <w:rFonts w:eastAsiaTheme="minorEastAsia"/>
          <w:lang w:eastAsia="ja-JP"/>
        </w:rPr>
      </w:pPr>
    </w:p>
    <w:tbl>
      <w:tblPr>
        <w:tblW w:w="0" w:type="auto"/>
        <w:jc w:val="center"/>
        <w:tblLayout w:type="fixed"/>
        <w:tblLook w:val="0000"/>
      </w:tblPr>
      <w:tblGrid>
        <w:gridCol w:w="6700"/>
        <w:gridCol w:w="530"/>
        <w:gridCol w:w="1157"/>
      </w:tblGrid>
      <w:tr w:rsidR="000765AC" w:rsidRPr="004A23AF" w:rsidTr="00C371C3">
        <w:trPr>
          <w:cantSplit/>
          <w:jc w:val="center"/>
        </w:trPr>
        <w:tc>
          <w:tcPr>
            <w:tcW w:w="6700" w:type="dxa"/>
            <w:tcBorders>
              <w:top w:val="single" w:sz="6" w:space="0" w:color="auto"/>
              <w:left w:val="single" w:sz="6" w:space="0" w:color="auto"/>
              <w:bottom w:val="single" w:sz="2" w:space="0" w:color="auto"/>
              <w:right w:val="single" w:sz="6" w:space="0" w:color="auto"/>
            </w:tcBorders>
          </w:tcPr>
          <w:p w:rsidR="000765AC" w:rsidRPr="004A23AF" w:rsidRDefault="000765AC" w:rsidP="00C371C3">
            <w:pPr>
              <w:pStyle w:val="tablesyntax"/>
            </w:pPr>
            <w:proofErr w:type="spellStart"/>
            <w:r w:rsidRPr="004A23AF">
              <w:t>sei_payload</w:t>
            </w:r>
            <w:proofErr w:type="spellEnd"/>
            <w:r w:rsidRPr="004A23AF">
              <w:t xml:space="preserve">( </w:t>
            </w:r>
            <w:proofErr w:type="spellStart"/>
            <w:r w:rsidRPr="004A23AF">
              <w:t>payloadType</w:t>
            </w:r>
            <w:proofErr w:type="spellEnd"/>
            <w:r w:rsidRPr="004A23AF">
              <w:t xml:space="preserve">, </w:t>
            </w:r>
            <w:proofErr w:type="spellStart"/>
            <w:r w:rsidRPr="004A23AF">
              <w:t>payloadSize</w:t>
            </w:r>
            <w:proofErr w:type="spellEnd"/>
            <w:r w:rsidRPr="004A23AF">
              <w:t xml:space="preserve"> ) {</w:t>
            </w:r>
          </w:p>
        </w:tc>
        <w:tc>
          <w:tcPr>
            <w:tcW w:w="530" w:type="dxa"/>
            <w:tcBorders>
              <w:top w:val="single" w:sz="6" w:space="0" w:color="auto"/>
              <w:left w:val="single" w:sz="6" w:space="0" w:color="auto"/>
              <w:bottom w:val="single" w:sz="2" w:space="0" w:color="auto"/>
              <w:right w:val="single" w:sz="6" w:space="0" w:color="auto"/>
            </w:tcBorders>
          </w:tcPr>
          <w:p w:rsidR="000765AC" w:rsidRPr="004A23AF" w:rsidRDefault="000765AC" w:rsidP="00C371C3">
            <w:pPr>
              <w:pStyle w:val="tableheading"/>
              <w:jc w:val="center"/>
            </w:pPr>
            <w:r w:rsidRPr="004A23AF">
              <w:t>C</w:t>
            </w:r>
          </w:p>
        </w:tc>
        <w:tc>
          <w:tcPr>
            <w:tcW w:w="1157" w:type="dxa"/>
            <w:tcBorders>
              <w:top w:val="single" w:sz="6" w:space="0" w:color="auto"/>
              <w:left w:val="single" w:sz="6" w:space="0" w:color="auto"/>
              <w:bottom w:val="single" w:sz="2" w:space="0" w:color="auto"/>
              <w:right w:val="single" w:sz="6" w:space="0" w:color="auto"/>
            </w:tcBorders>
          </w:tcPr>
          <w:p w:rsidR="000765AC" w:rsidRPr="004A23AF" w:rsidRDefault="000765AC" w:rsidP="00C371C3">
            <w:pPr>
              <w:pStyle w:val="tableheading"/>
            </w:pPr>
            <w:r w:rsidRPr="004A23AF">
              <w:t>Descriptor</w:t>
            </w:r>
          </w:p>
        </w:tc>
      </w:tr>
      <w:tr w:rsidR="00E622D5" w:rsidRPr="004A23AF" w:rsidTr="00C371C3">
        <w:trPr>
          <w:cantSplit/>
          <w:jc w:val="center"/>
        </w:trPr>
        <w:tc>
          <w:tcPr>
            <w:tcW w:w="6700" w:type="dxa"/>
            <w:tcBorders>
              <w:top w:val="single" w:sz="2" w:space="0" w:color="auto"/>
              <w:left w:val="single" w:sz="6" w:space="0" w:color="auto"/>
              <w:bottom w:val="single" w:sz="2" w:space="0" w:color="auto"/>
              <w:right w:val="single" w:sz="6" w:space="0" w:color="auto"/>
            </w:tcBorders>
          </w:tcPr>
          <w:p w:rsidR="00E622D5" w:rsidRPr="004A23AF" w:rsidRDefault="00E622D5" w:rsidP="00C371C3">
            <w:pPr>
              <w:pStyle w:val="tablesyntax"/>
              <w:ind w:left="216"/>
            </w:pPr>
            <w:r w:rsidRPr="004A23AF">
              <w:t xml:space="preserve">if( </w:t>
            </w:r>
            <w:proofErr w:type="spellStart"/>
            <w:r w:rsidRPr="004A23AF">
              <w:t>payloadType</w:t>
            </w:r>
            <w:proofErr w:type="spellEnd"/>
            <w:r w:rsidRPr="004A23AF">
              <w:t xml:space="preserve">  = =  0 )</w:t>
            </w:r>
          </w:p>
        </w:tc>
        <w:tc>
          <w:tcPr>
            <w:tcW w:w="530" w:type="dxa"/>
            <w:tcBorders>
              <w:top w:val="single" w:sz="2" w:space="0" w:color="auto"/>
              <w:left w:val="single" w:sz="6" w:space="0" w:color="auto"/>
              <w:bottom w:val="single" w:sz="2" w:space="0" w:color="auto"/>
              <w:right w:val="single" w:sz="6" w:space="0" w:color="auto"/>
            </w:tcBorders>
          </w:tcPr>
          <w:p w:rsidR="00E622D5" w:rsidRPr="004A23AF" w:rsidRDefault="00E622D5" w:rsidP="00C371C3">
            <w:pPr>
              <w:pStyle w:val="tablecell"/>
              <w:jc w:val="center"/>
            </w:pPr>
          </w:p>
        </w:tc>
        <w:tc>
          <w:tcPr>
            <w:tcW w:w="1157" w:type="dxa"/>
            <w:tcBorders>
              <w:top w:val="single" w:sz="2" w:space="0" w:color="auto"/>
              <w:left w:val="single" w:sz="6" w:space="0" w:color="auto"/>
              <w:bottom w:val="single" w:sz="2" w:space="0" w:color="auto"/>
              <w:right w:val="single" w:sz="6" w:space="0" w:color="auto"/>
            </w:tcBorders>
          </w:tcPr>
          <w:p w:rsidR="00E622D5" w:rsidRPr="004A23AF" w:rsidRDefault="00E622D5" w:rsidP="00C371C3">
            <w:pPr>
              <w:pStyle w:val="tablecell"/>
            </w:pPr>
          </w:p>
        </w:tc>
      </w:tr>
      <w:tr w:rsidR="00E622D5" w:rsidRPr="004A23AF" w:rsidTr="00C371C3">
        <w:trPr>
          <w:cantSplit/>
          <w:jc w:val="center"/>
        </w:trPr>
        <w:tc>
          <w:tcPr>
            <w:tcW w:w="6700" w:type="dxa"/>
            <w:tcBorders>
              <w:top w:val="single" w:sz="2" w:space="0" w:color="auto"/>
              <w:left w:val="single" w:sz="6" w:space="0" w:color="auto"/>
              <w:bottom w:val="single" w:sz="2" w:space="0" w:color="auto"/>
              <w:right w:val="single" w:sz="6" w:space="0" w:color="auto"/>
            </w:tcBorders>
          </w:tcPr>
          <w:p w:rsidR="00E622D5" w:rsidRPr="004A23AF" w:rsidRDefault="00E622D5" w:rsidP="00C371C3">
            <w:pPr>
              <w:pStyle w:val="tablesyntax"/>
              <w:ind w:left="432"/>
            </w:pPr>
            <w:proofErr w:type="spellStart"/>
            <w:r w:rsidRPr="004A23AF">
              <w:t>buffering_period</w:t>
            </w:r>
            <w:proofErr w:type="spellEnd"/>
            <w:r w:rsidRPr="004A23AF">
              <w:t xml:space="preserve">( </w:t>
            </w:r>
            <w:proofErr w:type="spellStart"/>
            <w:r w:rsidRPr="004A23AF">
              <w:t>payloadSize</w:t>
            </w:r>
            <w:proofErr w:type="spellEnd"/>
            <w:r w:rsidRPr="004A23AF">
              <w:t xml:space="preserve"> )</w:t>
            </w:r>
          </w:p>
        </w:tc>
        <w:tc>
          <w:tcPr>
            <w:tcW w:w="530" w:type="dxa"/>
            <w:tcBorders>
              <w:top w:val="single" w:sz="2" w:space="0" w:color="auto"/>
              <w:left w:val="single" w:sz="6" w:space="0" w:color="auto"/>
              <w:bottom w:val="single" w:sz="2" w:space="0" w:color="auto"/>
              <w:right w:val="single" w:sz="6" w:space="0" w:color="auto"/>
            </w:tcBorders>
          </w:tcPr>
          <w:p w:rsidR="00E622D5" w:rsidRPr="004A23AF" w:rsidRDefault="00E622D5" w:rsidP="00C371C3">
            <w:pPr>
              <w:pStyle w:val="tablecell"/>
              <w:jc w:val="center"/>
            </w:pPr>
            <w:r w:rsidRPr="004A23AF">
              <w:t>5</w:t>
            </w:r>
          </w:p>
        </w:tc>
        <w:tc>
          <w:tcPr>
            <w:tcW w:w="1157" w:type="dxa"/>
            <w:tcBorders>
              <w:top w:val="single" w:sz="2" w:space="0" w:color="auto"/>
              <w:left w:val="single" w:sz="6" w:space="0" w:color="auto"/>
              <w:bottom w:val="single" w:sz="2" w:space="0" w:color="auto"/>
              <w:right w:val="single" w:sz="6" w:space="0" w:color="auto"/>
            </w:tcBorders>
          </w:tcPr>
          <w:p w:rsidR="00E622D5" w:rsidRPr="004A23AF" w:rsidRDefault="00E622D5" w:rsidP="00C371C3">
            <w:pPr>
              <w:pStyle w:val="tablecell"/>
            </w:pPr>
          </w:p>
        </w:tc>
      </w:tr>
      <w:tr w:rsidR="00E622D5" w:rsidRPr="004A23AF" w:rsidTr="00C371C3">
        <w:trPr>
          <w:cantSplit/>
          <w:jc w:val="center"/>
        </w:trPr>
        <w:tc>
          <w:tcPr>
            <w:tcW w:w="6700" w:type="dxa"/>
            <w:tcBorders>
              <w:top w:val="single" w:sz="2" w:space="0" w:color="auto"/>
              <w:left w:val="single" w:sz="6" w:space="0" w:color="auto"/>
              <w:bottom w:val="single" w:sz="2" w:space="0" w:color="auto"/>
              <w:right w:val="single" w:sz="6" w:space="0" w:color="auto"/>
            </w:tcBorders>
          </w:tcPr>
          <w:p w:rsidR="00E622D5" w:rsidRPr="004A23AF" w:rsidRDefault="00E622D5" w:rsidP="00C371C3">
            <w:pPr>
              <w:pStyle w:val="tablesyntax"/>
              <w:ind w:left="216"/>
            </w:pPr>
            <w:r w:rsidRPr="004A23AF">
              <w:t xml:space="preserve">else if( </w:t>
            </w:r>
            <w:proofErr w:type="spellStart"/>
            <w:r w:rsidRPr="004A23AF">
              <w:t>payloadType</w:t>
            </w:r>
            <w:proofErr w:type="spellEnd"/>
            <w:r w:rsidRPr="004A23AF">
              <w:t xml:space="preserve">  = =  1 )</w:t>
            </w:r>
          </w:p>
        </w:tc>
        <w:tc>
          <w:tcPr>
            <w:tcW w:w="530" w:type="dxa"/>
            <w:tcBorders>
              <w:top w:val="single" w:sz="2" w:space="0" w:color="auto"/>
              <w:left w:val="single" w:sz="6" w:space="0" w:color="auto"/>
              <w:bottom w:val="single" w:sz="2" w:space="0" w:color="auto"/>
              <w:right w:val="single" w:sz="6" w:space="0" w:color="auto"/>
            </w:tcBorders>
          </w:tcPr>
          <w:p w:rsidR="00E622D5" w:rsidRPr="004A23AF" w:rsidRDefault="00E622D5" w:rsidP="00C371C3">
            <w:pPr>
              <w:pStyle w:val="tablecell"/>
              <w:jc w:val="center"/>
            </w:pPr>
          </w:p>
        </w:tc>
        <w:tc>
          <w:tcPr>
            <w:tcW w:w="1157" w:type="dxa"/>
            <w:tcBorders>
              <w:top w:val="single" w:sz="2" w:space="0" w:color="auto"/>
              <w:left w:val="single" w:sz="6" w:space="0" w:color="auto"/>
              <w:bottom w:val="single" w:sz="2" w:space="0" w:color="auto"/>
              <w:right w:val="single" w:sz="6" w:space="0" w:color="auto"/>
            </w:tcBorders>
          </w:tcPr>
          <w:p w:rsidR="00E622D5" w:rsidRPr="004A23AF" w:rsidRDefault="00E622D5" w:rsidP="00C371C3">
            <w:pPr>
              <w:pStyle w:val="tablecell"/>
            </w:pPr>
          </w:p>
        </w:tc>
      </w:tr>
      <w:tr w:rsidR="00E622D5" w:rsidRPr="004A23AF" w:rsidTr="00C371C3">
        <w:trPr>
          <w:cantSplit/>
          <w:jc w:val="center"/>
        </w:trPr>
        <w:tc>
          <w:tcPr>
            <w:tcW w:w="6700" w:type="dxa"/>
            <w:tcBorders>
              <w:top w:val="single" w:sz="2" w:space="0" w:color="auto"/>
              <w:left w:val="single" w:sz="6" w:space="0" w:color="auto"/>
              <w:bottom w:val="single" w:sz="2" w:space="0" w:color="auto"/>
              <w:right w:val="single" w:sz="6" w:space="0" w:color="auto"/>
            </w:tcBorders>
          </w:tcPr>
          <w:p w:rsidR="00E622D5" w:rsidRPr="004A23AF" w:rsidRDefault="00E622D5" w:rsidP="00C371C3">
            <w:pPr>
              <w:pStyle w:val="tablesyntax"/>
              <w:ind w:left="432"/>
            </w:pPr>
            <w:proofErr w:type="spellStart"/>
            <w:r w:rsidRPr="004A23AF">
              <w:t>pic_timing</w:t>
            </w:r>
            <w:proofErr w:type="spellEnd"/>
            <w:r w:rsidRPr="004A23AF">
              <w:t xml:space="preserve">( </w:t>
            </w:r>
            <w:proofErr w:type="spellStart"/>
            <w:r w:rsidRPr="004A23AF">
              <w:t>payloadSize</w:t>
            </w:r>
            <w:proofErr w:type="spellEnd"/>
            <w:r w:rsidRPr="004A23AF">
              <w:t xml:space="preserve"> )</w:t>
            </w:r>
          </w:p>
        </w:tc>
        <w:tc>
          <w:tcPr>
            <w:tcW w:w="530" w:type="dxa"/>
            <w:tcBorders>
              <w:top w:val="single" w:sz="2" w:space="0" w:color="auto"/>
              <w:left w:val="single" w:sz="6" w:space="0" w:color="auto"/>
              <w:bottom w:val="single" w:sz="2" w:space="0" w:color="auto"/>
              <w:right w:val="single" w:sz="6" w:space="0" w:color="auto"/>
            </w:tcBorders>
          </w:tcPr>
          <w:p w:rsidR="00E622D5" w:rsidRPr="004A23AF" w:rsidRDefault="00E622D5" w:rsidP="00C371C3">
            <w:pPr>
              <w:pStyle w:val="tablecell"/>
              <w:jc w:val="center"/>
            </w:pPr>
            <w:r w:rsidRPr="004A23AF">
              <w:t>5</w:t>
            </w:r>
          </w:p>
        </w:tc>
        <w:tc>
          <w:tcPr>
            <w:tcW w:w="1157" w:type="dxa"/>
            <w:tcBorders>
              <w:top w:val="single" w:sz="2" w:space="0" w:color="auto"/>
              <w:left w:val="single" w:sz="6" w:space="0" w:color="auto"/>
              <w:bottom w:val="single" w:sz="2" w:space="0" w:color="auto"/>
              <w:right w:val="single" w:sz="6" w:space="0" w:color="auto"/>
            </w:tcBorders>
          </w:tcPr>
          <w:p w:rsidR="00E622D5" w:rsidRPr="004A23AF" w:rsidRDefault="00E622D5" w:rsidP="00C371C3">
            <w:pPr>
              <w:pStyle w:val="tablecell"/>
            </w:pPr>
          </w:p>
        </w:tc>
      </w:tr>
      <w:tr w:rsidR="00BA2DEE" w:rsidRPr="004A23AF" w:rsidTr="00C371C3">
        <w:trPr>
          <w:cantSplit/>
          <w:jc w:val="center"/>
        </w:trPr>
        <w:tc>
          <w:tcPr>
            <w:tcW w:w="6700" w:type="dxa"/>
            <w:tcBorders>
              <w:top w:val="single" w:sz="2" w:space="0" w:color="auto"/>
              <w:left w:val="single" w:sz="6" w:space="0" w:color="auto"/>
              <w:bottom w:val="single" w:sz="2" w:space="0" w:color="auto"/>
              <w:right w:val="single" w:sz="6" w:space="0" w:color="auto"/>
            </w:tcBorders>
          </w:tcPr>
          <w:p w:rsidR="00BA2DEE" w:rsidRPr="00362DF5" w:rsidRDefault="007A4E65" w:rsidP="00C371C3">
            <w:pPr>
              <w:pStyle w:val="tablesyntax"/>
              <w:ind w:left="216"/>
              <w:rPr>
                <w:color w:val="FF0000"/>
                <w:highlight w:val="yellow"/>
                <w:lang w:eastAsia="ja-JP"/>
              </w:rPr>
            </w:pPr>
            <w:r w:rsidRPr="007A4E65">
              <w:rPr>
                <w:color w:val="FF0000"/>
                <w:highlight w:val="yellow"/>
                <w:lang w:eastAsia="ja-JP"/>
              </w:rPr>
              <w:t>…</w:t>
            </w:r>
          </w:p>
        </w:tc>
        <w:tc>
          <w:tcPr>
            <w:tcW w:w="530" w:type="dxa"/>
            <w:tcBorders>
              <w:top w:val="single" w:sz="2" w:space="0" w:color="auto"/>
              <w:left w:val="single" w:sz="6" w:space="0" w:color="auto"/>
              <w:bottom w:val="single" w:sz="2" w:space="0" w:color="auto"/>
              <w:right w:val="single" w:sz="6" w:space="0" w:color="auto"/>
            </w:tcBorders>
          </w:tcPr>
          <w:p w:rsidR="00BA2DEE" w:rsidRPr="00362DF5" w:rsidRDefault="00BA2DEE" w:rsidP="00C371C3">
            <w:pPr>
              <w:pStyle w:val="tablecell"/>
              <w:jc w:val="center"/>
              <w:rPr>
                <w:color w:val="FF0000"/>
                <w:highlight w:val="yellow"/>
              </w:rPr>
            </w:pPr>
          </w:p>
        </w:tc>
        <w:tc>
          <w:tcPr>
            <w:tcW w:w="1157" w:type="dxa"/>
            <w:tcBorders>
              <w:top w:val="single" w:sz="2" w:space="0" w:color="auto"/>
              <w:left w:val="single" w:sz="6" w:space="0" w:color="auto"/>
              <w:bottom w:val="single" w:sz="2" w:space="0" w:color="auto"/>
              <w:right w:val="single" w:sz="6" w:space="0" w:color="auto"/>
            </w:tcBorders>
          </w:tcPr>
          <w:p w:rsidR="00BA2DEE" w:rsidRPr="00362DF5" w:rsidRDefault="00BA2DEE" w:rsidP="00C371C3">
            <w:pPr>
              <w:pStyle w:val="tablecell"/>
              <w:rPr>
                <w:color w:val="FF0000"/>
                <w:highlight w:val="yellow"/>
              </w:rPr>
            </w:pPr>
          </w:p>
        </w:tc>
      </w:tr>
      <w:tr w:rsidR="00BA2DEE" w:rsidRPr="000C125C" w:rsidTr="00C371C3">
        <w:trPr>
          <w:cantSplit/>
          <w:jc w:val="center"/>
        </w:trPr>
        <w:tc>
          <w:tcPr>
            <w:tcW w:w="6700" w:type="dxa"/>
            <w:tcBorders>
              <w:top w:val="single" w:sz="2" w:space="0" w:color="auto"/>
              <w:left w:val="single" w:sz="6" w:space="0" w:color="auto"/>
              <w:bottom w:val="single" w:sz="2" w:space="0" w:color="auto"/>
              <w:right w:val="single" w:sz="6" w:space="0" w:color="auto"/>
            </w:tcBorders>
          </w:tcPr>
          <w:p w:rsidR="00BA2DEE" w:rsidRPr="00362DF5" w:rsidRDefault="007A4E65" w:rsidP="000C125C">
            <w:pPr>
              <w:pStyle w:val="tablesyntax"/>
              <w:ind w:left="216"/>
              <w:rPr>
                <w:color w:val="FF0000"/>
                <w:highlight w:val="yellow"/>
              </w:rPr>
            </w:pPr>
            <w:r w:rsidRPr="007A4E65">
              <w:rPr>
                <w:color w:val="FF0000"/>
                <w:highlight w:val="yellow"/>
              </w:rPr>
              <w:t xml:space="preserve">else if( </w:t>
            </w:r>
            <w:proofErr w:type="spellStart"/>
            <w:r w:rsidRPr="007A4E65">
              <w:rPr>
                <w:color w:val="FF0000"/>
                <w:highlight w:val="yellow"/>
              </w:rPr>
              <w:t>payloadType</w:t>
            </w:r>
            <w:proofErr w:type="spellEnd"/>
            <w:r w:rsidRPr="007A4E65">
              <w:rPr>
                <w:color w:val="FF0000"/>
                <w:highlight w:val="yellow"/>
              </w:rPr>
              <w:t xml:space="preserve">  = =  </w:t>
            </w:r>
            <w:r w:rsidRPr="007A4E65">
              <w:rPr>
                <w:color w:val="FF0000"/>
                <w:highlight w:val="yellow"/>
                <w:lang w:eastAsia="ja-JP"/>
              </w:rPr>
              <w:t>X</w:t>
            </w:r>
            <w:r w:rsidRPr="007A4E65">
              <w:rPr>
                <w:color w:val="FF000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rsidR="00BA2DEE" w:rsidRPr="00362DF5" w:rsidRDefault="00BA2DEE" w:rsidP="00C371C3">
            <w:pPr>
              <w:pStyle w:val="tablecell"/>
              <w:jc w:val="center"/>
              <w:rPr>
                <w:color w:val="FF0000"/>
                <w:highlight w:val="yellow"/>
              </w:rPr>
            </w:pPr>
          </w:p>
        </w:tc>
        <w:tc>
          <w:tcPr>
            <w:tcW w:w="1157" w:type="dxa"/>
            <w:tcBorders>
              <w:top w:val="single" w:sz="2" w:space="0" w:color="auto"/>
              <w:left w:val="single" w:sz="6" w:space="0" w:color="auto"/>
              <w:bottom w:val="single" w:sz="2" w:space="0" w:color="auto"/>
              <w:right w:val="single" w:sz="6" w:space="0" w:color="auto"/>
            </w:tcBorders>
          </w:tcPr>
          <w:p w:rsidR="00BA2DEE" w:rsidRPr="00362DF5" w:rsidRDefault="00BA2DEE" w:rsidP="00C371C3">
            <w:pPr>
              <w:pStyle w:val="tablecell"/>
              <w:rPr>
                <w:color w:val="FF0000"/>
                <w:highlight w:val="yellow"/>
              </w:rPr>
            </w:pPr>
          </w:p>
        </w:tc>
      </w:tr>
      <w:tr w:rsidR="00BA2DEE" w:rsidRPr="000C125C" w:rsidTr="00C371C3">
        <w:trPr>
          <w:cantSplit/>
          <w:jc w:val="center"/>
        </w:trPr>
        <w:tc>
          <w:tcPr>
            <w:tcW w:w="6700" w:type="dxa"/>
            <w:tcBorders>
              <w:top w:val="single" w:sz="2" w:space="0" w:color="auto"/>
              <w:left w:val="single" w:sz="6" w:space="0" w:color="auto"/>
              <w:bottom w:val="single" w:sz="2" w:space="0" w:color="auto"/>
              <w:right w:val="single" w:sz="6" w:space="0" w:color="auto"/>
            </w:tcBorders>
          </w:tcPr>
          <w:p w:rsidR="00BA2DEE" w:rsidRPr="00362DF5" w:rsidRDefault="007A4E65" w:rsidP="00571786">
            <w:pPr>
              <w:pStyle w:val="tablesyntax"/>
              <w:ind w:left="432"/>
              <w:rPr>
                <w:color w:val="FF0000"/>
                <w:highlight w:val="yellow"/>
              </w:rPr>
            </w:pPr>
            <w:proofErr w:type="spellStart"/>
            <w:r w:rsidRPr="007A4E65">
              <w:rPr>
                <w:color w:val="FF0000"/>
                <w:highlight w:val="yellow"/>
              </w:rPr>
              <w:t>interlaced</w:t>
            </w:r>
            <w:r w:rsidR="004C5AF4">
              <w:rPr>
                <w:color w:val="FF0000"/>
                <w:highlight w:val="yellow"/>
              </w:rPr>
              <w:t>_field_indication</w:t>
            </w:r>
            <w:proofErr w:type="spellEnd"/>
            <w:r w:rsidRPr="007A4E65">
              <w:rPr>
                <w:color w:val="FF0000"/>
                <w:highlight w:val="yellow"/>
              </w:rPr>
              <w:t xml:space="preserve">( </w:t>
            </w:r>
            <w:proofErr w:type="spellStart"/>
            <w:r w:rsidRPr="007A4E65">
              <w:rPr>
                <w:color w:val="FF0000"/>
                <w:highlight w:val="yellow"/>
              </w:rPr>
              <w:t>payloadSize</w:t>
            </w:r>
            <w:proofErr w:type="spellEnd"/>
            <w:r w:rsidRPr="007A4E65">
              <w:rPr>
                <w:color w:val="FF000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rsidR="00BA2DEE" w:rsidRPr="00362DF5" w:rsidRDefault="007A4E65" w:rsidP="00C371C3">
            <w:pPr>
              <w:pStyle w:val="tablecell"/>
              <w:jc w:val="center"/>
              <w:rPr>
                <w:color w:val="FF0000"/>
                <w:highlight w:val="yellow"/>
              </w:rPr>
            </w:pPr>
            <w:r w:rsidRPr="007A4E65">
              <w:rPr>
                <w:color w:val="FF0000"/>
                <w:highlight w:val="yellow"/>
              </w:rPr>
              <w:t>5</w:t>
            </w:r>
          </w:p>
        </w:tc>
        <w:tc>
          <w:tcPr>
            <w:tcW w:w="1157" w:type="dxa"/>
            <w:tcBorders>
              <w:top w:val="single" w:sz="2" w:space="0" w:color="auto"/>
              <w:left w:val="single" w:sz="6" w:space="0" w:color="auto"/>
              <w:bottom w:val="single" w:sz="2" w:space="0" w:color="auto"/>
              <w:right w:val="single" w:sz="6" w:space="0" w:color="auto"/>
            </w:tcBorders>
          </w:tcPr>
          <w:p w:rsidR="00BA2DEE" w:rsidRPr="00362DF5" w:rsidRDefault="00BA2DEE" w:rsidP="00C371C3">
            <w:pPr>
              <w:pStyle w:val="tablecell"/>
              <w:rPr>
                <w:color w:val="FF0000"/>
                <w:highlight w:val="yellow"/>
              </w:rPr>
            </w:pPr>
          </w:p>
        </w:tc>
      </w:tr>
      <w:tr w:rsidR="000765AC" w:rsidRPr="004A23AF" w:rsidTr="00C371C3">
        <w:trPr>
          <w:cantSplit/>
          <w:jc w:val="center"/>
        </w:trPr>
        <w:tc>
          <w:tcPr>
            <w:tcW w:w="6700" w:type="dxa"/>
            <w:tcBorders>
              <w:top w:val="single" w:sz="2" w:space="0" w:color="auto"/>
              <w:left w:val="single" w:sz="6" w:space="0" w:color="auto"/>
              <w:bottom w:val="single" w:sz="2" w:space="0" w:color="auto"/>
              <w:right w:val="single" w:sz="6" w:space="0" w:color="auto"/>
            </w:tcBorders>
          </w:tcPr>
          <w:p w:rsidR="000765AC" w:rsidRPr="004A23AF" w:rsidRDefault="000765AC" w:rsidP="00C371C3">
            <w:pPr>
              <w:pStyle w:val="tablesyntax"/>
              <w:ind w:left="216"/>
            </w:pPr>
            <w:r w:rsidRPr="004A23AF">
              <w:t>else</w:t>
            </w:r>
          </w:p>
        </w:tc>
        <w:tc>
          <w:tcPr>
            <w:tcW w:w="530" w:type="dxa"/>
            <w:tcBorders>
              <w:top w:val="single" w:sz="2" w:space="0" w:color="auto"/>
              <w:left w:val="single" w:sz="6" w:space="0" w:color="auto"/>
              <w:bottom w:val="single" w:sz="2" w:space="0" w:color="auto"/>
              <w:right w:val="single" w:sz="6" w:space="0" w:color="auto"/>
            </w:tcBorders>
          </w:tcPr>
          <w:p w:rsidR="000765AC" w:rsidRPr="004A23AF" w:rsidRDefault="000765AC" w:rsidP="00C371C3">
            <w:pPr>
              <w:pStyle w:val="tablecell"/>
              <w:jc w:val="center"/>
            </w:pPr>
          </w:p>
        </w:tc>
        <w:tc>
          <w:tcPr>
            <w:tcW w:w="1157" w:type="dxa"/>
            <w:tcBorders>
              <w:top w:val="single" w:sz="2" w:space="0" w:color="auto"/>
              <w:left w:val="single" w:sz="6" w:space="0" w:color="auto"/>
              <w:bottom w:val="single" w:sz="2" w:space="0" w:color="auto"/>
              <w:right w:val="single" w:sz="6" w:space="0" w:color="auto"/>
            </w:tcBorders>
          </w:tcPr>
          <w:p w:rsidR="000765AC" w:rsidRPr="004A23AF" w:rsidRDefault="000765AC" w:rsidP="00C371C3">
            <w:pPr>
              <w:pStyle w:val="tablecell"/>
            </w:pPr>
          </w:p>
        </w:tc>
      </w:tr>
      <w:tr w:rsidR="000765AC" w:rsidRPr="004A23AF" w:rsidTr="00C371C3">
        <w:trPr>
          <w:cantSplit/>
          <w:jc w:val="center"/>
        </w:trPr>
        <w:tc>
          <w:tcPr>
            <w:tcW w:w="6700" w:type="dxa"/>
            <w:tcBorders>
              <w:top w:val="single" w:sz="2" w:space="0" w:color="auto"/>
              <w:left w:val="single" w:sz="6" w:space="0" w:color="auto"/>
              <w:bottom w:val="single" w:sz="2" w:space="0" w:color="auto"/>
              <w:right w:val="single" w:sz="6" w:space="0" w:color="auto"/>
            </w:tcBorders>
          </w:tcPr>
          <w:p w:rsidR="000765AC" w:rsidRPr="004A23AF" w:rsidRDefault="000765AC" w:rsidP="00C371C3">
            <w:pPr>
              <w:pStyle w:val="tablesyntax"/>
              <w:ind w:left="216"/>
            </w:pPr>
            <w:r w:rsidRPr="004A23AF">
              <w:tab/>
            </w:r>
            <w:proofErr w:type="spellStart"/>
            <w:r w:rsidRPr="004A23AF">
              <w:t>reserved_sei_message</w:t>
            </w:r>
            <w:proofErr w:type="spellEnd"/>
            <w:r w:rsidRPr="004A23AF">
              <w:t xml:space="preserve">( </w:t>
            </w:r>
            <w:proofErr w:type="spellStart"/>
            <w:r w:rsidRPr="004A23AF">
              <w:t>payloadSize</w:t>
            </w:r>
            <w:proofErr w:type="spellEnd"/>
            <w:r w:rsidRPr="004A23AF">
              <w:t xml:space="preserve"> )</w:t>
            </w:r>
          </w:p>
        </w:tc>
        <w:tc>
          <w:tcPr>
            <w:tcW w:w="530" w:type="dxa"/>
            <w:tcBorders>
              <w:top w:val="single" w:sz="2" w:space="0" w:color="auto"/>
              <w:left w:val="single" w:sz="6" w:space="0" w:color="auto"/>
              <w:bottom w:val="single" w:sz="2" w:space="0" w:color="auto"/>
              <w:right w:val="single" w:sz="6" w:space="0" w:color="auto"/>
            </w:tcBorders>
          </w:tcPr>
          <w:p w:rsidR="000765AC" w:rsidRPr="004A23AF" w:rsidRDefault="000765AC" w:rsidP="00C371C3">
            <w:pPr>
              <w:pStyle w:val="tablecell"/>
              <w:jc w:val="center"/>
            </w:pPr>
            <w:r w:rsidRPr="004A23AF">
              <w:t>5</w:t>
            </w:r>
          </w:p>
        </w:tc>
        <w:tc>
          <w:tcPr>
            <w:tcW w:w="1157" w:type="dxa"/>
            <w:tcBorders>
              <w:top w:val="single" w:sz="2" w:space="0" w:color="auto"/>
              <w:left w:val="single" w:sz="6" w:space="0" w:color="auto"/>
              <w:bottom w:val="single" w:sz="2" w:space="0" w:color="auto"/>
              <w:right w:val="single" w:sz="6" w:space="0" w:color="auto"/>
            </w:tcBorders>
          </w:tcPr>
          <w:p w:rsidR="000765AC" w:rsidRPr="004A23AF" w:rsidRDefault="000765AC" w:rsidP="00C371C3">
            <w:pPr>
              <w:pStyle w:val="tablecell"/>
            </w:pPr>
          </w:p>
        </w:tc>
      </w:tr>
      <w:tr w:rsidR="000765AC" w:rsidRPr="004A23AF" w:rsidTr="00C371C3">
        <w:trPr>
          <w:cantSplit/>
          <w:jc w:val="center"/>
        </w:trPr>
        <w:tc>
          <w:tcPr>
            <w:tcW w:w="6700" w:type="dxa"/>
            <w:tcBorders>
              <w:top w:val="single" w:sz="2" w:space="0" w:color="auto"/>
              <w:left w:val="single" w:sz="6" w:space="0" w:color="auto"/>
              <w:bottom w:val="single" w:sz="2" w:space="0" w:color="auto"/>
              <w:right w:val="single" w:sz="6" w:space="0" w:color="auto"/>
            </w:tcBorders>
          </w:tcPr>
          <w:p w:rsidR="000765AC" w:rsidRPr="004A23AF" w:rsidRDefault="000765AC" w:rsidP="00C371C3">
            <w:pPr>
              <w:pStyle w:val="tablesyntax"/>
              <w:ind w:left="216"/>
            </w:pPr>
            <w:r w:rsidRPr="004A23AF">
              <w:t>if( !</w:t>
            </w:r>
            <w:proofErr w:type="spellStart"/>
            <w:r w:rsidRPr="004A23AF">
              <w:t>byte_aligned</w:t>
            </w:r>
            <w:proofErr w:type="spellEnd"/>
            <w:r w:rsidRPr="004A23AF">
              <w:t>( ) ) {</w:t>
            </w:r>
          </w:p>
        </w:tc>
        <w:tc>
          <w:tcPr>
            <w:tcW w:w="530" w:type="dxa"/>
            <w:tcBorders>
              <w:top w:val="single" w:sz="2" w:space="0" w:color="auto"/>
              <w:left w:val="single" w:sz="6" w:space="0" w:color="auto"/>
              <w:bottom w:val="single" w:sz="2" w:space="0" w:color="auto"/>
              <w:right w:val="single" w:sz="6" w:space="0" w:color="auto"/>
            </w:tcBorders>
          </w:tcPr>
          <w:p w:rsidR="000765AC" w:rsidRPr="004A23AF" w:rsidRDefault="000765AC" w:rsidP="00C371C3">
            <w:pPr>
              <w:pStyle w:val="tablecell"/>
              <w:jc w:val="center"/>
            </w:pPr>
          </w:p>
        </w:tc>
        <w:tc>
          <w:tcPr>
            <w:tcW w:w="1157" w:type="dxa"/>
            <w:tcBorders>
              <w:top w:val="single" w:sz="2" w:space="0" w:color="auto"/>
              <w:left w:val="single" w:sz="6" w:space="0" w:color="auto"/>
              <w:bottom w:val="single" w:sz="2" w:space="0" w:color="auto"/>
              <w:right w:val="single" w:sz="6" w:space="0" w:color="auto"/>
            </w:tcBorders>
          </w:tcPr>
          <w:p w:rsidR="000765AC" w:rsidRPr="004A23AF" w:rsidRDefault="000765AC" w:rsidP="00C371C3">
            <w:pPr>
              <w:pStyle w:val="tablecell"/>
            </w:pPr>
          </w:p>
        </w:tc>
      </w:tr>
      <w:tr w:rsidR="000765AC" w:rsidRPr="004A23AF" w:rsidTr="00C371C3">
        <w:trPr>
          <w:cantSplit/>
          <w:jc w:val="center"/>
        </w:trPr>
        <w:tc>
          <w:tcPr>
            <w:tcW w:w="6700" w:type="dxa"/>
            <w:tcBorders>
              <w:top w:val="single" w:sz="2" w:space="0" w:color="auto"/>
              <w:left w:val="single" w:sz="6" w:space="0" w:color="auto"/>
              <w:bottom w:val="single" w:sz="2" w:space="0" w:color="auto"/>
              <w:right w:val="single" w:sz="6" w:space="0" w:color="auto"/>
            </w:tcBorders>
          </w:tcPr>
          <w:p w:rsidR="000765AC" w:rsidRPr="004A23AF" w:rsidRDefault="000765AC" w:rsidP="00C371C3">
            <w:pPr>
              <w:pStyle w:val="tablesyntax"/>
              <w:ind w:left="432"/>
            </w:pPr>
            <w:proofErr w:type="spellStart"/>
            <w:r w:rsidRPr="004A23AF">
              <w:rPr>
                <w:b/>
                <w:bCs/>
              </w:rPr>
              <w:t>bit_equal_to_one</w:t>
            </w:r>
            <w:proofErr w:type="spellEnd"/>
            <w:r w:rsidRPr="004A23AF">
              <w:t xml:space="preserve">  /* equal to 1 */</w:t>
            </w:r>
          </w:p>
        </w:tc>
        <w:tc>
          <w:tcPr>
            <w:tcW w:w="530" w:type="dxa"/>
            <w:tcBorders>
              <w:top w:val="single" w:sz="2" w:space="0" w:color="auto"/>
              <w:left w:val="single" w:sz="6" w:space="0" w:color="auto"/>
              <w:bottom w:val="single" w:sz="2" w:space="0" w:color="auto"/>
              <w:right w:val="single" w:sz="6" w:space="0" w:color="auto"/>
            </w:tcBorders>
          </w:tcPr>
          <w:p w:rsidR="000765AC" w:rsidRPr="004A23AF" w:rsidRDefault="000765AC" w:rsidP="00C371C3">
            <w:pPr>
              <w:pStyle w:val="tablecell"/>
              <w:jc w:val="center"/>
            </w:pPr>
            <w:r w:rsidRPr="004A23AF">
              <w:t>5</w:t>
            </w:r>
          </w:p>
        </w:tc>
        <w:tc>
          <w:tcPr>
            <w:tcW w:w="1157" w:type="dxa"/>
            <w:tcBorders>
              <w:top w:val="single" w:sz="2" w:space="0" w:color="auto"/>
              <w:left w:val="single" w:sz="6" w:space="0" w:color="auto"/>
              <w:bottom w:val="single" w:sz="2" w:space="0" w:color="auto"/>
              <w:right w:val="single" w:sz="6" w:space="0" w:color="auto"/>
            </w:tcBorders>
          </w:tcPr>
          <w:p w:rsidR="000765AC" w:rsidRPr="004A23AF" w:rsidRDefault="000765AC" w:rsidP="00C371C3">
            <w:pPr>
              <w:pStyle w:val="tablecell"/>
            </w:pPr>
            <w:r w:rsidRPr="004A23AF">
              <w:t>f(1)</w:t>
            </w:r>
          </w:p>
        </w:tc>
      </w:tr>
      <w:tr w:rsidR="000765AC" w:rsidRPr="004A23AF" w:rsidTr="00C371C3">
        <w:trPr>
          <w:cantSplit/>
          <w:jc w:val="center"/>
        </w:trPr>
        <w:tc>
          <w:tcPr>
            <w:tcW w:w="6700" w:type="dxa"/>
            <w:tcBorders>
              <w:top w:val="single" w:sz="2" w:space="0" w:color="auto"/>
              <w:left w:val="single" w:sz="6" w:space="0" w:color="auto"/>
              <w:bottom w:val="single" w:sz="2" w:space="0" w:color="auto"/>
              <w:right w:val="single" w:sz="6" w:space="0" w:color="auto"/>
            </w:tcBorders>
          </w:tcPr>
          <w:p w:rsidR="000765AC" w:rsidRPr="004A23AF" w:rsidRDefault="000765AC" w:rsidP="00C371C3">
            <w:pPr>
              <w:pStyle w:val="tablesyntax"/>
              <w:ind w:left="432"/>
            </w:pPr>
            <w:r w:rsidRPr="004A23AF">
              <w:t>while( !</w:t>
            </w:r>
            <w:proofErr w:type="spellStart"/>
            <w:r w:rsidRPr="004A23AF">
              <w:t>byte_aligned</w:t>
            </w:r>
            <w:proofErr w:type="spellEnd"/>
            <w:r w:rsidRPr="004A23AF">
              <w:t>( ) )</w:t>
            </w:r>
          </w:p>
        </w:tc>
        <w:tc>
          <w:tcPr>
            <w:tcW w:w="530" w:type="dxa"/>
            <w:tcBorders>
              <w:top w:val="single" w:sz="2" w:space="0" w:color="auto"/>
              <w:left w:val="single" w:sz="6" w:space="0" w:color="auto"/>
              <w:bottom w:val="single" w:sz="2" w:space="0" w:color="auto"/>
              <w:right w:val="single" w:sz="6" w:space="0" w:color="auto"/>
            </w:tcBorders>
          </w:tcPr>
          <w:p w:rsidR="000765AC" w:rsidRPr="004A23AF" w:rsidRDefault="000765AC" w:rsidP="00C371C3">
            <w:pPr>
              <w:pStyle w:val="tablecell"/>
              <w:jc w:val="center"/>
            </w:pPr>
          </w:p>
        </w:tc>
        <w:tc>
          <w:tcPr>
            <w:tcW w:w="1157" w:type="dxa"/>
            <w:tcBorders>
              <w:top w:val="single" w:sz="2" w:space="0" w:color="auto"/>
              <w:left w:val="single" w:sz="6" w:space="0" w:color="auto"/>
              <w:bottom w:val="single" w:sz="2" w:space="0" w:color="auto"/>
              <w:right w:val="single" w:sz="6" w:space="0" w:color="auto"/>
            </w:tcBorders>
          </w:tcPr>
          <w:p w:rsidR="000765AC" w:rsidRPr="004A23AF" w:rsidRDefault="000765AC" w:rsidP="00C371C3">
            <w:pPr>
              <w:pStyle w:val="tablecell"/>
            </w:pPr>
          </w:p>
        </w:tc>
      </w:tr>
      <w:tr w:rsidR="000765AC" w:rsidRPr="004A23AF" w:rsidTr="00C371C3">
        <w:trPr>
          <w:cantSplit/>
          <w:jc w:val="center"/>
        </w:trPr>
        <w:tc>
          <w:tcPr>
            <w:tcW w:w="6700" w:type="dxa"/>
            <w:tcBorders>
              <w:top w:val="single" w:sz="2" w:space="0" w:color="auto"/>
              <w:left w:val="single" w:sz="6" w:space="0" w:color="auto"/>
              <w:bottom w:val="single" w:sz="2" w:space="0" w:color="auto"/>
              <w:right w:val="single" w:sz="6" w:space="0" w:color="auto"/>
            </w:tcBorders>
          </w:tcPr>
          <w:p w:rsidR="000765AC" w:rsidRPr="004A23AF" w:rsidRDefault="000765AC" w:rsidP="00C371C3">
            <w:pPr>
              <w:pStyle w:val="tablesyntax"/>
              <w:ind w:left="648"/>
            </w:pPr>
            <w:proofErr w:type="spellStart"/>
            <w:r w:rsidRPr="004A23AF">
              <w:rPr>
                <w:b/>
                <w:bCs/>
              </w:rPr>
              <w:t>bit_equal_to_zero</w:t>
            </w:r>
            <w:proofErr w:type="spellEnd"/>
            <w:r w:rsidRPr="004A23AF">
              <w:t xml:space="preserve">  /* equal to 0 */</w:t>
            </w:r>
          </w:p>
        </w:tc>
        <w:tc>
          <w:tcPr>
            <w:tcW w:w="530" w:type="dxa"/>
            <w:tcBorders>
              <w:top w:val="single" w:sz="2" w:space="0" w:color="auto"/>
              <w:left w:val="single" w:sz="6" w:space="0" w:color="auto"/>
              <w:bottom w:val="single" w:sz="2" w:space="0" w:color="auto"/>
              <w:right w:val="single" w:sz="6" w:space="0" w:color="auto"/>
            </w:tcBorders>
          </w:tcPr>
          <w:p w:rsidR="000765AC" w:rsidRPr="004A23AF" w:rsidRDefault="000765AC" w:rsidP="00C371C3">
            <w:pPr>
              <w:pStyle w:val="tablecell"/>
              <w:jc w:val="center"/>
            </w:pPr>
            <w:r w:rsidRPr="004A23AF">
              <w:t>5</w:t>
            </w:r>
          </w:p>
        </w:tc>
        <w:tc>
          <w:tcPr>
            <w:tcW w:w="1157" w:type="dxa"/>
            <w:tcBorders>
              <w:top w:val="single" w:sz="2" w:space="0" w:color="auto"/>
              <w:left w:val="single" w:sz="6" w:space="0" w:color="auto"/>
              <w:bottom w:val="single" w:sz="2" w:space="0" w:color="auto"/>
              <w:right w:val="single" w:sz="6" w:space="0" w:color="auto"/>
            </w:tcBorders>
          </w:tcPr>
          <w:p w:rsidR="000765AC" w:rsidRPr="004A23AF" w:rsidRDefault="000765AC" w:rsidP="00C371C3">
            <w:pPr>
              <w:pStyle w:val="tablecell"/>
            </w:pPr>
            <w:r w:rsidRPr="004A23AF">
              <w:t>f(1)</w:t>
            </w:r>
          </w:p>
        </w:tc>
      </w:tr>
      <w:tr w:rsidR="000765AC" w:rsidRPr="004A23AF" w:rsidTr="00C371C3">
        <w:trPr>
          <w:cantSplit/>
          <w:jc w:val="center"/>
        </w:trPr>
        <w:tc>
          <w:tcPr>
            <w:tcW w:w="6700" w:type="dxa"/>
            <w:tcBorders>
              <w:top w:val="single" w:sz="2" w:space="0" w:color="auto"/>
              <w:left w:val="single" w:sz="6" w:space="0" w:color="auto"/>
              <w:bottom w:val="single" w:sz="2" w:space="0" w:color="auto"/>
              <w:right w:val="single" w:sz="6" w:space="0" w:color="auto"/>
            </w:tcBorders>
          </w:tcPr>
          <w:p w:rsidR="000765AC" w:rsidRPr="004A23AF" w:rsidRDefault="000765AC" w:rsidP="00C371C3">
            <w:pPr>
              <w:pStyle w:val="tablesyntax"/>
              <w:ind w:left="216"/>
            </w:pPr>
            <w:r w:rsidRPr="004A23AF">
              <w:t>}</w:t>
            </w:r>
          </w:p>
        </w:tc>
        <w:tc>
          <w:tcPr>
            <w:tcW w:w="530" w:type="dxa"/>
            <w:tcBorders>
              <w:top w:val="single" w:sz="2" w:space="0" w:color="auto"/>
              <w:left w:val="single" w:sz="6" w:space="0" w:color="auto"/>
              <w:bottom w:val="single" w:sz="2" w:space="0" w:color="auto"/>
              <w:right w:val="single" w:sz="6" w:space="0" w:color="auto"/>
            </w:tcBorders>
          </w:tcPr>
          <w:p w:rsidR="000765AC" w:rsidRPr="004A23AF" w:rsidRDefault="000765AC" w:rsidP="00C371C3">
            <w:pPr>
              <w:pStyle w:val="tablecell"/>
              <w:jc w:val="center"/>
            </w:pPr>
          </w:p>
        </w:tc>
        <w:tc>
          <w:tcPr>
            <w:tcW w:w="1157" w:type="dxa"/>
            <w:tcBorders>
              <w:top w:val="single" w:sz="2" w:space="0" w:color="auto"/>
              <w:left w:val="single" w:sz="6" w:space="0" w:color="auto"/>
              <w:bottom w:val="single" w:sz="2" w:space="0" w:color="auto"/>
              <w:right w:val="single" w:sz="6" w:space="0" w:color="auto"/>
            </w:tcBorders>
          </w:tcPr>
          <w:p w:rsidR="000765AC" w:rsidRPr="004A23AF" w:rsidRDefault="000765AC" w:rsidP="00C371C3">
            <w:pPr>
              <w:pStyle w:val="tablecell"/>
            </w:pPr>
          </w:p>
        </w:tc>
      </w:tr>
      <w:tr w:rsidR="000765AC" w:rsidRPr="004A23AF" w:rsidTr="00C371C3">
        <w:trPr>
          <w:cantSplit/>
          <w:jc w:val="center"/>
        </w:trPr>
        <w:tc>
          <w:tcPr>
            <w:tcW w:w="6700" w:type="dxa"/>
            <w:tcBorders>
              <w:top w:val="single" w:sz="2" w:space="0" w:color="auto"/>
              <w:left w:val="single" w:sz="6" w:space="0" w:color="auto"/>
              <w:bottom w:val="single" w:sz="2" w:space="0" w:color="auto"/>
              <w:right w:val="single" w:sz="6" w:space="0" w:color="auto"/>
            </w:tcBorders>
          </w:tcPr>
          <w:p w:rsidR="000765AC" w:rsidRPr="004A23AF" w:rsidRDefault="000765AC" w:rsidP="00C371C3">
            <w:pPr>
              <w:pStyle w:val="tablesyntax"/>
            </w:pPr>
            <w:r w:rsidRPr="004A23AF">
              <w:t>}</w:t>
            </w:r>
          </w:p>
        </w:tc>
        <w:tc>
          <w:tcPr>
            <w:tcW w:w="530" w:type="dxa"/>
            <w:tcBorders>
              <w:top w:val="single" w:sz="2" w:space="0" w:color="auto"/>
              <w:left w:val="single" w:sz="6" w:space="0" w:color="auto"/>
              <w:bottom w:val="single" w:sz="2" w:space="0" w:color="auto"/>
              <w:right w:val="single" w:sz="6" w:space="0" w:color="auto"/>
            </w:tcBorders>
          </w:tcPr>
          <w:p w:rsidR="000765AC" w:rsidRPr="004A23AF" w:rsidRDefault="000765AC" w:rsidP="00C371C3">
            <w:pPr>
              <w:pStyle w:val="tablecell"/>
              <w:jc w:val="center"/>
            </w:pPr>
          </w:p>
        </w:tc>
        <w:tc>
          <w:tcPr>
            <w:tcW w:w="1157" w:type="dxa"/>
            <w:tcBorders>
              <w:top w:val="single" w:sz="2" w:space="0" w:color="auto"/>
              <w:left w:val="single" w:sz="6" w:space="0" w:color="auto"/>
              <w:bottom w:val="single" w:sz="2" w:space="0" w:color="auto"/>
              <w:right w:val="single" w:sz="6" w:space="0" w:color="auto"/>
            </w:tcBorders>
          </w:tcPr>
          <w:p w:rsidR="000765AC" w:rsidRPr="004A23AF" w:rsidRDefault="000765AC" w:rsidP="00C371C3">
            <w:pPr>
              <w:pStyle w:val="tablecell"/>
            </w:pPr>
          </w:p>
        </w:tc>
      </w:tr>
    </w:tbl>
    <w:p w:rsidR="00EB650A" w:rsidRDefault="00EB650A">
      <w:pPr>
        <w:rPr>
          <w:rFonts w:eastAsiaTheme="minorEastAsia"/>
          <w:lang w:eastAsia="ja-JP"/>
        </w:rPr>
      </w:pPr>
    </w:p>
    <w:p w:rsidR="004F6CF3" w:rsidRPr="004A23AF" w:rsidRDefault="004F6CF3" w:rsidP="004F6CF3">
      <w:pPr>
        <w:pStyle w:val="Annex3"/>
        <w:numPr>
          <w:ilvl w:val="2"/>
          <w:numId w:val="4"/>
        </w:numPr>
        <w:tabs>
          <w:tab w:val="clear" w:pos="1440"/>
          <w:tab w:val="clear" w:pos="2160"/>
        </w:tabs>
      </w:pPr>
      <w:bookmarkStart w:id="13" w:name="_Ref23740160"/>
      <w:bookmarkStart w:id="14" w:name="_Toc77680631"/>
      <w:bookmarkStart w:id="15" w:name="_Toc118289224"/>
      <w:bookmarkStart w:id="16" w:name="_Toc221286166"/>
      <w:r w:rsidRPr="004A23AF">
        <w:t>Buffering period SEI message syntax</w:t>
      </w:r>
      <w:bookmarkEnd w:id="13"/>
      <w:bookmarkEnd w:id="14"/>
      <w:bookmarkEnd w:id="15"/>
      <w:bookmarkEnd w:id="16"/>
    </w:p>
    <w:p w:rsidR="0009364B" w:rsidRPr="00E8461A" w:rsidRDefault="0009364B" w:rsidP="0009364B">
      <w:r w:rsidRPr="00E8461A">
        <w:t>[Ed: insert table]</w:t>
      </w:r>
    </w:p>
    <w:p w:rsidR="009D0CEC" w:rsidRDefault="009D0CEC" w:rsidP="009D0CEC">
      <w:pPr>
        <w:keepNext/>
        <w:rPr>
          <w:rFonts w:eastAsiaTheme="minorEastAsia"/>
          <w:lang w:eastAsia="ja-JP"/>
        </w:rPr>
      </w:pPr>
    </w:p>
    <w:p w:rsidR="003D1FF7" w:rsidRPr="004A23AF" w:rsidRDefault="003D1FF7" w:rsidP="003D1FF7">
      <w:pPr>
        <w:pStyle w:val="Annex3"/>
        <w:numPr>
          <w:ilvl w:val="2"/>
          <w:numId w:val="4"/>
        </w:numPr>
        <w:tabs>
          <w:tab w:val="clear" w:pos="1440"/>
          <w:tab w:val="clear" w:pos="2160"/>
        </w:tabs>
      </w:pPr>
      <w:bookmarkStart w:id="17" w:name="_Ref23740199"/>
      <w:bookmarkStart w:id="18" w:name="_Toc77680632"/>
      <w:bookmarkStart w:id="19" w:name="_Toc118289225"/>
      <w:bookmarkStart w:id="20" w:name="_Toc221286167"/>
      <w:r w:rsidRPr="004A23AF">
        <w:t>Picture timing SEI message syntax</w:t>
      </w:r>
      <w:bookmarkEnd w:id="17"/>
      <w:bookmarkEnd w:id="18"/>
      <w:bookmarkEnd w:id="19"/>
      <w:bookmarkEnd w:id="20"/>
    </w:p>
    <w:p w:rsidR="0009364B" w:rsidRDefault="0009364B" w:rsidP="0009364B">
      <w:pPr>
        <w:rPr>
          <w:rFonts w:eastAsiaTheme="minorEastAsia"/>
          <w:lang w:eastAsia="ja-JP"/>
        </w:rPr>
      </w:pPr>
      <w:r w:rsidRPr="00E8461A">
        <w:t>[Ed: insert table]</w:t>
      </w:r>
    </w:p>
    <w:p w:rsidR="00B07305" w:rsidRPr="00B07305" w:rsidRDefault="00B07305" w:rsidP="0009364B">
      <w:pPr>
        <w:rPr>
          <w:rFonts w:eastAsiaTheme="minorEastAsia"/>
          <w:lang w:eastAsia="ja-JP"/>
        </w:rPr>
      </w:pPr>
    </w:p>
    <w:p w:rsidR="004F6CF3" w:rsidRDefault="004F6CF3" w:rsidP="009D0CEC">
      <w:pPr>
        <w:keepNext/>
        <w:rPr>
          <w:rFonts w:eastAsiaTheme="minorEastAsia"/>
          <w:lang w:eastAsia="ja-JP"/>
        </w:rPr>
      </w:pPr>
    </w:p>
    <w:p w:rsidR="00B369BF" w:rsidRPr="00A9525B" w:rsidRDefault="007A4E65" w:rsidP="009D0CEC">
      <w:pPr>
        <w:keepNext/>
        <w:rPr>
          <w:rFonts w:eastAsiaTheme="minorEastAsia"/>
          <w:color w:val="FF0000"/>
          <w:highlight w:val="yellow"/>
          <w:lang w:eastAsia="ja-JP"/>
        </w:rPr>
      </w:pPr>
      <w:r w:rsidRPr="007A4E65">
        <w:rPr>
          <w:rFonts w:eastAsiaTheme="minorEastAsia"/>
          <w:color w:val="FF0000"/>
          <w:highlight w:val="yellow"/>
          <w:lang w:eastAsia="ja-JP"/>
        </w:rPr>
        <w:t>…</w:t>
      </w:r>
    </w:p>
    <w:p w:rsidR="00EB650A" w:rsidRDefault="007A4E65">
      <w:pPr>
        <w:pStyle w:val="Annex3"/>
        <w:tabs>
          <w:tab w:val="clear" w:pos="720"/>
          <w:tab w:val="clear" w:pos="1440"/>
          <w:tab w:val="clear" w:pos="2160"/>
        </w:tabs>
        <w:ind w:left="0" w:firstLine="0"/>
        <w:rPr>
          <w:color w:val="FF0000"/>
          <w:highlight w:val="yellow"/>
        </w:rPr>
      </w:pPr>
      <w:r w:rsidRPr="007A4E65">
        <w:rPr>
          <w:rFonts w:eastAsiaTheme="minorEastAsia"/>
          <w:color w:val="FF0000"/>
          <w:highlight w:val="yellow"/>
          <w:lang w:eastAsia="ja-JP"/>
        </w:rPr>
        <w:t>A.1.X</w:t>
      </w:r>
      <w:r w:rsidRPr="007A4E65">
        <w:rPr>
          <w:rFonts w:eastAsiaTheme="minorEastAsia"/>
          <w:color w:val="FF0000"/>
          <w:highlight w:val="yellow"/>
          <w:lang w:eastAsia="ja-JP"/>
        </w:rPr>
        <w:tab/>
      </w:r>
      <w:r w:rsidR="0005401D" w:rsidRPr="00A9525B">
        <w:rPr>
          <w:rFonts w:eastAsiaTheme="minorEastAsia" w:hint="eastAsia"/>
          <w:color w:val="FF0000"/>
          <w:highlight w:val="yellow"/>
          <w:lang w:eastAsia="ja-JP"/>
        </w:rPr>
        <w:t>Interlaced field i</w:t>
      </w:r>
      <w:r w:rsidR="00AE24B8">
        <w:rPr>
          <w:rFonts w:eastAsiaTheme="minorEastAsia" w:hint="eastAsia"/>
          <w:color w:val="FF0000"/>
          <w:highlight w:val="yellow"/>
          <w:lang w:eastAsia="ja-JP"/>
        </w:rPr>
        <w:t>ndication</w:t>
      </w:r>
      <w:r w:rsidR="0005401D" w:rsidRPr="00A9525B">
        <w:rPr>
          <w:rFonts w:eastAsiaTheme="minorEastAsia" w:hint="eastAsia"/>
          <w:color w:val="FF0000"/>
          <w:highlight w:val="yellow"/>
          <w:lang w:eastAsia="ja-JP"/>
        </w:rPr>
        <w:t xml:space="preserve"> </w:t>
      </w:r>
      <w:r w:rsidRPr="007A4E65">
        <w:rPr>
          <w:color w:val="FF0000"/>
          <w:highlight w:val="yellow"/>
        </w:rPr>
        <w:t>SEI message syntax</w:t>
      </w:r>
    </w:p>
    <w:p w:rsidR="003D1FF7" w:rsidRPr="00A9525B" w:rsidRDefault="003D1FF7" w:rsidP="009D0CEC">
      <w:pPr>
        <w:keepNext/>
        <w:rPr>
          <w:rFonts w:eastAsiaTheme="minorEastAsia"/>
          <w:color w:val="FF0000"/>
          <w:highlight w:val="yellow"/>
          <w:lang w:eastAsia="ja-JP"/>
        </w:rPr>
      </w:pPr>
    </w:p>
    <w:tbl>
      <w:tblPr>
        <w:tblW w:w="0" w:type="auto"/>
        <w:jc w:val="center"/>
        <w:tblLayout w:type="fixed"/>
        <w:tblLook w:val="0000"/>
      </w:tblPr>
      <w:tblGrid>
        <w:gridCol w:w="6700"/>
        <w:gridCol w:w="530"/>
        <w:gridCol w:w="1157"/>
      </w:tblGrid>
      <w:tr w:rsidR="00A9525B" w:rsidRPr="00A9525B" w:rsidTr="00C371C3">
        <w:trPr>
          <w:cantSplit/>
          <w:jc w:val="center"/>
        </w:trPr>
        <w:tc>
          <w:tcPr>
            <w:tcW w:w="6700" w:type="dxa"/>
            <w:tcBorders>
              <w:top w:val="single" w:sz="6" w:space="0" w:color="auto"/>
              <w:left w:val="single" w:sz="6" w:space="0" w:color="auto"/>
              <w:bottom w:val="single" w:sz="4" w:space="0" w:color="auto"/>
              <w:right w:val="single" w:sz="6" w:space="0" w:color="auto"/>
            </w:tcBorders>
          </w:tcPr>
          <w:p w:rsidR="00A9525B" w:rsidRPr="00A9525B" w:rsidRDefault="00C371C3" w:rsidP="00C371C3">
            <w:pPr>
              <w:pStyle w:val="tablesyntax"/>
              <w:rPr>
                <w:color w:val="FF0000"/>
                <w:highlight w:val="yellow"/>
              </w:rPr>
            </w:pPr>
            <w:proofErr w:type="spellStart"/>
            <w:r>
              <w:rPr>
                <w:rFonts w:hint="eastAsia"/>
                <w:color w:val="FF0000"/>
                <w:highlight w:val="yellow"/>
                <w:lang w:eastAsia="ja-JP"/>
              </w:rPr>
              <w:t>i</w:t>
            </w:r>
            <w:r w:rsidR="004C5AF4">
              <w:rPr>
                <w:color w:val="FF0000"/>
                <w:highlight w:val="yellow"/>
              </w:rPr>
              <w:t>nterlaced_field_indication</w:t>
            </w:r>
            <w:proofErr w:type="spellEnd"/>
            <w:r w:rsidR="00AE1CB5">
              <w:rPr>
                <w:rFonts w:hint="eastAsia"/>
                <w:color w:val="FF0000"/>
                <w:highlight w:val="yellow"/>
                <w:lang w:eastAsia="ja-JP"/>
              </w:rPr>
              <w:t>(</w:t>
            </w:r>
            <w:r w:rsidR="00756280">
              <w:rPr>
                <w:rFonts w:hint="eastAsia"/>
                <w:color w:val="FF0000"/>
                <w:highlight w:val="yellow"/>
                <w:lang w:eastAsia="ja-JP"/>
              </w:rPr>
              <w:t xml:space="preserve"> </w:t>
            </w:r>
            <w:proofErr w:type="spellStart"/>
            <w:r w:rsidR="007A4E65" w:rsidRPr="007A4E65">
              <w:rPr>
                <w:color w:val="FF0000"/>
                <w:highlight w:val="yellow"/>
              </w:rPr>
              <w:t>payloadSize</w:t>
            </w:r>
            <w:proofErr w:type="spellEnd"/>
            <w:r w:rsidR="007A4E65" w:rsidRPr="007A4E65">
              <w:rPr>
                <w:color w:val="FF0000"/>
                <w:highlight w:val="yellow"/>
              </w:rPr>
              <w:t xml:space="preserve"> ) {</w:t>
            </w:r>
          </w:p>
        </w:tc>
        <w:tc>
          <w:tcPr>
            <w:tcW w:w="530" w:type="dxa"/>
            <w:tcBorders>
              <w:top w:val="single" w:sz="6" w:space="0" w:color="auto"/>
              <w:left w:val="single" w:sz="6" w:space="0" w:color="auto"/>
              <w:bottom w:val="single" w:sz="4" w:space="0" w:color="auto"/>
              <w:right w:val="single" w:sz="6" w:space="0" w:color="auto"/>
            </w:tcBorders>
          </w:tcPr>
          <w:p w:rsidR="00A9525B" w:rsidRPr="00A9525B" w:rsidRDefault="007A4E65" w:rsidP="00C371C3">
            <w:pPr>
              <w:pStyle w:val="tableheading"/>
              <w:jc w:val="center"/>
              <w:rPr>
                <w:color w:val="FF0000"/>
                <w:highlight w:val="yellow"/>
              </w:rPr>
            </w:pPr>
            <w:r w:rsidRPr="007A4E65">
              <w:rPr>
                <w:color w:val="FF0000"/>
                <w:highlight w:val="yellow"/>
              </w:rPr>
              <w:t>C</w:t>
            </w:r>
          </w:p>
        </w:tc>
        <w:tc>
          <w:tcPr>
            <w:tcW w:w="1157" w:type="dxa"/>
            <w:tcBorders>
              <w:top w:val="single" w:sz="6" w:space="0" w:color="auto"/>
              <w:left w:val="single" w:sz="6" w:space="0" w:color="auto"/>
              <w:bottom w:val="single" w:sz="4" w:space="0" w:color="auto"/>
              <w:right w:val="single" w:sz="6" w:space="0" w:color="auto"/>
            </w:tcBorders>
          </w:tcPr>
          <w:p w:rsidR="00A9525B" w:rsidRPr="00A9525B" w:rsidRDefault="007A4E65" w:rsidP="00C371C3">
            <w:pPr>
              <w:pStyle w:val="tableheading"/>
              <w:rPr>
                <w:color w:val="FF0000"/>
                <w:highlight w:val="yellow"/>
              </w:rPr>
            </w:pPr>
            <w:r w:rsidRPr="007A4E65">
              <w:rPr>
                <w:color w:val="FF0000"/>
                <w:highlight w:val="yellow"/>
              </w:rPr>
              <w:t>Descriptor</w:t>
            </w:r>
          </w:p>
        </w:tc>
      </w:tr>
      <w:tr w:rsidR="00A9525B" w:rsidRPr="00A9525B"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A9525B" w:rsidRPr="00A9525B" w:rsidRDefault="0036416D" w:rsidP="0036416D">
            <w:pPr>
              <w:pStyle w:val="tablesyntax"/>
              <w:ind w:left="216"/>
              <w:rPr>
                <w:b/>
                <w:bCs/>
                <w:color w:val="FF0000"/>
                <w:highlight w:val="yellow"/>
              </w:rPr>
            </w:pPr>
            <w:proofErr w:type="spellStart"/>
            <w:r>
              <w:rPr>
                <w:rFonts w:hint="eastAsia"/>
                <w:b/>
                <w:bCs/>
                <w:color w:val="FF0000"/>
                <w:highlight w:val="yellow"/>
                <w:lang w:eastAsia="ja-JP"/>
              </w:rPr>
              <w:t>i</w:t>
            </w:r>
            <w:r w:rsidR="007F0B73">
              <w:rPr>
                <w:rFonts w:hint="eastAsia"/>
                <w:b/>
                <w:bCs/>
                <w:color w:val="FF0000"/>
                <w:highlight w:val="yellow"/>
                <w:lang w:eastAsia="ja-JP"/>
              </w:rPr>
              <w:t>n</w:t>
            </w:r>
            <w:r>
              <w:rPr>
                <w:rFonts w:hint="eastAsia"/>
                <w:b/>
                <w:bCs/>
                <w:color w:val="FF0000"/>
                <w:highlight w:val="yellow"/>
                <w:lang w:eastAsia="ja-JP"/>
              </w:rPr>
              <w:t>terlaced_field_indication</w:t>
            </w:r>
            <w:r w:rsidR="007A4E65" w:rsidRPr="007A4E65">
              <w:rPr>
                <w:b/>
                <w:bCs/>
                <w:color w:val="FF0000"/>
                <w:highlight w:val="yellow"/>
              </w:rPr>
              <w:t>_id</w:t>
            </w:r>
            <w:proofErr w:type="spellEnd"/>
          </w:p>
        </w:tc>
        <w:tc>
          <w:tcPr>
            <w:tcW w:w="530" w:type="dxa"/>
            <w:tcBorders>
              <w:top w:val="single" w:sz="4" w:space="0" w:color="auto"/>
              <w:left w:val="single" w:sz="4" w:space="0" w:color="auto"/>
              <w:bottom w:val="single" w:sz="4" w:space="0" w:color="auto"/>
              <w:right w:val="single" w:sz="4" w:space="0" w:color="auto"/>
            </w:tcBorders>
          </w:tcPr>
          <w:p w:rsidR="00A9525B" w:rsidRPr="00A9525B" w:rsidRDefault="007A4E65" w:rsidP="00C371C3">
            <w:pPr>
              <w:pStyle w:val="tableheading"/>
              <w:jc w:val="center"/>
              <w:rPr>
                <w:b w:val="0"/>
                <w:bCs w:val="0"/>
                <w:color w:val="FF0000"/>
                <w:highlight w:val="yellow"/>
              </w:rPr>
            </w:pPr>
            <w:r w:rsidRPr="007A4E65">
              <w:rPr>
                <w:b w:val="0"/>
                <w:bCs w:val="0"/>
                <w:color w:val="FF0000"/>
                <w:highlight w:val="yellow"/>
              </w:rPr>
              <w:t>5</w:t>
            </w:r>
          </w:p>
        </w:tc>
        <w:tc>
          <w:tcPr>
            <w:tcW w:w="1157" w:type="dxa"/>
            <w:tcBorders>
              <w:top w:val="single" w:sz="4" w:space="0" w:color="auto"/>
              <w:left w:val="single" w:sz="4" w:space="0" w:color="auto"/>
              <w:bottom w:val="single" w:sz="4" w:space="0" w:color="auto"/>
              <w:right w:val="single" w:sz="4" w:space="0" w:color="auto"/>
            </w:tcBorders>
          </w:tcPr>
          <w:p w:rsidR="00A9525B" w:rsidRPr="00A9525B" w:rsidRDefault="004C5AF4" w:rsidP="004C5AF4">
            <w:pPr>
              <w:pStyle w:val="tableheading"/>
              <w:rPr>
                <w:b w:val="0"/>
                <w:bCs w:val="0"/>
                <w:color w:val="FF0000"/>
                <w:highlight w:val="yellow"/>
              </w:rPr>
            </w:pPr>
            <w:r>
              <w:rPr>
                <w:b w:val="0"/>
                <w:bCs w:val="0"/>
                <w:color w:val="FF0000"/>
                <w:highlight w:val="yellow"/>
              </w:rPr>
              <w:t>u</w:t>
            </w:r>
            <w:r w:rsidR="007A4E65" w:rsidRPr="007A4E65">
              <w:rPr>
                <w:b w:val="0"/>
                <w:bCs w:val="0"/>
                <w:color w:val="FF0000"/>
                <w:highlight w:val="yellow"/>
              </w:rPr>
              <w:t>(</w:t>
            </w:r>
            <w:r w:rsidR="00D1340C">
              <w:rPr>
                <w:rFonts w:hint="eastAsia"/>
                <w:b w:val="0"/>
                <w:bCs w:val="0"/>
                <w:color w:val="FF0000"/>
                <w:highlight w:val="yellow"/>
                <w:lang w:eastAsia="ja-JP"/>
              </w:rPr>
              <w:t>4</w:t>
            </w:r>
            <w:r w:rsidR="007A4E65" w:rsidRPr="007A4E65">
              <w:rPr>
                <w:b w:val="0"/>
                <w:bCs w:val="0"/>
                <w:color w:val="FF0000"/>
                <w:highlight w:val="yellow"/>
              </w:rPr>
              <w:t>)</w:t>
            </w:r>
          </w:p>
        </w:tc>
      </w:tr>
      <w:tr w:rsidR="00A9525B" w:rsidRPr="00A9525B" w:rsidTr="00C371C3">
        <w:trPr>
          <w:cantSplit/>
          <w:jc w:val="center"/>
        </w:trPr>
        <w:tc>
          <w:tcPr>
            <w:tcW w:w="6700" w:type="dxa"/>
            <w:tcBorders>
              <w:top w:val="single" w:sz="2" w:space="0" w:color="auto"/>
              <w:left w:val="single" w:sz="6" w:space="0" w:color="auto"/>
              <w:bottom w:val="single" w:sz="2" w:space="0" w:color="auto"/>
              <w:right w:val="single" w:sz="6" w:space="0" w:color="auto"/>
            </w:tcBorders>
          </w:tcPr>
          <w:p w:rsidR="00A9525B" w:rsidRPr="00A9525B" w:rsidRDefault="007A4E65" w:rsidP="00C371C3">
            <w:pPr>
              <w:pStyle w:val="tablesyntax"/>
              <w:rPr>
                <w:color w:val="FF0000"/>
                <w:highlight w:val="yellow"/>
              </w:rPr>
            </w:pPr>
            <w:r w:rsidRPr="007A4E65">
              <w:rPr>
                <w:color w:val="FF0000"/>
                <w:highlight w:val="yellow"/>
              </w:rPr>
              <w:t>}</w:t>
            </w:r>
          </w:p>
        </w:tc>
        <w:tc>
          <w:tcPr>
            <w:tcW w:w="530" w:type="dxa"/>
            <w:tcBorders>
              <w:top w:val="single" w:sz="2" w:space="0" w:color="auto"/>
              <w:left w:val="single" w:sz="6" w:space="0" w:color="auto"/>
              <w:bottom w:val="single" w:sz="2" w:space="0" w:color="auto"/>
              <w:right w:val="single" w:sz="6" w:space="0" w:color="auto"/>
            </w:tcBorders>
          </w:tcPr>
          <w:p w:rsidR="00A9525B" w:rsidRPr="00A9525B" w:rsidRDefault="00A9525B" w:rsidP="00C371C3">
            <w:pPr>
              <w:pStyle w:val="tablecell"/>
              <w:jc w:val="center"/>
              <w:rPr>
                <w:color w:val="FF0000"/>
                <w:highlight w:val="yellow"/>
              </w:rPr>
            </w:pPr>
          </w:p>
        </w:tc>
        <w:tc>
          <w:tcPr>
            <w:tcW w:w="1157" w:type="dxa"/>
            <w:tcBorders>
              <w:top w:val="single" w:sz="2" w:space="0" w:color="auto"/>
              <w:left w:val="single" w:sz="6" w:space="0" w:color="auto"/>
              <w:bottom w:val="single" w:sz="2" w:space="0" w:color="auto"/>
              <w:right w:val="single" w:sz="6" w:space="0" w:color="auto"/>
            </w:tcBorders>
          </w:tcPr>
          <w:p w:rsidR="00A9525B" w:rsidRPr="00A9525B" w:rsidRDefault="00A9525B" w:rsidP="00C371C3">
            <w:pPr>
              <w:pStyle w:val="tablecell"/>
              <w:rPr>
                <w:color w:val="FF0000"/>
                <w:highlight w:val="yellow"/>
              </w:rPr>
            </w:pPr>
          </w:p>
        </w:tc>
      </w:tr>
    </w:tbl>
    <w:p w:rsidR="00A9525B" w:rsidRPr="00A9525B" w:rsidRDefault="00A9525B" w:rsidP="00A9525B">
      <w:pPr>
        <w:keepNext/>
        <w:rPr>
          <w:rFonts w:eastAsiaTheme="minorEastAsia"/>
          <w:color w:val="FF0000"/>
          <w:highlight w:val="yellow"/>
          <w:lang w:eastAsia="ja-JP"/>
        </w:rPr>
      </w:pPr>
      <w:r w:rsidRPr="00A9525B">
        <w:rPr>
          <w:rFonts w:eastAsiaTheme="minorEastAsia"/>
          <w:color w:val="FF0000"/>
          <w:highlight w:val="yellow"/>
          <w:lang w:eastAsia="ja-JP"/>
        </w:rPr>
        <w:t>…</w:t>
      </w:r>
    </w:p>
    <w:p w:rsidR="00A9525B" w:rsidRPr="0005401D" w:rsidRDefault="00A9525B" w:rsidP="009D0CEC">
      <w:pPr>
        <w:keepNext/>
        <w:rPr>
          <w:rFonts w:eastAsiaTheme="minorEastAsia"/>
          <w:lang w:eastAsia="ja-JP"/>
        </w:rPr>
      </w:pPr>
    </w:p>
    <w:p w:rsidR="009D0CEC" w:rsidRDefault="009D0CEC" w:rsidP="009D0CEC">
      <w:pPr>
        <w:pStyle w:val="Annex2"/>
        <w:numPr>
          <w:ilvl w:val="1"/>
          <w:numId w:val="4"/>
        </w:numPr>
        <w:ind w:left="0" w:firstLine="0"/>
        <w:rPr>
          <w:rFonts w:eastAsiaTheme="minorEastAsia"/>
          <w:lang w:eastAsia="ja-JP"/>
        </w:rPr>
      </w:pPr>
      <w:bookmarkStart w:id="21" w:name="_Toc13903077"/>
      <w:bookmarkStart w:id="22" w:name="_Toc20134555"/>
      <w:bookmarkStart w:id="23" w:name="_Toc77680651"/>
      <w:bookmarkStart w:id="24" w:name="_Toc118289247"/>
      <w:bookmarkStart w:id="25" w:name="_Ref205113707"/>
      <w:bookmarkStart w:id="26" w:name="_Ref215995733"/>
      <w:bookmarkStart w:id="27" w:name="_Ref220342660"/>
      <w:bookmarkStart w:id="28" w:name="_Toc226456857"/>
      <w:bookmarkStart w:id="29" w:name="_Toc248045475"/>
      <w:bookmarkStart w:id="30" w:name="_Toc287363886"/>
      <w:bookmarkStart w:id="31" w:name="_Toc293649319"/>
      <w:r w:rsidRPr="00E8461A">
        <w:t>SEI payload semantics</w:t>
      </w:r>
      <w:bookmarkEnd w:id="21"/>
      <w:bookmarkEnd w:id="22"/>
      <w:bookmarkEnd w:id="23"/>
      <w:bookmarkEnd w:id="24"/>
      <w:bookmarkEnd w:id="25"/>
      <w:bookmarkEnd w:id="26"/>
      <w:bookmarkEnd w:id="27"/>
      <w:bookmarkEnd w:id="28"/>
      <w:bookmarkEnd w:id="29"/>
      <w:bookmarkEnd w:id="30"/>
      <w:bookmarkEnd w:id="31"/>
    </w:p>
    <w:p w:rsidR="004C5AF4" w:rsidRPr="004A23AF" w:rsidRDefault="004C5AF4" w:rsidP="004C5AF4">
      <w:pPr>
        <w:pStyle w:val="Annex3"/>
        <w:numPr>
          <w:ilvl w:val="2"/>
          <w:numId w:val="4"/>
        </w:numPr>
        <w:tabs>
          <w:tab w:val="clear" w:pos="1440"/>
          <w:tab w:val="clear" w:pos="2160"/>
        </w:tabs>
      </w:pPr>
      <w:r w:rsidRPr="004A23AF">
        <w:t xml:space="preserve">Buffering period SEI message </w:t>
      </w:r>
      <w:r>
        <w:rPr>
          <w:rFonts w:eastAsiaTheme="minorEastAsia" w:hint="eastAsia"/>
          <w:lang w:eastAsia="ja-JP"/>
        </w:rPr>
        <w:t>semantics</w:t>
      </w:r>
    </w:p>
    <w:p w:rsidR="004C5AF4" w:rsidRPr="00E8461A" w:rsidRDefault="004C5AF4" w:rsidP="004C5AF4">
      <w:r w:rsidRPr="00E8461A">
        <w:t xml:space="preserve">[Ed: insert </w:t>
      </w:r>
      <w:r>
        <w:rPr>
          <w:rFonts w:eastAsiaTheme="minorEastAsia" w:hint="eastAsia"/>
          <w:lang w:eastAsia="ja-JP"/>
        </w:rPr>
        <w:t>descriptions</w:t>
      </w:r>
      <w:r w:rsidRPr="00E8461A">
        <w:t>]</w:t>
      </w:r>
    </w:p>
    <w:p w:rsidR="004C5AF4" w:rsidRPr="004A23AF" w:rsidRDefault="004C5AF4" w:rsidP="004C5AF4">
      <w:pPr>
        <w:pStyle w:val="Annex3"/>
        <w:numPr>
          <w:ilvl w:val="2"/>
          <w:numId w:val="4"/>
        </w:numPr>
        <w:tabs>
          <w:tab w:val="clear" w:pos="1440"/>
          <w:tab w:val="clear" w:pos="2160"/>
        </w:tabs>
      </w:pPr>
      <w:r w:rsidRPr="004C5AF4">
        <w:t>Picture timing SEI message semantics</w:t>
      </w:r>
    </w:p>
    <w:p w:rsidR="004C5AF4" w:rsidRPr="00E8461A" w:rsidRDefault="004C5AF4" w:rsidP="004C5AF4">
      <w:r w:rsidRPr="00E8461A">
        <w:t xml:space="preserve">[Ed: insert </w:t>
      </w:r>
      <w:r>
        <w:rPr>
          <w:rFonts w:eastAsiaTheme="minorEastAsia" w:hint="eastAsia"/>
          <w:lang w:eastAsia="ja-JP"/>
        </w:rPr>
        <w:t>descriptions</w:t>
      </w:r>
      <w:r w:rsidRPr="00E8461A">
        <w:t>]</w:t>
      </w:r>
    </w:p>
    <w:p w:rsidR="00C6314F" w:rsidRPr="008C47DC" w:rsidRDefault="00C6314F" w:rsidP="00C6314F">
      <w:pPr>
        <w:keepNext/>
        <w:rPr>
          <w:rFonts w:eastAsiaTheme="minorEastAsia"/>
          <w:color w:val="FF0000"/>
          <w:highlight w:val="yellow"/>
          <w:lang w:eastAsia="ja-JP"/>
        </w:rPr>
      </w:pPr>
      <w:r w:rsidRPr="008C47DC">
        <w:rPr>
          <w:rFonts w:eastAsiaTheme="minorEastAsia"/>
          <w:color w:val="FF0000"/>
          <w:highlight w:val="yellow"/>
          <w:lang w:eastAsia="ja-JP"/>
        </w:rPr>
        <w:t>…</w:t>
      </w:r>
    </w:p>
    <w:p w:rsidR="00C6314F" w:rsidRPr="008C47DC" w:rsidRDefault="00740F2D" w:rsidP="00C6314F">
      <w:pPr>
        <w:pStyle w:val="Annex3"/>
        <w:tabs>
          <w:tab w:val="clear" w:pos="720"/>
          <w:tab w:val="clear" w:pos="1440"/>
          <w:tab w:val="clear" w:pos="2160"/>
        </w:tabs>
        <w:ind w:left="0" w:firstLine="0"/>
        <w:rPr>
          <w:rFonts w:eastAsiaTheme="minorEastAsia"/>
          <w:color w:val="FF0000"/>
          <w:highlight w:val="yellow"/>
          <w:lang w:eastAsia="ja-JP"/>
        </w:rPr>
      </w:pPr>
      <w:r w:rsidRPr="008C47DC">
        <w:rPr>
          <w:rFonts w:eastAsiaTheme="minorEastAsia"/>
          <w:color w:val="FF0000"/>
          <w:highlight w:val="yellow"/>
          <w:lang w:eastAsia="ja-JP"/>
        </w:rPr>
        <w:t>A.2.X</w:t>
      </w:r>
      <w:r w:rsidRPr="008C47DC">
        <w:rPr>
          <w:rFonts w:eastAsiaTheme="minorEastAsia"/>
          <w:color w:val="FF0000"/>
          <w:highlight w:val="yellow"/>
          <w:lang w:eastAsia="ja-JP"/>
        </w:rPr>
        <w:tab/>
        <w:t xml:space="preserve">Interlaced field indication </w:t>
      </w:r>
      <w:r w:rsidRPr="008C47DC">
        <w:rPr>
          <w:color w:val="FF0000"/>
          <w:highlight w:val="yellow"/>
        </w:rPr>
        <w:t xml:space="preserve">SEI message </w:t>
      </w:r>
      <w:r w:rsidR="008C47DC" w:rsidRPr="008C47DC">
        <w:rPr>
          <w:rFonts w:eastAsiaTheme="minorEastAsia"/>
          <w:color w:val="FF0000"/>
          <w:highlight w:val="yellow"/>
          <w:lang w:eastAsia="ja-JP"/>
        </w:rPr>
        <w:t>semantics</w:t>
      </w:r>
    </w:p>
    <w:p w:rsidR="00E96760" w:rsidRPr="00056B10" w:rsidRDefault="00E96760" w:rsidP="00E96760">
      <w:pPr>
        <w:rPr>
          <w:color w:val="FF0000"/>
          <w:highlight w:val="yellow"/>
        </w:rPr>
      </w:pPr>
      <w:r w:rsidRPr="00056B10">
        <w:rPr>
          <w:color w:val="FF0000"/>
          <w:highlight w:val="yellow"/>
        </w:rPr>
        <w:t xml:space="preserve">The presence of </w:t>
      </w:r>
      <w:r w:rsidRPr="00056B10">
        <w:rPr>
          <w:rFonts w:eastAsiaTheme="minorEastAsia" w:hint="eastAsia"/>
          <w:color w:val="FF0000"/>
          <w:highlight w:val="yellow"/>
          <w:lang w:eastAsia="ja-JP"/>
        </w:rPr>
        <w:t>interlaced field indication</w:t>
      </w:r>
      <w:r w:rsidRPr="00056B10">
        <w:rPr>
          <w:color w:val="FF0000"/>
          <w:highlight w:val="yellow"/>
        </w:rPr>
        <w:t xml:space="preserve"> SEI message in the </w:t>
      </w:r>
      <w:proofErr w:type="spellStart"/>
      <w:r w:rsidRPr="00056B10">
        <w:rPr>
          <w:color w:val="FF0000"/>
          <w:highlight w:val="yellow"/>
        </w:rPr>
        <w:t>bitstream</w:t>
      </w:r>
      <w:proofErr w:type="spellEnd"/>
      <w:r w:rsidRPr="00056B10">
        <w:rPr>
          <w:color w:val="FF0000"/>
          <w:highlight w:val="yellow"/>
        </w:rPr>
        <w:t xml:space="preserve"> is specified as follows.</w:t>
      </w:r>
    </w:p>
    <w:p w:rsidR="00E96760" w:rsidRPr="00056B10" w:rsidRDefault="00E96760" w:rsidP="00E96760">
      <w:pPr>
        <w:pStyle w:val="enumlev1"/>
        <w:keepNext/>
        <w:ind w:left="403" w:hanging="403"/>
        <w:rPr>
          <w:color w:val="FF0000"/>
          <w:highlight w:val="yellow"/>
        </w:rPr>
      </w:pPr>
      <w:r w:rsidRPr="00056B10">
        <w:rPr>
          <w:color w:val="FF0000"/>
          <w:highlight w:val="yellow"/>
        </w:rPr>
        <w:t>–</w:t>
      </w:r>
      <w:r w:rsidRPr="00056B10">
        <w:rPr>
          <w:color w:val="FF0000"/>
          <w:highlight w:val="yellow"/>
        </w:rPr>
        <w:tab/>
        <w:t xml:space="preserve">If </w:t>
      </w:r>
      <w:proofErr w:type="spellStart"/>
      <w:r w:rsidR="00B47FB7" w:rsidRPr="00056B10">
        <w:rPr>
          <w:color w:val="FF0000"/>
          <w:highlight w:val="yellow"/>
        </w:rPr>
        <w:t>interlaced_field_indication_present_flag</w:t>
      </w:r>
      <w:proofErr w:type="spellEnd"/>
      <w:r w:rsidRPr="00056B10">
        <w:rPr>
          <w:color w:val="FF0000"/>
          <w:highlight w:val="yellow"/>
        </w:rPr>
        <w:t xml:space="preserve"> is equal to 1, one </w:t>
      </w:r>
      <w:r w:rsidR="00650B56" w:rsidRPr="00056B10">
        <w:rPr>
          <w:rFonts w:hint="eastAsia"/>
          <w:color w:val="FF0000"/>
          <w:highlight w:val="yellow"/>
          <w:lang w:eastAsia="ja-JP"/>
        </w:rPr>
        <w:t>interlaced field indication</w:t>
      </w:r>
      <w:r w:rsidR="00650B56" w:rsidRPr="00056B10">
        <w:rPr>
          <w:color w:val="FF0000"/>
          <w:highlight w:val="yellow"/>
        </w:rPr>
        <w:t xml:space="preserve"> SEI</w:t>
      </w:r>
      <w:r w:rsidRPr="00056B10">
        <w:rPr>
          <w:color w:val="FF0000"/>
          <w:highlight w:val="yellow"/>
        </w:rPr>
        <w:t xml:space="preserve"> message shall be present in every access unit of the coded video sequence.</w:t>
      </w:r>
    </w:p>
    <w:p w:rsidR="00E96760" w:rsidRPr="00056B10" w:rsidRDefault="00E96760" w:rsidP="00E96760">
      <w:pPr>
        <w:pStyle w:val="enumlev1"/>
        <w:keepNext/>
        <w:ind w:left="403" w:hanging="403"/>
        <w:rPr>
          <w:color w:val="FF0000"/>
        </w:rPr>
      </w:pPr>
      <w:r w:rsidRPr="00056B10">
        <w:rPr>
          <w:color w:val="FF0000"/>
          <w:highlight w:val="yellow"/>
        </w:rPr>
        <w:t>–</w:t>
      </w:r>
      <w:r w:rsidRPr="00056B10">
        <w:rPr>
          <w:color w:val="FF0000"/>
          <w:highlight w:val="yellow"/>
        </w:rPr>
        <w:tab/>
        <w:t>Otherwise (</w:t>
      </w:r>
      <w:proofErr w:type="spellStart"/>
      <w:r w:rsidR="00E86559" w:rsidRPr="00056B10">
        <w:rPr>
          <w:color w:val="FF0000"/>
          <w:highlight w:val="yellow"/>
        </w:rPr>
        <w:t>interlaced_field_indication_present_flag</w:t>
      </w:r>
      <w:proofErr w:type="spellEnd"/>
      <w:r w:rsidRPr="00056B10">
        <w:rPr>
          <w:color w:val="FF0000"/>
          <w:highlight w:val="yellow"/>
        </w:rPr>
        <w:t xml:space="preserve"> is equal to 0), no </w:t>
      </w:r>
      <w:r w:rsidR="007E57DD" w:rsidRPr="00056B10">
        <w:rPr>
          <w:rFonts w:hint="eastAsia"/>
          <w:color w:val="FF0000"/>
          <w:highlight w:val="yellow"/>
          <w:lang w:eastAsia="ja-JP"/>
        </w:rPr>
        <w:t>interlaced field indication</w:t>
      </w:r>
      <w:r w:rsidR="007E57DD" w:rsidRPr="00056B10">
        <w:rPr>
          <w:color w:val="FF0000"/>
          <w:highlight w:val="yellow"/>
        </w:rPr>
        <w:t xml:space="preserve"> SEI messag</w:t>
      </w:r>
      <w:r w:rsidRPr="00056B10">
        <w:rPr>
          <w:color w:val="FF0000"/>
          <w:highlight w:val="yellow"/>
        </w:rPr>
        <w:t>es shall be present in any access unit of the coded video sequence.</w:t>
      </w:r>
    </w:p>
    <w:p w:rsidR="00E96760" w:rsidRPr="00E96760" w:rsidRDefault="00E96760" w:rsidP="00F93A21">
      <w:pPr>
        <w:rPr>
          <w:rFonts w:eastAsiaTheme="minorEastAsia"/>
          <w:b/>
          <w:bCs/>
          <w:color w:val="FF0000"/>
          <w:highlight w:val="yellow"/>
          <w:lang w:eastAsia="ja-JP"/>
        </w:rPr>
      </w:pPr>
    </w:p>
    <w:p w:rsidR="00B81860" w:rsidRPr="008C47DC" w:rsidRDefault="00DC1829" w:rsidP="00F93A21">
      <w:pPr>
        <w:rPr>
          <w:rFonts w:eastAsiaTheme="minorEastAsia"/>
          <w:color w:val="FF0000"/>
          <w:highlight w:val="yellow"/>
          <w:lang w:eastAsia="ja-JP"/>
        </w:rPr>
      </w:pPr>
      <w:proofErr w:type="spellStart"/>
      <w:proofErr w:type="gramStart"/>
      <w:r w:rsidRPr="008C47DC">
        <w:rPr>
          <w:rFonts w:hint="eastAsia"/>
          <w:b/>
          <w:bCs/>
          <w:color w:val="FF0000"/>
          <w:highlight w:val="yellow"/>
          <w:lang w:eastAsia="ja-JP"/>
        </w:rPr>
        <w:t>interlaced_field_indication</w:t>
      </w:r>
      <w:r w:rsidR="00740F2D" w:rsidRPr="008C47DC">
        <w:rPr>
          <w:b/>
          <w:bCs/>
          <w:color w:val="FF0000"/>
          <w:highlight w:val="yellow"/>
        </w:rPr>
        <w:t>_id</w:t>
      </w:r>
      <w:proofErr w:type="spellEnd"/>
      <w:proofErr w:type="gramEnd"/>
      <w:r w:rsidR="007A4E65" w:rsidRPr="008C47DC">
        <w:rPr>
          <w:color w:val="FF0000"/>
          <w:highlight w:val="yellow"/>
        </w:rPr>
        <w:t xml:space="preserve"> indicates the </w:t>
      </w:r>
      <w:r w:rsidR="007A4E65" w:rsidRPr="008C47DC">
        <w:rPr>
          <w:rFonts w:eastAsiaTheme="minorEastAsia"/>
          <w:color w:val="FF0000"/>
          <w:highlight w:val="yellow"/>
          <w:lang w:eastAsia="ja-JP"/>
        </w:rPr>
        <w:t>field</w:t>
      </w:r>
      <w:r w:rsidR="007A4E65" w:rsidRPr="008C47DC">
        <w:rPr>
          <w:color w:val="FF0000"/>
          <w:highlight w:val="yellow"/>
        </w:rPr>
        <w:t xml:space="preserve"> of the pictures as specified in </w:t>
      </w:r>
      <w:r w:rsidR="007A4E65" w:rsidRPr="008C47DC">
        <w:rPr>
          <w:rFonts w:eastAsiaTheme="minorEastAsia"/>
          <w:color w:val="FF0000"/>
          <w:highlight w:val="yellow"/>
          <w:lang w:eastAsia="ja-JP"/>
        </w:rPr>
        <w:t xml:space="preserve">Table D-1. </w:t>
      </w:r>
    </w:p>
    <w:p w:rsidR="00EE5AD7" w:rsidRPr="008C47DC" w:rsidRDefault="007A4E65" w:rsidP="00EE5AD7">
      <w:pPr>
        <w:pStyle w:val="TableTitle"/>
        <w:outlineLvl w:val="0"/>
        <w:rPr>
          <w:color w:val="FF0000"/>
          <w:highlight w:val="yellow"/>
        </w:rPr>
      </w:pPr>
      <w:bookmarkStart w:id="32" w:name="_Ref36553807"/>
      <w:bookmarkStart w:id="33" w:name="_Toc77680822"/>
      <w:bookmarkStart w:id="34" w:name="_Toc118289250"/>
      <w:bookmarkStart w:id="35" w:name="_Toc221283670"/>
      <w:r w:rsidRPr="008C47DC">
        <w:rPr>
          <w:color w:val="FF0000"/>
          <w:highlight w:val="yellow"/>
        </w:rPr>
        <w:lastRenderedPageBreak/>
        <w:t>Table D</w:t>
      </w:r>
      <w:r w:rsidRPr="008C47DC">
        <w:rPr>
          <w:color w:val="FF0000"/>
          <w:highlight w:val="yellow"/>
        </w:rPr>
        <w:noBreakHyphen/>
      </w:r>
      <w:r w:rsidR="00507050" w:rsidRPr="008C47DC">
        <w:rPr>
          <w:color w:val="FF0000"/>
          <w:highlight w:val="yellow"/>
        </w:rPr>
        <w:fldChar w:fldCharType="begin" w:fldLock="1"/>
      </w:r>
      <w:r w:rsidRPr="008C47DC">
        <w:rPr>
          <w:color w:val="FF0000"/>
          <w:highlight w:val="yellow"/>
        </w:rPr>
        <w:instrText xml:space="preserve"> SEQ Table \* ARABIC \r 1 </w:instrText>
      </w:r>
      <w:r w:rsidR="00507050" w:rsidRPr="008C47DC">
        <w:rPr>
          <w:color w:val="FF0000"/>
          <w:highlight w:val="yellow"/>
        </w:rPr>
        <w:fldChar w:fldCharType="separate"/>
      </w:r>
      <w:r w:rsidRPr="008C47DC">
        <w:rPr>
          <w:noProof/>
          <w:color w:val="FF0000"/>
          <w:highlight w:val="yellow"/>
        </w:rPr>
        <w:t>1</w:t>
      </w:r>
      <w:r w:rsidR="00507050" w:rsidRPr="008C47DC">
        <w:rPr>
          <w:color w:val="FF0000"/>
          <w:highlight w:val="yellow"/>
        </w:rPr>
        <w:fldChar w:fldCharType="end"/>
      </w:r>
      <w:bookmarkEnd w:id="32"/>
      <w:r w:rsidRPr="008C47DC">
        <w:rPr>
          <w:color w:val="FF0000"/>
          <w:highlight w:val="yellow"/>
        </w:rPr>
        <w:t xml:space="preserve"> – Interpretation of </w:t>
      </w:r>
      <w:bookmarkEnd w:id="33"/>
      <w:bookmarkEnd w:id="34"/>
      <w:bookmarkEnd w:id="35"/>
      <w:proofErr w:type="spellStart"/>
      <w:r w:rsidRPr="008C47DC">
        <w:rPr>
          <w:color w:val="FF0000"/>
          <w:highlight w:val="yellow"/>
        </w:rPr>
        <w:t>interlaced_field_indication_id</w:t>
      </w:r>
      <w:proofErr w:type="spellEnd"/>
    </w:p>
    <w:p w:rsidR="00EB650A" w:rsidRPr="008C47DC" w:rsidRDefault="00EB650A">
      <w:pPr>
        <w:pStyle w:val="Blanc"/>
        <w:jc w:val="left"/>
        <w:rPr>
          <w:color w:val="FF0000"/>
          <w:highlight w:val="yellow"/>
          <w:lang w:val="en-GB"/>
        </w:rPr>
      </w:pPr>
    </w:p>
    <w:tbl>
      <w:tblPr>
        <w:tblStyle w:val="aff5"/>
        <w:tblW w:w="4800" w:type="dxa"/>
        <w:tblInd w:w="2508" w:type="dxa"/>
        <w:tblLayout w:type="fixed"/>
        <w:tblLook w:val="04A0"/>
      </w:tblPr>
      <w:tblGrid>
        <w:gridCol w:w="1700"/>
        <w:gridCol w:w="3100"/>
      </w:tblGrid>
      <w:tr w:rsidR="00FC5CBB" w:rsidRPr="008C47DC" w:rsidTr="00FC5CBB">
        <w:tc>
          <w:tcPr>
            <w:tcW w:w="1700" w:type="dxa"/>
          </w:tcPr>
          <w:p w:rsidR="00EB650A" w:rsidRPr="008C47DC" w:rsidRDefault="00FC5CBB">
            <w:pPr>
              <w:keepNext/>
              <w:jc w:val="left"/>
              <w:rPr>
                <w:rFonts w:eastAsiaTheme="minorEastAsia"/>
                <w:color w:val="FF0000"/>
                <w:highlight w:val="yellow"/>
                <w:lang w:eastAsia="ja-JP"/>
              </w:rPr>
            </w:pPr>
            <w:r w:rsidRPr="008C47DC">
              <w:rPr>
                <w:b/>
                <w:color w:val="FF0000"/>
                <w:highlight w:val="yellow"/>
              </w:rPr>
              <w:t>Value</w:t>
            </w:r>
          </w:p>
        </w:tc>
        <w:tc>
          <w:tcPr>
            <w:tcW w:w="3100" w:type="dxa"/>
          </w:tcPr>
          <w:p w:rsidR="00EB650A" w:rsidRPr="008C47DC" w:rsidRDefault="00FC5CBB">
            <w:pPr>
              <w:keepNext/>
              <w:jc w:val="left"/>
              <w:rPr>
                <w:rFonts w:eastAsiaTheme="minorEastAsia"/>
                <w:color w:val="FF0000"/>
                <w:highlight w:val="yellow"/>
                <w:lang w:eastAsia="ja-JP"/>
              </w:rPr>
            </w:pPr>
            <w:r w:rsidRPr="008C47DC">
              <w:rPr>
                <w:rFonts w:eastAsiaTheme="minorEastAsia"/>
                <w:b/>
                <w:color w:val="FF0000"/>
                <w:highlight w:val="yellow"/>
              </w:rPr>
              <w:t xml:space="preserve">Indicated </w:t>
            </w:r>
            <w:r w:rsidRPr="008C47DC">
              <w:rPr>
                <w:rFonts w:eastAsiaTheme="minorEastAsia"/>
                <w:b/>
                <w:color w:val="FF0000"/>
                <w:highlight w:val="yellow"/>
                <w:lang w:eastAsia="ja-JP"/>
              </w:rPr>
              <w:t>field of picture</w:t>
            </w:r>
          </w:p>
        </w:tc>
      </w:tr>
      <w:tr w:rsidR="00FC5CBB" w:rsidRPr="008C47DC" w:rsidTr="00FC5CBB">
        <w:tc>
          <w:tcPr>
            <w:tcW w:w="1700" w:type="dxa"/>
          </w:tcPr>
          <w:p w:rsidR="00EB650A" w:rsidRPr="008C47DC" w:rsidRDefault="00FC5CBB">
            <w:pPr>
              <w:keepNext/>
              <w:jc w:val="left"/>
              <w:rPr>
                <w:rFonts w:eastAsiaTheme="minorEastAsia"/>
                <w:color w:val="FF0000"/>
                <w:highlight w:val="yellow"/>
                <w:lang w:eastAsia="ja-JP"/>
              </w:rPr>
            </w:pPr>
            <w:r w:rsidRPr="008C47DC">
              <w:rPr>
                <w:rFonts w:eastAsiaTheme="minorEastAsia" w:hint="eastAsia"/>
                <w:color w:val="FF0000"/>
                <w:highlight w:val="yellow"/>
                <w:lang w:eastAsia="ja-JP"/>
              </w:rPr>
              <w:t>0</w:t>
            </w:r>
          </w:p>
        </w:tc>
        <w:tc>
          <w:tcPr>
            <w:tcW w:w="3100" w:type="dxa"/>
          </w:tcPr>
          <w:p w:rsidR="00EB650A" w:rsidRPr="008C47DC" w:rsidRDefault="00EB650A">
            <w:pPr>
              <w:keepNext/>
              <w:jc w:val="left"/>
              <w:rPr>
                <w:rFonts w:eastAsiaTheme="minorEastAsia"/>
                <w:color w:val="FF0000"/>
                <w:highlight w:val="yellow"/>
                <w:lang w:eastAsia="ja-JP"/>
              </w:rPr>
            </w:pPr>
            <w:r w:rsidRPr="008C47DC">
              <w:rPr>
                <w:rFonts w:eastAsiaTheme="minorEastAsia" w:hint="eastAsia"/>
                <w:color w:val="FF0000"/>
                <w:highlight w:val="yellow"/>
                <w:lang w:eastAsia="ja-JP"/>
              </w:rPr>
              <w:t>u</w:t>
            </w:r>
            <w:r w:rsidRPr="008C47DC">
              <w:rPr>
                <w:rFonts w:eastAsiaTheme="minorEastAsia"/>
                <w:color w:val="FF0000"/>
                <w:highlight w:val="yellow"/>
                <w:lang w:eastAsia="ja-JP"/>
              </w:rPr>
              <w:t>nspecified</w:t>
            </w:r>
          </w:p>
        </w:tc>
      </w:tr>
      <w:tr w:rsidR="00FC5CBB" w:rsidRPr="008C47DC" w:rsidTr="00FC5CBB">
        <w:tc>
          <w:tcPr>
            <w:tcW w:w="1700" w:type="dxa"/>
          </w:tcPr>
          <w:p w:rsidR="00EB650A" w:rsidRPr="008C47DC" w:rsidRDefault="00FC5CBB">
            <w:pPr>
              <w:keepNext/>
              <w:jc w:val="left"/>
              <w:rPr>
                <w:rFonts w:eastAsiaTheme="minorEastAsia"/>
                <w:color w:val="FF0000"/>
                <w:highlight w:val="yellow"/>
                <w:lang w:eastAsia="ja-JP"/>
              </w:rPr>
            </w:pPr>
            <w:r w:rsidRPr="008C47DC">
              <w:rPr>
                <w:rFonts w:eastAsiaTheme="minorEastAsia" w:hint="eastAsia"/>
                <w:color w:val="FF0000"/>
                <w:highlight w:val="yellow"/>
                <w:lang w:eastAsia="ja-JP"/>
              </w:rPr>
              <w:t>1</w:t>
            </w:r>
          </w:p>
        </w:tc>
        <w:tc>
          <w:tcPr>
            <w:tcW w:w="3100" w:type="dxa"/>
          </w:tcPr>
          <w:p w:rsidR="00EB650A" w:rsidRPr="008C47DC" w:rsidRDefault="00EB650A">
            <w:pPr>
              <w:keepNext/>
              <w:jc w:val="left"/>
              <w:rPr>
                <w:rFonts w:eastAsiaTheme="minorEastAsia"/>
                <w:color w:val="FF0000"/>
                <w:highlight w:val="yellow"/>
                <w:lang w:eastAsia="ja-JP"/>
              </w:rPr>
            </w:pPr>
            <w:r w:rsidRPr="008C47DC">
              <w:rPr>
                <w:rFonts w:eastAsiaTheme="minorEastAsia" w:hint="eastAsia"/>
                <w:color w:val="FF0000"/>
                <w:highlight w:val="yellow"/>
                <w:lang w:eastAsia="ja-JP"/>
              </w:rPr>
              <w:t>t</w:t>
            </w:r>
            <w:r w:rsidRPr="008C47DC">
              <w:rPr>
                <w:color w:val="FF0000"/>
                <w:highlight w:val="yellow"/>
              </w:rPr>
              <w:t xml:space="preserve">op </w:t>
            </w:r>
            <w:r w:rsidR="00FC5CBB" w:rsidRPr="008C47DC">
              <w:rPr>
                <w:color w:val="FF0000"/>
                <w:highlight w:val="yellow"/>
              </w:rPr>
              <w:t>field</w:t>
            </w:r>
          </w:p>
        </w:tc>
      </w:tr>
      <w:tr w:rsidR="00FC5CBB" w:rsidRPr="008C47DC" w:rsidTr="00FC5CBB">
        <w:tc>
          <w:tcPr>
            <w:tcW w:w="1700" w:type="dxa"/>
          </w:tcPr>
          <w:p w:rsidR="00EB650A" w:rsidRPr="008C47DC" w:rsidRDefault="00FC5CBB">
            <w:pPr>
              <w:keepNext/>
              <w:jc w:val="left"/>
              <w:rPr>
                <w:rFonts w:eastAsiaTheme="minorEastAsia"/>
                <w:color w:val="FF0000"/>
                <w:highlight w:val="yellow"/>
                <w:lang w:eastAsia="ja-JP"/>
              </w:rPr>
            </w:pPr>
            <w:r w:rsidRPr="008C47DC">
              <w:rPr>
                <w:rFonts w:eastAsiaTheme="minorEastAsia" w:hint="eastAsia"/>
                <w:color w:val="FF0000"/>
                <w:highlight w:val="yellow"/>
                <w:lang w:eastAsia="ja-JP"/>
              </w:rPr>
              <w:t>2</w:t>
            </w:r>
          </w:p>
        </w:tc>
        <w:tc>
          <w:tcPr>
            <w:tcW w:w="3100" w:type="dxa"/>
          </w:tcPr>
          <w:p w:rsidR="00EB650A" w:rsidRPr="008C47DC" w:rsidRDefault="00EB650A">
            <w:pPr>
              <w:keepNext/>
              <w:jc w:val="left"/>
              <w:rPr>
                <w:rFonts w:eastAsiaTheme="minorEastAsia"/>
                <w:color w:val="FF0000"/>
                <w:highlight w:val="yellow"/>
                <w:lang w:eastAsia="ja-JP"/>
              </w:rPr>
            </w:pPr>
            <w:r w:rsidRPr="008C47DC">
              <w:rPr>
                <w:rFonts w:eastAsiaTheme="minorEastAsia" w:hint="eastAsia"/>
                <w:color w:val="FF0000"/>
                <w:highlight w:val="yellow"/>
                <w:lang w:eastAsia="ja-JP"/>
              </w:rPr>
              <w:t>b</w:t>
            </w:r>
            <w:r w:rsidRPr="008C47DC">
              <w:rPr>
                <w:color w:val="FF0000"/>
                <w:highlight w:val="yellow"/>
              </w:rPr>
              <w:t xml:space="preserve">ottom </w:t>
            </w:r>
            <w:r w:rsidR="00FC5CBB" w:rsidRPr="008C47DC">
              <w:rPr>
                <w:color w:val="FF0000"/>
                <w:highlight w:val="yellow"/>
              </w:rPr>
              <w:t>field</w:t>
            </w:r>
          </w:p>
        </w:tc>
      </w:tr>
      <w:tr w:rsidR="00FC5CBB" w:rsidRPr="008C47DC" w:rsidTr="00FC5CBB">
        <w:tc>
          <w:tcPr>
            <w:tcW w:w="1700" w:type="dxa"/>
          </w:tcPr>
          <w:p w:rsidR="00EB650A" w:rsidRPr="008C47DC" w:rsidRDefault="00FC5CBB" w:rsidP="00EB650A">
            <w:pPr>
              <w:keepNext/>
              <w:jc w:val="left"/>
              <w:rPr>
                <w:rFonts w:eastAsiaTheme="minorEastAsia"/>
                <w:color w:val="FF0000"/>
                <w:highlight w:val="yellow"/>
                <w:lang w:eastAsia="ja-JP"/>
              </w:rPr>
            </w:pPr>
            <w:r w:rsidRPr="008C47DC">
              <w:rPr>
                <w:rFonts w:eastAsiaTheme="minorEastAsia" w:hint="eastAsia"/>
                <w:color w:val="FF0000"/>
                <w:highlight w:val="yellow"/>
                <w:lang w:eastAsia="ja-JP"/>
              </w:rPr>
              <w:t>3-</w:t>
            </w:r>
            <w:r w:rsidR="00EB650A" w:rsidRPr="008C47DC">
              <w:rPr>
                <w:rFonts w:eastAsiaTheme="minorEastAsia" w:hint="eastAsia"/>
                <w:color w:val="FF0000"/>
                <w:highlight w:val="yellow"/>
                <w:lang w:eastAsia="ja-JP"/>
              </w:rPr>
              <w:t>15</w:t>
            </w:r>
          </w:p>
        </w:tc>
        <w:tc>
          <w:tcPr>
            <w:tcW w:w="3100" w:type="dxa"/>
          </w:tcPr>
          <w:p w:rsidR="00EB650A" w:rsidRPr="008C47DC" w:rsidRDefault="00EB650A">
            <w:pPr>
              <w:keepNext/>
              <w:jc w:val="left"/>
              <w:rPr>
                <w:rFonts w:eastAsiaTheme="minorEastAsia"/>
                <w:color w:val="FF0000"/>
                <w:highlight w:val="yellow"/>
                <w:lang w:eastAsia="ja-JP"/>
              </w:rPr>
            </w:pPr>
            <w:r w:rsidRPr="008C47DC">
              <w:rPr>
                <w:rFonts w:eastAsiaTheme="minorEastAsia" w:hint="eastAsia"/>
                <w:color w:val="FF0000"/>
                <w:highlight w:val="yellow"/>
                <w:lang w:eastAsia="ja-JP"/>
              </w:rPr>
              <w:t>r</w:t>
            </w:r>
            <w:r w:rsidRPr="008C47DC">
              <w:rPr>
                <w:color w:val="FF0000"/>
                <w:highlight w:val="yellow"/>
              </w:rPr>
              <w:t>eserved</w:t>
            </w:r>
          </w:p>
        </w:tc>
      </w:tr>
    </w:tbl>
    <w:p w:rsidR="005602DA" w:rsidRPr="008C47DC" w:rsidRDefault="005602DA" w:rsidP="005602DA">
      <w:pPr>
        <w:rPr>
          <w:rFonts w:eastAsiaTheme="minorEastAsia"/>
          <w:color w:val="FF0000"/>
          <w:highlight w:val="yellow"/>
          <w:lang w:eastAsia="ja-JP"/>
        </w:rPr>
      </w:pPr>
    </w:p>
    <w:p w:rsidR="008C47DC" w:rsidRPr="008C47DC" w:rsidRDefault="005602DA" w:rsidP="005602DA">
      <w:pPr>
        <w:rPr>
          <w:rFonts w:eastAsiaTheme="minorEastAsia"/>
          <w:color w:val="FF0000"/>
          <w:highlight w:val="yellow"/>
          <w:lang w:eastAsia="ja-JP"/>
        </w:rPr>
      </w:pPr>
      <w:r w:rsidRPr="008C47DC">
        <w:rPr>
          <w:rFonts w:eastAsiaTheme="minorEastAsia" w:hint="eastAsia"/>
          <w:color w:val="FF0000"/>
          <w:highlight w:val="yellow"/>
          <w:lang w:eastAsia="ja-JP"/>
        </w:rPr>
        <w:t>The n</w:t>
      </w:r>
      <w:r w:rsidRPr="008C47DC">
        <w:rPr>
          <w:rFonts w:eastAsiaTheme="minorEastAsia"/>
          <w:color w:val="FF0000"/>
          <w:highlight w:val="yellow"/>
          <w:lang w:eastAsia="ja-JP"/>
        </w:rPr>
        <w:t>ominal vertical and horizontal sampling locations of samples in top and bottom fields</w:t>
      </w:r>
      <w:r w:rsidRPr="008C47DC">
        <w:rPr>
          <w:rFonts w:eastAsiaTheme="minorEastAsia" w:hint="eastAsia"/>
          <w:color w:val="FF0000"/>
          <w:highlight w:val="yellow"/>
          <w:lang w:eastAsia="ja-JP"/>
        </w:rPr>
        <w:t xml:space="preserve"> for </w:t>
      </w:r>
      <w:r w:rsidRPr="008C47DC">
        <w:rPr>
          <w:rFonts w:eastAsiaTheme="minorEastAsia"/>
          <w:color w:val="FF0000"/>
          <w:highlight w:val="yellow"/>
          <w:lang w:eastAsia="ja-JP"/>
        </w:rPr>
        <w:t>4:2:0</w:t>
      </w:r>
      <w:r w:rsidRPr="008C47DC">
        <w:rPr>
          <w:rFonts w:eastAsiaTheme="minorEastAsia" w:hint="eastAsia"/>
          <w:color w:val="FF0000"/>
          <w:highlight w:val="yellow"/>
          <w:lang w:eastAsia="ja-JP"/>
        </w:rPr>
        <w:t>, 4:2:</w:t>
      </w:r>
      <w:proofErr w:type="gramStart"/>
      <w:r w:rsidRPr="008C47DC">
        <w:rPr>
          <w:rFonts w:eastAsiaTheme="minorEastAsia" w:hint="eastAsia"/>
          <w:color w:val="FF0000"/>
          <w:highlight w:val="yellow"/>
          <w:lang w:eastAsia="ja-JP"/>
        </w:rPr>
        <w:t>2,</w:t>
      </w:r>
      <w:proofErr w:type="gramEnd"/>
      <w:r w:rsidRPr="008C47DC">
        <w:rPr>
          <w:rFonts w:eastAsiaTheme="minorEastAsia" w:hint="eastAsia"/>
          <w:color w:val="FF0000"/>
          <w:highlight w:val="yellow"/>
          <w:lang w:eastAsia="ja-JP"/>
        </w:rPr>
        <w:t xml:space="preserve"> and 4:4:4 </w:t>
      </w:r>
      <w:proofErr w:type="spellStart"/>
      <w:r w:rsidR="00D11453">
        <w:rPr>
          <w:rFonts w:eastAsiaTheme="minorEastAsia" w:hint="eastAsia"/>
          <w:color w:val="FF0000"/>
          <w:highlight w:val="yellow"/>
          <w:lang w:eastAsia="ja-JP"/>
        </w:rPr>
        <w:t>chroma</w:t>
      </w:r>
      <w:proofErr w:type="spellEnd"/>
      <w:r w:rsidR="00D11453">
        <w:rPr>
          <w:rFonts w:eastAsiaTheme="minorEastAsia" w:hint="eastAsia"/>
          <w:color w:val="FF0000"/>
          <w:highlight w:val="yellow"/>
          <w:lang w:eastAsia="ja-JP"/>
        </w:rPr>
        <w:t xml:space="preserve"> </w:t>
      </w:r>
      <w:r w:rsidRPr="008C47DC">
        <w:rPr>
          <w:rFonts w:eastAsiaTheme="minorEastAsia" w:hint="eastAsia"/>
          <w:color w:val="FF0000"/>
          <w:highlight w:val="yellow"/>
          <w:lang w:eastAsia="ja-JP"/>
        </w:rPr>
        <w:t xml:space="preserve">formats are </w:t>
      </w:r>
      <w:r w:rsidRPr="008C47DC">
        <w:rPr>
          <w:rFonts w:eastAsiaTheme="minorEastAsia"/>
          <w:color w:val="FF0000"/>
          <w:highlight w:val="yellow"/>
          <w:lang w:eastAsia="ja-JP"/>
        </w:rPr>
        <w:t xml:space="preserve">shown in Figure </w:t>
      </w:r>
      <w:r w:rsidRPr="008C47DC">
        <w:rPr>
          <w:rFonts w:eastAsiaTheme="minorEastAsia" w:hint="eastAsia"/>
          <w:color w:val="FF0000"/>
          <w:highlight w:val="yellow"/>
          <w:lang w:eastAsia="ja-JP"/>
        </w:rPr>
        <w:t xml:space="preserve">D-1, </w:t>
      </w:r>
      <w:r w:rsidRPr="008C47DC">
        <w:rPr>
          <w:rFonts w:eastAsiaTheme="minorEastAsia"/>
          <w:color w:val="FF0000"/>
          <w:highlight w:val="yellow"/>
          <w:lang w:eastAsia="ja-JP"/>
        </w:rPr>
        <w:t xml:space="preserve">Figure </w:t>
      </w:r>
      <w:r w:rsidRPr="008C47DC">
        <w:rPr>
          <w:rFonts w:eastAsiaTheme="minorEastAsia" w:hint="eastAsia"/>
          <w:color w:val="FF0000"/>
          <w:highlight w:val="yellow"/>
          <w:lang w:eastAsia="ja-JP"/>
        </w:rPr>
        <w:t xml:space="preserve">D-2, and </w:t>
      </w:r>
      <w:r w:rsidRPr="008C47DC">
        <w:rPr>
          <w:rFonts w:eastAsiaTheme="minorEastAsia"/>
          <w:color w:val="FF0000"/>
          <w:highlight w:val="yellow"/>
          <w:lang w:eastAsia="ja-JP"/>
        </w:rPr>
        <w:t xml:space="preserve">Figure </w:t>
      </w:r>
      <w:r w:rsidRPr="008C47DC">
        <w:rPr>
          <w:rFonts w:eastAsiaTheme="minorEastAsia" w:hint="eastAsia"/>
          <w:color w:val="FF0000"/>
          <w:highlight w:val="yellow"/>
          <w:lang w:eastAsia="ja-JP"/>
        </w:rPr>
        <w:t>D-3, respectively</w:t>
      </w:r>
      <w:r w:rsidRPr="008C47DC">
        <w:rPr>
          <w:rFonts w:eastAsiaTheme="minorEastAsia"/>
          <w:color w:val="FF0000"/>
          <w:highlight w:val="yellow"/>
          <w:lang w:eastAsia="ja-JP"/>
        </w:rPr>
        <w:t>.</w:t>
      </w:r>
    </w:p>
    <w:p w:rsidR="008C47DC" w:rsidRPr="008C47DC" w:rsidRDefault="008C47DC" w:rsidP="008C47DC">
      <w:pPr>
        <w:rPr>
          <w:rFonts w:eastAsiaTheme="minorEastAsia"/>
          <w:highlight w:val="yellow"/>
          <w:lang w:eastAsia="ja-JP"/>
        </w:rPr>
      </w:pPr>
    </w:p>
    <w:p w:rsidR="0056272B" w:rsidRPr="001446FA" w:rsidRDefault="00EB650A" w:rsidP="0056272B">
      <w:pPr>
        <w:pStyle w:val="Figure"/>
        <w:rPr>
          <w:color w:val="FF0000"/>
          <w:highlight w:val="yellow"/>
          <w:lang w:val="en-GB" w:eastAsia="ja-JP"/>
        </w:rPr>
      </w:pPr>
      <w:r w:rsidRPr="001446FA">
        <w:rPr>
          <w:noProof/>
          <w:color w:val="FF0000"/>
          <w:highlight w:val="yellow"/>
          <w:lang w:eastAsia="ja-JP"/>
        </w:rPr>
        <w:drawing>
          <wp:inline distT="0" distB="0" distL="0" distR="0">
            <wp:extent cx="6162675" cy="279082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6162675" cy="2790825"/>
                    </a:xfrm>
                    <a:prstGeom prst="rect">
                      <a:avLst/>
                    </a:prstGeom>
                    <a:noFill/>
                    <a:ln w="9525">
                      <a:noFill/>
                      <a:miter lim="800000"/>
                      <a:headEnd/>
                      <a:tailEnd/>
                    </a:ln>
                  </pic:spPr>
                </pic:pic>
              </a:graphicData>
            </a:graphic>
          </wp:inline>
        </w:drawing>
      </w:r>
    </w:p>
    <w:p w:rsidR="00EB650A" w:rsidRPr="001446FA" w:rsidRDefault="007A4E65">
      <w:pPr>
        <w:pStyle w:val="FigureTitleChar"/>
        <w:rPr>
          <w:color w:val="FF0000"/>
          <w:highlight w:val="yellow"/>
          <w:lang w:eastAsia="ja-JP"/>
        </w:rPr>
      </w:pPr>
      <w:r w:rsidRPr="001446FA">
        <w:rPr>
          <w:color w:val="FF0000"/>
          <w:highlight w:val="yellow"/>
          <w:lang w:eastAsia="ja-JP"/>
        </w:rPr>
        <w:t>Figure</w:t>
      </w:r>
      <w:r w:rsidRPr="001446FA">
        <w:rPr>
          <w:color w:val="FF0000"/>
          <w:highlight w:val="yellow"/>
        </w:rPr>
        <w:t> </w:t>
      </w:r>
      <w:r w:rsidRPr="001446FA">
        <w:rPr>
          <w:color w:val="FF0000"/>
          <w:highlight w:val="yellow"/>
          <w:lang w:eastAsia="ja-JP"/>
        </w:rPr>
        <w:t xml:space="preserve">D-1 </w:t>
      </w:r>
      <w:r w:rsidRPr="001446FA">
        <w:rPr>
          <w:color w:val="FF0000"/>
          <w:highlight w:val="yellow"/>
        </w:rPr>
        <w:t>– Nominal vertical and horizontal sampling locations of 4:2:0 samples in top and bottom fields</w:t>
      </w:r>
    </w:p>
    <w:p w:rsidR="008C47DC" w:rsidRPr="001446FA" w:rsidRDefault="008C47DC" w:rsidP="008C47DC">
      <w:pPr>
        <w:rPr>
          <w:rFonts w:eastAsiaTheme="minorEastAsia"/>
          <w:highlight w:val="yellow"/>
          <w:lang w:eastAsia="ja-JP"/>
        </w:rPr>
      </w:pPr>
    </w:p>
    <w:p w:rsidR="008C47DC" w:rsidRPr="001446FA" w:rsidRDefault="00107399" w:rsidP="008C47DC">
      <w:pPr>
        <w:rPr>
          <w:rFonts w:eastAsiaTheme="minorEastAsia"/>
          <w:highlight w:val="yellow"/>
          <w:lang w:eastAsia="ja-JP"/>
        </w:rPr>
      </w:pPr>
      <w:r w:rsidRPr="001446FA">
        <w:rPr>
          <w:noProof/>
          <w:highlight w:val="yellow"/>
          <w:lang w:val="en-US" w:eastAsia="ja-JP"/>
        </w:rPr>
        <w:lastRenderedPageBreak/>
        <w:drawing>
          <wp:inline distT="0" distB="0" distL="0" distR="0">
            <wp:extent cx="6167755" cy="279527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6167755" cy="2795270"/>
                    </a:xfrm>
                    <a:prstGeom prst="rect">
                      <a:avLst/>
                    </a:prstGeom>
                    <a:noFill/>
                    <a:ln w="9525">
                      <a:noFill/>
                      <a:miter lim="800000"/>
                      <a:headEnd/>
                      <a:tailEnd/>
                    </a:ln>
                  </pic:spPr>
                </pic:pic>
              </a:graphicData>
            </a:graphic>
          </wp:inline>
        </w:drawing>
      </w:r>
    </w:p>
    <w:p w:rsidR="008C47DC" w:rsidRPr="001446FA" w:rsidRDefault="00107399" w:rsidP="00577CB9">
      <w:pPr>
        <w:pStyle w:val="FigureTitleChar"/>
        <w:rPr>
          <w:highlight w:val="yellow"/>
          <w:lang w:eastAsia="ja-JP"/>
        </w:rPr>
      </w:pPr>
      <w:r w:rsidRPr="001446FA">
        <w:rPr>
          <w:color w:val="FF0000"/>
          <w:highlight w:val="yellow"/>
          <w:lang w:eastAsia="ja-JP"/>
        </w:rPr>
        <w:t>Figure</w:t>
      </w:r>
      <w:r w:rsidRPr="001446FA">
        <w:rPr>
          <w:color w:val="FF0000"/>
          <w:highlight w:val="yellow"/>
        </w:rPr>
        <w:t> </w:t>
      </w:r>
      <w:r w:rsidRPr="001446FA">
        <w:rPr>
          <w:color w:val="FF0000"/>
          <w:highlight w:val="yellow"/>
          <w:lang w:eastAsia="ja-JP"/>
        </w:rPr>
        <w:t>D-</w:t>
      </w:r>
      <w:r w:rsidRPr="001446FA">
        <w:rPr>
          <w:rFonts w:hint="eastAsia"/>
          <w:color w:val="FF0000"/>
          <w:highlight w:val="yellow"/>
          <w:lang w:eastAsia="ja-JP"/>
        </w:rPr>
        <w:t>2</w:t>
      </w:r>
      <w:r w:rsidRPr="001446FA">
        <w:rPr>
          <w:color w:val="FF0000"/>
          <w:highlight w:val="yellow"/>
          <w:lang w:eastAsia="ja-JP"/>
        </w:rPr>
        <w:t xml:space="preserve"> </w:t>
      </w:r>
      <w:r w:rsidRPr="001446FA">
        <w:rPr>
          <w:color w:val="FF0000"/>
          <w:highlight w:val="yellow"/>
        </w:rPr>
        <w:t>– Nominal vertical and horizontal sampling locations of 4:2:</w:t>
      </w:r>
      <w:r w:rsidRPr="001446FA">
        <w:rPr>
          <w:rFonts w:hint="eastAsia"/>
          <w:color w:val="FF0000"/>
          <w:highlight w:val="yellow"/>
          <w:lang w:eastAsia="ja-JP"/>
        </w:rPr>
        <w:t>2</w:t>
      </w:r>
      <w:r w:rsidRPr="001446FA">
        <w:rPr>
          <w:color w:val="FF0000"/>
          <w:highlight w:val="yellow"/>
        </w:rPr>
        <w:t xml:space="preserve"> samples in top and bottom fields</w:t>
      </w:r>
    </w:p>
    <w:p w:rsidR="00107399" w:rsidRPr="001446FA" w:rsidRDefault="00107399" w:rsidP="008C47DC">
      <w:pPr>
        <w:rPr>
          <w:rFonts w:eastAsiaTheme="minorEastAsia"/>
          <w:highlight w:val="yellow"/>
          <w:lang w:eastAsia="ja-JP"/>
        </w:rPr>
      </w:pPr>
    </w:p>
    <w:p w:rsidR="00107399" w:rsidRPr="001446FA" w:rsidRDefault="00107399" w:rsidP="008C47DC">
      <w:pPr>
        <w:rPr>
          <w:rFonts w:eastAsiaTheme="minorEastAsia"/>
          <w:highlight w:val="yellow"/>
          <w:lang w:eastAsia="ja-JP"/>
        </w:rPr>
      </w:pPr>
      <w:bookmarkStart w:id="36" w:name="_Toc118289021"/>
      <w:r w:rsidRPr="001446FA">
        <w:rPr>
          <w:noProof/>
          <w:highlight w:val="yellow"/>
          <w:lang w:val="en-US" w:eastAsia="ja-JP"/>
        </w:rPr>
        <w:drawing>
          <wp:inline distT="0" distB="0" distL="0" distR="0">
            <wp:extent cx="6167120" cy="279654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srcRect/>
                    <a:stretch>
                      <a:fillRect/>
                    </a:stretch>
                  </pic:blipFill>
                  <pic:spPr bwMode="auto">
                    <a:xfrm>
                      <a:off x="0" y="0"/>
                      <a:ext cx="6167120" cy="2796540"/>
                    </a:xfrm>
                    <a:prstGeom prst="rect">
                      <a:avLst/>
                    </a:prstGeom>
                    <a:noFill/>
                    <a:ln w="9525">
                      <a:noFill/>
                      <a:miter lim="800000"/>
                      <a:headEnd/>
                      <a:tailEnd/>
                    </a:ln>
                  </pic:spPr>
                </pic:pic>
              </a:graphicData>
            </a:graphic>
          </wp:inline>
        </w:drawing>
      </w:r>
      <w:bookmarkEnd w:id="36"/>
    </w:p>
    <w:p w:rsidR="00107399" w:rsidRPr="001446FA" w:rsidRDefault="00107399" w:rsidP="00107399">
      <w:pPr>
        <w:pStyle w:val="FigureTitleChar"/>
        <w:rPr>
          <w:color w:val="FF0000"/>
          <w:highlight w:val="yellow"/>
          <w:lang w:eastAsia="ja-JP"/>
        </w:rPr>
      </w:pPr>
      <w:r w:rsidRPr="001446FA">
        <w:rPr>
          <w:color w:val="FF0000"/>
          <w:highlight w:val="yellow"/>
          <w:lang w:eastAsia="ja-JP"/>
        </w:rPr>
        <w:t>Figure</w:t>
      </w:r>
      <w:r w:rsidRPr="001446FA">
        <w:rPr>
          <w:color w:val="FF0000"/>
          <w:highlight w:val="yellow"/>
        </w:rPr>
        <w:t> </w:t>
      </w:r>
      <w:r w:rsidRPr="001446FA">
        <w:rPr>
          <w:color w:val="FF0000"/>
          <w:highlight w:val="yellow"/>
          <w:lang w:eastAsia="ja-JP"/>
        </w:rPr>
        <w:t>D-</w:t>
      </w:r>
      <w:r w:rsidR="001446FA" w:rsidRPr="001446FA">
        <w:rPr>
          <w:rFonts w:hint="eastAsia"/>
          <w:color w:val="FF0000"/>
          <w:highlight w:val="yellow"/>
          <w:lang w:eastAsia="ja-JP"/>
        </w:rPr>
        <w:t>3</w:t>
      </w:r>
      <w:r w:rsidRPr="001446FA">
        <w:rPr>
          <w:color w:val="FF0000"/>
          <w:highlight w:val="yellow"/>
          <w:lang w:eastAsia="ja-JP"/>
        </w:rPr>
        <w:t xml:space="preserve"> </w:t>
      </w:r>
      <w:r w:rsidRPr="001446FA">
        <w:rPr>
          <w:color w:val="FF0000"/>
          <w:highlight w:val="yellow"/>
        </w:rPr>
        <w:t>– Nominal vertical and horizontal sampling locations of 4:</w:t>
      </w:r>
      <w:r w:rsidRPr="001446FA">
        <w:rPr>
          <w:rFonts w:hint="eastAsia"/>
          <w:color w:val="FF0000"/>
          <w:highlight w:val="yellow"/>
          <w:lang w:eastAsia="ja-JP"/>
        </w:rPr>
        <w:t>4</w:t>
      </w:r>
      <w:r w:rsidRPr="001446FA">
        <w:rPr>
          <w:color w:val="FF0000"/>
          <w:highlight w:val="yellow"/>
        </w:rPr>
        <w:t>:</w:t>
      </w:r>
      <w:r w:rsidRPr="001446FA">
        <w:rPr>
          <w:rFonts w:hint="eastAsia"/>
          <w:color w:val="FF0000"/>
          <w:highlight w:val="yellow"/>
          <w:lang w:eastAsia="ja-JP"/>
        </w:rPr>
        <w:t>4</w:t>
      </w:r>
      <w:r w:rsidRPr="001446FA">
        <w:rPr>
          <w:color w:val="FF0000"/>
          <w:highlight w:val="yellow"/>
        </w:rPr>
        <w:t xml:space="preserve"> samples in top and bottom fields</w:t>
      </w:r>
    </w:p>
    <w:p w:rsidR="00EB650A" w:rsidRPr="004169EE" w:rsidRDefault="00A0653A">
      <w:pPr>
        <w:keepNext/>
        <w:rPr>
          <w:rFonts w:eastAsiaTheme="minorEastAsia"/>
          <w:color w:val="FF0000"/>
          <w:highlight w:val="yellow"/>
          <w:lang w:eastAsia="ja-JP"/>
        </w:rPr>
      </w:pPr>
      <w:r w:rsidRPr="004169EE">
        <w:rPr>
          <w:rFonts w:eastAsiaTheme="minorEastAsia"/>
          <w:color w:val="FF0000"/>
          <w:highlight w:val="yellow"/>
          <w:lang w:eastAsia="ja-JP"/>
        </w:rPr>
        <w:t>…</w:t>
      </w:r>
    </w:p>
    <w:p w:rsidR="004169EE" w:rsidRPr="004169EE" w:rsidRDefault="004169EE" w:rsidP="004169EE">
      <w:pPr>
        <w:rPr>
          <w:rFonts w:eastAsiaTheme="minorEastAsia"/>
          <w:color w:val="FF0000"/>
          <w:lang w:eastAsia="ja-JP"/>
        </w:rPr>
      </w:pPr>
      <w:r w:rsidRPr="004169EE">
        <w:rPr>
          <w:color w:val="FF0000"/>
          <w:highlight w:val="yellow"/>
        </w:rPr>
        <w:t xml:space="preserve">[Ed: insert </w:t>
      </w:r>
      <w:r w:rsidRPr="004169EE">
        <w:rPr>
          <w:rFonts w:eastAsiaTheme="minorEastAsia" w:hint="eastAsia"/>
          <w:color w:val="FF0000"/>
          <w:highlight w:val="yellow"/>
          <w:lang w:eastAsia="ja-JP"/>
        </w:rPr>
        <w:t>descriptions</w:t>
      </w:r>
      <w:r w:rsidRPr="004169EE">
        <w:rPr>
          <w:color w:val="FF0000"/>
          <w:highlight w:val="yellow"/>
        </w:rPr>
        <w:t>]</w:t>
      </w:r>
    </w:p>
    <w:p w:rsidR="009D0CEC" w:rsidRPr="00E8461A" w:rsidRDefault="009D0CEC" w:rsidP="009D0CEC">
      <w:pPr>
        <w:pStyle w:val="Annex1"/>
        <w:numPr>
          <w:ilvl w:val="0"/>
          <w:numId w:val="2"/>
        </w:numPr>
        <w:tabs>
          <w:tab w:val="clear" w:pos="4690"/>
        </w:tabs>
      </w:pPr>
      <w:bookmarkStart w:id="37" w:name="_Toc20134572"/>
      <w:bookmarkStart w:id="38" w:name="_Ref36826695"/>
      <w:bookmarkStart w:id="39" w:name="_Ref36858619"/>
      <w:bookmarkStart w:id="40" w:name="_Toc77680672"/>
      <w:bookmarkStart w:id="41" w:name="_Toc118289275"/>
      <w:bookmarkStart w:id="42" w:name="_Ref168820002"/>
      <w:bookmarkStart w:id="43" w:name="_Ref170011685"/>
      <w:bookmarkStart w:id="44" w:name="_Ref170805492"/>
      <w:bookmarkStart w:id="45" w:name="_Ref177889021"/>
      <w:bookmarkStart w:id="46" w:name="_Ref178000940"/>
      <w:bookmarkStart w:id="47" w:name="_Ref178391095"/>
      <w:bookmarkStart w:id="48" w:name="_Ref196208246"/>
      <w:bookmarkStart w:id="49" w:name="_Ref205008165"/>
      <w:bookmarkStart w:id="50" w:name="_Ref205008231"/>
      <w:bookmarkStart w:id="51" w:name="_Ref205176547"/>
      <w:bookmarkStart w:id="52" w:name="_Ref205194156"/>
      <w:bookmarkStart w:id="53" w:name="_Ref205194226"/>
      <w:bookmarkStart w:id="54" w:name="_Ref211618539"/>
      <w:bookmarkStart w:id="55" w:name="_Ref216010961"/>
      <w:bookmarkStart w:id="56" w:name="_Ref220342827"/>
      <w:bookmarkStart w:id="57" w:name="_Toc226456883"/>
      <w:r w:rsidRPr="00E8461A">
        <w:br w:type="page"/>
      </w:r>
      <w:bookmarkStart w:id="58" w:name="_Toc248045502"/>
      <w:bookmarkStart w:id="59" w:name="_Toc287363887"/>
      <w:bookmarkStart w:id="60" w:name="_Toc293649320"/>
      <w:r w:rsidRPr="00E8461A">
        <w:lastRenderedPageBreak/>
        <w:t>Annex E</w:t>
      </w:r>
      <w:r w:rsidRPr="00E8461A">
        <w:br/>
      </w:r>
      <w:r w:rsidRPr="00E8461A">
        <w:br/>
        <w:t>Video usability information</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E8461A">
        <w:br/>
      </w:r>
    </w:p>
    <w:p w:rsidR="009D0CEC" w:rsidRPr="00E8461A" w:rsidRDefault="009D0CEC" w:rsidP="009D0CEC">
      <w:pPr>
        <w:pStyle w:val="AnnexRef"/>
      </w:pPr>
      <w:r w:rsidRPr="00E8461A">
        <w:t>(This annex forms an integral part of this Recommendation | International Standard)</w:t>
      </w:r>
    </w:p>
    <w:p w:rsidR="009D0CEC" w:rsidRPr="00E8461A" w:rsidRDefault="009D0CEC" w:rsidP="009D0CEC">
      <w:pPr>
        <w:spacing w:before="480"/>
      </w:pPr>
      <w:r w:rsidRPr="00E8461A">
        <w:t>This annex specifies syntax and semantics of the VUI parameters of the sequence parameter sets.</w:t>
      </w:r>
    </w:p>
    <w:p w:rsidR="009D0CEC" w:rsidRPr="00E8461A" w:rsidRDefault="009D0CEC" w:rsidP="009D0CEC">
      <w:r w:rsidRPr="00E8461A">
        <w:t xml:space="preserve">VUI parameters are not required for constructing the </w:t>
      </w:r>
      <w:proofErr w:type="spellStart"/>
      <w:r w:rsidRPr="00E8461A">
        <w:t>luma</w:t>
      </w:r>
      <w:proofErr w:type="spellEnd"/>
      <w:r w:rsidRPr="00E8461A">
        <w:t xml:space="preserve"> or </w:t>
      </w:r>
      <w:proofErr w:type="spellStart"/>
      <w:r w:rsidRPr="00E8461A">
        <w:t>chroma</w:t>
      </w:r>
      <w:proofErr w:type="spellEnd"/>
      <w:r w:rsidRPr="00E8461A">
        <w:t xml:space="preserve"> samples by the decoding process. Conforming decoders are not required to process this information for output order conformance to this Recommendation | International Standard (see Annex </w:t>
      </w:r>
      <w:r w:rsidR="00507050" w:rsidRPr="00E8461A">
        <w:fldChar w:fldCharType="begin" w:fldLock="1"/>
      </w:r>
      <w:r w:rsidRPr="00E8461A">
        <w:instrText xml:space="preserve"> REF _Ref36858705 \r \h </w:instrText>
      </w:r>
      <w:r w:rsidR="00507050" w:rsidRPr="00E8461A">
        <w:fldChar w:fldCharType="separate"/>
      </w:r>
      <w:r w:rsidRPr="00E8461A">
        <w:t>0</w:t>
      </w:r>
      <w:r w:rsidR="00507050" w:rsidRPr="00E8461A">
        <w:fldChar w:fldCharType="end"/>
      </w:r>
      <w:r w:rsidRPr="00E8461A">
        <w:t xml:space="preserve"> for the specification of conformance). Some VUI parameters are required to check </w:t>
      </w:r>
      <w:proofErr w:type="spellStart"/>
      <w:r w:rsidRPr="00E8461A">
        <w:t>bitstream</w:t>
      </w:r>
      <w:proofErr w:type="spellEnd"/>
      <w:r w:rsidRPr="00E8461A">
        <w:t xml:space="preserve"> conformance and for output timing decoder conformance. </w:t>
      </w:r>
    </w:p>
    <w:p w:rsidR="009D0CEC" w:rsidRPr="00E8461A" w:rsidRDefault="009D0CEC" w:rsidP="009D0CEC">
      <w:r w:rsidRPr="00E8461A">
        <w:t>In Annex </w:t>
      </w:r>
      <w:r w:rsidR="00507050" w:rsidRPr="00E8461A">
        <w:fldChar w:fldCharType="begin" w:fldLock="1"/>
      </w:r>
      <w:r w:rsidRPr="00E8461A">
        <w:instrText xml:space="preserve"> REF _Ref205194226 \r \h </w:instrText>
      </w:r>
      <w:r w:rsidR="00507050" w:rsidRPr="00E8461A">
        <w:fldChar w:fldCharType="separate"/>
      </w:r>
      <w:r w:rsidRPr="00E8461A">
        <w:t>E</w:t>
      </w:r>
      <w:r w:rsidR="00507050" w:rsidRPr="00E8461A">
        <w:fldChar w:fldCharType="end"/>
      </w:r>
      <w:r w:rsidRPr="00E8461A">
        <w:t xml:space="preserve">, specification for presence of VUI parameters is also satisfied when those parameters (or some subset of them) are conveyed to decoders (or to the HRD) by other means not specified by this Recommendation | International Standard. When present in the </w:t>
      </w:r>
      <w:proofErr w:type="spellStart"/>
      <w:r w:rsidRPr="00E8461A">
        <w:t>bitstream</w:t>
      </w:r>
      <w:proofErr w:type="spellEnd"/>
      <w:r w:rsidRPr="00E8461A">
        <w:t xml:space="preserve">, VUI parameters shall follow the syntax and semantics specified in </w:t>
      </w:r>
      <w:proofErr w:type="spellStart"/>
      <w:r w:rsidRPr="00E8461A">
        <w:t>subclauses</w:t>
      </w:r>
      <w:proofErr w:type="spellEnd"/>
      <w:r w:rsidRPr="00E8461A">
        <w:t> </w:t>
      </w:r>
      <w:r w:rsidR="00507050" w:rsidRPr="00E8461A">
        <w:fldChar w:fldCharType="begin" w:fldLock="1"/>
      </w:r>
      <w:r w:rsidRPr="00E8461A">
        <w:instrText xml:space="preserve"> REF _Ref35511880 \r \h </w:instrText>
      </w:r>
      <w:r w:rsidR="00507050" w:rsidRPr="00E8461A">
        <w:fldChar w:fldCharType="separate"/>
      </w:r>
      <w:r w:rsidRPr="00E8461A">
        <w:t>7.3.2.1</w:t>
      </w:r>
      <w:r w:rsidR="00507050" w:rsidRPr="00E8461A">
        <w:fldChar w:fldCharType="end"/>
      </w:r>
      <w:r w:rsidRPr="00E8461A">
        <w:t xml:space="preserve"> and </w:t>
      </w:r>
      <w:r w:rsidR="00507050" w:rsidRPr="00E8461A">
        <w:fldChar w:fldCharType="begin" w:fldLock="1"/>
      </w:r>
      <w:r w:rsidRPr="00E8461A">
        <w:instrText xml:space="preserve"> REF _Ref36018624 \r \h </w:instrText>
      </w:r>
      <w:r w:rsidR="00507050" w:rsidRPr="00E8461A">
        <w:fldChar w:fldCharType="separate"/>
      </w:r>
      <w:r w:rsidRPr="00E8461A">
        <w:t>7.4.2.1</w:t>
      </w:r>
      <w:r w:rsidR="00507050" w:rsidRPr="00E8461A">
        <w:fldChar w:fldCharType="end"/>
      </w:r>
      <w:r w:rsidRPr="00E8461A">
        <w:t xml:space="preserve"> and this annex. When the content of VUI parameters is conveyed for the application by some means other than presence within the </w:t>
      </w:r>
      <w:proofErr w:type="spellStart"/>
      <w:r w:rsidRPr="00E8461A">
        <w:t>bitstream</w:t>
      </w:r>
      <w:proofErr w:type="spellEnd"/>
      <w:r w:rsidRPr="00E8461A">
        <w:t xml:space="preserve">, the representation of the content of the VUI parameters is not required to use the same syntax specified in this annex. For the purpose of counting bits, only the appropriate bits that are actually present in the </w:t>
      </w:r>
      <w:proofErr w:type="spellStart"/>
      <w:r w:rsidRPr="00E8461A">
        <w:t>bitstream</w:t>
      </w:r>
      <w:proofErr w:type="spellEnd"/>
      <w:r w:rsidRPr="00E8461A">
        <w:t xml:space="preserve"> are counted.</w:t>
      </w:r>
    </w:p>
    <w:p w:rsidR="009D0CEC" w:rsidRPr="00E8461A" w:rsidRDefault="009D0CEC" w:rsidP="009D0CEC">
      <w:pPr>
        <w:pStyle w:val="Annex2"/>
        <w:numPr>
          <w:ilvl w:val="1"/>
          <w:numId w:val="3"/>
        </w:numPr>
        <w:ind w:left="0" w:firstLine="0"/>
      </w:pPr>
      <w:bookmarkStart w:id="61" w:name="_Ref19432721"/>
      <w:bookmarkStart w:id="62" w:name="_Toc20134574"/>
      <w:bookmarkStart w:id="63" w:name="_Toc77680673"/>
      <w:bookmarkStart w:id="64" w:name="_Toc118289276"/>
      <w:bookmarkStart w:id="65" w:name="_Toc226456884"/>
      <w:bookmarkStart w:id="66" w:name="_Toc248045503"/>
      <w:bookmarkStart w:id="67" w:name="_Toc287363888"/>
      <w:bookmarkStart w:id="68" w:name="_Toc293649321"/>
      <w:r w:rsidRPr="00E8461A">
        <w:lastRenderedPageBreak/>
        <w:t>VUI syntax</w:t>
      </w:r>
      <w:bookmarkEnd w:id="61"/>
      <w:bookmarkEnd w:id="62"/>
      <w:bookmarkEnd w:id="63"/>
      <w:bookmarkEnd w:id="64"/>
      <w:bookmarkEnd w:id="65"/>
      <w:bookmarkEnd w:id="66"/>
      <w:bookmarkEnd w:id="67"/>
      <w:bookmarkEnd w:id="68"/>
    </w:p>
    <w:p w:rsidR="009D0CEC" w:rsidRPr="00E8461A" w:rsidRDefault="009D0CEC" w:rsidP="009D0CEC">
      <w:pPr>
        <w:pStyle w:val="Annex3"/>
        <w:numPr>
          <w:ilvl w:val="2"/>
          <w:numId w:val="4"/>
        </w:numPr>
        <w:tabs>
          <w:tab w:val="clear" w:pos="2160"/>
        </w:tabs>
      </w:pPr>
      <w:bookmarkStart w:id="69" w:name="_Toc20134575"/>
      <w:bookmarkStart w:id="70" w:name="_Ref23740064"/>
      <w:bookmarkStart w:id="71" w:name="_Toc77680674"/>
      <w:bookmarkStart w:id="72" w:name="_Toc118289277"/>
      <w:bookmarkStart w:id="73" w:name="_Toc226456885"/>
      <w:bookmarkStart w:id="74" w:name="_Toc248045504"/>
      <w:bookmarkStart w:id="75" w:name="_Toc287363889"/>
      <w:bookmarkStart w:id="76" w:name="_Toc293649322"/>
      <w:r w:rsidRPr="00E8461A">
        <w:t>VUI parameters syntax</w:t>
      </w:r>
      <w:bookmarkEnd w:id="69"/>
      <w:bookmarkEnd w:id="70"/>
      <w:bookmarkEnd w:id="71"/>
      <w:bookmarkEnd w:id="72"/>
      <w:bookmarkEnd w:id="73"/>
      <w:bookmarkEnd w:id="74"/>
      <w:bookmarkEnd w:id="75"/>
      <w:bookmarkEnd w:id="76"/>
    </w:p>
    <w:p w:rsidR="001D09B9" w:rsidRPr="00CC46A9" w:rsidRDefault="001D09B9" w:rsidP="001D09B9">
      <w:pPr>
        <w:keepNext/>
        <w:rPr>
          <w:rFonts w:eastAsiaTheme="minorEastAsia"/>
          <w:lang w:eastAsia="ja-JP"/>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00"/>
        <w:gridCol w:w="530"/>
        <w:gridCol w:w="1157"/>
      </w:tblGrid>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proofErr w:type="spellStart"/>
            <w:r w:rsidRPr="004A23AF">
              <w:t>vui_parameters</w:t>
            </w:r>
            <w:proofErr w:type="spellEnd"/>
            <w:r w:rsidRPr="004A23AF">
              <w:t>( ) {</w:t>
            </w:r>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heading"/>
              <w:jc w:val="center"/>
            </w:pPr>
            <w:r w:rsidRPr="004A23AF">
              <w:t>C</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heading"/>
            </w:pPr>
            <w:r w:rsidRPr="004A23AF">
              <w:t>Descriptor</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rPr>
            </w:pPr>
            <w:r w:rsidRPr="004A23AF">
              <w:rPr>
                <w:b/>
              </w:rPr>
              <w:tab/>
            </w:r>
            <w:proofErr w:type="spellStart"/>
            <w:r w:rsidRPr="004A23AF">
              <w:rPr>
                <w:b/>
              </w:rPr>
              <w:t>aspect_ratio_info_present_flag</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u(1)</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rPr>
                <w:b/>
              </w:rPr>
              <w:tab/>
            </w:r>
            <w:r w:rsidRPr="004A23AF">
              <w:t xml:space="preserve">if( </w:t>
            </w:r>
            <w:proofErr w:type="spellStart"/>
            <w:r w:rsidRPr="004A23AF">
              <w:t>aspect_ratio_info_present_flag</w:t>
            </w:r>
            <w:proofErr w:type="spellEnd"/>
            <w:r w:rsidRPr="004A23AF">
              <w:t xml:space="preserve"> ) {</w:t>
            </w:r>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rPr>
            </w:pPr>
            <w:r w:rsidRPr="004A23AF">
              <w:rPr>
                <w:b/>
              </w:rPr>
              <w:tab/>
            </w:r>
            <w:r w:rsidRPr="004A23AF">
              <w:rPr>
                <w:b/>
              </w:rPr>
              <w:tab/>
            </w:r>
            <w:proofErr w:type="spellStart"/>
            <w:r w:rsidRPr="004A23AF">
              <w:rPr>
                <w:b/>
              </w:rPr>
              <w:t>aspect_ratio_idc</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u(8)</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bCs/>
              </w:rPr>
            </w:pPr>
            <w:r w:rsidRPr="004A23AF">
              <w:rPr>
                <w:b/>
              </w:rPr>
              <w:tab/>
            </w:r>
            <w:r w:rsidRPr="004A23AF">
              <w:rPr>
                <w:b/>
              </w:rPr>
              <w:tab/>
            </w:r>
            <w:r w:rsidRPr="004A23AF">
              <w:t xml:space="preserve">if( </w:t>
            </w:r>
            <w:proofErr w:type="spellStart"/>
            <w:r w:rsidRPr="004A23AF">
              <w:t>aspect_ratio_idc</w:t>
            </w:r>
            <w:proofErr w:type="spellEnd"/>
            <w:r w:rsidRPr="004A23AF">
              <w:t xml:space="preserve">  = =  </w:t>
            </w:r>
            <w:proofErr w:type="spellStart"/>
            <w:r w:rsidRPr="004A23AF">
              <w:t>Extended_SAR</w:t>
            </w:r>
            <w:proofErr w:type="spellEnd"/>
            <w:r w:rsidRPr="004A23AF">
              <w:t xml:space="preserve"> ) {</w:t>
            </w:r>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bCs/>
              </w:rPr>
            </w:pPr>
            <w:r w:rsidRPr="004A23AF">
              <w:rPr>
                <w:b/>
                <w:bCs/>
              </w:rPr>
              <w:tab/>
            </w:r>
            <w:r w:rsidRPr="004A23AF">
              <w:rPr>
                <w:b/>
                <w:bCs/>
              </w:rPr>
              <w:tab/>
            </w:r>
            <w:r w:rsidRPr="004A23AF">
              <w:rPr>
                <w:b/>
                <w:bCs/>
              </w:rPr>
              <w:tab/>
            </w:r>
            <w:proofErr w:type="spellStart"/>
            <w:r w:rsidRPr="004A23AF">
              <w:rPr>
                <w:b/>
                <w:bCs/>
              </w:rPr>
              <w:t>sar_width</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u(16)</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bCs/>
              </w:rPr>
            </w:pPr>
            <w:r w:rsidRPr="004A23AF">
              <w:rPr>
                <w:b/>
                <w:bCs/>
              </w:rPr>
              <w:tab/>
            </w:r>
            <w:r w:rsidRPr="004A23AF">
              <w:rPr>
                <w:b/>
                <w:bCs/>
              </w:rPr>
              <w:tab/>
            </w:r>
            <w:r w:rsidRPr="004A23AF">
              <w:rPr>
                <w:b/>
                <w:bCs/>
              </w:rPr>
              <w:tab/>
            </w:r>
            <w:proofErr w:type="spellStart"/>
            <w:r w:rsidRPr="004A23AF">
              <w:rPr>
                <w:b/>
                <w:bCs/>
              </w:rPr>
              <w:t>sar_height</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u(16)</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tab/>
            </w:r>
            <w:r w:rsidRPr="004A23AF">
              <w:tab/>
              <w:t>}</w:t>
            </w:r>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tab/>
              <w:t>}</w:t>
            </w:r>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rPr>
            </w:pPr>
            <w:r w:rsidRPr="004A23AF">
              <w:tab/>
            </w:r>
            <w:proofErr w:type="spellStart"/>
            <w:r w:rsidRPr="004A23AF">
              <w:rPr>
                <w:b/>
              </w:rPr>
              <w:t>overscan_info_present_flag</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u(1)</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tab/>
              <w:t xml:space="preserve">if( </w:t>
            </w:r>
            <w:proofErr w:type="spellStart"/>
            <w:r w:rsidRPr="004A23AF">
              <w:t>overscan_info_present_flag</w:t>
            </w:r>
            <w:proofErr w:type="spellEnd"/>
            <w:r w:rsidRPr="004A23AF">
              <w:t xml:space="preserve"> )</w:t>
            </w:r>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bCs/>
              </w:rPr>
            </w:pPr>
            <w:r w:rsidRPr="004A23AF">
              <w:tab/>
            </w:r>
            <w:r w:rsidRPr="004A23AF">
              <w:tab/>
            </w:r>
            <w:proofErr w:type="spellStart"/>
            <w:r w:rsidRPr="004A23AF">
              <w:rPr>
                <w:b/>
                <w:bCs/>
              </w:rPr>
              <w:t>overscan_appropriate_flag</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u(1)</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bCs/>
              </w:rPr>
            </w:pPr>
            <w:r w:rsidRPr="004A23AF">
              <w:rPr>
                <w:b/>
                <w:bCs/>
              </w:rPr>
              <w:tab/>
            </w:r>
            <w:proofErr w:type="spellStart"/>
            <w:r w:rsidRPr="004A23AF">
              <w:rPr>
                <w:b/>
                <w:bCs/>
              </w:rPr>
              <w:t>video_signal_type_present_flag</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u(1)</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tab/>
              <w:t xml:space="preserve">if( </w:t>
            </w:r>
            <w:proofErr w:type="spellStart"/>
            <w:r w:rsidRPr="004A23AF">
              <w:t>video_signal_type_present_flag</w:t>
            </w:r>
            <w:proofErr w:type="spellEnd"/>
            <w:r w:rsidRPr="004A23AF">
              <w:t xml:space="preserve"> ) {</w:t>
            </w:r>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rPr>
            </w:pPr>
            <w:r w:rsidRPr="004A23AF">
              <w:rPr>
                <w:b/>
                <w:bCs/>
              </w:rPr>
              <w:tab/>
            </w:r>
            <w:r w:rsidRPr="004A23AF">
              <w:rPr>
                <w:b/>
                <w:bCs/>
              </w:rPr>
              <w:tab/>
            </w:r>
            <w:proofErr w:type="spellStart"/>
            <w:r w:rsidRPr="004A23AF">
              <w:rPr>
                <w:b/>
              </w:rPr>
              <w:t>video_format</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u(3)</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bCs/>
              </w:rPr>
            </w:pPr>
            <w:r w:rsidRPr="004A23AF">
              <w:tab/>
            </w:r>
            <w:r w:rsidRPr="004A23AF">
              <w:tab/>
            </w:r>
            <w:proofErr w:type="spellStart"/>
            <w:r w:rsidRPr="004A23AF">
              <w:rPr>
                <w:b/>
                <w:bCs/>
              </w:rPr>
              <w:t>video_full_range_flag</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u(1)</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rPr>
            </w:pPr>
            <w:r w:rsidRPr="004A23AF">
              <w:tab/>
            </w:r>
            <w:r w:rsidRPr="004A23AF">
              <w:tab/>
            </w:r>
            <w:proofErr w:type="spellStart"/>
            <w:r w:rsidRPr="004A23AF">
              <w:rPr>
                <w:b/>
              </w:rPr>
              <w:t>colour_description_present_flag</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u(1)</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rPr>
            </w:pPr>
            <w:r w:rsidRPr="004A23AF">
              <w:tab/>
            </w:r>
            <w:r w:rsidRPr="004A23AF">
              <w:tab/>
              <w:t xml:space="preserve">if( </w:t>
            </w:r>
            <w:proofErr w:type="spellStart"/>
            <w:r w:rsidRPr="004A23AF">
              <w:t>colour_description_present_flag</w:t>
            </w:r>
            <w:proofErr w:type="spellEnd"/>
            <w:r w:rsidRPr="004A23AF">
              <w:t xml:space="preserve"> ) {</w:t>
            </w:r>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rPr>
            </w:pPr>
            <w:r w:rsidRPr="004A23AF">
              <w:rPr>
                <w:rFonts w:eastAsia="?l?r ??’c"/>
                <w:lang w:eastAsia="ja-JP"/>
              </w:rPr>
              <w:tab/>
            </w:r>
            <w:r w:rsidRPr="004A23AF">
              <w:tab/>
            </w:r>
            <w:r w:rsidRPr="004A23AF">
              <w:tab/>
            </w:r>
            <w:proofErr w:type="spellStart"/>
            <w:r w:rsidRPr="004A23AF">
              <w:rPr>
                <w:b/>
              </w:rPr>
              <w:t>colour_primaries</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u(8)</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rPr>
            </w:pPr>
            <w:r w:rsidRPr="004A23AF">
              <w:rPr>
                <w:rFonts w:eastAsia="?l?r ??’c"/>
                <w:lang w:eastAsia="ja-JP"/>
              </w:rPr>
              <w:tab/>
            </w:r>
            <w:r w:rsidRPr="004A23AF">
              <w:tab/>
            </w:r>
            <w:r w:rsidRPr="004A23AF">
              <w:tab/>
            </w:r>
            <w:proofErr w:type="spellStart"/>
            <w:r w:rsidRPr="004A23AF">
              <w:rPr>
                <w:b/>
              </w:rPr>
              <w:t>transfer_characteristics</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u(8)</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rPr>
            </w:pPr>
            <w:r w:rsidRPr="004A23AF">
              <w:rPr>
                <w:rFonts w:eastAsia="?l?r ??’c"/>
                <w:b/>
                <w:lang w:eastAsia="ja-JP"/>
              </w:rPr>
              <w:tab/>
            </w:r>
            <w:r w:rsidRPr="004A23AF">
              <w:rPr>
                <w:b/>
              </w:rPr>
              <w:tab/>
            </w:r>
            <w:r w:rsidRPr="004A23AF">
              <w:rPr>
                <w:b/>
              </w:rPr>
              <w:tab/>
            </w:r>
            <w:proofErr w:type="spellStart"/>
            <w:r w:rsidRPr="004A23AF">
              <w:rPr>
                <w:b/>
              </w:rPr>
              <w:t>matrix_coefficients</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u(8)</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rPr>
                <w:b/>
              </w:rPr>
              <w:tab/>
            </w:r>
            <w:r w:rsidRPr="004A23AF">
              <w:rPr>
                <w:b/>
              </w:rPr>
              <w:tab/>
            </w:r>
            <w:r w:rsidRPr="004A23AF">
              <w:t>}</w:t>
            </w:r>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rPr>
                <w:b/>
              </w:rPr>
              <w:tab/>
            </w:r>
            <w:r w:rsidRPr="004A23AF">
              <w:t>}</w:t>
            </w:r>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rPr>
            </w:pPr>
            <w:r w:rsidRPr="004A23AF">
              <w:rPr>
                <w:b/>
              </w:rPr>
              <w:tab/>
            </w:r>
            <w:proofErr w:type="spellStart"/>
            <w:r w:rsidRPr="004A23AF">
              <w:rPr>
                <w:b/>
              </w:rPr>
              <w:t>chroma_loc_info_present_flag</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u(1)</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rPr>
                <w:b/>
                <w:bCs/>
              </w:rPr>
              <w:tab/>
            </w:r>
            <w:r w:rsidRPr="004A23AF">
              <w:t xml:space="preserve">if( </w:t>
            </w:r>
            <w:proofErr w:type="spellStart"/>
            <w:r w:rsidRPr="004A23AF">
              <w:t>chroma_loc_info_present_flag</w:t>
            </w:r>
            <w:proofErr w:type="spellEnd"/>
            <w:r w:rsidRPr="004A23AF">
              <w:t xml:space="preserve"> ) {</w:t>
            </w:r>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bCs/>
              </w:rPr>
            </w:pPr>
            <w:r w:rsidRPr="004A23AF">
              <w:rPr>
                <w:b/>
                <w:bCs/>
              </w:rPr>
              <w:tab/>
            </w:r>
            <w:r w:rsidRPr="004A23AF">
              <w:rPr>
                <w:b/>
                <w:bCs/>
              </w:rPr>
              <w:tab/>
            </w:r>
            <w:proofErr w:type="spellStart"/>
            <w:r w:rsidRPr="004A23AF">
              <w:rPr>
                <w:b/>
                <w:bCs/>
              </w:rPr>
              <w:t>chroma_sample_loc_type_top_field</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roofErr w:type="spellStart"/>
            <w:r w:rsidRPr="004A23AF">
              <w:t>ue</w:t>
            </w:r>
            <w:proofErr w:type="spellEnd"/>
            <w:r w:rsidRPr="004A23AF">
              <w:t>(v)</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bCs/>
              </w:rPr>
            </w:pPr>
            <w:r w:rsidRPr="004A23AF">
              <w:rPr>
                <w:b/>
                <w:bCs/>
              </w:rPr>
              <w:tab/>
            </w:r>
            <w:r w:rsidRPr="004A23AF">
              <w:rPr>
                <w:b/>
                <w:bCs/>
              </w:rPr>
              <w:tab/>
            </w:r>
            <w:proofErr w:type="spellStart"/>
            <w:r w:rsidRPr="004A23AF">
              <w:rPr>
                <w:b/>
                <w:bCs/>
              </w:rPr>
              <w:t>chroma_sample_loc_type_bottom_field</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roofErr w:type="spellStart"/>
            <w:r w:rsidRPr="004A23AF">
              <w:t>ue</w:t>
            </w:r>
            <w:proofErr w:type="spellEnd"/>
            <w:r w:rsidRPr="004A23AF">
              <w:t>(v)</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rPr>
                <w:b/>
                <w:bCs/>
              </w:rPr>
              <w:tab/>
            </w:r>
            <w:r w:rsidRPr="004A23AF">
              <w:t>}</w:t>
            </w:r>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bCs/>
              </w:rPr>
            </w:pPr>
            <w:r w:rsidRPr="004A23AF">
              <w:rPr>
                <w:b/>
                <w:bCs/>
              </w:rPr>
              <w:tab/>
            </w:r>
            <w:proofErr w:type="spellStart"/>
            <w:r w:rsidRPr="004A23AF">
              <w:rPr>
                <w:b/>
                <w:bCs/>
              </w:rPr>
              <w:t>timing_info_present_flag</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u(1)</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rPr>
                <w:b/>
                <w:bCs/>
              </w:rPr>
              <w:tab/>
            </w:r>
            <w:r w:rsidRPr="004A23AF">
              <w:t xml:space="preserve">if( </w:t>
            </w:r>
            <w:proofErr w:type="spellStart"/>
            <w:r w:rsidRPr="004A23AF">
              <w:t>timing_info_present_flag</w:t>
            </w:r>
            <w:proofErr w:type="spellEnd"/>
            <w:r w:rsidRPr="004A23AF">
              <w:t xml:space="preserve"> ) {</w:t>
            </w:r>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rPr>
                <w:b/>
                <w:bCs/>
              </w:rPr>
              <w:lastRenderedPageBreak/>
              <w:tab/>
            </w:r>
            <w:r w:rsidRPr="004A23AF">
              <w:rPr>
                <w:b/>
                <w:bCs/>
              </w:rPr>
              <w:tab/>
            </w:r>
            <w:proofErr w:type="spellStart"/>
            <w:r w:rsidRPr="004A23AF">
              <w:rPr>
                <w:b/>
                <w:bCs/>
              </w:rPr>
              <w:t>num_units_in_tick</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u(32)</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rPr>
                <w:b/>
                <w:bCs/>
              </w:rPr>
              <w:tab/>
            </w:r>
            <w:r w:rsidRPr="004A23AF">
              <w:rPr>
                <w:b/>
                <w:bCs/>
              </w:rPr>
              <w:tab/>
            </w:r>
            <w:proofErr w:type="spellStart"/>
            <w:r w:rsidRPr="004A23AF">
              <w:rPr>
                <w:b/>
                <w:bCs/>
              </w:rPr>
              <w:t>time_scale</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u(32)</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bCs/>
              </w:rPr>
            </w:pPr>
            <w:r w:rsidRPr="004A23AF">
              <w:rPr>
                <w:b/>
                <w:bCs/>
              </w:rPr>
              <w:tab/>
            </w:r>
            <w:r w:rsidRPr="004A23AF">
              <w:rPr>
                <w:b/>
                <w:bCs/>
              </w:rPr>
              <w:tab/>
            </w:r>
            <w:proofErr w:type="spellStart"/>
            <w:r w:rsidRPr="004A23AF">
              <w:rPr>
                <w:b/>
                <w:bCs/>
              </w:rPr>
              <w:t>fixed_frame_rate_flag</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u(1)</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lang w:eastAsia="ja-JP"/>
              </w:rPr>
            </w:pPr>
            <w:r w:rsidRPr="004A23AF">
              <w:rPr>
                <w:b/>
                <w:bCs/>
              </w:rPr>
              <w:tab/>
            </w:r>
            <w:r w:rsidRPr="004A23AF">
              <w:t>}</w:t>
            </w:r>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bCs/>
              </w:rPr>
            </w:pPr>
            <w:r w:rsidRPr="004A23AF">
              <w:rPr>
                <w:b/>
                <w:bCs/>
              </w:rPr>
              <w:tab/>
            </w:r>
            <w:proofErr w:type="spellStart"/>
            <w:r w:rsidRPr="004A23AF">
              <w:rPr>
                <w:b/>
                <w:bCs/>
              </w:rPr>
              <w:t>nal_hrd_parameters_present_flag</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u(1)</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tab/>
              <w:t xml:space="preserve">if( </w:t>
            </w:r>
            <w:proofErr w:type="spellStart"/>
            <w:r w:rsidRPr="004A23AF">
              <w:t>nal_hrd_parameters_present_flag</w:t>
            </w:r>
            <w:proofErr w:type="spellEnd"/>
            <w:r w:rsidRPr="004A23AF">
              <w:t xml:space="preserve"> )</w:t>
            </w:r>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tab/>
            </w:r>
            <w:r w:rsidRPr="004A23AF">
              <w:tab/>
            </w:r>
            <w:proofErr w:type="spellStart"/>
            <w:r w:rsidRPr="004A23AF">
              <w:t>hrd_parameters</w:t>
            </w:r>
            <w:proofErr w:type="spellEnd"/>
            <w:r w:rsidRPr="004A23AF">
              <w:t>( )</w:t>
            </w:r>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bCs/>
              </w:rPr>
            </w:pPr>
            <w:r w:rsidRPr="004A23AF">
              <w:rPr>
                <w:b/>
                <w:bCs/>
              </w:rPr>
              <w:tab/>
            </w:r>
            <w:proofErr w:type="spellStart"/>
            <w:r w:rsidRPr="004A23AF">
              <w:rPr>
                <w:b/>
                <w:bCs/>
              </w:rPr>
              <w:t>vcl_hrd_parameters_present_flag</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u(1)</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tab/>
              <w:t xml:space="preserve">if( </w:t>
            </w:r>
            <w:proofErr w:type="spellStart"/>
            <w:r w:rsidRPr="004A23AF">
              <w:t>vcl_hrd_parameters_present_flag</w:t>
            </w:r>
            <w:proofErr w:type="spellEnd"/>
            <w:r w:rsidRPr="004A23AF">
              <w:t xml:space="preserve"> )</w:t>
            </w:r>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tab/>
            </w:r>
            <w:r w:rsidRPr="004A23AF">
              <w:tab/>
            </w:r>
            <w:proofErr w:type="spellStart"/>
            <w:r w:rsidRPr="004A23AF">
              <w:t>hrd_parameters</w:t>
            </w:r>
            <w:proofErr w:type="spellEnd"/>
            <w:r w:rsidRPr="004A23AF">
              <w:t>( )</w:t>
            </w:r>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bCs/>
              </w:rPr>
            </w:pPr>
            <w:r w:rsidRPr="004A23AF">
              <w:rPr>
                <w:b/>
                <w:bCs/>
              </w:rPr>
              <w:tab/>
            </w:r>
            <w:r w:rsidRPr="004A23AF">
              <w:t xml:space="preserve">if( </w:t>
            </w:r>
            <w:proofErr w:type="spellStart"/>
            <w:r w:rsidRPr="004A23AF">
              <w:t>nal_hrd_parameters_present_flag</w:t>
            </w:r>
            <w:proofErr w:type="spellEnd"/>
            <w:r w:rsidRPr="004A23AF">
              <w:t xml:space="preserve">  | |  </w:t>
            </w:r>
            <w:proofErr w:type="spellStart"/>
            <w:r w:rsidRPr="004A23AF">
              <w:t>vcl_hrd_parameters_present_flag</w:t>
            </w:r>
            <w:proofErr w:type="spellEnd"/>
            <w:r w:rsidRPr="004A23AF">
              <w:t xml:space="preserve"> )</w:t>
            </w:r>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bCs/>
              </w:rPr>
            </w:pPr>
            <w:r w:rsidRPr="004A23AF">
              <w:rPr>
                <w:b/>
                <w:bCs/>
              </w:rPr>
              <w:tab/>
            </w:r>
            <w:r w:rsidRPr="004A23AF">
              <w:rPr>
                <w:b/>
                <w:bCs/>
              </w:rPr>
              <w:tab/>
            </w:r>
            <w:proofErr w:type="spellStart"/>
            <w:r w:rsidRPr="004A23AF">
              <w:rPr>
                <w:b/>
                <w:bCs/>
              </w:rPr>
              <w:t>low_delay_hrd_flag</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u(1)</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bCs/>
              </w:rPr>
            </w:pPr>
            <w:r w:rsidRPr="004A23AF">
              <w:tab/>
            </w:r>
            <w:proofErr w:type="spellStart"/>
            <w:r w:rsidRPr="004A23AF">
              <w:rPr>
                <w:b/>
                <w:bCs/>
              </w:rPr>
              <w:t>pic_struct_present_flag</w:t>
            </w:r>
            <w:proofErr w:type="spellEnd"/>
            <w:r w:rsidRPr="004A23AF">
              <w:t xml:space="preserve"> </w:t>
            </w:r>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u(1)</w:t>
            </w:r>
          </w:p>
        </w:tc>
      </w:tr>
      <w:tr w:rsidR="009E0373"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9E0373" w:rsidRPr="009E0373" w:rsidRDefault="007A4E65" w:rsidP="00C371C3">
            <w:pPr>
              <w:pStyle w:val="tablesyntax"/>
              <w:rPr>
                <w:b/>
                <w:color w:val="FF0000"/>
                <w:highlight w:val="yellow"/>
              </w:rPr>
            </w:pPr>
            <w:r w:rsidRPr="007A4E65">
              <w:rPr>
                <w:color w:val="FF0000"/>
                <w:highlight w:val="yellow"/>
              </w:rPr>
              <w:tab/>
            </w:r>
            <w:proofErr w:type="spellStart"/>
            <w:r w:rsidRPr="007A4E65">
              <w:rPr>
                <w:b/>
                <w:color w:val="FF0000"/>
                <w:highlight w:val="yellow"/>
                <w:lang w:eastAsia="ja-JP"/>
              </w:rPr>
              <w:t>interlaced_field_indication_present_flag</w:t>
            </w:r>
            <w:proofErr w:type="spellEnd"/>
          </w:p>
        </w:tc>
        <w:tc>
          <w:tcPr>
            <w:tcW w:w="530" w:type="dxa"/>
            <w:tcBorders>
              <w:top w:val="single" w:sz="4" w:space="0" w:color="auto"/>
              <w:left w:val="single" w:sz="4" w:space="0" w:color="auto"/>
              <w:bottom w:val="single" w:sz="4" w:space="0" w:color="auto"/>
              <w:right w:val="single" w:sz="4" w:space="0" w:color="auto"/>
            </w:tcBorders>
          </w:tcPr>
          <w:p w:rsidR="009E0373" w:rsidRPr="009E0373" w:rsidRDefault="007A4E65" w:rsidP="00C371C3">
            <w:pPr>
              <w:pStyle w:val="tablecell"/>
              <w:jc w:val="center"/>
              <w:rPr>
                <w:color w:val="FF0000"/>
                <w:highlight w:val="yellow"/>
              </w:rPr>
            </w:pPr>
            <w:r w:rsidRPr="007A4E65">
              <w:rPr>
                <w:color w:val="FF0000"/>
                <w:highlight w:val="yellow"/>
              </w:rPr>
              <w:t>0</w:t>
            </w:r>
          </w:p>
        </w:tc>
        <w:tc>
          <w:tcPr>
            <w:tcW w:w="1157" w:type="dxa"/>
            <w:tcBorders>
              <w:top w:val="single" w:sz="4" w:space="0" w:color="auto"/>
              <w:left w:val="single" w:sz="4" w:space="0" w:color="auto"/>
              <w:bottom w:val="single" w:sz="4" w:space="0" w:color="auto"/>
              <w:right w:val="single" w:sz="4" w:space="0" w:color="auto"/>
            </w:tcBorders>
          </w:tcPr>
          <w:p w:rsidR="009E0373" w:rsidRPr="009E0373" w:rsidRDefault="007A4E65" w:rsidP="00C371C3">
            <w:pPr>
              <w:pStyle w:val="tablecell"/>
              <w:rPr>
                <w:color w:val="FF0000"/>
                <w:highlight w:val="yellow"/>
              </w:rPr>
            </w:pPr>
            <w:r w:rsidRPr="007A4E65">
              <w:rPr>
                <w:color w:val="FF0000"/>
                <w:highlight w:val="yellow"/>
              </w:rPr>
              <w:t>u(1)</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bCs/>
              </w:rPr>
            </w:pPr>
            <w:r w:rsidRPr="004A23AF">
              <w:rPr>
                <w:b/>
                <w:bCs/>
              </w:rPr>
              <w:tab/>
            </w:r>
            <w:proofErr w:type="spellStart"/>
            <w:r w:rsidRPr="004A23AF">
              <w:rPr>
                <w:b/>
                <w:bCs/>
              </w:rPr>
              <w:t>bitstream_restriction_flag</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u(1)</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rPr>
                <w:b/>
                <w:bCs/>
              </w:rPr>
              <w:tab/>
            </w:r>
            <w:r w:rsidRPr="004A23AF">
              <w:t xml:space="preserve">if( </w:t>
            </w:r>
            <w:proofErr w:type="spellStart"/>
            <w:r w:rsidRPr="004A23AF">
              <w:t>bitstream_restriction_flag</w:t>
            </w:r>
            <w:proofErr w:type="spellEnd"/>
            <w:r w:rsidRPr="004A23AF">
              <w:t xml:space="preserve"> ) {</w:t>
            </w:r>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bCs/>
              </w:rPr>
            </w:pPr>
            <w:r w:rsidRPr="004A23AF">
              <w:rPr>
                <w:b/>
                <w:bCs/>
              </w:rPr>
              <w:tab/>
            </w:r>
            <w:r w:rsidRPr="004A23AF">
              <w:rPr>
                <w:b/>
                <w:bCs/>
              </w:rPr>
              <w:tab/>
            </w:r>
            <w:proofErr w:type="spellStart"/>
            <w:r w:rsidRPr="004A23AF">
              <w:rPr>
                <w:b/>
                <w:bCs/>
              </w:rPr>
              <w:t>motion_vectors_over_pic_boundaries_flag</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u(1)</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bCs/>
              </w:rPr>
            </w:pPr>
            <w:r w:rsidRPr="004A23AF">
              <w:rPr>
                <w:b/>
                <w:bCs/>
              </w:rPr>
              <w:tab/>
            </w:r>
            <w:r w:rsidRPr="004A23AF">
              <w:rPr>
                <w:b/>
                <w:bCs/>
              </w:rPr>
              <w:tab/>
            </w:r>
            <w:proofErr w:type="spellStart"/>
            <w:r w:rsidRPr="004A23AF">
              <w:rPr>
                <w:b/>
                <w:bCs/>
              </w:rPr>
              <w:t>max_bytes_per_pic_denom</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roofErr w:type="spellStart"/>
            <w:r w:rsidRPr="004A23AF">
              <w:t>ue</w:t>
            </w:r>
            <w:proofErr w:type="spellEnd"/>
            <w:r w:rsidRPr="004A23AF">
              <w:t>(v)</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bCs/>
              </w:rPr>
            </w:pPr>
            <w:r w:rsidRPr="004A23AF">
              <w:rPr>
                <w:b/>
                <w:bCs/>
              </w:rPr>
              <w:tab/>
            </w:r>
            <w:r w:rsidRPr="004A23AF">
              <w:rPr>
                <w:b/>
                <w:bCs/>
              </w:rPr>
              <w:tab/>
            </w:r>
            <w:proofErr w:type="spellStart"/>
            <w:r w:rsidRPr="004A23AF">
              <w:rPr>
                <w:b/>
                <w:bCs/>
              </w:rPr>
              <w:t>max_bits_per_mb_denom</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roofErr w:type="spellStart"/>
            <w:r w:rsidRPr="004A23AF">
              <w:t>ue</w:t>
            </w:r>
            <w:proofErr w:type="spellEnd"/>
            <w:r w:rsidRPr="004A23AF">
              <w:t>(v)</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bCs/>
              </w:rPr>
            </w:pPr>
            <w:r w:rsidRPr="004A23AF">
              <w:rPr>
                <w:b/>
                <w:bCs/>
              </w:rPr>
              <w:tab/>
            </w:r>
            <w:r w:rsidRPr="004A23AF">
              <w:rPr>
                <w:b/>
                <w:bCs/>
              </w:rPr>
              <w:tab/>
              <w:t>log2_max_mv_length_horizontal</w:t>
            </w:r>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roofErr w:type="spellStart"/>
            <w:r w:rsidRPr="004A23AF">
              <w:t>ue</w:t>
            </w:r>
            <w:proofErr w:type="spellEnd"/>
            <w:r w:rsidRPr="004A23AF">
              <w:t>(v)</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bCs/>
              </w:rPr>
            </w:pPr>
            <w:r w:rsidRPr="004A23AF">
              <w:rPr>
                <w:b/>
                <w:bCs/>
              </w:rPr>
              <w:tab/>
            </w:r>
            <w:r w:rsidRPr="004A23AF">
              <w:rPr>
                <w:b/>
                <w:bCs/>
              </w:rPr>
              <w:tab/>
              <w:t>log2_max_mv_length_vertical</w:t>
            </w:r>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roofErr w:type="spellStart"/>
            <w:r w:rsidRPr="004A23AF">
              <w:t>ue</w:t>
            </w:r>
            <w:proofErr w:type="spellEnd"/>
            <w:r w:rsidRPr="004A23AF">
              <w:t>(v)</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rPr>
            </w:pPr>
            <w:r w:rsidRPr="004A23AF">
              <w:rPr>
                <w:b/>
              </w:rPr>
              <w:tab/>
            </w:r>
            <w:r w:rsidRPr="004A23AF">
              <w:rPr>
                <w:b/>
              </w:rPr>
              <w:tab/>
            </w:r>
            <w:proofErr w:type="spellStart"/>
            <w:r w:rsidRPr="004A23AF">
              <w:rPr>
                <w:b/>
              </w:rPr>
              <w:t>num_reorder_frames</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roofErr w:type="spellStart"/>
            <w:r w:rsidRPr="004A23AF">
              <w:t>ue</w:t>
            </w:r>
            <w:proofErr w:type="spellEnd"/>
            <w:r w:rsidRPr="004A23AF">
              <w:t>(v)</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rPr>
                <w:b/>
                <w:bCs/>
              </w:rPr>
            </w:pPr>
            <w:r w:rsidRPr="004A23AF">
              <w:rPr>
                <w:b/>
                <w:bCs/>
              </w:rPr>
              <w:tab/>
            </w:r>
            <w:r w:rsidRPr="004A23AF">
              <w:rPr>
                <w:b/>
                <w:bCs/>
              </w:rPr>
              <w:tab/>
            </w:r>
            <w:proofErr w:type="spellStart"/>
            <w:r w:rsidRPr="004A23AF">
              <w:rPr>
                <w:b/>
                <w:bCs/>
              </w:rPr>
              <w:t>max_dec_frame_buffering</w:t>
            </w:r>
            <w:proofErr w:type="spellEnd"/>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roofErr w:type="spellStart"/>
            <w:r w:rsidRPr="004A23AF">
              <w:t>ue</w:t>
            </w:r>
            <w:proofErr w:type="spellEnd"/>
            <w:r w:rsidRPr="004A23AF">
              <w:t>(v)</w:t>
            </w: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rPr>
                <w:b/>
                <w:bCs/>
              </w:rPr>
              <w:tab/>
            </w:r>
            <w:r w:rsidRPr="004A23AF">
              <w:t>}</w:t>
            </w:r>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
        </w:tc>
      </w:tr>
      <w:tr w:rsidR="001D09B9" w:rsidRPr="004A23AF" w:rsidTr="00C371C3">
        <w:trPr>
          <w:cantSplit/>
          <w:jc w:val="center"/>
        </w:trPr>
        <w:tc>
          <w:tcPr>
            <w:tcW w:w="670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keepNext w:val="0"/>
            </w:pPr>
            <w:r w:rsidRPr="004A23AF">
              <w:t>}</w:t>
            </w:r>
          </w:p>
        </w:tc>
        <w:tc>
          <w:tcPr>
            <w:tcW w:w="530"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keepNext w:val="0"/>
              <w:jc w:val="center"/>
            </w:pP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keepNext w:val="0"/>
            </w:pPr>
          </w:p>
        </w:tc>
      </w:tr>
    </w:tbl>
    <w:p w:rsidR="001D09B9" w:rsidRPr="004A23AF" w:rsidRDefault="001D09B9" w:rsidP="001D09B9"/>
    <w:p w:rsidR="001D09B9" w:rsidRPr="004A23AF" w:rsidRDefault="001D09B9" w:rsidP="001D09B9">
      <w:pPr>
        <w:pStyle w:val="Annex3"/>
        <w:numPr>
          <w:ilvl w:val="2"/>
          <w:numId w:val="4"/>
        </w:numPr>
        <w:tabs>
          <w:tab w:val="clear" w:pos="1440"/>
          <w:tab w:val="clear" w:pos="2160"/>
        </w:tabs>
      </w:pPr>
      <w:bookmarkStart w:id="77" w:name="_Toc20134576"/>
      <w:bookmarkStart w:id="78" w:name="_Ref23591509"/>
      <w:bookmarkStart w:id="79" w:name="_Ref23591520"/>
      <w:bookmarkStart w:id="80" w:name="_Ref23740085"/>
      <w:bookmarkStart w:id="81" w:name="_Ref36879109"/>
      <w:bookmarkStart w:id="82" w:name="_Toc77680675"/>
      <w:bookmarkStart w:id="83" w:name="_Toc118289278"/>
      <w:bookmarkStart w:id="84" w:name="_Toc221286220"/>
      <w:r w:rsidRPr="004A23AF">
        <w:lastRenderedPageBreak/>
        <w:t>HRD parameters syntax</w:t>
      </w:r>
      <w:bookmarkEnd w:id="77"/>
      <w:bookmarkEnd w:id="78"/>
      <w:bookmarkEnd w:id="79"/>
      <w:bookmarkEnd w:id="80"/>
      <w:bookmarkEnd w:id="81"/>
      <w:bookmarkEnd w:id="82"/>
      <w:bookmarkEnd w:id="83"/>
      <w:bookmarkEnd w:id="84"/>
    </w:p>
    <w:p w:rsidR="001D09B9" w:rsidRPr="004A23AF" w:rsidRDefault="001D09B9" w:rsidP="001D09B9">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55"/>
        <w:gridCol w:w="575"/>
        <w:gridCol w:w="1157"/>
      </w:tblGrid>
      <w:tr w:rsidR="001D09B9" w:rsidRPr="004A23AF" w:rsidTr="00C371C3">
        <w:trPr>
          <w:cantSplit/>
          <w:jc w:val="center"/>
        </w:trPr>
        <w:tc>
          <w:tcPr>
            <w:tcW w:w="665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proofErr w:type="spellStart"/>
            <w:r w:rsidRPr="004A23AF">
              <w:t>hrd_parameters</w:t>
            </w:r>
            <w:proofErr w:type="spellEnd"/>
            <w:r w:rsidRPr="004A23AF">
              <w:t>( ) {</w:t>
            </w:r>
          </w:p>
        </w:tc>
        <w:tc>
          <w:tcPr>
            <w:tcW w:w="57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heading"/>
              <w:jc w:val="center"/>
            </w:pPr>
            <w:r w:rsidRPr="004A23AF">
              <w:t>C</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heading"/>
            </w:pPr>
            <w:r w:rsidRPr="004A23AF">
              <w:t>Descriptor</w:t>
            </w:r>
          </w:p>
        </w:tc>
      </w:tr>
      <w:tr w:rsidR="001D09B9" w:rsidRPr="004A23AF" w:rsidTr="00C371C3">
        <w:trPr>
          <w:cantSplit/>
          <w:jc w:val="center"/>
        </w:trPr>
        <w:tc>
          <w:tcPr>
            <w:tcW w:w="665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tab/>
            </w:r>
            <w:r w:rsidRPr="004A23AF">
              <w:rPr>
                <w:b/>
                <w:bCs/>
              </w:rPr>
              <w:t>cpb_cnt_minus1</w:t>
            </w:r>
          </w:p>
        </w:tc>
        <w:tc>
          <w:tcPr>
            <w:tcW w:w="57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r>
              <w:t xml:space="preserve"> | 5</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roofErr w:type="spellStart"/>
            <w:r w:rsidRPr="004A23AF">
              <w:t>ue</w:t>
            </w:r>
            <w:proofErr w:type="spellEnd"/>
            <w:r w:rsidRPr="004A23AF">
              <w:t>(v)</w:t>
            </w:r>
          </w:p>
        </w:tc>
      </w:tr>
      <w:tr w:rsidR="001D09B9" w:rsidRPr="004A23AF" w:rsidTr="00C371C3">
        <w:trPr>
          <w:cantSplit/>
          <w:jc w:val="center"/>
        </w:trPr>
        <w:tc>
          <w:tcPr>
            <w:tcW w:w="665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tab/>
            </w:r>
            <w:proofErr w:type="spellStart"/>
            <w:r w:rsidRPr="004A23AF">
              <w:rPr>
                <w:b/>
                <w:bCs/>
              </w:rPr>
              <w:t>bit_rate_scale</w:t>
            </w:r>
            <w:proofErr w:type="spellEnd"/>
          </w:p>
        </w:tc>
        <w:tc>
          <w:tcPr>
            <w:tcW w:w="57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r>
              <w:t xml:space="preserve"> | 5</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u(4)</w:t>
            </w:r>
          </w:p>
        </w:tc>
      </w:tr>
      <w:tr w:rsidR="001D09B9" w:rsidRPr="004A23AF" w:rsidTr="00C371C3">
        <w:trPr>
          <w:cantSplit/>
          <w:jc w:val="center"/>
        </w:trPr>
        <w:tc>
          <w:tcPr>
            <w:tcW w:w="665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tab/>
            </w:r>
            <w:proofErr w:type="spellStart"/>
            <w:r w:rsidRPr="004A23AF">
              <w:rPr>
                <w:b/>
                <w:bCs/>
              </w:rPr>
              <w:t>cpb_size_scale</w:t>
            </w:r>
            <w:proofErr w:type="spellEnd"/>
          </w:p>
        </w:tc>
        <w:tc>
          <w:tcPr>
            <w:tcW w:w="57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r>
              <w:t xml:space="preserve"> | 5</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u(4)</w:t>
            </w:r>
          </w:p>
        </w:tc>
      </w:tr>
      <w:tr w:rsidR="001D09B9" w:rsidRPr="004A23AF" w:rsidTr="00C371C3">
        <w:trPr>
          <w:cantSplit/>
          <w:jc w:val="center"/>
        </w:trPr>
        <w:tc>
          <w:tcPr>
            <w:tcW w:w="665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tab/>
              <w:t xml:space="preserve">for( </w:t>
            </w:r>
            <w:proofErr w:type="spellStart"/>
            <w:r w:rsidRPr="004A23AF">
              <w:t>SchedSelIdx</w:t>
            </w:r>
            <w:proofErr w:type="spellEnd"/>
            <w:r w:rsidRPr="004A23AF">
              <w:t xml:space="preserve"> = 0; </w:t>
            </w:r>
            <w:proofErr w:type="spellStart"/>
            <w:r w:rsidRPr="004A23AF">
              <w:t>SchedSelIdx</w:t>
            </w:r>
            <w:proofErr w:type="spellEnd"/>
            <w:r w:rsidRPr="004A23AF">
              <w:t xml:space="preserve"> &lt;= cpb_cnt_minus1; </w:t>
            </w:r>
            <w:proofErr w:type="spellStart"/>
            <w:r w:rsidRPr="004A23AF">
              <w:t>SchedSelIdx</w:t>
            </w:r>
            <w:proofErr w:type="spellEnd"/>
            <w:r w:rsidRPr="004A23AF">
              <w:t>++ ) {</w:t>
            </w:r>
          </w:p>
        </w:tc>
        <w:tc>
          <w:tcPr>
            <w:tcW w:w="57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
        </w:tc>
      </w:tr>
      <w:tr w:rsidR="001D09B9" w:rsidRPr="004A23AF" w:rsidTr="00C371C3">
        <w:trPr>
          <w:cantSplit/>
          <w:jc w:val="center"/>
        </w:trPr>
        <w:tc>
          <w:tcPr>
            <w:tcW w:w="665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rPr>
                <w:b/>
                <w:bCs/>
              </w:rPr>
              <w:tab/>
            </w:r>
            <w:r w:rsidRPr="004A23AF">
              <w:rPr>
                <w:b/>
                <w:bCs/>
              </w:rPr>
              <w:tab/>
              <w:t>bit_rate_value_minus1[</w:t>
            </w:r>
            <w:r w:rsidRPr="004A23AF">
              <w:t xml:space="preserve"> </w:t>
            </w:r>
            <w:proofErr w:type="spellStart"/>
            <w:r w:rsidRPr="004A23AF">
              <w:t>SchedSelIdx</w:t>
            </w:r>
            <w:proofErr w:type="spellEnd"/>
            <w:r w:rsidRPr="004A23AF">
              <w:t xml:space="preserve"> </w:t>
            </w:r>
            <w:r w:rsidRPr="004A23AF">
              <w:rPr>
                <w:b/>
                <w:bCs/>
              </w:rPr>
              <w:t>]</w:t>
            </w:r>
          </w:p>
        </w:tc>
        <w:tc>
          <w:tcPr>
            <w:tcW w:w="57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r>
              <w:t xml:space="preserve"> | 5</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roofErr w:type="spellStart"/>
            <w:r w:rsidRPr="004A23AF">
              <w:t>ue</w:t>
            </w:r>
            <w:proofErr w:type="spellEnd"/>
            <w:r w:rsidRPr="004A23AF">
              <w:t>(v)</w:t>
            </w:r>
          </w:p>
        </w:tc>
      </w:tr>
      <w:tr w:rsidR="001D09B9" w:rsidRPr="004A23AF" w:rsidTr="00C371C3">
        <w:trPr>
          <w:cantSplit/>
          <w:jc w:val="center"/>
        </w:trPr>
        <w:tc>
          <w:tcPr>
            <w:tcW w:w="665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rPr>
                <w:b/>
                <w:bCs/>
              </w:rPr>
              <w:tab/>
            </w:r>
            <w:r w:rsidRPr="004A23AF">
              <w:rPr>
                <w:b/>
                <w:bCs/>
              </w:rPr>
              <w:tab/>
              <w:t>cpb_size_value_minus1[</w:t>
            </w:r>
            <w:r w:rsidRPr="004A23AF">
              <w:t xml:space="preserve"> </w:t>
            </w:r>
            <w:proofErr w:type="spellStart"/>
            <w:r w:rsidRPr="004A23AF">
              <w:t>SchedSelIdx</w:t>
            </w:r>
            <w:proofErr w:type="spellEnd"/>
            <w:r w:rsidRPr="004A23AF">
              <w:t xml:space="preserve"> </w:t>
            </w:r>
            <w:r w:rsidRPr="004A23AF">
              <w:rPr>
                <w:b/>
                <w:bCs/>
              </w:rPr>
              <w:t>]</w:t>
            </w:r>
          </w:p>
        </w:tc>
        <w:tc>
          <w:tcPr>
            <w:tcW w:w="57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r>
              <w:t xml:space="preserve"> | 5</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roofErr w:type="spellStart"/>
            <w:r w:rsidRPr="004A23AF">
              <w:t>ue</w:t>
            </w:r>
            <w:proofErr w:type="spellEnd"/>
            <w:r w:rsidRPr="004A23AF">
              <w:t>(v)</w:t>
            </w:r>
          </w:p>
        </w:tc>
      </w:tr>
      <w:tr w:rsidR="001D09B9" w:rsidRPr="004A23AF" w:rsidTr="00C371C3">
        <w:trPr>
          <w:cantSplit/>
          <w:jc w:val="center"/>
        </w:trPr>
        <w:tc>
          <w:tcPr>
            <w:tcW w:w="665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tab/>
            </w:r>
            <w:r w:rsidRPr="004A23AF">
              <w:tab/>
            </w:r>
            <w:proofErr w:type="spellStart"/>
            <w:r w:rsidRPr="004A23AF">
              <w:rPr>
                <w:b/>
                <w:bCs/>
              </w:rPr>
              <w:t>cbr_flag</w:t>
            </w:r>
            <w:proofErr w:type="spellEnd"/>
            <w:r w:rsidRPr="004A23AF">
              <w:rPr>
                <w:b/>
                <w:bCs/>
              </w:rPr>
              <w:t>[</w:t>
            </w:r>
            <w:r w:rsidRPr="004A23AF">
              <w:t xml:space="preserve"> </w:t>
            </w:r>
            <w:proofErr w:type="spellStart"/>
            <w:r w:rsidRPr="004A23AF">
              <w:t>SchedSelIdx</w:t>
            </w:r>
            <w:proofErr w:type="spellEnd"/>
            <w:r w:rsidRPr="004A23AF">
              <w:t xml:space="preserve"> </w:t>
            </w:r>
            <w:r w:rsidRPr="004A23AF">
              <w:rPr>
                <w:b/>
                <w:bCs/>
              </w:rPr>
              <w:t>]</w:t>
            </w:r>
          </w:p>
        </w:tc>
        <w:tc>
          <w:tcPr>
            <w:tcW w:w="57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r>
              <w:t xml:space="preserve"> | 5</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u(1)</w:t>
            </w:r>
          </w:p>
        </w:tc>
      </w:tr>
      <w:tr w:rsidR="001D09B9" w:rsidRPr="004A23AF" w:rsidTr="00C371C3">
        <w:trPr>
          <w:cantSplit/>
          <w:jc w:val="center"/>
        </w:trPr>
        <w:tc>
          <w:tcPr>
            <w:tcW w:w="665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rPr>
                <w:b/>
                <w:bCs/>
              </w:rPr>
              <w:tab/>
            </w:r>
            <w:r w:rsidRPr="004A23AF">
              <w:t>}</w:t>
            </w:r>
          </w:p>
        </w:tc>
        <w:tc>
          <w:tcPr>
            <w:tcW w:w="57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p>
        </w:tc>
      </w:tr>
      <w:tr w:rsidR="001D09B9" w:rsidRPr="004A23AF" w:rsidTr="00C371C3">
        <w:trPr>
          <w:cantSplit/>
          <w:jc w:val="center"/>
        </w:trPr>
        <w:tc>
          <w:tcPr>
            <w:tcW w:w="665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rPr>
                <w:b/>
                <w:bCs/>
              </w:rPr>
              <w:tab/>
              <w:t>initial_cpb_removal_delay_length_minus1</w:t>
            </w:r>
          </w:p>
        </w:tc>
        <w:tc>
          <w:tcPr>
            <w:tcW w:w="57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r>
              <w:t xml:space="preserve"> | 5</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u(5)</w:t>
            </w:r>
          </w:p>
        </w:tc>
      </w:tr>
      <w:tr w:rsidR="001D09B9" w:rsidRPr="004A23AF" w:rsidTr="00C371C3">
        <w:trPr>
          <w:cantSplit/>
          <w:jc w:val="center"/>
        </w:trPr>
        <w:tc>
          <w:tcPr>
            <w:tcW w:w="665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rPr>
                <w:b/>
                <w:bCs/>
              </w:rPr>
              <w:tab/>
              <w:t>cpb_removal_delay_length_minus1</w:t>
            </w:r>
          </w:p>
        </w:tc>
        <w:tc>
          <w:tcPr>
            <w:tcW w:w="57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r>
              <w:t xml:space="preserve"> | 5</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u(5)</w:t>
            </w:r>
          </w:p>
        </w:tc>
      </w:tr>
      <w:tr w:rsidR="001D09B9" w:rsidRPr="004A23AF" w:rsidTr="00C371C3">
        <w:trPr>
          <w:cantSplit/>
          <w:jc w:val="center"/>
        </w:trPr>
        <w:tc>
          <w:tcPr>
            <w:tcW w:w="665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rPr>
                <w:b/>
                <w:bCs/>
              </w:rPr>
              <w:tab/>
              <w:t>dpb_output_delay_length_minus1</w:t>
            </w:r>
          </w:p>
        </w:tc>
        <w:tc>
          <w:tcPr>
            <w:tcW w:w="57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r>
              <w:t xml:space="preserve"> | 5</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u(5)</w:t>
            </w:r>
          </w:p>
        </w:tc>
      </w:tr>
      <w:tr w:rsidR="001D09B9" w:rsidRPr="004A23AF" w:rsidTr="00C371C3">
        <w:trPr>
          <w:cantSplit/>
          <w:jc w:val="center"/>
        </w:trPr>
        <w:tc>
          <w:tcPr>
            <w:tcW w:w="665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pPr>
            <w:r w:rsidRPr="004A23AF">
              <w:rPr>
                <w:b/>
                <w:bCs/>
              </w:rPr>
              <w:tab/>
            </w:r>
            <w:proofErr w:type="spellStart"/>
            <w:r w:rsidRPr="004A23AF">
              <w:rPr>
                <w:b/>
                <w:bCs/>
              </w:rPr>
              <w:t>time_offset_length</w:t>
            </w:r>
            <w:proofErr w:type="spellEnd"/>
          </w:p>
        </w:tc>
        <w:tc>
          <w:tcPr>
            <w:tcW w:w="57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jc w:val="center"/>
            </w:pPr>
            <w:r w:rsidRPr="004A23AF">
              <w:t>0</w:t>
            </w:r>
            <w:r>
              <w:t xml:space="preserve"> | 5</w:t>
            </w: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pPr>
            <w:r w:rsidRPr="004A23AF">
              <w:t>u(5)</w:t>
            </w:r>
          </w:p>
        </w:tc>
      </w:tr>
      <w:tr w:rsidR="001D09B9" w:rsidRPr="004A23AF" w:rsidTr="00C371C3">
        <w:trPr>
          <w:cantSplit/>
          <w:jc w:val="center"/>
        </w:trPr>
        <w:tc>
          <w:tcPr>
            <w:tcW w:w="665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syntax"/>
              <w:keepNext w:val="0"/>
            </w:pPr>
            <w:r w:rsidRPr="004A23AF">
              <w:t>}</w:t>
            </w:r>
          </w:p>
        </w:tc>
        <w:tc>
          <w:tcPr>
            <w:tcW w:w="575"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keepNext w:val="0"/>
              <w:jc w:val="center"/>
            </w:pPr>
          </w:p>
        </w:tc>
        <w:tc>
          <w:tcPr>
            <w:tcW w:w="1157" w:type="dxa"/>
            <w:tcBorders>
              <w:top w:val="single" w:sz="4" w:space="0" w:color="auto"/>
              <w:left w:val="single" w:sz="4" w:space="0" w:color="auto"/>
              <w:bottom w:val="single" w:sz="4" w:space="0" w:color="auto"/>
              <w:right w:val="single" w:sz="4" w:space="0" w:color="auto"/>
            </w:tcBorders>
          </w:tcPr>
          <w:p w:rsidR="001D09B9" w:rsidRPr="004A23AF" w:rsidRDefault="001D09B9" w:rsidP="00C371C3">
            <w:pPr>
              <w:pStyle w:val="tablecell"/>
              <w:keepNext w:val="0"/>
            </w:pPr>
          </w:p>
        </w:tc>
      </w:tr>
    </w:tbl>
    <w:p w:rsidR="009D0CEC" w:rsidRPr="00E8461A" w:rsidRDefault="009D0CEC" w:rsidP="009D0CEC"/>
    <w:p w:rsidR="009D0CEC" w:rsidRPr="00E8461A" w:rsidRDefault="009D0CEC" w:rsidP="009D0CEC">
      <w:pPr>
        <w:pStyle w:val="Annex2"/>
        <w:numPr>
          <w:ilvl w:val="1"/>
          <w:numId w:val="4"/>
        </w:numPr>
        <w:ind w:left="0" w:firstLine="0"/>
      </w:pPr>
      <w:bookmarkStart w:id="85" w:name="_Toc29960185"/>
      <w:bookmarkStart w:id="86" w:name="_Toc29972050"/>
      <w:bookmarkStart w:id="87" w:name="_Toc29960222"/>
      <w:bookmarkStart w:id="88" w:name="_Toc29972087"/>
      <w:bookmarkStart w:id="89" w:name="_Ref19432726"/>
      <w:bookmarkStart w:id="90" w:name="_Toc20134578"/>
      <w:bookmarkStart w:id="91" w:name="_Toc77680676"/>
      <w:bookmarkStart w:id="92" w:name="_Toc118289279"/>
      <w:bookmarkStart w:id="93" w:name="_Toc226456887"/>
      <w:bookmarkStart w:id="94" w:name="_Toc248045506"/>
      <w:bookmarkStart w:id="95" w:name="_Toc287363890"/>
      <w:bookmarkStart w:id="96" w:name="_Toc293649323"/>
      <w:bookmarkEnd w:id="85"/>
      <w:bookmarkEnd w:id="86"/>
      <w:bookmarkEnd w:id="87"/>
      <w:bookmarkEnd w:id="88"/>
      <w:r w:rsidRPr="00E8461A">
        <w:t>VUI semantics</w:t>
      </w:r>
      <w:bookmarkEnd w:id="89"/>
      <w:bookmarkEnd w:id="90"/>
      <w:bookmarkEnd w:id="91"/>
      <w:bookmarkEnd w:id="92"/>
      <w:bookmarkEnd w:id="93"/>
      <w:bookmarkEnd w:id="94"/>
      <w:bookmarkEnd w:id="95"/>
      <w:bookmarkEnd w:id="96"/>
    </w:p>
    <w:p w:rsidR="00CC46A9" w:rsidRPr="004A23AF" w:rsidRDefault="00CC46A9" w:rsidP="00CC46A9">
      <w:proofErr w:type="spellStart"/>
      <w:proofErr w:type="gramStart"/>
      <w:r w:rsidRPr="004A23AF">
        <w:rPr>
          <w:b/>
          <w:bCs/>
        </w:rPr>
        <w:t>aspect_ratio_info_present_flag</w:t>
      </w:r>
      <w:proofErr w:type="spellEnd"/>
      <w:proofErr w:type="gramEnd"/>
      <w:r w:rsidRPr="004A23AF">
        <w:t xml:space="preserve"> equal to 1 specifies that </w:t>
      </w:r>
      <w:proofErr w:type="spellStart"/>
      <w:r w:rsidRPr="004A23AF">
        <w:t>aspect_ratio_idc</w:t>
      </w:r>
      <w:proofErr w:type="spellEnd"/>
      <w:r w:rsidRPr="004A23AF">
        <w:t xml:space="preserve"> is present. </w:t>
      </w:r>
      <w:proofErr w:type="spellStart"/>
      <w:proofErr w:type="gramStart"/>
      <w:r w:rsidRPr="004A23AF">
        <w:t>aspect_ratio_info_present_flag</w:t>
      </w:r>
      <w:proofErr w:type="spellEnd"/>
      <w:proofErr w:type="gramEnd"/>
      <w:r w:rsidRPr="004A23AF">
        <w:t xml:space="preserve"> equal to 0 specifies that </w:t>
      </w:r>
      <w:proofErr w:type="spellStart"/>
      <w:r w:rsidRPr="004A23AF">
        <w:t>aspect_ratio_idc</w:t>
      </w:r>
      <w:proofErr w:type="spellEnd"/>
      <w:r w:rsidRPr="004A23AF">
        <w:t xml:space="preserve"> is not present.</w:t>
      </w:r>
    </w:p>
    <w:p w:rsidR="00C05C35" w:rsidRPr="00682364" w:rsidRDefault="00682364" w:rsidP="00682364">
      <w:pPr>
        <w:keepNext/>
        <w:rPr>
          <w:rFonts w:eastAsiaTheme="minorEastAsia"/>
          <w:color w:val="FF0000"/>
          <w:highlight w:val="yellow"/>
          <w:lang w:eastAsia="ja-JP"/>
        </w:rPr>
      </w:pPr>
      <w:r w:rsidRPr="00682364">
        <w:rPr>
          <w:rFonts w:eastAsiaTheme="minorEastAsia"/>
          <w:color w:val="FF0000"/>
          <w:highlight w:val="yellow"/>
          <w:lang w:eastAsia="ja-JP"/>
        </w:rPr>
        <w:t>…</w:t>
      </w:r>
    </w:p>
    <w:p w:rsidR="00682364" w:rsidRPr="00682364" w:rsidRDefault="00682364" w:rsidP="00682364">
      <w:pPr>
        <w:rPr>
          <w:color w:val="FF0000"/>
          <w:highlight w:val="yellow"/>
        </w:rPr>
      </w:pPr>
      <w:r w:rsidRPr="00682364">
        <w:rPr>
          <w:color w:val="FF0000"/>
          <w:highlight w:val="yellow"/>
        </w:rPr>
        <w:t xml:space="preserve">[Ed: insert </w:t>
      </w:r>
      <w:r w:rsidRPr="00682364">
        <w:rPr>
          <w:rFonts w:eastAsiaTheme="minorEastAsia" w:hint="eastAsia"/>
          <w:color w:val="FF0000"/>
          <w:highlight w:val="yellow"/>
          <w:lang w:eastAsia="ja-JP"/>
        </w:rPr>
        <w:t>description</w:t>
      </w:r>
      <w:r w:rsidRPr="00682364">
        <w:rPr>
          <w:color w:val="FF0000"/>
          <w:highlight w:val="yellow"/>
        </w:rPr>
        <w:t>]</w:t>
      </w:r>
    </w:p>
    <w:p w:rsidR="00682364" w:rsidRPr="00682364" w:rsidRDefault="00682364" w:rsidP="00682364">
      <w:pPr>
        <w:keepNext/>
        <w:rPr>
          <w:rFonts w:eastAsiaTheme="minorEastAsia"/>
          <w:color w:val="FF0000"/>
          <w:highlight w:val="yellow"/>
          <w:lang w:eastAsia="ja-JP"/>
        </w:rPr>
      </w:pPr>
      <w:r w:rsidRPr="00682364">
        <w:rPr>
          <w:rFonts w:eastAsiaTheme="minorEastAsia"/>
          <w:color w:val="FF0000"/>
          <w:highlight w:val="yellow"/>
          <w:lang w:eastAsia="ja-JP"/>
        </w:rPr>
        <w:t>…</w:t>
      </w:r>
    </w:p>
    <w:p w:rsidR="00CC46A9" w:rsidRDefault="00CC46A9" w:rsidP="00CC46A9">
      <w:pPr>
        <w:rPr>
          <w:rFonts w:eastAsiaTheme="minorEastAsia"/>
          <w:lang w:eastAsia="ja-JP"/>
        </w:rPr>
      </w:pPr>
      <w:proofErr w:type="spellStart"/>
      <w:proofErr w:type="gramStart"/>
      <w:r w:rsidRPr="004A23AF">
        <w:rPr>
          <w:b/>
          <w:bCs/>
        </w:rPr>
        <w:t>pic_struct_present_flag</w:t>
      </w:r>
      <w:proofErr w:type="spellEnd"/>
      <w:proofErr w:type="gramEnd"/>
      <w:r w:rsidRPr="004A23AF">
        <w:t xml:space="preserve"> equal to 1 specifies that picture timing SEI messages (</w:t>
      </w:r>
      <w:proofErr w:type="spellStart"/>
      <w:r w:rsidRPr="004A23AF">
        <w:t>subclause</w:t>
      </w:r>
      <w:proofErr w:type="spellEnd"/>
      <w:r w:rsidRPr="004A23AF">
        <w:t xml:space="preserve"> </w:t>
      </w:r>
      <w:r w:rsidR="00507050" w:rsidRPr="004A23AF">
        <w:fldChar w:fldCharType="begin" w:fldLock="1"/>
      </w:r>
      <w:r w:rsidRPr="004A23AF">
        <w:instrText xml:space="preserve"> REF _Ref23740212 \r \h </w:instrText>
      </w:r>
      <w:r w:rsidR="00507050" w:rsidRPr="004A23AF">
        <w:fldChar w:fldCharType="separate"/>
      </w:r>
      <w:r>
        <w:t>D.2.2</w:t>
      </w:r>
      <w:r w:rsidR="00507050" w:rsidRPr="004A23AF">
        <w:fldChar w:fldCharType="end"/>
      </w:r>
      <w:r w:rsidRPr="004A23AF">
        <w:t xml:space="preserve">) are present that include the </w:t>
      </w:r>
      <w:proofErr w:type="spellStart"/>
      <w:r w:rsidRPr="004A23AF">
        <w:t>pic_struct</w:t>
      </w:r>
      <w:proofErr w:type="spellEnd"/>
      <w:r w:rsidRPr="004A23AF">
        <w:t xml:space="preserve"> syntax element. </w:t>
      </w:r>
      <w:proofErr w:type="spellStart"/>
      <w:proofErr w:type="gramStart"/>
      <w:r w:rsidRPr="004A23AF">
        <w:t>pic_struct_present_flag</w:t>
      </w:r>
      <w:proofErr w:type="spellEnd"/>
      <w:proofErr w:type="gramEnd"/>
      <w:r w:rsidRPr="004A23AF">
        <w:t xml:space="preserve"> equal to 0 specifies that the </w:t>
      </w:r>
      <w:proofErr w:type="spellStart"/>
      <w:r w:rsidRPr="004A23AF">
        <w:t>pic_struct</w:t>
      </w:r>
      <w:proofErr w:type="spellEnd"/>
      <w:r w:rsidRPr="004A23AF">
        <w:t xml:space="preserve"> syntax element is not present in picture timing SEI messages. When </w:t>
      </w:r>
      <w:proofErr w:type="spellStart"/>
      <w:r w:rsidRPr="004A23AF">
        <w:t>pic_struct_present_flag</w:t>
      </w:r>
      <w:proofErr w:type="spellEnd"/>
      <w:r w:rsidRPr="004A23AF">
        <w:t xml:space="preserve"> is not present, its value shall be inferred to be equal to 0.</w:t>
      </w:r>
    </w:p>
    <w:p w:rsidR="00C247CD" w:rsidRPr="00557D69" w:rsidRDefault="00AE690D" w:rsidP="00AE690D">
      <w:pPr>
        <w:rPr>
          <w:rFonts w:eastAsiaTheme="minorEastAsia"/>
          <w:color w:val="FF0000"/>
          <w:highlight w:val="yellow"/>
          <w:lang w:eastAsia="ja-JP"/>
        </w:rPr>
      </w:pPr>
      <w:proofErr w:type="spellStart"/>
      <w:proofErr w:type="gramStart"/>
      <w:r w:rsidRPr="00557D69">
        <w:rPr>
          <w:rFonts w:eastAsiaTheme="minorEastAsia"/>
          <w:b/>
          <w:color w:val="FF0000"/>
          <w:highlight w:val="yellow"/>
          <w:lang w:eastAsia="ja-JP"/>
        </w:rPr>
        <w:t>interlaced_field_indication_present_flag</w:t>
      </w:r>
      <w:proofErr w:type="spellEnd"/>
      <w:proofErr w:type="gramEnd"/>
      <w:r w:rsidR="007A4E65" w:rsidRPr="00557D69">
        <w:rPr>
          <w:color w:val="FF0000"/>
          <w:highlight w:val="yellow"/>
        </w:rPr>
        <w:t xml:space="preserve"> equal to 1 specifies </w:t>
      </w:r>
      <w:r w:rsidR="008719A7" w:rsidRPr="00557D69">
        <w:rPr>
          <w:rFonts w:eastAsiaTheme="minorEastAsia" w:hint="eastAsia"/>
          <w:color w:val="FF0000"/>
          <w:highlight w:val="yellow"/>
          <w:lang w:eastAsia="ja-JP"/>
        </w:rPr>
        <w:t>that one</w:t>
      </w:r>
      <w:r w:rsidR="008719A7" w:rsidRPr="00557D69">
        <w:rPr>
          <w:rFonts w:eastAsiaTheme="minorEastAsia"/>
          <w:color w:val="FF0000"/>
          <w:highlight w:val="yellow"/>
          <w:lang w:eastAsia="ja-JP"/>
        </w:rPr>
        <w:t xml:space="preserve"> interlaced field indication message SEI message </w:t>
      </w:r>
      <w:r w:rsidR="008719A7" w:rsidRPr="00557D69">
        <w:rPr>
          <w:color w:val="FF0000"/>
          <w:highlight w:val="yellow"/>
        </w:rPr>
        <w:t>(</w:t>
      </w:r>
      <w:proofErr w:type="spellStart"/>
      <w:r w:rsidR="008719A7" w:rsidRPr="00557D69">
        <w:rPr>
          <w:color w:val="FF0000"/>
          <w:highlight w:val="yellow"/>
        </w:rPr>
        <w:t>subclause</w:t>
      </w:r>
      <w:proofErr w:type="spellEnd"/>
      <w:r w:rsidR="008719A7" w:rsidRPr="00557D69">
        <w:rPr>
          <w:color w:val="FF0000"/>
          <w:highlight w:val="yellow"/>
        </w:rPr>
        <w:t xml:space="preserve"> </w:t>
      </w:r>
      <w:r w:rsidR="008719A7" w:rsidRPr="00557D69">
        <w:rPr>
          <w:rFonts w:eastAsiaTheme="minorEastAsia"/>
          <w:color w:val="FF0000"/>
          <w:highlight w:val="yellow"/>
          <w:lang w:eastAsia="ja-JP"/>
        </w:rPr>
        <w:t>D.2.X</w:t>
      </w:r>
      <w:r w:rsidR="008719A7" w:rsidRPr="00557D69">
        <w:rPr>
          <w:color w:val="FF0000"/>
          <w:highlight w:val="yellow"/>
        </w:rPr>
        <w:t>)</w:t>
      </w:r>
      <w:r w:rsidR="008719A7" w:rsidRPr="00557D69">
        <w:rPr>
          <w:rFonts w:eastAsiaTheme="minorEastAsia" w:hint="eastAsia"/>
          <w:color w:val="FF0000"/>
          <w:highlight w:val="yellow"/>
          <w:lang w:eastAsia="ja-JP"/>
        </w:rPr>
        <w:t xml:space="preserve"> </w:t>
      </w:r>
      <w:r w:rsidR="008719A7" w:rsidRPr="00557D69">
        <w:rPr>
          <w:rFonts w:eastAsiaTheme="minorEastAsia"/>
          <w:color w:val="FF0000"/>
          <w:highlight w:val="yellow"/>
          <w:lang w:eastAsia="ja-JP"/>
        </w:rPr>
        <w:t>shall be present in every access unit of the coded video sequence</w:t>
      </w:r>
      <w:r w:rsidR="007A4E65" w:rsidRPr="00557D69">
        <w:rPr>
          <w:rFonts w:eastAsiaTheme="minorEastAsia"/>
          <w:color w:val="FF0000"/>
          <w:highlight w:val="yellow"/>
          <w:lang w:eastAsia="ja-JP"/>
        </w:rPr>
        <w:t xml:space="preserve">. </w:t>
      </w:r>
      <w:proofErr w:type="spellStart"/>
      <w:proofErr w:type="gramStart"/>
      <w:r w:rsidR="007A4E65" w:rsidRPr="00557D69">
        <w:rPr>
          <w:rFonts w:eastAsiaTheme="minorEastAsia"/>
          <w:color w:val="FF0000"/>
          <w:highlight w:val="yellow"/>
          <w:lang w:eastAsia="ja-JP"/>
        </w:rPr>
        <w:t>interlaced_field_indication_present_flag</w:t>
      </w:r>
      <w:proofErr w:type="spellEnd"/>
      <w:proofErr w:type="gramEnd"/>
      <w:r w:rsidR="007A4E65" w:rsidRPr="00557D69">
        <w:rPr>
          <w:color w:val="FF0000"/>
          <w:highlight w:val="yellow"/>
        </w:rPr>
        <w:t xml:space="preserve"> equal to 0 specifies </w:t>
      </w:r>
      <w:r w:rsidR="004F1DB9" w:rsidRPr="00557D69">
        <w:rPr>
          <w:rFonts w:eastAsiaTheme="minorEastAsia" w:hint="eastAsia"/>
          <w:color w:val="FF0000"/>
          <w:highlight w:val="yellow"/>
          <w:lang w:eastAsia="ja-JP"/>
        </w:rPr>
        <w:t>that</w:t>
      </w:r>
      <w:r w:rsidR="00755C47" w:rsidRPr="00557D69">
        <w:rPr>
          <w:rFonts w:eastAsiaTheme="minorEastAsia" w:hint="eastAsia"/>
          <w:color w:val="FF0000"/>
          <w:highlight w:val="yellow"/>
          <w:lang w:eastAsia="ja-JP"/>
        </w:rPr>
        <w:t xml:space="preserve"> </w:t>
      </w:r>
      <w:r w:rsidR="00755C47" w:rsidRPr="00557D69">
        <w:rPr>
          <w:rFonts w:eastAsiaTheme="minorEastAsia"/>
          <w:color w:val="FF0000"/>
          <w:highlight w:val="yellow"/>
          <w:lang w:eastAsia="ja-JP"/>
        </w:rPr>
        <w:t>no interlaced field indication SEI messages shall be present in any access unit of the coded video sequence.</w:t>
      </w:r>
      <w:r w:rsidR="00557D69" w:rsidRPr="00557D69">
        <w:rPr>
          <w:rFonts w:eastAsiaTheme="minorEastAsia" w:hint="eastAsia"/>
          <w:color w:val="FF0000"/>
          <w:highlight w:val="yellow"/>
          <w:lang w:eastAsia="ja-JP"/>
        </w:rPr>
        <w:t xml:space="preserve"> </w:t>
      </w:r>
      <w:r w:rsidR="00557D69" w:rsidRPr="00557D69">
        <w:rPr>
          <w:color w:val="FF0000"/>
          <w:highlight w:val="yellow"/>
        </w:rPr>
        <w:t xml:space="preserve">When </w:t>
      </w:r>
      <w:proofErr w:type="spellStart"/>
      <w:ins w:id="97" w:author="蝶野慶一" w:date="2011-12-28T13:54:00Z">
        <w:r w:rsidR="001A00BC">
          <w:rPr>
            <w:rFonts w:eastAsiaTheme="minorEastAsia" w:hint="eastAsia"/>
            <w:color w:val="FF0000"/>
            <w:highlight w:val="yellow"/>
            <w:lang w:eastAsia="ja-JP"/>
          </w:rPr>
          <w:t>i</w:t>
        </w:r>
      </w:ins>
      <w:r w:rsidR="00557D69" w:rsidRPr="00557D69">
        <w:rPr>
          <w:rFonts w:eastAsiaTheme="minorEastAsia"/>
          <w:color w:val="FF0000"/>
          <w:highlight w:val="yellow"/>
          <w:lang w:eastAsia="ja-JP"/>
        </w:rPr>
        <w:t>nterlaced_field_indication_present_flag</w:t>
      </w:r>
      <w:proofErr w:type="spellEnd"/>
      <w:r w:rsidR="00557D69" w:rsidRPr="00557D69">
        <w:rPr>
          <w:color w:val="FF0000"/>
          <w:highlight w:val="yellow"/>
        </w:rPr>
        <w:t xml:space="preserve"> is not present, its value shall be inferred to be equal to 0.</w:t>
      </w:r>
    </w:p>
    <w:p w:rsidR="00561317" w:rsidRPr="00CE3A1C" w:rsidRDefault="00C247CD" w:rsidP="00561317">
      <w:pPr>
        <w:pStyle w:val="Note1"/>
        <w:rPr>
          <w:color w:val="FF0000"/>
        </w:rPr>
      </w:pPr>
      <w:r w:rsidRPr="00557D69">
        <w:rPr>
          <w:color w:val="FF0000"/>
          <w:highlight w:val="yellow"/>
        </w:rPr>
        <w:t>NOTE –</w:t>
      </w:r>
      <w:ins w:id="98" w:author="0000011080264" w:date="2011-12-22T21:34:00Z">
        <w:r w:rsidR="00426A7F" w:rsidRPr="00557D69">
          <w:rPr>
            <w:color w:val="FF0000"/>
            <w:highlight w:val="yellow"/>
          </w:rPr>
          <w:t xml:space="preserve"> </w:t>
        </w:r>
      </w:ins>
      <w:proofErr w:type="spellStart"/>
      <w:r w:rsidR="00561317" w:rsidRPr="00557D69">
        <w:rPr>
          <w:color w:val="FF0000"/>
          <w:highlight w:val="yellow"/>
          <w:lang w:eastAsia="ja-JP"/>
        </w:rPr>
        <w:t>interlaced_field_indication_present_flag</w:t>
      </w:r>
      <w:proofErr w:type="spellEnd"/>
      <w:r w:rsidR="00561317" w:rsidRPr="00557D69">
        <w:rPr>
          <w:color w:val="FF0000"/>
          <w:highlight w:val="yellow"/>
        </w:rPr>
        <w:t xml:space="preserve"> equal to </w:t>
      </w:r>
      <w:r w:rsidR="00561317" w:rsidRPr="00557D69">
        <w:rPr>
          <w:rFonts w:hint="eastAsia"/>
          <w:color w:val="FF0000"/>
          <w:highlight w:val="yellow"/>
          <w:lang w:eastAsia="ja-JP"/>
        </w:rPr>
        <w:t>0 implies</w:t>
      </w:r>
      <w:r w:rsidR="0018739D" w:rsidRPr="00557D69">
        <w:rPr>
          <w:rFonts w:hint="eastAsia"/>
          <w:color w:val="FF0000"/>
          <w:highlight w:val="yellow"/>
          <w:lang w:eastAsia="ja-JP"/>
        </w:rPr>
        <w:t xml:space="preserve"> t</w:t>
      </w:r>
      <w:r w:rsidR="0018739D" w:rsidRPr="00557D69">
        <w:rPr>
          <w:color w:val="FF0000"/>
          <w:highlight w:val="yellow"/>
          <w:lang w:eastAsia="ja-JP"/>
        </w:rPr>
        <w:t>he coded video sequence</w:t>
      </w:r>
      <w:r w:rsidR="0018739D" w:rsidRPr="00557D69">
        <w:rPr>
          <w:rFonts w:hint="eastAsia"/>
          <w:color w:val="FF0000"/>
          <w:highlight w:val="yellow"/>
          <w:lang w:eastAsia="ja-JP"/>
        </w:rPr>
        <w:t xml:space="preserve"> comprises of coded frame pictures</w:t>
      </w:r>
      <w:r w:rsidR="00561317" w:rsidRPr="00557D69">
        <w:rPr>
          <w:rFonts w:hint="eastAsia"/>
          <w:color w:val="FF0000"/>
          <w:highlight w:val="yellow"/>
          <w:lang w:eastAsia="ja-JP"/>
        </w:rPr>
        <w:t>.</w:t>
      </w:r>
    </w:p>
    <w:p w:rsidR="00C247CD" w:rsidRPr="00561317" w:rsidRDefault="00C247CD" w:rsidP="00C247CD">
      <w:pPr>
        <w:pStyle w:val="Note1"/>
        <w:rPr>
          <w:color w:val="FF0000"/>
        </w:rPr>
      </w:pPr>
    </w:p>
    <w:p w:rsidR="00CC46A9" w:rsidRDefault="00CC46A9" w:rsidP="00CC46A9">
      <w:pPr>
        <w:rPr>
          <w:rFonts w:eastAsiaTheme="minorEastAsia"/>
          <w:lang w:eastAsia="ja-JP"/>
        </w:rPr>
      </w:pPr>
      <w:proofErr w:type="spellStart"/>
      <w:proofErr w:type="gramStart"/>
      <w:r w:rsidRPr="004A23AF">
        <w:rPr>
          <w:b/>
          <w:bCs/>
        </w:rPr>
        <w:lastRenderedPageBreak/>
        <w:t>bitstream_restriction_flag</w:t>
      </w:r>
      <w:proofErr w:type="spellEnd"/>
      <w:proofErr w:type="gramEnd"/>
      <w:r w:rsidRPr="004A23AF">
        <w:t xml:space="preserve"> equal to 1, specifies that the following coded video sequence </w:t>
      </w:r>
      <w:proofErr w:type="spellStart"/>
      <w:r w:rsidRPr="004A23AF">
        <w:t>bitstream</w:t>
      </w:r>
      <w:proofErr w:type="spellEnd"/>
      <w:r w:rsidRPr="004A23AF">
        <w:t xml:space="preserve"> restriction parameters are present. </w:t>
      </w:r>
      <w:proofErr w:type="spellStart"/>
      <w:proofErr w:type="gramStart"/>
      <w:r w:rsidRPr="004A23AF">
        <w:t>bitstream_restriction_flag</w:t>
      </w:r>
      <w:proofErr w:type="spellEnd"/>
      <w:proofErr w:type="gramEnd"/>
      <w:r w:rsidRPr="004A23AF">
        <w:t xml:space="preserve"> equal to 0, specifies that the following coded video sequence </w:t>
      </w:r>
      <w:proofErr w:type="spellStart"/>
      <w:r w:rsidRPr="004A23AF">
        <w:t>bitstream</w:t>
      </w:r>
      <w:proofErr w:type="spellEnd"/>
      <w:r w:rsidRPr="004A23AF">
        <w:t xml:space="preserve"> restriction parameters are not present.</w:t>
      </w:r>
    </w:p>
    <w:p w:rsidR="00682364" w:rsidRPr="00682364" w:rsidRDefault="00682364" w:rsidP="00682364">
      <w:pPr>
        <w:keepNext/>
        <w:rPr>
          <w:rFonts w:eastAsiaTheme="minorEastAsia"/>
          <w:color w:val="FF0000"/>
          <w:highlight w:val="yellow"/>
          <w:lang w:eastAsia="ja-JP"/>
        </w:rPr>
      </w:pPr>
      <w:r w:rsidRPr="00682364">
        <w:rPr>
          <w:rFonts w:eastAsiaTheme="minorEastAsia"/>
          <w:color w:val="FF0000"/>
          <w:highlight w:val="yellow"/>
          <w:lang w:eastAsia="ja-JP"/>
        </w:rPr>
        <w:t>…</w:t>
      </w:r>
    </w:p>
    <w:p w:rsidR="00682364" w:rsidRDefault="00682364" w:rsidP="00682364">
      <w:pPr>
        <w:rPr>
          <w:rFonts w:eastAsiaTheme="minorEastAsia"/>
          <w:color w:val="FF0000"/>
          <w:lang w:eastAsia="ja-JP"/>
        </w:rPr>
      </w:pPr>
      <w:r w:rsidRPr="00682364">
        <w:rPr>
          <w:color w:val="FF0000"/>
          <w:highlight w:val="yellow"/>
        </w:rPr>
        <w:t xml:space="preserve">[Ed: insert </w:t>
      </w:r>
      <w:r w:rsidRPr="00682364">
        <w:rPr>
          <w:rFonts w:eastAsiaTheme="minorEastAsia" w:hint="eastAsia"/>
          <w:color w:val="FF0000"/>
          <w:highlight w:val="yellow"/>
          <w:lang w:eastAsia="ja-JP"/>
        </w:rPr>
        <w:t>description</w:t>
      </w:r>
      <w:r w:rsidRPr="00682364">
        <w:rPr>
          <w:color w:val="FF0000"/>
          <w:highlight w:val="yellow"/>
        </w:rPr>
        <w:t>]</w:t>
      </w:r>
    </w:p>
    <w:p w:rsidR="00682364" w:rsidRPr="00682364" w:rsidRDefault="00682364" w:rsidP="00682364">
      <w:pPr>
        <w:rPr>
          <w:rFonts w:eastAsiaTheme="minorEastAsia"/>
          <w:color w:val="FF0000"/>
          <w:lang w:eastAsia="ja-JP"/>
        </w:rPr>
      </w:pPr>
    </w:p>
    <w:p w:rsidR="00CC46A9" w:rsidRPr="004A23AF" w:rsidRDefault="00CC46A9" w:rsidP="00CC46A9">
      <w:pPr>
        <w:pStyle w:val="Annex3"/>
        <w:numPr>
          <w:ilvl w:val="2"/>
          <w:numId w:val="4"/>
        </w:numPr>
        <w:tabs>
          <w:tab w:val="clear" w:pos="1440"/>
          <w:tab w:val="clear" w:pos="2160"/>
        </w:tabs>
      </w:pPr>
      <w:bookmarkStart w:id="99" w:name="_Toc20134580"/>
      <w:bookmarkStart w:id="100" w:name="_Ref23591964"/>
      <w:bookmarkStart w:id="101" w:name="_Ref23740123"/>
      <w:bookmarkStart w:id="102" w:name="_Ref34291335"/>
      <w:bookmarkStart w:id="103" w:name="_Ref36829754"/>
      <w:bookmarkStart w:id="104" w:name="_Toc77680678"/>
      <w:bookmarkStart w:id="105" w:name="_Toc118289288"/>
      <w:bookmarkStart w:id="106" w:name="_Toc221286223"/>
      <w:r w:rsidRPr="004A23AF">
        <w:t>HRD parameters semantics</w:t>
      </w:r>
      <w:bookmarkEnd w:id="99"/>
      <w:bookmarkEnd w:id="100"/>
      <w:bookmarkEnd w:id="101"/>
      <w:bookmarkEnd w:id="102"/>
      <w:bookmarkEnd w:id="103"/>
      <w:bookmarkEnd w:id="104"/>
      <w:bookmarkEnd w:id="105"/>
      <w:bookmarkEnd w:id="106"/>
    </w:p>
    <w:p w:rsidR="00C05C35" w:rsidRPr="00682364" w:rsidRDefault="00C05C35" w:rsidP="00C05C35">
      <w:pPr>
        <w:rPr>
          <w:color w:val="FF0000"/>
        </w:rPr>
      </w:pPr>
      <w:r w:rsidRPr="00682364">
        <w:rPr>
          <w:color w:val="FF0000"/>
          <w:highlight w:val="yellow"/>
        </w:rPr>
        <w:t xml:space="preserve">[Ed: insert </w:t>
      </w:r>
      <w:r w:rsidRPr="00682364">
        <w:rPr>
          <w:rFonts w:eastAsiaTheme="minorEastAsia" w:hint="eastAsia"/>
          <w:color w:val="FF0000"/>
          <w:highlight w:val="yellow"/>
          <w:lang w:eastAsia="ja-JP"/>
        </w:rPr>
        <w:t>description</w:t>
      </w:r>
      <w:r w:rsidRPr="00682364">
        <w:rPr>
          <w:color w:val="FF0000"/>
          <w:highlight w:val="yellow"/>
        </w:rPr>
        <w:t>]</w:t>
      </w:r>
    </w:p>
    <w:p w:rsidR="004652D3" w:rsidRPr="00CC46A9" w:rsidRDefault="004652D3"/>
    <w:sectPr w:rsidR="004652D3" w:rsidRPr="00CC46A9" w:rsidSect="009D0CEC">
      <w:pgSz w:w="11906" w:h="16838"/>
      <w:pgMar w:top="1089" w:right="1089" w:bottom="1089" w:left="1089"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650A" w:rsidRDefault="00EB650A" w:rsidP="009D0CEC">
      <w:pPr>
        <w:spacing w:before="0"/>
      </w:pPr>
      <w:r>
        <w:separator/>
      </w:r>
    </w:p>
  </w:endnote>
  <w:endnote w:type="continuationSeparator" w:id="0">
    <w:p w:rsidR="00EB650A" w:rsidRDefault="00EB650A" w:rsidP="009D0CEC">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imes New Roman Bold">
    <w:panose1 w:val="02020803070505020304"/>
    <w:charset w:val="00"/>
    <w:family w:val="auto"/>
    <w:pitch w:val="variable"/>
    <w:sig w:usb0="E0002AFF"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Malgun Gothic">
    <w:altName w:val="Arial Unicode MS"/>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C39T36Lfz">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modern"/>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l?r ??’c">
    <w:altName w:val="Arial Unicode MS"/>
    <w:panose1 w:val="00000000000000000000"/>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650A" w:rsidRDefault="00EB650A" w:rsidP="009D0CEC">
      <w:pPr>
        <w:spacing w:before="0"/>
      </w:pPr>
      <w:r>
        <w:separator/>
      </w:r>
    </w:p>
  </w:footnote>
  <w:footnote w:type="continuationSeparator" w:id="0">
    <w:p w:rsidR="00EB650A" w:rsidRDefault="00EB650A" w:rsidP="009D0CEC">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E0AECCA"/>
    <w:lvl w:ilvl="0">
      <w:start w:val="1"/>
      <w:numFmt w:val="decimal"/>
      <w:pStyle w:val="5"/>
      <w:lvlText w:val="%1."/>
      <w:lvlJc w:val="left"/>
      <w:pPr>
        <w:tabs>
          <w:tab w:val="num" w:pos="1492"/>
        </w:tabs>
        <w:ind w:left="1492" w:hanging="360"/>
      </w:pPr>
    </w:lvl>
  </w:abstractNum>
  <w:abstractNum w:abstractNumId="1">
    <w:nsid w:val="FFFFFF81"/>
    <w:multiLevelType w:val="singleLevel"/>
    <w:tmpl w:val="193C76E6"/>
    <w:lvl w:ilvl="0">
      <w:start w:val="1"/>
      <w:numFmt w:val="bullet"/>
      <w:pStyle w:val="4"/>
      <w:lvlText w:val=""/>
      <w:lvlJc w:val="left"/>
      <w:pPr>
        <w:tabs>
          <w:tab w:val="num" w:pos="1209"/>
        </w:tabs>
        <w:ind w:left="1209" w:hanging="360"/>
      </w:pPr>
      <w:rPr>
        <w:rFonts w:ascii="Symbol" w:hAnsi="Symbol" w:hint="default"/>
      </w:rPr>
    </w:lvl>
  </w:abstractNum>
  <w:abstractNum w:abstractNumId="2">
    <w:nsid w:val="FFFFFF89"/>
    <w:multiLevelType w:val="singleLevel"/>
    <w:tmpl w:val="62166626"/>
    <w:lvl w:ilvl="0">
      <w:start w:val="1"/>
      <w:numFmt w:val="bullet"/>
      <w:pStyle w:val="a"/>
      <w:lvlText w:val=""/>
      <w:lvlJc w:val="left"/>
      <w:pPr>
        <w:tabs>
          <w:tab w:val="num" w:pos="360"/>
        </w:tabs>
        <w:ind w:left="360" w:hanging="360"/>
      </w:pPr>
      <w:rPr>
        <w:rFonts w:ascii="Symbol" w:hAnsi="Symbol" w:hint="default"/>
      </w:rPr>
    </w:lvl>
  </w:abstractNum>
  <w:abstractNum w:abstractNumId="3">
    <w:nsid w:val="0008725F"/>
    <w:multiLevelType w:val="hybridMultilevel"/>
    <w:tmpl w:val="07827846"/>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0111089D"/>
    <w:multiLevelType w:val="hybridMultilevel"/>
    <w:tmpl w:val="379816E0"/>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01EC71F0"/>
    <w:multiLevelType w:val="hybridMultilevel"/>
    <w:tmpl w:val="B8A8872A"/>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03B67FED"/>
    <w:multiLevelType w:val="hybridMultilevel"/>
    <w:tmpl w:val="F6049EEE"/>
    <w:lvl w:ilvl="0" w:tplc="BBD8EC8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43C2CA6"/>
    <w:multiLevelType w:val="hybridMultilevel"/>
    <w:tmpl w:val="337A2146"/>
    <w:lvl w:ilvl="0" w:tplc="0407001B">
      <w:start w:val="1"/>
      <w:numFmt w:val="lowerRoman"/>
      <w:lvlText w:val="%1."/>
      <w:lvlJc w:val="right"/>
      <w:pPr>
        <w:tabs>
          <w:tab w:val="num" w:pos="2163"/>
        </w:tabs>
        <w:ind w:left="2163" w:hanging="18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04514345"/>
    <w:multiLevelType w:val="hybridMultilevel"/>
    <w:tmpl w:val="EDD80D52"/>
    <w:lvl w:ilvl="0" w:tplc="D55E159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71"/>
        </w:tabs>
        <w:ind w:left="1871" w:hanging="360"/>
      </w:pPr>
    </w:lvl>
    <w:lvl w:ilvl="2" w:tplc="0407001B" w:tentative="1">
      <w:start w:val="1"/>
      <w:numFmt w:val="lowerRoman"/>
      <w:lvlText w:val="%3."/>
      <w:lvlJc w:val="right"/>
      <w:pPr>
        <w:tabs>
          <w:tab w:val="num" w:pos="2591"/>
        </w:tabs>
        <w:ind w:left="2591" w:hanging="180"/>
      </w:pPr>
    </w:lvl>
    <w:lvl w:ilvl="3" w:tplc="0407000F" w:tentative="1">
      <w:start w:val="1"/>
      <w:numFmt w:val="decimal"/>
      <w:lvlText w:val="%4."/>
      <w:lvlJc w:val="left"/>
      <w:pPr>
        <w:tabs>
          <w:tab w:val="num" w:pos="3311"/>
        </w:tabs>
        <w:ind w:left="3311" w:hanging="360"/>
      </w:pPr>
    </w:lvl>
    <w:lvl w:ilvl="4" w:tplc="04070019" w:tentative="1">
      <w:start w:val="1"/>
      <w:numFmt w:val="lowerLetter"/>
      <w:lvlText w:val="%5."/>
      <w:lvlJc w:val="left"/>
      <w:pPr>
        <w:tabs>
          <w:tab w:val="num" w:pos="4031"/>
        </w:tabs>
        <w:ind w:left="4031" w:hanging="360"/>
      </w:pPr>
    </w:lvl>
    <w:lvl w:ilvl="5" w:tplc="0407001B" w:tentative="1">
      <w:start w:val="1"/>
      <w:numFmt w:val="lowerRoman"/>
      <w:lvlText w:val="%6."/>
      <w:lvlJc w:val="right"/>
      <w:pPr>
        <w:tabs>
          <w:tab w:val="num" w:pos="4751"/>
        </w:tabs>
        <w:ind w:left="4751" w:hanging="180"/>
      </w:pPr>
    </w:lvl>
    <w:lvl w:ilvl="6" w:tplc="0407000F" w:tentative="1">
      <w:start w:val="1"/>
      <w:numFmt w:val="decimal"/>
      <w:lvlText w:val="%7."/>
      <w:lvlJc w:val="left"/>
      <w:pPr>
        <w:tabs>
          <w:tab w:val="num" w:pos="5471"/>
        </w:tabs>
        <w:ind w:left="5471" w:hanging="360"/>
      </w:pPr>
    </w:lvl>
    <w:lvl w:ilvl="7" w:tplc="04070019" w:tentative="1">
      <w:start w:val="1"/>
      <w:numFmt w:val="lowerLetter"/>
      <w:lvlText w:val="%8."/>
      <w:lvlJc w:val="left"/>
      <w:pPr>
        <w:tabs>
          <w:tab w:val="num" w:pos="6191"/>
        </w:tabs>
        <w:ind w:left="6191" w:hanging="360"/>
      </w:pPr>
    </w:lvl>
    <w:lvl w:ilvl="8" w:tplc="0407001B" w:tentative="1">
      <w:start w:val="1"/>
      <w:numFmt w:val="lowerRoman"/>
      <w:lvlText w:val="%9."/>
      <w:lvlJc w:val="right"/>
      <w:pPr>
        <w:tabs>
          <w:tab w:val="num" w:pos="6911"/>
        </w:tabs>
        <w:ind w:left="6911" w:hanging="180"/>
      </w:pPr>
    </w:lvl>
  </w:abstractNum>
  <w:abstractNum w:abstractNumId="9">
    <w:nsid w:val="04A14D95"/>
    <w:multiLevelType w:val="hybridMultilevel"/>
    <w:tmpl w:val="282C7A5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0">
    <w:nsid w:val="04C23D40"/>
    <w:multiLevelType w:val="hybridMultilevel"/>
    <w:tmpl w:val="DB54DA06"/>
    <w:lvl w:ilvl="0" w:tplc="64DA8F82">
      <w:start w:val="1"/>
      <w:numFmt w:val="lowerLetter"/>
      <w:lvlText w:val="%1."/>
      <w:lvlJc w:val="left"/>
      <w:pPr>
        <w:tabs>
          <w:tab w:val="num" w:pos="1117"/>
        </w:tabs>
        <w:ind w:left="1117" w:hanging="360"/>
      </w:pPr>
      <w:rPr>
        <w:rFonts w:hint="default"/>
      </w:rPr>
    </w:lvl>
    <w:lvl w:ilvl="1" w:tplc="04070019" w:tentative="1">
      <w:start w:val="1"/>
      <w:numFmt w:val="lowerLetter"/>
      <w:lvlText w:val="%2."/>
      <w:lvlJc w:val="left"/>
      <w:pPr>
        <w:tabs>
          <w:tab w:val="num" w:pos="1114"/>
        </w:tabs>
        <w:ind w:left="1114" w:hanging="360"/>
      </w:pPr>
    </w:lvl>
    <w:lvl w:ilvl="2" w:tplc="0407001B" w:tentative="1">
      <w:start w:val="1"/>
      <w:numFmt w:val="lowerRoman"/>
      <w:lvlText w:val="%3."/>
      <w:lvlJc w:val="right"/>
      <w:pPr>
        <w:tabs>
          <w:tab w:val="num" w:pos="1834"/>
        </w:tabs>
        <w:ind w:left="1834" w:hanging="180"/>
      </w:pPr>
    </w:lvl>
    <w:lvl w:ilvl="3" w:tplc="0407000F" w:tentative="1">
      <w:start w:val="1"/>
      <w:numFmt w:val="decimal"/>
      <w:lvlText w:val="%4."/>
      <w:lvlJc w:val="left"/>
      <w:pPr>
        <w:tabs>
          <w:tab w:val="num" w:pos="2554"/>
        </w:tabs>
        <w:ind w:left="2554" w:hanging="360"/>
      </w:pPr>
    </w:lvl>
    <w:lvl w:ilvl="4" w:tplc="04070019" w:tentative="1">
      <w:start w:val="1"/>
      <w:numFmt w:val="lowerLetter"/>
      <w:lvlText w:val="%5."/>
      <w:lvlJc w:val="left"/>
      <w:pPr>
        <w:tabs>
          <w:tab w:val="num" w:pos="3274"/>
        </w:tabs>
        <w:ind w:left="3274" w:hanging="360"/>
      </w:pPr>
    </w:lvl>
    <w:lvl w:ilvl="5" w:tplc="0407001B" w:tentative="1">
      <w:start w:val="1"/>
      <w:numFmt w:val="lowerRoman"/>
      <w:lvlText w:val="%6."/>
      <w:lvlJc w:val="right"/>
      <w:pPr>
        <w:tabs>
          <w:tab w:val="num" w:pos="3994"/>
        </w:tabs>
        <w:ind w:left="3994" w:hanging="180"/>
      </w:pPr>
    </w:lvl>
    <w:lvl w:ilvl="6" w:tplc="0407000F" w:tentative="1">
      <w:start w:val="1"/>
      <w:numFmt w:val="decimal"/>
      <w:lvlText w:val="%7."/>
      <w:lvlJc w:val="left"/>
      <w:pPr>
        <w:tabs>
          <w:tab w:val="num" w:pos="4714"/>
        </w:tabs>
        <w:ind w:left="4714" w:hanging="360"/>
      </w:pPr>
    </w:lvl>
    <w:lvl w:ilvl="7" w:tplc="04070019" w:tentative="1">
      <w:start w:val="1"/>
      <w:numFmt w:val="lowerLetter"/>
      <w:lvlText w:val="%8."/>
      <w:lvlJc w:val="left"/>
      <w:pPr>
        <w:tabs>
          <w:tab w:val="num" w:pos="5434"/>
        </w:tabs>
        <w:ind w:left="5434" w:hanging="360"/>
      </w:pPr>
    </w:lvl>
    <w:lvl w:ilvl="8" w:tplc="0407001B" w:tentative="1">
      <w:start w:val="1"/>
      <w:numFmt w:val="lowerRoman"/>
      <w:lvlText w:val="%9."/>
      <w:lvlJc w:val="right"/>
      <w:pPr>
        <w:tabs>
          <w:tab w:val="num" w:pos="6154"/>
        </w:tabs>
        <w:ind w:left="6154" w:hanging="180"/>
      </w:pPr>
    </w:lvl>
  </w:abstractNum>
  <w:abstractNum w:abstractNumId="11">
    <w:nsid w:val="0503628E"/>
    <w:multiLevelType w:val="hybridMultilevel"/>
    <w:tmpl w:val="B056679C"/>
    <w:lvl w:ilvl="0" w:tplc="FFFFFFFF">
      <w:start w:val="1"/>
      <w:numFmt w:val="decimal"/>
      <w:lvlText w:val="%1."/>
      <w:lvlJc w:val="left"/>
      <w:pPr>
        <w:tabs>
          <w:tab w:val="num" w:pos="720"/>
        </w:tabs>
        <w:ind w:left="720" w:hanging="360"/>
      </w:pPr>
      <w:rPr>
        <w:rFonts w:hint="default"/>
      </w:rPr>
    </w:lvl>
    <w:lvl w:ilvl="1" w:tplc="04090019">
      <w:start w:val="1"/>
      <w:numFmt w:val="bullet"/>
      <w:lvlText w:val="o"/>
      <w:lvlJc w:val="left"/>
      <w:pPr>
        <w:tabs>
          <w:tab w:val="num" w:pos="1080"/>
        </w:tabs>
        <w:ind w:left="1080" w:hanging="360"/>
      </w:pPr>
      <w:rPr>
        <w:rFonts w:ascii="Courier New" w:hAnsi="Courier New" w:cs="Courier New" w:hint="default"/>
      </w:rPr>
    </w:lvl>
    <w:lvl w:ilvl="2" w:tplc="0409001B">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2">
    <w:nsid w:val="054A1F73"/>
    <w:multiLevelType w:val="hybridMultilevel"/>
    <w:tmpl w:val="8160C0AA"/>
    <w:lvl w:ilvl="0" w:tplc="04070019">
      <w:start w:val="1"/>
      <w:numFmt w:val="lowerLetter"/>
      <w:lvlText w:val="%1."/>
      <w:lvlJc w:val="left"/>
      <w:pPr>
        <w:tabs>
          <w:tab w:val="num" w:pos="1443"/>
        </w:tabs>
        <w:ind w:left="1443"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054C64E7"/>
    <w:multiLevelType w:val="hybridMultilevel"/>
    <w:tmpl w:val="970AC748"/>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4">
    <w:nsid w:val="055710CB"/>
    <w:multiLevelType w:val="hybridMultilevel"/>
    <w:tmpl w:val="CE9E2CF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5">
    <w:nsid w:val="058B640C"/>
    <w:multiLevelType w:val="hybridMultilevel"/>
    <w:tmpl w:val="B364AEC8"/>
    <w:lvl w:ilvl="0" w:tplc="0407000F">
      <w:start w:val="1"/>
      <w:numFmt w:val="decimal"/>
      <w:lvlText w:val="%1."/>
      <w:lvlJc w:val="left"/>
      <w:pPr>
        <w:tabs>
          <w:tab w:val="num" w:pos="1004"/>
        </w:tabs>
        <w:ind w:left="1004" w:hanging="360"/>
      </w:pPr>
    </w:lvl>
    <w:lvl w:ilvl="1" w:tplc="04070019" w:tentative="1">
      <w:start w:val="1"/>
      <w:numFmt w:val="lowerLetter"/>
      <w:lvlText w:val="%2."/>
      <w:lvlJc w:val="left"/>
      <w:pPr>
        <w:tabs>
          <w:tab w:val="num" w:pos="1724"/>
        </w:tabs>
        <w:ind w:left="1724" w:hanging="360"/>
      </w:pPr>
    </w:lvl>
    <w:lvl w:ilvl="2" w:tplc="0407001B" w:tentative="1">
      <w:start w:val="1"/>
      <w:numFmt w:val="lowerRoman"/>
      <w:lvlText w:val="%3."/>
      <w:lvlJc w:val="right"/>
      <w:pPr>
        <w:tabs>
          <w:tab w:val="num" w:pos="2444"/>
        </w:tabs>
        <w:ind w:left="2444" w:hanging="180"/>
      </w:pPr>
    </w:lvl>
    <w:lvl w:ilvl="3" w:tplc="0407000F" w:tentative="1">
      <w:start w:val="1"/>
      <w:numFmt w:val="decimal"/>
      <w:lvlText w:val="%4."/>
      <w:lvlJc w:val="left"/>
      <w:pPr>
        <w:tabs>
          <w:tab w:val="num" w:pos="3164"/>
        </w:tabs>
        <w:ind w:left="3164" w:hanging="360"/>
      </w:pPr>
    </w:lvl>
    <w:lvl w:ilvl="4" w:tplc="04070019" w:tentative="1">
      <w:start w:val="1"/>
      <w:numFmt w:val="lowerLetter"/>
      <w:lvlText w:val="%5."/>
      <w:lvlJc w:val="left"/>
      <w:pPr>
        <w:tabs>
          <w:tab w:val="num" w:pos="3884"/>
        </w:tabs>
        <w:ind w:left="3884" w:hanging="360"/>
      </w:pPr>
    </w:lvl>
    <w:lvl w:ilvl="5" w:tplc="0407001B" w:tentative="1">
      <w:start w:val="1"/>
      <w:numFmt w:val="lowerRoman"/>
      <w:lvlText w:val="%6."/>
      <w:lvlJc w:val="right"/>
      <w:pPr>
        <w:tabs>
          <w:tab w:val="num" w:pos="4604"/>
        </w:tabs>
        <w:ind w:left="4604" w:hanging="180"/>
      </w:pPr>
    </w:lvl>
    <w:lvl w:ilvl="6" w:tplc="0407000F" w:tentative="1">
      <w:start w:val="1"/>
      <w:numFmt w:val="decimal"/>
      <w:lvlText w:val="%7."/>
      <w:lvlJc w:val="left"/>
      <w:pPr>
        <w:tabs>
          <w:tab w:val="num" w:pos="5324"/>
        </w:tabs>
        <w:ind w:left="5324" w:hanging="360"/>
      </w:pPr>
    </w:lvl>
    <w:lvl w:ilvl="7" w:tplc="04070019" w:tentative="1">
      <w:start w:val="1"/>
      <w:numFmt w:val="lowerLetter"/>
      <w:lvlText w:val="%8."/>
      <w:lvlJc w:val="left"/>
      <w:pPr>
        <w:tabs>
          <w:tab w:val="num" w:pos="6044"/>
        </w:tabs>
        <w:ind w:left="6044" w:hanging="360"/>
      </w:pPr>
    </w:lvl>
    <w:lvl w:ilvl="8" w:tplc="0407001B" w:tentative="1">
      <w:start w:val="1"/>
      <w:numFmt w:val="lowerRoman"/>
      <w:lvlText w:val="%9."/>
      <w:lvlJc w:val="right"/>
      <w:pPr>
        <w:tabs>
          <w:tab w:val="num" w:pos="6764"/>
        </w:tabs>
        <w:ind w:left="6764" w:hanging="180"/>
      </w:pPr>
    </w:lvl>
  </w:abstractNum>
  <w:abstractNum w:abstractNumId="16">
    <w:nsid w:val="05F252BD"/>
    <w:multiLevelType w:val="singleLevel"/>
    <w:tmpl w:val="77FA1664"/>
    <w:lvl w:ilvl="0">
      <w:start w:val="1"/>
      <w:numFmt w:val="decimal"/>
      <w:pStyle w:val="bibliography"/>
      <w:lvlText w:val="[%1]"/>
      <w:lvlJc w:val="left"/>
      <w:pPr>
        <w:tabs>
          <w:tab w:val="num" w:pos="360"/>
        </w:tabs>
        <w:ind w:left="360" w:hanging="360"/>
      </w:pPr>
    </w:lvl>
  </w:abstractNum>
  <w:abstractNum w:abstractNumId="17">
    <w:nsid w:val="062D1908"/>
    <w:multiLevelType w:val="hybridMultilevel"/>
    <w:tmpl w:val="E36E7A12"/>
    <w:lvl w:ilvl="0" w:tplc="0407000F">
      <w:start w:val="1"/>
      <w:numFmt w:val="decimal"/>
      <w:lvlText w:val="%1."/>
      <w:lvlJc w:val="left"/>
      <w:pPr>
        <w:tabs>
          <w:tab w:val="num" w:pos="644"/>
        </w:tabs>
        <w:ind w:left="644" w:hanging="360"/>
      </w:p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18">
    <w:nsid w:val="063C503B"/>
    <w:multiLevelType w:val="hybridMultilevel"/>
    <w:tmpl w:val="7018D42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hint="default"/>
      </w:rPr>
    </w:lvl>
    <w:lvl w:ilvl="1">
      <w:start w:val="1"/>
      <w:numFmt w:val="decimal"/>
      <w:lvlText w:val="%2)"/>
      <w:lvlJc w:val="left"/>
      <w:pPr>
        <w:tabs>
          <w:tab w:val="num" w:pos="763"/>
        </w:tabs>
        <w:ind w:left="763" w:hanging="360"/>
      </w:pPr>
      <w:rPr>
        <w:rFonts w:hint="default"/>
      </w:rPr>
    </w:lvl>
    <w:lvl w:ilvl="2">
      <w:start w:val="1"/>
      <w:numFmt w:val="lowerLetter"/>
      <w:pStyle w:val="SVCNumberinglevel3"/>
      <w:lvlText w:val="%3."/>
      <w:lvlJc w:val="left"/>
      <w:pPr>
        <w:tabs>
          <w:tab w:val="num" w:pos="0"/>
        </w:tabs>
        <w:ind w:left="1195" w:hanging="403"/>
      </w:pPr>
      <w:rPr>
        <w:rFonts w:hint="default"/>
      </w:rPr>
    </w:lvl>
    <w:lvl w:ilvl="3">
      <w:start w:val="1"/>
      <w:numFmt w:val="lowerRoman"/>
      <w:pStyle w:val="SVCNumberinglevel4"/>
      <w:lvlText w:val="%4."/>
      <w:lvlJc w:val="left"/>
      <w:pPr>
        <w:tabs>
          <w:tab w:val="num" w:pos="0"/>
        </w:tabs>
        <w:ind w:left="1584" w:hanging="389"/>
      </w:pPr>
      <w:rPr>
        <w:rFonts w:hint="default"/>
      </w:rPr>
    </w:lvl>
    <w:lvl w:ilvl="4">
      <w:start w:val="1"/>
      <w:numFmt w:val="lowerRoman"/>
      <w:pStyle w:val="SVCNumberinglevel5"/>
      <w:lvlText w:val="(%5)"/>
      <w:lvlJc w:val="left"/>
      <w:pPr>
        <w:tabs>
          <w:tab w:val="num" w:pos="0"/>
        </w:tabs>
        <w:ind w:left="1987" w:hanging="403"/>
      </w:pPr>
      <w:rPr>
        <w:rFonts w:hint="default"/>
      </w:rPr>
    </w:lvl>
    <w:lvl w:ilvl="5">
      <w:start w:val="1"/>
      <w:numFmt w:val="lowerRoman"/>
      <w:lvlText w:val="%6."/>
      <w:lvlJc w:val="right"/>
      <w:pPr>
        <w:tabs>
          <w:tab w:val="num" w:pos="7830"/>
        </w:tabs>
        <w:ind w:left="7830" w:hanging="180"/>
      </w:pPr>
      <w:rPr>
        <w:rFonts w:hint="default"/>
      </w:rPr>
    </w:lvl>
    <w:lvl w:ilvl="6">
      <w:start w:val="1"/>
      <w:numFmt w:val="decimal"/>
      <w:lvlText w:val="%7."/>
      <w:lvlJc w:val="left"/>
      <w:pPr>
        <w:tabs>
          <w:tab w:val="num" w:pos="8550"/>
        </w:tabs>
        <w:ind w:left="8550" w:hanging="360"/>
      </w:pPr>
      <w:rPr>
        <w:rFonts w:hint="default"/>
      </w:rPr>
    </w:lvl>
    <w:lvl w:ilvl="7">
      <w:start w:val="1"/>
      <w:numFmt w:val="lowerLetter"/>
      <w:lvlText w:val="%8."/>
      <w:lvlJc w:val="left"/>
      <w:pPr>
        <w:tabs>
          <w:tab w:val="num" w:pos="9270"/>
        </w:tabs>
        <w:ind w:left="9270" w:hanging="360"/>
      </w:pPr>
      <w:rPr>
        <w:rFonts w:hint="default"/>
      </w:rPr>
    </w:lvl>
    <w:lvl w:ilvl="8">
      <w:start w:val="1"/>
      <w:numFmt w:val="lowerRoman"/>
      <w:lvlText w:val="%9."/>
      <w:lvlJc w:val="right"/>
      <w:pPr>
        <w:tabs>
          <w:tab w:val="num" w:pos="9990"/>
        </w:tabs>
        <w:ind w:left="9990" w:hanging="180"/>
      </w:pPr>
      <w:rPr>
        <w:rFonts w:hint="default"/>
      </w:rPr>
    </w:lvl>
  </w:abstractNum>
  <w:abstractNum w:abstractNumId="20">
    <w:nsid w:val="06E3637C"/>
    <w:multiLevelType w:val="hybridMultilevel"/>
    <w:tmpl w:val="A0C41F60"/>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1">
    <w:nsid w:val="07142F83"/>
    <w:multiLevelType w:val="hybridMultilevel"/>
    <w:tmpl w:val="D41CB546"/>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2">
    <w:nsid w:val="07740FE5"/>
    <w:multiLevelType w:val="hybridMultilevel"/>
    <w:tmpl w:val="141A9AE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nsid w:val="080275CF"/>
    <w:multiLevelType w:val="hybridMultilevel"/>
    <w:tmpl w:val="9514C6B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4">
    <w:nsid w:val="08056B9E"/>
    <w:multiLevelType w:val="hybridMultilevel"/>
    <w:tmpl w:val="ABE2719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25">
    <w:nsid w:val="088578C6"/>
    <w:multiLevelType w:val="hybridMultilevel"/>
    <w:tmpl w:val="3C4E01BA"/>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26">
    <w:nsid w:val="088B7BF3"/>
    <w:multiLevelType w:val="hybridMultilevel"/>
    <w:tmpl w:val="CFF80EF8"/>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7">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nsid w:val="0974658F"/>
    <w:multiLevelType w:val="hybridMultilevel"/>
    <w:tmpl w:val="F4282A96"/>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09B4630E"/>
    <w:multiLevelType w:val="hybridMultilevel"/>
    <w:tmpl w:val="9AFC6012"/>
    <w:lvl w:ilvl="0" w:tplc="0407000F">
      <w:start w:val="1"/>
      <w:numFmt w:val="decimal"/>
      <w:lvlText w:val="%1."/>
      <w:lvlJc w:val="left"/>
      <w:pPr>
        <w:tabs>
          <w:tab w:val="num" w:pos="757"/>
        </w:tabs>
        <w:ind w:left="757" w:hanging="360"/>
      </w:pPr>
      <w:rPr>
        <w:rFonts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1">
    <w:nsid w:val="09F536DE"/>
    <w:multiLevelType w:val="multilevel"/>
    <w:tmpl w:val="F00224BC"/>
    <w:lvl w:ilvl="0">
      <w:numFmt w:val="decimal"/>
      <w:pStyle w:val="1"/>
      <w:lvlText w:val="%1"/>
      <w:lvlJc w:val="left"/>
      <w:pPr>
        <w:tabs>
          <w:tab w:val="num" w:pos="720"/>
        </w:tabs>
        <w:ind w:left="360" w:hanging="360"/>
      </w:pPr>
      <w:rPr>
        <w:rFonts w:cs="Times New Roman" w:hint="default"/>
        <w:vanish w:val="0"/>
      </w:rPr>
    </w:lvl>
    <w:lvl w:ilvl="1">
      <w:start w:val="1"/>
      <w:numFmt w:val="decimal"/>
      <w:pStyle w:val="2"/>
      <w:lvlText w:val="%1.%2"/>
      <w:lvlJc w:val="left"/>
      <w:pPr>
        <w:tabs>
          <w:tab w:val="num" w:pos="720"/>
        </w:tabs>
      </w:pPr>
      <w:rPr>
        <w:rFonts w:cs="Times New Roman" w:hint="default"/>
      </w:rPr>
    </w:lvl>
    <w:lvl w:ilvl="2">
      <w:start w:val="1"/>
      <w:numFmt w:val="decimal"/>
      <w:pStyle w:val="3"/>
      <w:lvlText w:val="%1.%2.%3"/>
      <w:lvlJc w:val="left"/>
      <w:pPr>
        <w:tabs>
          <w:tab w:val="num" w:pos="720"/>
        </w:tabs>
        <w:ind w:left="1224" w:hanging="1224"/>
      </w:pPr>
      <w:rPr>
        <w:rFonts w:cs="Times New Roman" w:hint="default"/>
      </w:rPr>
    </w:lvl>
    <w:lvl w:ilvl="3">
      <w:start w:val="1"/>
      <w:numFmt w:val="decimal"/>
      <w:pStyle w:val="40"/>
      <w:lvlText w:val="%1.%2.%3.%4"/>
      <w:lvlJc w:val="left"/>
      <w:pPr>
        <w:tabs>
          <w:tab w:val="num" w:pos="862"/>
        </w:tabs>
        <w:ind w:left="1870" w:hanging="1728"/>
      </w:pPr>
      <w:rPr>
        <w:rFonts w:cs="Times New Roman" w:hint="default"/>
      </w:rPr>
    </w:lvl>
    <w:lvl w:ilvl="4">
      <w:start w:val="1"/>
      <w:numFmt w:val="decimal"/>
      <w:pStyle w:val="50"/>
      <w:lvlText w:val="%1.%2.%3.%4.%5"/>
      <w:lvlJc w:val="left"/>
      <w:pPr>
        <w:tabs>
          <w:tab w:val="num" w:pos="4752"/>
        </w:tabs>
        <w:ind w:left="6192" w:hanging="2232"/>
      </w:pPr>
      <w:rPr>
        <w:rFonts w:cs="Times New Roman" w:hint="default"/>
      </w:rPr>
    </w:lvl>
    <w:lvl w:ilvl="5">
      <w:start w:val="1"/>
      <w:numFmt w:val="decimal"/>
      <w:pStyle w:val="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2">
    <w:nsid w:val="0B2A7823"/>
    <w:multiLevelType w:val="hybridMultilevel"/>
    <w:tmpl w:val="2CB0E22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nsid w:val="0B5438F1"/>
    <w:multiLevelType w:val="hybridMultilevel"/>
    <w:tmpl w:val="7DD25A2A"/>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0B5E3B3D"/>
    <w:multiLevelType w:val="hybridMultilevel"/>
    <w:tmpl w:val="D8DAD2D6"/>
    <w:lvl w:ilvl="0" w:tplc="0409000F">
      <w:start w:val="1"/>
      <w:numFmt w:val="decimal"/>
      <w:pStyle w:val="SVCBulletslevel1"/>
      <w:lvlText w:val="%1."/>
      <w:lvlJc w:val="left"/>
      <w:pPr>
        <w:tabs>
          <w:tab w:val="num" w:pos="360"/>
        </w:tabs>
        <w:ind w:left="360" w:hanging="360"/>
      </w:pPr>
    </w:lvl>
    <w:lvl w:ilvl="1" w:tplc="69A68DC0">
      <w:start w:val="1"/>
      <w:numFmt w:val="bullet"/>
      <w:lvlText w:val="-"/>
      <w:lvlJc w:val="left"/>
      <w:pPr>
        <w:tabs>
          <w:tab w:val="num" w:pos="1080"/>
        </w:tabs>
        <w:ind w:left="1080" w:hanging="360"/>
      </w:pPr>
      <w:rPr>
        <w:rFonts w:ascii="Times New Roman" w:hAnsi="Times New Roman" w:cs="Times New Roman" w:hint="default"/>
      </w:rPr>
    </w:lvl>
    <w:lvl w:ilvl="2" w:tplc="0409001B" w:tentative="1">
      <w:start w:val="1"/>
      <w:numFmt w:val="lowerRoman"/>
      <w:pStyle w:val="SVCBulletslevel4"/>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0BF97CC1"/>
    <w:multiLevelType w:val="hybridMultilevel"/>
    <w:tmpl w:val="4D1471D2"/>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nsid w:val="0C2A527E"/>
    <w:multiLevelType w:val="hybridMultilevel"/>
    <w:tmpl w:val="B2A62FF8"/>
    <w:lvl w:ilvl="0" w:tplc="0407000F">
      <w:start w:val="1"/>
      <w:numFmt w:val="decimal"/>
      <w:lvlText w:val="%1."/>
      <w:lvlJc w:val="left"/>
      <w:pPr>
        <w:tabs>
          <w:tab w:val="num" w:pos="1287"/>
        </w:tabs>
        <w:ind w:left="1287" w:hanging="360"/>
      </w:p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37">
    <w:nsid w:val="0C56043D"/>
    <w:multiLevelType w:val="hybridMultilevel"/>
    <w:tmpl w:val="A52E85A8"/>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8">
    <w:nsid w:val="0C7C34F3"/>
    <w:multiLevelType w:val="hybridMultilevel"/>
    <w:tmpl w:val="3954C25E"/>
    <w:lvl w:ilvl="0" w:tplc="0DAAA6A2">
      <w:start w:val="1"/>
      <w:numFmt w:val="decimal"/>
      <w:lvlText w:val="%1."/>
      <w:lvlJc w:val="left"/>
      <w:pPr>
        <w:tabs>
          <w:tab w:val="num" w:pos="757"/>
        </w:tabs>
        <w:ind w:left="757" w:hanging="360"/>
      </w:pPr>
    </w:lvl>
    <w:lvl w:ilvl="1" w:tplc="04070019" w:tentative="1">
      <w:start w:val="1"/>
      <w:numFmt w:val="lowerLetter"/>
      <w:lvlText w:val="%2."/>
      <w:lvlJc w:val="left"/>
      <w:pPr>
        <w:tabs>
          <w:tab w:val="num" w:pos="1474"/>
        </w:tabs>
        <w:ind w:left="1474" w:hanging="360"/>
      </w:pPr>
    </w:lvl>
    <w:lvl w:ilvl="2" w:tplc="0407001B" w:tentative="1">
      <w:start w:val="1"/>
      <w:numFmt w:val="lowerRoman"/>
      <w:lvlText w:val="%3."/>
      <w:lvlJc w:val="right"/>
      <w:pPr>
        <w:tabs>
          <w:tab w:val="num" w:pos="2194"/>
        </w:tabs>
        <w:ind w:left="2194" w:hanging="180"/>
      </w:pPr>
    </w:lvl>
    <w:lvl w:ilvl="3" w:tplc="0407000F" w:tentative="1">
      <w:start w:val="1"/>
      <w:numFmt w:val="decimal"/>
      <w:lvlText w:val="%4."/>
      <w:lvlJc w:val="left"/>
      <w:pPr>
        <w:tabs>
          <w:tab w:val="num" w:pos="2914"/>
        </w:tabs>
        <w:ind w:left="2914" w:hanging="360"/>
      </w:pPr>
    </w:lvl>
    <w:lvl w:ilvl="4" w:tplc="04070019" w:tentative="1">
      <w:start w:val="1"/>
      <w:numFmt w:val="lowerLetter"/>
      <w:lvlText w:val="%5."/>
      <w:lvlJc w:val="left"/>
      <w:pPr>
        <w:tabs>
          <w:tab w:val="num" w:pos="3634"/>
        </w:tabs>
        <w:ind w:left="3634" w:hanging="360"/>
      </w:pPr>
    </w:lvl>
    <w:lvl w:ilvl="5" w:tplc="0407001B" w:tentative="1">
      <w:start w:val="1"/>
      <w:numFmt w:val="lowerRoman"/>
      <w:lvlText w:val="%6."/>
      <w:lvlJc w:val="right"/>
      <w:pPr>
        <w:tabs>
          <w:tab w:val="num" w:pos="4354"/>
        </w:tabs>
        <w:ind w:left="4354" w:hanging="180"/>
      </w:pPr>
    </w:lvl>
    <w:lvl w:ilvl="6" w:tplc="0407000F" w:tentative="1">
      <w:start w:val="1"/>
      <w:numFmt w:val="decimal"/>
      <w:lvlText w:val="%7."/>
      <w:lvlJc w:val="left"/>
      <w:pPr>
        <w:tabs>
          <w:tab w:val="num" w:pos="5074"/>
        </w:tabs>
        <w:ind w:left="5074" w:hanging="360"/>
      </w:pPr>
    </w:lvl>
    <w:lvl w:ilvl="7" w:tplc="04070019" w:tentative="1">
      <w:start w:val="1"/>
      <w:numFmt w:val="lowerLetter"/>
      <w:lvlText w:val="%8."/>
      <w:lvlJc w:val="left"/>
      <w:pPr>
        <w:tabs>
          <w:tab w:val="num" w:pos="5794"/>
        </w:tabs>
        <w:ind w:left="5794" w:hanging="360"/>
      </w:pPr>
    </w:lvl>
    <w:lvl w:ilvl="8" w:tplc="0407001B" w:tentative="1">
      <w:start w:val="1"/>
      <w:numFmt w:val="lowerRoman"/>
      <w:lvlText w:val="%9."/>
      <w:lvlJc w:val="right"/>
      <w:pPr>
        <w:tabs>
          <w:tab w:val="num" w:pos="6514"/>
        </w:tabs>
        <w:ind w:left="6514" w:hanging="180"/>
      </w:pPr>
    </w:lvl>
  </w:abstractNum>
  <w:abstractNum w:abstractNumId="39">
    <w:nsid w:val="0D011ADD"/>
    <w:multiLevelType w:val="hybridMultilevel"/>
    <w:tmpl w:val="71843E2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0">
    <w:nsid w:val="0D117A04"/>
    <w:multiLevelType w:val="hybridMultilevel"/>
    <w:tmpl w:val="5CEE8976"/>
    <w:lvl w:ilvl="0" w:tplc="0DAAA6A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1">
    <w:nsid w:val="0EE47C89"/>
    <w:multiLevelType w:val="hybridMultilevel"/>
    <w:tmpl w:val="EC8A193E"/>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
    <w:nsid w:val="0F3F28A6"/>
    <w:multiLevelType w:val="hybridMultilevel"/>
    <w:tmpl w:val="496E61F2"/>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nsid w:val="0F851E22"/>
    <w:multiLevelType w:val="hybridMultilevel"/>
    <w:tmpl w:val="7ACC82E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4">
    <w:nsid w:val="10CF76C7"/>
    <w:multiLevelType w:val="hybridMultilevel"/>
    <w:tmpl w:val="E880039E"/>
    <w:lvl w:ilvl="0" w:tplc="0DAAA6A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5">
    <w:nsid w:val="11397086"/>
    <w:multiLevelType w:val="hybridMultilevel"/>
    <w:tmpl w:val="3B769FD8"/>
    <w:lvl w:ilvl="0" w:tplc="0407000F">
      <w:start w:val="1"/>
      <w:numFmt w:val="decimal"/>
      <w:lvlText w:val="%1."/>
      <w:lvlJc w:val="left"/>
      <w:pPr>
        <w:tabs>
          <w:tab w:val="num" w:pos="460"/>
        </w:tabs>
        <w:ind w:left="460" w:hanging="360"/>
      </w:pPr>
    </w:lvl>
    <w:lvl w:ilvl="1" w:tplc="04070019" w:tentative="1">
      <w:start w:val="1"/>
      <w:numFmt w:val="lowerLetter"/>
      <w:lvlText w:val="%2."/>
      <w:lvlJc w:val="left"/>
      <w:pPr>
        <w:tabs>
          <w:tab w:val="num" w:pos="1180"/>
        </w:tabs>
        <w:ind w:left="1180" w:hanging="360"/>
      </w:pPr>
    </w:lvl>
    <w:lvl w:ilvl="2" w:tplc="0407001B" w:tentative="1">
      <w:start w:val="1"/>
      <w:numFmt w:val="lowerRoman"/>
      <w:lvlText w:val="%3."/>
      <w:lvlJc w:val="right"/>
      <w:pPr>
        <w:tabs>
          <w:tab w:val="num" w:pos="1900"/>
        </w:tabs>
        <w:ind w:left="1900" w:hanging="180"/>
      </w:pPr>
    </w:lvl>
    <w:lvl w:ilvl="3" w:tplc="0407000F" w:tentative="1">
      <w:start w:val="1"/>
      <w:numFmt w:val="decimal"/>
      <w:lvlText w:val="%4."/>
      <w:lvlJc w:val="left"/>
      <w:pPr>
        <w:tabs>
          <w:tab w:val="num" w:pos="2620"/>
        </w:tabs>
        <w:ind w:left="2620" w:hanging="360"/>
      </w:pPr>
    </w:lvl>
    <w:lvl w:ilvl="4" w:tplc="04070019" w:tentative="1">
      <w:start w:val="1"/>
      <w:numFmt w:val="lowerLetter"/>
      <w:lvlText w:val="%5."/>
      <w:lvlJc w:val="left"/>
      <w:pPr>
        <w:tabs>
          <w:tab w:val="num" w:pos="3340"/>
        </w:tabs>
        <w:ind w:left="3340" w:hanging="360"/>
      </w:pPr>
    </w:lvl>
    <w:lvl w:ilvl="5" w:tplc="0407001B" w:tentative="1">
      <w:start w:val="1"/>
      <w:numFmt w:val="lowerRoman"/>
      <w:lvlText w:val="%6."/>
      <w:lvlJc w:val="right"/>
      <w:pPr>
        <w:tabs>
          <w:tab w:val="num" w:pos="4060"/>
        </w:tabs>
        <w:ind w:left="4060" w:hanging="180"/>
      </w:pPr>
    </w:lvl>
    <w:lvl w:ilvl="6" w:tplc="0407000F" w:tentative="1">
      <w:start w:val="1"/>
      <w:numFmt w:val="decimal"/>
      <w:lvlText w:val="%7."/>
      <w:lvlJc w:val="left"/>
      <w:pPr>
        <w:tabs>
          <w:tab w:val="num" w:pos="4780"/>
        </w:tabs>
        <w:ind w:left="4780" w:hanging="360"/>
      </w:pPr>
    </w:lvl>
    <w:lvl w:ilvl="7" w:tplc="04070019" w:tentative="1">
      <w:start w:val="1"/>
      <w:numFmt w:val="lowerLetter"/>
      <w:lvlText w:val="%8."/>
      <w:lvlJc w:val="left"/>
      <w:pPr>
        <w:tabs>
          <w:tab w:val="num" w:pos="5500"/>
        </w:tabs>
        <w:ind w:left="5500" w:hanging="360"/>
      </w:pPr>
    </w:lvl>
    <w:lvl w:ilvl="8" w:tplc="0407001B" w:tentative="1">
      <w:start w:val="1"/>
      <w:numFmt w:val="lowerRoman"/>
      <w:lvlText w:val="%9."/>
      <w:lvlJc w:val="right"/>
      <w:pPr>
        <w:tabs>
          <w:tab w:val="num" w:pos="6220"/>
        </w:tabs>
        <w:ind w:left="6220" w:hanging="180"/>
      </w:pPr>
    </w:lvl>
  </w:abstractNum>
  <w:abstractNum w:abstractNumId="46">
    <w:nsid w:val="12767BCE"/>
    <w:multiLevelType w:val="hybridMultilevel"/>
    <w:tmpl w:val="7F30EF7A"/>
    <w:lvl w:ilvl="0" w:tplc="7D14E382">
      <w:start w:val="1"/>
      <w:numFmt w:val="lowerRoman"/>
      <w:lvlText w:val="%1)"/>
      <w:lvlJc w:val="right"/>
      <w:pPr>
        <w:tabs>
          <w:tab w:val="num" w:pos="1154"/>
        </w:tabs>
        <w:ind w:left="1154" w:hanging="180"/>
      </w:pPr>
      <w:rPr>
        <w:rFonts w:hint="default"/>
      </w:rPr>
    </w:lvl>
    <w:lvl w:ilvl="1" w:tplc="04070019" w:tentative="1">
      <w:start w:val="1"/>
      <w:numFmt w:val="lowerLetter"/>
      <w:lvlText w:val="%2."/>
      <w:lvlJc w:val="left"/>
      <w:pPr>
        <w:tabs>
          <w:tab w:val="num" w:pos="2017"/>
        </w:tabs>
        <w:ind w:left="2017" w:hanging="360"/>
      </w:pPr>
    </w:lvl>
    <w:lvl w:ilvl="2" w:tplc="0407001B" w:tentative="1">
      <w:start w:val="1"/>
      <w:numFmt w:val="lowerRoman"/>
      <w:lvlText w:val="%3."/>
      <w:lvlJc w:val="right"/>
      <w:pPr>
        <w:tabs>
          <w:tab w:val="num" w:pos="2737"/>
        </w:tabs>
        <w:ind w:left="2737" w:hanging="180"/>
      </w:pPr>
    </w:lvl>
    <w:lvl w:ilvl="3" w:tplc="0407000F" w:tentative="1">
      <w:start w:val="1"/>
      <w:numFmt w:val="decimal"/>
      <w:lvlText w:val="%4."/>
      <w:lvlJc w:val="left"/>
      <w:pPr>
        <w:tabs>
          <w:tab w:val="num" w:pos="3457"/>
        </w:tabs>
        <w:ind w:left="3457" w:hanging="360"/>
      </w:pPr>
    </w:lvl>
    <w:lvl w:ilvl="4" w:tplc="04070019" w:tentative="1">
      <w:start w:val="1"/>
      <w:numFmt w:val="lowerLetter"/>
      <w:lvlText w:val="%5."/>
      <w:lvlJc w:val="left"/>
      <w:pPr>
        <w:tabs>
          <w:tab w:val="num" w:pos="4177"/>
        </w:tabs>
        <w:ind w:left="4177" w:hanging="360"/>
      </w:pPr>
    </w:lvl>
    <w:lvl w:ilvl="5" w:tplc="0407001B" w:tentative="1">
      <w:start w:val="1"/>
      <w:numFmt w:val="lowerRoman"/>
      <w:lvlText w:val="%6."/>
      <w:lvlJc w:val="right"/>
      <w:pPr>
        <w:tabs>
          <w:tab w:val="num" w:pos="4897"/>
        </w:tabs>
        <w:ind w:left="4897" w:hanging="180"/>
      </w:pPr>
    </w:lvl>
    <w:lvl w:ilvl="6" w:tplc="0407000F" w:tentative="1">
      <w:start w:val="1"/>
      <w:numFmt w:val="decimal"/>
      <w:lvlText w:val="%7."/>
      <w:lvlJc w:val="left"/>
      <w:pPr>
        <w:tabs>
          <w:tab w:val="num" w:pos="5617"/>
        </w:tabs>
        <w:ind w:left="5617" w:hanging="360"/>
      </w:pPr>
    </w:lvl>
    <w:lvl w:ilvl="7" w:tplc="04070019" w:tentative="1">
      <w:start w:val="1"/>
      <w:numFmt w:val="lowerLetter"/>
      <w:lvlText w:val="%8."/>
      <w:lvlJc w:val="left"/>
      <w:pPr>
        <w:tabs>
          <w:tab w:val="num" w:pos="6337"/>
        </w:tabs>
        <w:ind w:left="6337" w:hanging="360"/>
      </w:pPr>
    </w:lvl>
    <w:lvl w:ilvl="8" w:tplc="0407001B" w:tentative="1">
      <w:start w:val="1"/>
      <w:numFmt w:val="lowerRoman"/>
      <w:lvlText w:val="%9."/>
      <w:lvlJc w:val="right"/>
      <w:pPr>
        <w:tabs>
          <w:tab w:val="num" w:pos="7057"/>
        </w:tabs>
        <w:ind w:left="7057" w:hanging="180"/>
      </w:pPr>
    </w:lvl>
  </w:abstractNum>
  <w:abstractNum w:abstractNumId="47">
    <w:nsid w:val="12881FF5"/>
    <w:multiLevelType w:val="hybridMultilevel"/>
    <w:tmpl w:val="4BEAC3D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8">
    <w:nsid w:val="12F04764"/>
    <w:multiLevelType w:val="hybridMultilevel"/>
    <w:tmpl w:val="0076F44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9">
    <w:nsid w:val="13124BCC"/>
    <w:multiLevelType w:val="hybridMultilevel"/>
    <w:tmpl w:val="4358FBC0"/>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50">
    <w:nsid w:val="135718DF"/>
    <w:multiLevelType w:val="hybridMultilevel"/>
    <w:tmpl w:val="C18C9B5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1">
    <w:nsid w:val="13AA1DC3"/>
    <w:multiLevelType w:val="hybridMultilevel"/>
    <w:tmpl w:val="EA66F782"/>
    <w:lvl w:ilvl="0" w:tplc="FFFFFFFF">
      <w:start w:val="1"/>
      <w:numFmt w:val="decimal"/>
      <w:lvlText w:val="%1."/>
      <w:lvlJc w:val="left"/>
      <w:pPr>
        <w:tabs>
          <w:tab w:val="num" w:pos="1044"/>
        </w:tabs>
        <w:ind w:left="1044" w:hanging="360"/>
      </w:pPr>
    </w:lvl>
    <w:lvl w:ilvl="1" w:tplc="04070019" w:tentative="1">
      <w:start w:val="1"/>
      <w:numFmt w:val="lowerLetter"/>
      <w:lvlText w:val="%2."/>
      <w:lvlJc w:val="left"/>
      <w:pPr>
        <w:tabs>
          <w:tab w:val="num" w:pos="1724"/>
        </w:tabs>
        <w:ind w:left="1724" w:hanging="360"/>
      </w:pPr>
    </w:lvl>
    <w:lvl w:ilvl="2" w:tplc="0407001B" w:tentative="1">
      <w:start w:val="1"/>
      <w:numFmt w:val="lowerRoman"/>
      <w:lvlText w:val="%3."/>
      <w:lvlJc w:val="right"/>
      <w:pPr>
        <w:tabs>
          <w:tab w:val="num" w:pos="2444"/>
        </w:tabs>
        <w:ind w:left="2444" w:hanging="180"/>
      </w:pPr>
    </w:lvl>
    <w:lvl w:ilvl="3" w:tplc="0407000F" w:tentative="1">
      <w:start w:val="1"/>
      <w:numFmt w:val="decimal"/>
      <w:lvlText w:val="%4."/>
      <w:lvlJc w:val="left"/>
      <w:pPr>
        <w:tabs>
          <w:tab w:val="num" w:pos="3164"/>
        </w:tabs>
        <w:ind w:left="3164" w:hanging="360"/>
      </w:pPr>
    </w:lvl>
    <w:lvl w:ilvl="4" w:tplc="04070019" w:tentative="1">
      <w:start w:val="1"/>
      <w:numFmt w:val="lowerLetter"/>
      <w:lvlText w:val="%5."/>
      <w:lvlJc w:val="left"/>
      <w:pPr>
        <w:tabs>
          <w:tab w:val="num" w:pos="3884"/>
        </w:tabs>
        <w:ind w:left="3884" w:hanging="360"/>
      </w:pPr>
    </w:lvl>
    <w:lvl w:ilvl="5" w:tplc="0407001B" w:tentative="1">
      <w:start w:val="1"/>
      <w:numFmt w:val="lowerRoman"/>
      <w:lvlText w:val="%6."/>
      <w:lvlJc w:val="right"/>
      <w:pPr>
        <w:tabs>
          <w:tab w:val="num" w:pos="4604"/>
        </w:tabs>
        <w:ind w:left="4604" w:hanging="180"/>
      </w:pPr>
    </w:lvl>
    <w:lvl w:ilvl="6" w:tplc="0407000F" w:tentative="1">
      <w:start w:val="1"/>
      <w:numFmt w:val="decimal"/>
      <w:lvlText w:val="%7."/>
      <w:lvlJc w:val="left"/>
      <w:pPr>
        <w:tabs>
          <w:tab w:val="num" w:pos="5324"/>
        </w:tabs>
        <w:ind w:left="5324" w:hanging="360"/>
      </w:pPr>
    </w:lvl>
    <w:lvl w:ilvl="7" w:tplc="04070019" w:tentative="1">
      <w:start w:val="1"/>
      <w:numFmt w:val="lowerLetter"/>
      <w:lvlText w:val="%8."/>
      <w:lvlJc w:val="left"/>
      <w:pPr>
        <w:tabs>
          <w:tab w:val="num" w:pos="6044"/>
        </w:tabs>
        <w:ind w:left="6044" w:hanging="360"/>
      </w:pPr>
    </w:lvl>
    <w:lvl w:ilvl="8" w:tplc="0407001B" w:tentative="1">
      <w:start w:val="1"/>
      <w:numFmt w:val="lowerRoman"/>
      <w:lvlText w:val="%9."/>
      <w:lvlJc w:val="right"/>
      <w:pPr>
        <w:tabs>
          <w:tab w:val="num" w:pos="6764"/>
        </w:tabs>
        <w:ind w:left="6764" w:hanging="180"/>
      </w:pPr>
    </w:lvl>
  </w:abstractNum>
  <w:abstractNum w:abstractNumId="52">
    <w:nsid w:val="13C05C3E"/>
    <w:multiLevelType w:val="hybridMultilevel"/>
    <w:tmpl w:val="E558F38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53">
    <w:nsid w:val="146F1977"/>
    <w:multiLevelType w:val="hybridMultilevel"/>
    <w:tmpl w:val="1B3AF19C"/>
    <w:lvl w:ilvl="0" w:tplc="0DAAA6A2">
      <w:start w:val="1"/>
      <w:numFmt w:val="lowerLetter"/>
      <w:lvlText w:val="%1."/>
      <w:lvlJc w:val="left"/>
      <w:pPr>
        <w:tabs>
          <w:tab w:val="num" w:pos="1494"/>
        </w:tabs>
        <w:ind w:left="1494" w:hanging="360"/>
      </w:pPr>
      <w:rPr>
        <w:rFonts w:hint="default"/>
      </w:rPr>
    </w:lvl>
    <w:lvl w:ilvl="1" w:tplc="04070019" w:tentative="1">
      <w:start w:val="1"/>
      <w:numFmt w:val="lowerLetter"/>
      <w:lvlText w:val="%2."/>
      <w:lvlJc w:val="left"/>
      <w:pPr>
        <w:tabs>
          <w:tab w:val="num" w:pos="2177"/>
        </w:tabs>
        <w:ind w:left="2177" w:hanging="360"/>
      </w:pPr>
    </w:lvl>
    <w:lvl w:ilvl="2" w:tplc="0407001B" w:tentative="1">
      <w:start w:val="1"/>
      <w:numFmt w:val="lowerRoman"/>
      <w:lvlText w:val="%3."/>
      <w:lvlJc w:val="right"/>
      <w:pPr>
        <w:tabs>
          <w:tab w:val="num" w:pos="2897"/>
        </w:tabs>
        <w:ind w:left="2897" w:hanging="180"/>
      </w:pPr>
    </w:lvl>
    <w:lvl w:ilvl="3" w:tplc="0407000F" w:tentative="1">
      <w:start w:val="1"/>
      <w:numFmt w:val="decimal"/>
      <w:lvlText w:val="%4."/>
      <w:lvlJc w:val="left"/>
      <w:pPr>
        <w:tabs>
          <w:tab w:val="num" w:pos="3617"/>
        </w:tabs>
        <w:ind w:left="3617" w:hanging="360"/>
      </w:pPr>
    </w:lvl>
    <w:lvl w:ilvl="4" w:tplc="04070019" w:tentative="1">
      <w:start w:val="1"/>
      <w:numFmt w:val="lowerLetter"/>
      <w:lvlText w:val="%5."/>
      <w:lvlJc w:val="left"/>
      <w:pPr>
        <w:tabs>
          <w:tab w:val="num" w:pos="4337"/>
        </w:tabs>
        <w:ind w:left="4337" w:hanging="360"/>
      </w:pPr>
    </w:lvl>
    <w:lvl w:ilvl="5" w:tplc="0407001B" w:tentative="1">
      <w:start w:val="1"/>
      <w:numFmt w:val="lowerRoman"/>
      <w:lvlText w:val="%6."/>
      <w:lvlJc w:val="right"/>
      <w:pPr>
        <w:tabs>
          <w:tab w:val="num" w:pos="5057"/>
        </w:tabs>
        <w:ind w:left="5057" w:hanging="180"/>
      </w:pPr>
    </w:lvl>
    <w:lvl w:ilvl="6" w:tplc="0407000F" w:tentative="1">
      <w:start w:val="1"/>
      <w:numFmt w:val="decimal"/>
      <w:lvlText w:val="%7."/>
      <w:lvlJc w:val="left"/>
      <w:pPr>
        <w:tabs>
          <w:tab w:val="num" w:pos="5777"/>
        </w:tabs>
        <w:ind w:left="5777" w:hanging="360"/>
      </w:pPr>
    </w:lvl>
    <w:lvl w:ilvl="7" w:tplc="04070019" w:tentative="1">
      <w:start w:val="1"/>
      <w:numFmt w:val="lowerLetter"/>
      <w:lvlText w:val="%8."/>
      <w:lvlJc w:val="left"/>
      <w:pPr>
        <w:tabs>
          <w:tab w:val="num" w:pos="6497"/>
        </w:tabs>
        <w:ind w:left="6497" w:hanging="360"/>
      </w:pPr>
    </w:lvl>
    <w:lvl w:ilvl="8" w:tplc="0407001B" w:tentative="1">
      <w:start w:val="1"/>
      <w:numFmt w:val="lowerRoman"/>
      <w:lvlText w:val="%9."/>
      <w:lvlJc w:val="right"/>
      <w:pPr>
        <w:tabs>
          <w:tab w:val="num" w:pos="7217"/>
        </w:tabs>
        <w:ind w:left="7217" w:hanging="180"/>
      </w:pPr>
    </w:lvl>
  </w:abstractNum>
  <w:abstractNum w:abstractNumId="54">
    <w:nsid w:val="14E536E1"/>
    <w:multiLevelType w:val="hybridMultilevel"/>
    <w:tmpl w:val="049ACFF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55">
    <w:nsid w:val="153C58BD"/>
    <w:multiLevelType w:val="hybridMultilevel"/>
    <w:tmpl w:val="8D50AD62"/>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56">
    <w:nsid w:val="159C2F99"/>
    <w:multiLevelType w:val="hybridMultilevel"/>
    <w:tmpl w:val="DB5E5CF8"/>
    <w:lvl w:ilvl="0" w:tplc="FFFFFFFF">
      <w:start w:val="1"/>
      <w:numFmt w:val="decimal"/>
      <w:lvlText w:val="%1."/>
      <w:lvlJc w:val="left"/>
      <w:pPr>
        <w:tabs>
          <w:tab w:val="num" w:pos="1157"/>
        </w:tabs>
        <w:ind w:left="11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7">
    <w:nsid w:val="17C35849"/>
    <w:multiLevelType w:val="hybridMultilevel"/>
    <w:tmpl w:val="6C6491E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8">
    <w:nsid w:val="18227A6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59">
    <w:nsid w:val="18A51604"/>
    <w:multiLevelType w:val="hybridMultilevel"/>
    <w:tmpl w:val="BD2E46A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0">
    <w:nsid w:val="18B87FAD"/>
    <w:multiLevelType w:val="multilevel"/>
    <w:tmpl w:val="CC6E3300"/>
    <w:lvl w:ilvl="0">
      <w:start w:val="1"/>
      <w:numFmt w:val="upperLetter"/>
      <w:suff w:val="nothing"/>
      <w:lvlText w:val="%1"/>
      <w:lvlJc w:val="left"/>
      <w:pPr>
        <w:ind w:left="360" w:hanging="360"/>
      </w:pPr>
      <w:rPr>
        <w:rFonts w:hint="default"/>
        <w:vanish/>
      </w:rPr>
    </w:lvl>
    <w:lvl w:ilvl="1">
      <w:start w:val="1"/>
      <w:numFmt w:val="decimal"/>
      <w:lvlText w:val="%1.%2"/>
      <w:lvlJc w:val="left"/>
      <w:pPr>
        <w:tabs>
          <w:tab w:val="num" w:pos="1020"/>
        </w:tabs>
        <w:ind w:left="0" w:firstLine="0"/>
      </w:pPr>
      <w:rPr>
        <w:rFonts w:hint="default"/>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tabs>
          <w:tab w:val="num" w:pos="720"/>
        </w:tabs>
        <w:ind w:left="1728" w:hanging="1728"/>
      </w:pPr>
      <w:rPr>
        <w:rFonts w:hint="default"/>
      </w:rPr>
    </w:lvl>
    <w:lvl w:ilvl="4">
      <w:start w:val="1"/>
      <w:numFmt w:val="decimal"/>
      <w:lvlText w:val="%1.%2.%3.%4.%5"/>
      <w:lvlJc w:val="left"/>
      <w:pPr>
        <w:tabs>
          <w:tab w:val="num" w:pos="720"/>
        </w:tabs>
        <w:ind w:left="2232" w:hanging="2232"/>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abstractNum w:abstractNumId="61">
    <w:nsid w:val="18CB4C58"/>
    <w:multiLevelType w:val="hybridMultilevel"/>
    <w:tmpl w:val="0CEE5ECC"/>
    <w:lvl w:ilvl="0" w:tplc="FFFFFFFF">
      <w:start w:val="1"/>
      <w:numFmt w:val="decimal"/>
      <w:lvlText w:val="%1."/>
      <w:lvlJc w:val="left"/>
      <w:pPr>
        <w:tabs>
          <w:tab w:val="num" w:pos="757"/>
        </w:tabs>
        <w:ind w:left="757" w:hanging="360"/>
      </w:pPr>
    </w:lvl>
    <w:lvl w:ilvl="1" w:tplc="04070019">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2">
    <w:nsid w:val="18CE44F1"/>
    <w:multiLevelType w:val="hybridMultilevel"/>
    <w:tmpl w:val="419A0576"/>
    <w:lvl w:ilvl="0" w:tplc="4336DF7A">
      <w:start w:val="1"/>
      <w:numFmt w:val="decimal"/>
      <w:lvlText w:val="(%1)"/>
      <w:lvlJc w:val="left"/>
      <w:pPr>
        <w:tabs>
          <w:tab w:val="num" w:pos="1911"/>
        </w:tabs>
        <w:ind w:left="1911" w:hanging="360"/>
      </w:pPr>
      <w:rPr>
        <w:rFonts w:hint="default"/>
      </w:rPr>
    </w:lvl>
    <w:lvl w:ilvl="1" w:tplc="04070019" w:tentative="1">
      <w:start w:val="1"/>
      <w:numFmt w:val="lowerLetter"/>
      <w:lvlText w:val="%2."/>
      <w:lvlJc w:val="left"/>
      <w:pPr>
        <w:tabs>
          <w:tab w:val="num" w:pos="1442"/>
        </w:tabs>
        <w:ind w:left="1442" w:hanging="360"/>
      </w:pPr>
    </w:lvl>
    <w:lvl w:ilvl="2" w:tplc="0407001B" w:tentative="1">
      <w:start w:val="1"/>
      <w:numFmt w:val="lowerRoman"/>
      <w:lvlText w:val="%3."/>
      <w:lvlJc w:val="right"/>
      <w:pPr>
        <w:tabs>
          <w:tab w:val="num" w:pos="2162"/>
        </w:tabs>
        <w:ind w:left="2162" w:hanging="180"/>
      </w:pPr>
    </w:lvl>
    <w:lvl w:ilvl="3" w:tplc="0407000F" w:tentative="1">
      <w:start w:val="1"/>
      <w:numFmt w:val="decimal"/>
      <w:lvlText w:val="%4."/>
      <w:lvlJc w:val="left"/>
      <w:pPr>
        <w:tabs>
          <w:tab w:val="num" w:pos="2882"/>
        </w:tabs>
        <w:ind w:left="2882" w:hanging="360"/>
      </w:pPr>
    </w:lvl>
    <w:lvl w:ilvl="4" w:tplc="04070019" w:tentative="1">
      <w:start w:val="1"/>
      <w:numFmt w:val="lowerLetter"/>
      <w:lvlText w:val="%5."/>
      <w:lvlJc w:val="left"/>
      <w:pPr>
        <w:tabs>
          <w:tab w:val="num" w:pos="3602"/>
        </w:tabs>
        <w:ind w:left="3602" w:hanging="360"/>
      </w:pPr>
    </w:lvl>
    <w:lvl w:ilvl="5" w:tplc="0407001B" w:tentative="1">
      <w:start w:val="1"/>
      <w:numFmt w:val="lowerRoman"/>
      <w:lvlText w:val="%6."/>
      <w:lvlJc w:val="right"/>
      <w:pPr>
        <w:tabs>
          <w:tab w:val="num" w:pos="4322"/>
        </w:tabs>
        <w:ind w:left="4322" w:hanging="180"/>
      </w:pPr>
    </w:lvl>
    <w:lvl w:ilvl="6" w:tplc="0407000F" w:tentative="1">
      <w:start w:val="1"/>
      <w:numFmt w:val="decimal"/>
      <w:lvlText w:val="%7."/>
      <w:lvlJc w:val="left"/>
      <w:pPr>
        <w:tabs>
          <w:tab w:val="num" w:pos="5042"/>
        </w:tabs>
        <w:ind w:left="5042" w:hanging="360"/>
      </w:pPr>
    </w:lvl>
    <w:lvl w:ilvl="7" w:tplc="04070019" w:tentative="1">
      <w:start w:val="1"/>
      <w:numFmt w:val="lowerLetter"/>
      <w:lvlText w:val="%8."/>
      <w:lvlJc w:val="left"/>
      <w:pPr>
        <w:tabs>
          <w:tab w:val="num" w:pos="5762"/>
        </w:tabs>
        <w:ind w:left="5762" w:hanging="360"/>
      </w:pPr>
    </w:lvl>
    <w:lvl w:ilvl="8" w:tplc="0407001B" w:tentative="1">
      <w:start w:val="1"/>
      <w:numFmt w:val="lowerRoman"/>
      <w:lvlText w:val="%9."/>
      <w:lvlJc w:val="right"/>
      <w:pPr>
        <w:tabs>
          <w:tab w:val="num" w:pos="6482"/>
        </w:tabs>
        <w:ind w:left="6482" w:hanging="180"/>
      </w:pPr>
    </w:lvl>
  </w:abstractNum>
  <w:abstractNum w:abstractNumId="63">
    <w:nsid w:val="196C07FE"/>
    <w:multiLevelType w:val="hybridMultilevel"/>
    <w:tmpl w:val="9B5CABB6"/>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4">
    <w:nsid w:val="19993FEB"/>
    <w:multiLevelType w:val="hybridMultilevel"/>
    <w:tmpl w:val="AE6E39C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5">
    <w:nsid w:val="19BF5787"/>
    <w:multiLevelType w:val="hybridMultilevel"/>
    <w:tmpl w:val="5BCAF15A"/>
    <w:lvl w:ilvl="0" w:tplc="0407000F">
      <w:start w:val="1"/>
      <w:numFmt w:val="decimal"/>
      <w:lvlText w:val="%1."/>
      <w:lvlJc w:val="left"/>
      <w:pPr>
        <w:tabs>
          <w:tab w:val="num" w:pos="757"/>
        </w:tabs>
        <w:ind w:left="757" w:hanging="360"/>
      </w:pPr>
    </w:lvl>
    <w:lvl w:ilvl="1" w:tplc="04070019">
      <w:start w:val="1"/>
      <w:numFmt w:val="lowerLetter"/>
      <w:lvlText w:val="%2."/>
      <w:lvlJc w:val="left"/>
      <w:pPr>
        <w:tabs>
          <w:tab w:val="num" w:pos="1477"/>
        </w:tabs>
        <w:ind w:left="1477" w:hanging="360"/>
      </w:pPr>
    </w:lvl>
    <w:lvl w:ilvl="2" w:tplc="0407001B">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66">
    <w:nsid w:val="19E1782B"/>
    <w:multiLevelType w:val="hybridMultilevel"/>
    <w:tmpl w:val="D676135A"/>
    <w:lvl w:ilvl="0" w:tplc="0DAAA6A2">
      <w:start w:val="1"/>
      <w:numFmt w:val="lowerLetter"/>
      <w:lvlText w:val="%1."/>
      <w:lvlJc w:val="left"/>
      <w:pPr>
        <w:tabs>
          <w:tab w:val="num" w:pos="760"/>
        </w:tabs>
        <w:ind w:left="760" w:hanging="360"/>
      </w:pPr>
      <w:rPr>
        <w:rFonts w:hint="default"/>
      </w:rPr>
    </w:lvl>
    <w:lvl w:ilvl="1" w:tplc="04070019" w:tentative="1">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67">
    <w:nsid w:val="19E516F0"/>
    <w:multiLevelType w:val="hybridMultilevel"/>
    <w:tmpl w:val="70ACE690"/>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040"/>
        </w:tabs>
        <w:ind w:left="1040" w:hanging="360"/>
      </w:pPr>
    </w:lvl>
    <w:lvl w:ilvl="2" w:tplc="0407001B" w:tentative="1">
      <w:start w:val="1"/>
      <w:numFmt w:val="lowerRoman"/>
      <w:lvlText w:val="%3."/>
      <w:lvlJc w:val="right"/>
      <w:pPr>
        <w:tabs>
          <w:tab w:val="num" w:pos="1760"/>
        </w:tabs>
        <w:ind w:left="1760" w:hanging="180"/>
      </w:pPr>
    </w:lvl>
    <w:lvl w:ilvl="3" w:tplc="0407000F" w:tentative="1">
      <w:start w:val="1"/>
      <w:numFmt w:val="decimal"/>
      <w:lvlText w:val="%4."/>
      <w:lvlJc w:val="left"/>
      <w:pPr>
        <w:tabs>
          <w:tab w:val="num" w:pos="2480"/>
        </w:tabs>
        <w:ind w:left="2480" w:hanging="360"/>
      </w:pPr>
    </w:lvl>
    <w:lvl w:ilvl="4" w:tplc="04070019" w:tentative="1">
      <w:start w:val="1"/>
      <w:numFmt w:val="lowerLetter"/>
      <w:lvlText w:val="%5."/>
      <w:lvlJc w:val="left"/>
      <w:pPr>
        <w:tabs>
          <w:tab w:val="num" w:pos="3200"/>
        </w:tabs>
        <w:ind w:left="3200" w:hanging="360"/>
      </w:pPr>
    </w:lvl>
    <w:lvl w:ilvl="5" w:tplc="0407001B" w:tentative="1">
      <w:start w:val="1"/>
      <w:numFmt w:val="lowerRoman"/>
      <w:lvlText w:val="%6."/>
      <w:lvlJc w:val="right"/>
      <w:pPr>
        <w:tabs>
          <w:tab w:val="num" w:pos="3920"/>
        </w:tabs>
        <w:ind w:left="3920" w:hanging="180"/>
      </w:pPr>
    </w:lvl>
    <w:lvl w:ilvl="6" w:tplc="0407000F" w:tentative="1">
      <w:start w:val="1"/>
      <w:numFmt w:val="decimal"/>
      <w:lvlText w:val="%7."/>
      <w:lvlJc w:val="left"/>
      <w:pPr>
        <w:tabs>
          <w:tab w:val="num" w:pos="4640"/>
        </w:tabs>
        <w:ind w:left="4640" w:hanging="360"/>
      </w:pPr>
    </w:lvl>
    <w:lvl w:ilvl="7" w:tplc="04070019" w:tentative="1">
      <w:start w:val="1"/>
      <w:numFmt w:val="lowerLetter"/>
      <w:lvlText w:val="%8."/>
      <w:lvlJc w:val="left"/>
      <w:pPr>
        <w:tabs>
          <w:tab w:val="num" w:pos="5360"/>
        </w:tabs>
        <w:ind w:left="5360" w:hanging="360"/>
      </w:pPr>
    </w:lvl>
    <w:lvl w:ilvl="8" w:tplc="0407001B" w:tentative="1">
      <w:start w:val="1"/>
      <w:numFmt w:val="lowerRoman"/>
      <w:lvlText w:val="%9."/>
      <w:lvlJc w:val="right"/>
      <w:pPr>
        <w:tabs>
          <w:tab w:val="num" w:pos="6080"/>
        </w:tabs>
        <w:ind w:left="6080" w:hanging="180"/>
      </w:pPr>
    </w:lvl>
  </w:abstractNum>
  <w:abstractNum w:abstractNumId="68">
    <w:nsid w:val="19ED5969"/>
    <w:multiLevelType w:val="hybridMultilevel"/>
    <w:tmpl w:val="C0EA832A"/>
    <w:lvl w:ilvl="0" w:tplc="0DAAA6A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9">
    <w:nsid w:val="1A527946"/>
    <w:multiLevelType w:val="hybridMultilevel"/>
    <w:tmpl w:val="97B6CCCC"/>
    <w:lvl w:ilvl="0" w:tplc="D55E159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71"/>
        </w:tabs>
        <w:ind w:left="1871" w:hanging="360"/>
      </w:pPr>
    </w:lvl>
    <w:lvl w:ilvl="2" w:tplc="0407001B" w:tentative="1">
      <w:start w:val="1"/>
      <w:numFmt w:val="lowerRoman"/>
      <w:lvlText w:val="%3."/>
      <w:lvlJc w:val="right"/>
      <w:pPr>
        <w:tabs>
          <w:tab w:val="num" w:pos="2591"/>
        </w:tabs>
        <w:ind w:left="2591" w:hanging="180"/>
      </w:pPr>
    </w:lvl>
    <w:lvl w:ilvl="3" w:tplc="0407000F" w:tentative="1">
      <w:start w:val="1"/>
      <w:numFmt w:val="decimal"/>
      <w:lvlText w:val="%4."/>
      <w:lvlJc w:val="left"/>
      <w:pPr>
        <w:tabs>
          <w:tab w:val="num" w:pos="3311"/>
        </w:tabs>
        <w:ind w:left="3311" w:hanging="360"/>
      </w:pPr>
    </w:lvl>
    <w:lvl w:ilvl="4" w:tplc="04070019" w:tentative="1">
      <w:start w:val="1"/>
      <w:numFmt w:val="lowerLetter"/>
      <w:lvlText w:val="%5."/>
      <w:lvlJc w:val="left"/>
      <w:pPr>
        <w:tabs>
          <w:tab w:val="num" w:pos="4031"/>
        </w:tabs>
        <w:ind w:left="4031" w:hanging="360"/>
      </w:pPr>
    </w:lvl>
    <w:lvl w:ilvl="5" w:tplc="0407001B" w:tentative="1">
      <w:start w:val="1"/>
      <w:numFmt w:val="lowerRoman"/>
      <w:lvlText w:val="%6."/>
      <w:lvlJc w:val="right"/>
      <w:pPr>
        <w:tabs>
          <w:tab w:val="num" w:pos="4751"/>
        </w:tabs>
        <w:ind w:left="4751" w:hanging="180"/>
      </w:pPr>
    </w:lvl>
    <w:lvl w:ilvl="6" w:tplc="0407000F" w:tentative="1">
      <w:start w:val="1"/>
      <w:numFmt w:val="decimal"/>
      <w:lvlText w:val="%7."/>
      <w:lvlJc w:val="left"/>
      <w:pPr>
        <w:tabs>
          <w:tab w:val="num" w:pos="5471"/>
        </w:tabs>
        <w:ind w:left="5471" w:hanging="360"/>
      </w:pPr>
    </w:lvl>
    <w:lvl w:ilvl="7" w:tplc="04070019" w:tentative="1">
      <w:start w:val="1"/>
      <w:numFmt w:val="lowerLetter"/>
      <w:lvlText w:val="%8."/>
      <w:lvlJc w:val="left"/>
      <w:pPr>
        <w:tabs>
          <w:tab w:val="num" w:pos="6191"/>
        </w:tabs>
        <w:ind w:left="6191" w:hanging="360"/>
      </w:pPr>
    </w:lvl>
    <w:lvl w:ilvl="8" w:tplc="0407001B" w:tentative="1">
      <w:start w:val="1"/>
      <w:numFmt w:val="lowerRoman"/>
      <w:lvlText w:val="%9."/>
      <w:lvlJc w:val="right"/>
      <w:pPr>
        <w:tabs>
          <w:tab w:val="num" w:pos="6911"/>
        </w:tabs>
        <w:ind w:left="6911" w:hanging="180"/>
      </w:pPr>
    </w:lvl>
  </w:abstractNum>
  <w:abstractNum w:abstractNumId="70">
    <w:nsid w:val="1AA72520"/>
    <w:multiLevelType w:val="hybridMultilevel"/>
    <w:tmpl w:val="03425C70"/>
    <w:lvl w:ilvl="0" w:tplc="FFFFFFFF">
      <w:start w:val="1"/>
      <w:numFmt w:val="decimal"/>
      <w:lvlText w:val="%1."/>
      <w:lvlJc w:val="left"/>
      <w:pPr>
        <w:tabs>
          <w:tab w:val="num" w:pos="1044"/>
        </w:tabs>
        <w:ind w:left="1044" w:hanging="360"/>
      </w:pPr>
    </w:lvl>
    <w:lvl w:ilvl="1" w:tplc="04070019" w:tentative="1">
      <w:start w:val="1"/>
      <w:numFmt w:val="lowerLetter"/>
      <w:lvlText w:val="%2."/>
      <w:lvlJc w:val="left"/>
      <w:pPr>
        <w:tabs>
          <w:tab w:val="num" w:pos="1727"/>
        </w:tabs>
        <w:ind w:left="1727" w:hanging="360"/>
      </w:pPr>
    </w:lvl>
    <w:lvl w:ilvl="2" w:tplc="0407001B" w:tentative="1">
      <w:start w:val="1"/>
      <w:numFmt w:val="lowerRoman"/>
      <w:lvlText w:val="%3."/>
      <w:lvlJc w:val="right"/>
      <w:pPr>
        <w:tabs>
          <w:tab w:val="num" w:pos="2447"/>
        </w:tabs>
        <w:ind w:left="2447" w:hanging="180"/>
      </w:pPr>
    </w:lvl>
    <w:lvl w:ilvl="3" w:tplc="0407000F" w:tentative="1">
      <w:start w:val="1"/>
      <w:numFmt w:val="decimal"/>
      <w:lvlText w:val="%4."/>
      <w:lvlJc w:val="left"/>
      <w:pPr>
        <w:tabs>
          <w:tab w:val="num" w:pos="3167"/>
        </w:tabs>
        <w:ind w:left="3167" w:hanging="360"/>
      </w:pPr>
    </w:lvl>
    <w:lvl w:ilvl="4" w:tplc="04070019" w:tentative="1">
      <w:start w:val="1"/>
      <w:numFmt w:val="lowerLetter"/>
      <w:lvlText w:val="%5."/>
      <w:lvlJc w:val="left"/>
      <w:pPr>
        <w:tabs>
          <w:tab w:val="num" w:pos="3887"/>
        </w:tabs>
        <w:ind w:left="3887" w:hanging="360"/>
      </w:pPr>
    </w:lvl>
    <w:lvl w:ilvl="5" w:tplc="0407001B" w:tentative="1">
      <w:start w:val="1"/>
      <w:numFmt w:val="lowerRoman"/>
      <w:lvlText w:val="%6."/>
      <w:lvlJc w:val="right"/>
      <w:pPr>
        <w:tabs>
          <w:tab w:val="num" w:pos="4607"/>
        </w:tabs>
        <w:ind w:left="4607" w:hanging="180"/>
      </w:pPr>
    </w:lvl>
    <w:lvl w:ilvl="6" w:tplc="0407000F" w:tentative="1">
      <w:start w:val="1"/>
      <w:numFmt w:val="decimal"/>
      <w:lvlText w:val="%7."/>
      <w:lvlJc w:val="left"/>
      <w:pPr>
        <w:tabs>
          <w:tab w:val="num" w:pos="5327"/>
        </w:tabs>
        <w:ind w:left="5327" w:hanging="360"/>
      </w:pPr>
    </w:lvl>
    <w:lvl w:ilvl="7" w:tplc="04070019" w:tentative="1">
      <w:start w:val="1"/>
      <w:numFmt w:val="lowerLetter"/>
      <w:lvlText w:val="%8."/>
      <w:lvlJc w:val="left"/>
      <w:pPr>
        <w:tabs>
          <w:tab w:val="num" w:pos="6047"/>
        </w:tabs>
        <w:ind w:left="6047" w:hanging="360"/>
      </w:pPr>
    </w:lvl>
    <w:lvl w:ilvl="8" w:tplc="0407001B" w:tentative="1">
      <w:start w:val="1"/>
      <w:numFmt w:val="lowerRoman"/>
      <w:lvlText w:val="%9."/>
      <w:lvlJc w:val="right"/>
      <w:pPr>
        <w:tabs>
          <w:tab w:val="num" w:pos="6767"/>
        </w:tabs>
        <w:ind w:left="6767" w:hanging="180"/>
      </w:pPr>
    </w:lvl>
  </w:abstractNum>
  <w:abstractNum w:abstractNumId="71">
    <w:nsid w:val="1B4D1421"/>
    <w:multiLevelType w:val="hybridMultilevel"/>
    <w:tmpl w:val="B7083566"/>
    <w:lvl w:ilvl="0" w:tplc="FFFFFFFF">
      <w:start w:val="1"/>
      <w:numFmt w:val="bullet"/>
      <w:pStyle w:val="AVCBulletlevel6"/>
      <w:lvlText w:val=""/>
      <w:lvlJc w:val="left"/>
      <w:pPr>
        <w:tabs>
          <w:tab w:val="num" w:pos="4690"/>
        </w:tabs>
        <w:ind w:left="4690" w:hanging="2703"/>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nsid w:val="1B4D17CA"/>
    <w:multiLevelType w:val="hybridMultilevel"/>
    <w:tmpl w:val="9F48FC10"/>
    <w:lvl w:ilvl="0" w:tplc="07DCC852">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3">
    <w:nsid w:val="1C15129B"/>
    <w:multiLevelType w:val="hybridMultilevel"/>
    <w:tmpl w:val="ED7C360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4">
    <w:nsid w:val="1C620137"/>
    <w:multiLevelType w:val="hybridMultilevel"/>
    <w:tmpl w:val="A83445E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5">
    <w:nsid w:val="1C856224"/>
    <w:multiLevelType w:val="multilevel"/>
    <w:tmpl w:val="D4DA5656"/>
    <w:lvl w:ilvl="0">
      <w:start w:val="3"/>
      <w:numFmt w:val="decimal"/>
      <w:pStyle w:val="AVCBulletlevel2"/>
      <w:lvlText w:val="%1"/>
      <w:lvlJc w:val="left"/>
      <w:pPr>
        <w:tabs>
          <w:tab w:val="num" w:pos="795"/>
        </w:tabs>
        <w:ind w:left="795" w:hanging="795"/>
      </w:pPr>
      <w:rPr>
        <w:rFonts w:hint="default"/>
        <w:b/>
        <w:bCs/>
      </w:rPr>
    </w:lvl>
    <w:lvl w:ilvl="1">
      <w:start w:val="1"/>
      <w:numFmt w:val="decimal"/>
      <w:lvlText w:val="%1.%2"/>
      <w:lvlJc w:val="left"/>
      <w:pPr>
        <w:tabs>
          <w:tab w:val="num" w:pos="795"/>
        </w:tabs>
        <w:ind w:left="795" w:hanging="795"/>
      </w:pPr>
      <w:rPr>
        <w:rFonts w:hint="default"/>
        <w:b/>
        <w:bCs/>
      </w:rPr>
    </w:lvl>
    <w:lvl w:ilvl="2">
      <w:start w:val="1"/>
      <w:numFmt w:val="decimal"/>
      <w:lvlText w:val="%1.%2.%3"/>
      <w:lvlJc w:val="left"/>
      <w:pPr>
        <w:tabs>
          <w:tab w:val="num" w:pos="795"/>
        </w:tabs>
        <w:ind w:left="795" w:hanging="795"/>
      </w:pPr>
      <w:rPr>
        <w:rFonts w:hint="default"/>
        <w:b/>
        <w:bCs/>
      </w:rPr>
    </w:lvl>
    <w:lvl w:ilvl="3">
      <w:start w:val="1"/>
      <w:numFmt w:val="decimal"/>
      <w:lvlText w:val="%1.%2.%3.%4"/>
      <w:lvlJc w:val="left"/>
      <w:pPr>
        <w:tabs>
          <w:tab w:val="num" w:pos="795"/>
        </w:tabs>
        <w:ind w:left="795" w:hanging="795"/>
      </w:pPr>
      <w:rPr>
        <w:rFonts w:hint="default"/>
        <w:b/>
        <w:bCs/>
      </w:rPr>
    </w:lvl>
    <w:lvl w:ilvl="4">
      <w:start w:val="1"/>
      <w:numFmt w:val="decimal"/>
      <w:lvlText w:val="%1.%2.%3.%4.%5"/>
      <w:lvlJc w:val="left"/>
      <w:pPr>
        <w:tabs>
          <w:tab w:val="num" w:pos="795"/>
        </w:tabs>
        <w:ind w:left="795" w:hanging="795"/>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080"/>
        </w:tabs>
        <w:ind w:left="1080" w:hanging="108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440"/>
        </w:tabs>
        <w:ind w:left="1440" w:hanging="1440"/>
      </w:pPr>
      <w:rPr>
        <w:rFonts w:hint="default"/>
        <w:b/>
        <w:bCs/>
      </w:rPr>
    </w:lvl>
  </w:abstractNum>
  <w:abstractNum w:abstractNumId="76">
    <w:nsid w:val="1CF40349"/>
    <w:multiLevelType w:val="hybridMultilevel"/>
    <w:tmpl w:val="7D629AA4"/>
    <w:lvl w:ilvl="0" w:tplc="5F5CD7C4">
      <w:start w:val="1"/>
      <w:numFmt w:val="lowerRoman"/>
      <w:lvlText w:val="%1."/>
      <w:lvlJc w:val="left"/>
      <w:pPr>
        <w:tabs>
          <w:tab w:val="num" w:pos="1551"/>
        </w:tabs>
        <w:ind w:left="1551" w:hanging="360"/>
      </w:pPr>
      <w:rPr>
        <w:rFonts w:hint="default"/>
      </w:rPr>
    </w:lvl>
    <w:lvl w:ilvl="1" w:tplc="04070019" w:tentative="1">
      <w:start w:val="1"/>
      <w:numFmt w:val="lowerLetter"/>
      <w:lvlText w:val="%2."/>
      <w:lvlJc w:val="left"/>
      <w:pPr>
        <w:tabs>
          <w:tab w:val="num" w:pos="1082"/>
        </w:tabs>
        <w:ind w:left="1082" w:hanging="360"/>
      </w:pPr>
    </w:lvl>
    <w:lvl w:ilvl="2" w:tplc="0407001B" w:tentative="1">
      <w:start w:val="1"/>
      <w:numFmt w:val="lowerRoman"/>
      <w:lvlText w:val="%3."/>
      <w:lvlJc w:val="right"/>
      <w:pPr>
        <w:tabs>
          <w:tab w:val="num" w:pos="1802"/>
        </w:tabs>
        <w:ind w:left="1802" w:hanging="180"/>
      </w:pPr>
    </w:lvl>
    <w:lvl w:ilvl="3" w:tplc="0407000F" w:tentative="1">
      <w:start w:val="1"/>
      <w:numFmt w:val="decimal"/>
      <w:lvlText w:val="%4."/>
      <w:lvlJc w:val="left"/>
      <w:pPr>
        <w:tabs>
          <w:tab w:val="num" w:pos="2522"/>
        </w:tabs>
        <w:ind w:left="2522" w:hanging="360"/>
      </w:pPr>
    </w:lvl>
    <w:lvl w:ilvl="4" w:tplc="04070019" w:tentative="1">
      <w:start w:val="1"/>
      <w:numFmt w:val="lowerLetter"/>
      <w:lvlText w:val="%5."/>
      <w:lvlJc w:val="left"/>
      <w:pPr>
        <w:tabs>
          <w:tab w:val="num" w:pos="3242"/>
        </w:tabs>
        <w:ind w:left="3242" w:hanging="360"/>
      </w:pPr>
    </w:lvl>
    <w:lvl w:ilvl="5" w:tplc="0407001B" w:tentative="1">
      <w:start w:val="1"/>
      <w:numFmt w:val="lowerRoman"/>
      <w:lvlText w:val="%6."/>
      <w:lvlJc w:val="right"/>
      <w:pPr>
        <w:tabs>
          <w:tab w:val="num" w:pos="3962"/>
        </w:tabs>
        <w:ind w:left="3962" w:hanging="180"/>
      </w:pPr>
    </w:lvl>
    <w:lvl w:ilvl="6" w:tplc="0407000F" w:tentative="1">
      <w:start w:val="1"/>
      <w:numFmt w:val="decimal"/>
      <w:lvlText w:val="%7."/>
      <w:lvlJc w:val="left"/>
      <w:pPr>
        <w:tabs>
          <w:tab w:val="num" w:pos="4682"/>
        </w:tabs>
        <w:ind w:left="4682" w:hanging="360"/>
      </w:pPr>
    </w:lvl>
    <w:lvl w:ilvl="7" w:tplc="04070019" w:tentative="1">
      <w:start w:val="1"/>
      <w:numFmt w:val="lowerLetter"/>
      <w:lvlText w:val="%8."/>
      <w:lvlJc w:val="left"/>
      <w:pPr>
        <w:tabs>
          <w:tab w:val="num" w:pos="5402"/>
        </w:tabs>
        <w:ind w:left="5402" w:hanging="360"/>
      </w:pPr>
    </w:lvl>
    <w:lvl w:ilvl="8" w:tplc="0407001B" w:tentative="1">
      <w:start w:val="1"/>
      <w:numFmt w:val="lowerRoman"/>
      <w:lvlText w:val="%9."/>
      <w:lvlJc w:val="right"/>
      <w:pPr>
        <w:tabs>
          <w:tab w:val="num" w:pos="6122"/>
        </w:tabs>
        <w:ind w:left="6122" w:hanging="180"/>
      </w:pPr>
    </w:lvl>
  </w:abstractNum>
  <w:abstractNum w:abstractNumId="77">
    <w:nsid w:val="1D4D3F25"/>
    <w:multiLevelType w:val="hybridMultilevel"/>
    <w:tmpl w:val="7E7030D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8">
    <w:nsid w:val="1DEC2852"/>
    <w:multiLevelType w:val="hybridMultilevel"/>
    <w:tmpl w:val="00A41012"/>
    <w:lvl w:ilvl="0" w:tplc="FFFFFFFF">
      <w:start w:val="1"/>
      <w:numFmt w:val="decimal"/>
      <w:lvlText w:val="%1."/>
      <w:lvlJc w:val="left"/>
      <w:pPr>
        <w:tabs>
          <w:tab w:val="num" w:pos="757"/>
        </w:tabs>
        <w:ind w:left="757"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9">
    <w:nsid w:val="1EB53686"/>
    <w:multiLevelType w:val="hybridMultilevel"/>
    <w:tmpl w:val="FE080DDE"/>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040"/>
        </w:tabs>
        <w:ind w:left="1040" w:hanging="360"/>
      </w:pPr>
    </w:lvl>
    <w:lvl w:ilvl="2" w:tplc="0407001B" w:tentative="1">
      <w:start w:val="1"/>
      <w:numFmt w:val="lowerRoman"/>
      <w:lvlText w:val="%3."/>
      <w:lvlJc w:val="right"/>
      <w:pPr>
        <w:tabs>
          <w:tab w:val="num" w:pos="1760"/>
        </w:tabs>
        <w:ind w:left="1760" w:hanging="180"/>
      </w:pPr>
    </w:lvl>
    <w:lvl w:ilvl="3" w:tplc="0407000F" w:tentative="1">
      <w:start w:val="1"/>
      <w:numFmt w:val="decimal"/>
      <w:lvlText w:val="%4."/>
      <w:lvlJc w:val="left"/>
      <w:pPr>
        <w:tabs>
          <w:tab w:val="num" w:pos="2480"/>
        </w:tabs>
        <w:ind w:left="2480" w:hanging="360"/>
      </w:pPr>
    </w:lvl>
    <w:lvl w:ilvl="4" w:tplc="04070019" w:tentative="1">
      <w:start w:val="1"/>
      <w:numFmt w:val="lowerLetter"/>
      <w:lvlText w:val="%5."/>
      <w:lvlJc w:val="left"/>
      <w:pPr>
        <w:tabs>
          <w:tab w:val="num" w:pos="3200"/>
        </w:tabs>
        <w:ind w:left="3200" w:hanging="360"/>
      </w:pPr>
    </w:lvl>
    <w:lvl w:ilvl="5" w:tplc="0407001B" w:tentative="1">
      <w:start w:val="1"/>
      <w:numFmt w:val="lowerRoman"/>
      <w:lvlText w:val="%6."/>
      <w:lvlJc w:val="right"/>
      <w:pPr>
        <w:tabs>
          <w:tab w:val="num" w:pos="3920"/>
        </w:tabs>
        <w:ind w:left="3920" w:hanging="180"/>
      </w:pPr>
    </w:lvl>
    <w:lvl w:ilvl="6" w:tplc="0407000F" w:tentative="1">
      <w:start w:val="1"/>
      <w:numFmt w:val="decimal"/>
      <w:lvlText w:val="%7."/>
      <w:lvlJc w:val="left"/>
      <w:pPr>
        <w:tabs>
          <w:tab w:val="num" w:pos="4640"/>
        </w:tabs>
        <w:ind w:left="4640" w:hanging="360"/>
      </w:pPr>
    </w:lvl>
    <w:lvl w:ilvl="7" w:tplc="04070019" w:tentative="1">
      <w:start w:val="1"/>
      <w:numFmt w:val="lowerLetter"/>
      <w:lvlText w:val="%8."/>
      <w:lvlJc w:val="left"/>
      <w:pPr>
        <w:tabs>
          <w:tab w:val="num" w:pos="5360"/>
        </w:tabs>
        <w:ind w:left="5360" w:hanging="360"/>
      </w:pPr>
    </w:lvl>
    <w:lvl w:ilvl="8" w:tplc="0407001B" w:tentative="1">
      <w:start w:val="1"/>
      <w:numFmt w:val="lowerRoman"/>
      <w:lvlText w:val="%9."/>
      <w:lvlJc w:val="right"/>
      <w:pPr>
        <w:tabs>
          <w:tab w:val="num" w:pos="6080"/>
        </w:tabs>
        <w:ind w:left="6080" w:hanging="180"/>
      </w:pPr>
    </w:lvl>
  </w:abstractNum>
  <w:abstractNum w:abstractNumId="80">
    <w:nsid w:val="1ED9179E"/>
    <w:multiLevelType w:val="hybridMultilevel"/>
    <w:tmpl w:val="7CC4FF0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81">
    <w:nsid w:val="1F2B62B1"/>
    <w:multiLevelType w:val="hybridMultilevel"/>
    <w:tmpl w:val="094CEBE6"/>
    <w:lvl w:ilvl="0" w:tplc="0407000F">
      <w:start w:val="1"/>
      <w:numFmt w:val="decimal"/>
      <w:lvlText w:val="%1."/>
      <w:lvlJc w:val="left"/>
      <w:pPr>
        <w:tabs>
          <w:tab w:val="num" w:pos="1146"/>
        </w:tabs>
        <w:ind w:left="1146" w:hanging="360"/>
      </w:pPr>
    </w:lvl>
    <w:lvl w:ilvl="1" w:tplc="04070019" w:tentative="1">
      <w:start w:val="1"/>
      <w:numFmt w:val="lowerLetter"/>
      <w:lvlText w:val="%2."/>
      <w:lvlJc w:val="left"/>
      <w:pPr>
        <w:tabs>
          <w:tab w:val="num" w:pos="1866"/>
        </w:tabs>
        <w:ind w:left="1866" w:hanging="360"/>
      </w:pPr>
    </w:lvl>
    <w:lvl w:ilvl="2" w:tplc="0407001B" w:tentative="1">
      <w:start w:val="1"/>
      <w:numFmt w:val="lowerRoman"/>
      <w:lvlText w:val="%3."/>
      <w:lvlJc w:val="right"/>
      <w:pPr>
        <w:tabs>
          <w:tab w:val="num" w:pos="2586"/>
        </w:tabs>
        <w:ind w:left="2586" w:hanging="180"/>
      </w:pPr>
    </w:lvl>
    <w:lvl w:ilvl="3" w:tplc="0407000F" w:tentative="1">
      <w:start w:val="1"/>
      <w:numFmt w:val="decimal"/>
      <w:lvlText w:val="%4."/>
      <w:lvlJc w:val="left"/>
      <w:pPr>
        <w:tabs>
          <w:tab w:val="num" w:pos="3306"/>
        </w:tabs>
        <w:ind w:left="3306" w:hanging="360"/>
      </w:pPr>
    </w:lvl>
    <w:lvl w:ilvl="4" w:tplc="04070019" w:tentative="1">
      <w:start w:val="1"/>
      <w:numFmt w:val="lowerLetter"/>
      <w:lvlText w:val="%5."/>
      <w:lvlJc w:val="left"/>
      <w:pPr>
        <w:tabs>
          <w:tab w:val="num" w:pos="4026"/>
        </w:tabs>
        <w:ind w:left="4026" w:hanging="360"/>
      </w:pPr>
    </w:lvl>
    <w:lvl w:ilvl="5" w:tplc="0407001B" w:tentative="1">
      <w:start w:val="1"/>
      <w:numFmt w:val="lowerRoman"/>
      <w:lvlText w:val="%6."/>
      <w:lvlJc w:val="right"/>
      <w:pPr>
        <w:tabs>
          <w:tab w:val="num" w:pos="4746"/>
        </w:tabs>
        <w:ind w:left="4746" w:hanging="180"/>
      </w:pPr>
    </w:lvl>
    <w:lvl w:ilvl="6" w:tplc="0407000F" w:tentative="1">
      <w:start w:val="1"/>
      <w:numFmt w:val="decimal"/>
      <w:lvlText w:val="%7."/>
      <w:lvlJc w:val="left"/>
      <w:pPr>
        <w:tabs>
          <w:tab w:val="num" w:pos="5466"/>
        </w:tabs>
        <w:ind w:left="5466" w:hanging="360"/>
      </w:pPr>
    </w:lvl>
    <w:lvl w:ilvl="7" w:tplc="04070019" w:tentative="1">
      <w:start w:val="1"/>
      <w:numFmt w:val="lowerLetter"/>
      <w:lvlText w:val="%8."/>
      <w:lvlJc w:val="left"/>
      <w:pPr>
        <w:tabs>
          <w:tab w:val="num" w:pos="6186"/>
        </w:tabs>
        <w:ind w:left="6186" w:hanging="360"/>
      </w:pPr>
    </w:lvl>
    <w:lvl w:ilvl="8" w:tplc="0407001B" w:tentative="1">
      <w:start w:val="1"/>
      <w:numFmt w:val="lowerRoman"/>
      <w:lvlText w:val="%9."/>
      <w:lvlJc w:val="right"/>
      <w:pPr>
        <w:tabs>
          <w:tab w:val="num" w:pos="6906"/>
        </w:tabs>
        <w:ind w:left="6906" w:hanging="180"/>
      </w:pPr>
    </w:lvl>
  </w:abstractNum>
  <w:abstractNum w:abstractNumId="82">
    <w:nsid w:val="1FED0811"/>
    <w:multiLevelType w:val="hybridMultilevel"/>
    <w:tmpl w:val="514055D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3">
    <w:nsid w:val="20B31BA1"/>
    <w:multiLevelType w:val="hybridMultilevel"/>
    <w:tmpl w:val="33E2E37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84">
    <w:nsid w:val="20CF5A3A"/>
    <w:multiLevelType w:val="hybridMultilevel"/>
    <w:tmpl w:val="7884052A"/>
    <w:lvl w:ilvl="0" w:tplc="0407000F">
      <w:start w:val="1"/>
      <w:numFmt w:val="decimal"/>
      <w:lvlText w:val="%1."/>
      <w:lvlJc w:val="left"/>
      <w:pPr>
        <w:tabs>
          <w:tab w:val="num" w:pos="757"/>
        </w:tabs>
        <w:ind w:left="757" w:hanging="360"/>
      </w:pPr>
    </w:lvl>
    <w:lvl w:ilvl="1" w:tplc="04070019">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85">
    <w:nsid w:val="21C0007D"/>
    <w:multiLevelType w:val="hybridMultilevel"/>
    <w:tmpl w:val="B1B60F8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6">
    <w:nsid w:val="227A6838"/>
    <w:multiLevelType w:val="hybridMultilevel"/>
    <w:tmpl w:val="D018C48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87">
    <w:nsid w:val="22B77716"/>
    <w:multiLevelType w:val="hybridMultilevel"/>
    <w:tmpl w:val="D4A2C95E"/>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8">
    <w:nsid w:val="231940A4"/>
    <w:multiLevelType w:val="hybridMultilevel"/>
    <w:tmpl w:val="12B0282A"/>
    <w:lvl w:ilvl="0" w:tplc="0DAAA6A2">
      <w:start w:val="1"/>
      <w:numFmt w:val="lowerLetter"/>
      <w:lvlText w:val="%1."/>
      <w:lvlJc w:val="left"/>
      <w:pPr>
        <w:tabs>
          <w:tab w:val="num" w:pos="1260"/>
        </w:tabs>
        <w:ind w:left="1260" w:hanging="360"/>
      </w:pPr>
      <w:rPr>
        <w:rFonts w:hint="default"/>
      </w:rPr>
    </w:lvl>
    <w:lvl w:ilvl="1" w:tplc="04070019" w:tentative="1">
      <w:start w:val="1"/>
      <w:numFmt w:val="lowerLetter"/>
      <w:lvlText w:val="%2."/>
      <w:lvlJc w:val="left"/>
      <w:pPr>
        <w:tabs>
          <w:tab w:val="num" w:pos="1943"/>
        </w:tabs>
        <w:ind w:left="1943" w:hanging="360"/>
      </w:pPr>
    </w:lvl>
    <w:lvl w:ilvl="2" w:tplc="0407001B" w:tentative="1">
      <w:start w:val="1"/>
      <w:numFmt w:val="lowerRoman"/>
      <w:lvlText w:val="%3."/>
      <w:lvlJc w:val="right"/>
      <w:pPr>
        <w:tabs>
          <w:tab w:val="num" w:pos="2663"/>
        </w:tabs>
        <w:ind w:left="2663" w:hanging="180"/>
      </w:pPr>
    </w:lvl>
    <w:lvl w:ilvl="3" w:tplc="0407000F" w:tentative="1">
      <w:start w:val="1"/>
      <w:numFmt w:val="decimal"/>
      <w:lvlText w:val="%4."/>
      <w:lvlJc w:val="left"/>
      <w:pPr>
        <w:tabs>
          <w:tab w:val="num" w:pos="3383"/>
        </w:tabs>
        <w:ind w:left="3383" w:hanging="360"/>
      </w:pPr>
    </w:lvl>
    <w:lvl w:ilvl="4" w:tplc="04070019" w:tentative="1">
      <w:start w:val="1"/>
      <w:numFmt w:val="lowerLetter"/>
      <w:lvlText w:val="%5."/>
      <w:lvlJc w:val="left"/>
      <w:pPr>
        <w:tabs>
          <w:tab w:val="num" w:pos="4103"/>
        </w:tabs>
        <w:ind w:left="4103" w:hanging="360"/>
      </w:pPr>
    </w:lvl>
    <w:lvl w:ilvl="5" w:tplc="0407001B" w:tentative="1">
      <w:start w:val="1"/>
      <w:numFmt w:val="lowerRoman"/>
      <w:lvlText w:val="%6."/>
      <w:lvlJc w:val="right"/>
      <w:pPr>
        <w:tabs>
          <w:tab w:val="num" w:pos="4823"/>
        </w:tabs>
        <w:ind w:left="4823" w:hanging="180"/>
      </w:pPr>
    </w:lvl>
    <w:lvl w:ilvl="6" w:tplc="0407000F" w:tentative="1">
      <w:start w:val="1"/>
      <w:numFmt w:val="decimal"/>
      <w:lvlText w:val="%7."/>
      <w:lvlJc w:val="left"/>
      <w:pPr>
        <w:tabs>
          <w:tab w:val="num" w:pos="5543"/>
        </w:tabs>
        <w:ind w:left="5543" w:hanging="360"/>
      </w:pPr>
    </w:lvl>
    <w:lvl w:ilvl="7" w:tplc="04070019" w:tentative="1">
      <w:start w:val="1"/>
      <w:numFmt w:val="lowerLetter"/>
      <w:lvlText w:val="%8."/>
      <w:lvlJc w:val="left"/>
      <w:pPr>
        <w:tabs>
          <w:tab w:val="num" w:pos="6263"/>
        </w:tabs>
        <w:ind w:left="6263" w:hanging="360"/>
      </w:pPr>
    </w:lvl>
    <w:lvl w:ilvl="8" w:tplc="0407001B" w:tentative="1">
      <w:start w:val="1"/>
      <w:numFmt w:val="lowerRoman"/>
      <w:lvlText w:val="%9."/>
      <w:lvlJc w:val="right"/>
      <w:pPr>
        <w:tabs>
          <w:tab w:val="num" w:pos="6983"/>
        </w:tabs>
        <w:ind w:left="6983" w:hanging="180"/>
      </w:pPr>
    </w:lvl>
  </w:abstractNum>
  <w:abstractNum w:abstractNumId="89">
    <w:nsid w:val="232E60BA"/>
    <w:multiLevelType w:val="hybridMultilevel"/>
    <w:tmpl w:val="0E0AD522"/>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0">
    <w:nsid w:val="235E16BE"/>
    <w:multiLevelType w:val="hybridMultilevel"/>
    <w:tmpl w:val="536814AE"/>
    <w:lvl w:ilvl="0" w:tplc="0DAAA6A2">
      <w:start w:val="1"/>
      <w:numFmt w:val="lowerLetter"/>
      <w:lvlText w:val="%1."/>
      <w:lvlJc w:val="left"/>
      <w:pPr>
        <w:tabs>
          <w:tab w:val="num" w:pos="1494"/>
        </w:tabs>
        <w:ind w:left="1494" w:hanging="360"/>
      </w:pPr>
      <w:rPr>
        <w:rFonts w:hint="default"/>
      </w:rPr>
    </w:lvl>
    <w:lvl w:ilvl="1" w:tplc="04070019" w:tentative="1">
      <w:start w:val="1"/>
      <w:numFmt w:val="lowerLetter"/>
      <w:lvlText w:val="%2."/>
      <w:lvlJc w:val="left"/>
      <w:pPr>
        <w:tabs>
          <w:tab w:val="num" w:pos="2177"/>
        </w:tabs>
        <w:ind w:left="2177" w:hanging="360"/>
      </w:pPr>
    </w:lvl>
    <w:lvl w:ilvl="2" w:tplc="0407001B" w:tentative="1">
      <w:start w:val="1"/>
      <w:numFmt w:val="lowerRoman"/>
      <w:lvlText w:val="%3."/>
      <w:lvlJc w:val="right"/>
      <w:pPr>
        <w:tabs>
          <w:tab w:val="num" w:pos="2897"/>
        </w:tabs>
        <w:ind w:left="2897" w:hanging="180"/>
      </w:pPr>
    </w:lvl>
    <w:lvl w:ilvl="3" w:tplc="0407000F" w:tentative="1">
      <w:start w:val="1"/>
      <w:numFmt w:val="decimal"/>
      <w:lvlText w:val="%4."/>
      <w:lvlJc w:val="left"/>
      <w:pPr>
        <w:tabs>
          <w:tab w:val="num" w:pos="3617"/>
        </w:tabs>
        <w:ind w:left="3617" w:hanging="360"/>
      </w:pPr>
    </w:lvl>
    <w:lvl w:ilvl="4" w:tplc="04070019" w:tentative="1">
      <w:start w:val="1"/>
      <w:numFmt w:val="lowerLetter"/>
      <w:lvlText w:val="%5."/>
      <w:lvlJc w:val="left"/>
      <w:pPr>
        <w:tabs>
          <w:tab w:val="num" w:pos="4337"/>
        </w:tabs>
        <w:ind w:left="4337" w:hanging="360"/>
      </w:pPr>
    </w:lvl>
    <w:lvl w:ilvl="5" w:tplc="0407001B" w:tentative="1">
      <w:start w:val="1"/>
      <w:numFmt w:val="lowerRoman"/>
      <w:lvlText w:val="%6."/>
      <w:lvlJc w:val="right"/>
      <w:pPr>
        <w:tabs>
          <w:tab w:val="num" w:pos="5057"/>
        </w:tabs>
        <w:ind w:left="5057" w:hanging="180"/>
      </w:pPr>
    </w:lvl>
    <w:lvl w:ilvl="6" w:tplc="0407000F" w:tentative="1">
      <w:start w:val="1"/>
      <w:numFmt w:val="decimal"/>
      <w:lvlText w:val="%7."/>
      <w:lvlJc w:val="left"/>
      <w:pPr>
        <w:tabs>
          <w:tab w:val="num" w:pos="5777"/>
        </w:tabs>
        <w:ind w:left="5777" w:hanging="360"/>
      </w:pPr>
    </w:lvl>
    <w:lvl w:ilvl="7" w:tplc="04070019" w:tentative="1">
      <w:start w:val="1"/>
      <w:numFmt w:val="lowerLetter"/>
      <w:lvlText w:val="%8."/>
      <w:lvlJc w:val="left"/>
      <w:pPr>
        <w:tabs>
          <w:tab w:val="num" w:pos="6497"/>
        </w:tabs>
        <w:ind w:left="6497" w:hanging="360"/>
      </w:pPr>
    </w:lvl>
    <w:lvl w:ilvl="8" w:tplc="0407001B" w:tentative="1">
      <w:start w:val="1"/>
      <w:numFmt w:val="lowerRoman"/>
      <w:lvlText w:val="%9."/>
      <w:lvlJc w:val="right"/>
      <w:pPr>
        <w:tabs>
          <w:tab w:val="num" w:pos="7217"/>
        </w:tabs>
        <w:ind w:left="7217" w:hanging="180"/>
      </w:pPr>
    </w:lvl>
  </w:abstractNum>
  <w:abstractNum w:abstractNumId="91">
    <w:nsid w:val="250F70B2"/>
    <w:multiLevelType w:val="hybridMultilevel"/>
    <w:tmpl w:val="6F20BBF0"/>
    <w:lvl w:ilvl="0" w:tplc="0DAAA6A2">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2">
    <w:nsid w:val="25474327"/>
    <w:multiLevelType w:val="hybridMultilevel"/>
    <w:tmpl w:val="E078FF98"/>
    <w:lvl w:ilvl="0" w:tplc="5E9A9D00">
      <w:start w:val="1"/>
      <w:numFmt w:val="lowerLetter"/>
      <w:lvlText w:val="%1."/>
      <w:lvlJc w:val="left"/>
      <w:pPr>
        <w:tabs>
          <w:tab w:val="num" w:pos="1514"/>
        </w:tabs>
        <w:ind w:left="1514" w:hanging="360"/>
      </w:pPr>
      <w:rPr>
        <w:rFonts w:hint="default"/>
      </w:rPr>
    </w:lvl>
    <w:lvl w:ilvl="1" w:tplc="04070019" w:tentative="1">
      <w:start w:val="1"/>
      <w:numFmt w:val="lowerLetter"/>
      <w:lvlText w:val="%2."/>
      <w:lvlJc w:val="left"/>
      <w:pPr>
        <w:tabs>
          <w:tab w:val="num" w:pos="2194"/>
        </w:tabs>
        <w:ind w:left="2194" w:hanging="360"/>
      </w:pPr>
    </w:lvl>
    <w:lvl w:ilvl="2" w:tplc="0407001B" w:tentative="1">
      <w:start w:val="1"/>
      <w:numFmt w:val="lowerRoman"/>
      <w:lvlText w:val="%3."/>
      <w:lvlJc w:val="right"/>
      <w:pPr>
        <w:tabs>
          <w:tab w:val="num" w:pos="2914"/>
        </w:tabs>
        <w:ind w:left="2914" w:hanging="180"/>
      </w:pPr>
    </w:lvl>
    <w:lvl w:ilvl="3" w:tplc="0407000F" w:tentative="1">
      <w:start w:val="1"/>
      <w:numFmt w:val="decimal"/>
      <w:lvlText w:val="%4."/>
      <w:lvlJc w:val="left"/>
      <w:pPr>
        <w:tabs>
          <w:tab w:val="num" w:pos="3634"/>
        </w:tabs>
        <w:ind w:left="3634" w:hanging="360"/>
      </w:pPr>
    </w:lvl>
    <w:lvl w:ilvl="4" w:tplc="04070019" w:tentative="1">
      <w:start w:val="1"/>
      <w:numFmt w:val="lowerLetter"/>
      <w:lvlText w:val="%5."/>
      <w:lvlJc w:val="left"/>
      <w:pPr>
        <w:tabs>
          <w:tab w:val="num" w:pos="4354"/>
        </w:tabs>
        <w:ind w:left="4354" w:hanging="360"/>
      </w:pPr>
    </w:lvl>
    <w:lvl w:ilvl="5" w:tplc="0407001B" w:tentative="1">
      <w:start w:val="1"/>
      <w:numFmt w:val="lowerRoman"/>
      <w:lvlText w:val="%6."/>
      <w:lvlJc w:val="right"/>
      <w:pPr>
        <w:tabs>
          <w:tab w:val="num" w:pos="5074"/>
        </w:tabs>
        <w:ind w:left="5074" w:hanging="180"/>
      </w:pPr>
    </w:lvl>
    <w:lvl w:ilvl="6" w:tplc="0407000F" w:tentative="1">
      <w:start w:val="1"/>
      <w:numFmt w:val="decimal"/>
      <w:lvlText w:val="%7."/>
      <w:lvlJc w:val="left"/>
      <w:pPr>
        <w:tabs>
          <w:tab w:val="num" w:pos="5794"/>
        </w:tabs>
        <w:ind w:left="5794" w:hanging="360"/>
      </w:pPr>
    </w:lvl>
    <w:lvl w:ilvl="7" w:tplc="04070019" w:tentative="1">
      <w:start w:val="1"/>
      <w:numFmt w:val="lowerLetter"/>
      <w:lvlText w:val="%8."/>
      <w:lvlJc w:val="left"/>
      <w:pPr>
        <w:tabs>
          <w:tab w:val="num" w:pos="6514"/>
        </w:tabs>
        <w:ind w:left="6514" w:hanging="360"/>
      </w:pPr>
    </w:lvl>
    <w:lvl w:ilvl="8" w:tplc="0407001B" w:tentative="1">
      <w:start w:val="1"/>
      <w:numFmt w:val="lowerRoman"/>
      <w:lvlText w:val="%9."/>
      <w:lvlJc w:val="right"/>
      <w:pPr>
        <w:tabs>
          <w:tab w:val="num" w:pos="7234"/>
        </w:tabs>
        <w:ind w:left="7234" w:hanging="180"/>
      </w:pPr>
    </w:lvl>
  </w:abstractNum>
  <w:abstractNum w:abstractNumId="93">
    <w:nsid w:val="25FA23C0"/>
    <w:multiLevelType w:val="hybridMultilevel"/>
    <w:tmpl w:val="69EE3372"/>
    <w:lvl w:ilvl="0" w:tplc="C01C8F44">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94">
    <w:nsid w:val="266B191E"/>
    <w:multiLevelType w:val="hybridMultilevel"/>
    <w:tmpl w:val="B85C593C"/>
    <w:lvl w:ilvl="0" w:tplc="04070019">
      <w:start w:val="1"/>
      <w:numFmt w:val="lowerLetter"/>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95">
    <w:nsid w:val="26A83B6C"/>
    <w:multiLevelType w:val="hybridMultilevel"/>
    <w:tmpl w:val="B1D25D42"/>
    <w:lvl w:ilvl="0" w:tplc="FFFFFFFF">
      <w:start w:val="1"/>
      <w:numFmt w:val="decimal"/>
      <w:lvlText w:val="%1."/>
      <w:lvlJc w:val="left"/>
      <w:pPr>
        <w:tabs>
          <w:tab w:val="num" w:pos="760"/>
        </w:tabs>
        <w:ind w:left="760" w:hanging="360"/>
      </w:pPr>
      <w:rPr>
        <w:rFonts w:hint="default"/>
      </w:r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96">
    <w:nsid w:val="26CA3B56"/>
    <w:multiLevelType w:val="hybridMultilevel"/>
    <w:tmpl w:val="167E2D1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7">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8">
    <w:nsid w:val="273B4A2A"/>
    <w:multiLevelType w:val="hybridMultilevel"/>
    <w:tmpl w:val="FB4C346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99">
    <w:nsid w:val="278009E1"/>
    <w:multiLevelType w:val="hybridMultilevel"/>
    <w:tmpl w:val="535C864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0">
    <w:nsid w:val="281B5BA5"/>
    <w:multiLevelType w:val="hybridMultilevel"/>
    <w:tmpl w:val="1C08ACDA"/>
    <w:lvl w:ilvl="0" w:tplc="4336DF7A">
      <w:start w:val="1"/>
      <w:numFmt w:val="decimal"/>
      <w:lvlText w:val="(%1)"/>
      <w:lvlJc w:val="left"/>
      <w:pPr>
        <w:tabs>
          <w:tab w:val="num" w:pos="1911"/>
        </w:tabs>
        <w:ind w:left="1911" w:hanging="360"/>
      </w:pPr>
      <w:rPr>
        <w:rFonts w:hint="default"/>
      </w:r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01">
    <w:nsid w:val="290028B2"/>
    <w:multiLevelType w:val="hybridMultilevel"/>
    <w:tmpl w:val="D66A5E5E"/>
    <w:lvl w:ilvl="0" w:tplc="FFFFFFFF">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FFFFFFFF">
      <w:start w:val="1"/>
      <w:numFmt w:val="bullet"/>
      <w:lvlText w:val="o"/>
      <w:lvlJc w:val="left"/>
      <w:pPr>
        <w:tabs>
          <w:tab w:val="num" w:pos="2232"/>
        </w:tabs>
        <w:ind w:left="2232" w:hanging="360"/>
      </w:pPr>
      <w:rPr>
        <w:rFonts w:ascii="Courier New" w:hAnsi="Courier New" w:cs="Courier New" w:hint="default"/>
      </w:rPr>
    </w:lvl>
    <w:lvl w:ilvl="2" w:tplc="FFFFFFFF" w:tentative="1">
      <w:start w:val="1"/>
      <w:numFmt w:val="bullet"/>
      <w:lvlText w:val=""/>
      <w:lvlJc w:val="left"/>
      <w:pPr>
        <w:tabs>
          <w:tab w:val="num" w:pos="2952"/>
        </w:tabs>
        <w:ind w:left="2952" w:hanging="360"/>
      </w:pPr>
      <w:rPr>
        <w:rFonts w:ascii="Wingdings" w:hAnsi="Wingdings" w:hint="default"/>
      </w:rPr>
    </w:lvl>
    <w:lvl w:ilvl="3" w:tplc="FFFFFFFF" w:tentative="1">
      <w:start w:val="1"/>
      <w:numFmt w:val="bullet"/>
      <w:lvlText w:val=""/>
      <w:lvlJc w:val="left"/>
      <w:pPr>
        <w:tabs>
          <w:tab w:val="num" w:pos="3672"/>
        </w:tabs>
        <w:ind w:left="3672" w:hanging="360"/>
      </w:pPr>
      <w:rPr>
        <w:rFonts w:ascii="Symbol" w:hAnsi="Symbol" w:hint="default"/>
      </w:rPr>
    </w:lvl>
    <w:lvl w:ilvl="4" w:tplc="FFFFFFFF" w:tentative="1">
      <w:start w:val="1"/>
      <w:numFmt w:val="bullet"/>
      <w:lvlText w:val="o"/>
      <w:lvlJc w:val="left"/>
      <w:pPr>
        <w:tabs>
          <w:tab w:val="num" w:pos="4392"/>
        </w:tabs>
        <w:ind w:left="4392" w:hanging="360"/>
      </w:pPr>
      <w:rPr>
        <w:rFonts w:ascii="Courier New" w:hAnsi="Courier New" w:cs="Courier New" w:hint="default"/>
      </w:rPr>
    </w:lvl>
    <w:lvl w:ilvl="5" w:tplc="FFFFFFFF">
      <w:start w:val="1"/>
      <w:numFmt w:val="bullet"/>
      <w:lvlText w:val=""/>
      <w:lvlJc w:val="left"/>
      <w:pPr>
        <w:tabs>
          <w:tab w:val="num" w:pos="5112"/>
        </w:tabs>
        <w:ind w:left="5112" w:hanging="360"/>
      </w:pPr>
      <w:rPr>
        <w:rFonts w:ascii="Wingdings" w:hAnsi="Wingdings" w:hint="default"/>
      </w:rPr>
    </w:lvl>
    <w:lvl w:ilvl="6" w:tplc="FFFFFFFF" w:tentative="1">
      <w:start w:val="1"/>
      <w:numFmt w:val="bullet"/>
      <w:lvlText w:val=""/>
      <w:lvlJc w:val="left"/>
      <w:pPr>
        <w:tabs>
          <w:tab w:val="num" w:pos="5832"/>
        </w:tabs>
        <w:ind w:left="5832" w:hanging="360"/>
      </w:pPr>
      <w:rPr>
        <w:rFonts w:ascii="Symbol" w:hAnsi="Symbol" w:hint="default"/>
      </w:rPr>
    </w:lvl>
    <w:lvl w:ilvl="7" w:tplc="FFFFFFFF" w:tentative="1">
      <w:start w:val="1"/>
      <w:numFmt w:val="bullet"/>
      <w:lvlText w:val="o"/>
      <w:lvlJc w:val="left"/>
      <w:pPr>
        <w:tabs>
          <w:tab w:val="num" w:pos="6552"/>
        </w:tabs>
        <w:ind w:left="6552" w:hanging="360"/>
      </w:pPr>
      <w:rPr>
        <w:rFonts w:ascii="Courier New" w:hAnsi="Courier New" w:cs="Courier New" w:hint="default"/>
      </w:rPr>
    </w:lvl>
    <w:lvl w:ilvl="8" w:tplc="FFFFFFFF" w:tentative="1">
      <w:start w:val="1"/>
      <w:numFmt w:val="bullet"/>
      <w:lvlText w:val=""/>
      <w:lvlJc w:val="left"/>
      <w:pPr>
        <w:tabs>
          <w:tab w:val="num" w:pos="7272"/>
        </w:tabs>
        <w:ind w:left="7272" w:hanging="360"/>
      </w:pPr>
      <w:rPr>
        <w:rFonts w:ascii="Wingdings" w:hAnsi="Wingdings" w:hint="default"/>
      </w:rPr>
    </w:lvl>
  </w:abstractNum>
  <w:abstractNum w:abstractNumId="102">
    <w:nsid w:val="29DE5259"/>
    <w:multiLevelType w:val="hybridMultilevel"/>
    <w:tmpl w:val="C3AC33E0"/>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3">
    <w:nsid w:val="2A18082B"/>
    <w:multiLevelType w:val="hybridMultilevel"/>
    <w:tmpl w:val="FB3CB154"/>
    <w:lvl w:ilvl="0" w:tplc="FFFFFFFF">
      <w:start w:val="1"/>
      <w:numFmt w:val="decimal"/>
      <w:pStyle w:val="AVCBulletlevel3CharCharChar"/>
      <w:lvlText w:val="%1."/>
      <w:lvlJc w:val="left"/>
      <w:pPr>
        <w:tabs>
          <w:tab w:val="num" w:pos="360"/>
        </w:tabs>
        <w:ind w:left="360" w:hanging="360"/>
      </w:pPr>
      <w:rPr>
        <w:rFonts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4">
    <w:nsid w:val="2A7B73A0"/>
    <w:multiLevelType w:val="hybridMultilevel"/>
    <w:tmpl w:val="22241B12"/>
    <w:lvl w:ilvl="0" w:tplc="0DAAA6A2">
      <w:start w:val="1"/>
      <w:numFmt w:val="decimal"/>
      <w:lvlText w:val="%1."/>
      <w:lvlJc w:val="left"/>
      <w:pPr>
        <w:tabs>
          <w:tab w:val="num" w:pos="723"/>
        </w:tabs>
        <w:ind w:left="723" w:hanging="360"/>
      </w:pPr>
    </w:lvl>
    <w:lvl w:ilvl="1" w:tplc="04070019" w:tentative="1">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105">
    <w:nsid w:val="2AA24558"/>
    <w:multiLevelType w:val="hybridMultilevel"/>
    <w:tmpl w:val="1C60EA2A"/>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040"/>
        </w:tabs>
        <w:ind w:left="1040" w:hanging="360"/>
      </w:pPr>
    </w:lvl>
    <w:lvl w:ilvl="2" w:tplc="0407001B" w:tentative="1">
      <w:start w:val="1"/>
      <w:numFmt w:val="lowerRoman"/>
      <w:lvlText w:val="%3."/>
      <w:lvlJc w:val="right"/>
      <w:pPr>
        <w:tabs>
          <w:tab w:val="num" w:pos="1760"/>
        </w:tabs>
        <w:ind w:left="1760" w:hanging="180"/>
      </w:pPr>
    </w:lvl>
    <w:lvl w:ilvl="3" w:tplc="0407000F" w:tentative="1">
      <w:start w:val="1"/>
      <w:numFmt w:val="decimal"/>
      <w:lvlText w:val="%4."/>
      <w:lvlJc w:val="left"/>
      <w:pPr>
        <w:tabs>
          <w:tab w:val="num" w:pos="2480"/>
        </w:tabs>
        <w:ind w:left="2480" w:hanging="360"/>
      </w:pPr>
    </w:lvl>
    <w:lvl w:ilvl="4" w:tplc="04070019" w:tentative="1">
      <w:start w:val="1"/>
      <w:numFmt w:val="lowerLetter"/>
      <w:lvlText w:val="%5."/>
      <w:lvlJc w:val="left"/>
      <w:pPr>
        <w:tabs>
          <w:tab w:val="num" w:pos="3200"/>
        </w:tabs>
        <w:ind w:left="3200" w:hanging="360"/>
      </w:pPr>
    </w:lvl>
    <w:lvl w:ilvl="5" w:tplc="0407001B" w:tentative="1">
      <w:start w:val="1"/>
      <w:numFmt w:val="lowerRoman"/>
      <w:lvlText w:val="%6."/>
      <w:lvlJc w:val="right"/>
      <w:pPr>
        <w:tabs>
          <w:tab w:val="num" w:pos="3920"/>
        </w:tabs>
        <w:ind w:left="3920" w:hanging="180"/>
      </w:pPr>
    </w:lvl>
    <w:lvl w:ilvl="6" w:tplc="0407000F" w:tentative="1">
      <w:start w:val="1"/>
      <w:numFmt w:val="decimal"/>
      <w:lvlText w:val="%7."/>
      <w:lvlJc w:val="left"/>
      <w:pPr>
        <w:tabs>
          <w:tab w:val="num" w:pos="4640"/>
        </w:tabs>
        <w:ind w:left="4640" w:hanging="360"/>
      </w:pPr>
    </w:lvl>
    <w:lvl w:ilvl="7" w:tplc="04070019" w:tentative="1">
      <w:start w:val="1"/>
      <w:numFmt w:val="lowerLetter"/>
      <w:lvlText w:val="%8."/>
      <w:lvlJc w:val="left"/>
      <w:pPr>
        <w:tabs>
          <w:tab w:val="num" w:pos="5360"/>
        </w:tabs>
        <w:ind w:left="5360" w:hanging="360"/>
      </w:pPr>
    </w:lvl>
    <w:lvl w:ilvl="8" w:tplc="0407001B" w:tentative="1">
      <w:start w:val="1"/>
      <w:numFmt w:val="lowerRoman"/>
      <w:lvlText w:val="%9."/>
      <w:lvlJc w:val="right"/>
      <w:pPr>
        <w:tabs>
          <w:tab w:val="num" w:pos="6080"/>
        </w:tabs>
        <w:ind w:left="6080" w:hanging="180"/>
      </w:pPr>
    </w:lvl>
  </w:abstractNum>
  <w:abstractNum w:abstractNumId="106">
    <w:nsid w:val="2ADE476C"/>
    <w:multiLevelType w:val="hybridMultilevel"/>
    <w:tmpl w:val="E7589952"/>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07">
    <w:nsid w:val="2AE67CCC"/>
    <w:multiLevelType w:val="hybridMultilevel"/>
    <w:tmpl w:val="FF0AD022"/>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8">
    <w:nsid w:val="2B307C24"/>
    <w:multiLevelType w:val="hybridMultilevel"/>
    <w:tmpl w:val="7C32EC1E"/>
    <w:lvl w:ilvl="0" w:tplc="5F5CD7C4">
      <w:start w:val="1"/>
      <w:numFmt w:val="lowerRoman"/>
      <w:lvlText w:val="%1."/>
      <w:lvlJc w:val="left"/>
      <w:pPr>
        <w:tabs>
          <w:tab w:val="num" w:pos="1551"/>
        </w:tabs>
        <w:ind w:left="1551" w:hanging="360"/>
      </w:pPr>
      <w:rPr>
        <w:rFonts w:hint="default"/>
      </w:rPr>
    </w:lvl>
    <w:lvl w:ilvl="1" w:tplc="04070019" w:tentative="1">
      <w:start w:val="1"/>
      <w:numFmt w:val="lowerLetter"/>
      <w:lvlText w:val="%2."/>
      <w:lvlJc w:val="left"/>
      <w:pPr>
        <w:tabs>
          <w:tab w:val="num" w:pos="1082"/>
        </w:tabs>
        <w:ind w:left="1082" w:hanging="360"/>
      </w:pPr>
    </w:lvl>
    <w:lvl w:ilvl="2" w:tplc="0407001B" w:tentative="1">
      <w:start w:val="1"/>
      <w:numFmt w:val="lowerRoman"/>
      <w:lvlText w:val="%3."/>
      <w:lvlJc w:val="right"/>
      <w:pPr>
        <w:tabs>
          <w:tab w:val="num" w:pos="1802"/>
        </w:tabs>
        <w:ind w:left="1802" w:hanging="180"/>
      </w:pPr>
    </w:lvl>
    <w:lvl w:ilvl="3" w:tplc="0407000F" w:tentative="1">
      <w:start w:val="1"/>
      <w:numFmt w:val="decimal"/>
      <w:lvlText w:val="%4."/>
      <w:lvlJc w:val="left"/>
      <w:pPr>
        <w:tabs>
          <w:tab w:val="num" w:pos="2522"/>
        </w:tabs>
        <w:ind w:left="2522" w:hanging="360"/>
      </w:pPr>
    </w:lvl>
    <w:lvl w:ilvl="4" w:tplc="04070019" w:tentative="1">
      <w:start w:val="1"/>
      <w:numFmt w:val="lowerLetter"/>
      <w:lvlText w:val="%5."/>
      <w:lvlJc w:val="left"/>
      <w:pPr>
        <w:tabs>
          <w:tab w:val="num" w:pos="3242"/>
        </w:tabs>
        <w:ind w:left="3242" w:hanging="360"/>
      </w:pPr>
    </w:lvl>
    <w:lvl w:ilvl="5" w:tplc="0407001B" w:tentative="1">
      <w:start w:val="1"/>
      <w:numFmt w:val="lowerRoman"/>
      <w:lvlText w:val="%6."/>
      <w:lvlJc w:val="right"/>
      <w:pPr>
        <w:tabs>
          <w:tab w:val="num" w:pos="3962"/>
        </w:tabs>
        <w:ind w:left="3962" w:hanging="180"/>
      </w:pPr>
    </w:lvl>
    <w:lvl w:ilvl="6" w:tplc="0407000F" w:tentative="1">
      <w:start w:val="1"/>
      <w:numFmt w:val="decimal"/>
      <w:lvlText w:val="%7."/>
      <w:lvlJc w:val="left"/>
      <w:pPr>
        <w:tabs>
          <w:tab w:val="num" w:pos="4682"/>
        </w:tabs>
        <w:ind w:left="4682" w:hanging="360"/>
      </w:pPr>
    </w:lvl>
    <w:lvl w:ilvl="7" w:tplc="04070019" w:tentative="1">
      <w:start w:val="1"/>
      <w:numFmt w:val="lowerLetter"/>
      <w:lvlText w:val="%8."/>
      <w:lvlJc w:val="left"/>
      <w:pPr>
        <w:tabs>
          <w:tab w:val="num" w:pos="5402"/>
        </w:tabs>
        <w:ind w:left="5402" w:hanging="360"/>
      </w:pPr>
    </w:lvl>
    <w:lvl w:ilvl="8" w:tplc="0407001B" w:tentative="1">
      <w:start w:val="1"/>
      <w:numFmt w:val="lowerRoman"/>
      <w:lvlText w:val="%9."/>
      <w:lvlJc w:val="right"/>
      <w:pPr>
        <w:tabs>
          <w:tab w:val="num" w:pos="6122"/>
        </w:tabs>
        <w:ind w:left="6122" w:hanging="180"/>
      </w:pPr>
    </w:lvl>
  </w:abstractNum>
  <w:abstractNum w:abstractNumId="109">
    <w:nsid w:val="2B8D76EF"/>
    <w:multiLevelType w:val="hybridMultilevel"/>
    <w:tmpl w:val="E73A2F28"/>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0">
    <w:nsid w:val="2CA579DE"/>
    <w:multiLevelType w:val="hybridMultilevel"/>
    <w:tmpl w:val="762C198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1">
    <w:nsid w:val="2D0A0FF3"/>
    <w:multiLevelType w:val="hybridMultilevel"/>
    <w:tmpl w:val="2F2AA9CE"/>
    <w:lvl w:ilvl="0" w:tplc="0407000F">
      <w:start w:val="1"/>
      <w:numFmt w:val="decimal"/>
      <w:lvlText w:val="%1."/>
      <w:lvlJc w:val="left"/>
      <w:pPr>
        <w:tabs>
          <w:tab w:val="num" w:pos="1154"/>
        </w:tabs>
        <w:ind w:left="1154" w:hanging="360"/>
      </w:pPr>
    </w:lvl>
    <w:lvl w:ilvl="1" w:tplc="04070019" w:tentative="1">
      <w:start w:val="1"/>
      <w:numFmt w:val="lowerLetter"/>
      <w:lvlText w:val="%2."/>
      <w:lvlJc w:val="left"/>
      <w:pPr>
        <w:tabs>
          <w:tab w:val="num" w:pos="1874"/>
        </w:tabs>
        <w:ind w:left="1874" w:hanging="360"/>
      </w:pPr>
    </w:lvl>
    <w:lvl w:ilvl="2" w:tplc="0407001B" w:tentative="1">
      <w:start w:val="1"/>
      <w:numFmt w:val="lowerRoman"/>
      <w:lvlText w:val="%3."/>
      <w:lvlJc w:val="right"/>
      <w:pPr>
        <w:tabs>
          <w:tab w:val="num" w:pos="2594"/>
        </w:tabs>
        <w:ind w:left="2594" w:hanging="180"/>
      </w:pPr>
    </w:lvl>
    <w:lvl w:ilvl="3" w:tplc="0407000F" w:tentative="1">
      <w:start w:val="1"/>
      <w:numFmt w:val="decimal"/>
      <w:lvlText w:val="%4."/>
      <w:lvlJc w:val="left"/>
      <w:pPr>
        <w:tabs>
          <w:tab w:val="num" w:pos="3314"/>
        </w:tabs>
        <w:ind w:left="3314" w:hanging="360"/>
      </w:pPr>
    </w:lvl>
    <w:lvl w:ilvl="4" w:tplc="04070019" w:tentative="1">
      <w:start w:val="1"/>
      <w:numFmt w:val="lowerLetter"/>
      <w:lvlText w:val="%5."/>
      <w:lvlJc w:val="left"/>
      <w:pPr>
        <w:tabs>
          <w:tab w:val="num" w:pos="4034"/>
        </w:tabs>
        <w:ind w:left="4034" w:hanging="360"/>
      </w:pPr>
    </w:lvl>
    <w:lvl w:ilvl="5" w:tplc="0407001B" w:tentative="1">
      <w:start w:val="1"/>
      <w:numFmt w:val="lowerRoman"/>
      <w:lvlText w:val="%6."/>
      <w:lvlJc w:val="right"/>
      <w:pPr>
        <w:tabs>
          <w:tab w:val="num" w:pos="4754"/>
        </w:tabs>
        <w:ind w:left="4754" w:hanging="180"/>
      </w:pPr>
    </w:lvl>
    <w:lvl w:ilvl="6" w:tplc="0407000F" w:tentative="1">
      <w:start w:val="1"/>
      <w:numFmt w:val="decimal"/>
      <w:lvlText w:val="%7."/>
      <w:lvlJc w:val="left"/>
      <w:pPr>
        <w:tabs>
          <w:tab w:val="num" w:pos="5474"/>
        </w:tabs>
        <w:ind w:left="5474" w:hanging="360"/>
      </w:pPr>
    </w:lvl>
    <w:lvl w:ilvl="7" w:tplc="04070019" w:tentative="1">
      <w:start w:val="1"/>
      <w:numFmt w:val="lowerLetter"/>
      <w:lvlText w:val="%8."/>
      <w:lvlJc w:val="left"/>
      <w:pPr>
        <w:tabs>
          <w:tab w:val="num" w:pos="6194"/>
        </w:tabs>
        <w:ind w:left="6194" w:hanging="360"/>
      </w:pPr>
    </w:lvl>
    <w:lvl w:ilvl="8" w:tplc="0407001B" w:tentative="1">
      <w:start w:val="1"/>
      <w:numFmt w:val="lowerRoman"/>
      <w:lvlText w:val="%9."/>
      <w:lvlJc w:val="right"/>
      <w:pPr>
        <w:tabs>
          <w:tab w:val="num" w:pos="6914"/>
        </w:tabs>
        <w:ind w:left="6914" w:hanging="180"/>
      </w:pPr>
    </w:lvl>
  </w:abstractNum>
  <w:abstractNum w:abstractNumId="112">
    <w:nsid w:val="2D501D45"/>
    <w:multiLevelType w:val="hybridMultilevel"/>
    <w:tmpl w:val="71BE0870"/>
    <w:lvl w:ilvl="0" w:tplc="7D14E382">
      <w:start w:val="1"/>
      <w:numFmt w:val="lowerRoman"/>
      <w:lvlText w:val="%1)"/>
      <w:lvlJc w:val="right"/>
      <w:pPr>
        <w:tabs>
          <w:tab w:val="num" w:pos="1154"/>
        </w:tabs>
        <w:ind w:left="1154" w:hanging="180"/>
      </w:pPr>
      <w:rPr>
        <w:rFonts w:hint="default"/>
      </w:rPr>
    </w:lvl>
    <w:lvl w:ilvl="1" w:tplc="04070019" w:tentative="1">
      <w:start w:val="1"/>
      <w:numFmt w:val="lowerLetter"/>
      <w:lvlText w:val="%2."/>
      <w:lvlJc w:val="left"/>
      <w:pPr>
        <w:tabs>
          <w:tab w:val="num" w:pos="2017"/>
        </w:tabs>
        <w:ind w:left="2017" w:hanging="360"/>
      </w:pPr>
    </w:lvl>
    <w:lvl w:ilvl="2" w:tplc="0407001B" w:tentative="1">
      <w:start w:val="1"/>
      <w:numFmt w:val="lowerRoman"/>
      <w:lvlText w:val="%3."/>
      <w:lvlJc w:val="right"/>
      <w:pPr>
        <w:tabs>
          <w:tab w:val="num" w:pos="2737"/>
        </w:tabs>
        <w:ind w:left="2737" w:hanging="180"/>
      </w:pPr>
    </w:lvl>
    <w:lvl w:ilvl="3" w:tplc="0407000F" w:tentative="1">
      <w:start w:val="1"/>
      <w:numFmt w:val="decimal"/>
      <w:lvlText w:val="%4."/>
      <w:lvlJc w:val="left"/>
      <w:pPr>
        <w:tabs>
          <w:tab w:val="num" w:pos="3457"/>
        </w:tabs>
        <w:ind w:left="3457" w:hanging="360"/>
      </w:pPr>
    </w:lvl>
    <w:lvl w:ilvl="4" w:tplc="04070019" w:tentative="1">
      <w:start w:val="1"/>
      <w:numFmt w:val="lowerLetter"/>
      <w:lvlText w:val="%5."/>
      <w:lvlJc w:val="left"/>
      <w:pPr>
        <w:tabs>
          <w:tab w:val="num" w:pos="4177"/>
        </w:tabs>
        <w:ind w:left="4177" w:hanging="360"/>
      </w:pPr>
    </w:lvl>
    <w:lvl w:ilvl="5" w:tplc="0407001B" w:tentative="1">
      <w:start w:val="1"/>
      <w:numFmt w:val="lowerRoman"/>
      <w:lvlText w:val="%6."/>
      <w:lvlJc w:val="right"/>
      <w:pPr>
        <w:tabs>
          <w:tab w:val="num" w:pos="4897"/>
        </w:tabs>
        <w:ind w:left="4897" w:hanging="180"/>
      </w:pPr>
    </w:lvl>
    <w:lvl w:ilvl="6" w:tplc="0407000F" w:tentative="1">
      <w:start w:val="1"/>
      <w:numFmt w:val="decimal"/>
      <w:lvlText w:val="%7."/>
      <w:lvlJc w:val="left"/>
      <w:pPr>
        <w:tabs>
          <w:tab w:val="num" w:pos="5617"/>
        </w:tabs>
        <w:ind w:left="5617" w:hanging="360"/>
      </w:pPr>
    </w:lvl>
    <w:lvl w:ilvl="7" w:tplc="04070019" w:tentative="1">
      <w:start w:val="1"/>
      <w:numFmt w:val="lowerLetter"/>
      <w:lvlText w:val="%8."/>
      <w:lvlJc w:val="left"/>
      <w:pPr>
        <w:tabs>
          <w:tab w:val="num" w:pos="6337"/>
        </w:tabs>
        <w:ind w:left="6337" w:hanging="360"/>
      </w:pPr>
    </w:lvl>
    <w:lvl w:ilvl="8" w:tplc="0407001B" w:tentative="1">
      <w:start w:val="1"/>
      <w:numFmt w:val="lowerRoman"/>
      <w:lvlText w:val="%9."/>
      <w:lvlJc w:val="right"/>
      <w:pPr>
        <w:tabs>
          <w:tab w:val="num" w:pos="7057"/>
        </w:tabs>
        <w:ind w:left="7057" w:hanging="180"/>
      </w:pPr>
    </w:lvl>
  </w:abstractNum>
  <w:abstractNum w:abstractNumId="113">
    <w:nsid w:val="2D862B86"/>
    <w:multiLevelType w:val="hybridMultilevel"/>
    <w:tmpl w:val="D7C89EF4"/>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4">
    <w:nsid w:val="2EE657F5"/>
    <w:multiLevelType w:val="hybridMultilevel"/>
    <w:tmpl w:val="1FF4307C"/>
    <w:lvl w:ilvl="0" w:tplc="0407000F">
      <w:start w:val="1"/>
      <w:numFmt w:val="decimal"/>
      <w:lvlText w:val="%1."/>
      <w:lvlJc w:val="left"/>
      <w:pPr>
        <w:tabs>
          <w:tab w:val="num" w:pos="460"/>
        </w:tabs>
        <w:ind w:left="460" w:hanging="360"/>
      </w:pPr>
    </w:lvl>
    <w:lvl w:ilvl="1" w:tplc="04070019" w:tentative="1">
      <w:start w:val="1"/>
      <w:numFmt w:val="lowerLetter"/>
      <w:lvlText w:val="%2."/>
      <w:lvlJc w:val="left"/>
      <w:pPr>
        <w:tabs>
          <w:tab w:val="num" w:pos="1180"/>
        </w:tabs>
        <w:ind w:left="1180" w:hanging="360"/>
      </w:pPr>
    </w:lvl>
    <w:lvl w:ilvl="2" w:tplc="0407001B" w:tentative="1">
      <w:start w:val="1"/>
      <w:numFmt w:val="lowerRoman"/>
      <w:lvlText w:val="%3."/>
      <w:lvlJc w:val="right"/>
      <w:pPr>
        <w:tabs>
          <w:tab w:val="num" w:pos="1900"/>
        </w:tabs>
        <w:ind w:left="1900" w:hanging="180"/>
      </w:pPr>
    </w:lvl>
    <w:lvl w:ilvl="3" w:tplc="0407000F" w:tentative="1">
      <w:start w:val="1"/>
      <w:numFmt w:val="decimal"/>
      <w:lvlText w:val="%4."/>
      <w:lvlJc w:val="left"/>
      <w:pPr>
        <w:tabs>
          <w:tab w:val="num" w:pos="2620"/>
        </w:tabs>
        <w:ind w:left="2620" w:hanging="360"/>
      </w:pPr>
    </w:lvl>
    <w:lvl w:ilvl="4" w:tplc="04070019" w:tentative="1">
      <w:start w:val="1"/>
      <w:numFmt w:val="lowerLetter"/>
      <w:lvlText w:val="%5."/>
      <w:lvlJc w:val="left"/>
      <w:pPr>
        <w:tabs>
          <w:tab w:val="num" w:pos="3340"/>
        </w:tabs>
        <w:ind w:left="3340" w:hanging="360"/>
      </w:pPr>
    </w:lvl>
    <w:lvl w:ilvl="5" w:tplc="0407001B" w:tentative="1">
      <w:start w:val="1"/>
      <w:numFmt w:val="lowerRoman"/>
      <w:lvlText w:val="%6."/>
      <w:lvlJc w:val="right"/>
      <w:pPr>
        <w:tabs>
          <w:tab w:val="num" w:pos="4060"/>
        </w:tabs>
        <w:ind w:left="4060" w:hanging="180"/>
      </w:pPr>
    </w:lvl>
    <w:lvl w:ilvl="6" w:tplc="0407000F" w:tentative="1">
      <w:start w:val="1"/>
      <w:numFmt w:val="decimal"/>
      <w:lvlText w:val="%7."/>
      <w:lvlJc w:val="left"/>
      <w:pPr>
        <w:tabs>
          <w:tab w:val="num" w:pos="4780"/>
        </w:tabs>
        <w:ind w:left="4780" w:hanging="360"/>
      </w:pPr>
    </w:lvl>
    <w:lvl w:ilvl="7" w:tplc="04070019" w:tentative="1">
      <w:start w:val="1"/>
      <w:numFmt w:val="lowerLetter"/>
      <w:lvlText w:val="%8."/>
      <w:lvlJc w:val="left"/>
      <w:pPr>
        <w:tabs>
          <w:tab w:val="num" w:pos="5500"/>
        </w:tabs>
        <w:ind w:left="5500" w:hanging="360"/>
      </w:pPr>
    </w:lvl>
    <w:lvl w:ilvl="8" w:tplc="0407001B" w:tentative="1">
      <w:start w:val="1"/>
      <w:numFmt w:val="lowerRoman"/>
      <w:lvlText w:val="%9."/>
      <w:lvlJc w:val="right"/>
      <w:pPr>
        <w:tabs>
          <w:tab w:val="num" w:pos="6220"/>
        </w:tabs>
        <w:ind w:left="6220" w:hanging="180"/>
      </w:pPr>
    </w:lvl>
  </w:abstractNum>
  <w:abstractNum w:abstractNumId="115">
    <w:nsid w:val="2F230396"/>
    <w:multiLevelType w:val="hybridMultilevel"/>
    <w:tmpl w:val="96941604"/>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6">
    <w:nsid w:val="2F4F1910"/>
    <w:multiLevelType w:val="hybridMultilevel"/>
    <w:tmpl w:val="60FC1BF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17">
    <w:nsid w:val="2F6854F6"/>
    <w:multiLevelType w:val="hybridMultilevel"/>
    <w:tmpl w:val="686C65F6"/>
    <w:lvl w:ilvl="0" w:tplc="FFFFFFFF">
      <w:start w:val="1"/>
      <w:numFmt w:val="decimal"/>
      <w:lvlText w:val="%1."/>
      <w:lvlJc w:val="left"/>
      <w:pPr>
        <w:tabs>
          <w:tab w:val="num" w:pos="760"/>
        </w:tabs>
        <w:ind w:left="760" w:hanging="360"/>
      </w:pPr>
      <w:rPr>
        <w:rFonts w:hint="default"/>
      </w:r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8">
    <w:nsid w:val="2F7E373C"/>
    <w:multiLevelType w:val="hybridMultilevel"/>
    <w:tmpl w:val="DA52FE42"/>
    <w:lvl w:ilvl="0" w:tplc="FFFFFFFF">
      <w:start w:val="1"/>
      <w:numFmt w:val="decimal"/>
      <w:lvlText w:val="%1."/>
      <w:lvlJc w:val="left"/>
      <w:pPr>
        <w:tabs>
          <w:tab w:val="num" w:pos="1157"/>
        </w:tabs>
        <w:ind w:left="1157" w:hanging="360"/>
      </w:pPr>
      <w:rPr>
        <w:rFonts w:hint="default"/>
      </w:rPr>
    </w:lvl>
    <w:lvl w:ilvl="1" w:tplc="6B2E2A2A">
      <w:start w:val="1"/>
      <w:numFmt w:val="bullet"/>
      <w:lvlText w:val="o"/>
      <w:lvlJc w:val="left"/>
      <w:pPr>
        <w:tabs>
          <w:tab w:val="num" w:pos="1080"/>
        </w:tabs>
        <w:ind w:left="1080" w:hanging="360"/>
      </w:pPr>
      <w:rPr>
        <w:rFonts w:ascii="Courier New" w:hAnsi="Courier New" w:cs="Courier New" w:hint="default"/>
      </w:rPr>
    </w:lvl>
    <w:lvl w:ilvl="2" w:tplc="F8F462DC">
      <w:start w:val="1"/>
      <w:numFmt w:val="bullet"/>
      <w:lvlText w:val=""/>
      <w:lvlJc w:val="left"/>
      <w:pPr>
        <w:tabs>
          <w:tab w:val="num" w:pos="1800"/>
        </w:tabs>
        <w:ind w:left="1800" w:hanging="360"/>
      </w:pPr>
      <w:rPr>
        <w:rFonts w:ascii="Wingdings" w:hAnsi="Wingdings" w:hint="default"/>
      </w:rPr>
    </w:lvl>
    <w:lvl w:ilvl="3" w:tplc="E99CC5EA">
      <w:start w:val="1"/>
      <w:numFmt w:val="bullet"/>
      <w:lvlText w:val=""/>
      <w:lvlJc w:val="left"/>
      <w:pPr>
        <w:tabs>
          <w:tab w:val="num" w:pos="2520"/>
        </w:tabs>
        <w:ind w:left="2520" w:hanging="360"/>
      </w:pPr>
      <w:rPr>
        <w:rFonts w:ascii="Symbol" w:hAnsi="Symbol" w:hint="default"/>
      </w:rPr>
    </w:lvl>
    <w:lvl w:ilvl="4" w:tplc="3446D9EA" w:tentative="1">
      <w:start w:val="1"/>
      <w:numFmt w:val="bullet"/>
      <w:lvlText w:val="o"/>
      <w:lvlJc w:val="left"/>
      <w:pPr>
        <w:tabs>
          <w:tab w:val="num" w:pos="3240"/>
        </w:tabs>
        <w:ind w:left="3240" w:hanging="360"/>
      </w:pPr>
      <w:rPr>
        <w:rFonts w:ascii="Courier New" w:hAnsi="Courier New" w:cs="Courier New" w:hint="default"/>
      </w:rPr>
    </w:lvl>
    <w:lvl w:ilvl="5" w:tplc="6CDE0E20" w:tentative="1">
      <w:start w:val="1"/>
      <w:numFmt w:val="bullet"/>
      <w:lvlText w:val=""/>
      <w:lvlJc w:val="left"/>
      <w:pPr>
        <w:tabs>
          <w:tab w:val="num" w:pos="3960"/>
        </w:tabs>
        <w:ind w:left="3960" w:hanging="360"/>
      </w:pPr>
      <w:rPr>
        <w:rFonts w:ascii="Wingdings" w:hAnsi="Wingdings" w:hint="default"/>
      </w:rPr>
    </w:lvl>
    <w:lvl w:ilvl="6" w:tplc="2D847138" w:tentative="1">
      <w:start w:val="1"/>
      <w:numFmt w:val="bullet"/>
      <w:lvlText w:val=""/>
      <w:lvlJc w:val="left"/>
      <w:pPr>
        <w:tabs>
          <w:tab w:val="num" w:pos="4680"/>
        </w:tabs>
        <w:ind w:left="4680" w:hanging="360"/>
      </w:pPr>
      <w:rPr>
        <w:rFonts w:ascii="Symbol" w:hAnsi="Symbol" w:hint="default"/>
      </w:rPr>
    </w:lvl>
    <w:lvl w:ilvl="7" w:tplc="D556FE74" w:tentative="1">
      <w:start w:val="1"/>
      <w:numFmt w:val="bullet"/>
      <w:lvlText w:val="o"/>
      <w:lvlJc w:val="left"/>
      <w:pPr>
        <w:tabs>
          <w:tab w:val="num" w:pos="5400"/>
        </w:tabs>
        <w:ind w:left="5400" w:hanging="360"/>
      </w:pPr>
      <w:rPr>
        <w:rFonts w:ascii="Courier New" w:hAnsi="Courier New" w:cs="Courier New" w:hint="default"/>
      </w:rPr>
    </w:lvl>
    <w:lvl w:ilvl="8" w:tplc="3FA066F2" w:tentative="1">
      <w:start w:val="1"/>
      <w:numFmt w:val="bullet"/>
      <w:lvlText w:val=""/>
      <w:lvlJc w:val="left"/>
      <w:pPr>
        <w:tabs>
          <w:tab w:val="num" w:pos="6120"/>
        </w:tabs>
        <w:ind w:left="6120" w:hanging="360"/>
      </w:pPr>
      <w:rPr>
        <w:rFonts w:ascii="Wingdings" w:hAnsi="Wingdings" w:hint="default"/>
      </w:rPr>
    </w:lvl>
  </w:abstractNum>
  <w:abstractNum w:abstractNumId="119">
    <w:nsid w:val="2F841CB9"/>
    <w:multiLevelType w:val="hybridMultilevel"/>
    <w:tmpl w:val="5B6A748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0">
    <w:nsid w:val="304511FC"/>
    <w:multiLevelType w:val="hybridMultilevel"/>
    <w:tmpl w:val="2216E74E"/>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1">
    <w:nsid w:val="306022A0"/>
    <w:multiLevelType w:val="hybridMultilevel"/>
    <w:tmpl w:val="0A047970"/>
    <w:lvl w:ilvl="0" w:tplc="FFFFFFFF">
      <w:start w:val="1"/>
      <w:numFmt w:val="decimal"/>
      <w:lvlText w:val="%1."/>
      <w:lvlJc w:val="left"/>
      <w:pPr>
        <w:tabs>
          <w:tab w:val="num" w:pos="1154"/>
        </w:tabs>
        <w:ind w:left="1154"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22">
    <w:nsid w:val="30840167"/>
    <w:multiLevelType w:val="hybridMultilevel"/>
    <w:tmpl w:val="C2781FDE"/>
    <w:lvl w:ilvl="0" w:tplc="D55E1592">
      <w:start w:val="1"/>
      <w:numFmt w:val="lowerLetter"/>
      <w:lvlText w:val="%1."/>
      <w:lvlJc w:val="left"/>
      <w:pPr>
        <w:tabs>
          <w:tab w:val="num" w:pos="1154"/>
        </w:tabs>
        <w:ind w:left="1154" w:hanging="360"/>
      </w:pPr>
      <w:rPr>
        <w:rFonts w:hint="default"/>
      </w:rPr>
    </w:lvl>
    <w:lvl w:ilvl="1" w:tplc="04070019">
      <w:start w:val="1"/>
      <w:numFmt w:val="bullet"/>
      <w:lvlText w:val="o"/>
      <w:lvlJc w:val="left"/>
      <w:pPr>
        <w:tabs>
          <w:tab w:val="num" w:pos="1837"/>
        </w:tabs>
        <w:ind w:left="1837" w:hanging="360"/>
      </w:pPr>
      <w:rPr>
        <w:rFonts w:ascii="Courier New" w:hAnsi="Courier New" w:cs="Courier New" w:hint="default"/>
      </w:rPr>
    </w:lvl>
    <w:lvl w:ilvl="2" w:tplc="0407001B">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start w:val="1"/>
      <w:numFmt w:val="bullet"/>
      <w:lvlText w:val="o"/>
      <w:lvlJc w:val="left"/>
      <w:pPr>
        <w:tabs>
          <w:tab w:val="num" w:pos="3997"/>
        </w:tabs>
        <w:ind w:left="3997" w:hanging="360"/>
      </w:pPr>
      <w:rPr>
        <w:rFonts w:ascii="Courier New" w:hAnsi="Courier New" w:cs="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cs="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23">
    <w:nsid w:val="30A447AF"/>
    <w:multiLevelType w:val="hybridMultilevel"/>
    <w:tmpl w:val="A6EC5A4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4">
    <w:nsid w:val="30AC721E"/>
    <w:multiLevelType w:val="hybridMultilevel"/>
    <w:tmpl w:val="8B0AA8A2"/>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25">
    <w:nsid w:val="30CE1AFC"/>
    <w:multiLevelType w:val="hybridMultilevel"/>
    <w:tmpl w:val="276E014A"/>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6">
    <w:nsid w:val="314B3877"/>
    <w:multiLevelType w:val="hybridMultilevel"/>
    <w:tmpl w:val="DA9C315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7">
    <w:nsid w:val="328F5CB1"/>
    <w:multiLevelType w:val="hybridMultilevel"/>
    <w:tmpl w:val="7B4A2D3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28">
    <w:nsid w:val="33823C77"/>
    <w:multiLevelType w:val="hybridMultilevel"/>
    <w:tmpl w:val="910625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29">
    <w:nsid w:val="33B444EC"/>
    <w:multiLevelType w:val="hybridMultilevel"/>
    <w:tmpl w:val="842280AC"/>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130">
    <w:nsid w:val="33DF36C9"/>
    <w:multiLevelType w:val="hybridMultilevel"/>
    <w:tmpl w:val="EB628B98"/>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31">
    <w:nsid w:val="33E91F61"/>
    <w:multiLevelType w:val="hybridMultilevel"/>
    <w:tmpl w:val="12D49000"/>
    <w:lvl w:ilvl="0" w:tplc="FFFFFFFF">
      <w:start w:val="1"/>
      <w:numFmt w:val="decimal"/>
      <w:lvlText w:val="%1."/>
      <w:lvlJc w:val="left"/>
      <w:pPr>
        <w:tabs>
          <w:tab w:val="num" w:pos="757"/>
        </w:tabs>
        <w:ind w:left="757" w:hanging="360"/>
      </w:pPr>
    </w:lvl>
    <w:lvl w:ilvl="1" w:tplc="04070019">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32">
    <w:nsid w:val="34142826"/>
    <w:multiLevelType w:val="hybridMultilevel"/>
    <w:tmpl w:val="A4A8667A"/>
    <w:lvl w:ilvl="0" w:tplc="7D14E382">
      <w:start w:val="1"/>
      <w:numFmt w:val="lowerRoman"/>
      <w:lvlText w:val="%1)"/>
      <w:lvlJc w:val="right"/>
      <w:pPr>
        <w:tabs>
          <w:tab w:val="num" w:pos="1154"/>
        </w:tabs>
        <w:ind w:left="1154" w:hanging="180"/>
      </w:pPr>
      <w:rPr>
        <w:rFonts w:hint="default"/>
      </w:rPr>
    </w:lvl>
    <w:lvl w:ilvl="1" w:tplc="04070019" w:tentative="1">
      <w:start w:val="1"/>
      <w:numFmt w:val="lowerLetter"/>
      <w:lvlText w:val="%2."/>
      <w:lvlJc w:val="left"/>
      <w:pPr>
        <w:tabs>
          <w:tab w:val="num" w:pos="2017"/>
        </w:tabs>
        <w:ind w:left="2017" w:hanging="360"/>
      </w:pPr>
    </w:lvl>
    <w:lvl w:ilvl="2" w:tplc="0407001B" w:tentative="1">
      <w:start w:val="1"/>
      <w:numFmt w:val="lowerRoman"/>
      <w:lvlText w:val="%3."/>
      <w:lvlJc w:val="right"/>
      <w:pPr>
        <w:tabs>
          <w:tab w:val="num" w:pos="2737"/>
        </w:tabs>
        <w:ind w:left="2737" w:hanging="180"/>
      </w:pPr>
    </w:lvl>
    <w:lvl w:ilvl="3" w:tplc="0407000F" w:tentative="1">
      <w:start w:val="1"/>
      <w:numFmt w:val="decimal"/>
      <w:lvlText w:val="%4."/>
      <w:lvlJc w:val="left"/>
      <w:pPr>
        <w:tabs>
          <w:tab w:val="num" w:pos="3457"/>
        </w:tabs>
        <w:ind w:left="3457" w:hanging="360"/>
      </w:pPr>
    </w:lvl>
    <w:lvl w:ilvl="4" w:tplc="04070019" w:tentative="1">
      <w:start w:val="1"/>
      <w:numFmt w:val="lowerLetter"/>
      <w:lvlText w:val="%5."/>
      <w:lvlJc w:val="left"/>
      <w:pPr>
        <w:tabs>
          <w:tab w:val="num" w:pos="4177"/>
        </w:tabs>
        <w:ind w:left="4177" w:hanging="360"/>
      </w:pPr>
    </w:lvl>
    <w:lvl w:ilvl="5" w:tplc="0407001B" w:tentative="1">
      <w:start w:val="1"/>
      <w:numFmt w:val="lowerRoman"/>
      <w:lvlText w:val="%6."/>
      <w:lvlJc w:val="right"/>
      <w:pPr>
        <w:tabs>
          <w:tab w:val="num" w:pos="4897"/>
        </w:tabs>
        <w:ind w:left="4897" w:hanging="180"/>
      </w:pPr>
    </w:lvl>
    <w:lvl w:ilvl="6" w:tplc="0407000F" w:tentative="1">
      <w:start w:val="1"/>
      <w:numFmt w:val="decimal"/>
      <w:lvlText w:val="%7."/>
      <w:lvlJc w:val="left"/>
      <w:pPr>
        <w:tabs>
          <w:tab w:val="num" w:pos="5617"/>
        </w:tabs>
        <w:ind w:left="5617" w:hanging="360"/>
      </w:pPr>
    </w:lvl>
    <w:lvl w:ilvl="7" w:tplc="04070019" w:tentative="1">
      <w:start w:val="1"/>
      <w:numFmt w:val="lowerLetter"/>
      <w:lvlText w:val="%8."/>
      <w:lvlJc w:val="left"/>
      <w:pPr>
        <w:tabs>
          <w:tab w:val="num" w:pos="6337"/>
        </w:tabs>
        <w:ind w:left="6337" w:hanging="360"/>
      </w:pPr>
    </w:lvl>
    <w:lvl w:ilvl="8" w:tplc="0407001B" w:tentative="1">
      <w:start w:val="1"/>
      <w:numFmt w:val="lowerRoman"/>
      <w:lvlText w:val="%9."/>
      <w:lvlJc w:val="right"/>
      <w:pPr>
        <w:tabs>
          <w:tab w:val="num" w:pos="7057"/>
        </w:tabs>
        <w:ind w:left="7057" w:hanging="180"/>
      </w:pPr>
    </w:lvl>
  </w:abstractNum>
  <w:abstractNum w:abstractNumId="133">
    <w:nsid w:val="3417030D"/>
    <w:multiLevelType w:val="hybridMultilevel"/>
    <w:tmpl w:val="7D1AAB74"/>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34">
    <w:nsid w:val="34474640"/>
    <w:multiLevelType w:val="hybridMultilevel"/>
    <w:tmpl w:val="6ECAC9E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5">
    <w:nsid w:val="34653DE5"/>
    <w:multiLevelType w:val="hybridMultilevel"/>
    <w:tmpl w:val="1518B24C"/>
    <w:lvl w:ilvl="0" w:tplc="CF5A2D00">
      <w:start w:val="1"/>
      <w:numFmt w:val="decimal"/>
      <w:lvlText w:val="%1)"/>
      <w:lvlJc w:val="left"/>
      <w:pPr>
        <w:tabs>
          <w:tab w:val="num" w:pos="644"/>
        </w:tabs>
        <w:ind w:left="644" w:hanging="360"/>
      </w:pPr>
      <w:rPr>
        <w:rFonts w:hint="default"/>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136">
    <w:nsid w:val="357A42F1"/>
    <w:multiLevelType w:val="hybridMultilevel"/>
    <w:tmpl w:val="C6C2725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7">
    <w:nsid w:val="359378A1"/>
    <w:multiLevelType w:val="hybridMultilevel"/>
    <w:tmpl w:val="F8965B0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8">
    <w:nsid w:val="35D7418E"/>
    <w:multiLevelType w:val="hybridMultilevel"/>
    <w:tmpl w:val="6666D23A"/>
    <w:lvl w:ilvl="0" w:tplc="5F5CD7C4">
      <w:start w:val="1"/>
      <w:numFmt w:val="lowerRoman"/>
      <w:lvlText w:val="%1."/>
      <w:lvlJc w:val="left"/>
      <w:pPr>
        <w:tabs>
          <w:tab w:val="num" w:pos="1551"/>
        </w:tabs>
        <w:ind w:left="1551" w:hanging="360"/>
      </w:pPr>
      <w:rPr>
        <w:rFonts w:hint="default"/>
      </w:rPr>
    </w:lvl>
    <w:lvl w:ilvl="1" w:tplc="04070019" w:tentative="1">
      <w:start w:val="1"/>
      <w:numFmt w:val="lowerLetter"/>
      <w:lvlText w:val="%2."/>
      <w:lvlJc w:val="left"/>
      <w:pPr>
        <w:tabs>
          <w:tab w:val="num" w:pos="1082"/>
        </w:tabs>
        <w:ind w:left="1082" w:hanging="360"/>
      </w:pPr>
    </w:lvl>
    <w:lvl w:ilvl="2" w:tplc="0407001B" w:tentative="1">
      <w:start w:val="1"/>
      <w:numFmt w:val="lowerRoman"/>
      <w:lvlText w:val="%3."/>
      <w:lvlJc w:val="right"/>
      <w:pPr>
        <w:tabs>
          <w:tab w:val="num" w:pos="1802"/>
        </w:tabs>
        <w:ind w:left="1802" w:hanging="180"/>
      </w:pPr>
    </w:lvl>
    <w:lvl w:ilvl="3" w:tplc="0407000F" w:tentative="1">
      <w:start w:val="1"/>
      <w:numFmt w:val="decimal"/>
      <w:lvlText w:val="%4."/>
      <w:lvlJc w:val="left"/>
      <w:pPr>
        <w:tabs>
          <w:tab w:val="num" w:pos="2522"/>
        </w:tabs>
        <w:ind w:left="2522" w:hanging="360"/>
      </w:pPr>
    </w:lvl>
    <w:lvl w:ilvl="4" w:tplc="04070019" w:tentative="1">
      <w:start w:val="1"/>
      <w:numFmt w:val="lowerLetter"/>
      <w:lvlText w:val="%5."/>
      <w:lvlJc w:val="left"/>
      <w:pPr>
        <w:tabs>
          <w:tab w:val="num" w:pos="3242"/>
        </w:tabs>
        <w:ind w:left="3242" w:hanging="360"/>
      </w:pPr>
    </w:lvl>
    <w:lvl w:ilvl="5" w:tplc="0407001B" w:tentative="1">
      <w:start w:val="1"/>
      <w:numFmt w:val="lowerRoman"/>
      <w:lvlText w:val="%6."/>
      <w:lvlJc w:val="right"/>
      <w:pPr>
        <w:tabs>
          <w:tab w:val="num" w:pos="3962"/>
        </w:tabs>
        <w:ind w:left="3962" w:hanging="180"/>
      </w:pPr>
    </w:lvl>
    <w:lvl w:ilvl="6" w:tplc="0407000F" w:tentative="1">
      <w:start w:val="1"/>
      <w:numFmt w:val="decimal"/>
      <w:lvlText w:val="%7."/>
      <w:lvlJc w:val="left"/>
      <w:pPr>
        <w:tabs>
          <w:tab w:val="num" w:pos="4682"/>
        </w:tabs>
        <w:ind w:left="4682" w:hanging="360"/>
      </w:pPr>
    </w:lvl>
    <w:lvl w:ilvl="7" w:tplc="04070019" w:tentative="1">
      <w:start w:val="1"/>
      <w:numFmt w:val="lowerLetter"/>
      <w:lvlText w:val="%8."/>
      <w:lvlJc w:val="left"/>
      <w:pPr>
        <w:tabs>
          <w:tab w:val="num" w:pos="5402"/>
        </w:tabs>
        <w:ind w:left="5402" w:hanging="360"/>
      </w:pPr>
    </w:lvl>
    <w:lvl w:ilvl="8" w:tplc="0407001B" w:tentative="1">
      <w:start w:val="1"/>
      <w:numFmt w:val="lowerRoman"/>
      <w:lvlText w:val="%9."/>
      <w:lvlJc w:val="right"/>
      <w:pPr>
        <w:tabs>
          <w:tab w:val="num" w:pos="6122"/>
        </w:tabs>
        <w:ind w:left="6122" w:hanging="180"/>
      </w:pPr>
    </w:lvl>
  </w:abstractNum>
  <w:abstractNum w:abstractNumId="139">
    <w:nsid w:val="37F274FD"/>
    <w:multiLevelType w:val="hybridMultilevel"/>
    <w:tmpl w:val="9864DAF6"/>
    <w:lvl w:ilvl="0" w:tplc="FFFFFFFF">
      <w:start w:val="1"/>
      <w:numFmt w:val="decimal"/>
      <w:lvlText w:val="%1."/>
      <w:lvlJc w:val="left"/>
      <w:pPr>
        <w:tabs>
          <w:tab w:val="num" w:pos="360"/>
        </w:tabs>
        <w:ind w:left="360" w:hanging="360"/>
      </w:pPr>
    </w:lvl>
    <w:lvl w:ilvl="1" w:tplc="FFFFFFFF">
      <w:start w:val="1"/>
      <w:numFmt w:val="bullet"/>
      <w:lvlText w:val=""/>
      <w:lvlJc w:val="left"/>
      <w:pPr>
        <w:tabs>
          <w:tab w:val="num" w:pos="1080"/>
        </w:tabs>
        <w:ind w:left="1080" w:hanging="360"/>
      </w:pPr>
      <w:rPr>
        <w:rFonts w:ascii="Symbol" w:hAnsi="Symbol"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0">
    <w:nsid w:val="383A43FB"/>
    <w:multiLevelType w:val="hybridMultilevel"/>
    <w:tmpl w:val="66E4B34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1">
    <w:nsid w:val="38BC3375"/>
    <w:multiLevelType w:val="hybridMultilevel"/>
    <w:tmpl w:val="890C0C2A"/>
    <w:lvl w:ilvl="0" w:tplc="FFFFFFFF">
      <w:start w:val="1"/>
      <w:numFmt w:val="decimal"/>
      <w:lvlText w:val="%1."/>
      <w:lvlJc w:val="left"/>
      <w:pPr>
        <w:tabs>
          <w:tab w:val="num" w:pos="1044"/>
        </w:tabs>
        <w:ind w:left="1044" w:hanging="360"/>
      </w:pPr>
    </w:lvl>
    <w:lvl w:ilvl="1" w:tplc="04070019" w:tentative="1">
      <w:start w:val="1"/>
      <w:numFmt w:val="lowerLetter"/>
      <w:lvlText w:val="%2."/>
      <w:lvlJc w:val="left"/>
      <w:pPr>
        <w:tabs>
          <w:tab w:val="num" w:pos="1724"/>
        </w:tabs>
        <w:ind w:left="1724" w:hanging="360"/>
      </w:pPr>
    </w:lvl>
    <w:lvl w:ilvl="2" w:tplc="0407001B" w:tentative="1">
      <w:start w:val="1"/>
      <w:numFmt w:val="lowerRoman"/>
      <w:lvlText w:val="%3."/>
      <w:lvlJc w:val="right"/>
      <w:pPr>
        <w:tabs>
          <w:tab w:val="num" w:pos="2444"/>
        </w:tabs>
        <w:ind w:left="2444" w:hanging="180"/>
      </w:pPr>
    </w:lvl>
    <w:lvl w:ilvl="3" w:tplc="0407000F" w:tentative="1">
      <w:start w:val="1"/>
      <w:numFmt w:val="decimal"/>
      <w:lvlText w:val="%4."/>
      <w:lvlJc w:val="left"/>
      <w:pPr>
        <w:tabs>
          <w:tab w:val="num" w:pos="3164"/>
        </w:tabs>
        <w:ind w:left="3164" w:hanging="360"/>
      </w:pPr>
    </w:lvl>
    <w:lvl w:ilvl="4" w:tplc="04070019" w:tentative="1">
      <w:start w:val="1"/>
      <w:numFmt w:val="lowerLetter"/>
      <w:lvlText w:val="%5."/>
      <w:lvlJc w:val="left"/>
      <w:pPr>
        <w:tabs>
          <w:tab w:val="num" w:pos="3884"/>
        </w:tabs>
        <w:ind w:left="3884" w:hanging="360"/>
      </w:pPr>
    </w:lvl>
    <w:lvl w:ilvl="5" w:tplc="0407001B" w:tentative="1">
      <w:start w:val="1"/>
      <w:numFmt w:val="lowerRoman"/>
      <w:lvlText w:val="%6."/>
      <w:lvlJc w:val="right"/>
      <w:pPr>
        <w:tabs>
          <w:tab w:val="num" w:pos="4604"/>
        </w:tabs>
        <w:ind w:left="4604" w:hanging="180"/>
      </w:pPr>
    </w:lvl>
    <w:lvl w:ilvl="6" w:tplc="0407000F" w:tentative="1">
      <w:start w:val="1"/>
      <w:numFmt w:val="decimal"/>
      <w:lvlText w:val="%7."/>
      <w:lvlJc w:val="left"/>
      <w:pPr>
        <w:tabs>
          <w:tab w:val="num" w:pos="5324"/>
        </w:tabs>
        <w:ind w:left="5324" w:hanging="360"/>
      </w:pPr>
    </w:lvl>
    <w:lvl w:ilvl="7" w:tplc="04070019" w:tentative="1">
      <w:start w:val="1"/>
      <w:numFmt w:val="lowerLetter"/>
      <w:lvlText w:val="%8."/>
      <w:lvlJc w:val="left"/>
      <w:pPr>
        <w:tabs>
          <w:tab w:val="num" w:pos="6044"/>
        </w:tabs>
        <w:ind w:left="6044" w:hanging="360"/>
      </w:pPr>
    </w:lvl>
    <w:lvl w:ilvl="8" w:tplc="0407001B" w:tentative="1">
      <w:start w:val="1"/>
      <w:numFmt w:val="lowerRoman"/>
      <w:lvlText w:val="%9."/>
      <w:lvlJc w:val="right"/>
      <w:pPr>
        <w:tabs>
          <w:tab w:val="num" w:pos="6764"/>
        </w:tabs>
        <w:ind w:left="6764" w:hanging="180"/>
      </w:pPr>
    </w:lvl>
  </w:abstractNum>
  <w:abstractNum w:abstractNumId="142">
    <w:nsid w:val="38F41DEB"/>
    <w:multiLevelType w:val="hybridMultilevel"/>
    <w:tmpl w:val="0B1EEE42"/>
    <w:lvl w:ilvl="0" w:tplc="FFFFFFFF">
      <w:start w:val="1"/>
      <w:numFmt w:val="decimal"/>
      <w:lvlText w:val="%1."/>
      <w:lvlJc w:val="left"/>
      <w:pPr>
        <w:tabs>
          <w:tab w:val="num" w:pos="1154"/>
        </w:tabs>
        <w:ind w:left="1154"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43">
    <w:nsid w:val="391776A0"/>
    <w:multiLevelType w:val="hybridMultilevel"/>
    <w:tmpl w:val="56FED8A4"/>
    <w:lvl w:ilvl="0" w:tplc="0407000F">
      <w:start w:val="1"/>
      <w:numFmt w:val="decimal"/>
      <w:lvlText w:val="%1."/>
      <w:lvlJc w:val="left"/>
      <w:pPr>
        <w:tabs>
          <w:tab w:val="num" w:pos="723"/>
        </w:tabs>
        <w:ind w:left="723" w:hanging="360"/>
      </w:pPr>
    </w:lvl>
    <w:lvl w:ilvl="1" w:tplc="04070019">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144">
    <w:nsid w:val="39B5112C"/>
    <w:multiLevelType w:val="hybridMultilevel"/>
    <w:tmpl w:val="F65E3F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nsid w:val="3A767363"/>
    <w:multiLevelType w:val="hybridMultilevel"/>
    <w:tmpl w:val="C3EA8D08"/>
    <w:lvl w:ilvl="0" w:tplc="FFFFFFFF">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6">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47">
    <w:nsid w:val="3B126869"/>
    <w:multiLevelType w:val="hybridMultilevel"/>
    <w:tmpl w:val="7248BBAA"/>
    <w:lvl w:ilvl="0" w:tplc="C1F2E432">
      <w:start w:val="5"/>
      <w:numFmt w:val="bullet"/>
      <w:lvlText w:val="–"/>
      <w:lvlJc w:val="left"/>
      <w:pPr>
        <w:tabs>
          <w:tab w:val="num" w:pos="490"/>
        </w:tabs>
        <w:ind w:left="490" w:hanging="390"/>
      </w:pPr>
      <w:rPr>
        <w:rFonts w:ascii="Times New Roman" w:eastAsia="Times New Roman" w:hAnsi="Times New Roman"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8">
    <w:nsid w:val="3B352CF3"/>
    <w:multiLevelType w:val="hybridMultilevel"/>
    <w:tmpl w:val="3B10218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9">
    <w:nsid w:val="3B4C03E8"/>
    <w:multiLevelType w:val="hybridMultilevel"/>
    <w:tmpl w:val="11A081A6"/>
    <w:lvl w:ilvl="0" w:tplc="F1108FD4">
      <w:start w:val="1"/>
      <w:numFmt w:val="lowerLetter"/>
      <w:lvlText w:val="%1)"/>
      <w:lvlJc w:val="left"/>
      <w:pPr>
        <w:tabs>
          <w:tab w:val="num" w:pos="757"/>
        </w:tabs>
        <w:ind w:left="757" w:hanging="360"/>
      </w:pPr>
    </w:lvl>
    <w:lvl w:ilvl="1" w:tplc="7D14E382">
      <w:start w:val="1"/>
      <w:numFmt w:val="lowerRoman"/>
      <w:lvlText w:val="%2)"/>
      <w:lvlJc w:val="right"/>
      <w:pPr>
        <w:tabs>
          <w:tab w:val="num" w:pos="1297"/>
        </w:tabs>
        <w:ind w:left="1297" w:hanging="180"/>
      </w:pPr>
      <w:rPr>
        <w:rFonts w:hint="default"/>
      </w:r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150">
    <w:nsid w:val="3B8D60F9"/>
    <w:multiLevelType w:val="hybridMultilevel"/>
    <w:tmpl w:val="03343854"/>
    <w:lvl w:ilvl="0" w:tplc="5E9A9D00">
      <w:start w:val="1"/>
      <w:numFmt w:val="lowerLetter"/>
      <w:lvlText w:val="%1."/>
      <w:lvlJc w:val="left"/>
      <w:pPr>
        <w:tabs>
          <w:tab w:val="num" w:pos="1514"/>
        </w:tabs>
        <w:ind w:left="1514" w:hanging="360"/>
      </w:pPr>
      <w:rPr>
        <w:rFonts w:hint="default"/>
      </w:rPr>
    </w:lvl>
    <w:lvl w:ilvl="1" w:tplc="04070019" w:tentative="1">
      <w:start w:val="1"/>
      <w:numFmt w:val="lowerLetter"/>
      <w:lvlText w:val="%2."/>
      <w:lvlJc w:val="left"/>
      <w:pPr>
        <w:tabs>
          <w:tab w:val="num" w:pos="2194"/>
        </w:tabs>
        <w:ind w:left="2194" w:hanging="360"/>
      </w:pPr>
    </w:lvl>
    <w:lvl w:ilvl="2" w:tplc="0407001B" w:tentative="1">
      <w:start w:val="1"/>
      <w:numFmt w:val="lowerRoman"/>
      <w:lvlText w:val="%3."/>
      <w:lvlJc w:val="right"/>
      <w:pPr>
        <w:tabs>
          <w:tab w:val="num" w:pos="2914"/>
        </w:tabs>
        <w:ind w:left="2914" w:hanging="180"/>
      </w:pPr>
    </w:lvl>
    <w:lvl w:ilvl="3" w:tplc="0407000F" w:tentative="1">
      <w:start w:val="1"/>
      <w:numFmt w:val="decimal"/>
      <w:lvlText w:val="%4."/>
      <w:lvlJc w:val="left"/>
      <w:pPr>
        <w:tabs>
          <w:tab w:val="num" w:pos="3634"/>
        </w:tabs>
        <w:ind w:left="3634" w:hanging="360"/>
      </w:pPr>
    </w:lvl>
    <w:lvl w:ilvl="4" w:tplc="04070019" w:tentative="1">
      <w:start w:val="1"/>
      <w:numFmt w:val="lowerLetter"/>
      <w:lvlText w:val="%5."/>
      <w:lvlJc w:val="left"/>
      <w:pPr>
        <w:tabs>
          <w:tab w:val="num" w:pos="4354"/>
        </w:tabs>
        <w:ind w:left="4354" w:hanging="360"/>
      </w:pPr>
    </w:lvl>
    <w:lvl w:ilvl="5" w:tplc="0407001B" w:tentative="1">
      <w:start w:val="1"/>
      <w:numFmt w:val="lowerRoman"/>
      <w:lvlText w:val="%6."/>
      <w:lvlJc w:val="right"/>
      <w:pPr>
        <w:tabs>
          <w:tab w:val="num" w:pos="5074"/>
        </w:tabs>
        <w:ind w:left="5074" w:hanging="180"/>
      </w:pPr>
    </w:lvl>
    <w:lvl w:ilvl="6" w:tplc="0407000F" w:tentative="1">
      <w:start w:val="1"/>
      <w:numFmt w:val="decimal"/>
      <w:lvlText w:val="%7."/>
      <w:lvlJc w:val="left"/>
      <w:pPr>
        <w:tabs>
          <w:tab w:val="num" w:pos="5794"/>
        </w:tabs>
        <w:ind w:left="5794" w:hanging="360"/>
      </w:pPr>
    </w:lvl>
    <w:lvl w:ilvl="7" w:tplc="04070019" w:tentative="1">
      <w:start w:val="1"/>
      <w:numFmt w:val="lowerLetter"/>
      <w:lvlText w:val="%8."/>
      <w:lvlJc w:val="left"/>
      <w:pPr>
        <w:tabs>
          <w:tab w:val="num" w:pos="6514"/>
        </w:tabs>
        <w:ind w:left="6514" w:hanging="360"/>
      </w:pPr>
    </w:lvl>
    <w:lvl w:ilvl="8" w:tplc="0407001B" w:tentative="1">
      <w:start w:val="1"/>
      <w:numFmt w:val="lowerRoman"/>
      <w:lvlText w:val="%9."/>
      <w:lvlJc w:val="right"/>
      <w:pPr>
        <w:tabs>
          <w:tab w:val="num" w:pos="7234"/>
        </w:tabs>
        <w:ind w:left="7234" w:hanging="180"/>
      </w:pPr>
    </w:lvl>
  </w:abstractNum>
  <w:abstractNum w:abstractNumId="151">
    <w:nsid w:val="3BD05BFE"/>
    <w:multiLevelType w:val="hybridMultilevel"/>
    <w:tmpl w:val="F2788F08"/>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2">
    <w:nsid w:val="3BEE60DD"/>
    <w:multiLevelType w:val="hybridMultilevel"/>
    <w:tmpl w:val="7E2CDE00"/>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53">
    <w:nsid w:val="3CD861DA"/>
    <w:multiLevelType w:val="hybridMultilevel"/>
    <w:tmpl w:val="47EE0B3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54">
    <w:nsid w:val="3CF71F78"/>
    <w:multiLevelType w:val="hybridMultilevel"/>
    <w:tmpl w:val="0D06219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55">
    <w:nsid w:val="3D453DAC"/>
    <w:multiLevelType w:val="hybridMultilevel"/>
    <w:tmpl w:val="62E6911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56">
    <w:nsid w:val="3D68783E"/>
    <w:multiLevelType w:val="hybridMultilevel"/>
    <w:tmpl w:val="68AAB35C"/>
    <w:lvl w:ilvl="0" w:tplc="0DAAA6A2">
      <w:start w:val="1"/>
      <w:numFmt w:val="lowerLetter"/>
      <w:lvlText w:val="%1."/>
      <w:lvlJc w:val="left"/>
      <w:pPr>
        <w:tabs>
          <w:tab w:val="num" w:pos="1440"/>
        </w:tabs>
        <w:ind w:left="1440" w:hanging="360"/>
      </w:pPr>
      <w:rPr>
        <w:rFonts w:hint="default"/>
      </w:rPr>
    </w:lvl>
    <w:lvl w:ilvl="1" w:tplc="04070019" w:tentative="1">
      <w:start w:val="1"/>
      <w:numFmt w:val="lowerLetter"/>
      <w:lvlText w:val="%2."/>
      <w:lvlJc w:val="left"/>
      <w:pPr>
        <w:tabs>
          <w:tab w:val="num" w:pos="2123"/>
        </w:tabs>
        <w:ind w:left="2123" w:hanging="360"/>
      </w:pPr>
    </w:lvl>
    <w:lvl w:ilvl="2" w:tplc="0407001B" w:tentative="1">
      <w:start w:val="1"/>
      <w:numFmt w:val="lowerRoman"/>
      <w:lvlText w:val="%3."/>
      <w:lvlJc w:val="right"/>
      <w:pPr>
        <w:tabs>
          <w:tab w:val="num" w:pos="2843"/>
        </w:tabs>
        <w:ind w:left="2843" w:hanging="180"/>
      </w:pPr>
    </w:lvl>
    <w:lvl w:ilvl="3" w:tplc="0407000F" w:tentative="1">
      <w:start w:val="1"/>
      <w:numFmt w:val="decimal"/>
      <w:lvlText w:val="%4."/>
      <w:lvlJc w:val="left"/>
      <w:pPr>
        <w:tabs>
          <w:tab w:val="num" w:pos="3563"/>
        </w:tabs>
        <w:ind w:left="3563" w:hanging="360"/>
      </w:pPr>
    </w:lvl>
    <w:lvl w:ilvl="4" w:tplc="04070019" w:tentative="1">
      <w:start w:val="1"/>
      <w:numFmt w:val="lowerLetter"/>
      <w:lvlText w:val="%5."/>
      <w:lvlJc w:val="left"/>
      <w:pPr>
        <w:tabs>
          <w:tab w:val="num" w:pos="4283"/>
        </w:tabs>
        <w:ind w:left="4283" w:hanging="360"/>
      </w:pPr>
    </w:lvl>
    <w:lvl w:ilvl="5" w:tplc="0407001B" w:tentative="1">
      <w:start w:val="1"/>
      <w:numFmt w:val="lowerRoman"/>
      <w:lvlText w:val="%6."/>
      <w:lvlJc w:val="right"/>
      <w:pPr>
        <w:tabs>
          <w:tab w:val="num" w:pos="5003"/>
        </w:tabs>
        <w:ind w:left="5003" w:hanging="180"/>
      </w:pPr>
    </w:lvl>
    <w:lvl w:ilvl="6" w:tplc="0407000F" w:tentative="1">
      <w:start w:val="1"/>
      <w:numFmt w:val="decimal"/>
      <w:lvlText w:val="%7."/>
      <w:lvlJc w:val="left"/>
      <w:pPr>
        <w:tabs>
          <w:tab w:val="num" w:pos="5723"/>
        </w:tabs>
        <w:ind w:left="5723" w:hanging="360"/>
      </w:pPr>
    </w:lvl>
    <w:lvl w:ilvl="7" w:tplc="04070019" w:tentative="1">
      <w:start w:val="1"/>
      <w:numFmt w:val="lowerLetter"/>
      <w:lvlText w:val="%8."/>
      <w:lvlJc w:val="left"/>
      <w:pPr>
        <w:tabs>
          <w:tab w:val="num" w:pos="6443"/>
        </w:tabs>
        <w:ind w:left="6443" w:hanging="360"/>
      </w:pPr>
    </w:lvl>
    <w:lvl w:ilvl="8" w:tplc="0407001B" w:tentative="1">
      <w:start w:val="1"/>
      <w:numFmt w:val="lowerRoman"/>
      <w:lvlText w:val="%9."/>
      <w:lvlJc w:val="right"/>
      <w:pPr>
        <w:tabs>
          <w:tab w:val="num" w:pos="7163"/>
        </w:tabs>
        <w:ind w:left="7163" w:hanging="180"/>
      </w:pPr>
    </w:lvl>
  </w:abstractNum>
  <w:abstractNum w:abstractNumId="157">
    <w:nsid w:val="3E1E4CAF"/>
    <w:multiLevelType w:val="hybridMultilevel"/>
    <w:tmpl w:val="3B826BD2"/>
    <w:lvl w:ilvl="0" w:tplc="95BCCEF6">
      <w:start w:val="1"/>
      <w:numFmt w:val="bullet"/>
      <w:pStyle w:val="SVCBulletslevel2CharChar"/>
      <w:lvlText w:val="−"/>
      <w:lvlJc w:val="left"/>
      <w:pPr>
        <w:tabs>
          <w:tab w:val="num" w:pos="1117"/>
        </w:tabs>
        <w:ind w:left="1117" w:hanging="360"/>
      </w:pPr>
      <w:rPr>
        <w:rFonts w:ascii="Times New Roman" w:hAnsi="Times New Roman" w:cs="Times New Roman" w:hint="default"/>
      </w:rPr>
    </w:lvl>
    <w:lvl w:ilvl="1" w:tplc="08090003">
      <w:start w:val="1"/>
      <w:numFmt w:val="bullet"/>
      <w:lvlText w:val="o"/>
      <w:lvlJc w:val="left"/>
      <w:pPr>
        <w:tabs>
          <w:tab w:val="num" w:pos="1837"/>
        </w:tabs>
        <w:ind w:left="1837" w:hanging="360"/>
      </w:pPr>
      <w:rPr>
        <w:rFonts w:ascii="Courier New" w:hAnsi="Courier New" w:cs="Courier New" w:hint="default"/>
      </w:rPr>
    </w:lvl>
    <w:lvl w:ilvl="2" w:tplc="08090005" w:tentative="1">
      <w:start w:val="1"/>
      <w:numFmt w:val="bullet"/>
      <w:lvlText w:val=""/>
      <w:lvlJc w:val="left"/>
      <w:pPr>
        <w:tabs>
          <w:tab w:val="num" w:pos="2557"/>
        </w:tabs>
        <w:ind w:left="2557" w:hanging="360"/>
      </w:pPr>
      <w:rPr>
        <w:rFonts w:ascii="Wingdings" w:hAnsi="Wingdings" w:hint="default"/>
      </w:rPr>
    </w:lvl>
    <w:lvl w:ilvl="3" w:tplc="08090001" w:tentative="1">
      <w:start w:val="1"/>
      <w:numFmt w:val="bullet"/>
      <w:lvlText w:val=""/>
      <w:lvlJc w:val="left"/>
      <w:pPr>
        <w:tabs>
          <w:tab w:val="num" w:pos="3277"/>
        </w:tabs>
        <w:ind w:left="3277" w:hanging="360"/>
      </w:pPr>
      <w:rPr>
        <w:rFonts w:ascii="Symbol" w:hAnsi="Symbol" w:hint="default"/>
      </w:rPr>
    </w:lvl>
    <w:lvl w:ilvl="4" w:tplc="08090003" w:tentative="1">
      <w:start w:val="1"/>
      <w:numFmt w:val="bullet"/>
      <w:lvlText w:val="o"/>
      <w:lvlJc w:val="left"/>
      <w:pPr>
        <w:tabs>
          <w:tab w:val="num" w:pos="3997"/>
        </w:tabs>
        <w:ind w:left="3997" w:hanging="360"/>
      </w:pPr>
      <w:rPr>
        <w:rFonts w:ascii="Courier New" w:hAnsi="Courier New" w:cs="Courier New" w:hint="default"/>
      </w:rPr>
    </w:lvl>
    <w:lvl w:ilvl="5" w:tplc="08090005" w:tentative="1">
      <w:start w:val="1"/>
      <w:numFmt w:val="bullet"/>
      <w:lvlText w:val=""/>
      <w:lvlJc w:val="left"/>
      <w:pPr>
        <w:tabs>
          <w:tab w:val="num" w:pos="4717"/>
        </w:tabs>
        <w:ind w:left="4717" w:hanging="360"/>
      </w:pPr>
      <w:rPr>
        <w:rFonts w:ascii="Wingdings" w:hAnsi="Wingdings" w:hint="default"/>
      </w:rPr>
    </w:lvl>
    <w:lvl w:ilvl="6" w:tplc="08090001" w:tentative="1">
      <w:start w:val="1"/>
      <w:numFmt w:val="bullet"/>
      <w:lvlText w:val=""/>
      <w:lvlJc w:val="left"/>
      <w:pPr>
        <w:tabs>
          <w:tab w:val="num" w:pos="5437"/>
        </w:tabs>
        <w:ind w:left="5437" w:hanging="360"/>
      </w:pPr>
      <w:rPr>
        <w:rFonts w:ascii="Symbol" w:hAnsi="Symbol" w:hint="default"/>
      </w:rPr>
    </w:lvl>
    <w:lvl w:ilvl="7" w:tplc="08090003" w:tentative="1">
      <w:start w:val="1"/>
      <w:numFmt w:val="bullet"/>
      <w:lvlText w:val="o"/>
      <w:lvlJc w:val="left"/>
      <w:pPr>
        <w:tabs>
          <w:tab w:val="num" w:pos="6157"/>
        </w:tabs>
        <w:ind w:left="6157" w:hanging="360"/>
      </w:pPr>
      <w:rPr>
        <w:rFonts w:ascii="Courier New" w:hAnsi="Courier New" w:cs="Courier New" w:hint="default"/>
      </w:rPr>
    </w:lvl>
    <w:lvl w:ilvl="8" w:tplc="08090005" w:tentative="1">
      <w:start w:val="1"/>
      <w:numFmt w:val="bullet"/>
      <w:lvlText w:val=""/>
      <w:lvlJc w:val="left"/>
      <w:pPr>
        <w:tabs>
          <w:tab w:val="num" w:pos="6877"/>
        </w:tabs>
        <w:ind w:left="6877" w:hanging="360"/>
      </w:pPr>
      <w:rPr>
        <w:rFonts w:ascii="Wingdings" w:hAnsi="Wingdings" w:hint="default"/>
      </w:rPr>
    </w:lvl>
  </w:abstractNum>
  <w:abstractNum w:abstractNumId="158">
    <w:nsid w:val="3F347283"/>
    <w:multiLevelType w:val="hybridMultilevel"/>
    <w:tmpl w:val="FF8421FA"/>
    <w:lvl w:ilvl="0" w:tplc="49C80EA8">
      <w:start w:val="1"/>
      <w:numFmt w:val="decimal"/>
      <w:lvlText w:val="%1."/>
      <w:lvlJc w:val="left"/>
      <w:pPr>
        <w:tabs>
          <w:tab w:val="num" w:pos="660"/>
        </w:tabs>
        <w:ind w:left="660" w:hanging="360"/>
      </w:pPr>
      <w:rPr>
        <w:rFonts w:ascii="Times New Roman" w:hAnsi="Times New Roman" w:hint="default"/>
        <w:b w:val="0"/>
        <w:i w:val="0"/>
        <w:sz w:val="20"/>
      </w:rPr>
    </w:lvl>
    <w:lvl w:ilvl="1" w:tplc="04070019" w:tentative="1">
      <w:start w:val="1"/>
      <w:numFmt w:val="lowerLetter"/>
      <w:lvlText w:val="%2."/>
      <w:lvlJc w:val="left"/>
      <w:pPr>
        <w:tabs>
          <w:tab w:val="num" w:pos="1343"/>
        </w:tabs>
        <w:ind w:left="1343" w:hanging="360"/>
      </w:pPr>
    </w:lvl>
    <w:lvl w:ilvl="2" w:tplc="0407001B" w:tentative="1">
      <w:start w:val="1"/>
      <w:numFmt w:val="lowerRoman"/>
      <w:lvlText w:val="%3."/>
      <w:lvlJc w:val="right"/>
      <w:pPr>
        <w:tabs>
          <w:tab w:val="num" w:pos="2063"/>
        </w:tabs>
        <w:ind w:left="2063" w:hanging="180"/>
      </w:pPr>
    </w:lvl>
    <w:lvl w:ilvl="3" w:tplc="0407000F" w:tentative="1">
      <w:start w:val="1"/>
      <w:numFmt w:val="decimal"/>
      <w:lvlText w:val="%4."/>
      <w:lvlJc w:val="left"/>
      <w:pPr>
        <w:tabs>
          <w:tab w:val="num" w:pos="2783"/>
        </w:tabs>
        <w:ind w:left="2783" w:hanging="360"/>
      </w:pPr>
    </w:lvl>
    <w:lvl w:ilvl="4" w:tplc="04070019" w:tentative="1">
      <w:start w:val="1"/>
      <w:numFmt w:val="lowerLetter"/>
      <w:lvlText w:val="%5."/>
      <w:lvlJc w:val="left"/>
      <w:pPr>
        <w:tabs>
          <w:tab w:val="num" w:pos="3503"/>
        </w:tabs>
        <w:ind w:left="3503" w:hanging="360"/>
      </w:pPr>
    </w:lvl>
    <w:lvl w:ilvl="5" w:tplc="0407001B" w:tentative="1">
      <w:start w:val="1"/>
      <w:numFmt w:val="lowerRoman"/>
      <w:lvlText w:val="%6."/>
      <w:lvlJc w:val="right"/>
      <w:pPr>
        <w:tabs>
          <w:tab w:val="num" w:pos="4223"/>
        </w:tabs>
        <w:ind w:left="4223" w:hanging="180"/>
      </w:pPr>
    </w:lvl>
    <w:lvl w:ilvl="6" w:tplc="0407000F" w:tentative="1">
      <w:start w:val="1"/>
      <w:numFmt w:val="decimal"/>
      <w:lvlText w:val="%7."/>
      <w:lvlJc w:val="left"/>
      <w:pPr>
        <w:tabs>
          <w:tab w:val="num" w:pos="4943"/>
        </w:tabs>
        <w:ind w:left="4943" w:hanging="360"/>
      </w:pPr>
    </w:lvl>
    <w:lvl w:ilvl="7" w:tplc="04070019" w:tentative="1">
      <w:start w:val="1"/>
      <w:numFmt w:val="lowerLetter"/>
      <w:lvlText w:val="%8."/>
      <w:lvlJc w:val="left"/>
      <w:pPr>
        <w:tabs>
          <w:tab w:val="num" w:pos="5663"/>
        </w:tabs>
        <w:ind w:left="5663" w:hanging="360"/>
      </w:pPr>
    </w:lvl>
    <w:lvl w:ilvl="8" w:tplc="0407001B" w:tentative="1">
      <w:start w:val="1"/>
      <w:numFmt w:val="lowerRoman"/>
      <w:lvlText w:val="%9."/>
      <w:lvlJc w:val="right"/>
      <w:pPr>
        <w:tabs>
          <w:tab w:val="num" w:pos="6383"/>
        </w:tabs>
        <w:ind w:left="6383" w:hanging="180"/>
      </w:pPr>
    </w:lvl>
  </w:abstractNum>
  <w:abstractNum w:abstractNumId="159">
    <w:nsid w:val="3F58442C"/>
    <w:multiLevelType w:val="hybridMultilevel"/>
    <w:tmpl w:val="22C09FC2"/>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03"/>
        </w:tabs>
        <w:ind w:left="1403" w:hanging="360"/>
      </w:pPr>
    </w:lvl>
    <w:lvl w:ilvl="2" w:tplc="0409001B" w:tentative="1">
      <w:start w:val="1"/>
      <w:numFmt w:val="lowerRoman"/>
      <w:lvlText w:val="%3."/>
      <w:lvlJc w:val="right"/>
      <w:pPr>
        <w:tabs>
          <w:tab w:val="num" w:pos="2123"/>
        </w:tabs>
        <w:ind w:left="2123" w:hanging="180"/>
      </w:pPr>
    </w:lvl>
    <w:lvl w:ilvl="3" w:tplc="0409000F" w:tentative="1">
      <w:start w:val="1"/>
      <w:numFmt w:val="decimal"/>
      <w:lvlText w:val="%4."/>
      <w:lvlJc w:val="left"/>
      <w:pPr>
        <w:tabs>
          <w:tab w:val="num" w:pos="2843"/>
        </w:tabs>
        <w:ind w:left="2843" w:hanging="360"/>
      </w:pPr>
    </w:lvl>
    <w:lvl w:ilvl="4" w:tplc="04090019" w:tentative="1">
      <w:start w:val="1"/>
      <w:numFmt w:val="lowerLetter"/>
      <w:lvlText w:val="%5."/>
      <w:lvlJc w:val="left"/>
      <w:pPr>
        <w:tabs>
          <w:tab w:val="num" w:pos="3563"/>
        </w:tabs>
        <w:ind w:left="3563" w:hanging="360"/>
      </w:pPr>
    </w:lvl>
    <w:lvl w:ilvl="5" w:tplc="0409001B" w:tentative="1">
      <w:start w:val="1"/>
      <w:numFmt w:val="lowerRoman"/>
      <w:lvlText w:val="%6."/>
      <w:lvlJc w:val="right"/>
      <w:pPr>
        <w:tabs>
          <w:tab w:val="num" w:pos="4283"/>
        </w:tabs>
        <w:ind w:left="4283" w:hanging="180"/>
      </w:pPr>
    </w:lvl>
    <w:lvl w:ilvl="6" w:tplc="0409000F" w:tentative="1">
      <w:start w:val="1"/>
      <w:numFmt w:val="decimal"/>
      <w:lvlText w:val="%7."/>
      <w:lvlJc w:val="left"/>
      <w:pPr>
        <w:tabs>
          <w:tab w:val="num" w:pos="5003"/>
        </w:tabs>
        <w:ind w:left="5003" w:hanging="360"/>
      </w:pPr>
    </w:lvl>
    <w:lvl w:ilvl="7" w:tplc="04090019" w:tentative="1">
      <w:start w:val="1"/>
      <w:numFmt w:val="lowerLetter"/>
      <w:lvlText w:val="%8."/>
      <w:lvlJc w:val="left"/>
      <w:pPr>
        <w:tabs>
          <w:tab w:val="num" w:pos="5723"/>
        </w:tabs>
        <w:ind w:left="5723" w:hanging="360"/>
      </w:pPr>
    </w:lvl>
    <w:lvl w:ilvl="8" w:tplc="0409001B" w:tentative="1">
      <w:start w:val="1"/>
      <w:numFmt w:val="lowerRoman"/>
      <w:lvlText w:val="%9."/>
      <w:lvlJc w:val="right"/>
      <w:pPr>
        <w:tabs>
          <w:tab w:val="num" w:pos="6443"/>
        </w:tabs>
        <w:ind w:left="6443" w:hanging="180"/>
      </w:pPr>
    </w:lvl>
  </w:abstractNum>
  <w:abstractNum w:abstractNumId="160">
    <w:nsid w:val="3FAC76C6"/>
    <w:multiLevelType w:val="hybridMultilevel"/>
    <w:tmpl w:val="A7249232"/>
    <w:lvl w:ilvl="0" w:tplc="0407000F">
      <w:start w:val="1"/>
      <w:numFmt w:val="decimal"/>
      <w:lvlText w:val="%1."/>
      <w:lvlJc w:val="left"/>
      <w:pPr>
        <w:tabs>
          <w:tab w:val="num" w:pos="460"/>
        </w:tabs>
        <w:ind w:left="460" w:hanging="360"/>
      </w:pPr>
      <w:rPr>
        <w:rFonts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1">
    <w:nsid w:val="40FE12FD"/>
    <w:multiLevelType w:val="hybridMultilevel"/>
    <w:tmpl w:val="6D1E7A18"/>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62">
    <w:nsid w:val="41731D3C"/>
    <w:multiLevelType w:val="hybridMultilevel"/>
    <w:tmpl w:val="5B9001BC"/>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63">
    <w:nsid w:val="41940035"/>
    <w:multiLevelType w:val="hybridMultilevel"/>
    <w:tmpl w:val="395628A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4">
    <w:nsid w:val="41994811"/>
    <w:multiLevelType w:val="hybridMultilevel"/>
    <w:tmpl w:val="0CFEED5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65">
    <w:nsid w:val="41C274CF"/>
    <w:multiLevelType w:val="hybridMultilevel"/>
    <w:tmpl w:val="D7F44D4E"/>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6">
    <w:nsid w:val="41E8354F"/>
    <w:multiLevelType w:val="hybridMultilevel"/>
    <w:tmpl w:val="C9844F68"/>
    <w:lvl w:ilvl="0" w:tplc="D55E1592">
      <w:start w:val="1"/>
      <w:numFmt w:val="lowerLetter"/>
      <w:lvlText w:val="%1."/>
      <w:lvlJc w:val="left"/>
      <w:pPr>
        <w:tabs>
          <w:tab w:val="num" w:pos="1480"/>
        </w:tabs>
        <w:ind w:left="1480" w:hanging="360"/>
      </w:pPr>
      <w:rPr>
        <w:rFonts w:hint="default"/>
      </w:rPr>
    </w:lvl>
    <w:lvl w:ilvl="1" w:tplc="04070019" w:tentative="1">
      <w:start w:val="1"/>
      <w:numFmt w:val="lowerLetter"/>
      <w:lvlText w:val="%2."/>
      <w:lvlJc w:val="left"/>
      <w:pPr>
        <w:tabs>
          <w:tab w:val="num" w:pos="2197"/>
        </w:tabs>
        <w:ind w:left="2197" w:hanging="360"/>
      </w:pPr>
    </w:lvl>
    <w:lvl w:ilvl="2" w:tplc="0407001B" w:tentative="1">
      <w:start w:val="1"/>
      <w:numFmt w:val="lowerRoman"/>
      <w:lvlText w:val="%3."/>
      <w:lvlJc w:val="right"/>
      <w:pPr>
        <w:tabs>
          <w:tab w:val="num" w:pos="2917"/>
        </w:tabs>
        <w:ind w:left="2917" w:hanging="180"/>
      </w:pPr>
    </w:lvl>
    <w:lvl w:ilvl="3" w:tplc="0407000F" w:tentative="1">
      <w:start w:val="1"/>
      <w:numFmt w:val="decimal"/>
      <w:lvlText w:val="%4."/>
      <w:lvlJc w:val="left"/>
      <w:pPr>
        <w:tabs>
          <w:tab w:val="num" w:pos="3637"/>
        </w:tabs>
        <w:ind w:left="3637" w:hanging="360"/>
      </w:pPr>
    </w:lvl>
    <w:lvl w:ilvl="4" w:tplc="04070019" w:tentative="1">
      <w:start w:val="1"/>
      <w:numFmt w:val="lowerLetter"/>
      <w:lvlText w:val="%5."/>
      <w:lvlJc w:val="left"/>
      <w:pPr>
        <w:tabs>
          <w:tab w:val="num" w:pos="4357"/>
        </w:tabs>
        <w:ind w:left="4357" w:hanging="360"/>
      </w:pPr>
    </w:lvl>
    <w:lvl w:ilvl="5" w:tplc="0407001B" w:tentative="1">
      <w:start w:val="1"/>
      <w:numFmt w:val="lowerRoman"/>
      <w:lvlText w:val="%6."/>
      <w:lvlJc w:val="right"/>
      <w:pPr>
        <w:tabs>
          <w:tab w:val="num" w:pos="5077"/>
        </w:tabs>
        <w:ind w:left="5077" w:hanging="180"/>
      </w:pPr>
    </w:lvl>
    <w:lvl w:ilvl="6" w:tplc="0407000F" w:tentative="1">
      <w:start w:val="1"/>
      <w:numFmt w:val="decimal"/>
      <w:lvlText w:val="%7."/>
      <w:lvlJc w:val="left"/>
      <w:pPr>
        <w:tabs>
          <w:tab w:val="num" w:pos="5797"/>
        </w:tabs>
        <w:ind w:left="5797" w:hanging="360"/>
      </w:pPr>
    </w:lvl>
    <w:lvl w:ilvl="7" w:tplc="04070019" w:tentative="1">
      <w:start w:val="1"/>
      <w:numFmt w:val="lowerLetter"/>
      <w:lvlText w:val="%8."/>
      <w:lvlJc w:val="left"/>
      <w:pPr>
        <w:tabs>
          <w:tab w:val="num" w:pos="6517"/>
        </w:tabs>
        <w:ind w:left="6517" w:hanging="360"/>
      </w:pPr>
    </w:lvl>
    <w:lvl w:ilvl="8" w:tplc="0407001B" w:tentative="1">
      <w:start w:val="1"/>
      <w:numFmt w:val="lowerRoman"/>
      <w:lvlText w:val="%9."/>
      <w:lvlJc w:val="right"/>
      <w:pPr>
        <w:tabs>
          <w:tab w:val="num" w:pos="7237"/>
        </w:tabs>
        <w:ind w:left="7237" w:hanging="180"/>
      </w:pPr>
    </w:lvl>
  </w:abstractNum>
  <w:abstractNum w:abstractNumId="167">
    <w:nsid w:val="42003CA9"/>
    <w:multiLevelType w:val="hybridMultilevel"/>
    <w:tmpl w:val="D51C4476"/>
    <w:lvl w:ilvl="0" w:tplc="04070019">
      <w:start w:val="1"/>
      <w:numFmt w:val="lowerLetter"/>
      <w:lvlText w:val="%1."/>
      <w:lvlJc w:val="left"/>
      <w:pPr>
        <w:tabs>
          <w:tab w:val="num" w:pos="1551"/>
        </w:tabs>
        <w:ind w:left="1551" w:hanging="360"/>
      </w:pPr>
    </w:lvl>
    <w:lvl w:ilvl="1" w:tplc="04070019" w:tentative="1">
      <w:start w:val="1"/>
      <w:numFmt w:val="lowerLetter"/>
      <w:lvlText w:val="%2."/>
      <w:lvlJc w:val="left"/>
      <w:pPr>
        <w:tabs>
          <w:tab w:val="num" w:pos="2271"/>
        </w:tabs>
        <w:ind w:left="2271" w:hanging="360"/>
      </w:pPr>
    </w:lvl>
    <w:lvl w:ilvl="2" w:tplc="0407001B" w:tentative="1">
      <w:start w:val="1"/>
      <w:numFmt w:val="lowerRoman"/>
      <w:lvlText w:val="%3."/>
      <w:lvlJc w:val="right"/>
      <w:pPr>
        <w:tabs>
          <w:tab w:val="num" w:pos="2991"/>
        </w:tabs>
        <w:ind w:left="2991" w:hanging="180"/>
      </w:pPr>
    </w:lvl>
    <w:lvl w:ilvl="3" w:tplc="0407000F" w:tentative="1">
      <w:start w:val="1"/>
      <w:numFmt w:val="decimal"/>
      <w:lvlText w:val="%4."/>
      <w:lvlJc w:val="left"/>
      <w:pPr>
        <w:tabs>
          <w:tab w:val="num" w:pos="3711"/>
        </w:tabs>
        <w:ind w:left="3711" w:hanging="360"/>
      </w:pPr>
    </w:lvl>
    <w:lvl w:ilvl="4" w:tplc="04070019" w:tentative="1">
      <w:start w:val="1"/>
      <w:numFmt w:val="lowerLetter"/>
      <w:lvlText w:val="%5."/>
      <w:lvlJc w:val="left"/>
      <w:pPr>
        <w:tabs>
          <w:tab w:val="num" w:pos="4431"/>
        </w:tabs>
        <w:ind w:left="4431" w:hanging="360"/>
      </w:pPr>
    </w:lvl>
    <w:lvl w:ilvl="5" w:tplc="0407001B" w:tentative="1">
      <w:start w:val="1"/>
      <w:numFmt w:val="lowerRoman"/>
      <w:lvlText w:val="%6."/>
      <w:lvlJc w:val="right"/>
      <w:pPr>
        <w:tabs>
          <w:tab w:val="num" w:pos="5151"/>
        </w:tabs>
        <w:ind w:left="5151" w:hanging="180"/>
      </w:pPr>
    </w:lvl>
    <w:lvl w:ilvl="6" w:tplc="0407000F" w:tentative="1">
      <w:start w:val="1"/>
      <w:numFmt w:val="decimal"/>
      <w:lvlText w:val="%7."/>
      <w:lvlJc w:val="left"/>
      <w:pPr>
        <w:tabs>
          <w:tab w:val="num" w:pos="5871"/>
        </w:tabs>
        <w:ind w:left="5871" w:hanging="360"/>
      </w:pPr>
    </w:lvl>
    <w:lvl w:ilvl="7" w:tplc="04070019" w:tentative="1">
      <w:start w:val="1"/>
      <w:numFmt w:val="lowerLetter"/>
      <w:lvlText w:val="%8."/>
      <w:lvlJc w:val="left"/>
      <w:pPr>
        <w:tabs>
          <w:tab w:val="num" w:pos="6591"/>
        </w:tabs>
        <w:ind w:left="6591" w:hanging="360"/>
      </w:pPr>
    </w:lvl>
    <w:lvl w:ilvl="8" w:tplc="0407001B" w:tentative="1">
      <w:start w:val="1"/>
      <w:numFmt w:val="lowerRoman"/>
      <w:lvlText w:val="%9."/>
      <w:lvlJc w:val="right"/>
      <w:pPr>
        <w:tabs>
          <w:tab w:val="num" w:pos="7311"/>
        </w:tabs>
        <w:ind w:left="7311" w:hanging="180"/>
      </w:pPr>
    </w:lvl>
  </w:abstractNum>
  <w:abstractNum w:abstractNumId="168">
    <w:nsid w:val="422537E3"/>
    <w:multiLevelType w:val="hybridMultilevel"/>
    <w:tmpl w:val="797ABD3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9">
    <w:nsid w:val="427955B0"/>
    <w:multiLevelType w:val="hybridMultilevel"/>
    <w:tmpl w:val="18B431E2"/>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170">
    <w:nsid w:val="42FA3329"/>
    <w:multiLevelType w:val="hybridMultilevel"/>
    <w:tmpl w:val="6EE2433A"/>
    <w:lvl w:ilvl="0" w:tplc="69A68DC0">
      <w:start w:val="1"/>
      <w:numFmt w:val="bullet"/>
      <w:pStyle w:val="AVCBulletlevel1CharChar"/>
      <w:lvlText w:val=""/>
      <w:lvlJc w:val="left"/>
      <w:pPr>
        <w:tabs>
          <w:tab w:val="num" w:pos="397"/>
        </w:tabs>
        <w:ind w:left="397" w:hanging="397"/>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1">
    <w:nsid w:val="436A0811"/>
    <w:multiLevelType w:val="hybridMultilevel"/>
    <w:tmpl w:val="0158CAAA"/>
    <w:lvl w:ilvl="0" w:tplc="0DAAA6A2">
      <w:start w:val="1"/>
      <w:numFmt w:val="lowerLetter"/>
      <w:lvlText w:val="%1."/>
      <w:lvlJc w:val="left"/>
      <w:pPr>
        <w:tabs>
          <w:tab w:val="num" w:pos="1494"/>
        </w:tabs>
        <w:ind w:left="1494" w:hanging="360"/>
      </w:pPr>
      <w:rPr>
        <w:rFonts w:hint="default"/>
      </w:rPr>
    </w:lvl>
    <w:lvl w:ilvl="1" w:tplc="04070019" w:tentative="1">
      <w:start w:val="1"/>
      <w:numFmt w:val="lowerLetter"/>
      <w:lvlText w:val="%2."/>
      <w:lvlJc w:val="left"/>
      <w:pPr>
        <w:tabs>
          <w:tab w:val="num" w:pos="2177"/>
        </w:tabs>
        <w:ind w:left="2177" w:hanging="360"/>
      </w:pPr>
    </w:lvl>
    <w:lvl w:ilvl="2" w:tplc="0407001B" w:tentative="1">
      <w:start w:val="1"/>
      <w:numFmt w:val="lowerRoman"/>
      <w:lvlText w:val="%3."/>
      <w:lvlJc w:val="right"/>
      <w:pPr>
        <w:tabs>
          <w:tab w:val="num" w:pos="2897"/>
        </w:tabs>
        <w:ind w:left="2897" w:hanging="180"/>
      </w:pPr>
    </w:lvl>
    <w:lvl w:ilvl="3" w:tplc="0407000F" w:tentative="1">
      <w:start w:val="1"/>
      <w:numFmt w:val="decimal"/>
      <w:lvlText w:val="%4."/>
      <w:lvlJc w:val="left"/>
      <w:pPr>
        <w:tabs>
          <w:tab w:val="num" w:pos="3617"/>
        </w:tabs>
        <w:ind w:left="3617" w:hanging="360"/>
      </w:pPr>
    </w:lvl>
    <w:lvl w:ilvl="4" w:tplc="04070019" w:tentative="1">
      <w:start w:val="1"/>
      <w:numFmt w:val="lowerLetter"/>
      <w:lvlText w:val="%5."/>
      <w:lvlJc w:val="left"/>
      <w:pPr>
        <w:tabs>
          <w:tab w:val="num" w:pos="4337"/>
        </w:tabs>
        <w:ind w:left="4337" w:hanging="360"/>
      </w:pPr>
    </w:lvl>
    <w:lvl w:ilvl="5" w:tplc="0407001B" w:tentative="1">
      <w:start w:val="1"/>
      <w:numFmt w:val="lowerRoman"/>
      <w:lvlText w:val="%6."/>
      <w:lvlJc w:val="right"/>
      <w:pPr>
        <w:tabs>
          <w:tab w:val="num" w:pos="5057"/>
        </w:tabs>
        <w:ind w:left="5057" w:hanging="180"/>
      </w:pPr>
    </w:lvl>
    <w:lvl w:ilvl="6" w:tplc="0407000F" w:tentative="1">
      <w:start w:val="1"/>
      <w:numFmt w:val="decimal"/>
      <w:lvlText w:val="%7."/>
      <w:lvlJc w:val="left"/>
      <w:pPr>
        <w:tabs>
          <w:tab w:val="num" w:pos="5777"/>
        </w:tabs>
        <w:ind w:left="5777" w:hanging="360"/>
      </w:pPr>
    </w:lvl>
    <w:lvl w:ilvl="7" w:tplc="04070019" w:tentative="1">
      <w:start w:val="1"/>
      <w:numFmt w:val="lowerLetter"/>
      <w:lvlText w:val="%8."/>
      <w:lvlJc w:val="left"/>
      <w:pPr>
        <w:tabs>
          <w:tab w:val="num" w:pos="6497"/>
        </w:tabs>
        <w:ind w:left="6497" w:hanging="360"/>
      </w:pPr>
    </w:lvl>
    <w:lvl w:ilvl="8" w:tplc="0407001B" w:tentative="1">
      <w:start w:val="1"/>
      <w:numFmt w:val="lowerRoman"/>
      <w:lvlText w:val="%9."/>
      <w:lvlJc w:val="right"/>
      <w:pPr>
        <w:tabs>
          <w:tab w:val="num" w:pos="7217"/>
        </w:tabs>
        <w:ind w:left="7217" w:hanging="180"/>
      </w:pPr>
    </w:lvl>
  </w:abstractNum>
  <w:abstractNum w:abstractNumId="172">
    <w:nsid w:val="437C2986"/>
    <w:multiLevelType w:val="hybridMultilevel"/>
    <w:tmpl w:val="79229FA8"/>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040"/>
        </w:tabs>
        <w:ind w:left="1040" w:hanging="360"/>
      </w:pPr>
    </w:lvl>
    <w:lvl w:ilvl="2" w:tplc="0407001B" w:tentative="1">
      <w:start w:val="1"/>
      <w:numFmt w:val="lowerRoman"/>
      <w:lvlText w:val="%3."/>
      <w:lvlJc w:val="right"/>
      <w:pPr>
        <w:tabs>
          <w:tab w:val="num" w:pos="1760"/>
        </w:tabs>
        <w:ind w:left="1760" w:hanging="180"/>
      </w:pPr>
    </w:lvl>
    <w:lvl w:ilvl="3" w:tplc="0407000F" w:tentative="1">
      <w:start w:val="1"/>
      <w:numFmt w:val="decimal"/>
      <w:lvlText w:val="%4."/>
      <w:lvlJc w:val="left"/>
      <w:pPr>
        <w:tabs>
          <w:tab w:val="num" w:pos="2480"/>
        </w:tabs>
        <w:ind w:left="2480" w:hanging="360"/>
      </w:pPr>
    </w:lvl>
    <w:lvl w:ilvl="4" w:tplc="04070019" w:tentative="1">
      <w:start w:val="1"/>
      <w:numFmt w:val="lowerLetter"/>
      <w:lvlText w:val="%5."/>
      <w:lvlJc w:val="left"/>
      <w:pPr>
        <w:tabs>
          <w:tab w:val="num" w:pos="3200"/>
        </w:tabs>
        <w:ind w:left="3200" w:hanging="360"/>
      </w:pPr>
    </w:lvl>
    <w:lvl w:ilvl="5" w:tplc="0407001B" w:tentative="1">
      <w:start w:val="1"/>
      <w:numFmt w:val="lowerRoman"/>
      <w:lvlText w:val="%6."/>
      <w:lvlJc w:val="right"/>
      <w:pPr>
        <w:tabs>
          <w:tab w:val="num" w:pos="3920"/>
        </w:tabs>
        <w:ind w:left="3920" w:hanging="180"/>
      </w:pPr>
    </w:lvl>
    <w:lvl w:ilvl="6" w:tplc="0407000F" w:tentative="1">
      <w:start w:val="1"/>
      <w:numFmt w:val="decimal"/>
      <w:lvlText w:val="%7."/>
      <w:lvlJc w:val="left"/>
      <w:pPr>
        <w:tabs>
          <w:tab w:val="num" w:pos="4640"/>
        </w:tabs>
        <w:ind w:left="4640" w:hanging="360"/>
      </w:pPr>
    </w:lvl>
    <w:lvl w:ilvl="7" w:tplc="04070019" w:tentative="1">
      <w:start w:val="1"/>
      <w:numFmt w:val="lowerLetter"/>
      <w:lvlText w:val="%8."/>
      <w:lvlJc w:val="left"/>
      <w:pPr>
        <w:tabs>
          <w:tab w:val="num" w:pos="5360"/>
        </w:tabs>
        <w:ind w:left="5360" w:hanging="360"/>
      </w:pPr>
    </w:lvl>
    <w:lvl w:ilvl="8" w:tplc="0407001B" w:tentative="1">
      <w:start w:val="1"/>
      <w:numFmt w:val="lowerRoman"/>
      <w:lvlText w:val="%9."/>
      <w:lvlJc w:val="right"/>
      <w:pPr>
        <w:tabs>
          <w:tab w:val="num" w:pos="6080"/>
        </w:tabs>
        <w:ind w:left="6080" w:hanging="180"/>
      </w:pPr>
    </w:lvl>
  </w:abstractNum>
  <w:abstractNum w:abstractNumId="173">
    <w:nsid w:val="43A26965"/>
    <w:multiLevelType w:val="hybridMultilevel"/>
    <w:tmpl w:val="16D89E36"/>
    <w:lvl w:ilvl="0" w:tplc="64DA8F8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151"/>
        </w:tabs>
        <w:ind w:left="1151" w:hanging="360"/>
      </w:pPr>
    </w:lvl>
    <w:lvl w:ilvl="2" w:tplc="0407001B" w:tentative="1">
      <w:start w:val="1"/>
      <w:numFmt w:val="lowerRoman"/>
      <w:lvlText w:val="%3."/>
      <w:lvlJc w:val="right"/>
      <w:pPr>
        <w:tabs>
          <w:tab w:val="num" w:pos="1871"/>
        </w:tabs>
        <w:ind w:left="1871" w:hanging="180"/>
      </w:pPr>
    </w:lvl>
    <w:lvl w:ilvl="3" w:tplc="0407000F" w:tentative="1">
      <w:start w:val="1"/>
      <w:numFmt w:val="decimal"/>
      <w:lvlText w:val="%4."/>
      <w:lvlJc w:val="left"/>
      <w:pPr>
        <w:tabs>
          <w:tab w:val="num" w:pos="2591"/>
        </w:tabs>
        <w:ind w:left="2591" w:hanging="360"/>
      </w:pPr>
    </w:lvl>
    <w:lvl w:ilvl="4" w:tplc="04070019" w:tentative="1">
      <w:start w:val="1"/>
      <w:numFmt w:val="lowerLetter"/>
      <w:lvlText w:val="%5."/>
      <w:lvlJc w:val="left"/>
      <w:pPr>
        <w:tabs>
          <w:tab w:val="num" w:pos="3311"/>
        </w:tabs>
        <w:ind w:left="3311" w:hanging="360"/>
      </w:pPr>
    </w:lvl>
    <w:lvl w:ilvl="5" w:tplc="0407001B" w:tentative="1">
      <w:start w:val="1"/>
      <w:numFmt w:val="lowerRoman"/>
      <w:lvlText w:val="%6."/>
      <w:lvlJc w:val="right"/>
      <w:pPr>
        <w:tabs>
          <w:tab w:val="num" w:pos="4031"/>
        </w:tabs>
        <w:ind w:left="4031" w:hanging="180"/>
      </w:pPr>
    </w:lvl>
    <w:lvl w:ilvl="6" w:tplc="0407000F" w:tentative="1">
      <w:start w:val="1"/>
      <w:numFmt w:val="decimal"/>
      <w:lvlText w:val="%7."/>
      <w:lvlJc w:val="left"/>
      <w:pPr>
        <w:tabs>
          <w:tab w:val="num" w:pos="4751"/>
        </w:tabs>
        <w:ind w:left="4751" w:hanging="360"/>
      </w:pPr>
    </w:lvl>
    <w:lvl w:ilvl="7" w:tplc="04070019" w:tentative="1">
      <w:start w:val="1"/>
      <w:numFmt w:val="lowerLetter"/>
      <w:lvlText w:val="%8."/>
      <w:lvlJc w:val="left"/>
      <w:pPr>
        <w:tabs>
          <w:tab w:val="num" w:pos="5471"/>
        </w:tabs>
        <w:ind w:left="5471" w:hanging="360"/>
      </w:pPr>
    </w:lvl>
    <w:lvl w:ilvl="8" w:tplc="0407001B" w:tentative="1">
      <w:start w:val="1"/>
      <w:numFmt w:val="lowerRoman"/>
      <w:lvlText w:val="%9."/>
      <w:lvlJc w:val="right"/>
      <w:pPr>
        <w:tabs>
          <w:tab w:val="num" w:pos="6191"/>
        </w:tabs>
        <w:ind w:left="6191" w:hanging="180"/>
      </w:pPr>
    </w:lvl>
  </w:abstractNum>
  <w:abstractNum w:abstractNumId="174">
    <w:nsid w:val="43EA374C"/>
    <w:multiLevelType w:val="hybridMultilevel"/>
    <w:tmpl w:val="3438C4D4"/>
    <w:lvl w:ilvl="0" w:tplc="0407000F">
      <w:start w:val="1"/>
      <w:numFmt w:val="decimal"/>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175">
    <w:nsid w:val="456B532A"/>
    <w:multiLevelType w:val="hybridMultilevel"/>
    <w:tmpl w:val="78F26542"/>
    <w:lvl w:ilvl="0" w:tplc="0DAAA6A2">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6">
    <w:nsid w:val="45813153"/>
    <w:multiLevelType w:val="hybridMultilevel"/>
    <w:tmpl w:val="D91A4BA2"/>
    <w:lvl w:ilvl="0" w:tplc="FFFFFFFF">
      <w:start w:val="1"/>
      <w:numFmt w:val="decimal"/>
      <w:lvlText w:val="%1."/>
      <w:lvlJc w:val="left"/>
      <w:pPr>
        <w:tabs>
          <w:tab w:val="num" w:pos="1157"/>
        </w:tabs>
        <w:ind w:left="11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77">
    <w:nsid w:val="458E2994"/>
    <w:multiLevelType w:val="hybridMultilevel"/>
    <w:tmpl w:val="91482138"/>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78">
    <w:nsid w:val="45AB045B"/>
    <w:multiLevelType w:val="hybridMultilevel"/>
    <w:tmpl w:val="C24451DE"/>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79">
    <w:nsid w:val="45F6326D"/>
    <w:multiLevelType w:val="multilevel"/>
    <w:tmpl w:val="B7F8323C"/>
    <w:numStyleLink w:val="SVCBullets"/>
  </w:abstractNum>
  <w:abstractNum w:abstractNumId="180">
    <w:nsid w:val="46446348"/>
    <w:multiLevelType w:val="hybridMultilevel"/>
    <w:tmpl w:val="03F66C3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1">
    <w:nsid w:val="464D3F38"/>
    <w:multiLevelType w:val="hybridMultilevel"/>
    <w:tmpl w:val="1E7CE5A0"/>
    <w:lvl w:ilvl="0" w:tplc="0407000F">
      <w:start w:val="1"/>
      <w:numFmt w:val="decimal"/>
      <w:lvlText w:val="%1."/>
      <w:lvlJc w:val="left"/>
      <w:pPr>
        <w:tabs>
          <w:tab w:val="num" w:pos="1154"/>
        </w:tabs>
        <w:ind w:left="1154" w:hanging="360"/>
      </w:pPr>
    </w:lvl>
    <w:lvl w:ilvl="1" w:tplc="04070019" w:tentative="1">
      <w:start w:val="1"/>
      <w:numFmt w:val="lowerLetter"/>
      <w:lvlText w:val="%2."/>
      <w:lvlJc w:val="left"/>
      <w:pPr>
        <w:tabs>
          <w:tab w:val="num" w:pos="1874"/>
        </w:tabs>
        <w:ind w:left="1874" w:hanging="360"/>
      </w:pPr>
    </w:lvl>
    <w:lvl w:ilvl="2" w:tplc="0407001B" w:tentative="1">
      <w:start w:val="1"/>
      <w:numFmt w:val="lowerRoman"/>
      <w:lvlText w:val="%3."/>
      <w:lvlJc w:val="right"/>
      <w:pPr>
        <w:tabs>
          <w:tab w:val="num" w:pos="2594"/>
        </w:tabs>
        <w:ind w:left="2594" w:hanging="180"/>
      </w:pPr>
    </w:lvl>
    <w:lvl w:ilvl="3" w:tplc="0407000F" w:tentative="1">
      <w:start w:val="1"/>
      <w:numFmt w:val="decimal"/>
      <w:lvlText w:val="%4."/>
      <w:lvlJc w:val="left"/>
      <w:pPr>
        <w:tabs>
          <w:tab w:val="num" w:pos="3314"/>
        </w:tabs>
        <w:ind w:left="3314" w:hanging="360"/>
      </w:pPr>
    </w:lvl>
    <w:lvl w:ilvl="4" w:tplc="04070019" w:tentative="1">
      <w:start w:val="1"/>
      <w:numFmt w:val="lowerLetter"/>
      <w:lvlText w:val="%5."/>
      <w:lvlJc w:val="left"/>
      <w:pPr>
        <w:tabs>
          <w:tab w:val="num" w:pos="4034"/>
        </w:tabs>
        <w:ind w:left="4034" w:hanging="360"/>
      </w:pPr>
    </w:lvl>
    <w:lvl w:ilvl="5" w:tplc="0407001B" w:tentative="1">
      <w:start w:val="1"/>
      <w:numFmt w:val="lowerRoman"/>
      <w:lvlText w:val="%6."/>
      <w:lvlJc w:val="right"/>
      <w:pPr>
        <w:tabs>
          <w:tab w:val="num" w:pos="4754"/>
        </w:tabs>
        <w:ind w:left="4754" w:hanging="180"/>
      </w:pPr>
    </w:lvl>
    <w:lvl w:ilvl="6" w:tplc="0407000F" w:tentative="1">
      <w:start w:val="1"/>
      <w:numFmt w:val="decimal"/>
      <w:lvlText w:val="%7."/>
      <w:lvlJc w:val="left"/>
      <w:pPr>
        <w:tabs>
          <w:tab w:val="num" w:pos="5474"/>
        </w:tabs>
        <w:ind w:left="5474" w:hanging="360"/>
      </w:pPr>
    </w:lvl>
    <w:lvl w:ilvl="7" w:tplc="04070019" w:tentative="1">
      <w:start w:val="1"/>
      <w:numFmt w:val="lowerLetter"/>
      <w:lvlText w:val="%8."/>
      <w:lvlJc w:val="left"/>
      <w:pPr>
        <w:tabs>
          <w:tab w:val="num" w:pos="6194"/>
        </w:tabs>
        <w:ind w:left="6194" w:hanging="360"/>
      </w:pPr>
    </w:lvl>
    <w:lvl w:ilvl="8" w:tplc="0407001B" w:tentative="1">
      <w:start w:val="1"/>
      <w:numFmt w:val="lowerRoman"/>
      <w:lvlText w:val="%9."/>
      <w:lvlJc w:val="right"/>
      <w:pPr>
        <w:tabs>
          <w:tab w:val="num" w:pos="6914"/>
        </w:tabs>
        <w:ind w:left="6914" w:hanging="180"/>
      </w:pPr>
    </w:lvl>
  </w:abstractNum>
  <w:abstractNum w:abstractNumId="182">
    <w:nsid w:val="465E4D8E"/>
    <w:multiLevelType w:val="hybridMultilevel"/>
    <w:tmpl w:val="E5F6951A"/>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3">
    <w:nsid w:val="46A604D5"/>
    <w:multiLevelType w:val="hybridMultilevel"/>
    <w:tmpl w:val="3B1E5E04"/>
    <w:lvl w:ilvl="0" w:tplc="04070019">
      <w:start w:val="1"/>
      <w:numFmt w:val="lowerLetter"/>
      <w:lvlText w:val="%1."/>
      <w:lvlJc w:val="left"/>
      <w:pPr>
        <w:tabs>
          <w:tab w:val="num" w:pos="1117"/>
        </w:tabs>
        <w:ind w:left="111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84">
    <w:nsid w:val="46A913E8"/>
    <w:multiLevelType w:val="hybridMultilevel"/>
    <w:tmpl w:val="D416FEE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5">
    <w:nsid w:val="46D46D97"/>
    <w:multiLevelType w:val="hybridMultilevel"/>
    <w:tmpl w:val="016497E8"/>
    <w:lvl w:ilvl="0" w:tplc="5F5CD7C4">
      <w:start w:val="1"/>
      <w:numFmt w:val="lowerRoman"/>
      <w:lvlText w:val="%1."/>
      <w:lvlJc w:val="left"/>
      <w:pPr>
        <w:tabs>
          <w:tab w:val="num" w:pos="2345"/>
        </w:tabs>
        <w:ind w:left="2345" w:hanging="360"/>
      </w:pPr>
      <w:rPr>
        <w:rFonts w:hint="default"/>
      </w:rPr>
    </w:lvl>
    <w:lvl w:ilvl="1" w:tplc="04070019">
      <w:start w:val="1"/>
      <w:numFmt w:val="lowerLetter"/>
      <w:lvlText w:val="%2."/>
      <w:lvlJc w:val="left"/>
      <w:pPr>
        <w:tabs>
          <w:tab w:val="num" w:pos="1876"/>
        </w:tabs>
        <w:ind w:left="1876" w:hanging="360"/>
      </w:pPr>
    </w:lvl>
    <w:lvl w:ilvl="2" w:tplc="0407001B" w:tentative="1">
      <w:start w:val="1"/>
      <w:numFmt w:val="lowerRoman"/>
      <w:lvlText w:val="%3."/>
      <w:lvlJc w:val="right"/>
      <w:pPr>
        <w:tabs>
          <w:tab w:val="num" w:pos="2596"/>
        </w:tabs>
        <w:ind w:left="2596" w:hanging="180"/>
      </w:pPr>
    </w:lvl>
    <w:lvl w:ilvl="3" w:tplc="0407000F" w:tentative="1">
      <w:start w:val="1"/>
      <w:numFmt w:val="decimal"/>
      <w:lvlText w:val="%4."/>
      <w:lvlJc w:val="left"/>
      <w:pPr>
        <w:tabs>
          <w:tab w:val="num" w:pos="3316"/>
        </w:tabs>
        <w:ind w:left="3316" w:hanging="360"/>
      </w:pPr>
    </w:lvl>
    <w:lvl w:ilvl="4" w:tplc="04070019" w:tentative="1">
      <w:start w:val="1"/>
      <w:numFmt w:val="lowerLetter"/>
      <w:lvlText w:val="%5."/>
      <w:lvlJc w:val="left"/>
      <w:pPr>
        <w:tabs>
          <w:tab w:val="num" w:pos="4036"/>
        </w:tabs>
        <w:ind w:left="4036" w:hanging="360"/>
      </w:pPr>
    </w:lvl>
    <w:lvl w:ilvl="5" w:tplc="0407001B" w:tentative="1">
      <w:start w:val="1"/>
      <w:numFmt w:val="lowerRoman"/>
      <w:lvlText w:val="%6."/>
      <w:lvlJc w:val="right"/>
      <w:pPr>
        <w:tabs>
          <w:tab w:val="num" w:pos="4756"/>
        </w:tabs>
        <w:ind w:left="4756" w:hanging="180"/>
      </w:pPr>
    </w:lvl>
    <w:lvl w:ilvl="6" w:tplc="0407000F" w:tentative="1">
      <w:start w:val="1"/>
      <w:numFmt w:val="decimal"/>
      <w:lvlText w:val="%7."/>
      <w:lvlJc w:val="left"/>
      <w:pPr>
        <w:tabs>
          <w:tab w:val="num" w:pos="5476"/>
        </w:tabs>
        <w:ind w:left="5476" w:hanging="360"/>
      </w:pPr>
    </w:lvl>
    <w:lvl w:ilvl="7" w:tplc="04070019" w:tentative="1">
      <w:start w:val="1"/>
      <w:numFmt w:val="lowerLetter"/>
      <w:lvlText w:val="%8."/>
      <w:lvlJc w:val="left"/>
      <w:pPr>
        <w:tabs>
          <w:tab w:val="num" w:pos="6196"/>
        </w:tabs>
        <w:ind w:left="6196" w:hanging="360"/>
      </w:pPr>
    </w:lvl>
    <w:lvl w:ilvl="8" w:tplc="0407001B" w:tentative="1">
      <w:start w:val="1"/>
      <w:numFmt w:val="lowerRoman"/>
      <w:lvlText w:val="%9."/>
      <w:lvlJc w:val="right"/>
      <w:pPr>
        <w:tabs>
          <w:tab w:val="num" w:pos="6916"/>
        </w:tabs>
        <w:ind w:left="6916" w:hanging="180"/>
      </w:pPr>
    </w:lvl>
  </w:abstractNum>
  <w:abstractNum w:abstractNumId="186">
    <w:nsid w:val="46E804F9"/>
    <w:multiLevelType w:val="hybridMultilevel"/>
    <w:tmpl w:val="D8DC1594"/>
    <w:lvl w:ilvl="0" w:tplc="BE626260">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7">
    <w:nsid w:val="46FE448A"/>
    <w:multiLevelType w:val="hybridMultilevel"/>
    <w:tmpl w:val="4872A6EE"/>
    <w:lvl w:ilvl="0" w:tplc="0407000F">
      <w:start w:val="1"/>
      <w:numFmt w:val="decimal"/>
      <w:lvlText w:val="%1."/>
      <w:lvlJc w:val="left"/>
      <w:pPr>
        <w:tabs>
          <w:tab w:val="num" w:pos="1551"/>
        </w:tabs>
        <w:ind w:left="1551" w:hanging="360"/>
      </w:pPr>
    </w:lvl>
    <w:lvl w:ilvl="1" w:tplc="04070019" w:tentative="1">
      <w:start w:val="1"/>
      <w:numFmt w:val="lowerLetter"/>
      <w:lvlText w:val="%2."/>
      <w:lvlJc w:val="left"/>
      <w:pPr>
        <w:tabs>
          <w:tab w:val="num" w:pos="2271"/>
        </w:tabs>
        <w:ind w:left="2271" w:hanging="360"/>
      </w:pPr>
    </w:lvl>
    <w:lvl w:ilvl="2" w:tplc="0407001B" w:tentative="1">
      <w:start w:val="1"/>
      <w:numFmt w:val="lowerRoman"/>
      <w:lvlText w:val="%3."/>
      <w:lvlJc w:val="right"/>
      <w:pPr>
        <w:tabs>
          <w:tab w:val="num" w:pos="2991"/>
        </w:tabs>
        <w:ind w:left="2991" w:hanging="180"/>
      </w:pPr>
    </w:lvl>
    <w:lvl w:ilvl="3" w:tplc="0407000F" w:tentative="1">
      <w:start w:val="1"/>
      <w:numFmt w:val="decimal"/>
      <w:lvlText w:val="%4."/>
      <w:lvlJc w:val="left"/>
      <w:pPr>
        <w:tabs>
          <w:tab w:val="num" w:pos="3711"/>
        </w:tabs>
        <w:ind w:left="3711" w:hanging="360"/>
      </w:pPr>
    </w:lvl>
    <w:lvl w:ilvl="4" w:tplc="04070019" w:tentative="1">
      <w:start w:val="1"/>
      <w:numFmt w:val="lowerLetter"/>
      <w:lvlText w:val="%5."/>
      <w:lvlJc w:val="left"/>
      <w:pPr>
        <w:tabs>
          <w:tab w:val="num" w:pos="4431"/>
        </w:tabs>
        <w:ind w:left="4431" w:hanging="360"/>
      </w:pPr>
    </w:lvl>
    <w:lvl w:ilvl="5" w:tplc="0407001B" w:tentative="1">
      <w:start w:val="1"/>
      <w:numFmt w:val="lowerRoman"/>
      <w:lvlText w:val="%6."/>
      <w:lvlJc w:val="right"/>
      <w:pPr>
        <w:tabs>
          <w:tab w:val="num" w:pos="5151"/>
        </w:tabs>
        <w:ind w:left="5151" w:hanging="180"/>
      </w:pPr>
    </w:lvl>
    <w:lvl w:ilvl="6" w:tplc="0407000F" w:tentative="1">
      <w:start w:val="1"/>
      <w:numFmt w:val="decimal"/>
      <w:lvlText w:val="%7."/>
      <w:lvlJc w:val="left"/>
      <w:pPr>
        <w:tabs>
          <w:tab w:val="num" w:pos="5871"/>
        </w:tabs>
        <w:ind w:left="5871" w:hanging="360"/>
      </w:pPr>
    </w:lvl>
    <w:lvl w:ilvl="7" w:tplc="04070019" w:tentative="1">
      <w:start w:val="1"/>
      <w:numFmt w:val="lowerLetter"/>
      <w:lvlText w:val="%8."/>
      <w:lvlJc w:val="left"/>
      <w:pPr>
        <w:tabs>
          <w:tab w:val="num" w:pos="6591"/>
        </w:tabs>
        <w:ind w:left="6591" w:hanging="360"/>
      </w:pPr>
    </w:lvl>
    <w:lvl w:ilvl="8" w:tplc="0407001B" w:tentative="1">
      <w:start w:val="1"/>
      <w:numFmt w:val="lowerRoman"/>
      <w:lvlText w:val="%9."/>
      <w:lvlJc w:val="right"/>
      <w:pPr>
        <w:tabs>
          <w:tab w:val="num" w:pos="7311"/>
        </w:tabs>
        <w:ind w:left="7311" w:hanging="180"/>
      </w:pPr>
    </w:lvl>
  </w:abstractNum>
  <w:abstractNum w:abstractNumId="188">
    <w:nsid w:val="47695BF1"/>
    <w:multiLevelType w:val="hybridMultilevel"/>
    <w:tmpl w:val="F81AC29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189">
    <w:nsid w:val="47850717"/>
    <w:multiLevelType w:val="hybridMultilevel"/>
    <w:tmpl w:val="13FE4316"/>
    <w:lvl w:ilvl="0" w:tplc="FFFFFFFF">
      <w:start w:val="1"/>
      <w:numFmt w:val="decimal"/>
      <w:lvlText w:val="%1."/>
      <w:lvlJc w:val="left"/>
      <w:pPr>
        <w:tabs>
          <w:tab w:val="num" w:pos="760"/>
        </w:tabs>
        <w:ind w:left="760" w:hanging="360"/>
      </w:pPr>
    </w:lvl>
    <w:lvl w:ilvl="1" w:tplc="64DA8F82">
      <w:start w:val="1"/>
      <w:numFmt w:val="lowerLetter"/>
      <w:lvlText w:val="%2."/>
      <w:lvlJc w:val="left"/>
      <w:pPr>
        <w:tabs>
          <w:tab w:val="num" w:pos="1443"/>
        </w:tabs>
        <w:ind w:left="1443" w:hanging="360"/>
      </w:pPr>
      <w:rPr>
        <w:rFonts w:hint="default"/>
      </w:rPr>
    </w:lvl>
    <w:lvl w:ilvl="2" w:tplc="0407001B">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190">
    <w:nsid w:val="478B6716"/>
    <w:multiLevelType w:val="hybridMultilevel"/>
    <w:tmpl w:val="0C4043E6"/>
    <w:lvl w:ilvl="0" w:tplc="0407000F">
      <w:start w:val="1"/>
      <w:numFmt w:val="decimal"/>
      <w:lvlText w:val="%1."/>
      <w:lvlJc w:val="left"/>
      <w:pPr>
        <w:tabs>
          <w:tab w:val="num" w:pos="460"/>
        </w:tabs>
        <w:ind w:left="460" w:hanging="360"/>
      </w:pPr>
    </w:lvl>
    <w:lvl w:ilvl="1" w:tplc="04070019" w:tentative="1">
      <w:start w:val="1"/>
      <w:numFmt w:val="lowerLetter"/>
      <w:lvlText w:val="%2."/>
      <w:lvlJc w:val="left"/>
      <w:pPr>
        <w:tabs>
          <w:tab w:val="num" w:pos="1180"/>
        </w:tabs>
        <w:ind w:left="1180" w:hanging="360"/>
      </w:pPr>
    </w:lvl>
    <w:lvl w:ilvl="2" w:tplc="0407001B" w:tentative="1">
      <w:start w:val="1"/>
      <w:numFmt w:val="lowerRoman"/>
      <w:lvlText w:val="%3."/>
      <w:lvlJc w:val="right"/>
      <w:pPr>
        <w:tabs>
          <w:tab w:val="num" w:pos="1900"/>
        </w:tabs>
        <w:ind w:left="1900" w:hanging="180"/>
      </w:pPr>
    </w:lvl>
    <w:lvl w:ilvl="3" w:tplc="0407000F" w:tentative="1">
      <w:start w:val="1"/>
      <w:numFmt w:val="decimal"/>
      <w:lvlText w:val="%4."/>
      <w:lvlJc w:val="left"/>
      <w:pPr>
        <w:tabs>
          <w:tab w:val="num" w:pos="2620"/>
        </w:tabs>
        <w:ind w:left="2620" w:hanging="360"/>
      </w:pPr>
    </w:lvl>
    <w:lvl w:ilvl="4" w:tplc="04070019" w:tentative="1">
      <w:start w:val="1"/>
      <w:numFmt w:val="lowerLetter"/>
      <w:lvlText w:val="%5."/>
      <w:lvlJc w:val="left"/>
      <w:pPr>
        <w:tabs>
          <w:tab w:val="num" w:pos="3340"/>
        </w:tabs>
        <w:ind w:left="3340" w:hanging="360"/>
      </w:pPr>
    </w:lvl>
    <w:lvl w:ilvl="5" w:tplc="0407001B" w:tentative="1">
      <w:start w:val="1"/>
      <w:numFmt w:val="lowerRoman"/>
      <w:lvlText w:val="%6."/>
      <w:lvlJc w:val="right"/>
      <w:pPr>
        <w:tabs>
          <w:tab w:val="num" w:pos="4060"/>
        </w:tabs>
        <w:ind w:left="4060" w:hanging="180"/>
      </w:pPr>
    </w:lvl>
    <w:lvl w:ilvl="6" w:tplc="0407000F" w:tentative="1">
      <w:start w:val="1"/>
      <w:numFmt w:val="decimal"/>
      <w:lvlText w:val="%7."/>
      <w:lvlJc w:val="left"/>
      <w:pPr>
        <w:tabs>
          <w:tab w:val="num" w:pos="4780"/>
        </w:tabs>
        <w:ind w:left="4780" w:hanging="360"/>
      </w:pPr>
    </w:lvl>
    <w:lvl w:ilvl="7" w:tplc="04070019" w:tentative="1">
      <w:start w:val="1"/>
      <w:numFmt w:val="lowerLetter"/>
      <w:lvlText w:val="%8."/>
      <w:lvlJc w:val="left"/>
      <w:pPr>
        <w:tabs>
          <w:tab w:val="num" w:pos="5500"/>
        </w:tabs>
        <w:ind w:left="5500" w:hanging="360"/>
      </w:pPr>
    </w:lvl>
    <w:lvl w:ilvl="8" w:tplc="0407001B" w:tentative="1">
      <w:start w:val="1"/>
      <w:numFmt w:val="lowerRoman"/>
      <w:lvlText w:val="%9."/>
      <w:lvlJc w:val="right"/>
      <w:pPr>
        <w:tabs>
          <w:tab w:val="num" w:pos="6220"/>
        </w:tabs>
        <w:ind w:left="6220" w:hanging="180"/>
      </w:pPr>
    </w:lvl>
  </w:abstractNum>
  <w:abstractNum w:abstractNumId="191">
    <w:nsid w:val="478E5FB0"/>
    <w:multiLevelType w:val="hybridMultilevel"/>
    <w:tmpl w:val="65C6DA5C"/>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92">
    <w:nsid w:val="47C753D3"/>
    <w:multiLevelType w:val="hybridMultilevel"/>
    <w:tmpl w:val="4A1A244C"/>
    <w:lvl w:ilvl="0" w:tplc="0409000F">
      <w:start w:val="1"/>
      <w:numFmt w:val="lowerLetter"/>
      <w:lvlText w:val="%1)"/>
      <w:lvlJc w:val="left"/>
      <w:pPr>
        <w:tabs>
          <w:tab w:val="num" w:pos="720"/>
        </w:tabs>
        <w:ind w:left="720" w:hanging="360"/>
      </w:pPr>
    </w:lvl>
    <w:lvl w:ilvl="1" w:tplc="04090003">
      <w:start w:val="1"/>
      <w:numFmt w:val="bullet"/>
      <w:lvlText w:val="-"/>
      <w:lvlJc w:val="left"/>
      <w:pPr>
        <w:tabs>
          <w:tab w:val="num" w:pos="1440"/>
        </w:tabs>
        <w:ind w:left="1440" w:hanging="360"/>
      </w:pPr>
      <w:rPr>
        <w:rFonts w:ascii="Times New Roman" w:hAnsi="Times New Roman" w:cs="Times New Roman" w:hint="default"/>
      </w:rPr>
    </w:lvl>
    <w:lvl w:ilvl="2" w:tplc="04090005" w:tentative="1">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3">
    <w:nsid w:val="47F701F2"/>
    <w:multiLevelType w:val="hybridMultilevel"/>
    <w:tmpl w:val="9FA6100C"/>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4">
    <w:nsid w:val="480D64D3"/>
    <w:multiLevelType w:val="hybridMultilevel"/>
    <w:tmpl w:val="A1D03CB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5">
    <w:nsid w:val="48E118FF"/>
    <w:multiLevelType w:val="hybridMultilevel"/>
    <w:tmpl w:val="EDD0F904"/>
    <w:lvl w:ilvl="0" w:tplc="5F5CD7C4">
      <w:start w:val="1"/>
      <w:numFmt w:val="lowerRoman"/>
      <w:lvlText w:val="%1."/>
      <w:lvlJc w:val="left"/>
      <w:pPr>
        <w:tabs>
          <w:tab w:val="num" w:pos="1551"/>
        </w:tabs>
        <w:ind w:left="1551" w:hanging="36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196">
    <w:nsid w:val="49A337C0"/>
    <w:multiLevelType w:val="hybridMultilevel"/>
    <w:tmpl w:val="029C8430"/>
    <w:lvl w:ilvl="0" w:tplc="0DAAA6A2">
      <w:start w:val="1"/>
      <w:numFmt w:val="decimal"/>
      <w:lvlText w:val="%1."/>
      <w:lvlJc w:val="left"/>
      <w:pPr>
        <w:tabs>
          <w:tab w:val="num" w:pos="360"/>
        </w:tabs>
        <w:ind w:left="360" w:hanging="360"/>
      </w:pPr>
      <w:rPr>
        <w:rFonts w:hint="default"/>
      </w:rPr>
    </w:lvl>
    <w:lvl w:ilvl="1" w:tplc="04070019">
      <w:start w:val="1"/>
      <w:numFmt w:val="bullet"/>
      <w:lvlText w:val="o"/>
      <w:lvlJc w:val="left"/>
      <w:pPr>
        <w:tabs>
          <w:tab w:val="num" w:pos="1440"/>
        </w:tabs>
        <w:ind w:left="1440" w:hanging="360"/>
      </w:pPr>
      <w:rPr>
        <w:rFonts w:ascii="Courier New" w:hAnsi="Courier New" w:cs="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7">
    <w:nsid w:val="49D9605E"/>
    <w:multiLevelType w:val="hybridMultilevel"/>
    <w:tmpl w:val="4228450C"/>
    <w:lvl w:ilvl="0" w:tplc="04070017">
      <w:start w:val="1"/>
      <w:numFmt w:val="lowerLetter"/>
      <w:lvlText w:val="%1)"/>
      <w:lvlJc w:val="left"/>
      <w:pPr>
        <w:tabs>
          <w:tab w:val="num" w:pos="757"/>
        </w:tabs>
        <w:ind w:left="757" w:hanging="360"/>
      </w:pPr>
    </w:lvl>
    <w:lvl w:ilvl="1" w:tplc="0407000F">
      <w:start w:val="1"/>
      <w:numFmt w:val="decimal"/>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8">
    <w:nsid w:val="49E765B9"/>
    <w:multiLevelType w:val="hybridMultilevel"/>
    <w:tmpl w:val="7FFA310E"/>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99">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0">
    <w:nsid w:val="4AC94EBF"/>
    <w:multiLevelType w:val="hybridMultilevel"/>
    <w:tmpl w:val="58A8BC9C"/>
    <w:lvl w:ilvl="0" w:tplc="0DAAA6A2">
      <w:start w:val="1"/>
      <w:numFmt w:val="decimal"/>
      <w:lvlText w:val="%1."/>
      <w:lvlJc w:val="left"/>
      <w:pPr>
        <w:tabs>
          <w:tab w:val="num" w:pos="723"/>
        </w:tabs>
        <w:ind w:left="723"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1">
    <w:nsid w:val="4B357245"/>
    <w:multiLevelType w:val="hybridMultilevel"/>
    <w:tmpl w:val="25FC7B3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2">
    <w:nsid w:val="4B747840"/>
    <w:multiLevelType w:val="hybridMultilevel"/>
    <w:tmpl w:val="170810C8"/>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03">
    <w:nsid w:val="4BE01544"/>
    <w:multiLevelType w:val="hybridMultilevel"/>
    <w:tmpl w:val="22FEB938"/>
    <w:lvl w:ilvl="0" w:tplc="0407000F">
      <w:start w:val="1"/>
      <w:numFmt w:val="decimal"/>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204">
    <w:nsid w:val="4BE252BC"/>
    <w:multiLevelType w:val="hybridMultilevel"/>
    <w:tmpl w:val="598477FE"/>
    <w:lvl w:ilvl="0" w:tplc="04070019">
      <w:start w:val="1"/>
      <w:numFmt w:val="lowerLetter"/>
      <w:lvlText w:val="%1."/>
      <w:lvlJc w:val="left"/>
      <w:pPr>
        <w:tabs>
          <w:tab w:val="num" w:pos="1154"/>
        </w:tabs>
        <w:ind w:left="1154" w:hanging="360"/>
      </w:pPr>
    </w:lvl>
    <w:lvl w:ilvl="1" w:tplc="04070019" w:tentative="1">
      <w:start w:val="1"/>
      <w:numFmt w:val="lowerLetter"/>
      <w:lvlText w:val="%2."/>
      <w:lvlJc w:val="left"/>
      <w:pPr>
        <w:tabs>
          <w:tab w:val="num" w:pos="1874"/>
        </w:tabs>
        <w:ind w:left="1874" w:hanging="360"/>
      </w:pPr>
    </w:lvl>
    <w:lvl w:ilvl="2" w:tplc="0407001B" w:tentative="1">
      <w:start w:val="1"/>
      <w:numFmt w:val="lowerRoman"/>
      <w:lvlText w:val="%3."/>
      <w:lvlJc w:val="right"/>
      <w:pPr>
        <w:tabs>
          <w:tab w:val="num" w:pos="2594"/>
        </w:tabs>
        <w:ind w:left="2594" w:hanging="180"/>
      </w:pPr>
    </w:lvl>
    <w:lvl w:ilvl="3" w:tplc="0407000F" w:tentative="1">
      <w:start w:val="1"/>
      <w:numFmt w:val="decimal"/>
      <w:lvlText w:val="%4."/>
      <w:lvlJc w:val="left"/>
      <w:pPr>
        <w:tabs>
          <w:tab w:val="num" w:pos="3314"/>
        </w:tabs>
        <w:ind w:left="3314" w:hanging="360"/>
      </w:pPr>
    </w:lvl>
    <w:lvl w:ilvl="4" w:tplc="04070019" w:tentative="1">
      <w:start w:val="1"/>
      <w:numFmt w:val="lowerLetter"/>
      <w:lvlText w:val="%5."/>
      <w:lvlJc w:val="left"/>
      <w:pPr>
        <w:tabs>
          <w:tab w:val="num" w:pos="4034"/>
        </w:tabs>
        <w:ind w:left="4034" w:hanging="360"/>
      </w:pPr>
    </w:lvl>
    <w:lvl w:ilvl="5" w:tplc="0407001B" w:tentative="1">
      <w:start w:val="1"/>
      <w:numFmt w:val="lowerRoman"/>
      <w:lvlText w:val="%6."/>
      <w:lvlJc w:val="right"/>
      <w:pPr>
        <w:tabs>
          <w:tab w:val="num" w:pos="4754"/>
        </w:tabs>
        <w:ind w:left="4754" w:hanging="180"/>
      </w:pPr>
    </w:lvl>
    <w:lvl w:ilvl="6" w:tplc="0407000F" w:tentative="1">
      <w:start w:val="1"/>
      <w:numFmt w:val="decimal"/>
      <w:lvlText w:val="%7."/>
      <w:lvlJc w:val="left"/>
      <w:pPr>
        <w:tabs>
          <w:tab w:val="num" w:pos="5474"/>
        </w:tabs>
        <w:ind w:left="5474" w:hanging="360"/>
      </w:pPr>
    </w:lvl>
    <w:lvl w:ilvl="7" w:tplc="04070019" w:tentative="1">
      <w:start w:val="1"/>
      <w:numFmt w:val="lowerLetter"/>
      <w:lvlText w:val="%8."/>
      <w:lvlJc w:val="left"/>
      <w:pPr>
        <w:tabs>
          <w:tab w:val="num" w:pos="6194"/>
        </w:tabs>
        <w:ind w:left="6194" w:hanging="360"/>
      </w:pPr>
    </w:lvl>
    <w:lvl w:ilvl="8" w:tplc="0407001B" w:tentative="1">
      <w:start w:val="1"/>
      <w:numFmt w:val="lowerRoman"/>
      <w:lvlText w:val="%9."/>
      <w:lvlJc w:val="right"/>
      <w:pPr>
        <w:tabs>
          <w:tab w:val="num" w:pos="6914"/>
        </w:tabs>
        <w:ind w:left="6914" w:hanging="180"/>
      </w:pPr>
    </w:lvl>
  </w:abstractNum>
  <w:abstractNum w:abstractNumId="205">
    <w:nsid w:val="4BFB2B5F"/>
    <w:multiLevelType w:val="hybridMultilevel"/>
    <w:tmpl w:val="438EFCE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06">
    <w:nsid w:val="4C42548E"/>
    <w:multiLevelType w:val="hybridMultilevel"/>
    <w:tmpl w:val="3F56279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07">
    <w:nsid w:val="4CDC545D"/>
    <w:multiLevelType w:val="hybridMultilevel"/>
    <w:tmpl w:val="9282256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08">
    <w:nsid w:val="4D917056"/>
    <w:multiLevelType w:val="hybridMultilevel"/>
    <w:tmpl w:val="C1486AA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9">
    <w:nsid w:val="4D9E6B2A"/>
    <w:multiLevelType w:val="hybridMultilevel"/>
    <w:tmpl w:val="10D4F66E"/>
    <w:lvl w:ilvl="0" w:tplc="0407000F">
      <w:start w:val="1"/>
      <w:numFmt w:val="decimal"/>
      <w:lvlText w:val="%1."/>
      <w:lvlJc w:val="left"/>
      <w:pPr>
        <w:tabs>
          <w:tab w:val="num" w:pos="1551"/>
        </w:tabs>
        <w:ind w:left="1551" w:hanging="360"/>
      </w:pPr>
    </w:lvl>
    <w:lvl w:ilvl="1" w:tplc="04070019" w:tentative="1">
      <w:start w:val="1"/>
      <w:numFmt w:val="lowerLetter"/>
      <w:lvlText w:val="%2."/>
      <w:lvlJc w:val="left"/>
      <w:pPr>
        <w:tabs>
          <w:tab w:val="num" w:pos="2271"/>
        </w:tabs>
        <w:ind w:left="2271" w:hanging="360"/>
      </w:pPr>
    </w:lvl>
    <w:lvl w:ilvl="2" w:tplc="0407001B" w:tentative="1">
      <w:start w:val="1"/>
      <w:numFmt w:val="lowerRoman"/>
      <w:lvlText w:val="%3."/>
      <w:lvlJc w:val="right"/>
      <w:pPr>
        <w:tabs>
          <w:tab w:val="num" w:pos="2991"/>
        </w:tabs>
        <w:ind w:left="2991" w:hanging="180"/>
      </w:pPr>
    </w:lvl>
    <w:lvl w:ilvl="3" w:tplc="0407000F" w:tentative="1">
      <w:start w:val="1"/>
      <w:numFmt w:val="decimal"/>
      <w:lvlText w:val="%4."/>
      <w:lvlJc w:val="left"/>
      <w:pPr>
        <w:tabs>
          <w:tab w:val="num" w:pos="3711"/>
        </w:tabs>
        <w:ind w:left="3711" w:hanging="360"/>
      </w:pPr>
    </w:lvl>
    <w:lvl w:ilvl="4" w:tplc="04070019" w:tentative="1">
      <w:start w:val="1"/>
      <w:numFmt w:val="lowerLetter"/>
      <w:lvlText w:val="%5."/>
      <w:lvlJc w:val="left"/>
      <w:pPr>
        <w:tabs>
          <w:tab w:val="num" w:pos="4431"/>
        </w:tabs>
        <w:ind w:left="4431" w:hanging="360"/>
      </w:pPr>
    </w:lvl>
    <w:lvl w:ilvl="5" w:tplc="0407001B" w:tentative="1">
      <w:start w:val="1"/>
      <w:numFmt w:val="lowerRoman"/>
      <w:lvlText w:val="%6."/>
      <w:lvlJc w:val="right"/>
      <w:pPr>
        <w:tabs>
          <w:tab w:val="num" w:pos="5151"/>
        </w:tabs>
        <w:ind w:left="5151" w:hanging="180"/>
      </w:pPr>
    </w:lvl>
    <w:lvl w:ilvl="6" w:tplc="0407000F" w:tentative="1">
      <w:start w:val="1"/>
      <w:numFmt w:val="decimal"/>
      <w:lvlText w:val="%7."/>
      <w:lvlJc w:val="left"/>
      <w:pPr>
        <w:tabs>
          <w:tab w:val="num" w:pos="5871"/>
        </w:tabs>
        <w:ind w:left="5871" w:hanging="360"/>
      </w:pPr>
    </w:lvl>
    <w:lvl w:ilvl="7" w:tplc="04070019" w:tentative="1">
      <w:start w:val="1"/>
      <w:numFmt w:val="lowerLetter"/>
      <w:lvlText w:val="%8."/>
      <w:lvlJc w:val="left"/>
      <w:pPr>
        <w:tabs>
          <w:tab w:val="num" w:pos="6591"/>
        </w:tabs>
        <w:ind w:left="6591" w:hanging="360"/>
      </w:pPr>
    </w:lvl>
    <w:lvl w:ilvl="8" w:tplc="0407001B" w:tentative="1">
      <w:start w:val="1"/>
      <w:numFmt w:val="lowerRoman"/>
      <w:lvlText w:val="%9."/>
      <w:lvlJc w:val="right"/>
      <w:pPr>
        <w:tabs>
          <w:tab w:val="num" w:pos="7311"/>
        </w:tabs>
        <w:ind w:left="7311" w:hanging="180"/>
      </w:pPr>
    </w:lvl>
  </w:abstractNum>
  <w:abstractNum w:abstractNumId="210">
    <w:nsid w:val="4E142CB4"/>
    <w:multiLevelType w:val="hybridMultilevel"/>
    <w:tmpl w:val="429A9F8A"/>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211">
    <w:nsid w:val="4E41582B"/>
    <w:multiLevelType w:val="hybridMultilevel"/>
    <w:tmpl w:val="4A2CDC8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2">
    <w:nsid w:val="4E846E7B"/>
    <w:multiLevelType w:val="hybridMultilevel"/>
    <w:tmpl w:val="44ACF7F0"/>
    <w:lvl w:ilvl="0" w:tplc="0407000F">
      <w:start w:val="1"/>
      <w:numFmt w:val="decimal"/>
      <w:lvlText w:val="%1."/>
      <w:lvlJc w:val="left"/>
      <w:pPr>
        <w:tabs>
          <w:tab w:val="num" w:pos="460"/>
        </w:tabs>
        <w:ind w:left="460" w:hanging="360"/>
      </w:pPr>
      <w:rPr>
        <w:rFonts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3">
    <w:nsid w:val="4F651196"/>
    <w:multiLevelType w:val="hybridMultilevel"/>
    <w:tmpl w:val="A62EA814"/>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4">
    <w:nsid w:val="500401B8"/>
    <w:multiLevelType w:val="hybridMultilevel"/>
    <w:tmpl w:val="21865CF8"/>
    <w:lvl w:ilvl="0" w:tplc="8B1063C8">
      <w:start w:val="1"/>
      <w:numFmt w:val="lowerRoman"/>
      <w:lvlText w:val="%1)"/>
      <w:lvlJc w:val="right"/>
      <w:pPr>
        <w:tabs>
          <w:tab w:val="num" w:pos="1371"/>
        </w:tabs>
        <w:ind w:left="1371" w:hanging="18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215">
    <w:nsid w:val="509A5ECB"/>
    <w:multiLevelType w:val="hybridMultilevel"/>
    <w:tmpl w:val="CE563CC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16">
    <w:nsid w:val="50A1070F"/>
    <w:multiLevelType w:val="hybridMultilevel"/>
    <w:tmpl w:val="5C1886EE"/>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7">
    <w:nsid w:val="518C1BBB"/>
    <w:multiLevelType w:val="hybridMultilevel"/>
    <w:tmpl w:val="2FC26FC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18">
    <w:nsid w:val="51C650AB"/>
    <w:multiLevelType w:val="hybridMultilevel"/>
    <w:tmpl w:val="F410A340"/>
    <w:lvl w:ilvl="0" w:tplc="0407000F">
      <w:start w:val="1"/>
      <w:numFmt w:val="decimal"/>
      <w:lvlText w:val="%1."/>
      <w:lvlJc w:val="left"/>
      <w:pPr>
        <w:tabs>
          <w:tab w:val="num" w:pos="460"/>
        </w:tabs>
        <w:ind w:left="460" w:hanging="360"/>
      </w:pPr>
    </w:lvl>
    <w:lvl w:ilvl="1" w:tplc="04070019" w:tentative="1">
      <w:start w:val="1"/>
      <w:numFmt w:val="lowerLetter"/>
      <w:lvlText w:val="%2."/>
      <w:lvlJc w:val="left"/>
      <w:pPr>
        <w:tabs>
          <w:tab w:val="num" w:pos="1180"/>
        </w:tabs>
        <w:ind w:left="1180" w:hanging="360"/>
      </w:pPr>
    </w:lvl>
    <w:lvl w:ilvl="2" w:tplc="0407001B" w:tentative="1">
      <w:start w:val="1"/>
      <w:numFmt w:val="lowerRoman"/>
      <w:lvlText w:val="%3."/>
      <w:lvlJc w:val="right"/>
      <w:pPr>
        <w:tabs>
          <w:tab w:val="num" w:pos="1900"/>
        </w:tabs>
        <w:ind w:left="1900" w:hanging="180"/>
      </w:pPr>
    </w:lvl>
    <w:lvl w:ilvl="3" w:tplc="0407000F" w:tentative="1">
      <w:start w:val="1"/>
      <w:numFmt w:val="decimal"/>
      <w:lvlText w:val="%4."/>
      <w:lvlJc w:val="left"/>
      <w:pPr>
        <w:tabs>
          <w:tab w:val="num" w:pos="2620"/>
        </w:tabs>
        <w:ind w:left="2620" w:hanging="360"/>
      </w:pPr>
    </w:lvl>
    <w:lvl w:ilvl="4" w:tplc="04070019" w:tentative="1">
      <w:start w:val="1"/>
      <w:numFmt w:val="lowerLetter"/>
      <w:lvlText w:val="%5."/>
      <w:lvlJc w:val="left"/>
      <w:pPr>
        <w:tabs>
          <w:tab w:val="num" w:pos="3340"/>
        </w:tabs>
        <w:ind w:left="3340" w:hanging="360"/>
      </w:pPr>
    </w:lvl>
    <w:lvl w:ilvl="5" w:tplc="0407001B" w:tentative="1">
      <w:start w:val="1"/>
      <w:numFmt w:val="lowerRoman"/>
      <w:lvlText w:val="%6."/>
      <w:lvlJc w:val="right"/>
      <w:pPr>
        <w:tabs>
          <w:tab w:val="num" w:pos="4060"/>
        </w:tabs>
        <w:ind w:left="4060" w:hanging="180"/>
      </w:pPr>
    </w:lvl>
    <w:lvl w:ilvl="6" w:tplc="0407000F" w:tentative="1">
      <w:start w:val="1"/>
      <w:numFmt w:val="decimal"/>
      <w:lvlText w:val="%7."/>
      <w:lvlJc w:val="left"/>
      <w:pPr>
        <w:tabs>
          <w:tab w:val="num" w:pos="4780"/>
        </w:tabs>
        <w:ind w:left="4780" w:hanging="360"/>
      </w:pPr>
    </w:lvl>
    <w:lvl w:ilvl="7" w:tplc="04070019" w:tentative="1">
      <w:start w:val="1"/>
      <w:numFmt w:val="lowerLetter"/>
      <w:lvlText w:val="%8."/>
      <w:lvlJc w:val="left"/>
      <w:pPr>
        <w:tabs>
          <w:tab w:val="num" w:pos="5500"/>
        </w:tabs>
        <w:ind w:left="5500" w:hanging="360"/>
      </w:pPr>
    </w:lvl>
    <w:lvl w:ilvl="8" w:tplc="0407001B" w:tentative="1">
      <w:start w:val="1"/>
      <w:numFmt w:val="lowerRoman"/>
      <w:lvlText w:val="%9."/>
      <w:lvlJc w:val="right"/>
      <w:pPr>
        <w:tabs>
          <w:tab w:val="num" w:pos="6220"/>
        </w:tabs>
        <w:ind w:left="6220" w:hanging="180"/>
      </w:pPr>
    </w:lvl>
  </w:abstractNum>
  <w:abstractNum w:abstractNumId="219">
    <w:nsid w:val="52AE3690"/>
    <w:multiLevelType w:val="hybridMultilevel"/>
    <w:tmpl w:val="00785BDE"/>
    <w:lvl w:ilvl="0" w:tplc="49C80EA8">
      <w:start w:val="1"/>
      <w:numFmt w:val="decimal"/>
      <w:lvlText w:val="%1."/>
      <w:lvlJc w:val="left"/>
      <w:pPr>
        <w:tabs>
          <w:tab w:val="num" w:pos="720"/>
        </w:tabs>
        <w:ind w:left="72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0">
    <w:nsid w:val="52BD534A"/>
    <w:multiLevelType w:val="hybridMultilevel"/>
    <w:tmpl w:val="E5103AF0"/>
    <w:lvl w:ilvl="0" w:tplc="33303262">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1">
    <w:nsid w:val="52E14316"/>
    <w:multiLevelType w:val="hybridMultilevel"/>
    <w:tmpl w:val="E5601D4E"/>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222">
    <w:nsid w:val="52ED05A2"/>
    <w:multiLevelType w:val="hybridMultilevel"/>
    <w:tmpl w:val="89420DAE"/>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23">
    <w:nsid w:val="53523E56"/>
    <w:multiLevelType w:val="hybridMultilevel"/>
    <w:tmpl w:val="329E585C"/>
    <w:lvl w:ilvl="0" w:tplc="FFFFFFFF">
      <w:start w:val="1"/>
      <w:numFmt w:val="decimal"/>
      <w:lvlText w:val="%1."/>
      <w:lvlJc w:val="left"/>
      <w:pPr>
        <w:tabs>
          <w:tab w:val="num" w:pos="757"/>
        </w:tabs>
        <w:ind w:left="757"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24">
    <w:nsid w:val="537B56B7"/>
    <w:multiLevelType w:val="hybridMultilevel"/>
    <w:tmpl w:val="E438C51C"/>
    <w:lvl w:ilvl="0" w:tplc="F1108FD4">
      <w:start w:val="1"/>
      <w:numFmt w:val="decimal"/>
      <w:lvlText w:val="%1."/>
      <w:lvlJc w:val="left"/>
      <w:pPr>
        <w:tabs>
          <w:tab w:val="num" w:pos="360"/>
        </w:tabs>
        <w:ind w:left="360" w:hanging="360"/>
      </w:p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225">
    <w:nsid w:val="539836E0"/>
    <w:multiLevelType w:val="multilevel"/>
    <w:tmpl w:val="C16E420C"/>
    <w:lvl w:ilvl="0">
      <w:start w:val="7"/>
      <w:numFmt w:val="upperLetter"/>
      <w:suff w:val="nothing"/>
      <w:lvlText w:val="%1"/>
      <w:lvlJc w:val="left"/>
      <w:pPr>
        <w:ind w:left="360" w:hanging="360"/>
      </w:pPr>
      <w:rPr>
        <w:rFonts w:hint="default"/>
        <w:vanish/>
      </w:rPr>
    </w:lvl>
    <w:lvl w:ilvl="1">
      <w:start w:val="7"/>
      <w:numFmt w:val="decimal"/>
      <w:lvlText w:val="%1.%2"/>
      <w:lvlJc w:val="left"/>
      <w:pPr>
        <w:tabs>
          <w:tab w:val="num" w:pos="1020"/>
        </w:tabs>
        <w:ind w:left="0" w:firstLine="0"/>
      </w:pPr>
      <w:rPr>
        <w:rFonts w:hint="default"/>
      </w:rPr>
    </w:lvl>
    <w:lvl w:ilvl="2">
      <w:start w:val="3"/>
      <w:numFmt w:val="decimal"/>
      <w:lvlText w:val="%1.%2.%3"/>
      <w:lvlJc w:val="left"/>
      <w:pPr>
        <w:tabs>
          <w:tab w:val="num" w:pos="720"/>
        </w:tabs>
        <w:ind w:left="1224" w:hanging="1224"/>
      </w:pPr>
      <w:rPr>
        <w:rFonts w:hint="default"/>
      </w:rPr>
    </w:lvl>
    <w:lvl w:ilvl="3">
      <w:start w:val="1"/>
      <w:numFmt w:val="decimal"/>
      <w:lvlText w:val="%1.%2.%3.%4"/>
      <w:lvlJc w:val="left"/>
      <w:pPr>
        <w:tabs>
          <w:tab w:val="num" w:pos="720"/>
        </w:tabs>
        <w:ind w:left="1728" w:hanging="1728"/>
      </w:pPr>
      <w:rPr>
        <w:rFonts w:hint="default"/>
      </w:rPr>
    </w:lvl>
    <w:lvl w:ilvl="4">
      <w:start w:val="1"/>
      <w:numFmt w:val="decimal"/>
      <w:lvlText w:val="%1.%2.%3.%4.%5"/>
      <w:lvlJc w:val="left"/>
      <w:pPr>
        <w:tabs>
          <w:tab w:val="num" w:pos="720"/>
        </w:tabs>
        <w:ind w:left="2232" w:hanging="2232"/>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abstractNum w:abstractNumId="226">
    <w:nsid w:val="53BD3E3F"/>
    <w:multiLevelType w:val="hybridMultilevel"/>
    <w:tmpl w:val="08090001"/>
    <w:styleLink w:val="AVCBullet"/>
    <w:lvl w:ilvl="0" w:tplc="FFFFFFFF">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27">
    <w:nsid w:val="53FB1AF1"/>
    <w:multiLevelType w:val="hybridMultilevel"/>
    <w:tmpl w:val="6EF8AE5E"/>
    <w:lvl w:ilvl="0" w:tplc="C1F2E432">
      <w:start w:val="1"/>
      <w:numFmt w:val="bullet"/>
      <w:pStyle w:val="AVCBulletlevel4"/>
      <w:lvlText w:val=""/>
      <w:lvlJc w:val="left"/>
      <w:pPr>
        <w:tabs>
          <w:tab w:val="num" w:pos="1915"/>
        </w:tabs>
        <w:ind w:left="1915" w:hanging="72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8">
    <w:nsid w:val="54C37AF8"/>
    <w:multiLevelType w:val="hybridMultilevel"/>
    <w:tmpl w:val="941CA010"/>
    <w:lvl w:ilvl="0" w:tplc="0407000F">
      <w:start w:val="1"/>
      <w:numFmt w:val="decimal"/>
      <w:lvlText w:val="%1."/>
      <w:lvlJc w:val="left"/>
      <w:pPr>
        <w:tabs>
          <w:tab w:val="num" w:pos="460"/>
        </w:tabs>
        <w:ind w:left="460" w:hanging="360"/>
      </w:pPr>
    </w:lvl>
    <w:lvl w:ilvl="1" w:tplc="04070019" w:tentative="1">
      <w:start w:val="1"/>
      <w:numFmt w:val="lowerLetter"/>
      <w:lvlText w:val="%2."/>
      <w:lvlJc w:val="left"/>
      <w:pPr>
        <w:tabs>
          <w:tab w:val="num" w:pos="1180"/>
        </w:tabs>
        <w:ind w:left="1180" w:hanging="360"/>
      </w:pPr>
    </w:lvl>
    <w:lvl w:ilvl="2" w:tplc="0407001B" w:tentative="1">
      <w:start w:val="1"/>
      <w:numFmt w:val="lowerRoman"/>
      <w:lvlText w:val="%3."/>
      <w:lvlJc w:val="right"/>
      <w:pPr>
        <w:tabs>
          <w:tab w:val="num" w:pos="1900"/>
        </w:tabs>
        <w:ind w:left="1900" w:hanging="180"/>
      </w:pPr>
    </w:lvl>
    <w:lvl w:ilvl="3" w:tplc="0407000F" w:tentative="1">
      <w:start w:val="1"/>
      <w:numFmt w:val="decimal"/>
      <w:lvlText w:val="%4."/>
      <w:lvlJc w:val="left"/>
      <w:pPr>
        <w:tabs>
          <w:tab w:val="num" w:pos="2620"/>
        </w:tabs>
        <w:ind w:left="2620" w:hanging="360"/>
      </w:pPr>
    </w:lvl>
    <w:lvl w:ilvl="4" w:tplc="04070019" w:tentative="1">
      <w:start w:val="1"/>
      <w:numFmt w:val="lowerLetter"/>
      <w:lvlText w:val="%5."/>
      <w:lvlJc w:val="left"/>
      <w:pPr>
        <w:tabs>
          <w:tab w:val="num" w:pos="3340"/>
        </w:tabs>
        <w:ind w:left="3340" w:hanging="360"/>
      </w:pPr>
    </w:lvl>
    <w:lvl w:ilvl="5" w:tplc="0407001B" w:tentative="1">
      <w:start w:val="1"/>
      <w:numFmt w:val="lowerRoman"/>
      <w:lvlText w:val="%6."/>
      <w:lvlJc w:val="right"/>
      <w:pPr>
        <w:tabs>
          <w:tab w:val="num" w:pos="4060"/>
        </w:tabs>
        <w:ind w:left="4060" w:hanging="180"/>
      </w:pPr>
    </w:lvl>
    <w:lvl w:ilvl="6" w:tplc="0407000F" w:tentative="1">
      <w:start w:val="1"/>
      <w:numFmt w:val="decimal"/>
      <w:lvlText w:val="%7."/>
      <w:lvlJc w:val="left"/>
      <w:pPr>
        <w:tabs>
          <w:tab w:val="num" w:pos="4780"/>
        </w:tabs>
        <w:ind w:left="4780" w:hanging="360"/>
      </w:pPr>
    </w:lvl>
    <w:lvl w:ilvl="7" w:tplc="04070019" w:tentative="1">
      <w:start w:val="1"/>
      <w:numFmt w:val="lowerLetter"/>
      <w:lvlText w:val="%8."/>
      <w:lvlJc w:val="left"/>
      <w:pPr>
        <w:tabs>
          <w:tab w:val="num" w:pos="5500"/>
        </w:tabs>
        <w:ind w:left="5500" w:hanging="360"/>
      </w:pPr>
    </w:lvl>
    <w:lvl w:ilvl="8" w:tplc="0407001B" w:tentative="1">
      <w:start w:val="1"/>
      <w:numFmt w:val="lowerRoman"/>
      <w:lvlText w:val="%9."/>
      <w:lvlJc w:val="right"/>
      <w:pPr>
        <w:tabs>
          <w:tab w:val="num" w:pos="6220"/>
        </w:tabs>
        <w:ind w:left="6220" w:hanging="180"/>
      </w:pPr>
    </w:lvl>
  </w:abstractNum>
  <w:abstractNum w:abstractNumId="229">
    <w:nsid w:val="54F3362B"/>
    <w:multiLevelType w:val="hybridMultilevel"/>
    <w:tmpl w:val="77742B1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30">
    <w:nsid w:val="557A733A"/>
    <w:multiLevelType w:val="hybridMultilevel"/>
    <w:tmpl w:val="92CE5714"/>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1">
    <w:nsid w:val="558E7B62"/>
    <w:multiLevelType w:val="hybridMultilevel"/>
    <w:tmpl w:val="8270A662"/>
    <w:lvl w:ilvl="0" w:tplc="0DAAA6A2">
      <w:start w:val="1"/>
      <w:numFmt w:val="decimal"/>
      <w:lvlText w:val="%1."/>
      <w:lvlJc w:val="left"/>
      <w:pPr>
        <w:tabs>
          <w:tab w:val="num" w:pos="726"/>
        </w:tabs>
        <w:ind w:left="726" w:hanging="360"/>
      </w:pPr>
    </w:lvl>
    <w:lvl w:ilvl="1" w:tplc="04070019" w:tentative="1">
      <w:start w:val="1"/>
      <w:numFmt w:val="lowerLetter"/>
      <w:lvlText w:val="%2."/>
      <w:lvlJc w:val="left"/>
      <w:pPr>
        <w:tabs>
          <w:tab w:val="num" w:pos="1446"/>
        </w:tabs>
        <w:ind w:left="1446" w:hanging="360"/>
      </w:pPr>
    </w:lvl>
    <w:lvl w:ilvl="2" w:tplc="0407001B" w:tentative="1">
      <w:start w:val="1"/>
      <w:numFmt w:val="lowerRoman"/>
      <w:lvlText w:val="%3."/>
      <w:lvlJc w:val="right"/>
      <w:pPr>
        <w:tabs>
          <w:tab w:val="num" w:pos="2166"/>
        </w:tabs>
        <w:ind w:left="2166" w:hanging="180"/>
      </w:pPr>
    </w:lvl>
    <w:lvl w:ilvl="3" w:tplc="0407000F" w:tentative="1">
      <w:start w:val="1"/>
      <w:numFmt w:val="decimal"/>
      <w:lvlText w:val="%4."/>
      <w:lvlJc w:val="left"/>
      <w:pPr>
        <w:tabs>
          <w:tab w:val="num" w:pos="2886"/>
        </w:tabs>
        <w:ind w:left="2886" w:hanging="360"/>
      </w:pPr>
    </w:lvl>
    <w:lvl w:ilvl="4" w:tplc="04070019" w:tentative="1">
      <w:start w:val="1"/>
      <w:numFmt w:val="lowerLetter"/>
      <w:lvlText w:val="%5."/>
      <w:lvlJc w:val="left"/>
      <w:pPr>
        <w:tabs>
          <w:tab w:val="num" w:pos="3606"/>
        </w:tabs>
        <w:ind w:left="3606" w:hanging="360"/>
      </w:pPr>
    </w:lvl>
    <w:lvl w:ilvl="5" w:tplc="0407001B" w:tentative="1">
      <w:start w:val="1"/>
      <w:numFmt w:val="lowerRoman"/>
      <w:lvlText w:val="%6."/>
      <w:lvlJc w:val="right"/>
      <w:pPr>
        <w:tabs>
          <w:tab w:val="num" w:pos="4326"/>
        </w:tabs>
        <w:ind w:left="4326" w:hanging="180"/>
      </w:pPr>
    </w:lvl>
    <w:lvl w:ilvl="6" w:tplc="0407000F" w:tentative="1">
      <w:start w:val="1"/>
      <w:numFmt w:val="decimal"/>
      <w:lvlText w:val="%7."/>
      <w:lvlJc w:val="left"/>
      <w:pPr>
        <w:tabs>
          <w:tab w:val="num" w:pos="5046"/>
        </w:tabs>
        <w:ind w:left="5046" w:hanging="360"/>
      </w:pPr>
    </w:lvl>
    <w:lvl w:ilvl="7" w:tplc="04070019" w:tentative="1">
      <w:start w:val="1"/>
      <w:numFmt w:val="lowerLetter"/>
      <w:lvlText w:val="%8."/>
      <w:lvlJc w:val="left"/>
      <w:pPr>
        <w:tabs>
          <w:tab w:val="num" w:pos="5766"/>
        </w:tabs>
        <w:ind w:left="5766" w:hanging="360"/>
      </w:pPr>
    </w:lvl>
    <w:lvl w:ilvl="8" w:tplc="0407001B" w:tentative="1">
      <w:start w:val="1"/>
      <w:numFmt w:val="lowerRoman"/>
      <w:lvlText w:val="%9."/>
      <w:lvlJc w:val="right"/>
      <w:pPr>
        <w:tabs>
          <w:tab w:val="num" w:pos="6486"/>
        </w:tabs>
        <w:ind w:left="6486" w:hanging="180"/>
      </w:pPr>
    </w:lvl>
  </w:abstractNum>
  <w:abstractNum w:abstractNumId="232">
    <w:nsid w:val="55A2005C"/>
    <w:multiLevelType w:val="hybridMultilevel"/>
    <w:tmpl w:val="F186408C"/>
    <w:lvl w:ilvl="0" w:tplc="634E16DA">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3">
    <w:nsid w:val="55CC4808"/>
    <w:multiLevelType w:val="hybridMultilevel"/>
    <w:tmpl w:val="1B8E635C"/>
    <w:lvl w:ilvl="0" w:tplc="D55E1592">
      <w:start w:val="1"/>
      <w:numFmt w:val="lowerLetter"/>
      <w:lvlText w:val="%1."/>
      <w:lvlJc w:val="left"/>
      <w:pPr>
        <w:tabs>
          <w:tab w:val="num" w:pos="1480"/>
        </w:tabs>
        <w:ind w:left="1480" w:hanging="360"/>
      </w:pPr>
      <w:rPr>
        <w:rFonts w:hint="default"/>
      </w:rPr>
    </w:lvl>
    <w:lvl w:ilvl="1" w:tplc="04070019" w:tentative="1">
      <w:start w:val="1"/>
      <w:numFmt w:val="lowerLetter"/>
      <w:lvlText w:val="%2."/>
      <w:lvlJc w:val="left"/>
      <w:pPr>
        <w:tabs>
          <w:tab w:val="num" w:pos="2197"/>
        </w:tabs>
        <w:ind w:left="2197" w:hanging="360"/>
      </w:pPr>
    </w:lvl>
    <w:lvl w:ilvl="2" w:tplc="0407001B">
      <w:start w:val="1"/>
      <w:numFmt w:val="lowerRoman"/>
      <w:lvlText w:val="%3."/>
      <w:lvlJc w:val="right"/>
      <w:pPr>
        <w:tabs>
          <w:tab w:val="num" w:pos="2917"/>
        </w:tabs>
        <w:ind w:left="2917" w:hanging="180"/>
      </w:pPr>
    </w:lvl>
    <w:lvl w:ilvl="3" w:tplc="0407000F" w:tentative="1">
      <w:start w:val="1"/>
      <w:numFmt w:val="decimal"/>
      <w:lvlText w:val="%4."/>
      <w:lvlJc w:val="left"/>
      <w:pPr>
        <w:tabs>
          <w:tab w:val="num" w:pos="3637"/>
        </w:tabs>
        <w:ind w:left="3637" w:hanging="360"/>
      </w:pPr>
    </w:lvl>
    <w:lvl w:ilvl="4" w:tplc="04070019" w:tentative="1">
      <w:start w:val="1"/>
      <w:numFmt w:val="lowerLetter"/>
      <w:lvlText w:val="%5."/>
      <w:lvlJc w:val="left"/>
      <w:pPr>
        <w:tabs>
          <w:tab w:val="num" w:pos="4357"/>
        </w:tabs>
        <w:ind w:left="4357" w:hanging="360"/>
      </w:pPr>
    </w:lvl>
    <w:lvl w:ilvl="5" w:tplc="0407001B" w:tentative="1">
      <w:start w:val="1"/>
      <w:numFmt w:val="lowerRoman"/>
      <w:lvlText w:val="%6."/>
      <w:lvlJc w:val="right"/>
      <w:pPr>
        <w:tabs>
          <w:tab w:val="num" w:pos="5077"/>
        </w:tabs>
        <w:ind w:left="5077" w:hanging="180"/>
      </w:pPr>
    </w:lvl>
    <w:lvl w:ilvl="6" w:tplc="0407000F" w:tentative="1">
      <w:start w:val="1"/>
      <w:numFmt w:val="decimal"/>
      <w:lvlText w:val="%7."/>
      <w:lvlJc w:val="left"/>
      <w:pPr>
        <w:tabs>
          <w:tab w:val="num" w:pos="5797"/>
        </w:tabs>
        <w:ind w:left="5797" w:hanging="360"/>
      </w:pPr>
    </w:lvl>
    <w:lvl w:ilvl="7" w:tplc="04070019" w:tentative="1">
      <w:start w:val="1"/>
      <w:numFmt w:val="lowerLetter"/>
      <w:lvlText w:val="%8."/>
      <w:lvlJc w:val="left"/>
      <w:pPr>
        <w:tabs>
          <w:tab w:val="num" w:pos="6517"/>
        </w:tabs>
        <w:ind w:left="6517" w:hanging="360"/>
      </w:pPr>
    </w:lvl>
    <w:lvl w:ilvl="8" w:tplc="0407001B" w:tentative="1">
      <w:start w:val="1"/>
      <w:numFmt w:val="lowerRoman"/>
      <w:lvlText w:val="%9."/>
      <w:lvlJc w:val="right"/>
      <w:pPr>
        <w:tabs>
          <w:tab w:val="num" w:pos="7237"/>
        </w:tabs>
        <w:ind w:left="7237" w:hanging="180"/>
      </w:pPr>
    </w:lvl>
  </w:abstractNum>
  <w:abstractNum w:abstractNumId="234">
    <w:nsid w:val="568155F0"/>
    <w:multiLevelType w:val="hybridMultilevel"/>
    <w:tmpl w:val="3EE64CA4"/>
    <w:lvl w:ilvl="0" w:tplc="FFFFFFFF">
      <w:start w:val="1"/>
      <w:numFmt w:val="decimal"/>
      <w:lvlText w:val="%1."/>
      <w:lvlJc w:val="left"/>
      <w:pPr>
        <w:tabs>
          <w:tab w:val="num" w:pos="760"/>
        </w:tabs>
        <w:ind w:left="760" w:hanging="360"/>
      </w:pPr>
    </w:lvl>
    <w:lvl w:ilvl="1" w:tplc="04070019">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35">
    <w:nsid w:val="56BE7C8C"/>
    <w:multiLevelType w:val="hybridMultilevel"/>
    <w:tmpl w:val="1AE05584"/>
    <w:lvl w:ilvl="0" w:tplc="07DCC852">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6">
    <w:nsid w:val="579D6FED"/>
    <w:multiLevelType w:val="hybridMultilevel"/>
    <w:tmpl w:val="4AA283E8"/>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237">
    <w:nsid w:val="582971D8"/>
    <w:multiLevelType w:val="hybridMultilevel"/>
    <w:tmpl w:val="9C62CFE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8">
    <w:nsid w:val="58EF1A2C"/>
    <w:multiLevelType w:val="hybridMultilevel"/>
    <w:tmpl w:val="834EACA4"/>
    <w:lvl w:ilvl="0" w:tplc="FFFFFFFF">
      <w:start w:val="1"/>
      <w:numFmt w:val="decimal"/>
      <w:lvlText w:val="%1."/>
      <w:lvlJc w:val="left"/>
      <w:pPr>
        <w:tabs>
          <w:tab w:val="num" w:pos="1154"/>
        </w:tabs>
        <w:ind w:left="1154"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39">
    <w:nsid w:val="5A3267FE"/>
    <w:multiLevelType w:val="hybridMultilevel"/>
    <w:tmpl w:val="18501C20"/>
    <w:lvl w:ilvl="0" w:tplc="0409000F">
      <w:start w:val="1"/>
      <w:numFmt w:val="decimal"/>
      <w:lvlText w:val="%1."/>
      <w:lvlJc w:val="left"/>
      <w:pPr>
        <w:tabs>
          <w:tab w:val="num" w:pos="360"/>
        </w:tabs>
        <w:ind w:left="360" w:hanging="360"/>
      </w:pPr>
    </w:lvl>
    <w:lvl w:ilvl="1" w:tplc="0DAAA6A2">
      <w:start w:val="1"/>
      <w:numFmt w:val="lowerLetter"/>
      <w:lvlText w:val="%2."/>
      <w:lvlJc w:val="left"/>
      <w:pPr>
        <w:tabs>
          <w:tab w:val="num" w:pos="1080"/>
        </w:tabs>
        <w:ind w:left="1080" w:hanging="360"/>
      </w:pPr>
      <w:rPr>
        <w:rFonts w:hint="default"/>
      </w:rPr>
    </w:lvl>
    <w:lvl w:ilvl="2" w:tplc="0409001B" w:tentative="1">
      <w:start w:val="1"/>
      <w:numFmt w:val="lowerRoman"/>
      <w:pStyle w:val="SVCBulletslevel3Char"/>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0">
    <w:nsid w:val="5B3C4DAE"/>
    <w:multiLevelType w:val="hybridMultilevel"/>
    <w:tmpl w:val="616836C4"/>
    <w:lvl w:ilvl="0" w:tplc="0409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1">
    <w:nsid w:val="5B592185"/>
    <w:multiLevelType w:val="hybridMultilevel"/>
    <w:tmpl w:val="54AEFD56"/>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2">
    <w:nsid w:val="5B674C06"/>
    <w:multiLevelType w:val="hybridMultilevel"/>
    <w:tmpl w:val="8E8E57F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43">
    <w:nsid w:val="5C045A99"/>
    <w:multiLevelType w:val="hybridMultilevel"/>
    <w:tmpl w:val="F45886DE"/>
    <w:lvl w:ilvl="0" w:tplc="FFFFFFFF">
      <w:start w:val="1"/>
      <w:numFmt w:val="decimal"/>
      <w:lvlText w:val="%1."/>
      <w:lvlJc w:val="left"/>
      <w:pPr>
        <w:tabs>
          <w:tab w:val="num" w:pos="760"/>
        </w:tabs>
        <w:ind w:left="760" w:hanging="360"/>
      </w:pPr>
    </w:lvl>
    <w:lvl w:ilvl="1" w:tplc="04070019">
      <w:start w:val="1"/>
      <w:numFmt w:val="lowerLetter"/>
      <w:lvlText w:val="%2."/>
      <w:lvlJc w:val="left"/>
      <w:pPr>
        <w:tabs>
          <w:tab w:val="num" w:pos="1443"/>
        </w:tabs>
        <w:ind w:left="1443" w:hanging="360"/>
      </w:pPr>
    </w:lvl>
    <w:lvl w:ilvl="2" w:tplc="0407001B">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244">
    <w:nsid w:val="5CED3AD0"/>
    <w:multiLevelType w:val="hybridMultilevel"/>
    <w:tmpl w:val="DF82FF42"/>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5">
    <w:nsid w:val="5D4623CB"/>
    <w:multiLevelType w:val="hybridMultilevel"/>
    <w:tmpl w:val="A81A5C5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46">
    <w:nsid w:val="5E10567A"/>
    <w:multiLevelType w:val="hybridMultilevel"/>
    <w:tmpl w:val="84DEDF6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47">
    <w:nsid w:val="5EF70699"/>
    <w:multiLevelType w:val="hybridMultilevel"/>
    <w:tmpl w:val="DF6854C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1"/>
      <w:numFmt w:val="bullet"/>
      <w:lvlText w:val="-"/>
      <w:lvlJc w:val="left"/>
      <w:pPr>
        <w:tabs>
          <w:tab w:val="num" w:pos="1080"/>
        </w:tabs>
        <w:ind w:left="1080" w:hanging="360"/>
      </w:pPr>
      <w:rPr>
        <w:rFonts w:ascii="Times New Roman" w:hAnsi="Times New Roman" w:cs="Times New Roman"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248">
    <w:nsid w:val="5F3A04A6"/>
    <w:multiLevelType w:val="hybridMultilevel"/>
    <w:tmpl w:val="22989C20"/>
    <w:lvl w:ilvl="0" w:tplc="634E16DA">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9">
    <w:nsid w:val="5F7E2B22"/>
    <w:multiLevelType w:val="hybridMultilevel"/>
    <w:tmpl w:val="FD600904"/>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250">
    <w:nsid w:val="5F946D19"/>
    <w:multiLevelType w:val="hybridMultilevel"/>
    <w:tmpl w:val="3970C7DE"/>
    <w:lvl w:ilvl="0" w:tplc="0407000F">
      <w:start w:val="1"/>
      <w:numFmt w:val="decimal"/>
      <w:lvlText w:val="%1."/>
      <w:lvlJc w:val="left"/>
      <w:pPr>
        <w:tabs>
          <w:tab w:val="num" w:pos="1154"/>
        </w:tabs>
        <w:ind w:left="1154" w:hanging="360"/>
      </w:pPr>
    </w:lvl>
    <w:lvl w:ilvl="1" w:tplc="04070019" w:tentative="1">
      <w:start w:val="1"/>
      <w:numFmt w:val="lowerLetter"/>
      <w:lvlText w:val="%2."/>
      <w:lvlJc w:val="left"/>
      <w:pPr>
        <w:tabs>
          <w:tab w:val="num" w:pos="1874"/>
        </w:tabs>
        <w:ind w:left="1874" w:hanging="360"/>
      </w:pPr>
    </w:lvl>
    <w:lvl w:ilvl="2" w:tplc="0407001B" w:tentative="1">
      <w:start w:val="1"/>
      <w:numFmt w:val="lowerRoman"/>
      <w:lvlText w:val="%3."/>
      <w:lvlJc w:val="right"/>
      <w:pPr>
        <w:tabs>
          <w:tab w:val="num" w:pos="2594"/>
        </w:tabs>
        <w:ind w:left="2594" w:hanging="180"/>
      </w:pPr>
    </w:lvl>
    <w:lvl w:ilvl="3" w:tplc="0407000F" w:tentative="1">
      <w:start w:val="1"/>
      <w:numFmt w:val="decimal"/>
      <w:lvlText w:val="%4."/>
      <w:lvlJc w:val="left"/>
      <w:pPr>
        <w:tabs>
          <w:tab w:val="num" w:pos="3314"/>
        </w:tabs>
        <w:ind w:left="3314" w:hanging="360"/>
      </w:pPr>
    </w:lvl>
    <w:lvl w:ilvl="4" w:tplc="04070019" w:tentative="1">
      <w:start w:val="1"/>
      <w:numFmt w:val="lowerLetter"/>
      <w:lvlText w:val="%5."/>
      <w:lvlJc w:val="left"/>
      <w:pPr>
        <w:tabs>
          <w:tab w:val="num" w:pos="4034"/>
        </w:tabs>
        <w:ind w:left="4034" w:hanging="360"/>
      </w:pPr>
    </w:lvl>
    <w:lvl w:ilvl="5" w:tplc="0407001B" w:tentative="1">
      <w:start w:val="1"/>
      <w:numFmt w:val="lowerRoman"/>
      <w:lvlText w:val="%6."/>
      <w:lvlJc w:val="right"/>
      <w:pPr>
        <w:tabs>
          <w:tab w:val="num" w:pos="4754"/>
        </w:tabs>
        <w:ind w:left="4754" w:hanging="180"/>
      </w:pPr>
    </w:lvl>
    <w:lvl w:ilvl="6" w:tplc="0407000F" w:tentative="1">
      <w:start w:val="1"/>
      <w:numFmt w:val="decimal"/>
      <w:lvlText w:val="%7."/>
      <w:lvlJc w:val="left"/>
      <w:pPr>
        <w:tabs>
          <w:tab w:val="num" w:pos="5474"/>
        </w:tabs>
        <w:ind w:left="5474" w:hanging="360"/>
      </w:pPr>
    </w:lvl>
    <w:lvl w:ilvl="7" w:tplc="04070019" w:tentative="1">
      <w:start w:val="1"/>
      <w:numFmt w:val="lowerLetter"/>
      <w:lvlText w:val="%8."/>
      <w:lvlJc w:val="left"/>
      <w:pPr>
        <w:tabs>
          <w:tab w:val="num" w:pos="6194"/>
        </w:tabs>
        <w:ind w:left="6194" w:hanging="360"/>
      </w:pPr>
    </w:lvl>
    <w:lvl w:ilvl="8" w:tplc="0407001B" w:tentative="1">
      <w:start w:val="1"/>
      <w:numFmt w:val="lowerRoman"/>
      <w:lvlText w:val="%9."/>
      <w:lvlJc w:val="right"/>
      <w:pPr>
        <w:tabs>
          <w:tab w:val="num" w:pos="6914"/>
        </w:tabs>
        <w:ind w:left="6914" w:hanging="180"/>
      </w:pPr>
    </w:lvl>
  </w:abstractNum>
  <w:abstractNum w:abstractNumId="251">
    <w:nsid w:val="5FF6209B"/>
    <w:multiLevelType w:val="hybridMultilevel"/>
    <w:tmpl w:val="48624668"/>
    <w:lvl w:ilvl="0" w:tplc="FFFFFFFF">
      <w:start w:val="1"/>
      <w:numFmt w:val="decimal"/>
      <w:lvlText w:val="%1."/>
      <w:lvlJc w:val="left"/>
      <w:pPr>
        <w:tabs>
          <w:tab w:val="num" w:pos="360"/>
        </w:tabs>
        <w:ind w:left="360" w:hanging="360"/>
      </w:pPr>
      <w:rPr>
        <w:rFonts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252">
    <w:nsid w:val="5FF9161B"/>
    <w:multiLevelType w:val="hybridMultilevel"/>
    <w:tmpl w:val="70DAE33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3">
    <w:nsid w:val="613154B9"/>
    <w:multiLevelType w:val="hybridMultilevel"/>
    <w:tmpl w:val="2304D2AC"/>
    <w:lvl w:ilvl="0" w:tplc="A5E863F4">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043"/>
        </w:tabs>
        <w:ind w:left="1043" w:hanging="360"/>
      </w:pPr>
    </w:lvl>
    <w:lvl w:ilvl="2" w:tplc="0407001B" w:tentative="1">
      <w:start w:val="1"/>
      <w:numFmt w:val="lowerRoman"/>
      <w:lvlText w:val="%3."/>
      <w:lvlJc w:val="right"/>
      <w:pPr>
        <w:tabs>
          <w:tab w:val="num" w:pos="1763"/>
        </w:tabs>
        <w:ind w:left="1763" w:hanging="180"/>
      </w:pPr>
    </w:lvl>
    <w:lvl w:ilvl="3" w:tplc="0407000F" w:tentative="1">
      <w:start w:val="1"/>
      <w:numFmt w:val="decimal"/>
      <w:lvlText w:val="%4."/>
      <w:lvlJc w:val="left"/>
      <w:pPr>
        <w:tabs>
          <w:tab w:val="num" w:pos="2483"/>
        </w:tabs>
        <w:ind w:left="2483" w:hanging="360"/>
      </w:pPr>
    </w:lvl>
    <w:lvl w:ilvl="4" w:tplc="04070019" w:tentative="1">
      <w:start w:val="1"/>
      <w:numFmt w:val="lowerLetter"/>
      <w:lvlText w:val="%5."/>
      <w:lvlJc w:val="left"/>
      <w:pPr>
        <w:tabs>
          <w:tab w:val="num" w:pos="3203"/>
        </w:tabs>
        <w:ind w:left="3203" w:hanging="360"/>
      </w:pPr>
    </w:lvl>
    <w:lvl w:ilvl="5" w:tplc="0407001B" w:tentative="1">
      <w:start w:val="1"/>
      <w:numFmt w:val="lowerRoman"/>
      <w:lvlText w:val="%6."/>
      <w:lvlJc w:val="right"/>
      <w:pPr>
        <w:tabs>
          <w:tab w:val="num" w:pos="3923"/>
        </w:tabs>
        <w:ind w:left="3923" w:hanging="180"/>
      </w:pPr>
    </w:lvl>
    <w:lvl w:ilvl="6" w:tplc="0407000F" w:tentative="1">
      <w:start w:val="1"/>
      <w:numFmt w:val="decimal"/>
      <w:lvlText w:val="%7."/>
      <w:lvlJc w:val="left"/>
      <w:pPr>
        <w:tabs>
          <w:tab w:val="num" w:pos="4643"/>
        </w:tabs>
        <w:ind w:left="4643" w:hanging="360"/>
      </w:pPr>
    </w:lvl>
    <w:lvl w:ilvl="7" w:tplc="04070019" w:tentative="1">
      <w:start w:val="1"/>
      <w:numFmt w:val="lowerLetter"/>
      <w:lvlText w:val="%8."/>
      <w:lvlJc w:val="left"/>
      <w:pPr>
        <w:tabs>
          <w:tab w:val="num" w:pos="5363"/>
        </w:tabs>
        <w:ind w:left="5363" w:hanging="360"/>
      </w:pPr>
    </w:lvl>
    <w:lvl w:ilvl="8" w:tplc="0407001B" w:tentative="1">
      <w:start w:val="1"/>
      <w:numFmt w:val="lowerRoman"/>
      <w:lvlText w:val="%9."/>
      <w:lvlJc w:val="right"/>
      <w:pPr>
        <w:tabs>
          <w:tab w:val="num" w:pos="6083"/>
        </w:tabs>
        <w:ind w:left="6083" w:hanging="180"/>
      </w:pPr>
    </w:lvl>
  </w:abstractNum>
  <w:abstractNum w:abstractNumId="254">
    <w:nsid w:val="61CA4541"/>
    <w:multiLevelType w:val="hybridMultilevel"/>
    <w:tmpl w:val="1BEC8AFC"/>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040"/>
        </w:tabs>
        <w:ind w:left="1040" w:hanging="360"/>
      </w:pPr>
    </w:lvl>
    <w:lvl w:ilvl="2" w:tplc="0407001B" w:tentative="1">
      <w:start w:val="1"/>
      <w:numFmt w:val="lowerRoman"/>
      <w:lvlText w:val="%3."/>
      <w:lvlJc w:val="right"/>
      <w:pPr>
        <w:tabs>
          <w:tab w:val="num" w:pos="1760"/>
        </w:tabs>
        <w:ind w:left="1760" w:hanging="180"/>
      </w:pPr>
    </w:lvl>
    <w:lvl w:ilvl="3" w:tplc="0407000F" w:tentative="1">
      <w:start w:val="1"/>
      <w:numFmt w:val="decimal"/>
      <w:lvlText w:val="%4."/>
      <w:lvlJc w:val="left"/>
      <w:pPr>
        <w:tabs>
          <w:tab w:val="num" w:pos="2480"/>
        </w:tabs>
        <w:ind w:left="2480" w:hanging="360"/>
      </w:pPr>
    </w:lvl>
    <w:lvl w:ilvl="4" w:tplc="04070019" w:tentative="1">
      <w:start w:val="1"/>
      <w:numFmt w:val="lowerLetter"/>
      <w:lvlText w:val="%5."/>
      <w:lvlJc w:val="left"/>
      <w:pPr>
        <w:tabs>
          <w:tab w:val="num" w:pos="3200"/>
        </w:tabs>
        <w:ind w:left="3200" w:hanging="360"/>
      </w:pPr>
    </w:lvl>
    <w:lvl w:ilvl="5" w:tplc="0407001B" w:tentative="1">
      <w:start w:val="1"/>
      <w:numFmt w:val="lowerRoman"/>
      <w:lvlText w:val="%6."/>
      <w:lvlJc w:val="right"/>
      <w:pPr>
        <w:tabs>
          <w:tab w:val="num" w:pos="3920"/>
        </w:tabs>
        <w:ind w:left="3920" w:hanging="180"/>
      </w:pPr>
    </w:lvl>
    <w:lvl w:ilvl="6" w:tplc="0407000F" w:tentative="1">
      <w:start w:val="1"/>
      <w:numFmt w:val="decimal"/>
      <w:lvlText w:val="%7."/>
      <w:lvlJc w:val="left"/>
      <w:pPr>
        <w:tabs>
          <w:tab w:val="num" w:pos="4640"/>
        </w:tabs>
        <w:ind w:left="4640" w:hanging="360"/>
      </w:pPr>
    </w:lvl>
    <w:lvl w:ilvl="7" w:tplc="04070019" w:tentative="1">
      <w:start w:val="1"/>
      <w:numFmt w:val="lowerLetter"/>
      <w:lvlText w:val="%8."/>
      <w:lvlJc w:val="left"/>
      <w:pPr>
        <w:tabs>
          <w:tab w:val="num" w:pos="5360"/>
        </w:tabs>
        <w:ind w:left="5360" w:hanging="360"/>
      </w:pPr>
    </w:lvl>
    <w:lvl w:ilvl="8" w:tplc="0407001B" w:tentative="1">
      <w:start w:val="1"/>
      <w:numFmt w:val="lowerRoman"/>
      <w:lvlText w:val="%9."/>
      <w:lvlJc w:val="right"/>
      <w:pPr>
        <w:tabs>
          <w:tab w:val="num" w:pos="6080"/>
        </w:tabs>
        <w:ind w:left="6080" w:hanging="180"/>
      </w:pPr>
    </w:lvl>
  </w:abstractNum>
  <w:abstractNum w:abstractNumId="255">
    <w:nsid w:val="61EC5DC4"/>
    <w:multiLevelType w:val="hybridMultilevel"/>
    <w:tmpl w:val="BFE68478"/>
    <w:lvl w:ilvl="0" w:tplc="33303262">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6">
    <w:nsid w:val="62257C1D"/>
    <w:multiLevelType w:val="hybridMultilevel"/>
    <w:tmpl w:val="83001296"/>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57">
    <w:nsid w:val="626D29E5"/>
    <w:multiLevelType w:val="hybridMultilevel"/>
    <w:tmpl w:val="01AA3214"/>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8">
    <w:nsid w:val="62AB0863"/>
    <w:multiLevelType w:val="hybridMultilevel"/>
    <w:tmpl w:val="F0CC78CE"/>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9">
    <w:nsid w:val="63091B36"/>
    <w:multiLevelType w:val="hybridMultilevel"/>
    <w:tmpl w:val="4164ED4A"/>
    <w:lvl w:ilvl="0" w:tplc="8B1063C8">
      <w:start w:val="1"/>
      <w:numFmt w:val="lowerRoman"/>
      <w:lvlText w:val="%1)"/>
      <w:lvlJc w:val="right"/>
      <w:pPr>
        <w:tabs>
          <w:tab w:val="num" w:pos="1371"/>
        </w:tabs>
        <w:ind w:left="1371" w:hanging="18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260">
    <w:nsid w:val="63C00E2F"/>
    <w:multiLevelType w:val="hybridMultilevel"/>
    <w:tmpl w:val="95D0B3D6"/>
    <w:lvl w:ilvl="0" w:tplc="F1108FD4">
      <w:start w:val="1"/>
      <w:numFmt w:val="lowerLetter"/>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61">
    <w:nsid w:val="64043103"/>
    <w:multiLevelType w:val="hybridMultilevel"/>
    <w:tmpl w:val="07EEAB34"/>
    <w:lvl w:ilvl="0" w:tplc="0DAAA6A2">
      <w:start w:val="1"/>
      <w:numFmt w:val="lowerLetter"/>
      <w:lvlText w:val="%1."/>
      <w:lvlJc w:val="left"/>
      <w:pPr>
        <w:tabs>
          <w:tab w:val="num" w:pos="1660"/>
        </w:tabs>
        <w:ind w:left="1660" w:hanging="360"/>
      </w:pPr>
      <w:rPr>
        <w:rFonts w:hint="default"/>
      </w:rPr>
    </w:lvl>
    <w:lvl w:ilvl="1" w:tplc="04070019" w:tentative="1">
      <w:start w:val="1"/>
      <w:numFmt w:val="lowerLetter"/>
      <w:lvlText w:val="%2."/>
      <w:lvlJc w:val="left"/>
      <w:pPr>
        <w:tabs>
          <w:tab w:val="num" w:pos="2343"/>
        </w:tabs>
        <w:ind w:left="2343" w:hanging="360"/>
      </w:pPr>
    </w:lvl>
    <w:lvl w:ilvl="2" w:tplc="0407001B" w:tentative="1">
      <w:start w:val="1"/>
      <w:numFmt w:val="lowerRoman"/>
      <w:lvlText w:val="%3."/>
      <w:lvlJc w:val="right"/>
      <w:pPr>
        <w:tabs>
          <w:tab w:val="num" w:pos="3063"/>
        </w:tabs>
        <w:ind w:left="3063" w:hanging="180"/>
      </w:pPr>
    </w:lvl>
    <w:lvl w:ilvl="3" w:tplc="0407000F" w:tentative="1">
      <w:start w:val="1"/>
      <w:numFmt w:val="decimal"/>
      <w:lvlText w:val="%4."/>
      <w:lvlJc w:val="left"/>
      <w:pPr>
        <w:tabs>
          <w:tab w:val="num" w:pos="3783"/>
        </w:tabs>
        <w:ind w:left="3783" w:hanging="360"/>
      </w:pPr>
    </w:lvl>
    <w:lvl w:ilvl="4" w:tplc="04070019" w:tentative="1">
      <w:start w:val="1"/>
      <w:numFmt w:val="lowerLetter"/>
      <w:lvlText w:val="%5."/>
      <w:lvlJc w:val="left"/>
      <w:pPr>
        <w:tabs>
          <w:tab w:val="num" w:pos="4503"/>
        </w:tabs>
        <w:ind w:left="4503" w:hanging="360"/>
      </w:pPr>
    </w:lvl>
    <w:lvl w:ilvl="5" w:tplc="0407001B" w:tentative="1">
      <w:start w:val="1"/>
      <w:numFmt w:val="lowerRoman"/>
      <w:lvlText w:val="%6."/>
      <w:lvlJc w:val="right"/>
      <w:pPr>
        <w:tabs>
          <w:tab w:val="num" w:pos="5223"/>
        </w:tabs>
        <w:ind w:left="5223" w:hanging="180"/>
      </w:pPr>
    </w:lvl>
    <w:lvl w:ilvl="6" w:tplc="0407000F" w:tentative="1">
      <w:start w:val="1"/>
      <w:numFmt w:val="decimal"/>
      <w:lvlText w:val="%7."/>
      <w:lvlJc w:val="left"/>
      <w:pPr>
        <w:tabs>
          <w:tab w:val="num" w:pos="5943"/>
        </w:tabs>
        <w:ind w:left="5943" w:hanging="360"/>
      </w:pPr>
    </w:lvl>
    <w:lvl w:ilvl="7" w:tplc="04070019" w:tentative="1">
      <w:start w:val="1"/>
      <w:numFmt w:val="lowerLetter"/>
      <w:lvlText w:val="%8."/>
      <w:lvlJc w:val="left"/>
      <w:pPr>
        <w:tabs>
          <w:tab w:val="num" w:pos="6663"/>
        </w:tabs>
        <w:ind w:left="6663" w:hanging="360"/>
      </w:pPr>
    </w:lvl>
    <w:lvl w:ilvl="8" w:tplc="0407001B" w:tentative="1">
      <w:start w:val="1"/>
      <w:numFmt w:val="lowerRoman"/>
      <w:lvlText w:val="%9."/>
      <w:lvlJc w:val="right"/>
      <w:pPr>
        <w:tabs>
          <w:tab w:val="num" w:pos="7383"/>
        </w:tabs>
        <w:ind w:left="7383" w:hanging="180"/>
      </w:pPr>
    </w:lvl>
  </w:abstractNum>
  <w:abstractNum w:abstractNumId="262">
    <w:nsid w:val="648C0E88"/>
    <w:multiLevelType w:val="hybridMultilevel"/>
    <w:tmpl w:val="2ED2A270"/>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3">
    <w:nsid w:val="654841EB"/>
    <w:multiLevelType w:val="hybridMultilevel"/>
    <w:tmpl w:val="5088EDE8"/>
    <w:lvl w:ilvl="0" w:tplc="0DAAA6A2">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03"/>
        </w:tabs>
        <w:ind w:left="1403" w:hanging="360"/>
      </w:pPr>
    </w:lvl>
    <w:lvl w:ilvl="2" w:tplc="0407001B" w:tentative="1">
      <w:start w:val="1"/>
      <w:numFmt w:val="lowerRoman"/>
      <w:lvlText w:val="%3."/>
      <w:lvlJc w:val="right"/>
      <w:pPr>
        <w:tabs>
          <w:tab w:val="num" w:pos="2123"/>
        </w:tabs>
        <w:ind w:left="2123" w:hanging="180"/>
      </w:pPr>
    </w:lvl>
    <w:lvl w:ilvl="3" w:tplc="0407000F" w:tentative="1">
      <w:start w:val="1"/>
      <w:numFmt w:val="decimal"/>
      <w:lvlText w:val="%4."/>
      <w:lvlJc w:val="left"/>
      <w:pPr>
        <w:tabs>
          <w:tab w:val="num" w:pos="2843"/>
        </w:tabs>
        <w:ind w:left="2843" w:hanging="360"/>
      </w:pPr>
    </w:lvl>
    <w:lvl w:ilvl="4" w:tplc="04070019" w:tentative="1">
      <w:start w:val="1"/>
      <w:numFmt w:val="lowerLetter"/>
      <w:lvlText w:val="%5."/>
      <w:lvlJc w:val="left"/>
      <w:pPr>
        <w:tabs>
          <w:tab w:val="num" w:pos="3563"/>
        </w:tabs>
        <w:ind w:left="3563" w:hanging="360"/>
      </w:pPr>
    </w:lvl>
    <w:lvl w:ilvl="5" w:tplc="0407001B" w:tentative="1">
      <w:start w:val="1"/>
      <w:numFmt w:val="lowerRoman"/>
      <w:lvlText w:val="%6."/>
      <w:lvlJc w:val="right"/>
      <w:pPr>
        <w:tabs>
          <w:tab w:val="num" w:pos="4283"/>
        </w:tabs>
        <w:ind w:left="4283" w:hanging="180"/>
      </w:pPr>
    </w:lvl>
    <w:lvl w:ilvl="6" w:tplc="0407000F" w:tentative="1">
      <w:start w:val="1"/>
      <w:numFmt w:val="decimal"/>
      <w:lvlText w:val="%7."/>
      <w:lvlJc w:val="left"/>
      <w:pPr>
        <w:tabs>
          <w:tab w:val="num" w:pos="5003"/>
        </w:tabs>
        <w:ind w:left="5003" w:hanging="360"/>
      </w:pPr>
    </w:lvl>
    <w:lvl w:ilvl="7" w:tplc="04070019" w:tentative="1">
      <w:start w:val="1"/>
      <w:numFmt w:val="lowerLetter"/>
      <w:lvlText w:val="%8."/>
      <w:lvlJc w:val="left"/>
      <w:pPr>
        <w:tabs>
          <w:tab w:val="num" w:pos="5723"/>
        </w:tabs>
        <w:ind w:left="5723" w:hanging="360"/>
      </w:pPr>
    </w:lvl>
    <w:lvl w:ilvl="8" w:tplc="0407001B" w:tentative="1">
      <w:start w:val="1"/>
      <w:numFmt w:val="lowerRoman"/>
      <w:lvlText w:val="%9."/>
      <w:lvlJc w:val="right"/>
      <w:pPr>
        <w:tabs>
          <w:tab w:val="num" w:pos="6443"/>
        </w:tabs>
        <w:ind w:left="6443" w:hanging="180"/>
      </w:pPr>
    </w:lvl>
  </w:abstractNum>
  <w:abstractNum w:abstractNumId="264">
    <w:nsid w:val="6550096A"/>
    <w:multiLevelType w:val="hybridMultilevel"/>
    <w:tmpl w:val="0F908126"/>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65">
    <w:nsid w:val="65997A4F"/>
    <w:multiLevelType w:val="hybridMultilevel"/>
    <w:tmpl w:val="FCA4C2DC"/>
    <w:lvl w:ilvl="0" w:tplc="0DAAA6A2">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6">
    <w:nsid w:val="65D13FD7"/>
    <w:multiLevelType w:val="hybridMultilevel"/>
    <w:tmpl w:val="D4BCBB9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7">
    <w:nsid w:val="65F075DD"/>
    <w:multiLevelType w:val="hybridMultilevel"/>
    <w:tmpl w:val="0026F316"/>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68">
    <w:nsid w:val="66424AB9"/>
    <w:multiLevelType w:val="hybridMultilevel"/>
    <w:tmpl w:val="ACC6B7F6"/>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269">
    <w:nsid w:val="665228D7"/>
    <w:multiLevelType w:val="hybridMultilevel"/>
    <w:tmpl w:val="DB0271F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0">
    <w:nsid w:val="66A4736D"/>
    <w:multiLevelType w:val="hybridMultilevel"/>
    <w:tmpl w:val="E0A6E3C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71">
    <w:nsid w:val="66DE18CD"/>
    <w:multiLevelType w:val="hybridMultilevel"/>
    <w:tmpl w:val="27B6FC08"/>
    <w:lvl w:ilvl="0" w:tplc="0DAAA6A2">
      <w:start w:val="1"/>
      <w:numFmt w:val="lowerLetter"/>
      <w:lvlText w:val="%1."/>
      <w:lvlJc w:val="left"/>
      <w:pPr>
        <w:tabs>
          <w:tab w:val="num" w:pos="1494"/>
        </w:tabs>
        <w:ind w:left="1494" w:hanging="360"/>
      </w:pPr>
      <w:rPr>
        <w:rFonts w:hint="default"/>
      </w:rPr>
    </w:lvl>
    <w:lvl w:ilvl="1" w:tplc="04070019" w:tentative="1">
      <w:start w:val="1"/>
      <w:numFmt w:val="lowerLetter"/>
      <w:lvlText w:val="%2."/>
      <w:lvlJc w:val="left"/>
      <w:pPr>
        <w:tabs>
          <w:tab w:val="num" w:pos="2177"/>
        </w:tabs>
        <w:ind w:left="2177" w:hanging="360"/>
      </w:pPr>
    </w:lvl>
    <w:lvl w:ilvl="2" w:tplc="0407001B" w:tentative="1">
      <w:start w:val="1"/>
      <w:numFmt w:val="lowerRoman"/>
      <w:lvlText w:val="%3."/>
      <w:lvlJc w:val="right"/>
      <w:pPr>
        <w:tabs>
          <w:tab w:val="num" w:pos="2897"/>
        </w:tabs>
        <w:ind w:left="2897" w:hanging="180"/>
      </w:pPr>
    </w:lvl>
    <w:lvl w:ilvl="3" w:tplc="0407000F" w:tentative="1">
      <w:start w:val="1"/>
      <w:numFmt w:val="decimal"/>
      <w:lvlText w:val="%4."/>
      <w:lvlJc w:val="left"/>
      <w:pPr>
        <w:tabs>
          <w:tab w:val="num" w:pos="3617"/>
        </w:tabs>
        <w:ind w:left="3617" w:hanging="360"/>
      </w:pPr>
    </w:lvl>
    <w:lvl w:ilvl="4" w:tplc="04070019" w:tentative="1">
      <w:start w:val="1"/>
      <w:numFmt w:val="lowerLetter"/>
      <w:lvlText w:val="%5."/>
      <w:lvlJc w:val="left"/>
      <w:pPr>
        <w:tabs>
          <w:tab w:val="num" w:pos="4337"/>
        </w:tabs>
        <w:ind w:left="4337" w:hanging="360"/>
      </w:pPr>
    </w:lvl>
    <w:lvl w:ilvl="5" w:tplc="0407001B" w:tentative="1">
      <w:start w:val="1"/>
      <w:numFmt w:val="lowerRoman"/>
      <w:lvlText w:val="%6."/>
      <w:lvlJc w:val="right"/>
      <w:pPr>
        <w:tabs>
          <w:tab w:val="num" w:pos="5057"/>
        </w:tabs>
        <w:ind w:left="5057" w:hanging="180"/>
      </w:pPr>
    </w:lvl>
    <w:lvl w:ilvl="6" w:tplc="0407000F" w:tentative="1">
      <w:start w:val="1"/>
      <w:numFmt w:val="decimal"/>
      <w:lvlText w:val="%7."/>
      <w:lvlJc w:val="left"/>
      <w:pPr>
        <w:tabs>
          <w:tab w:val="num" w:pos="5777"/>
        </w:tabs>
        <w:ind w:left="5777" w:hanging="360"/>
      </w:pPr>
    </w:lvl>
    <w:lvl w:ilvl="7" w:tplc="04070019" w:tentative="1">
      <w:start w:val="1"/>
      <w:numFmt w:val="lowerLetter"/>
      <w:lvlText w:val="%8."/>
      <w:lvlJc w:val="left"/>
      <w:pPr>
        <w:tabs>
          <w:tab w:val="num" w:pos="6497"/>
        </w:tabs>
        <w:ind w:left="6497" w:hanging="360"/>
      </w:pPr>
    </w:lvl>
    <w:lvl w:ilvl="8" w:tplc="0407001B" w:tentative="1">
      <w:start w:val="1"/>
      <w:numFmt w:val="lowerRoman"/>
      <w:lvlText w:val="%9."/>
      <w:lvlJc w:val="right"/>
      <w:pPr>
        <w:tabs>
          <w:tab w:val="num" w:pos="7217"/>
        </w:tabs>
        <w:ind w:left="7217" w:hanging="180"/>
      </w:pPr>
    </w:lvl>
  </w:abstractNum>
  <w:abstractNum w:abstractNumId="272">
    <w:nsid w:val="66E073EB"/>
    <w:multiLevelType w:val="hybridMultilevel"/>
    <w:tmpl w:val="B0D68AA8"/>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3">
    <w:nsid w:val="69193654"/>
    <w:multiLevelType w:val="hybridMultilevel"/>
    <w:tmpl w:val="DA348702"/>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274">
    <w:nsid w:val="69AB02BA"/>
    <w:multiLevelType w:val="hybridMultilevel"/>
    <w:tmpl w:val="9B28CD4E"/>
    <w:lvl w:ilvl="0" w:tplc="0407000F">
      <w:start w:val="1"/>
      <w:numFmt w:val="decimal"/>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275">
    <w:nsid w:val="69B5189F"/>
    <w:multiLevelType w:val="hybridMultilevel"/>
    <w:tmpl w:val="94A4D3C0"/>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76">
    <w:nsid w:val="6A6B46D0"/>
    <w:multiLevelType w:val="hybridMultilevel"/>
    <w:tmpl w:val="C28CF59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77">
    <w:nsid w:val="6A742432"/>
    <w:multiLevelType w:val="hybridMultilevel"/>
    <w:tmpl w:val="AF584D60"/>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78">
    <w:nsid w:val="6AA6354C"/>
    <w:multiLevelType w:val="hybridMultilevel"/>
    <w:tmpl w:val="FAEA70A8"/>
    <w:lvl w:ilvl="0" w:tplc="FFFFFFFF">
      <w:start w:val="1"/>
      <w:numFmt w:val="decimal"/>
      <w:lvlText w:val="%1."/>
      <w:lvlJc w:val="left"/>
      <w:pPr>
        <w:tabs>
          <w:tab w:val="num" w:pos="1120"/>
        </w:tabs>
        <w:ind w:left="112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79">
    <w:nsid w:val="6B334066"/>
    <w:multiLevelType w:val="hybridMultilevel"/>
    <w:tmpl w:val="712AC032"/>
    <w:lvl w:ilvl="0" w:tplc="0409000F">
      <w:start w:val="1"/>
      <w:numFmt w:val="decimal"/>
      <w:lvlText w:val="%1."/>
      <w:lvlJc w:val="left"/>
      <w:pPr>
        <w:tabs>
          <w:tab w:val="num" w:pos="-1060"/>
        </w:tabs>
        <w:ind w:left="-1060" w:hanging="360"/>
      </w:pPr>
      <w:rPr>
        <w:rFonts w:hint="default"/>
      </w:rPr>
    </w:lvl>
    <w:lvl w:ilvl="1" w:tplc="04090019">
      <w:start w:val="1"/>
      <w:numFmt w:val="bullet"/>
      <w:lvlText w:val="o"/>
      <w:lvlJc w:val="left"/>
      <w:pPr>
        <w:tabs>
          <w:tab w:val="num" w:pos="20"/>
        </w:tabs>
        <w:ind w:left="20" w:hanging="360"/>
      </w:pPr>
      <w:rPr>
        <w:rFonts w:ascii="Courier New" w:hAnsi="Courier New" w:cs="Courier New" w:hint="default"/>
      </w:rPr>
    </w:lvl>
    <w:lvl w:ilvl="2" w:tplc="0409001B">
      <w:start w:val="1"/>
      <w:numFmt w:val="bullet"/>
      <w:lvlText w:val=""/>
      <w:lvlJc w:val="left"/>
      <w:pPr>
        <w:tabs>
          <w:tab w:val="num" w:pos="740"/>
        </w:tabs>
        <w:ind w:left="740" w:hanging="360"/>
      </w:pPr>
      <w:rPr>
        <w:rFonts w:ascii="Symbol" w:hAnsi="Symbol" w:cs="Symbol" w:hint="default"/>
      </w:rPr>
    </w:lvl>
    <w:lvl w:ilvl="3" w:tplc="0409000F">
      <w:start w:val="1"/>
      <w:numFmt w:val="bullet"/>
      <w:lvlText w:val=""/>
      <w:lvlJc w:val="left"/>
      <w:pPr>
        <w:tabs>
          <w:tab w:val="num" w:pos="1460"/>
        </w:tabs>
        <w:ind w:left="1460" w:hanging="360"/>
      </w:pPr>
      <w:rPr>
        <w:rFonts w:ascii="Symbol" w:hAnsi="Symbol" w:cs="Symbol" w:hint="default"/>
      </w:rPr>
    </w:lvl>
    <w:lvl w:ilvl="4" w:tplc="04090019">
      <w:start w:val="1"/>
      <w:numFmt w:val="bullet"/>
      <w:lvlText w:val="o"/>
      <w:lvlJc w:val="left"/>
      <w:pPr>
        <w:tabs>
          <w:tab w:val="num" w:pos="2180"/>
        </w:tabs>
        <w:ind w:left="2180" w:hanging="360"/>
      </w:pPr>
      <w:rPr>
        <w:rFonts w:ascii="Courier New" w:hAnsi="Courier New" w:cs="Courier New" w:hint="default"/>
      </w:rPr>
    </w:lvl>
    <w:lvl w:ilvl="5" w:tplc="0409001B">
      <w:start w:val="1"/>
      <w:numFmt w:val="bullet"/>
      <w:lvlText w:val=""/>
      <w:lvlJc w:val="left"/>
      <w:pPr>
        <w:tabs>
          <w:tab w:val="num" w:pos="2900"/>
        </w:tabs>
        <w:ind w:left="2900" w:hanging="360"/>
      </w:pPr>
      <w:rPr>
        <w:rFonts w:ascii="Wingdings" w:hAnsi="Wingdings" w:cs="Wingdings" w:hint="default"/>
      </w:rPr>
    </w:lvl>
    <w:lvl w:ilvl="6" w:tplc="0409000F">
      <w:start w:val="1"/>
      <w:numFmt w:val="bullet"/>
      <w:lvlText w:val=""/>
      <w:lvlJc w:val="left"/>
      <w:pPr>
        <w:tabs>
          <w:tab w:val="num" w:pos="3620"/>
        </w:tabs>
        <w:ind w:left="3620" w:hanging="360"/>
      </w:pPr>
      <w:rPr>
        <w:rFonts w:ascii="Symbol" w:hAnsi="Symbol" w:cs="Symbol" w:hint="default"/>
      </w:rPr>
    </w:lvl>
    <w:lvl w:ilvl="7" w:tplc="04090019">
      <w:start w:val="1"/>
      <w:numFmt w:val="bullet"/>
      <w:lvlText w:val="o"/>
      <w:lvlJc w:val="left"/>
      <w:pPr>
        <w:tabs>
          <w:tab w:val="num" w:pos="4340"/>
        </w:tabs>
        <w:ind w:left="4340" w:hanging="360"/>
      </w:pPr>
      <w:rPr>
        <w:rFonts w:ascii="Courier New" w:hAnsi="Courier New" w:cs="Courier New" w:hint="default"/>
      </w:rPr>
    </w:lvl>
    <w:lvl w:ilvl="8" w:tplc="0409001B">
      <w:start w:val="1"/>
      <w:numFmt w:val="bullet"/>
      <w:lvlText w:val=""/>
      <w:lvlJc w:val="left"/>
      <w:pPr>
        <w:tabs>
          <w:tab w:val="num" w:pos="5060"/>
        </w:tabs>
        <w:ind w:left="5060" w:hanging="360"/>
      </w:pPr>
      <w:rPr>
        <w:rFonts w:ascii="Wingdings" w:hAnsi="Wingdings" w:cs="Wingdings" w:hint="default"/>
      </w:rPr>
    </w:lvl>
  </w:abstractNum>
  <w:abstractNum w:abstractNumId="280">
    <w:nsid w:val="6B600BD1"/>
    <w:multiLevelType w:val="hybridMultilevel"/>
    <w:tmpl w:val="09066AFA"/>
    <w:lvl w:ilvl="0" w:tplc="4336DF7A">
      <w:start w:val="1"/>
      <w:numFmt w:val="decimal"/>
      <w:lvlText w:val="(%1)"/>
      <w:lvlJc w:val="left"/>
      <w:pPr>
        <w:tabs>
          <w:tab w:val="num" w:pos="2360"/>
        </w:tabs>
        <w:ind w:left="2360" w:hanging="360"/>
      </w:pPr>
      <w:rPr>
        <w:rFonts w:hint="default"/>
      </w:rPr>
    </w:lvl>
    <w:lvl w:ilvl="1" w:tplc="04070019" w:tentative="1">
      <w:start w:val="1"/>
      <w:numFmt w:val="lowerLetter"/>
      <w:lvlText w:val="%2."/>
      <w:lvlJc w:val="left"/>
      <w:pPr>
        <w:tabs>
          <w:tab w:val="num" w:pos="2249"/>
        </w:tabs>
        <w:ind w:left="2249" w:hanging="360"/>
      </w:pPr>
    </w:lvl>
    <w:lvl w:ilvl="2" w:tplc="0407001B" w:tentative="1">
      <w:start w:val="1"/>
      <w:numFmt w:val="lowerRoman"/>
      <w:lvlText w:val="%3."/>
      <w:lvlJc w:val="right"/>
      <w:pPr>
        <w:tabs>
          <w:tab w:val="num" w:pos="2969"/>
        </w:tabs>
        <w:ind w:left="2969" w:hanging="180"/>
      </w:pPr>
    </w:lvl>
    <w:lvl w:ilvl="3" w:tplc="0407000F" w:tentative="1">
      <w:start w:val="1"/>
      <w:numFmt w:val="decimal"/>
      <w:lvlText w:val="%4."/>
      <w:lvlJc w:val="left"/>
      <w:pPr>
        <w:tabs>
          <w:tab w:val="num" w:pos="3689"/>
        </w:tabs>
        <w:ind w:left="3689" w:hanging="360"/>
      </w:pPr>
    </w:lvl>
    <w:lvl w:ilvl="4" w:tplc="04070019" w:tentative="1">
      <w:start w:val="1"/>
      <w:numFmt w:val="lowerLetter"/>
      <w:lvlText w:val="%5."/>
      <w:lvlJc w:val="left"/>
      <w:pPr>
        <w:tabs>
          <w:tab w:val="num" w:pos="4409"/>
        </w:tabs>
        <w:ind w:left="4409" w:hanging="360"/>
      </w:pPr>
    </w:lvl>
    <w:lvl w:ilvl="5" w:tplc="0407001B" w:tentative="1">
      <w:start w:val="1"/>
      <w:numFmt w:val="lowerRoman"/>
      <w:lvlText w:val="%6."/>
      <w:lvlJc w:val="right"/>
      <w:pPr>
        <w:tabs>
          <w:tab w:val="num" w:pos="5129"/>
        </w:tabs>
        <w:ind w:left="5129" w:hanging="180"/>
      </w:pPr>
    </w:lvl>
    <w:lvl w:ilvl="6" w:tplc="0407000F" w:tentative="1">
      <w:start w:val="1"/>
      <w:numFmt w:val="decimal"/>
      <w:lvlText w:val="%7."/>
      <w:lvlJc w:val="left"/>
      <w:pPr>
        <w:tabs>
          <w:tab w:val="num" w:pos="5849"/>
        </w:tabs>
        <w:ind w:left="5849" w:hanging="360"/>
      </w:pPr>
    </w:lvl>
    <w:lvl w:ilvl="7" w:tplc="04070019" w:tentative="1">
      <w:start w:val="1"/>
      <w:numFmt w:val="lowerLetter"/>
      <w:lvlText w:val="%8."/>
      <w:lvlJc w:val="left"/>
      <w:pPr>
        <w:tabs>
          <w:tab w:val="num" w:pos="6569"/>
        </w:tabs>
        <w:ind w:left="6569" w:hanging="360"/>
      </w:pPr>
    </w:lvl>
    <w:lvl w:ilvl="8" w:tplc="0407001B" w:tentative="1">
      <w:start w:val="1"/>
      <w:numFmt w:val="lowerRoman"/>
      <w:lvlText w:val="%9."/>
      <w:lvlJc w:val="right"/>
      <w:pPr>
        <w:tabs>
          <w:tab w:val="num" w:pos="7289"/>
        </w:tabs>
        <w:ind w:left="7289" w:hanging="180"/>
      </w:pPr>
    </w:lvl>
  </w:abstractNum>
  <w:abstractNum w:abstractNumId="281">
    <w:nsid w:val="6B7821AC"/>
    <w:multiLevelType w:val="hybridMultilevel"/>
    <w:tmpl w:val="E7986BC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82">
    <w:nsid w:val="6C1945A8"/>
    <w:multiLevelType w:val="hybridMultilevel"/>
    <w:tmpl w:val="0F661342"/>
    <w:lvl w:ilvl="0" w:tplc="0407000F">
      <w:start w:val="1"/>
      <w:numFmt w:val="decimal"/>
      <w:lvlText w:val="%1."/>
      <w:lvlJc w:val="left"/>
      <w:pPr>
        <w:tabs>
          <w:tab w:val="num" w:pos="660"/>
        </w:tabs>
        <w:ind w:left="660" w:hanging="360"/>
      </w:pPr>
    </w:lvl>
    <w:lvl w:ilvl="1" w:tplc="04070019" w:tentative="1">
      <w:start w:val="1"/>
      <w:numFmt w:val="lowerLetter"/>
      <w:lvlText w:val="%2."/>
      <w:lvlJc w:val="left"/>
      <w:pPr>
        <w:tabs>
          <w:tab w:val="num" w:pos="1380"/>
        </w:tabs>
        <w:ind w:left="1380" w:hanging="360"/>
      </w:pPr>
    </w:lvl>
    <w:lvl w:ilvl="2" w:tplc="0407001B" w:tentative="1">
      <w:start w:val="1"/>
      <w:numFmt w:val="lowerRoman"/>
      <w:lvlText w:val="%3."/>
      <w:lvlJc w:val="right"/>
      <w:pPr>
        <w:tabs>
          <w:tab w:val="num" w:pos="2100"/>
        </w:tabs>
        <w:ind w:left="2100" w:hanging="180"/>
      </w:pPr>
    </w:lvl>
    <w:lvl w:ilvl="3" w:tplc="0407000F" w:tentative="1">
      <w:start w:val="1"/>
      <w:numFmt w:val="decimal"/>
      <w:lvlText w:val="%4."/>
      <w:lvlJc w:val="left"/>
      <w:pPr>
        <w:tabs>
          <w:tab w:val="num" w:pos="2820"/>
        </w:tabs>
        <w:ind w:left="2820" w:hanging="360"/>
      </w:pPr>
    </w:lvl>
    <w:lvl w:ilvl="4" w:tplc="04070019" w:tentative="1">
      <w:start w:val="1"/>
      <w:numFmt w:val="lowerLetter"/>
      <w:lvlText w:val="%5."/>
      <w:lvlJc w:val="left"/>
      <w:pPr>
        <w:tabs>
          <w:tab w:val="num" w:pos="3540"/>
        </w:tabs>
        <w:ind w:left="3540" w:hanging="360"/>
      </w:pPr>
    </w:lvl>
    <w:lvl w:ilvl="5" w:tplc="0407001B" w:tentative="1">
      <w:start w:val="1"/>
      <w:numFmt w:val="lowerRoman"/>
      <w:lvlText w:val="%6."/>
      <w:lvlJc w:val="right"/>
      <w:pPr>
        <w:tabs>
          <w:tab w:val="num" w:pos="4260"/>
        </w:tabs>
        <w:ind w:left="4260" w:hanging="180"/>
      </w:pPr>
    </w:lvl>
    <w:lvl w:ilvl="6" w:tplc="0407000F" w:tentative="1">
      <w:start w:val="1"/>
      <w:numFmt w:val="decimal"/>
      <w:lvlText w:val="%7."/>
      <w:lvlJc w:val="left"/>
      <w:pPr>
        <w:tabs>
          <w:tab w:val="num" w:pos="4980"/>
        </w:tabs>
        <w:ind w:left="4980" w:hanging="360"/>
      </w:pPr>
    </w:lvl>
    <w:lvl w:ilvl="7" w:tplc="04070019" w:tentative="1">
      <w:start w:val="1"/>
      <w:numFmt w:val="lowerLetter"/>
      <w:lvlText w:val="%8."/>
      <w:lvlJc w:val="left"/>
      <w:pPr>
        <w:tabs>
          <w:tab w:val="num" w:pos="5700"/>
        </w:tabs>
        <w:ind w:left="5700" w:hanging="360"/>
      </w:pPr>
    </w:lvl>
    <w:lvl w:ilvl="8" w:tplc="0407001B" w:tentative="1">
      <w:start w:val="1"/>
      <w:numFmt w:val="lowerRoman"/>
      <w:lvlText w:val="%9."/>
      <w:lvlJc w:val="right"/>
      <w:pPr>
        <w:tabs>
          <w:tab w:val="num" w:pos="6420"/>
        </w:tabs>
        <w:ind w:left="6420" w:hanging="180"/>
      </w:pPr>
    </w:lvl>
  </w:abstractNum>
  <w:abstractNum w:abstractNumId="283">
    <w:nsid w:val="6C357056"/>
    <w:multiLevelType w:val="hybridMultilevel"/>
    <w:tmpl w:val="E684D98E"/>
    <w:lvl w:ilvl="0" w:tplc="8B1063C8">
      <w:start w:val="1"/>
      <w:numFmt w:val="lowerRoman"/>
      <w:lvlText w:val="%1)"/>
      <w:lvlJc w:val="right"/>
      <w:pPr>
        <w:tabs>
          <w:tab w:val="num" w:pos="1371"/>
        </w:tabs>
        <w:ind w:left="1371" w:hanging="18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284">
    <w:nsid w:val="6C4D0B7D"/>
    <w:multiLevelType w:val="hybridMultilevel"/>
    <w:tmpl w:val="F1805998"/>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5">
    <w:nsid w:val="6C6D541A"/>
    <w:multiLevelType w:val="hybridMultilevel"/>
    <w:tmpl w:val="528EA9E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6">
    <w:nsid w:val="6C7C25EF"/>
    <w:multiLevelType w:val="hybridMultilevel"/>
    <w:tmpl w:val="E8C80428"/>
    <w:lvl w:ilvl="0" w:tplc="5F5CD7C4">
      <w:start w:val="1"/>
      <w:numFmt w:val="lowerRoman"/>
      <w:lvlText w:val="%1."/>
      <w:lvlJc w:val="left"/>
      <w:pPr>
        <w:tabs>
          <w:tab w:val="num" w:pos="1948"/>
        </w:tabs>
        <w:ind w:left="1948" w:hanging="360"/>
      </w:pPr>
      <w:rPr>
        <w:rFonts w:hint="default"/>
      </w:rPr>
    </w:lvl>
    <w:lvl w:ilvl="1" w:tplc="04070019" w:tentative="1">
      <w:start w:val="1"/>
      <w:numFmt w:val="lowerLetter"/>
      <w:lvlText w:val="%2."/>
      <w:lvlJc w:val="left"/>
      <w:pPr>
        <w:tabs>
          <w:tab w:val="num" w:pos="1479"/>
        </w:tabs>
        <w:ind w:left="1479" w:hanging="360"/>
      </w:pPr>
    </w:lvl>
    <w:lvl w:ilvl="2" w:tplc="0407001B" w:tentative="1">
      <w:start w:val="1"/>
      <w:numFmt w:val="lowerRoman"/>
      <w:lvlText w:val="%3."/>
      <w:lvlJc w:val="right"/>
      <w:pPr>
        <w:tabs>
          <w:tab w:val="num" w:pos="2199"/>
        </w:tabs>
        <w:ind w:left="2199" w:hanging="180"/>
      </w:pPr>
    </w:lvl>
    <w:lvl w:ilvl="3" w:tplc="0407000F" w:tentative="1">
      <w:start w:val="1"/>
      <w:numFmt w:val="decimal"/>
      <w:lvlText w:val="%4."/>
      <w:lvlJc w:val="left"/>
      <w:pPr>
        <w:tabs>
          <w:tab w:val="num" w:pos="2919"/>
        </w:tabs>
        <w:ind w:left="2919" w:hanging="360"/>
      </w:pPr>
    </w:lvl>
    <w:lvl w:ilvl="4" w:tplc="04070019" w:tentative="1">
      <w:start w:val="1"/>
      <w:numFmt w:val="lowerLetter"/>
      <w:lvlText w:val="%5."/>
      <w:lvlJc w:val="left"/>
      <w:pPr>
        <w:tabs>
          <w:tab w:val="num" w:pos="3639"/>
        </w:tabs>
        <w:ind w:left="3639" w:hanging="360"/>
      </w:pPr>
    </w:lvl>
    <w:lvl w:ilvl="5" w:tplc="0407001B" w:tentative="1">
      <w:start w:val="1"/>
      <w:numFmt w:val="lowerRoman"/>
      <w:lvlText w:val="%6."/>
      <w:lvlJc w:val="right"/>
      <w:pPr>
        <w:tabs>
          <w:tab w:val="num" w:pos="4359"/>
        </w:tabs>
        <w:ind w:left="4359" w:hanging="180"/>
      </w:pPr>
    </w:lvl>
    <w:lvl w:ilvl="6" w:tplc="0407000F" w:tentative="1">
      <w:start w:val="1"/>
      <w:numFmt w:val="decimal"/>
      <w:lvlText w:val="%7."/>
      <w:lvlJc w:val="left"/>
      <w:pPr>
        <w:tabs>
          <w:tab w:val="num" w:pos="5079"/>
        </w:tabs>
        <w:ind w:left="5079" w:hanging="360"/>
      </w:pPr>
    </w:lvl>
    <w:lvl w:ilvl="7" w:tplc="04070019" w:tentative="1">
      <w:start w:val="1"/>
      <w:numFmt w:val="lowerLetter"/>
      <w:lvlText w:val="%8."/>
      <w:lvlJc w:val="left"/>
      <w:pPr>
        <w:tabs>
          <w:tab w:val="num" w:pos="5799"/>
        </w:tabs>
        <w:ind w:left="5799" w:hanging="360"/>
      </w:pPr>
    </w:lvl>
    <w:lvl w:ilvl="8" w:tplc="0407001B" w:tentative="1">
      <w:start w:val="1"/>
      <w:numFmt w:val="lowerRoman"/>
      <w:lvlText w:val="%9."/>
      <w:lvlJc w:val="right"/>
      <w:pPr>
        <w:tabs>
          <w:tab w:val="num" w:pos="6519"/>
        </w:tabs>
        <w:ind w:left="6519" w:hanging="180"/>
      </w:pPr>
    </w:lvl>
  </w:abstractNum>
  <w:abstractNum w:abstractNumId="287">
    <w:nsid w:val="6CCB0355"/>
    <w:multiLevelType w:val="hybridMultilevel"/>
    <w:tmpl w:val="F32678FA"/>
    <w:lvl w:ilvl="0" w:tplc="0DAAA6A2">
      <w:start w:val="1"/>
      <w:numFmt w:val="lowerLetter"/>
      <w:lvlText w:val="%1."/>
      <w:lvlJc w:val="left"/>
      <w:pPr>
        <w:tabs>
          <w:tab w:val="num" w:pos="1551"/>
        </w:tabs>
        <w:ind w:left="1551" w:hanging="36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288">
    <w:nsid w:val="6D0E0CE6"/>
    <w:multiLevelType w:val="hybridMultilevel"/>
    <w:tmpl w:val="F736673A"/>
    <w:lvl w:ilvl="0" w:tplc="69A68DC0">
      <w:start w:val="1"/>
      <w:numFmt w:val="decimal"/>
      <w:lvlText w:val="%1."/>
      <w:lvlJc w:val="left"/>
      <w:pPr>
        <w:tabs>
          <w:tab w:val="num" w:pos="1288"/>
        </w:tabs>
        <w:ind w:left="1288" w:hanging="360"/>
      </w:pPr>
    </w:lvl>
    <w:lvl w:ilvl="1" w:tplc="04090003">
      <w:start w:val="1"/>
      <w:numFmt w:val="lowerLetter"/>
      <w:lvlText w:val="%2."/>
      <w:lvlJc w:val="left"/>
      <w:pPr>
        <w:tabs>
          <w:tab w:val="num" w:pos="2008"/>
        </w:tabs>
        <w:ind w:left="2008" w:hanging="360"/>
      </w:pPr>
    </w:lvl>
    <w:lvl w:ilvl="2" w:tplc="04090005">
      <w:start w:val="1"/>
      <w:numFmt w:val="lowerRoman"/>
      <w:lvlText w:val="%3."/>
      <w:lvlJc w:val="right"/>
      <w:pPr>
        <w:tabs>
          <w:tab w:val="num" w:pos="2728"/>
        </w:tabs>
        <w:ind w:left="2728" w:hanging="180"/>
      </w:pPr>
    </w:lvl>
    <w:lvl w:ilvl="3" w:tplc="04090001" w:tentative="1">
      <w:start w:val="1"/>
      <w:numFmt w:val="decimal"/>
      <w:lvlText w:val="%4."/>
      <w:lvlJc w:val="left"/>
      <w:pPr>
        <w:tabs>
          <w:tab w:val="num" w:pos="3448"/>
        </w:tabs>
        <w:ind w:left="3448" w:hanging="360"/>
      </w:pPr>
    </w:lvl>
    <w:lvl w:ilvl="4" w:tplc="04090003" w:tentative="1">
      <w:start w:val="1"/>
      <w:numFmt w:val="lowerLetter"/>
      <w:lvlText w:val="%5."/>
      <w:lvlJc w:val="left"/>
      <w:pPr>
        <w:tabs>
          <w:tab w:val="num" w:pos="4168"/>
        </w:tabs>
        <w:ind w:left="4168" w:hanging="360"/>
      </w:pPr>
    </w:lvl>
    <w:lvl w:ilvl="5" w:tplc="04090005" w:tentative="1">
      <w:start w:val="1"/>
      <w:numFmt w:val="lowerRoman"/>
      <w:lvlText w:val="%6."/>
      <w:lvlJc w:val="right"/>
      <w:pPr>
        <w:tabs>
          <w:tab w:val="num" w:pos="4888"/>
        </w:tabs>
        <w:ind w:left="4888" w:hanging="180"/>
      </w:pPr>
    </w:lvl>
    <w:lvl w:ilvl="6" w:tplc="04090001" w:tentative="1">
      <w:start w:val="1"/>
      <w:numFmt w:val="decimal"/>
      <w:lvlText w:val="%7."/>
      <w:lvlJc w:val="left"/>
      <w:pPr>
        <w:tabs>
          <w:tab w:val="num" w:pos="5608"/>
        </w:tabs>
        <w:ind w:left="5608" w:hanging="360"/>
      </w:pPr>
    </w:lvl>
    <w:lvl w:ilvl="7" w:tplc="04090003" w:tentative="1">
      <w:start w:val="1"/>
      <w:numFmt w:val="lowerLetter"/>
      <w:lvlText w:val="%8."/>
      <w:lvlJc w:val="left"/>
      <w:pPr>
        <w:tabs>
          <w:tab w:val="num" w:pos="6328"/>
        </w:tabs>
        <w:ind w:left="6328" w:hanging="360"/>
      </w:pPr>
    </w:lvl>
    <w:lvl w:ilvl="8" w:tplc="04090005" w:tentative="1">
      <w:start w:val="1"/>
      <w:numFmt w:val="lowerRoman"/>
      <w:lvlText w:val="%9."/>
      <w:lvlJc w:val="right"/>
      <w:pPr>
        <w:tabs>
          <w:tab w:val="num" w:pos="7048"/>
        </w:tabs>
        <w:ind w:left="7048" w:hanging="180"/>
      </w:pPr>
    </w:lvl>
  </w:abstractNum>
  <w:abstractNum w:abstractNumId="289">
    <w:nsid w:val="6D180124"/>
    <w:multiLevelType w:val="hybridMultilevel"/>
    <w:tmpl w:val="BF40A012"/>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0">
    <w:nsid w:val="6D245A59"/>
    <w:multiLevelType w:val="hybridMultilevel"/>
    <w:tmpl w:val="AEE04B96"/>
    <w:lvl w:ilvl="0" w:tplc="0407000F">
      <w:start w:val="1"/>
      <w:numFmt w:val="decimal"/>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291">
    <w:nsid w:val="6D8D1BC3"/>
    <w:multiLevelType w:val="hybridMultilevel"/>
    <w:tmpl w:val="8E4C7478"/>
    <w:lvl w:ilvl="0" w:tplc="04090003">
      <w:start w:val="1"/>
      <w:numFmt w:val="lowerLetter"/>
      <w:lvlText w:val="%1."/>
      <w:lvlJc w:val="left"/>
      <w:pPr>
        <w:tabs>
          <w:tab w:val="num" w:pos="2008"/>
        </w:tabs>
        <w:ind w:left="2008"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2">
    <w:nsid w:val="6D95368E"/>
    <w:multiLevelType w:val="hybridMultilevel"/>
    <w:tmpl w:val="490CC93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3">
    <w:nsid w:val="6E1E4A0E"/>
    <w:multiLevelType w:val="hybridMultilevel"/>
    <w:tmpl w:val="598EF27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4">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pStyle w:val="AppendixHeading2"/>
      <w:lvlText w:val="%1.%2"/>
      <w:lvlJc w:val="left"/>
      <w:pPr>
        <w:tabs>
          <w:tab w:val="num" w:pos="1020"/>
        </w:tabs>
      </w:pPr>
      <w:rPr>
        <w:rFonts w:cs="Times New Roman" w:hint="default"/>
      </w:rPr>
    </w:lvl>
    <w:lvl w:ilvl="2">
      <w:start w:val="1"/>
      <w:numFmt w:val="decimal"/>
      <w:pStyle w:val="7"/>
      <w:lvlText w:val="%1.%2.%3"/>
      <w:lvlJc w:val="left"/>
      <w:pPr>
        <w:tabs>
          <w:tab w:val="num" w:pos="720"/>
        </w:tabs>
        <w:ind w:left="1224" w:hanging="1224"/>
      </w:pPr>
      <w:rPr>
        <w:rFonts w:cs="Times New Roman" w:hint="default"/>
      </w:rPr>
    </w:lvl>
    <w:lvl w:ilvl="3">
      <w:start w:val="1"/>
      <w:numFmt w:val="decimal"/>
      <w:pStyle w:val="AppendixHeading4"/>
      <w:lvlText w:val="%1.%2.%3.%4"/>
      <w:lvlJc w:val="left"/>
      <w:pPr>
        <w:tabs>
          <w:tab w:val="num" w:pos="720"/>
        </w:tabs>
        <w:ind w:left="1728" w:hanging="1728"/>
      </w:pPr>
      <w:rPr>
        <w:rFonts w:cs="Times New Roman" w:hint="default"/>
      </w:rPr>
    </w:lvl>
    <w:lvl w:ilvl="4">
      <w:start w:val="1"/>
      <w:numFmt w:val="decimal"/>
      <w:pStyle w:val="AppendixHeading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95">
    <w:nsid w:val="6EA87A16"/>
    <w:multiLevelType w:val="hybridMultilevel"/>
    <w:tmpl w:val="D58E3D8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96">
    <w:nsid w:val="6F0A22BD"/>
    <w:multiLevelType w:val="hybridMultilevel"/>
    <w:tmpl w:val="BA7A8764"/>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297">
    <w:nsid w:val="6F126154"/>
    <w:multiLevelType w:val="hybridMultilevel"/>
    <w:tmpl w:val="23B0983C"/>
    <w:lvl w:ilvl="0" w:tplc="5F5CD7C4">
      <w:start w:val="1"/>
      <w:numFmt w:val="lowerRoman"/>
      <w:lvlText w:val="%1."/>
      <w:lvlJc w:val="left"/>
      <w:pPr>
        <w:tabs>
          <w:tab w:val="num" w:pos="2345"/>
        </w:tabs>
        <w:ind w:left="2345" w:hanging="360"/>
      </w:pPr>
      <w:rPr>
        <w:rFonts w:hint="default"/>
      </w:rPr>
    </w:lvl>
    <w:lvl w:ilvl="1" w:tplc="04070019" w:tentative="1">
      <w:start w:val="1"/>
      <w:numFmt w:val="lowerLetter"/>
      <w:lvlText w:val="%2."/>
      <w:lvlJc w:val="left"/>
      <w:pPr>
        <w:tabs>
          <w:tab w:val="num" w:pos="1876"/>
        </w:tabs>
        <w:ind w:left="1876" w:hanging="360"/>
      </w:pPr>
    </w:lvl>
    <w:lvl w:ilvl="2" w:tplc="0407001B" w:tentative="1">
      <w:start w:val="1"/>
      <w:numFmt w:val="lowerRoman"/>
      <w:lvlText w:val="%3."/>
      <w:lvlJc w:val="right"/>
      <w:pPr>
        <w:tabs>
          <w:tab w:val="num" w:pos="2596"/>
        </w:tabs>
        <w:ind w:left="2596" w:hanging="180"/>
      </w:pPr>
    </w:lvl>
    <w:lvl w:ilvl="3" w:tplc="0407000F" w:tentative="1">
      <w:start w:val="1"/>
      <w:numFmt w:val="decimal"/>
      <w:lvlText w:val="%4."/>
      <w:lvlJc w:val="left"/>
      <w:pPr>
        <w:tabs>
          <w:tab w:val="num" w:pos="3316"/>
        </w:tabs>
        <w:ind w:left="3316" w:hanging="360"/>
      </w:pPr>
    </w:lvl>
    <w:lvl w:ilvl="4" w:tplc="04070019" w:tentative="1">
      <w:start w:val="1"/>
      <w:numFmt w:val="lowerLetter"/>
      <w:lvlText w:val="%5."/>
      <w:lvlJc w:val="left"/>
      <w:pPr>
        <w:tabs>
          <w:tab w:val="num" w:pos="4036"/>
        </w:tabs>
        <w:ind w:left="4036" w:hanging="360"/>
      </w:pPr>
    </w:lvl>
    <w:lvl w:ilvl="5" w:tplc="0407001B" w:tentative="1">
      <w:start w:val="1"/>
      <w:numFmt w:val="lowerRoman"/>
      <w:lvlText w:val="%6."/>
      <w:lvlJc w:val="right"/>
      <w:pPr>
        <w:tabs>
          <w:tab w:val="num" w:pos="4756"/>
        </w:tabs>
        <w:ind w:left="4756" w:hanging="180"/>
      </w:pPr>
    </w:lvl>
    <w:lvl w:ilvl="6" w:tplc="0407000F" w:tentative="1">
      <w:start w:val="1"/>
      <w:numFmt w:val="decimal"/>
      <w:lvlText w:val="%7."/>
      <w:lvlJc w:val="left"/>
      <w:pPr>
        <w:tabs>
          <w:tab w:val="num" w:pos="5476"/>
        </w:tabs>
        <w:ind w:left="5476" w:hanging="360"/>
      </w:pPr>
    </w:lvl>
    <w:lvl w:ilvl="7" w:tplc="04070019" w:tentative="1">
      <w:start w:val="1"/>
      <w:numFmt w:val="lowerLetter"/>
      <w:lvlText w:val="%8."/>
      <w:lvlJc w:val="left"/>
      <w:pPr>
        <w:tabs>
          <w:tab w:val="num" w:pos="6196"/>
        </w:tabs>
        <w:ind w:left="6196" w:hanging="360"/>
      </w:pPr>
    </w:lvl>
    <w:lvl w:ilvl="8" w:tplc="0407001B" w:tentative="1">
      <w:start w:val="1"/>
      <w:numFmt w:val="lowerRoman"/>
      <w:lvlText w:val="%9."/>
      <w:lvlJc w:val="right"/>
      <w:pPr>
        <w:tabs>
          <w:tab w:val="num" w:pos="6916"/>
        </w:tabs>
        <w:ind w:left="6916" w:hanging="180"/>
      </w:pPr>
    </w:lvl>
  </w:abstractNum>
  <w:abstractNum w:abstractNumId="298">
    <w:nsid w:val="6F711A9D"/>
    <w:multiLevelType w:val="hybridMultilevel"/>
    <w:tmpl w:val="7F36998A"/>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9">
    <w:nsid w:val="6FC51D2E"/>
    <w:multiLevelType w:val="hybridMultilevel"/>
    <w:tmpl w:val="585E8B8A"/>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3"/>
        </w:tabs>
        <w:ind w:left="1403" w:hanging="360"/>
      </w:pPr>
    </w:lvl>
    <w:lvl w:ilvl="2" w:tplc="0407001B" w:tentative="1">
      <w:start w:val="1"/>
      <w:numFmt w:val="lowerRoman"/>
      <w:lvlText w:val="%3."/>
      <w:lvlJc w:val="right"/>
      <w:pPr>
        <w:tabs>
          <w:tab w:val="num" w:pos="2123"/>
        </w:tabs>
        <w:ind w:left="2123" w:hanging="180"/>
      </w:pPr>
    </w:lvl>
    <w:lvl w:ilvl="3" w:tplc="0407000F" w:tentative="1">
      <w:start w:val="1"/>
      <w:numFmt w:val="decimal"/>
      <w:lvlText w:val="%4."/>
      <w:lvlJc w:val="left"/>
      <w:pPr>
        <w:tabs>
          <w:tab w:val="num" w:pos="2843"/>
        </w:tabs>
        <w:ind w:left="2843" w:hanging="360"/>
      </w:pPr>
    </w:lvl>
    <w:lvl w:ilvl="4" w:tplc="04070019" w:tentative="1">
      <w:start w:val="1"/>
      <w:numFmt w:val="lowerLetter"/>
      <w:lvlText w:val="%5."/>
      <w:lvlJc w:val="left"/>
      <w:pPr>
        <w:tabs>
          <w:tab w:val="num" w:pos="3563"/>
        </w:tabs>
        <w:ind w:left="3563" w:hanging="360"/>
      </w:pPr>
    </w:lvl>
    <w:lvl w:ilvl="5" w:tplc="0407001B" w:tentative="1">
      <w:start w:val="1"/>
      <w:numFmt w:val="lowerRoman"/>
      <w:lvlText w:val="%6."/>
      <w:lvlJc w:val="right"/>
      <w:pPr>
        <w:tabs>
          <w:tab w:val="num" w:pos="4283"/>
        </w:tabs>
        <w:ind w:left="4283" w:hanging="180"/>
      </w:pPr>
    </w:lvl>
    <w:lvl w:ilvl="6" w:tplc="0407000F" w:tentative="1">
      <w:start w:val="1"/>
      <w:numFmt w:val="decimal"/>
      <w:lvlText w:val="%7."/>
      <w:lvlJc w:val="left"/>
      <w:pPr>
        <w:tabs>
          <w:tab w:val="num" w:pos="5003"/>
        </w:tabs>
        <w:ind w:left="5003" w:hanging="360"/>
      </w:pPr>
    </w:lvl>
    <w:lvl w:ilvl="7" w:tplc="04070019" w:tentative="1">
      <w:start w:val="1"/>
      <w:numFmt w:val="lowerLetter"/>
      <w:lvlText w:val="%8."/>
      <w:lvlJc w:val="left"/>
      <w:pPr>
        <w:tabs>
          <w:tab w:val="num" w:pos="5723"/>
        </w:tabs>
        <w:ind w:left="5723" w:hanging="360"/>
      </w:pPr>
    </w:lvl>
    <w:lvl w:ilvl="8" w:tplc="0407001B" w:tentative="1">
      <w:start w:val="1"/>
      <w:numFmt w:val="lowerRoman"/>
      <w:lvlText w:val="%9."/>
      <w:lvlJc w:val="right"/>
      <w:pPr>
        <w:tabs>
          <w:tab w:val="num" w:pos="6443"/>
        </w:tabs>
        <w:ind w:left="6443" w:hanging="180"/>
      </w:pPr>
    </w:lvl>
  </w:abstractNum>
  <w:abstractNum w:abstractNumId="300">
    <w:nsid w:val="70165B6E"/>
    <w:multiLevelType w:val="hybridMultilevel"/>
    <w:tmpl w:val="967224B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01">
    <w:nsid w:val="703C0970"/>
    <w:multiLevelType w:val="hybridMultilevel"/>
    <w:tmpl w:val="59A472D4"/>
    <w:lvl w:ilvl="0" w:tplc="04070019">
      <w:start w:val="1"/>
      <w:numFmt w:val="lowerLetter"/>
      <w:lvlText w:val="%1."/>
      <w:lvlJc w:val="left"/>
      <w:pPr>
        <w:tabs>
          <w:tab w:val="num" w:pos="1117"/>
        </w:tabs>
        <w:ind w:left="1117" w:hanging="360"/>
      </w:pPr>
    </w:lvl>
    <w:lvl w:ilvl="1" w:tplc="04070019">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02">
    <w:nsid w:val="703C6C19"/>
    <w:multiLevelType w:val="hybridMultilevel"/>
    <w:tmpl w:val="B032F20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3">
    <w:nsid w:val="7092549C"/>
    <w:multiLevelType w:val="hybridMultilevel"/>
    <w:tmpl w:val="552A96F0"/>
    <w:lvl w:ilvl="0" w:tplc="0407000F">
      <w:start w:val="1"/>
      <w:numFmt w:val="decimal"/>
      <w:lvlText w:val="%1."/>
      <w:lvlJc w:val="left"/>
      <w:pPr>
        <w:tabs>
          <w:tab w:val="num" w:pos="1440"/>
        </w:tabs>
        <w:ind w:left="1440" w:hanging="360"/>
      </w:pPr>
    </w:lvl>
    <w:lvl w:ilvl="1" w:tplc="04070019" w:tentative="1">
      <w:start w:val="1"/>
      <w:numFmt w:val="lowerLetter"/>
      <w:lvlText w:val="%2."/>
      <w:lvlJc w:val="left"/>
      <w:pPr>
        <w:tabs>
          <w:tab w:val="num" w:pos="2160"/>
        </w:tabs>
        <w:ind w:left="2160" w:hanging="360"/>
      </w:pPr>
    </w:lvl>
    <w:lvl w:ilvl="2" w:tplc="0407001B" w:tentative="1">
      <w:start w:val="1"/>
      <w:numFmt w:val="lowerRoman"/>
      <w:lvlText w:val="%3."/>
      <w:lvlJc w:val="right"/>
      <w:pPr>
        <w:tabs>
          <w:tab w:val="num" w:pos="2880"/>
        </w:tabs>
        <w:ind w:left="2880" w:hanging="180"/>
      </w:pPr>
    </w:lvl>
    <w:lvl w:ilvl="3" w:tplc="0407000F" w:tentative="1">
      <w:start w:val="1"/>
      <w:numFmt w:val="decimal"/>
      <w:lvlText w:val="%4."/>
      <w:lvlJc w:val="left"/>
      <w:pPr>
        <w:tabs>
          <w:tab w:val="num" w:pos="3600"/>
        </w:tabs>
        <w:ind w:left="3600" w:hanging="360"/>
      </w:pPr>
    </w:lvl>
    <w:lvl w:ilvl="4" w:tplc="04070019" w:tentative="1">
      <w:start w:val="1"/>
      <w:numFmt w:val="lowerLetter"/>
      <w:lvlText w:val="%5."/>
      <w:lvlJc w:val="left"/>
      <w:pPr>
        <w:tabs>
          <w:tab w:val="num" w:pos="4320"/>
        </w:tabs>
        <w:ind w:left="4320" w:hanging="360"/>
      </w:pPr>
    </w:lvl>
    <w:lvl w:ilvl="5" w:tplc="0407001B" w:tentative="1">
      <w:start w:val="1"/>
      <w:numFmt w:val="lowerRoman"/>
      <w:lvlText w:val="%6."/>
      <w:lvlJc w:val="right"/>
      <w:pPr>
        <w:tabs>
          <w:tab w:val="num" w:pos="5040"/>
        </w:tabs>
        <w:ind w:left="5040" w:hanging="180"/>
      </w:pPr>
    </w:lvl>
    <w:lvl w:ilvl="6" w:tplc="0407000F" w:tentative="1">
      <w:start w:val="1"/>
      <w:numFmt w:val="decimal"/>
      <w:lvlText w:val="%7."/>
      <w:lvlJc w:val="left"/>
      <w:pPr>
        <w:tabs>
          <w:tab w:val="num" w:pos="5760"/>
        </w:tabs>
        <w:ind w:left="5760" w:hanging="360"/>
      </w:pPr>
    </w:lvl>
    <w:lvl w:ilvl="7" w:tplc="04070019" w:tentative="1">
      <w:start w:val="1"/>
      <w:numFmt w:val="lowerLetter"/>
      <w:lvlText w:val="%8."/>
      <w:lvlJc w:val="left"/>
      <w:pPr>
        <w:tabs>
          <w:tab w:val="num" w:pos="6480"/>
        </w:tabs>
        <w:ind w:left="6480" w:hanging="360"/>
      </w:pPr>
    </w:lvl>
    <w:lvl w:ilvl="8" w:tplc="0407001B" w:tentative="1">
      <w:start w:val="1"/>
      <w:numFmt w:val="lowerRoman"/>
      <w:lvlText w:val="%9."/>
      <w:lvlJc w:val="right"/>
      <w:pPr>
        <w:tabs>
          <w:tab w:val="num" w:pos="7200"/>
        </w:tabs>
        <w:ind w:left="7200" w:hanging="180"/>
      </w:pPr>
    </w:lvl>
  </w:abstractNum>
  <w:abstractNum w:abstractNumId="304">
    <w:nsid w:val="70B22506"/>
    <w:multiLevelType w:val="hybridMultilevel"/>
    <w:tmpl w:val="04546CD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305">
    <w:nsid w:val="70B363D8"/>
    <w:multiLevelType w:val="hybridMultilevel"/>
    <w:tmpl w:val="4F04BB20"/>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306">
    <w:nsid w:val="70B77B69"/>
    <w:multiLevelType w:val="hybridMultilevel"/>
    <w:tmpl w:val="764226F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7">
    <w:nsid w:val="71AD37B2"/>
    <w:multiLevelType w:val="hybridMultilevel"/>
    <w:tmpl w:val="E7BA8F6C"/>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08">
    <w:nsid w:val="73281601"/>
    <w:multiLevelType w:val="multilevel"/>
    <w:tmpl w:val="B7F8323C"/>
    <w:styleLink w:val="SVCBullets"/>
    <w:lvl w:ilvl="0">
      <w:start w:val="1"/>
      <w:numFmt w:val="bullet"/>
      <w:pStyle w:val="SVCBulletslevel1CharCharChar"/>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pStyle w:val="SVCBulletslevel3"/>
      <w:lvlText w:val=""/>
      <w:lvlJc w:val="left"/>
      <w:pPr>
        <w:tabs>
          <w:tab w:val="num" w:pos="-31680"/>
        </w:tabs>
        <w:ind w:left="1195" w:hanging="403"/>
      </w:pPr>
      <w:rPr>
        <w:rFonts w:ascii="Symbol" w:hAnsi="Symbol" w:hint="default"/>
      </w:rPr>
    </w:lvl>
    <w:lvl w:ilvl="3">
      <w:start w:val="1"/>
      <w:numFmt w:val="bullet"/>
      <w:pStyle w:val="SVCBulletslevel4Char"/>
      <w:lvlText w:val=""/>
      <w:lvlJc w:val="left"/>
      <w:pPr>
        <w:tabs>
          <w:tab w:val="num" w:pos="0"/>
        </w:tabs>
        <w:ind w:left="1584" w:hanging="389"/>
      </w:pPr>
      <w:rPr>
        <w:rFonts w:ascii="Symbol" w:hAnsi="Symbol" w:hint="default"/>
      </w:rPr>
    </w:lvl>
    <w:lvl w:ilvl="4">
      <w:start w:val="1"/>
      <w:numFmt w:val="bullet"/>
      <w:pStyle w:val="SVCBulletslevel5"/>
      <w:lvlText w:val=""/>
      <w:lvlJc w:val="left"/>
      <w:pPr>
        <w:tabs>
          <w:tab w:val="num" w:pos="0"/>
        </w:tabs>
        <w:ind w:left="1987" w:hanging="403"/>
      </w:pPr>
      <w:rPr>
        <w:rFonts w:ascii="Symbol" w:hAnsi="Symbol" w:hint="default"/>
      </w:rPr>
    </w:lvl>
    <w:lvl w:ilvl="5">
      <w:start w:val="1"/>
      <w:numFmt w:val="bullet"/>
      <w:pStyle w:val="SVCBulletslevel6"/>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09">
    <w:nsid w:val="73FE2897"/>
    <w:multiLevelType w:val="hybridMultilevel"/>
    <w:tmpl w:val="D75C7E0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0">
    <w:nsid w:val="74DE4869"/>
    <w:multiLevelType w:val="hybridMultilevel"/>
    <w:tmpl w:val="D20EDA04"/>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DAAA6A2">
      <w:start w:val="1"/>
      <w:numFmt w:val="lowerLetter"/>
      <w:lvlText w:val="%2."/>
      <w:lvlJc w:val="left"/>
      <w:pPr>
        <w:tabs>
          <w:tab w:val="num" w:pos="1837"/>
        </w:tabs>
        <w:ind w:left="1837" w:hanging="360"/>
      </w:pPr>
      <w:rPr>
        <w:rFonts w:hint="default"/>
        <w:b w:val="0"/>
        <w:i w:val="0"/>
        <w:sz w:val="20"/>
      </w:rPr>
    </w:lvl>
    <w:lvl w:ilvl="2" w:tplc="5F5CD7C4">
      <w:start w:val="1"/>
      <w:numFmt w:val="lowerRoman"/>
      <w:lvlText w:val="%3."/>
      <w:lvlJc w:val="left"/>
      <w:pPr>
        <w:tabs>
          <w:tab w:val="num" w:pos="2737"/>
        </w:tabs>
        <w:ind w:left="2737" w:hanging="360"/>
      </w:pPr>
      <w:rPr>
        <w:rFonts w:hint="default"/>
        <w:b w:val="0"/>
        <w:i w:val="0"/>
        <w:sz w:val="20"/>
      </w:r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11">
    <w:nsid w:val="75260C2D"/>
    <w:multiLevelType w:val="hybridMultilevel"/>
    <w:tmpl w:val="8E72271C"/>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2">
    <w:nsid w:val="762A732B"/>
    <w:multiLevelType w:val="hybridMultilevel"/>
    <w:tmpl w:val="D7DC9C18"/>
    <w:lvl w:ilvl="0" w:tplc="0407000F">
      <w:start w:val="1"/>
      <w:numFmt w:val="decimal"/>
      <w:lvlText w:val="%1."/>
      <w:lvlJc w:val="left"/>
      <w:pPr>
        <w:tabs>
          <w:tab w:val="num" w:pos="723"/>
        </w:tabs>
        <w:ind w:left="723" w:hanging="360"/>
      </w:pPr>
    </w:lvl>
    <w:lvl w:ilvl="1" w:tplc="634E16DA">
      <w:start w:val="1"/>
      <w:numFmt w:val="lowerLetter"/>
      <w:lvlText w:val="%2)"/>
      <w:lvlJc w:val="left"/>
      <w:pPr>
        <w:tabs>
          <w:tab w:val="num" w:pos="1443"/>
        </w:tabs>
        <w:ind w:left="1443" w:hanging="360"/>
      </w:pPr>
      <w:rPr>
        <w:rFonts w:hint="default"/>
      </w:r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313">
    <w:nsid w:val="76376353"/>
    <w:multiLevelType w:val="multilevel"/>
    <w:tmpl w:val="4E86E7BA"/>
    <w:styleLink w:val="SVCIndent"/>
    <w:lvl w:ilvl="0">
      <w:start w:val="1"/>
      <w:numFmt w:val="none"/>
      <w:lvlText w:val="%1"/>
      <w:lvlJc w:val="left"/>
      <w:pPr>
        <w:tabs>
          <w:tab w:val="num" w:pos="-31680"/>
        </w:tabs>
        <w:ind w:left="403" w:firstLine="0"/>
      </w:pPr>
      <w:rPr>
        <w:rFonts w:hint="default"/>
      </w:rPr>
    </w:lvl>
    <w:lvl w:ilvl="1">
      <w:start w:val="1"/>
      <w:numFmt w:val="none"/>
      <w:lvlText w:val=""/>
      <w:lvlJc w:val="left"/>
      <w:pPr>
        <w:tabs>
          <w:tab w:val="num" w:pos="-31680"/>
        </w:tabs>
        <w:ind w:left="792" w:firstLine="0"/>
      </w:pPr>
      <w:rPr>
        <w:rFonts w:hint="default"/>
      </w:rPr>
    </w:lvl>
    <w:lvl w:ilvl="2">
      <w:start w:val="1"/>
      <w:numFmt w:val="none"/>
      <w:lvlText w:val=""/>
      <w:lvlJc w:val="left"/>
      <w:pPr>
        <w:tabs>
          <w:tab w:val="num" w:pos="-31680"/>
        </w:tabs>
        <w:ind w:left="1195" w:firstLine="0"/>
      </w:pPr>
      <w:rPr>
        <w:rFonts w:hint="default"/>
      </w:rPr>
    </w:lvl>
    <w:lvl w:ilvl="3">
      <w:start w:val="1"/>
      <w:numFmt w:val="none"/>
      <w:lvlText w:val=""/>
      <w:lvlJc w:val="left"/>
      <w:pPr>
        <w:tabs>
          <w:tab w:val="num" w:pos="-31680"/>
        </w:tabs>
        <w:ind w:left="1584" w:firstLine="0"/>
      </w:pPr>
      <w:rPr>
        <w:rFonts w:hint="default"/>
      </w:rPr>
    </w:lvl>
    <w:lvl w:ilvl="4">
      <w:start w:val="1"/>
      <w:numFmt w:val="none"/>
      <w:lvlText w:val=""/>
      <w:lvlJc w:val="left"/>
      <w:pPr>
        <w:tabs>
          <w:tab w:val="num" w:pos="1584"/>
        </w:tabs>
        <w:ind w:left="1987" w:firstLine="0"/>
      </w:pPr>
      <w:rPr>
        <w:rFonts w:hint="default"/>
      </w:rPr>
    </w:lvl>
    <w:lvl w:ilvl="5">
      <w:start w:val="1"/>
      <w:numFmt w:val="none"/>
      <w:lvlText w:val=""/>
      <w:lvlJc w:val="left"/>
      <w:pPr>
        <w:tabs>
          <w:tab w:val="num" w:pos="1987"/>
        </w:tabs>
        <w:ind w:left="2376" w:firstLine="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4">
    <w:nsid w:val="772A4DA5"/>
    <w:multiLevelType w:val="hybridMultilevel"/>
    <w:tmpl w:val="D1D2F9BC"/>
    <w:lvl w:ilvl="0" w:tplc="FFFFFFFF">
      <w:start w:val="1"/>
      <w:numFmt w:val="decimal"/>
      <w:lvlText w:val="%1."/>
      <w:lvlJc w:val="left"/>
      <w:pPr>
        <w:tabs>
          <w:tab w:val="num" w:pos="760"/>
        </w:tabs>
        <w:ind w:left="760" w:hanging="360"/>
      </w:pPr>
    </w:lvl>
    <w:lvl w:ilvl="1" w:tplc="04070019">
      <w:start w:val="1"/>
      <w:numFmt w:val="lowerLetter"/>
      <w:lvlText w:val="%2."/>
      <w:lvlJc w:val="left"/>
      <w:pPr>
        <w:tabs>
          <w:tab w:val="num" w:pos="1443"/>
        </w:tabs>
        <w:ind w:left="1443" w:hanging="360"/>
      </w:pPr>
    </w:lvl>
    <w:lvl w:ilvl="2" w:tplc="0407001B">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315">
    <w:nsid w:val="77AF4393"/>
    <w:multiLevelType w:val="hybridMultilevel"/>
    <w:tmpl w:val="5D90D2E2"/>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3"/>
        </w:tabs>
        <w:ind w:left="1403" w:hanging="360"/>
      </w:pPr>
    </w:lvl>
    <w:lvl w:ilvl="2" w:tplc="0407001B" w:tentative="1">
      <w:start w:val="1"/>
      <w:numFmt w:val="lowerRoman"/>
      <w:lvlText w:val="%3."/>
      <w:lvlJc w:val="right"/>
      <w:pPr>
        <w:tabs>
          <w:tab w:val="num" w:pos="2123"/>
        </w:tabs>
        <w:ind w:left="2123" w:hanging="180"/>
      </w:pPr>
    </w:lvl>
    <w:lvl w:ilvl="3" w:tplc="0407000F" w:tentative="1">
      <w:start w:val="1"/>
      <w:numFmt w:val="decimal"/>
      <w:lvlText w:val="%4."/>
      <w:lvlJc w:val="left"/>
      <w:pPr>
        <w:tabs>
          <w:tab w:val="num" w:pos="2843"/>
        </w:tabs>
        <w:ind w:left="2843" w:hanging="360"/>
      </w:pPr>
    </w:lvl>
    <w:lvl w:ilvl="4" w:tplc="04070019" w:tentative="1">
      <w:start w:val="1"/>
      <w:numFmt w:val="lowerLetter"/>
      <w:lvlText w:val="%5."/>
      <w:lvlJc w:val="left"/>
      <w:pPr>
        <w:tabs>
          <w:tab w:val="num" w:pos="3563"/>
        </w:tabs>
        <w:ind w:left="3563" w:hanging="360"/>
      </w:pPr>
    </w:lvl>
    <w:lvl w:ilvl="5" w:tplc="0407001B" w:tentative="1">
      <w:start w:val="1"/>
      <w:numFmt w:val="lowerRoman"/>
      <w:lvlText w:val="%6."/>
      <w:lvlJc w:val="right"/>
      <w:pPr>
        <w:tabs>
          <w:tab w:val="num" w:pos="4283"/>
        </w:tabs>
        <w:ind w:left="4283" w:hanging="180"/>
      </w:pPr>
    </w:lvl>
    <w:lvl w:ilvl="6" w:tplc="0407000F" w:tentative="1">
      <w:start w:val="1"/>
      <w:numFmt w:val="decimal"/>
      <w:lvlText w:val="%7."/>
      <w:lvlJc w:val="left"/>
      <w:pPr>
        <w:tabs>
          <w:tab w:val="num" w:pos="5003"/>
        </w:tabs>
        <w:ind w:left="5003" w:hanging="360"/>
      </w:pPr>
    </w:lvl>
    <w:lvl w:ilvl="7" w:tplc="04070019" w:tentative="1">
      <w:start w:val="1"/>
      <w:numFmt w:val="lowerLetter"/>
      <w:lvlText w:val="%8."/>
      <w:lvlJc w:val="left"/>
      <w:pPr>
        <w:tabs>
          <w:tab w:val="num" w:pos="5723"/>
        </w:tabs>
        <w:ind w:left="5723" w:hanging="360"/>
      </w:pPr>
    </w:lvl>
    <w:lvl w:ilvl="8" w:tplc="0407001B" w:tentative="1">
      <w:start w:val="1"/>
      <w:numFmt w:val="lowerRoman"/>
      <w:lvlText w:val="%9."/>
      <w:lvlJc w:val="right"/>
      <w:pPr>
        <w:tabs>
          <w:tab w:val="num" w:pos="6443"/>
        </w:tabs>
        <w:ind w:left="6443" w:hanging="180"/>
      </w:pPr>
    </w:lvl>
  </w:abstractNum>
  <w:abstractNum w:abstractNumId="316">
    <w:nsid w:val="77BF3940"/>
    <w:multiLevelType w:val="hybridMultilevel"/>
    <w:tmpl w:val="B2E69FA4"/>
    <w:lvl w:ilvl="0" w:tplc="7D14E382">
      <w:start w:val="1"/>
      <w:numFmt w:val="lowerRoman"/>
      <w:lvlText w:val="%1)"/>
      <w:lvlJc w:val="right"/>
      <w:pPr>
        <w:tabs>
          <w:tab w:val="num" w:pos="1154"/>
        </w:tabs>
        <w:ind w:left="1154" w:hanging="180"/>
      </w:pPr>
      <w:rPr>
        <w:rFonts w:hint="default"/>
      </w:rPr>
    </w:lvl>
    <w:lvl w:ilvl="1" w:tplc="04070019" w:tentative="1">
      <w:start w:val="1"/>
      <w:numFmt w:val="lowerLetter"/>
      <w:lvlText w:val="%2."/>
      <w:lvlJc w:val="left"/>
      <w:pPr>
        <w:tabs>
          <w:tab w:val="num" w:pos="2017"/>
        </w:tabs>
        <w:ind w:left="2017" w:hanging="360"/>
      </w:pPr>
    </w:lvl>
    <w:lvl w:ilvl="2" w:tplc="0407001B" w:tentative="1">
      <w:start w:val="1"/>
      <w:numFmt w:val="lowerRoman"/>
      <w:lvlText w:val="%3."/>
      <w:lvlJc w:val="right"/>
      <w:pPr>
        <w:tabs>
          <w:tab w:val="num" w:pos="2737"/>
        </w:tabs>
        <w:ind w:left="2737" w:hanging="180"/>
      </w:pPr>
    </w:lvl>
    <w:lvl w:ilvl="3" w:tplc="0407000F" w:tentative="1">
      <w:start w:val="1"/>
      <w:numFmt w:val="decimal"/>
      <w:lvlText w:val="%4."/>
      <w:lvlJc w:val="left"/>
      <w:pPr>
        <w:tabs>
          <w:tab w:val="num" w:pos="3457"/>
        </w:tabs>
        <w:ind w:left="3457" w:hanging="360"/>
      </w:pPr>
    </w:lvl>
    <w:lvl w:ilvl="4" w:tplc="04070019" w:tentative="1">
      <w:start w:val="1"/>
      <w:numFmt w:val="lowerLetter"/>
      <w:lvlText w:val="%5."/>
      <w:lvlJc w:val="left"/>
      <w:pPr>
        <w:tabs>
          <w:tab w:val="num" w:pos="4177"/>
        </w:tabs>
        <w:ind w:left="4177" w:hanging="360"/>
      </w:pPr>
    </w:lvl>
    <w:lvl w:ilvl="5" w:tplc="0407001B" w:tentative="1">
      <w:start w:val="1"/>
      <w:numFmt w:val="lowerRoman"/>
      <w:lvlText w:val="%6."/>
      <w:lvlJc w:val="right"/>
      <w:pPr>
        <w:tabs>
          <w:tab w:val="num" w:pos="4897"/>
        </w:tabs>
        <w:ind w:left="4897" w:hanging="180"/>
      </w:pPr>
    </w:lvl>
    <w:lvl w:ilvl="6" w:tplc="0407000F" w:tentative="1">
      <w:start w:val="1"/>
      <w:numFmt w:val="decimal"/>
      <w:lvlText w:val="%7."/>
      <w:lvlJc w:val="left"/>
      <w:pPr>
        <w:tabs>
          <w:tab w:val="num" w:pos="5617"/>
        </w:tabs>
        <w:ind w:left="5617" w:hanging="360"/>
      </w:pPr>
    </w:lvl>
    <w:lvl w:ilvl="7" w:tplc="04070019" w:tentative="1">
      <w:start w:val="1"/>
      <w:numFmt w:val="lowerLetter"/>
      <w:lvlText w:val="%8."/>
      <w:lvlJc w:val="left"/>
      <w:pPr>
        <w:tabs>
          <w:tab w:val="num" w:pos="6337"/>
        </w:tabs>
        <w:ind w:left="6337" w:hanging="360"/>
      </w:pPr>
    </w:lvl>
    <w:lvl w:ilvl="8" w:tplc="0407001B" w:tentative="1">
      <w:start w:val="1"/>
      <w:numFmt w:val="lowerRoman"/>
      <w:lvlText w:val="%9."/>
      <w:lvlJc w:val="right"/>
      <w:pPr>
        <w:tabs>
          <w:tab w:val="num" w:pos="7057"/>
        </w:tabs>
        <w:ind w:left="7057" w:hanging="180"/>
      </w:pPr>
    </w:lvl>
  </w:abstractNum>
  <w:abstractNum w:abstractNumId="317">
    <w:nsid w:val="78133DAB"/>
    <w:multiLevelType w:val="hybridMultilevel"/>
    <w:tmpl w:val="FE92ABD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18">
    <w:nsid w:val="78494858"/>
    <w:multiLevelType w:val="hybridMultilevel"/>
    <w:tmpl w:val="522A7E0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19">
    <w:nsid w:val="787C7FFB"/>
    <w:multiLevelType w:val="hybridMultilevel"/>
    <w:tmpl w:val="3DA2E7CA"/>
    <w:lvl w:ilvl="0" w:tplc="FFFFFFFF">
      <w:start w:val="1"/>
      <w:numFmt w:val="decimal"/>
      <w:lvlText w:val="%1."/>
      <w:lvlJc w:val="left"/>
      <w:pPr>
        <w:tabs>
          <w:tab w:val="num" w:pos="1117"/>
        </w:tabs>
        <w:ind w:left="1117"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20">
    <w:nsid w:val="78E65EE7"/>
    <w:multiLevelType w:val="hybridMultilevel"/>
    <w:tmpl w:val="3774B9E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321">
    <w:nsid w:val="78F46E51"/>
    <w:multiLevelType w:val="hybridMultilevel"/>
    <w:tmpl w:val="B0B6B42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22">
    <w:nsid w:val="78FA6670"/>
    <w:multiLevelType w:val="hybridMultilevel"/>
    <w:tmpl w:val="33E65130"/>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23">
    <w:nsid w:val="79AA4AD3"/>
    <w:multiLevelType w:val="hybridMultilevel"/>
    <w:tmpl w:val="A184E554"/>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324">
    <w:nsid w:val="7A2F1CBE"/>
    <w:multiLevelType w:val="hybridMultilevel"/>
    <w:tmpl w:val="D96ED3B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25">
    <w:nsid w:val="7A394235"/>
    <w:multiLevelType w:val="hybridMultilevel"/>
    <w:tmpl w:val="0F208D92"/>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6">
    <w:nsid w:val="7A491350"/>
    <w:multiLevelType w:val="hybridMultilevel"/>
    <w:tmpl w:val="44F0303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27">
    <w:nsid w:val="7A6D6866"/>
    <w:multiLevelType w:val="hybridMultilevel"/>
    <w:tmpl w:val="9CCA9438"/>
    <w:lvl w:ilvl="0" w:tplc="FFFFFFFF">
      <w:start w:val="1"/>
      <w:numFmt w:val="decimal"/>
      <w:lvlText w:val="G.3.%1"/>
      <w:lvlJc w:val="left"/>
      <w:pPr>
        <w:tabs>
          <w:tab w:val="num" w:pos="720"/>
        </w:tabs>
        <w:ind w:left="720" w:hanging="720"/>
      </w:pPr>
      <w:rPr>
        <w:rFonts w:hint="default"/>
        <w:b/>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8">
    <w:nsid w:val="7B890784"/>
    <w:multiLevelType w:val="hybridMultilevel"/>
    <w:tmpl w:val="28B85E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9">
    <w:nsid w:val="7BC330F5"/>
    <w:multiLevelType w:val="hybridMultilevel"/>
    <w:tmpl w:val="C2769C2A"/>
    <w:lvl w:ilvl="0" w:tplc="69A68DC0">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0">
    <w:nsid w:val="7BED0D6C"/>
    <w:multiLevelType w:val="hybridMultilevel"/>
    <w:tmpl w:val="4EC06A30"/>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3"/>
        </w:tabs>
        <w:ind w:left="1403" w:hanging="360"/>
      </w:pPr>
    </w:lvl>
    <w:lvl w:ilvl="2" w:tplc="0407001B" w:tentative="1">
      <w:start w:val="1"/>
      <w:numFmt w:val="lowerRoman"/>
      <w:lvlText w:val="%3."/>
      <w:lvlJc w:val="right"/>
      <w:pPr>
        <w:tabs>
          <w:tab w:val="num" w:pos="2123"/>
        </w:tabs>
        <w:ind w:left="2123" w:hanging="180"/>
      </w:pPr>
    </w:lvl>
    <w:lvl w:ilvl="3" w:tplc="0407000F" w:tentative="1">
      <w:start w:val="1"/>
      <w:numFmt w:val="decimal"/>
      <w:lvlText w:val="%4."/>
      <w:lvlJc w:val="left"/>
      <w:pPr>
        <w:tabs>
          <w:tab w:val="num" w:pos="2843"/>
        </w:tabs>
        <w:ind w:left="2843" w:hanging="360"/>
      </w:pPr>
    </w:lvl>
    <w:lvl w:ilvl="4" w:tplc="04070019" w:tentative="1">
      <w:start w:val="1"/>
      <w:numFmt w:val="lowerLetter"/>
      <w:lvlText w:val="%5."/>
      <w:lvlJc w:val="left"/>
      <w:pPr>
        <w:tabs>
          <w:tab w:val="num" w:pos="3563"/>
        </w:tabs>
        <w:ind w:left="3563" w:hanging="360"/>
      </w:pPr>
    </w:lvl>
    <w:lvl w:ilvl="5" w:tplc="0407001B" w:tentative="1">
      <w:start w:val="1"/>
      <w:numFmt w:val="lowerRoman"/>
      <w:lvlText w:val="%6."/>
      <w:lvlJc w:val="right"/>
      <w:pPr>
        <w:tabs>
          <w:tab w:val="num" w:pos="4283"/>
        </w:tabs>
        <w:ind w:left="4283" w:hanging="180"/>
      </w:pPr>
    </w:lvl>
    <w:lvl w:ilvl="6" w:tplc="0407000F" w:tentative="1">
      <w:start w:val="1"/>
      <w:numFmt w:val="decimal"/>
      <w:lvlText w:val="%7."/>
      <w:lvlJc w:val="left"/>
      <w:pPr>
        <w:tabs>
          <w:tab w:val="num" w:pos="5003"/>
        </w:tabs>
        <w:ind w:left="5003" w:hanging="360"/>
      </w:pPr>
    </w:lvl>
    <w:lvl w:ilvl="7" w:tplc="04070019" w:tentative="1">
      <w:start w:val="1"/>
      <w:numFmt w:val="lowerLetter"/>
      <w:lvlText w:val="%8."/>
      <w:lvlJc w:val="left"/>
      <w:pPr>
        <w:tabs>
          <w:tab w:val="num" w:pos="5723"/>
        </w:tabs>
        <w:ind w:left="5723" w:hanging="360"/>
      </w:pPr>
    </w:lvl>
    <w:lvl w:ilvl="8" w:tplc="0407001B" w:tentative="1">
      <w:start w:val="1"/>
      <w:numFmt w:val="lowerRoman"/>
      <w:lvlText w:val="%9."/>
      <w:lvlJc w:val="right"/>
      <w:pPr>
        <w:tabs>
          <w:tab w:val="num" w:pos="6443"/>
        </w:tabs>
        <w:ind w:left="6443" w:hanging="180"/>
      </w:pPr>
    </w:lvl>
  </w:abstractNum>
  <w:abstractNum w:abstractNumId="331">
    <w:nsid w:val="7C3B46AE"/>
    <w:multiLevelType w:val="hybridMultilevel"/>
    <w:tmpl w:val="9B78B9EA"/>
    <w:lvl w:ilvl="0" w:tplc="0DAAA6A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32">
    <w:nsid w:val="7C6039E8"/>
    <w:multiLevelType w:val="hybridMultilevel"/>
    <w:tmpl w:val="708E781C"/>
    <w:lvl w:ilvl="0" w:tplc="04090017">
      <w:start w:val="1"/>
      <w:numFmt w:val="decimal"/>
      <w:lvlText w:val="%1."/>
      <w:lvlJc w:val="left"/>
      <w:pPr>
        <w:tabs>
          <w:tab w:val="num" w:pos="1004"/>
        </w:tabs>
        <w:ind w:left="1004" w:hanging="360"/>
      </w:pPr>
      <w:rPr>
        <w:rFonts w:hint="default"/>
      </w:rPr>
    </w:lvl>
    <w:lvl w:ilvl="1" w:tplc="04090019">
      <w:start w:val="1"/>
      <w:numFmt w:val="bullet"/>
      <w:lvlText w:val="o"/>
      <w:lvlJc w:val="left"/>
      <w:pPr>
        <w:tabs>
          <w:tab w:val="num" w:pos="2084"/>
        </w:tabs>
        <w:ind w:left="2084" w:hanging="360"/>
      </w:pPr>
      <w:rPr>
        <w:rFonts w:ascii="Courier New" w:hAnsi="Courier New" w:hint="default"/>
      </w:rPr>
    </w:lvl>
    <w:lvl w:ilvl="2" w:tplc="0409001B" w:tentative="1">
      <w:start w:val="1"/>
      <w:numFmt w:val="bullet"/>
      <w:lvlText w:val=""/>
      <w:lvlJc w:val="left"/>
      <w:pPr>
        <w:tabs>
          <w:tab w:val="num" w:pos="2804"/>
        </w:tabs>
        <w:ind w:left="2804" w:hanging="360"/>
      </w:pPr>
      <w:rPr>
        <w:rFonts w:ascii="Wingdings" w:hAnsi="Wingdings" w:hint="default"/>
      </w:rPr>
    </w:lvl>
    <w:lvl w:ilvl="3" w:tplc="0409000F" w:tentative="1">
      <w:start w:val="1"/>
      <w:numFmt w:val="bullet"/>
      <w:lvlText w:val=""/>
      <w:lvlJc w:val="left"/>
      <w:pPr>
        <w:tabs>
          <w:tab w:val="num" w:pos="3524"/>
        </w:tabs>
        <w:ind w:left="3524" w:hanging="360"/>
      </w:pPr>
      <w:rPr>
        <w:rFonts w:ascii="Symbol" w:hAnsi="Symbol" w:hint="default"/>
      </w:rPr>
    </w:lvl>
    <w:lvl w:ilvl="4" w:tplc="04090019" w:tentative="1">
      <w:start w:val="1"/>
      <w:numFmt w:val="bullet"/>
      <w:lvlText w:val="o"/>
      <w:lvlJc w:val="left"/>
      <w:pPr>
        <w:tabs>
          <w:tab w:val="num" w:pos="4244"/>
        </w:tabs>
        <w:ind w:left="4244" w:hanging="360"/>
      </w:pPr>
      <w:rPr>
        <w:rFonts w:ascii="Courier New" w:hAnsi="Courier New" w:hint="default"/>
      </w:rPr>
    </w:lvl>
    <w:lvl w:ilvl="5" w:tplc="0409001B" w:tentative="1">
      <w:start w:val="1"/>
      <w:numFmt w:val="bullet"/>
      <w:lvlText w:val=""/>
      <w:lvlJc w:val="left"/>
      <w:pPr>
        <w:tabs>
          <w:tab w:val="num" w:pos="4964"/>
        </w:tabs>
        <w:ind w:left="4964" w:hanging="360"/>
      </w:pPr>
      <w:rPr>
        <w:rFonts w:ascii="Wingdings" w:hAnsi="Wingdings" w:hint="default"/>
      </w:rPr>
    </w:lvl>
    <w:lvl w:ilvl="6" w:tplc="0409000F" w:tentative="1">
      <w:start w:val="1"/>
      <w:numFmt w:val="bullet"/>
      <w:lvlText w:val=""/>
      <w:lvlJc w:val="left"/>
      <w:pPr>
        <w:tabs>
          <w:tab w:val="num" w:pos="5684"/>
        </w:tabs>
        <w:ind w:left="5684" w:hanging="360"/>
      </w:pPr>
      <w:rPr>
        <w:rFonts w:ascii="Symbol" w:hAnsi="Symbol" w:hint="default"/>
      </w:rPr>
    </w:lvl>
    <w:lvl w:ilvl="7" w:tplc="04090019" w:tentative="1">
      <w:start w:val="1"/>
      <w:numFmt w:val="bullet"/>
      <w:lvlText w:val="o"/>
      <w:lvlJc w:val="left"/>
      <w:pPr>
        <w:tabs>
          <w:tab w:val="num" w:pos="6404"/>
        </w:tabs>
        <w:ind w:left="6404" w:hanging="360"/>
      </w:pPr>
      <w:rPr>
        <w:rFonts w:ascii="Courier New" w:hAnsi="Courier New" w:hint="default"/>
      </w:rPr>
    </w:lvl>
    <w:lvl w:ilvl="8" w:tplc="0409001B" w:tentative="1">
      <w:start w:val="1"/>
      <w:numFmt w:val="bullet"/>
      <w:lvlText w:val=""/>
      <w:lvlJc w:val="left"/>
      <w:pPr>
        <w:tabs>
          <w:tab w:val="num" w:pos="7124"/>
        </w:tabs>
        <w:ind w:left="7124" w:hanging="360"/>
      </w:pPr>
      <w:rPr>
        <w:rFonts w:ascii="Wingdings" w:hAnsi="Wingdings" w:hint="default"/>
      </w:rPr>
    </w:lvl>
  </w:abstractNum>
  <w:abstractNum w:abstractNumId="333">
    <w:nsid w:val="7C727DA4"/>
    <w:multiLevelType w:val="hybridMultilevel"/>
    <w:tmpl w:val="AAD40802"/>
    <w:lvl w:ilvl="0" w:tplc="4336DF7A">
      <w:start w:val="1"/>
      <w:numFmt w:val="decimal"/>
      <w:lvlText w:val="(%1)"/>
      <w:lvlJc w:val="left"/>
      <w:pPr>
        <w:tabs>
          <w:tab w:val="num" w:pos="2345"/>
        </w:tabs>
        <w:ind w:left="2345" w:hanging="36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334">
    <w:nsid w:val="7C8374BD"/>
    <w:multiLevelType w:val="hybridMultilevel"/>
    <w:tmpl w:val="8282186A"/>
    <w:lvl w:ilvl="0" w:tplc="69A68DC0">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335">
    <w:nsid w:val="7CD37B13"/>
    <w:multiLevelType w:val="hybridMultilevel"/>
    <w:tmpl w:val="CFB85160"/>
    <w:lvl w:ilvl="0" w:tplc="FFFFFFFF">
      <w:start w:val="1"/>
      <w:numFmt w:val="decimal"/>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6">
    <w:nsid w:val="7CD83741"/>
    <w:multiLevelType w:val="hybridMultilevel"/>
    <w:tmpl w:val="5FB05F3C"/>
    <w:lvl w:ilvl="0" w:tplc="1E58642C">
      <w:start w:val="1"/>
      <w:numFmt w:val="decimal"/>
      <w:lvlText w:val="H.3.%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7">
    <w:nsid w:val="7D631187"/>
    <w:multiLevelType w:val="hybridMultilevel"/>
    <w:tmpl w:val="2C74BB2E"/>
    <w:lvl w:ilvl="0" w:tplc="FFFFFFFF">
      <w:start w:val="1"/>
      <w:numFmt w:val="bullet"/>
      <w:lvlText w:val="-"/>
      <w:lvlJc w:val="left"/>
      <w:pPr>
        <w:tabs>
          <w:tab w:val="num" w:pos="360"/>
        </w:tabs>
        <w:ind w:left="360" w:hanging="360"/>
      </w:pPr>
      <w:rPr>
        <w:rFonts w:ascii="Times New Roman" w:hAnsi="Times New Roman" w:cs="Times New Roman"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338">
    <w:nsid w:val="7E042A95"/>
    <w:multiLevelType w:val="hybridMultilevel"/>
    <w:tmpl w:val="9796EAB8"/>
    <w:lvl w:ilvl="0" w:tplc="04070019">
      <w:start w:val="1"/>
      <w:numFmt w:val="lowerLetter"/>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39">
    <w:nsid w:val="7E043918"/>
    <w:multiLevelType w:val="hybridMultilevel"/>
    <w:tmpl w:val="05EA266E"/>
    <w:lvl w:ilvl="0" w:tplc="04070019">
      <w:start w:val="1"/>
      <w:numFmt w:val="lowerLetter"/>
      <w:lvlText w:val="%1."/>
      <w:lvlJc w:val="left"/>
      <w:pPr>
        <w:tabs>
          <w:tab w:val="num" w:pos="1154"/>
        </w:tabs>
        <w:ind w:left="1154" w:hanging="360"/>
      </w:pPr>
    </w:lvl>
    <w:lvl w:ilvl="1" w:tplc="04070019" w:tentative="1">
      <w:start w:val="1"/>
      <w:numFmt w:val="lowerLetter"/>
      <w:lvlText w:val="%2."/>
      <w:lvlJc w:val="left"/>
      <w:pPr>
        <w:tabs>
          <w:tab w:val="num" w:pos="1874"/>
        </w:tabs>
        <w:ind w:left="1874" w:hanging="360"/>
      </w:pPr>
    </w:lvl>
    <w:lvl w:ilvl="2" w:tplc="0407001B" w:tentative="1">
      <w:start w:val="1"/>
      <w:numFmt w:val="lowerRoman"/>
      <w:lvlText w:val="%3."/>
      <w:lvlJc w:val="right"/>
      <w:pPr>
        <w:tabs>
          <w:tab w:val="num" w:pos="2594"/>
        </w:tabs>
        <w:ind w:left="2594" w:hanging="180"/>
      </w:pPr>
    </w:lvl>
    <w:lvl w:ilvl="3" w:tplc="0407000F" w:tentative="1">
      <w:start w:val="1"/>
      <w:numFmt w:val="decimal"/>
      <w:lvlText w:val="%4."/>
      <w:lvlJc w:val="left"/>
      <w:pPr>
        <w:tabs>
          <w:tab w:val="num" w:pos="3314"/>
        </w:tabs>
        <w:ind w:left="3314" w:hanging="360"/>
      </w:pPr>
    </w:lvl>
    <w:lvl w:ilvl="4" w:tplc="04070019" w:tentative="1">
      <w:start w:val="1"/>
      <w:numFmt w:val="lowerLetter"/>
      <w:lvlText w:val="%5."/>
      <w:lvlJc w:val="left"/>
      <w:pPr>
        <w:tabs>
          <w:tab w:val="num" w:pos="4034"/>
        </w:tabs>
        <w:ind w:left="4034" w:hanging="360"/>
      </w:pPr>
    </w:lvl>
    <w:lvl w:ilvl="5" w:tplc="0407001B" w:tentative="1">
      <w:start w:val="1"/>
      <w:numFmt w:val="lowerRoman"/>
      <w:lvlText w:val="%6."/>
      <w:lvlJc w:val="right"/>
      <w:pPr>
        <w:tabs>
          <w:tab w:val="num" w:pos="4754"/>
        </w:tabs>
        <w:ind w:left="4754" w:hanging="180"/>
      </w:pPr>
    </w:lvl>
    <w:lvl w:ilvl="6" w:tplc="0407000F" w:tentative="1">
      <w:start w:val="1"/>
      <w:numFmt w:val="decimal"/>
      <w:lvlText w:val="%7."/>
      <w:lvlJc w:val="left"/>
      <w:pPr>
        <w:tabs>
          <w:tab w:val="num" w:pos="5474"/>
        </w:tabs>
        <w:ind w:left="5474" w:hanging="360"/>
      </w:pPr>
    </w:lvl>
    <w:lvl w:ilvl="7" w:tplc="04070019" w:tentative="1">
      <w:start w:val="1"/>
      <w:numFmt w:val="lowerLetter"/>
      <w:lvlText w:val="%8."/>
      <w:lvlJc w:val="left"/>
      <w:pPr>
        <w:tabs>
          <w:tab w:val="num" w:pos="6194"/>
        </w:tabs>
        <w:ind w:left="6194" w:hanging="360"/>
      </w:pPr>
    </w:lvl>
    <w:lvl w:ilvl="8" w:tplc="0407001B" w:tentative="1">
      <w:start w:val="1"/>
      <w:numFmt w:val="lowerRoman"/>
      <w:lvlText w:val="%9."/>
      <w:lvlJc w:val="right"/>
      <w:pPr>
        <w:tabs>
          <w:tab w:val="num" w:pos="6914"/>
        </w:tabs>
        <w:ind w:left="6914" w:hanging="180"/>
      </w:pPr>
    </w:lvl>
  </w:abstractNum>
  <w:abstractNum w:abstractNumId="340">
    <w:nsid w:val="7E710CC4"/>
    <w:multiLevelType w:val="hybridMultilevel"/>
    <w:tmpl w:val="CEF4FD1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41">
    <w:nsid w:val="7ED5172E"/>
    <w:multiLevelType w:val="hybridMultilevel"/>
    <w:tmpl w:val="C88065FC"/>
    <w:lvl w:ilvl="0" w:tplc="FFFFFFFF">
      <w:start w:val="1"/>
      <w:numFmt w:val="decimal"/>
      <w:lvlText w:val="%1."/>
      <w:lvlJc w:val="left"/>
      <w:pPr>
        <w:tabs>
          <w:tab w:val="num" w:pos="1157"/>
        </w:tabs>
        <w:ind w:left="11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42">
    <w:nsid w:val="7FFC4186"/>
    <w:multiLevelType w:val="hybridMultilevel"/>
    <w:tmpl w:val="DDD0F0A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num w:numId="1">
    <w:abstractNumId w:val="31"/>
  </w:num>
  <w:num w:numId="2">
    <w:abstractNumId w:val="29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4"/>
  </w:num>
  <w:num w:numId="5">
    <w:abstractNumId w:val="128"/>
  </w:num>
  <w:num w:numId="6">
    <w:abstractNumId w:val="247"/>
  </w:num>
  <w:num w:numId="7">
    <w:abstractNumId w:val="75"/>
  </w:num>
  <w:num w:numId="8">
    <w:abstractNumId w:val="224"/>
  </w:num>
  <w:num w:numId="9">
    <w:abstractNumId w:val="251"/>
  </w:num>
  <w:num w:numId="10">
    <w:abstractNumId w:val="335"/>
  </w:num>
  <w:num w:numId="11">
    <w:abstractNumId w:val="288"/>
  </w:num>
  <w:num w:numId="12">
    <w:abstractNumId w:val="279"/>
  </w:num>
  <w:num w:numId="13">
    <w:abstractNumId w:val="139"/>
  </w:num>
  <w:num w:numId="14">
    <w:abstractNumId w:val="337"/>
  </w:num>
  <w:num w:numId="15">
    <w:abstractNumId w:val="192"/>
  </w:num>
  <w:num w:numId="16">
    <w:abstractNumId w:val="260"/>
  </w:num>
  <w:num w:numId="17">
    <w:abstractNumId w:val="120"/>
  </w:num>
  <w:num w:numId="18">
    <w:abstractNumId w:val="91"/>
  </w:num>
  <w:num w:numId="19">
    <w:abstractNumId w:val="33"/>
  </w:num>
  <w:num w:numId="20">
    <w:abstractNumId w:val="334"/>
  </w:num>
  <w:num w:numId="21">
    <w:abstractNumId w:val="147"/>
  </w:num>
  <w:num w:numId="22">
    <w:abstractNumId w:val="240"/>
  </w:num>
  <w:num w:numId="23">
    <w:abstractNumId w:val="103"/>
  </w:num>
  <w:num w:numId="24">
    <w:abstractNumId w:val="107"/>
  </w:num>
  <w:num w:numId="25">
    <w:abstractNumId w:val="239"/>
  </w:num>
  <w:num w:numId="26">
    <w:abstractNumId w:val="34"/>
  </w:num>
  <w:num w:numId="27">
    <w:abstractNumId w:val="6"/>
  </w:num>
  <w:num w:numId="28">
    <w:abstractNumId w:val="332"/>
  </w:num>
  <w:num w:numId="29">
    <w:abstractNumId w:val="327"/>
  </w:num>
  <w:num w:numId="30">
    <w:abstractNumId w:val="308"/>
  </w:num>
  <w:num w:numId="31">
    <w:abstractNumId w:val="179"/>
    <w:lvlOverride w:ilvl="0">
      <w:lvl w:ilvl="0">
        <w:numFmt w:val="decimal"/>
        <w:pStyle w:val="SVCBulletslevel1CharCharChar"/>
        <w:lvlText w:val=""/>
        <w:lvlJc w:val="left"/>
      </w:lvl>
    </w:lvlOverride>
    <w:lvlOverride w:ilvl="1">
      <w:lvl w:ilvl="1">
        <w:numFmt w:val="decimal"/>
        <w:lvlText w:val=""/>
        <w:lvlJc w:val="left"/>
      </w:lvl>
    </w:lvlOverride>
    <w:lvlOverride w:ilvl="2">
      <w:lvl w:ilvl="2">
        <w:start w:val="1"/>
        <w:numFmt w:val="bullet"/>
        <w:pStyle w:val="SVCBulletslevel3"/>
        <w:lvlText w:val=""/>
        <w:lvlJc w:val="left"/>
        <w:pPr>
          <w:tabs>
            <w:tab w:val="num" w:pos="-31680"/>
          </w:tabs>
          <w:ind w:left="1195" w:hanging="403"/>
        </w:pPr>
        <w:rPr>
          <w:rFonts w:ascii="Symbol" w:hAnsi="Symbol" w:hint="default"/>
        </w:rPr>
      </w:lvl>
    </w:lvlOverride>
    <w:lvlOverride w:ilvl="3">
      <w:lvl w:ilvl="3">
        <w:start w:val="1"/>
        <w:numFmt w:val="bullet"/>
        <w:pStyle w:val="SVCBulletslevel4Char"/>
        <w:lvlText w:val=""/>
        <w:lvlJc w:val="left"/>
        <w:pPr>
          <w:tabs>
            <w:tab w:val="num" w:pos="0"/>
          </w:tabs>
          <w:ind w:left="1584" w:hanging="389"/>
        </w:pPr>
        <w:rPr>
          <w:rFonts w:ascii="Symbol" w:hAnsi="Symbol" w:hint="default"/>
        </w:rPr>
      </w:lvl>
    </w:lvlOverride>
    <w:lvlOverride w:ilvl="4">
      <w:lvl w:ilvl="4">
        <w:start w:val="1"/>
        <w:numFmt w:val="bullet"/>
        <w:pStyle w:val="SVCBulletslevel5"/>
        <w:lvlText w:val=""/>
        <w:lvlJc w:val="left"/>
        <w:pPr>
          <w:tabs>
            <w:tab w:val="num" w:pos="0"/>
          </w:tabs>
          <w:ind w:left="1987" w:hanging="403"/>
        </w:pPr>
        <w:rPr>
          <w:rFonts w:ascii="Symbol" w:hAnsi="Symbol" w:hint="default"/>
        </w:rPr>
      </w:lvl>
    </w:lvlOverride>
  </w:num>
  <w:num w:numId="32">
    <w:abstractNumId w:val="157"/>
  </w:num>
  <w:num w:numId="33">
    <w:abstractNumId w:val="226"/>
  </w:num>
  <w:num w:numId="34">
    <w:abstractNumId w:val="227"/>
  </w:num>
  <w:num w:numId="35">
    <w:abstractNumId w:val="29"/>
  </w:num>
  <w:num w:numId="36">
    <w:abstractNumId w:val="71"/>
  </w:num>
  <w:num w:numId="37">
    <w:abstractNumId w:val="170"/>
  </w:num>
  <w:num w:numId="38">
    <w:abstractNumId w:val="97"/>
  </w:num>
  <w:num w:numId="39">
    <w:abstractNumId w:val="101"/>
  </w:num>
  <w:num w:numId="40">
    <w:abstractNumId w:val="19"/>
  </w:num>
  <w:num w:numId="41">
    <w:abstractNumId w:val="313"/>
  </w:num>
  <w:num w:numId="42">
    <w:abstractNumId w:val="329"/>
  </w:num>
  <w:num w:numId="43">
    <w:abstractNumId w:val="292"/>
  </w:num>
  <w:num w:numId="44">
    <w:abstractNumId w:val="273"/>
  </w:num>
  <w:num w:numId="45">
    <w:abstractNumId w:val="129"/>
  </w:num>
  <w:num w:numId="46">
    <w:abstractNumId w:val="264"/>
  </w:num>
  <w:num w:numId="47">
    <w:abstractNumId w:val="326"/>
  </w:num>
  <w:num w:numId="48">
    <w:abstractNumId w:val="14"/>
  </w:num>
  <w:num w:numId="49">
    <w:abstractNumId w:val="300"/>
  </w:num>
  <w:num w:numId="50">
    <w:abstractNumId w:val="98"/>
  </w:num>
  <w:num w:numId="51">
    <w:abstractNumId w:val="246"/>
  </w:num>
  <w:num w:numId="52">
    <w:abstractNumId w:val="23"/>
  </w:num>
  <w:num w:numId="53">
    <w:abstractNumId w:val="206"/>
  </w:num>
  <w:num w:numId="54">
    <w:abstractNumId w:val="63"/>
  </w:num>
  <w:num w:numId="55">
    <w:abstractNumId w:val="164"/>
  </w:num>
  <w:num w:numId="56">
    <w:abstractNumId w:val="83"/>
  </w:num>
  <w:num w:numId="57">
    <w:abstractNumId w:val="47"/>
  </w:num>
  <w:num w:numId="58">
    <w:abstractNumId w:val="131"/>
  </w:num>
  <w:num w:numId="59">
    <w:abstractNumId w:val="21"/>
  </w:num>
  <w:num w:numId="60">
    <w:abstractNumId w:val="78"/>
  </w:num>
  <w:num w:numId="61">
    <w:abstractNumId w:val="153"/>
  </w:num>
  <w:num w:numId="62">
    <w:abstractNumId w:val="127"/>
  </w:num>
  <w:num w:numId="63">
    <w:abstractNumId w:val="276"/>
  </w:num>
  <w:num w:numId="64">
    <w:abstractNumId w:val="295"/>
  </w:num>
  <w:num w:numId="65">
    <w:abstractNumId w:val="301"/>
  </w:num>
  <w:num w:numId="66">
    <w:abstractNumId w:val="43"/>
  </w:num>
  <w:num w:numId="67">
    <w:abstractNumId w:val="256"/>
  </w:num>
  <w:num w:numId="68">
    <w:abstractNumId w:val="205"/>
  </w:num>
  <w:num w:numId="69">
    <w:abstractNumId w:val="80"/>
  </w:num>
  <w:num w:numId="70">
    <w:abstractNumId w:val="296"/>
  </w:num>
  <w:num w:numId="71">
    <w:abstractNumId w:val="321"/>
  </w:num>
  <w:num w:numId="72">
    <w:abstractNumId w:val="39"/>
  </w:num>
  <w:num w:numId="73">
    <w:abstractNumId w:val="245"/>
  </w:num>
  <w:num w:numId="74">
    <w:abstractNumId w:val="25"/>
  </w:num>
  <w:num w:numId="75">
    <w:abstractNumId w:val="149"/>
  </w:num>
  <w:num w:numId="76">
    <w:abstractNumId w:val="281"/>
  </w:num>
  <w:num w:numId="77">
    <w:abstractNumId w:val="317"/>
  </w:num>
  <w:num w:numId="78">
    <w:abstractNumId w:val="193"/>
  </w:num>
  <w:num w:numId="79">
    <w:abstractNumId w:val="339"/>
  </w:num>
  <w:num w:numId="80">
    <w:abstractNumId w:val="257"/>
  </w:num>
  <w:num w:numId="81">
    <w:abstractNumId w:val="9"/>
  </w:num>
  <w:num w:numId="82">
    <w:abstractNumId w:val="210"/>
  </w:num>
  <w:num w:numId="83">
    <w:abstractNumId w:val="61"/>
  </w:num>
  <w:num w:numId="84">
    <w:abstractNumId w:val="116"/>
  </w:num>
  <w:num w:numId="85">
    <w:abstractNumId w:val="262"/>
  </w:num>
  <w:num w:numId="86">
    <w:abstractNumId w:val="180"/>
  </w:num>
  <w:num w:numId="87">
    <w:abstractNumId w:val="194"/>
  </w:num>
  <w:num w:numId="88">
    <w:abstractNumId w:val="241"/>
  </w:num>
  <w:num w:numId="89">
    <w:abstractNumId w:val="201"/>
  </w:num>
  <w:num w:numId="90">
    <w:abstractNumId w:val="142"/>
  </w:num>
  <w:num w:numId="91">
    <w:abstractNumId w:val="121"/>
  </w:num>
  <w:num w:numId="92">
    <w:abstractNumId w:val="237"/>
  </w:num>
  <w:num w:numId="93">
    <w:abstractNumId w:val="96"/>
  </w:num>
  <w:num w:numId="94">
    <w:abstractNumId w:val="119"/>
  </w:num>
  <w:num w:numId="95">
    <w:abstractNumId w:val="109"/>
  </w:num>
  <w:num w:numId="96">
    <w:abstractNumId w:val="213"/>
  </w:num>
  <w:num w:numId="97">
    <w:abstractNumId w:val="184"/>
  </w:num>
  <w:num w:numId="98">
    <w:abstractNumId w:val="169"/>
  </w:num>
  <w:num w:numId="99">
    <w:abstractNumId w:val="48"/>
  </w:num>
  <w:num w:numId="100">
    <w:abstractNumId w:val="204"/>
  </w:num>
  <w:num w:numId="101">
    <w:abstractNumId w:val="236"/>
  </w:num>
  <w:num w:numId="102">
    <w:abstractNumId w:val="249"/>
  </w:num>
  <w:num w:numId="103">
    <w:abstractNumId w:val="168"/>
  </w:num>
  <w:num w:numId="104">
    <w:abstractNumId w:val="163"/>
  </w:num>
  <w:num w:numId="105">
    <w:abstractNumId w:val="82"/>
  </w:num>
  <w:num w:numId="106">
    <w:abstractNumId w:val="183"/>
  </w:num>
  <w:num w:numId="107">
    <w:abstractNumId w:val="305"/>
  </w:num>
  <w:num w:numId="108">
    <w:abstractNumId w:val="315"/>
  </w:num>
  <w:num w:numId="109">
    <w:abstractNumId w:val="330"/>
  </w:num>
  <w:num w:numId="110">
    <w:abstractNumId w:val="309"/>
  </w:num>
  <w:num w:numId="111">
    <w:abstractNumId w:val="74"/>
  </w:num>
  <w:num w:numId="112">
    <w:abstractNumId w:val="209"/>
  </w:num>
  <w:num w:numId="113">
    <w:abstractNumId w:val="187"/>
  </w:num>
  <w:num w:numId="114">
    <w:abstractNumId w:val="181"/>
  </w:num>
  <w:num w:numId="115">
    <w:abstractNumId w:val="338"/>
  </w:num>
  <w:num w:numId="116">
    <w:abstractNumId w:val="94"/>
  </w:num>
  <w:num w:numId="117">
    <w:abstractNumId w:val="299"/>
  </w:num>
  <w:num w:numId="118">
    <w:abstractNumId w:val="232"/>
  </w:num>
  <w:num w:numId="119">
    <w:abstractNumId w:val="316"/>
  </w:num>
  <w:num w:numId="120">
    <w:abstractNumId w:val="112"/>
  </w:num>
  <w:num w:numId="121">
    <w:abstractNumId w:val="248"/>
  </w:num>
  <w:num w:numId="122">
    <w:abstractNumId w:val="132"/>
  </w:num>
  <w:num w:numId="123">
    <w:abstractNumId w:val="46"/>
  </w:num>
  <w:num w:numId="124">
    <w:abstractNumId w:val="312"/>
  </w:num>
  <w:num w:numId="125">
    <w:abstractNumId w:val="93"/>
  </w:num>
  <w:num w:numId="126">
    <w:abstractNumId w:val="186"/>
  </w:num>
  <w:num w:numId="127">
    <w:abstractNumId w:val="89"/>
  </w:num>
  <w:num w:numId="128">
    <w:abstractNumId w:val="238"/>
  </w:num>
  <w:num w:numId="129">
    <w:abstractNumId w:val="189"/>
  </w:num>
  <w:num w:numId="130">
    <w:abstractNumId w:val="173"/>
  </w:num>
  <w:num w:numId="131">
    <w:abstractNumId w:val="293"/>
  </w:num>
  <w:num w:numId="132">
    <w:abstractNumId w:val="10"/>
  </w:num>
  <w:num w:numId="133">
    <w:abstractNumId w:val="2"/>
  </w:num>
  <w:num w:numId="134">
    <w:abstractNumId w:val="5"/>
  </w:num>
  <w:num w:numId="135">
    <w:abstractNumId w:val="283"/>
  </w:num>
  <w:num w:numId="136">
    <w:abstractNumId w:val="4"/>
  </w:num>
  <w:num w:numId="137">
    <w:abstractNumId w:val="259"/>
  </w:num>
  <w:num w:numId="138">
    <w:abstractNumId w:val="214"/>
  </w:num>
  <w:num w:numId="139">
    <w:abstractNumId w:val="102"/>
  </w:num>
  <w:num w:numId="140">
    <w:abstractNumId w:val="197"/>
  </w:num>
  <w:num w:numId="141">
    <w:abstractNumId w:val="319"/>
  </w:num>
  <w:num w:numId="142">
    <w:abstractNumId w:val="84"/>
  </w:num>
  <w:num w:numId="143">
    <w:abstractNumId w:val="274"/>
  </w:num>
  <w:num w:numId="144">
    <w:abstractNumId w:val="159"/>
  </w:num>
  <w:num w:numId="145">
    <w:abstractNumId w:val="28"/>
  </w:num>
  <w:num w:numId="146">
    <w:abstractNumId w:val="215"/>
  </w:num>
  <w:num w:numId="147">
    <w:abstractNumId w:val="64"/>
  </w:num>
  <w:num w:numId="148">
    <w:abstractNumId w:val="217"/>
  </w:num>
  <w:num w:numId="149">
    <w:abstractNumId w:val="154"/>
  </w:num>
  <w:num w:numId="150">
    <w:abstractNumId w:val="340"/>
  </w:num>
  <w:num w:numId="151">
    <w:abstractNumId w:val="229"/>
  </w:num>
  <w:num w:numId="152">
    <w:abstractNumId w:val="207"/>
  </w:num>
  <w:num w:numId="153">
    <w:abstractNumId w:val="242"/>
  </w:num>
  <w:num w:numId="154">
    <w:abstractNumId w:val="167"/>
  </w:num>
  <w:num w:numId="155">
    <w:abstractNumId w:val="58"/>
  </w:num>
  <w:num w:numId="156">
    <w:abstractNumId w:val="54"/>
  </w:num>
  <w:num w:numId="157">
    <w:abstractNumId w:val="161"/>
  </w:num>
  <w:num w:numId="158">
    <w:abstractNumId w:val="318"/>
  </w:num>
  <w:num w:numId="159">
    <w:abstractNumId w:val="270"/>
  </w:num>
  <w:num w:numId="160">
    <w:abstractNumId w:val="155"/>
  </w:num>
  <w:num w:numId="161">
    <w:abstractNumId w:val="52"/>
  </w:num>
  <w:num w:numId="162">
    <w:abstractNumId w:val="324"/>
  </w:num>
  <w:num w:numId="163">
    <w:abstractNumId w:val="13"/>
  </w:num>
  <w:num w:numId="164">
    <w:abstractNumId w:val="26"/>
  </w:num>
  <w:num w:numId="165">
    <w:abstractNumId w:val="177"/>
  </w:num>
  <w:num w:numId="166">
    <w:abstractNumId w:val="234"/>
  </w:num>
  <w:num w:numId="167">
    <w:abstractNumId w:val="57"/>
  </w:num>
  <w:num w:numId="168">
    <w:abstractNumId w:val="145"/>
  </w:num>
  <w:num w:numId="169">
    <w:abstractNumId w:val="106"/>
  </w:num>
  <w:num w:numId="170">
    <w:abstractNumId w:val="95"/>
  </w:num>
  <w:num w:numId="171">
    <w:abstractNumId w:val="117"/>
  </w:num>
  <w:num w:numId="172">
    <w:abstractNumId w:val="223"/>
  </w:num>
  <w:num w:numId="173">
    <w:abstractNumId w:val="135"/>
  </w:num>
  <w:num w:numId="174">
    <w:abstractNumId w:val="331"/>
  </w:num>
  <w:num w:numId="175">
    <w:abstractNumId w:val="42"/>
  </w:num>
  <w:num w:numId="176">
    <w:abstractNumId w:val="140"/>
  </w:num>
  <w:num w:numId="177">
    <w:abstractNumId w:val="32"/>
  </w:num>
  <w:num w:numId="178">
    <w:abstractNumId w:val="314"/>
  </w:num>
  <w:num w:numId="179">
    <w:abstractNumId w:val="12"/>
  </w:num>
  <w:num w:numId="180">
    <w:abstractNumId w:val="7"/>
  </w:num>
  <w:num w:numId="181">
    <w:abstractNumId w:val="275"/>
  </w:num>
  <w:num w:numId="182">
    <w:abstractNumId w:val="87"/>
  </w:num>
  <w:num w:numId="183">
    <w:abstractNumId w:val="306"/>
  </w:num>
  <w:num w:numId="184">
    <w:abstractNumId w:val="243"/>
  </w:num>
  <w:num w:numId="185">
    <w:abstractNumId w:val="143"/>
  </w:num>
  <w:num w:numId="186">
    <w:abstractNumId w:val="150"/>
  </w:num>
  <w:num w:numId="187">
    <w:abstractNumId w:val="185"/>
  </w:num>
  <w:num w:numId="188">
    <w:abstractNumId w:val="297"/>
  </w:num>
  <w:num w:numId="189">
    <w:abstractNumId w:val="92"/>
  </w:num>
  <w:num w:numId="190">
    <w:abstractNumId w:val="286"/>
  </w:num>
  <w:num w:numId="191">
    <w:abstractNumId w:val="126"/>
  </w:num>
  <w:num w:numId="192">
    <w:abstractNumId w:val="284"/>
  </w:num>
  <w:num w:numId="193">
    <w:abstractNumId w:val="289"/>
  </w:num>
  <w:num w:numId="194">
    <w:abstractNumId w:val="158"/>
  </w:num>
  <w:num w:numId="195">
    <w:abstractNumId w:val="250"/>
  </w:num>
  <w:num w:numId="196">
    <w:abstractNumId w:val="111"/>
  </w:num>
  <w:num w:numId="197">
    <w:abstractNumId w:val="17"/>
  </w:num>
  <w:num w:numId="198">
    <w:abstractNumId w:val="137"/>
  </w:num>
  <w:num w:numId="199">
    <w:abstractNumId w:val="199"/>
  </w:num>
  <w:num w:numId="200">
    <w:abstractNumId w:val="110"/>
  </w:num>
  <w:num w:numId="201">
    <w:abstractNumId w:val="134"/>
  </w:num>
  <w:num w:numId="202">
    <w:abstractNumId w:val="85"/>
  </w:num>
  <w:num w:numId="203">
    <w:abstractNumId w:val="148"/>
  </w:num>
  <w:num w:numId="204">
    <w:abstractNumId w:val="88"/>
  </w:num>
  <w:num w:numId="205">
    <w:abstractNumId w:val="165"/>
  </w:num>
  <w:num w:numId="206">
    <w:abstractNumId w:val="73"/>
  </w:num>
  <w:num w:numId="207">
    <w:abstractNumId w:val="81"/>
  </w:num>
  <w:num w:numId="208">
    <w:abstractNumId w:val="174"/>
  </w:num>
  <w:num w:numId="209">
    <w:abstractNumId w:val="30"/>
  </w:num>
  <w:num w:numId="210">
    <w:abstractNumId w:val="53"/>
  </w:num>
  <w:num w:numId="211">
    <w:abstractNumId w:val="45"/>
  </w:num>
  <w:num w:numId="212">
    <w:abstractNumId w:val="212"/>
  </w:num>
  <w:num w:numId="213">
    <w:abstractNumId w:val="218"/>
  </w:num>
  <w:num w:numId="214">
    <w:abstractNumId w:val="90"/>
  </w:num>
  <w:num w:numId="215">
    <w:abstractNumId w:val="114"/>
  </w:num>
  <w:num w:numId="216">
    <w:abstractNumId w:val="190"/>
  </w:num>
  <w:num w:numId="217">
    <w:abstractNumId w:val="160"/>
  </w:num>
  <w:num w:numId="218">
    <w:abstractNumId w:val="271"/>
  </w:num>
  <w:num w:numId="219">
    <w:abstractNumId w:val="228"/>
  </w:num>
  <w:num w:numId="220">
    <w:abstractNumId w:val="171"/>
  </w:num>
  <w:num w:numId="221">
    <w:abstractNumId w:val="282"/>
  </w:num>
  <w:num w:numId="222">
    <w:abstractNumId w:val="15"/>
  </w:num>
  <w:num w:numId="223">
    <w:abstractNumId w:val="328"/>
  </w:num>
  <w:num w:numId="224">
    <w:abstractNumId w:val="285"/>
  </w:num>
  <w:num w:numId="225">
    <w:abstractNumId w:val="36"/>
  </w:num>
  <w:num w:numId="226">
    <w:abstractNumId w:val="208"/>
  </w:num>
  <w:num w:numId="227">
    <w:abstractNumId w:val="298"/>
  </w:num>
  <w:num w:numId="228">
    <w:abstractNumId w:val="37"/>
  </w:num>
  <w:num w:numId="229">
    <w:abstractNumId w:val="261"/>
  </w:num>
  <w:num w:numId="230">
    <w:abstractNumId w:val="267"/>
  </w:num>
  <w:num w:numId="231">
    <w:abstractNumId w:val="254"/>
  </w:num>
  <w:num w:numId="232">
    <w:abstractNumId w:val="172"/>
  </w:num>
  <w:num w:numId="233">
    <w:abstractNumId w:val="221"/>
  </w:num>
  <w:num w:numId="234">
    <w:abstractNumId w:val="11"/>
  </w:num>
  <w:num w:numId="235">
    <w:abstractNumId w:val="86"/>
  </w:num>
  <w:num w:numId="236">
    <w:abstractNumId w:val="176"/>
  </w:num>
  <w:num w:numId="237">
    <w:abstractNumId w:val="118"/>
  </w:num>
  <w:num w:numId="238">
    <w:abstractNumId w:val="56"/>
  </w:num>
  <w:num w:numId="239">
    <w:abstractNumId w:val="341"/>
  </w:num>
  <w:num w:numId="240">
    <w:abstractNumId w:val="263"/>
  </w:num>
  <w:num w:numId="241">
    <w:abstractNumId w:val="195"/>
  </w:num>
  <w:num w:numId="242">
    <w:abstractNumId w:val="108"/>
  </w:num>
  <w:num w:numId="243">
    <w:abstractNumId w:val="76"/>
  </w:num>
  <w:num w:numId="244">
    <w:abstractNumId w:val="138"/>
  </w:num>
  <w:num w:numId="245">
    <w:abstractNumId w:val="62"/>
  </w:num>
  <w:num w:numId="246">
    <w:abstractNumId w:val="333"/>
  </w:num>
  <w:num w:numId="247">
    <w:abstractNumId w:val="100"/>
  </w:num>
  <w:num w:numId="248">
    <w:abstractNumId w:val="79"/>
  </w:num>
  <w:num w:numId="249">
    <w:abstractNumId w:val="278"/>
  </w:num>
  <w:num w:numId="250">
    <w:abstractNumId w:val="105"/>
  </w:num>
  <w:num w:numId="251">
    <w:abstractNumId w:val="67"/>
  </w:num>
  <w:num w:numId="252">
    <w:abstractNumId w:val="18"/>
  </w:num>
  <w:num w:numId="253">
    <w:abstractNumId w:val="302"/>
  </w:num>
  <w:num w:numId="254">
    <w:abstractNumId w:val="202"/>
  </w:num>
  <w:num w:numId="255">
    <w:abstractNumId w:val="178"/>
  </w:num>
  <w:num w:numId="256">
    <w:abstractNumId w:val="49"/>
  </w:num>
  <w:num w:numId="257">
    <w:abstractNumId w:val="20"/>
  </w:num>
  <w:num w:numId="258">
    <w:abstractNumId w:val="113"/>
  </w:num>
  <w:num w:numId="259">
    <w:abstractNumId w:val="191"/>
  </w:num>
  <w:num w:numId="260">
    <w:abstractNumId w:val="152"/>
  </w:num>
  <w:num w:numId="261">
    <w:abstractNumId w:val="307"/>
  </w:num>
  <w:num w:numId="262">
    <w:abstractNumId w:val="162"/>
  </w:num>
  <w:num w:numId="263">
    <w:abstractNumId w:val="322"/>
  </w:num>
  <w:num w:numId="264">
    <w:abstractNumId w:val="124"/>
  </w:num>
  <w:num w:numId="265">
    <w:abstractNumId w:val="55"/>
  </w:num>
  <w:num w:numId="266">
    <w:abstractNumId w:val="323"/>
  </w:num>
  <w:num w:numId="267">
    <w:abstractNumId w:val="51"/>
  </w:num>
  <w:num w:numId="268">
    <w:abstractNumId w:val="141"/>
  </w:num>
  <w:num w:numId="269">
    <w:abstractNumId w:val="125"/>
  </w:num>
  <w:num w:numId="270">
    <w:abstractNumId w:val="66"/>
  </w:num>
  <w:num w:numId="271">
    <w:abstractNumId w:val="22"/>
  </w:num>
  <w:num w:numId="272">
    <w:abstractNumId w:val="269"/>
  </w:num>
  <w:num w:numId="273">
    <w:abstractNumId w:val="268"/>
  </w:num>
  <w:num w:numId="274">
    <w:abstractNumId w:val="151"/>
  </w:num>
  <w:num w:numId="275">
    <w:abstractNumId w:val="35"/>
  </w:num>
  <w:num w:numId="276">
    <w:abstractNumId w:val="3"/>
  </w:num>
  <w:num w:numId="277">
    <w:abstractNumId w:val="41"/>
  </w:num>
  <w:num w:numId="278">
    <w:abstractNumId w:val="198"/>
  </w:num>
  <w:num w:numId="279">
    <w:abstractNumId w:val="266"/>
  </w:num>
  <w:num w:numId="280">
    <w:abstractNumId w:val="272"/>
  </w:num>
  <w:num w:numId="281">
    <w:abstractNumId w:val="24"/>
  </w:num>
  <w:num w:numId="282">
    <w:abstractNumId w:val="50"/>
  </w:num>
  <w:num w:numId="283">
    <w:abstractNumId w:val="280"/>
  </w:num>
  <w:num w:numId="284">
    <w:abstractNumId w:val="99"/>
  </w:num>
  <w:num w:numId="285">
    <w:abstractNumId w:val="182"/>
  </w:num>
  <w:num w:numId="286">
    <w:abstractNumId w:val="211"/>
  </w:num>
  <w:num w:numId="287">
    <w:abstractNumId w:val="123"/>
  </w:num>
  <w:num w:numId="288">
    <w:abstractNumId w:val="136"/>
  </w:num>
  <w:num w:numId="289">
    <w:abstractNumId w:val="216"/>
  </w:num>
  <w:num w:numId="290">
    <w:abstractNumId w:val="244"/>
  </w:num>
  <w:num w:numId="291">
    <w:abstractNumId w:val="77"/>
  </w:num>
  <w:num w:numId="292">
    <w:abstractNumId w:val="40"/>
  </w:num>
  <w:num w:numId="293">
    <w:abstractNumId w:val="320"/>
  </w:num>
  <w:num w:numId="294">
    <w:abstractNumId w:val="59"/>
  </w:num>
  <w:num w:numId="295">
    <w:abstractNumId w:val="342"/>
  </w:num>
  <w:num w:numId="296">
    <w:abstractNumId w:val="304"/>
  </w:num>
  <w:num w:numId="297">
    <w:abstractNumId w:val="68"/>
  </w:num>
  <w:num w:numId="298">
    <w:abstractNumId w:val="287"/>
  </w:num>
  <w:num w:numId="299">
    <w:abstractNumId w:val="44"/>
  </w:num>
  <w:num w:numId="300">
    <w:abstractNumId w:val="130"/>
  </w:num>
  <w:num w:numId="301">
    <w:abstractNumId w:val="310"/>
  </w:num>
  <w:num w:numId="302">
    <w:abstractNumId w:val="290"/>
  </w:num>
  <w:num w:numId="303">
    <w:abstractNumId w:val="303"/>
  </w:num>
  <w:num w:numId="304">
    <w:abstractNumId w:val="65"/>
  </w:num>
  <w:num w:numId="305">
    <w:abstractNumId w:val="203"/>
  </w:num>
  <w:num w:numId="306">
    <w:abstractNumId w:val="133"/>
  </w:num>
  <w:num w:numId="307">
    <w:abstractNumId w:val="156"/>
  </w:num>
  <w:num w:numId="308">
    <w:abstractNumId w:val="222"/>
  </w:num>
  <w:num w:numId="309">
    <w:abstractNumId w:val="311"/>
  </w:num>
  <w:num w:numId="310">
    <w:abstractNumId w:val="258"/>
  </w:num>
  <w:num w:numId="311">
    <w:abstractNumId w:val="230"/>
  </w:num>
  <w:num w:numId="312">
    <w:abstractNumId w:val="291"/>
  </w:num>
  <w:num w:numId="313">
    <w:abstractNumId w:val="115"/>
  </w:num>
  <w:num w:numId="314">
    <w:abstractNumId w:val="277"/>
  </w:num>
  <w:num w:numId="315">
    <w:abstractNumId w:val="220"/>
  </w:num>
  <w:num w:numId="316">
    <w:abstractNumId w:val="70"/>
  </w:num>
  <w:num w:numId="317">
    <w:abstractNumId w:val="29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abstractNumId w:val="235"/>
  </w:num>
  <w:num w:numId="319">
    <w:abstractNumId w:val="72"/>
  </w:num>
  <w:num w:numId="320">
    <w:abstractNumId w:val="146"/>
  </w:num>
  <w:num w:numId="321">
    <w:abstractNumId w:val="16"/>
  </w:num>
  <w:num w:numId="322">
    <w:abstractNumId w:val="336"/>
  </w:num>
  <w:num w:numId="323">
    <w:abstractNumId w:val="325"/>
  </w:num>
  <w:num w:numId="324">
    <w:abstractNumId w:val="1"/>
  </w:num>
  <w:num w:numId="325">
    <w:abstractNumId w:val="0"/>
  </w:num>
  <w:num w:numId="326">
    <w:abstractNumId w:val="144"/>
  </w:num>
  <w:num w:numId="327">
    <w:abstractNumId w:val="27"/>
  </w:num>
  <w:num w:numId="328">
    <w:abstractNumId w:val="265"/>
  </w:num>
  <w:num w:numId="329">
    <w:abstractNumId w:val="231"/>
  </w:num>
  <w:num w:numId="330">
    <w:abstractNumId w:val="196"/>
  </w:num>
  <w:num w:numId="331">
    <w:abstractNumId w:val="175"/>
  </w:num>
  <w:num w:numId="332">
    <w:abstractNumId w:val="104"/>
  </w:num>
  <w:num w:numId="333">
    <w:abstractNumId w:val="233"/>
  </w:num>
  <w:num w:numId="334">
    <w:abstractNumId w:val="200"/>
  </w:num>
  <w:num w:numId="335">
    <w:abstractNumId w:val="166"/>
  </w:num>
  <w:num w:numId="336">
    <w:abstractNumId w:val="38"/>
  </w:num>
  <w:num w:numId="337">
    <w:abstractNumId w:val="122"/>
  </w:num>
  <w:num w:numId="338">
    <w:abstractNumId w:val="69"/>
  </w:num>
  <w:num w:numId="339">
    <w:abstractNumId w:val="8"/>
  </w:num>
  <w:num w:numId="340">
    <w:abstractNumId w:val="253"/>
  </w:num>
  <w:num w:numId="341">
    <w:abstractNumId w:val="219"/>
  </w:num>
  <w:num w:numId="342">
    <w:abstractNumId w:val="252"/>
  </w:num>
  <w:num w:numId="343">
    <w:abstractNumId w:val="188"/>
  </w:num>
  <w:num w:numId="344">
    <w:abstractNumId w:val="255"/>
  </w:num>
  <w:num w:numId="345">
    <w:abstractNumId w:val="225"/>
  </w:num>
  <w:num w:numId="346">
    <w:abstractNumId w:val="60"/>
  </w:num>
  <w:numIdMacAtCleanup w:val="3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trackRevisions/>
  <w:defaultTabStop w:val="840"/>
  <w:drawingGridHorizontalSpacing w:val="100"/>
  <w:displayHorizontalDrawingGridEvery w:val="2"/>
  <w:displayVertic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D0CEC"/>
    <w:rsid w:val="0000528B"/>
    <w:rsid w:val="000214B7"/>
    <w:rsid w:val="000360DC"/>
    <w:rsid w:val="00046856"/>
    <w:rsid w:val="0005401D"/>
    <w:rsid w:val="00056B10"/>
    <w:rsid w:val="00075F1B"/>
    <w:rsid w:val="000765AC"/>
    <w:rsid w:val="0009364B"/>
    <w:rsid w:val="000A3463"/>
    <w:rsid w:val="000C125C"/>
    <w:rsid w:val="000C5907"/>
    <w:rsid w:val="000E1E38"/>
    <w:rsid w:val="000E50A0"/>
    <w:rsid w:val="00107399"/>
    <w:rsid w:val="00144102"/>
    <w:rsid w:val="001446FA"/>
    <w:rsid w:val="0018298F"/>
    <w:rsid w:val="0018739D"/>
    <w:rsid w:val="001A00BC"/>
    <w:rsid w:val="001D09B9"/>
    <w:rsid w:val="001D3B36"/>
    <w:rsid w:val="00215C08"/>
    <w:rsid w:val="00227801"/>
    <w:rsid w:val="0025033F"/>
    <w:rsid w:val="002828DD"/>
    <w:rsid w:val="002D78A7"/>
    <w:rsid w:val="00306C4B"/>
    <w:rsid w:val="00333D94"/>
    <w:rsid w:val="00362DF5"/>
    <w:rsid w:val="0036416D"/>
    <w:rsid w:val="00365C69"/>
    <w:rsid w:val="003771A7"/>
    <w:rsid w:val="0038316B"/>
    <w:rsid w:val="003A0C98"/>
    <w:rsid w:val="003C2E12"/>
    <w:rsid w:val="003D1FF7"/>
    <w:rsid w:val="003E01AE"/>
    <w:rsid w:val="003F3669"/>
    <w:rsid w:val="00407A42"/>
    <w:rsid w:val="004135DF"/>
    <w:rsid w:val="004169EE"/>
    <w:rsid w:val="00426A7F"/>
    <w:rsid w:val="00437AA4"/>
    <w:rsid w:val="004421B8"/>
    <w:rsid w:val="00460D72"/>
    <w:rsid w:val="004652D3"/>
    <w:rsid w:val="004C5AF4"/>
    <w:rsid w:val="004E139E"/>
    <w:rsid w:val="004E3B11"/>
    <w:rsid w:val="004F1DB9"/>
    <w:rsid w:val="004F6CF3"/>
    <w:rsid w:val="00507050"/>
    <w:rsid w:val="00552EC2"/>
    <w:rsid w:val="00554C36"/>
    <w:rsid w:val="00557D69"/>
    <w:rsid w:val="005602DA"/>
    <w:rsid w:val="00561317"/>
    <w:rsid w:val="0056272B"/>
    <w:rsid w:val="00562BE9"/>
    <w:rsid w:val="00565EBD"/>
    <w:rsid w:val="00571786"/>
    <w:rsid w:val="00571FEC"/>
    <w:rsid w:val="005775C1"/>
    <w:rsid w:val="00577CB9"/>
    <w:rsid w:val="0058308C"/>
    <w:rsid w:val="00595CDC"/>
    <w:rsid w:val="005A5952"/>
    <w:rsid w:val="005F4D80"/>
    <w:rsid w:val="00601473"/>
    <w:rsid w:val="006339A8"/>
    <w:rsid w:val="006464DF"/>
    <w:rsid w:val="00650B56"/>
    <w:rsid w:val="00673AC3"/>
    <w:rsid w:val="00682364"/>
    <w:rsid w:val="00684F14"/>
    <w:rsid w:val="006C390E"/>
    <w:rsid w:val="006D3E82"/>
    <w:rsid w:val="006F1228"/>
    <w:rsid w:val="00703EE8"/>
    <w:rsid w:val="00716E71"/>
    <w:rsid w:val="00740F2D"/>
    <w:rsid w:val="007465A1"/>
    <w:rsid w:val="00755C47"/>
    <w:rsid w:val="00756280"/>
    <w:rsid w:val="0078361B"/>
    <w:rsid w:val="007A4E65"/>
    <w:rsid w:val="007D7843"/>
    <w:rsid w:val="007E57DD"/>
    <w:rsid w:val="007F0B73"/>
    <w:rsid w:val="00812BB4"/>
    <w:rsid w:val="0084429E"/>
    <w:rsid w:val="008719A7"/>
    <w:rsid w:val="008844D8"/>
    <w:rsid w:val="008C47DC"/>
    <w:rsid w:val="00925422"/>
    <w:rsid w:val="0095687D"/>
    <w:rsid w:val="009A3227"/>
    <w:rsid w:val="009C0060"/>
    <w:rsid w:val="009D0CEC"/>
    <w:rsid w:val="009E0373"/>
    <w:rsid w:val="00A0653A"/>
    <w:rsid w:val="00A16DB6"/>
    <w:rsid w:val="00A317C6"/>
    <w:rsid w:val="00A40058"/>
    <w:rsid w:val="00A61F5A"/>
    <w:rsid w:val="00A726D4"/>
    <w:rsid w:val="00A746F7"/>
    <w:rsid w:val="00A90E27"/>
    <w:rsid w:val="00A9525B"/>
    <w:rsid w:val="00AE1CB5"/>
    <w:rsid w:val="00AE24B8"/>
    <w:rsid w:val="00AE690D"/>
    <w:rsid w:val="00AE7E9D"/>
    <w:rsid w:val="00B07305"/>
    <w:rsid w:val="00B369BF"/>
    <w:rsid w:val="00B47FB7"/>
    <w:rsid w:val="00B55545"/>
    <w:rsid w:val="00B81860"/>
    <w:rsid w:val="00BA2DEE"/>
    <w:rsid w:val="00BD09F8"/>
    <w:rsid w:val="00BD7324"/>
    <w:rsid w:val="00C05C35"/>
    <w:rsid w:val="00C240A2"/>
    <w:rsid w:val="00C247CD"/>
    <w:rsid w:val="00C30DF4"/>
    <w:rsid w:val="00C371C3"/>
    <w:rsid w:val="00C6314F"/>
    <w:rsid w:val="00CA2231"/>
    <w:rsid w:val="00CC218F"/>
    <w:rsid w:val="00CC46A9"/>
    <w:rsid w:val="00CC5BCB"/>
    <w:rsid w:val="00CD25E9"/>
    <w:rsid w:val="00CE2932"/>
    <w:rsid w:val="00CE3A1C"/>
    <w:rsid w:val="00D11453"/>
    <w:rsid w:val="00D1340C"/>
    <w:rsid w:val="00D231B1"/>
    <w:rsid w:val="00DC1829"/>
    <w:rsid w:val="00DD4CED"/>
    <w:rsid w:val="00E30ECC"/>
    <w:rsid w:val="00E3571D"/>
    <w:rsid w:val="00E57A8E"/>
    <w:rsid w:val="00E622D5"/>
    <w:rsid w:val="00E86559"/>
    <w:rsid w:val="00E9022A"/>
    <w:rsid w:val="00E925F0"/>
    <w:rsid w:val="00E96760"/>
    <w:rsid w:val="00EB5F9F"/>
    <w:rsid w:val="00EB650A"/>
    <w:rsid w:val="00EE5AD7"/>
    <w:rsid w:val="00F1350F"/>
    <w:rsid w:val="00F84638"/>
    <w:rsid w:val="00F85C6E"/>
    <w:rsid w:val="00F93A21"/>
    <w:rsid w:val="00FC2952"/>
    <w:rsid w:val="00FC5CBB"/>
    <w:rsid w:val="00FC608F"/>
    <w:rsid w:val="00FF16BF"/>
    <w:rsid w:val="00FF745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table of figures" w:uiPriority="0"/>
    <w:lsdException w:name="footnote reference" w:uiPriority="0"/>
    <w:lsdException w:name="annotation reference" w:uiPriority="0"/>
    <w:lsdException w:name="line number" w:uiPriority="0"/>
    <w:lsdException w:name="page number" w:uiPriority="0"/>
    <w:lsdException w:name="endnote text" w:uiPriority="0"/>
    <w:lsdException w:name="List Bullet" w:uiPriority="0"/>
    <w:lsdException w:name="List Bullet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D0CEC"/>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cs="Times New Roman"/>
      <w:kern w:val="0"/>
      <w:sz w:val="20"/>
      <w:szCs w:val="20"/>
      <w:lang w:val="en-GB" w:eastAsia="en-US"/>
    </w:rPr>
  </w:style>
  <w:style w:type="paragraph" w:styleId="1">
    <w:name w:val="heading 1"/>
    <w:aliases w:val="h1,Heading U,H1,H11,Œ©o‚µ 1,?co??E 1,뙥,?c,?co?ƒÊ 1,?,Œ"/>
    <w:basedOn w:val="a0"/>
    <w:next w:val="a0"/>
    <w:link w:val="10"/>
    <w:qFormat/>
    <w:rsid w:val="009D0CEC"/>
    <w:pPr>
      <w:keepNext/>
      <w:keepLines/>
      <w:numPr>
        <w:numId w:val="1"/>
      </w:numPr>
      <w:spacing w:before="480"/>
      <w:jc w:val="left"/>
      <w:outlineLvl w:val="0"/>
    </w:pPr>
    <w:rPr>
      <w:rFonts w:ascii="Times" w:hAnsi="Times"/>
      <w:b/>
      <w:bCs/>
      <w:sz w:val="24"/>
      <w:szCs w:val="24"/>
    </w:rPr>
  </w:style>
  <w:style w:type="paragraph" w:styleId="2">
    <w:name w:val="heading 2"/>
    <w:basedOn w:val="a0"/>
    <w:next w:val="a0"/>
    <w:link w:val="20"/>
    <w:qFormat/>
    <w:rsid w:val="009D0CEC"/>
    <w:pPr>
      <w:keepNext/>
      <w:keepLines/>
      <w:numPr>
        <w:ilvl w:val="1"/>
        <w:numId w:val="1"/>
      </w:numPr>
      <w:spacing w:before="313"/>
      <w:outlineLvl w:val="1"/>
    </w:pPr>
    <w:rPr>
      <w:rFonts w:ascii="Times" w:hAnsi="Times"/>
      <w:b/>
      <w:bCs/>
      <w:sz w:val="22"/>
      <w:szCs w:val="22"/>
    </w:rPr>
  </w:style>
  <w:style w:type="paragraph" w:styleId="3">
    <w:name w:val="heading 3"/>
    <w:basedOn w:val="a0"/>
    <w:next w:val="a0"/>
    <w:link w:val="30"/>
    <w:qFormat/>
    <w:rsid w:val="009D0CEC"/>
    <w:pPr>
      <w:keepNext/>
      <w:keepLines/>
      <w:numPr>
        <w:ilvl w:val="2"/>
        <w:numId w:val="1"/>
      </w:numPr>
      <w:spacing w:before="181"/>
      <w:outlineLvl w:val="2"/>
    </w:pPr>
    <w:rPr>
      <w:b/>
      <w:bCs/>
    </w:rPr>
  </w:style>
  <w:style w:type="paragraph" w:styleId="40">
    <w:name w:val="heading 4"/>
    <w:aliases w:val="Heading 4 Char1,Heading 4 Char Char"/>
    <w:basedOn w:val="3"/>
    <w:next w:val="a0"/>
    <w:link w:val="41"/>
    <w:qFormat/>
    <w:rsid w:val="009D0CEC"/>
    <w:pPr>
      <w:numPr>
        <w:ilvl w:val="3"/>
      </w:numPr>
      <w:ind w:left="1701" w:hanging="1701"/>
      <w:jc w:val="left"/>
      <w:outlineLvl w:val="3"/>
    </w:pPr>
  </w:style>
  <w:style w:type="paragraph" w:styleId="50">
    <w:name w:val="heading 5"/>
    <w:basedOn w:val="3"/>
    <w:next w:val="a0"/>
    <w:link w:val="51"/>
    <w:qFormat/>
    <w:rsid w:val="009D0CEC"/>
    <w:pPr>
      <w:numPr>
        <w:ilvl w:val="4"/>
      </w:numPr>
      <w:tabs>
        <w:tab w:val="left" w:pos="907"/>
      </w:tabs>
      <w:ind w:left="2268" w:hanging="2268"/>
      <w:outlineLvl w:val="4"/>
    </w:pPr>
  </w:style>
  <w:style w:type="paragraph" w:styleId="6">
    <w:name w:val="heading 6"/>
    <w:basedOn w:val="3"/>
    <w:next w:val="a0"/>
    <w:link w:val="60"/>
    <w:qFormat/>
    <w:rsid w:val="009D0CEC"/>
    <w:pPr>
      <w:numPr>
        <w:ilvl w:val="5"/>
      </w:numPr>
      <w:ind w:left="0" w:firstLine="0"/>
      <w:outlineLvl w:val="5"/>
    </w:pPr>
    <w:rPr>
      <w:rFonts w:ascii="Times" w:hAnsi="Times"/>
    </w:rPr>
  </w:style>
  <w:style w:type="paragraph" w:styleId="7">
    <w:name w:val="heading 7"/>
    <w:basedOn w:val="3"/>
    <w:next w:val="a0"/>
    <w:link w:val="70"/>
    <w:qFormat/>
    <w:rsid w:val="00CC46A9"/>
    <w:pPr>
      <w:numPr>
        <w:numId w:val="3"/>
      </w:numPr>
      <w:outlineLvl w:val="6"/>
    </w:pPr>
    <w:rPr>
      <w:rFonts w:eastAsiaTheme="minorEastAsia"/>
    </w:rPr>
  </w:style>
  <w:style w:type="paragraph" w:styleId="8">
    <w:name w:val="heading 8"/>
    <w:basedOn w:val="9"/>
    <w:next w:val="a0"/>
    <w:link w:val="80"/>
    <w:qFormat/>
    <w:rsid w:val="00CC46A9"/>
    <w:pPr>
      <w:outlineLvl w:val="7"/>
    </w:pPr>
  </w:style>
  <w:style w:type="paragraph" w:styleId="9">
    <w:name w:val="heading 9"/>
    <w:basedOn w:val="1"/>
    <w:next w:val="a0"/>
    <w:link w:val="90"/>
    <w:qFormat/>
    <w:rsid w:val="00CC46A9"/>
    <w:pPr>
      <w:numPr>
        <w:numId w:val="0"/>
      </w:numPr>
      <w:tabs>
        <w:tab w:val="clear" w:pos="794"/>
        <w:tab w:val="clear" w:pos="1191"/>
        <w:tab w:val="clear" w:pos="1588"/>
        <w:tab w:val="clear" w:pos="1985"/>
      </w:tabs>
      <w:jc w:val="center"/>
      <w:outlineLvl w:val="8"/>
    </w:pPr>
    <w:rPr>
      <w:rFonts w:ascii="Times New Roman" w:eastAsiaTheme="minorEastAsia" w:hAnsi="Times New Roman"/>
    </w:rPr>
  </w:style>
  <w:style w:type="character" w:default="1" w:styleId="a1">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aliases w:val="h,Header/Footer"/>
    <w:basedOn w:val="a0"/>
    <w:link w:val="aa"/>
    <w:unhideWhenUsed/>
    <w:rsid w:val="009D0CEC"/>
    <w:pPr>
      <w:tabs>
        <w:tab w:val="center" w:pos="4252"/>
        <w:tab w:val="right" w:pos="8504"/>
      </w:tabs>
      <w:snapToGrid w:val="0"/>
    </w:pPr>
  </w:style>
  <w:style w:type="character" w:customStyle="1" w:styleId="aa">
    <w:name w:val="ヘッダー (文字)"/>
    <w:aliases w:val="h (文字),Header/Footer (文字)"/>
    <w:basedOn w:val="a1"/>
    <w:link w:val="a9"/>
    <w:uiPriority w:val="99"/>
    <w:semiHidden/>
    <w:rsid w:val="009D0CEC"/>
  </w:style>
  <w:style w:type="paragraph" w:styleId="ab">
    <w:name w:val="footer"/>
    <w:basedOn w:val="a0"/>
    <w:link w:val="ac"/>
    <w:unhideWhenUsed/>
    <w:rsid w:val="009D0CEC"/>
    <w:pPr>
      <w:tabs>
        <w:tab w:val="center" w:pos="4252"/>
        <w:tab w:val="right" w:pos="8504"/>
      </w:tabs>
      <w:snapToGrid w:val="0"/>
    </w:pPr>
  </w:style>
  <w:style w:type="character" w:customStyle="1" w:styleId="ac">
    <w:name w:val="フッター (文字)"/>
    <w:basedOn w:val="a1"/>
    <w:link w:val="ab"/>
    <w:uiPriority w:val="99"/>
    <w:semiHidden/>
    <w:rsid w:val="009D0CEC"/>
  </w:style>
  <w:style w:type="character" w:customStyle="1" w:styleId="10">
    <w:name w:val="見出し 1 (文字)"/>
    <w:aliases w:val="h1 (文字),Heading U (文字),H1 (文字),H11 (文字),Œ©o‚µ 1 (文字),?co??E 1 (文字),뙥 (文字),?c (文字),?co?ƒÊ 1 (文字),? (文字),Œ (文字)"/>
    <w:basedOn w:val="a1"/>
    <w:link w:val="1"/>
    <w:uiPriority w:val="99"/>
    <w:rsid w:val="009D0CEC"/>
    <w:rPr>
      <w:rFonts w:ascii="Times" w:eastAsia="Malgun Gothic" w:hAnsi="Times" w:cs="Times New Roman"/>
      <w:b/>
      <w:bCs/>
      <w:kern w:val="0"/>
      <w:sz w:val="24"/>
      <w:szCs w:val="24"/>
      <w:lang w:val="en-GB" w:eastAsia="en-US"/>
    </w:rPr>
  </w:style>
  <w:style w:type="character" w:customStyle="1" w:styleId="20">
    <w:name w:val="見出し 2 (文字)"/>
    <w:basedOn w:val="a1"/>
    <w:link w:val="2"/>
    <w:rsid w:val="009D0CEC"/>
    <w:rPr>
      <w:rFonts w:ascii="Times" w:eastAsia="Malgun Gothic" w:hAnsi="Times" w:cs="Times New Roman"/>
      <w:b/>
      <w:bCs/>
      <w:kern w:val="0"/>
      <w:sz w:val="22"/>
      <w:lang w:val="en-GB" w:eastAsia="en-US"/>
    </w:rPr>
  </w:style>
  <w:style w:type="character" w:customStyle="1" w:styleId="30">
    <w:name w:val="見出し 3 (文字)"/>
    <w:basedOn w:val="a1"/>
    <w:link w:val="3"/>
    <w:rsid w:val="009D0CEC"/>
    <w:rPr>
      <w:rFonts w:ascii="Times New Roman" w:eastAsia="Malgun Gothic" w:hAnsi="Times New Roman" w:cs="Times New Roman"/>
      <w:b/>
      <w:bCs/>
      <w:kern w:val="0"/>
      <w:sz w:val="20"/>
      <w:szCs w:val="20"/>
      <w:lang w:eastAsia="en-US"/>
    </w:rPr>
  </w:style>
  <w:style w:type="character" w:customStyle="1" w:styleId="41">
    <w:name w:val="見出し 4 (文字)"/>
    <w:aliases w:val="Heading 4 Char1 (文字),Heading 4 Char Char (文字)"/>
    <w:basedOn w:val="a1"/>
    <w:link w:val="40"/>
    <w:rsid w:val="009D0CEC"/>
    <w:rPr>
      <w:rFonts w:ascii="Times New Roman" w:eastAsia="Malgun Gothic" w:hAnsi="Times New Roman" w:cs="Times New Roman"/>
      <w:b/>
      <w:bCs/>
      <w:kern w:val="0"/>
      <w:sz w:val="20"/>
      <w:szCs w:val="20"/>
    </w:rPr>
  </w:style>
  <w:style w:type="character" w:customStyle="1" w:styleId="51">
    <w:name w:val="見出し 5 (文字)"/>
    <w:basedOn w:val="a1"/>
    <w:link w:val="50"/>
    <w:rsid w:val="009D0CEC"/>
    <w:rPr>
      <w:rFonts w:ascii="Times New Roman" w:eastAsia="Malgun Gothic" w:hAnsi="Times New Roman" w:cs="Times New Roman"/>
      <w:b/>
      <w:bCs/>
      <w:kern w:val="0"/>
      <w:sz w:val="20"/>
      <w:szCs w:val="20"/>
    </w:rPr>
  </w:style>
  <w:style w:type="character" w:customStyle="1" w:styleId="60">
    <w:name w:val="見出し 6 (文字)"/>
    <w:basedOn w:val="a1"/>
    <w:link w:val="6"/>
    <w:rsid w:val="009D0CEC"/>
    <w:rPr>
      <w:rFonts w:ascii="Times" w:eastAsia="Malgun Gothic" w:hAnsi="Times" w:cs="Times New Roman"/>
      <w:b/>
      <w:bCs/>
      <w:kern w:val="0"/>
      <w:sz w:val="20"/>
      <w:szCs w:val="20"/>
    </w:rPr>
  </w:style>
  <w:style w:type="paragraph" w:customStyle="1" w:styleId="Annex1">
    <w:name w:val="Annex 1"/>
    <w:basedOn w:val="1"/>
    <w:next w:val="a0"/>
    <w:rsid w:val="009D0CEC"/>
    <w:pPr>
      <w:tabs>
        <w:tab w:val="num" w:pos="4690"/>
      </w:tabs>
      <w:ind w:left="720" w:hanging="2703"/>
      <w:jc w:val="center"/>
    </w:pPr>
  </w:style>
  <w:style w:type="paragraph" w:customStyle="1" w:styleId="AnnexRef">
    <w:name w:val="Annex_Ref"/>
    <w:basedOn w:val="a0"/>
    <w:next w:val="a0"/>
    <w:rsid w:val="009D0CEC"/>
    <w:pPr>
      <w:spacing w:before="0"/>
      <w:jc w:val="center"/>
    </w:pPr>
  </w:style>
  <w:style w:type="paragraph" w:customStyle="1" w:styleId="Annex2">
    <w:name w:val="Annex 2"/>
    <w:basedOn w:val="a0"/>
    <w:next w:val="a0"/>
    <w:rsid w:val="009D0CEC"/>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a0"/>
    <w:next w:val="a0"/>
    <w:rsid w:val="009D0CEC"/>
    <w:pPr>
      <w:keepNext/>
      <w:tabs>
        <w:tab w:val="num" w:pos="720"/>
        <w:tab w:val="num" w:pos="1440"/>
        <w:tab w:val="num" w:pos="2160"/>
      </w:tabs>
      <w:spacing w:before="181"/>
      <w:ind w:left="1224" w:hanging="1224"/>
      <w:outlineLvl w:val="2"/>
    </w:pPr>
    <w:rPr>
      <w:b/>
      <w:bCs/>
    </w:rPr>
  </w:style>
  <w:style w:type="paragraph" w:customStyle="1" w:styleId="tableheading">
    <w:name w:val="table heading"/>
    <w:basedOn w:val="a0"/>
    <w:rsid w:val="000765AC"/>
    <w:pPr>
      <w:keepNext/>
      <w:keepLines/>
      <w:tabs>
        <w:tab w:val="clear" w:pos="794"/>
        <w:tab w:val="clear" w:pos="1191"/>
        <w:tab w:val="clear" w:pos="1588"/>
        <w:tab w:val="clear" w:pos="1985"/>
      </w:tabs>
      <w:spacing w:before="0" w:after="60"/>
    </w:pPr>
    <w:rPr>
      <w:rFonts w:eastAsiaTheme="minorEastAsia"/>
      <w:b/>
      <w:bCs/>
    </w:rPr>
  </w:style>
  <w:style w:type="paragraph" w:customStyle="1" w:styleId="tablecell">
    <w:name w:val="table cell"/>
    <w:basedOn w:val="a0"/>
    <w:rsid w:val="000765AC"/>
    <w:pPr>
      <w:keepNext/>
      <w:keepLines/>
      <w:tabs>
        <w:tab w:val="clear" w:pos="794"/>
        <w:tab w:val="clear" w:pos="1191"/>
        <w:tab w:val="clear" w:pos="1588"/>
        <w:tab w:val="clear" w:pos="1985"/>
      </w:tabs>
      <w:spacing w:before="0" w:after="60"/>
    </w:pPr>
    <w:rPr>
      <w:rFonts w:eastAsiaTheme="minorEastAsia"/>
    </w:rPr>
  </w:style>
  <w:style w:type="paragraph" w:customStyle="1" w:styleId="tablesyntax">
    <w:name w:val="table syntax"/>
    <w:basedOn w:val="a0"/>
    <w:link w:val="tablesyntaxChar"/>
    <w:rsid w:val="000765A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eastAsiaTheme="minorEastAsia"/>
    </w:rPr>
  </w:style>
  <w:style w:type="character" w:customStyle="1" w:styleId="tablesyntaxChar">
    <w:name w:val="table syntax Char"/>
    <w:basedOn w:val="a1"/>
    <w:link w:val="tablesyntax"/>
    <w:rsid w:val="000765AC"/>
    <w:rPr>
      <w:rFonts w:ascii="Times New Roman" w:hAnsi="Times New Roman" w:cs="Times New Roman"/>
      <w:kern w:val="0"/>
      <w:sz w:val="20"/>
      <w:szCs w:val="20"/>
      <w:lang w:val="en-GB" w:eastAsia="en-US"/>
    </w:rPr>
  </w:style>
  <w:style w:type="paragraph" w:styleId="ad">
    <w:name w:val="List Paragraph"/>
    <w:basedOn w:val="a0"/>
    <w:uiPriority w:val="34"/>
    <w:qFormat/>
    <w:rsid w:val="000765AC"/>
    <w:pPr>
      <w:ind w:leftChars="400" w:left="840"/>
    </w:pPr>
  </w:style>
  <w:style w:type="paragraph" w:styleId="ae">
    <w:name w:val="Balloon Text"/>
    <w:basedOn w:val="a0"/>
    <w:link w:val="af"/>
    <w:semiHidden/>
    <w:unhideWhenUsed/>
    <w:rsid w:val="0025033F"/>
    <w:pPr>
      <w:spacing w:before="0"/>
    </w:pPr>
    <w:rPr>
      <w:rFonts w:asciiTheme="majorHAnsi" w:eastAsiaTheme="majorEastAsia" w:hAnsiTheme="majorHAnsi" w:cstheme="majorBidi"/>
      <w:sz w:val="18"/>
      <w:szCs w:val="18"/>
    </w:rPr>
  </w:style>
  <w:style w:type="character" w:customStyle="1" w:styleId="af">
    <w:name w:val="吹き出し (文字)"/>
    <w:basedOn w:val="a1"/>
    <w:link w:val="ae"/>
    <w:uiPriority w:val="99"/>
    <w:semiHidden/>
    <w:rsid w:val="0025033F"/>
    <w:rPr>
      <w:rFonts w:asciiTheme="majorHAnsi" w:eastAsiaTheme="majorEastAsia" w:hAnsiTheme="majorHAnsi" w:cstheme="majorBidi"/>
      <w:kern w:val="0"/>
      <w:sz w:val="18"/>
      <w:szCs w:val="18"/>
      <w:lang w:val="en-GB" w:eastAsia="en-US"/>
    </w:rPr>
  </w:style>
  <w:style w:type="paragraph" w:customStyle="1" w:styleId="Annex4">
    <w:name w:val="Annex 4"/>
    <w:basedOn w:val="a0"/>
    <w:next w:val="a0"/>
    <w:autoRedefine/>
    <w:rsid w:val="001D09B9"/>
    <w:pPr>
      <w:keepNext/>
      <w:keepLines/>
      <w:tabs>
        <w:tab w:val="clear" w:pos="794"/>
        <w:tab w:val="clear" w:pos="1588"/>
        <w:tab w:val="num" w:pos="720"/>
        <w:tab w:val="left" w:pos="964"/>
        <w:tab w:val="left" w:pos="2200"/>
      </w:tabs>
      <w:spacing w:before="181"/>
      <w:ind w:left="1728" w:hanging="1728"/>
      <w:outlineLvl w:val="3"/>
    </w:pPr>
    <w:rPr>
      <w:rFonts w:eastAsiaTheme="minorEastAsia"/>
      <w:b/>
      <w:bCs/>
    </w:rPr>
  </w:style>
  <w:style w:type="paragraph" w:customStyle="1" w:styleId="Annex5">
    <w:name w:val="Annex 5"/>
    <w:basedOn w:val="a0"/>
    <w:next w:val="a0"/>
    <w:autoRedefine/>
    <w:rsid w:val="001D09B9"/>
    <w:pPr>
      <w:keepNext/>
      <w:keepLines/>
      <w:tabs>
        <w:tab w:val="clear" w:pos="794"/>
        <w:tab w:val="num" w:pos="720"/>
        <w:tab w:val="left" w:pos="964"/>
      </w:tabs>
      <w:spacing w:before="181"/>
      <w:ind w:left="2232" w:hanging="2232"/>
      <w:outlineLvl w:val="4"/>
    </w:pPr>
    <w:rPr>
      <w:rFonts w:eastAsiaTheme="minorEastAsia"/>
      <w:b/>
      <w:bCs/>
    </w:rPr>
  </w:style>
  <w:style w:type="paragraph" w:customStyle="1" w:styleId="Annex6">
    <w:name w:val="Annex 6"/>
    <w:basedOn w:val="Annex5"/>
    <w:next w:val="a0"/>
    <w:autoRedefine/>
    <w:rsid w:val="001D09B9"/>
    <w:pPr>
      <w:tabs>
        <w:tab w:val="clear" w:pos="720"/>
        <w:tab w:val="clear" w:pos="964"/>
        <w:tab w:val="num" w:pos="1080"/>
      </w:tabs>
      <w:ind w:left="0" w:firstLine="0"/>
      <w:outlineLvl w:val="5"/>
    </w:pPr>
  </w:style>
  <w:style w:type="paragraph" w:customStyle="1" w:styleId="Annex7">
    <w:name w:val="Annex 7"/>
    <w:basedOn w:val="Annex6"/>
    <w:next w:val="a0"/>
    <w:autoRedefine/>
    <w:rsid w:val="001D09B9"/>
    <w:pPr>
      <w:tabs>
        <w:tab w:val="clear" w:pos="1080"/>
        <w:tab w:val="clear" w:pos="1191"/>
        <w:tab w:val="num" w:pos="1200"/>
      </w:tabs>
      <w:ind w:left="3240" w:hanging="3240"/>
      <w:outlineLvl w:val="6"/>
    </w:pPr>
  </w:style>
  <w:style w:type="character" w:customStyle="1" w:styleId="70">
    <w:name w:val="見出し 7 (文字)"/>
    <w:basedOn w:val="a1"/>
    <w:link w:val="7"/>
    <w:rsid w:val="00CC46A9"/>
    <w:rPr>
      <w:rFonts w:ascii="Times New Roman" w:hAnsi="Times New Roman" w:cs="Times New Roman"/>
      <w:b/>
      <w:bCs/>
      <w:kern w:val="0"/>
      <w:sz w:val="20"/>
      <w:szCs w:val="20"/>
      <w:lang w:val="en-GB" w:eastAsia="en-US"/>
    </w:rPr>
  </w:style>
  <w:style w:type="character" w:customStyle="1" w:styleId="80">
    <w:name w:val="見出し 8 (文字)"/>
    <w:basedOn w:val="a1"/>
    <w:link w:val="8"/>
    <w:rsid w:val="00CC46A9"/>
    <w:rPr>
      <w:rFonts w:ascii="Times New Roman" w:hAnsi="Times New Roman" w:cs="Times New Roman"/>
      <w:b/>
      <w:bCs/>
      <w:kern w:val="0"/>
      <w:sz w:val="24"/>
      <w:szCs w:val="24"/>
      <w:lang w:val="en-GB" w:eastAsia="en-US"/>
    </w:rPr>
  </w:style>
  <w:style w:type="character" w:customStyle="1" w:styleId="90">
    <w:name w:val="見出し 9 (文字)"/>
    <w:basedOn w:val="a1"/>
    <w:link w:val="9"/>
    <w:rsid w:val="00CC46A9"/>
    <w:rPr>
      <w:rFonts w:ascii="Times New Roman" w:hAnsi="Times New Roman" w:cs="Times New Roman"/>
      <w:b/>
      <w:bCs/>
      <w:kern w:val="0"/>
      <w:sz w:val="24"/>
      <w:szCs w:val="24"/>
      <w:lang w:val="en-GB" w:eastAsia="en-US"/>
    </w:rPr>
  </w:style>
  <w:style w:type="paragraph" w:styleId="af0">
    <w:name w:val="Body Text Indent"/>
    <w:basedOn w:val="a0"/>
    <w:link w:val="af1"/>
    <w:rsid w:val="00CC46A9"/>
    <w:pPr>
      <w:spacing w:after="120" w:line="480" w:lineRule="auto"/>
    </w:pPr>
    <w:rPr>
      <w:rFonts w:eastAsiaTheme="minorEastAsia"/>
    </w:rPr>
  </w:style>
  <w:style w:type="character" w:customStyle="1" w:styleId="af1">
    <w:name w:val="本文インデント (文字)"/>
    <w:basedOn w:val="a1"/>
    <w:link w:val="af0"/>
    <w:rsid w:val="00CC46A9"/>
    <w:rPr>
      <w:rFonts w:ascii="Times New Roman" w:hAnsi="Times New Roman" w:cs="Times New Roman"/>
      <w:kern w:val="0"/>
      <w:sz w:val="20"/>
      <w:szCs w:val="20"/>
      <w:lang w:val="en-GB" w:eastAsia="en-US"/>
    </w:rPr>
  </w:style>
  <w:style w:type="character" w:customStyle="1" w:styleId="Heading4CharChar1">
    <w:name w:val="Heading 4 Char Char1"/>
    <w:aliases w:val="Heading 4 Char1 Char Char,Heading 4 Char Char Char Char"/>
    <w:basedOn w:val="a1"/>
    <w:rsid w:val="00CC46A9"/>
    <w:rPr>
      <w:b/>
      <w:bCs/>
      <w:lang w:val="en-GB" w:eastAsia="en-US"/>
    </w:rPr>
  </w:style>
  <w:style w:type="character" w:styleId="af2">
    <w:name w:val="annotation reference"/>
    <w:basedOn w:val="a1"/>
    <w:semiHidden/>
    <w:rsid w:val="00CC46A9"/>
    <w:rPr>
      <w:sz w:val="16"/>
      <w:szCs w:val="16"/>
    </w:rPr>
  </w:style>
  <w:style w:type="paragraph" w:styleId="af3">
    <w:name w:val="annotation text"/>
    <w:basedOn w:val="a0"/>
    <w:link w:val="af4"/>
    <w:semiHidden/>
    <w:rsid w:val="00CC46A9"/>
    <w:rPr>
      <w:rFonts w:eastAsiaTheme="minorEastAsia"/>
    </w:rPr>
  </w:style>
  <w:style w:type="character" w:customStyle="1" w:styleId="af4">
    <w:name w:val="コメント文字列 (文字)"/>
    <w:basedOn w:val="a1"/>
    <w:link w:val="af3"/>
    <w:semiHidden/>
    <w:rsid w:val="00CC46A9"/>
    <w:rPr>
      <w:rFonts w:ascii="Times New Roman" w:hAnsi="Times New Roman" w:cs="Times New Roman"/>
      <w:kern w:val="0"/>
      <w:sz w:val="20"/>
      <w:szCs w:val="20"/>
      <w:lang w:val="en-GB" w:eastAsia="en-US"/>
    </w:rPr>
  </w:style>
  <w:style w:type="paragraph" w:styleId="81">
    <w:name w:val="toc 8"/>
    <w:basedOn w:val="a0"/>
    <w:next w:val="a0"/>
    <w:autoRedefine/>
    <w:semiHidden/>
    <w:rsid w:val="00CC46A9"/>
    <w:pPr>
      <w:tabs>
        <w:tab w:val="clear" w:pos="794"/>
        <w:tab w:val="clear" w:pos="1191"/>
        <w:tab w:val="clear" w:pos="1588"/>
        <w:tab w:val="clear" w:pos="1985"/>
      </w:tabs>
      <w:spacing w:before="0"/>
      <w:ind w:left="1400"/>
      <w:jc w:val="left"/>
    </w:pPr>
    <w:rPr>
      <w:rFonts w:eastAsiaTheme="minorEastAsia"/>
    </w:rPr>
  </w:style>
  <w:style w:type="paragraph" w:styleId="71">
    <w:name w:val="toc 7"/>
    <w:basedOn w:val="31"/>
    <w:autoRedefine/>
    <w:semiHidden/>
    <w:rsid w:val="00CC46A9"/>
    <w:pPr>
      <w:ind w:left="2382" w:hanging="1191"/>
    </w:pPr>
  </w:style>
  <w:style w:type="paragraph" w:styleId="31">
    <w:name w:val="toc 3"/>
    <w:basedOn w:val="a0"/>
    <w:next w:val="a0"/>
    <w:autoRedefine/>
    <w:semiHidden/>
    <w:rsid w:val="00CC46A9"/>
    <w:pPr>
      <w:tabs>
        <w:tab w:val="clear" w:pos="794"/>
        <w:tab w:val="clear" w:pos="1191"/>
        <w:tab w:val="clear" w:pos="1588"/>
        <w:tab w:val="clear" w:pos="1985"/>
        <w:tab w:val="right" w:leader="dot" w:pos="9629"/>
        <w:tab w:val="left" w:pos="13500"/>
      </w:tabs>
      <w:spacing w:before="0"/>
      <w:ind w:left="1191" w:hanging="794"/>
      <w:jc w:val="left"/>
    </w:pPr>
    <w:rPr>
      <w:rFonts w:eastAsiaTheme="minorEastAsia"/>
    </w:rPr>
  </w:style>
  <w:style w:type="paragraph" w:styleId="61">
    <w:name w:val="toc 6"/>
    <w:basedOn w:val="31"/>
    <w:autoRedefine/>
    <w:semiHidden/>
    <w:rsid w:val="00CC46A9"/>
    <w:pPr>
      <w:ind w:left="2098" w:hanging="1106"/>
    </w:pPr>
  </w:style>
  <w:style w:type="paragraph" w:styleId="52">
    <w:name w:val="toc 5"/>
    <w:basedOn w:val="31"/>
    <w:autoRedefine/>
    <w:semiHidden/>
    <w:rsid w:val="00CC46A9"/>
    <w:pPr>
      <w:ind w:left="1758" w:hanging="964"/>
    </w:pPr>
  </w:style>
  <w:style w:type="paragraph" w:styleId="42">
    <w:name w:val="toc 4"/>
    <w:basedOn w:val="31"/>
    <w:next w:val="52"/>
    <w:autoRedefine/>
    <w:semiHidden/>
    <w:rsid w:val="00CC46A9"/>
    <w:pPr>
      <w:ind w:left="1502" w:hanging="907"/>
    </w:pPr>
  </w:style>
  <w:style w:type="paragraph" w:styleId="21">
    <w:name w:val="toc 2"/>
    <w:basedOn w:val="11"/>
    <w:next w:val="31"/>
    <w:autoRedefine/>
    <w:semiHidden/>
    <w:rsid w:val="00CC46A9"/>
    <w:pPr>
      <w:tabs>
        <w:tab w:val="right" w:leader="dot" w:pos="9628"/>
      </w:tabs>
      <w:spacing w:before="0"/>
      <w:ind w:left="793" w:hanging="595"/>
    </w:pPr>
    <w:rPr>
      <w:b w:val="0"/>
      <w:bCs w:val="0"/>
      <w:i/>
      <w:iCs/>
      <w:noProof/>
    </w:rPr>
  </w:style>
  <w:style w:type="paragraph" w:styleId="11">
    <w:name w:val="toc 1"/>
    <w:basedOn w:val="a0"/>
    <w:next w:val="21"/>
    <w:autoRedefine/>
    <w:semiHidden/>
    <w:rsid w:val="00CC46A9"/>
    <w:pPr>
      <w:tabs>
        <w:tab w:val="clear" w:pos="794"/>
        <w:tab w:val="clear" w:pos="1191"/>
        <w:tab w:val="clear" w:pos="1588"/>
        <w:tab w:val="clear" w:pos="1985"/>
      </w:tabs>
      <w:spacing w:before="60"/>
      <w:ind w:left="397" w:hanging="397"/>
      <w:jc w:val="left"/>
    </w:pPr>
    <w:rPr>
      <w:rFonts w:eastAsiaTheme="minorEastAsia"/>
      <w:b/>
      <w:bCs/>
    </w:rPr>
  </w:style>
  <w:style w:type="paragraph" w:styleId="72">
    <w:name w:val="index 7"/>
    <w:basedOn w:val="a0"/>
    <w:next w:val="a0"/>
    <w:autoRedefine/>
    <w:semiHidden/>
    <w:rsid w:val="00CC46A9"/>
    <w:pPr>
      <w:ind w:left="1698"/>
    </w:pPr>
    <w:rPr>
      <w:rFonts w:eastAsiaTheme="minorEastAsia"/>
    </w:rPr>
  </w:style>
  <w:style w:type="paragraph" w:styleId="62">
    <w:name w:val="index 6"/>
    <w:basedOn w:val="a0"/>
    <w:next w:val="a0"/>
    <w:autoRedefine/>
    <w:semiHidden/>
    <w:rsid w:val="00CC46A9"/>
    <w:pPr>
      <w:ind w:left="1415"/>
    </w:pPr>
    <w:rPr>
      <w:rFonts w:eastAsiaTheme="minorEastAsia"/>
    </w:rPr>
  </w:style>
  <w:style w:type="paragraph" w:styleId="53">
    <w:name w:val="index 5"/>
    <w:basedOn w:val="a0"/>
    <w:next w:val="a0"/>
    <w:autoRedefine/>
    <w:semiHidden/>
    <w:rsid w:val="00CC46A9"/>
    <w:pPr>
      <w:ind w:left="1132"/>
    </w:pPr>
    <w:rPr>
      <w:rFonts w:eastAsiaTheme="minorEastAsia"/>
    </w:rPr>
  </w:style>
  <w:style w:type="paragraph" w:styleId="43">
    <w:name w:val="index 4"/>
    <w:basedOn w:val="a0"/>
    <w:next w:val="a0"/>
    <w:autoRedefine/>
    <w:semiHidden/>
    <w:rsid w:val="00CC46A9"/>
    <w:pPr>
      <w:ind w:left="849"/>
    </w:pPr>
    <w:rPr>
      <w:rFonts w:eastAsiaTheme="minorEastAsia"/>
    </w:rPr>
  </w:style>
  <w:style w:type="paragraph" w:styleId="32">
    <w:name w:val="index 3"/>
    <w:basedOn w:val="a0"/>
    <w:next w:val="a0"/>
    <w:autoRedefine/>
    <w:semiHidden/>
    <w:rsid w:val="00CC46A9"/>
    <w:pPr>
      <w:ind w:left="566"/>
    </w:pPr>
    <w:rPr>
      <w:rFonts w:eastAsiaTheme="minorEastAsia"/>
    </w:rPr>
  </w:style>
  <w:style w:type="paragraph" w:styleId="22">
    <w:name w:val="index 2"/>
    <w:basedOn w:val="a0"/>
    <w:next w:val="a0"/>
    <w:autoRedefine/>
    <w:semiHidden/>
    <w:rsid w:val="00CC46A9"/>
    <w:pPr>
      <w:ind w:left="283"/>
    </w:pPr>
    <w:rPr>
      <w:rFonts w:eastAsiaTheme="minorEastAsia"/>
    </w:rPr>
  </w:style>
  <w:style w:type="paragraph" w:styleId="12">
    <w:name w:val="index 1"/>
    <w:basedOn w:val="a0"/>
    <w:next w:val="a0"/>
    <w:autoRedefine/>
    <w:semiHidden/>
    <w:rsid w:val="00CC46A9"/>
    <w:pPr>
      <w:keepNext/>
      <w:jc w:val="center"/>
    </w:pPr>
    <w:rPr>
      <w:rFonts w:eastAsiaTheme="minorEastAsia"/>
    </w:rPr>
  </w:style>
  <w:style w:type="character" w:styleId="af5">
    <w:name w:val="line number"/>
    <w:basedOn w:val="a1"/>
    <w:rsid w:val="00CC46A9"/>
  </w:style>
  <w:style w:type="paragraph" w:styleId="af6">
    <w:name w:val="index heading"/>
    <w:basedOn w:val="a0"/>
    <w:next w:val="12"/>
    <w:semiHidden/>
    <w:rsid w:val="00CC46A9"/>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rFonts w:eastAsiaTheme="minorEastAsia"/>
      <w:b/>
      <w:bCs/>
      <w:sz w:val="22"/>
      <w:szCs w:val="22"/>
    </w:rPr>
  </w:style>
  <w:style w:type="character" w:styleId="af7">
    <w:name w:val="footnote reference"/>
    <w:basedOn w:val="a1"/>
    <w:semiHidden/>
    <w:rsid w:val="00CC46A9"/>
    <w:rPr>
      <w:position w:val="6"/>
      <w:sz w:val="16"/>
      <w:szCs w:val="16"/>
    </w:rPr>
  </w:style>
  <w:style w:type="paragraph" w:styleId="af8">
    <w:name w:val="footnote text"/>
    <w:basedOn w:val="a0"/>
    <w:link w:val="af9"/>
    <w:semiHidden/>
    <w:rsid w:val="00CC46A9"/>
    <w:pPr>
      <w:tabs>
        <w:tab w:val="left" w:pos="256"/>
      </w:tabs>
    </w:pPr>
    <w:rPr>
      <w:rFonts w:eastAsiaTheme="minorEastAsia"/>
      <w:sz w:val="18"/>
      <w:szCs w:val="18"/>
    </w:rPr>
  </w:style>
  <w:style w:type="character" w:customStyle="1" w:styleId="af9">
    <w:name w:val="脚注文字列 (文字)"/>
    <w:basedOn w:val="a1"/>
    <w:link w:val="af8"/>
    <w:semiHidden/>
    <w:rsid w:val="00CC46A9"/>
    <w:rPr>
      <w:rFonts w:ascii="Times New Roman" w:hAnsi="Times New Roman" w:cs="Times New Roman"/>
      <w:kern w:val="0"/>
      <w:sz w:val="18"/>
      <w:szCs w:val="18"/>
      <w:lang w:val="en-GB" w:eastAsia="en-US"/>
    </w:rPr>
  </w:style>
  <w:style w:type="paragraph" w:styleId="afa">
    <w:name w:val="Normal Indent"/>
    <w:basedOn w:val="a0"/>
    <w:rsid w:val="00CC46A9"/>
    <w:pPr>
      <w:ind w:left="600"/>
    </w:pPr>
    <w:rPr>
      <w:rFonts w:eastAsiaTheme="minorEastAsia"/>
    </w:rPr>
  </w:style>
  <w:style w:type="paragraph" w:customStyle="1" w:styleId="TableLegend">
    <w:name w:val="Table_Legend"/>
    <w:basedOn w:val="a0"/>
    <w:next w:val="a0"/>
    <w:rsid w:val="00CC46A9"/>
    <w:pPr>
      <w:keepNext/>
      <w:tabs>
        <w:tab w:val="clear" w:pos="794"/>
        <w:tab w:val="clear" w:pos="1191"/>
        <w:tab w:val="clear" w:pos="1588"/>
        <w:tab w:val="clear" w:pos="1985"/>
        <w:tab w:val="left" w:pos="454"/>
      </w:tabs>
      <w:spacing w:before="86"/>
    </w:pPr>
    <w:rPr>
      <w:rFonts w:eastAsiaTheme="minorEastAsia"/>
      <w:sz w:val="18"/>
      <w:szCs w:val="18"/>
    </w:rPr>
  </w:style>
  <w:style w:type="paragraph" w:customStyle="1" w:styleId="BlancCharChar">
    <w:name w:val="Blanc Char Char"/>
    <w:basedOn w:val="a0"/>
    <w:next w:val="TableText"/>
    <w:rsid w:val="00CC46A9"/>
    <w:pPr>
      <w:keepNext/>
      <w:tabs>
        <w:tab w:val="clear" w:pos="794"/>
        <w:tab w:val="clear" w:pos="1191"/>
        <w:tab w:val="clear" w:pos="1588"/>
        <w:tab w:val="clear" w:pos="1985"/>
      </w:tabs>
      <w:spacing w:before="0" w:after="57" w:line="12" w:lineRule="exact"/>
      <w:jc w:val="center"/>
    </w:pPr>
    <w:rPr>
      <w:rFonts w:eastAsiaTheme="minorEastAsia"/>
      <w:sz w:val="8"/>
      <w:szCs w:val="8"/>
      <w:lang w:val="en-US"/>
    </w:rPr>
  </w:style>
  <w:style w:type="paragraph" w:customStyle="1" w:styleId="TableText">
    <w:name w:val="Table_Text"/>
    <w:basedOn w:val="TableLegend"/>
    <w:rsid w:val="00CC46A9"/>
    <w:pPr>
      <w:keepNext w:val="0"/>
      <w:keepLines/>
      <w:tabs>
        <w:tab w:val="clear" w:pos="454"/>
      </w:tabs>
      <w:spacing w:before="100" w:after="100" w:line="190" w:lineRule="exact"/>
    </w:pPr>
  </w:style>
  <w:style w:type="character" w:customStyle="1" w:styleId="BlancCharCharChar">
    <w:name w:val="Blanc Char Char Char"/>
    <w:basedOn w:val="a1"/>
    <w:rsid w:val="00CC46A9"/>
    <w:rPr>
      <w:b/>
      <w:bCs/>
      <w:sz w:val="8"/>
      <w:szCs w:val="8"/>
      <w:lang w:val="en-US" w:eastAsia="en-US"/>
    </w:rPr>
  </w:style>
  <w:style w:type="paragraph" w:customStyle="1" w:styleId="enumlev1">
    <w:name w:val="enumlev1"/>
    <w:basedOn w:val="a0"/>
    <w:rsid w:val="00CC46A9"/>
    <w:pPr>
      <w:spacing w:before="86"/>
      <w:ind w:left="1191" w:hanging="397"/>
    </w:pPr>
    <w:rPr>
      <w:rFonts w:eastAsiaTheme="minorEastAsia"/>
    </w:rPr>
  </w:style>
  <w:style w:type="paragraph" w:customStyle="1" w:styleId="enumlev2">
    <w:name w:val="enumlev2"/>
    <w:basedOn w:val="enumlev1"/>
    <w:rsid w:val="00CC46A9"/>
    <w:pPr>
      <w:ind w:left="1588"/>
    </w:pPr>
  </w:style>
  <w:style w:type="paragraph" w:customStyle="1" w:styleId="enumlev3">
    <w:name w:val="enumlev3"/>
    <w:basedOn w:val="enumlev2"/>
    <w:rsid w:val="00CC46A9"/>
    <w:pPr>
      <w:ind w:left="1985"/>
    </w:pPr>
  </w:style>
  <w:style w:type="paragraph" w:customStyle="1" w:styleId="heading1aftertitle">
    <w:name w:val="heading 1aftertitle"/>
    <w:basedOn w:val="1"/>
    <w:next w:val="a0"/>
    <w:rsid w:val="00CC46A9"/>
    <w:pPr>
      <w:numPr>
        <w:numId w:val="0"/>
      </w:numPr>
      <w:spacing w:before="1134"/>
      <w:ind w:left="360" w:hanging="360"/>
      <w:outlineLvl w:val="9"/>
    </w:pPr>
    <w:rPr>
      <w:rFonts w:ascii="Times New Roman" w:eastAsiaTheme="minorEastAsia" w:hAnsi="Times New Roman"/>
    </w:rPr>
  </w:style>
  <w:style w:type="paragraph" w:customStyle="1" w:styleId="FigureTitle">
    <w:name w:val="Figure_Title"/>
    <w:basedOn w:val="TableTitle"/>
    <w:next w:val="a0"/>
    <w:rsid w:val="00CC46A9"/>
    <w:pPr>
      <w:spacing w:after="720"/>
    </w:pPr>
    <w:rPr>
      <w:bCs w:val="0"/>
      <w:lang w:eastAsia="zh-TW"/>
    </w:rPr>
  </w:style>
  <w:style w:type="paragraph" w:customStyle="1" w:styleId="TableTitle">
    <w:name w:val="Table_Title"/>
    <w:basedOn w:val="a0"/>
    <w:next w:val="Blanc"/>
    <w:rsid w:val="00CC46A9"/>
    <w:pPr>
      <w:keepNext/>
      <w:spacing w:before="240" w:after="113"/>
      <w:jc w:val="center"/>
    </w:pPr>
    <w:rPr>
      <w:rFonts w:eastAsiaTheme="minorEastAsia"/>
      <w:b/>
      <w:bCs/>
    </w:rPr>
  </w:style>
  <w:style w:type="paragraph" w:customStyle="1" w:styleId="Blanc">
    <w:name w:val="Blanc"/>
    <w:basedOn w:val="TableTitle"/>
    <w:next w:val="TableText"/>
    <w:rsid w:val="00CC46A9"/>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0"/>
    <w:next w:val="FigureTitleChar"/>
    <w:rsid w:val="00CC46A9"/>
    <w:pPr>
      <w:keepNext/>
      <w:tabs>
        <w:tab w:val="clear" w:pos="794"/>
        <w:tab w:val="clear" w:pos="1191"/>
        <w:tab w:val="clear" w:pos="1588"/>
        <w:tab w:val="clear" w:pos="1985"/>
      </w:tabs>
      <w:spacing w:before="567" w:after="113"/>
      <w:jc w:val="center"/>
    </w:pPr>
    <w:rPr>
      <w:rFonts w:eastAsiaTheme="minorEastAsia"/>
      <w:lang w:val="en-US"/>
    </w:rPr>
  </w:style>
  <w:style w:type="paragraph" w:customStyle="1" w:styleId="FigureTitleChar">
    <w:name w:val="Figure_Title Char"/>
    <w:basedOn w:val="a0"/>
    <w:next w:val="a0"/>
    <w:rsid w:val="00CC46A9"/>
    <w:pPr>
      <w:keepNext/>
      <w:spacing w:before="240" w:after="720"/>
      <w:jc w:val="center"/>
    </w:pPr>
    <w:rPr>
      <w:rFonts w:eastAsiaTheme="minorEastAsia"/>
      <w:b/>
      <w:bCs/>
    </w:rPr>
  </w:style>
  <w:style w:type="paragraph" w:customStyle="1" w:styleId="AnnexTitle">
    <w:name w:val="Annex_Title"/>
    <w:basedOn w:val="a0"/>
    <w:next w:val="a0"/>
    <w:rsid w:val="00CC46A9"/>
    <w:pPr>
      <w:spacing w:after="68"/>
      <w:jc w:val="center"/>
    </w:pPr>
    <w:rPr>
      <w:rFonts w:eastAsiaTheme="minorEastAsia"/>
      <w:b/>
      <w:bCs/>
      <w:sz w:val="24"/>
      <w:szCs w:val="24"/>
    </w:rPr>
  </w:style>
  <w:style w:type="paragraph" w:customStyle="1" w:styleId="Fig">
    <w:name w:val="Fig_#"/>
    <w:basedOn w:val="a0"/>
    <w:next w:val="a0"/>
    <w:rsid w:val="00CC46A9"/>
    <w:pPr>
      <w:jc w:val="left"/>
    </w:pPr>
    <w:rPr>
      <w:rFonts w:eastAsiaTheme="minorEastAsia"/>
      <w:color w:val="FF0000"/>
      <w:lang w:val="en-US"/>
    </w:rPr>
  </w:style>
  <w:style w:type="paragraph" w:customStyle="1" w:styleId="SectionTitle">
    <w:name w:val="Section_Title"/>
    <w:basedOn w:val="a0"/>
    <w:rsid w:val="00CC46A9"/>
    <w:pPr>
      <w:tabs>
        <w:tab w:val="clear" w:pos="794"/>
        <w:tab w:val="clear" w:pos="1191"/>
        <w:tab w:val="clear" w:pos="1588"/>
        <w:tab w:val="clear" w:pos="1985"/>
      </w:tabs>
      <w:ind w:left="1418"/>
      <w:jc w:val="left"/>
    </w:pPr>
    <w:rPr>
      <w:rFonts w:ascii="Arial" w:eastAsiaTheme="minorEastAsia" w:hAnsi="Arial" w:cs="Arial"/>
      <w:sz w:val="32"/>
      <w:szCs w:val="32"/>
      <w:lang w:val="en-US"/>
    </w:rPr>
  </w:style>
  <w:style w:type="paragraph" w:customStyle="1" w:styleId="CouvRecTitle">
    <w:name w:val="Couv Rec Title"/>
    <w:basedOn w:val="a0"/>
    <w:rsid w:val="00CC46A9"/>
    <w:pPr>
      <w:keepNext/>
      <w:keepLines/>
      <w:tabs>
        <w:tab w:val="clear" w:pos="794"/>
        <w:tab w:val="clear" w:pos="1191"/>
        <w:tab w:val="clear" w:pos="1588"/>
        <w:tab w:val="clear" w:pos="1985"/>
      </w:tabs>
      <w:spacing w:before="240"/>
      <w:ind w:left="1418"/>
      <w:jc w:val="left"/>
    </w:pPr>
    <w:rPr>
      <w:rFonts w:ascii="Arial" w:eastAsiaTheme="minorEastAsia" w:hAnsi="Arial" w:cs="Arial"/>
      <w:b/>
      <w:bCs/>
      <w:sz w:val="36"/>
      <w:szCs w:val="36"/>
      <w:lang w:val="en-US"/>
    </w:rPr>
  </w:style>
  <w:style w:type="paragraph" w:customStyle="1" w:styleId="CouvRec">
    <w:name w:val="Couv Rec #"/>
    <w:basedOn w:val="a0"/>
    <w:rsid w:val="00CC46A9"/>
    <w:pPr>
      <w:tabs>
        <w:tab w:val="clear" w:pos="794"/>
        <w:tab w:val="clear" w:pos="1191"/>
        <w:tab w:val="clear" w:pos="1588"/>
        <w:tab w:val="clear" w:pos="1985"/>
      </w:tabs>
      <w:spacing w:before="6"/>
      <w:ind w:left="1418"/>
    </w:pPr>
    <w:rPr>
      <w:rFonts w:ascii="Arial" w:eastAsiaTheme="minorEastAsia" w:hAnsi="Arial" w:cs="Arial"/>
      <w:sz w:val="32"/>
      <w:szCs w:val="32"/>
      <w:lang w:val="en-US"/>
    </w:rPr>
  </w:style>
  <w:style w:type="paragraph" w:customStyle="1" w:styleId="CouvNote">
    <w:name w:val="Couv Note"/>
    <w:basedOn w:val="a0"/>
    <w:rsid w:val="00CC46A9"/>
    <w:pPr>
      <w:tabs>
        <w:tab w:val="clear" w:pos="794"/>
        <w:tab w:val="clear" w:pos="1191"/>
        <w:tab w:val="clear" w:pos="1588"/>
        <w:tab w:val="clear" w:pos="1985"/>
        <w:tab w:val="left" w:pos="1134"/>
        <w:tab w:val="left" w:pos="1418"/>
      </w:tabs>
      <w:spacing w:before="200"/>
    </w:pPr>
    <w:rPr>
      <w:rFonts w:ascii="Arial" w:eastAsiaTheme="minorEastAsia" w:hAnsi="Arial" w:cs="Arial"/>
      <w:lang w:val="en-US"/>
    </w:rPr>
  </w:style>
  <w:style w:type="paragraph" w:customStyle="1" w:styleId="Rec">
    <w:name w:val="Rec #"/>
    <w:basedOn w:val="a0"/>
    <w:next w:val="headfoot"/>
    <w:rsid w:val="00CC46A9"/>
    <w:pPr>
      <w:keepNext/>
      <w:keepLines/>
      <w:spacing w:before="720"/>
      <w:jc w:val="left"/>
    </w:pPr>
    <w:rPr>
      <w:rFonts w:eastAsiaTheme="minorEastAsia"/>
      <w:b/>
      <w:bCs/>
    </w:rPr>
  </w:style>
  <w:style w:type="paragraph" w:customStyle="1" w:styleId="headfoot">
    <w:name w:val="head_foot"/>
    <w:basedOn w:val="a0"/>
    <w:next w:val="Rec"/>
    <w:rsid w:val="00CC46A9"/>
    <w:pPr>
      <w:tabs>
        <w:tab w:val="clear" w:pos="794"/>
        <w:tab w:val="clear" w:pos="1191"/>
        <w:tab w:val="clear" w:pos="1588"/>
        <w:tab w:val="clear" w:pos="1985"/>
      </w:tabs>
      <w:spacing w:before="0"/>
    </w:pPr>
    <w:rPr>
      <w:rFonts w:eastAsiaTheme="minorEastAsia"/>
      <w:color w:val="FF0000"/>
      <w:sz w:val="8"/>
      <w:szCs w:val="8"/>
    </w:rPr>
  </w:style>
  <w:style w:type="paragraph" w:customStyle="1" w:styleId="SAP">
    <w:name w:val="SAP"/>
    <w:basedOn w:val="a0"/>
    <w:rsid w:val="00CC46A9"/>
    <w:pPr>
      <w:spacing w:before="960" w:after="240"/>
      <w:jc w:val="right"/>
    </w:pPr>
    <w:rPr>
      <w:rFonts w:ascii="C39T36Lfz" w:eastAsiaTheme="minorEastAsia" w:hAnsi="C39T36Lfz" w:cs="C39T36Lfz"/>
      <w:sz w:val="104"/>
      <w:szCs w:val="104"/>
    </w:rPr>
  </w:style>
  <w:style w:type="paragraph" w:customStyle="1" w:styleId="Equation">
    <w:name w:val="Equation"/>
    <w:basedOn w:val="a0"/>
    <w:rsid w:val="00CC46A9"/>
    <w:pPr>
      <w:tabs>
        <w:tab w:val="clear" w:pos="1191"/>
        <w:tab w:val="clear" w:pos="1985"/>
        <w:tab w:val="center" w:pos="4849"/>
        <w:tab w:val="right" w:pos="9696"/>
      </w:tabs>
      <w:spacing w:before="193" w:after="240"/>
      <w:jc w:val="left"/>
    </w:pPr>
    <w:rPr>
      <w:rFonts w:eastAsiaTheme="minorEastAsia"/>
      <w:sz w:val="22"/>
      <w:szCs w:val="22"/>
    </w:rPr>
  </w:style>
  <w:style w:type="paragraph" w:customStyle="1" w:styleId="ASN1">
    <w:name w:val="ASN.1"/>
    <w:basedOn w:val="a0"/>
    <w:next w:val="ASN1Continue"/>
    <w:rsid w:val="00CC46A9"/>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rFonts w:eastAsiaTheme="minorEastAsia"/>
      <w:b/>
      <w:bCs/>
      <w:sz w:val="18"/>
      <w:szCs w:val="18"/>
    </w:rPr>
  </w:style>
  <w:style w:type="paragraph" w:customStyle="1" w:styleId="ASN1Continue">
    <w:name w:val="ASN.1 Continue"/>
    <w:basedOn w:val="ASN1"/>
    <w:rsid w:val="00CC46A9"/>
    <w:pPr>
      <w:spacing w:before="0"/>
    </w:pPr>
  </w:style>
  <w:style w:type="paragraph" w:customStyle="1" w:styleId="ASN1Italic">
    <w:name w:val="ASN.1 Italic"/>
    <w:basedOn w:val="ASN1"/>
    <w:rsid w:val="00CC46A9"/>
    <w:pPr>
      <w:spacing w:before="0"/>
    </w:pPr>
    <w:rPr>
      <w:b w:val="0"/>
      <w:bCs w:val="0"/>
      <w:i/>
      <w:iCs/>
      <w:sz w:val="20"/>
      <w:szCs w:val="20"/>
    </w:rPr>
  </w:style>
  <w:style w:type="paragraph" w:customStyle="1" w:styleId="Note">
    <w:name w:val="Note"/>
    <w:basedOn w:val="a0"/>
    <w:next w:val="a0"/>
    <w:rsid w:val="00CC46A9"/>
    <w:pPr>
      <w:tabs>
        <w:tab w:val="clear" w:pos="794"/>
      </w:tabs>
      <w:spacing w:before="60" w:line="199" w:lineRule="exact"/>
      <w:ind w:firstLine="794"/>
    </w:pPr>
    <w:rPr>
      <w:rFonts w:eastAsiaTheme="minorEastAsia"/>
      <w:sz w:val="18"/>
      <w:szCs w:val="18"/>
    </w:rPr>
  </w:style>
  <w:style w:type="character" w:customStyle="1" w:styleId="NoteChar">
    <w:name w:val="Note Char"/>
    <w:basedOn w:val="a1"/>
    <w:rsid w:val="00CC46A9"/>
    <w:rPr>
      <w:sz w:val="18"/>
      <w:szCs w:val="18"/>
      <w:lang w:val="en-GB" w:eastAsia="en-US"/>
    </w:rPr>
  </w:style>
  <w:style w:type="paragraph" w:customStyle="1" w:styleId="head">
    <w:name w:val="head"/>
    <w:basedOn w:val="headfoot"/>
    <w:next w:val="foot"/>
    <w:rsid w:val="00CC46A9"/>
    <w:rPr>
      <w:color w:val="FFFFFF"/>
    </w:rPr>
  </w:style>
  <w:style w:type="paragraph" w:customStyle="1" w:styleId="foot">
    <w:name w:val="foot"/>
    <w:basedOn w:val="head"/>
    <w:next w:val="1"/>
    <w:rsid w:val="00CC46A9"/>
  </w:style>
  <w:style w:type="paragraph" w:customStyle="1" w:styleId="RecISO">
    <w:name w:val="Rec_ISO_#"/>
    <w:basedOn w:val="Rec"/>
    <w:rsid w:val="00CC46A9"/>
    <w:pPr>
      <w:tabs>
        <w:tab w:val="clear" w:pos="794"/>
        <w:tab w:val="clear" w:pos="1191"/>
        <w:tab w:val="clear" w:pos="1588"/>
        <w:tab w:val="clear" w:pos="1985"/>
      </w:tabs>
    </w:pPr>
  </w:style>
  <w:style w:type="paragraph" w:customStyle="1" w:styleId="RecCCITT">
    <w:name w:val="Rec_CCITT_#"/>
    <w:basedOn w:val="RecISO"/>
    <w:rsid w:val="00CC46A9"/>
    <w:pPr>
      <w:spacing w:before="0"/>
    </w:pPr>
  </w:style>
  <w:style w:type="paragraph" w:styleId="afb">
    <w:name w:val="Title"/>
    <w:basedOn w:val="a0"/>
    <w:next w:val="heading1aftertitle"/>
    <w:link w:val="afc"/>
    <w:qFormat/>
    <w:rsid w:val="00CC46A9"/>
    <w:pPr>
      <w:spacing w:before="840" w:after="480"/>
      <w:jc w:val="center"/>
    </w:pPr>
    <w:rPr>
      <w:rFonts w:eastAsiaTheme="minorEastAsia"/>
      <w:b/>
      <w:bCs/>
      <w:sz w:val="24"/>
      <w:szCs w:val="24"/>
    </w:rPr>
  </w:style>
  <w:style w:type="character" w:customStyle="1" w:styleId="afc">
    <w:name w:val="表題 (文字)"/>
    <w:basedOn w:val="a1"/>
    <w:link w:val="afb"/>
    <w:rsid w:val="00CC46A9"/>
    <w:rPr>
      <w:rFonts w:ascii="Times New Roman" w:hAnsi="Times New Roman" w:cs="Times New Roman"/>
      <w:b/>
      <w:bCs/>
      <w:kern w:val="0"/>
      <w:sz w:val="24"/>
      <w:szCs w:val="24"/>
      <w:lang w:val="en-GB" w:eastAsia="en-US"/>
    </w:rPr>
  </w:style>
  <w:style w:type="paragraph" w:customStyle="1" w:styleId="IndexTitle">
    <w:name w:val="Index_Title"/>
    <w:basedOn w:val="AnnexTitle"/>
    <w:rsid w:val="00CC46A9"/>
  </w:style>
  <w:style w:type="paragraph" w:customStyle="1" w:styleId="Note1CharCharCharCharCharChar">
    <w:name w:val="Note 1 Char Char Char Char Char Char"/>
    <w:basedOn w:val="Note"/>
    <w:rsid w:val="00CC46A9"/>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rsid w:val="00CC46A9"/>
  </w:style>
  <w:style w:type="paragraph" w:customStyle="1" w:styleId="Note2">
    <w:name w:val="Note 2"/>
    <w:basedOn w:val="a0"/>
    <w:rsid w:val="00CC46A9"/>
    <w:pPr>
      <w:tabs>
        <w:tab w:val="clear" w:pos="794"/>
        <w:tab w:val="clear" w:pos="1191"/>
        <w:tab w:val="clear" w:pos="1588"/>
        <w:tab w:val="clear" w:pos="1985"/>
      </w:tabs>
      <w:spacing w:before="60" w:line="199" w:lineRule="exact"/>
      <w:ind w:left="1077"/>
    </w:pPr>
    <w:rPr>
      <w:rFonts w:eastAsiaTheme="minorEastAsia"/>
      <w:sz w:val="18"/>
      <w:szCs w:val="18"/>
    </w:rPr>
  </w:style>
  <w:style w:type="paragraph" w:customStyle="1" w:styleId="Note3">
    <w:name w:val="Note 3"/>
    <w:basedOn w:val="Note1CharCharCharCharCharChar"/>
    <w:rsid w:val="00CC46A9"/>
    <w:pPr>
      <w:ind w:left="1474"/>
    </w:pPr>
  </w:style>
  <w:style w:type="paragraph" w:styleId="afd">
    <w:name w:val="caption"/>
    <w:basedOn w:val="a0"/>
    <w:next w:val="a0"/>
    <w:qFormat/>
    <w:rsid w:val="00CC46A9"/>
    <w:pPr>
      <w:tabs>
        <w:tab w:val="clear" w:pos="794"/>
        <w:tab w:val="clear" w:pos="1191"/>
        <w:tab w:val="clear" w:pos="1588"/>
        <w:tab w:val="clear" w:pos="1985"/>
      </w:tabs>
      <w:spacing w:before="240" w:after="720"/>
      <w:jc w:val="center"/>
    </w:pPr>
    <w:rPr>
      <w:rFonts w:eastAsiaTheme="minorEastAsia"/>
      <w:b/>
      <w:bCs/>
      <w:lang w:val="en-US"/>
    </w:rPr>
  </w:style>
  <w:style w:type="paragraph" w:customStyle="1" w:styleId="Sprechblasentext1">
    <w:name w:val="Sprechblasentext1"/>
    <w:basedOn w:val="a0"/>
    <w:semiHidden/>
    <w:rsid w:val="00CC46A9"/>
    <w:rPr>
      <w:rFonts w:ascii="Tahoma" w:eastAsiaTheme="minorEastAsia" w:hAnsi="Tahoma" w:cs="Tahoma"/>
      <w:sz w:val="16"/>
      <w:szCs w:val="16"/>
    </w:rPr>
  </w:style>
  <w:style w:type="paragraph" w:customStyle="1" w:styleId="CourierText">
    <w:name w:val="Courier Text"/>
    <w:basedOn w:val="a0"/>
    <w:rsid w:val="00CC46A9"/>
    <w:pPr>
      <w:numPr>
        <w:ilvl w:val="12"/>
      </w:numPr>
      <w:tabs>
        <w:tab w:val="clear" w:pos="794"/>
        <w:tab w:val="clear" w:pos="1191"/>
        <w:tab w:val="clear" w:pos="1588"/>
        <w:tab w:val="clear" w:pos="1985"/>
      </w:tabs>
      <w:spacing w:before="0" w:after="60"/>
      <w:jc w:val="left"/>
    </w:pPr>
    <w:rPr>
      <w:rFonts w:ascii="Courier" w:eastAsiaTheme="minorEastAsia" w:hAnsi="Courier" w:cs="Courier"/>
      <w:sz w:val="22"/>
      <w:szCs w:val="22"/>
    </w:rPr>
  </w:style>
  <w:style w:type="paragraph" w:styleId="afe">
    <w:name w:val="table of figures"/>
    <w:basedOn w:val="a0"/>
    <w:next w:val="a0"/>
    <w:semiHidden/>
    <w:rsid w:val="00CC46A9"/>
    <w:pPr>
      <w:tabs>
        <w:tab w:val="clear" w:pos="794"/>
        <w:tab w:val="clear" w:pos="1191"/>
        <w:tab w:val="clear" w:pos="1588"/>
        <w:tab w:val="clear" w:pos="1985"/>
      </w:tabs>
      <w:ind w:left="400" w:hanging="400"/>
    </w:pPr>
    <w:rPr>
      <w:rFonts w:eastAsiaTheme="minorEastAsia"/>
    </w:rPr>
  </w:style>
  <w:style w:type="paragraph" w:styleId="91">
    <w:name w:val="toc 9"/>
    <w:basedOn w:val="a0"/>
    <w:next w:val="a0"/>
    <w:autoRedefine/>
    <w:semiHidden/>
    <w:rsid w:val="00CC46A9"/>
    <w:pPr>
      <w:tabs>
        <w:tab w:val="clear" w:pos="794"/>
        <w:tab w:val="clear" w:pos="1191"/>
        <w:tab w:val="clear" w:pos="1588"/>
        <w:tab w:val="clear" w:pos="1985"/>
      </w:tabs>
      <w:spacing w:before="60"/>
      <w:jc w:val="left"/>
    </w:pPr>
    <w:rPr>
      <w:rFonts w:eastAsiaTheme="minorEastAsia"/>
      <w:b/>
      <w:bCs/>
    </w:rPr>
  </w:style>
  <w:style w:type="character" w:styleId="aff">
    <w:name w:val="Hyperlink"/>
    <w:basedOn w:val="a1"/>
    <w:rsid w:val="00CC46A9"/>
    <w:rPr>
      <w:color w:val="0000FF"/>
      <w:u w:val="single"/>
    </w:rPr>
  </w:style>
  <w:style w:type="paragraph" w:styleId="aff0">
    <w:name w:val="Body Text"/>
    <w:basedOn w:val="a0"/>
    <w:link w:val="aff1"/>
    <w:rsid w:val="00CC46A9"/>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lang w:val="en-US"/>
    </w:rPr>
  </w:style>
  <w:style w:type="character" w:customStyle="1" w:styleId="aff1">
    <w:name w:val="本文 (文字)"/>
    <w:basedOn w:val="a1"/>
    <w:link w:val="aff0"/>
    <w:rsid w:val="00CC46A9"/>
    <w:rPr>
      <w:rFonts w:ascii="Times New Roman" w:eastAsia="Batang" w:hAnsi="Times New Roman" w:cs="Times New Roman"/>
      <w:kern w:val="0"/>
      <w:sz w:val="22"/>
      <w:lang w:eastAsia="en-US"/>
    </w:rPr>
  </w:style>
  <w:style w:type="paragraph" w:customStyle="1" w:styleId="AppendixHeading2">
    <w:name w:val="Appendix Heading 2"/>
    <w:basedOn w:val="2"/>
    <w:rsid w:val="00CC46A9"/>
    <w:pPr>
      <w:keepLines w:val="0"/>
      <w:numPr>
        <w:numId w:val="3"/>
      </w:numPr>
      <w:tabs>
        <w:tab w:val="clear" w:pos="794"/>
        <w:tab w:val="clear" w:pos="1191"/>
        <w:tab w:val="clear" w:pos="1588"/>
        <w:tab w:val="clear" w:pos="1985"/>
        <w:tab w:val="num" w:pos="576"/>
      </w:tabs>
      <w:spacing w:before="240" w:after="60"/>
      <w:ind w:left="576" w:hanging="576"/>
      <w:jc w:val="left"/>
    </w:pPr>
    <w:rPr>
      <w:rFonts w:ascii="Times New Roman" w:eastAsia="Batang" w:hAnsi="Times New Roman"/>
      <w:lang w:val="en-US"/>
    </w:rPr>
  </w:style>
  <w:style w:type="paragraph" w:customStyle="1" w:styleId="AppendixHeadingI">
    <w:name w:val="Appendix Heading I"/>
    <w:basedOn w:val="a0"/>
    <w:rsid w:val="00CC46A9"/>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3"/>
    <w:rsid w:val="00CC46A9"/>
    <w:pPr>
      <w:keepLines w:val="0"/>
      <w:numPr>
        <w:ilvl w:val="0"/>
        <w:numId w:val="0"/>
      </w:numPr>
      <w:tabs>
        <w:tab w:val="clear" w:pos="1191"/>
        <w:tab w:val="clear" w:pos="1588"/>
        <w:tab w:val="clear" w:pos="1985"/>
        <w:tab w:val="num" w:pos="720"/>
      </w:tabs>
      <w:spacing w:before="240" w:after="60"/>
      <w:ind w:left="720" w:hanging="720"/>
      <w:jc w:val="left"/>
    </w:pPr>
    <w:rPr>
      <w:rFonts w:eastAsia="Batang"/>
      <w:sz w:val="22"/>
      <w:szCs w:val="22"/>
      <w:lang w:val="nb-NO"/>
    </w:rPr>
  </w:style>
  <w:style w:type="paragraph" w:customStyle="1" w:styleId="AppendixHeading4">
    <w:name w:val="Appendix Heading 4"/>
    <w:basedOn w:val="40"/>
    <w:rsid w:val="00CC46A9"/>
    <w:pPr>
      <w:keepLines w:val="0"/>
      <w:numPr>
        <w:numId w:val="3"/>
      </w:numPr>
      <w:tabs>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50"/>
    <w:rsid w:val="00CC46A9"/>
    <w:pPr>
      <w:keepNext w:val="0"/>
      <w:keepLines w:val="0"/>
      <w:numPr>
        <w:numId w:val="3"/>
      </w:numPr>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aff2">
    <w:name w:val="FollowedHyperlink"/>
    <w:basedOn w:val="a1"/>
    <w:rsid w:val="00CC46A9"/>
    <w:rPr>
      <w:color w:val="800080"/>
      <w:u w:val="single"/>
    </w:rPr>
  </w:style>
  <w:style w:type="paragraph" w:customStyle="1" w:styleId="BlancChar">
    <w:name w:val="Blanc Char"/>
    <w:basedOn w:val="a0"/>
    <w:next w:val="TableText"/>
    <w:rsid w:val="00CC46A9"/>
    <w:pPr>
      <w:keepNext/>
      <w:tabs>
        <w:tab w:val="clear" w:pos="794"/>
        <w:tab w:val="clear" w:pos="1191"/>
        <w:tab w:val="clear" w:pos="1588"/>
        <w:tab w:val="clear" w:pos="1985"/>
      </w:tabs>
      <w:spacing w:before="0" w:after="57" w:line="12" w:lineRule="exact"/>
      <w:jc w:val="center"/>
    </w:pPr>
    <w:rPr>
      <w:rFonts w:eastAsiaTheme="minorEastAsia"/>
      <w:b/>
      <w:bCs/>
      <w:sz w:val="8"/>
      <w:szCs w:val="8"/>
      <w:lang w:val="en-US"/>
    </w:rPr>
  </w:style>
  <w:style w:type="paragraph" w:styleId="aff3">
    <w:name w:val="Document Map"/>
    <w:basedOn w:val="a0"/>
    <w:link w:val="aff4"/>
    <w:semiHidden/>
    <w:rsid w:val="00CC46A9"/>
    <w:pPr>
      <w:shd w:val="clear" w:color="auto" w:fill="000080"/>
    </w:pPr>
    <w:rPr>
      <w:rFonts w:ascii="Tahoma" w:eastAsiaTheme="minorEastAsia" w:hAnsi="Tahoma" w:cs="Tahoma"/>
    </w:rPr>
  </w:style>
  <w:style w:type="character" w:customStyle="1" w:styleId="aff4">
    <w:name w:val="見出しマップ (文字)"/>
    <w:basedOn w:val="a1"/>
    <w:link w:val="aff3"/>
    <w:semiHidden/>
    <w:rsid w:val="00CC46A9"/>
    <w:rPr>
      <w:rFonts w:ascii="Tahoma" w:hAnsi="Tahoma" w:cs="Tahoma"/>
      <w:kern w:val="0"/>
      <w:sz w:val="20"/>
      <w:szCs w:val="20"/>
      <w:shd w:val="clear" w:color="auto" w:fill="000080"/>
      <w:lang w:val="en-GB" w:eastAsia="en-US"/>
    </w:rPr>
  </w:style>
  <w:style w:type="paragraph" w:styleId="33">
    <w:name w:val="Body Text Indent 3"/>
    <w:basedOn w:val="a0"/>
    <w:link w:val="34"/>
    <w:rsid w:val="00CC46A9"/>
    <w:pPr>
      <w:tabs>
        <w:tab w:val="clear" w:pos="794"/>
        <w:tab w:val="clear" w:pos="1191"/>
        <w:tab w:val="clear" w:pos="1588"/>
        <w:tab w:val="clear" w:pos="1985"/>
      </w:tabs>
      <w:overflowPunct/>
      <w:autoSpaceDE/>
      <w:autoSpaceDN/>
      <w:adjustRightInd/>
      <w:ind w:left="720"/>
      <w:textAlignment w:val="auto"/>
    </w:pPr>
    <w:rPr>
      <w:rFonts w:ascii="Courier New" w:eastAsiaTheme="minorEastAsia" w:hAnsi="Courier New" w:cs="Courier New"/>
    </w:rPr>
  </w:style>
  <w:style w:type="character" w:customStyle="1" w:styleId="34">
    <w:name w:val="本文インデント 3 (文字)"/>
    <w:basedOn w:val="a1"/>
    <w:link w:val="33"/>
    <w:rsid w:val="00CC46A9"/>
    <w:rPr>
      <w:rFonts w:ascii="Courier New" w:hAnsi="Courier New" w:cs="Courier New"/>
      <w:kern w:val="0"/>
      <w:sz w:val="20"/>
      <w:szCs w:val="20"/>
      <w:lang w:val="en-GB" w:eastAsia="en-US"/>
    </w:rPr>
  </w:style>
  <w:style w:type="paragraph" w:styleId="23">
    <w:name w:val="Body Text Indent 2"/>
    <w:basedOn w:val="a0"/>
    <w:link w:val="24"/>
    <w:rsid w:val="00CC46A9"/>
    <w:pPr>
      <w:spacing w:after="120" w:line="480" w:lineRule="auto"/>
      <w:ind w:left="283"/>
    </w:pPr>
    <w:rPr>
      <w:rFonts w:eastAsiaTheme="minorEastAsia"/>
    </w:rPr>
  </w:style>
  <w:style w:type="character" w:customStyle="1" w:styleId="24">
    <w:name w:val="本文インデント 2 (文字)"/>
    <w:basedOn w:val="a1"/>
    <w:link w:val="23"/>
    <w:rsid w:val="00CC46A9"/>
    <w:rPr>
      <w:rFonts w:ascii="Times New Roman" w:hAnsi="Times New Roman" w:cs="Times New Roman"/>
      <w:kern w:val="0"/>
      <w:sz w:val="20"/>
      <w:szCs w:val="20"/>
      <w:lang w:val="en-GB" w:eastAsia="en-US"/>
    </w:rPr>
  </w:style>
  <w:style w:type="paragraph" w:customStyle="1" w:styleId="11BodyText">
    <w:name w:val="11 BodyText"/>
    <w:basedOn w:val="a0"/>
    <w:rsid w:val="00CC46A9"/>
    <w:pPr>
      <w:spacing w:before="0" w:after="220"/>
    </w:pPr>
    <w:rPr>
      <w:rFonts w:eastAsiaTheme="minorEastAsia"/>
    </w:rPr>
  </w:style>
  <w:style w:type="paragraph" w:customStyle="1" w:styleId="Kommentarthema1">
    <w:name w:val="Kommentarthema1"/>
    <w:basedOn w:val="af3"/>
    <w:next w:val="af3"/>
    <w:semiHidden/>
    <w:rsid w:val="00CC46A9"/>
  </w:style>
  <w:style w:type="paragraph" w:styleId="35">
    <w:name w:val="Body Text 3"/>
    <w:basedOn w:val="a0"/>
    <w:link w:val="36"/>
    <w:rsid w:val="00CC46A9"/>
    <w:pPr>
      <w:spacing w:after="120"/>
    </w:pPr>
    <w:rPr>
      <w:rFonts w:eastAsiaTheme="minorEastAsia"/>
      <w:sz w:val="16"/>
      <w:szCs w:val="16"/>
    </w:rPr>
  </w:style>
  <w:style w:type="character" w:customStyle="1" w:styleId="36">
    <w:name w:val="本文 3 (文字)"/>
    <w:basedOn w:val="a1"/>
    <w:link w:val="35"/>
    <w:rsid w:val="00CC46A9"/>
    <w:rPr>
      <w:rFonts w:ascii="Times New Roman" w:hAnsi="Times New Roman" w:cs="Times New Roman"/>
      <w:kern w:val="0"/>
      <w:sz w:val="16"/>
      <w:szCs w:val="16"/>
      <w:lang w:val="en-GB" w:eastAsia="en-US"/>
    </w:rPr>
  </w:style>
  <w:style w:type="paragraph" w:customStyle="1" w:styleId="Note1">
    <w:name w:val="Note 1"/>
    <w:basedOn w:val="Note"/>
    <w:rsid w:val="00CC46A9"/>
    <w:pPr>
      <w:tabs>
        <w:tab w:val="clear" w:pos="1191"/>
        <w:tab w:val="clear" w:pos="1588"/>
        <w:tab w:val="clear" w:pos="1985"/>
      </w:tabs>
      <w:ind w:left="284" w:firstLine="0"/>
    </w:pPr>
  </w:style>
  <w:style w:type="paragraph" w:customStyle="1" w:styleId="Figure0">
    <w:name w:val="Figure"/>
    <w:basedOn w:val="a0"/>
    <w:next w:val="a0"/>
    <w:rsid w:val="00CC46A9"/>
    <w:pPr>
      <w:spacing w:before="240" w:after="480"/>
      <w:jc w:val="center"/>
    </w:pPr>
    <w:rPr>
      <w:rFonts w:eastAsiaTheme="minorEastAsia"/>
    </w:rPr>
  </w:style>
  <w:style w:type="paragraph" w:customStyle="1" w:styleId="FigureLegend">
    <w:name w:val="Figure_Legend"/>
    <w:basedOn w:val="TableLegend"/>
    <w:next w:val="a0"/>
    <w:rsid w:val="00CC46A9"/>
  </w:style>
  <w:style w:type="paragraph" w:customStyle="1" w:styleId="Fig0">
    <w:name w:val="Fig"/>
    <w:basedOn w:val="Figure0"/>
    <w:next w:val="Fig"/>
    <w:rsid w:val="00CC46A9"/>
    <w:pPr>
      <w:spacing w:before="136" w:after="0"/>
    </w:pPr>
    <w:rPr>
      <w:lang w:val="en-US"/>
    </w:rPr>
  </w:style>
  <w:style w:type="paragraph" w:customStyle="1" w:styleId="figure1">
    <w:name w:val="figure"/>
    <w:basedOn w:val="a0"/>
    <w:rsid w:val="00CC46A9"/>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Theme="minorEastAsia" w:hAnsi="Helvetica" w:cs="Helvetica"/>
      <w:color w:val="000000"/>
      <w:lang w:val="fr-FR"/>
    </w:rPr>
  </w:style>
  <w:style w:type="character" w:customStyle="1" w:styleId="FigureChar">
    <w:name w:val="Figure_# Char"/>
    <w:basedOn w:val="a1"/>
    <w:rsid w:val="00CC46A9"/>
    <w:rPr>
      <w:lang w:val="en-US" w:eastAsia="en-US"/>
    </w:rPr>
  </w:style>
  <w:style w:type="character" w:customStyle="1" w:styleId="CourierTextChar">
    <w:name w:val="Courier Text Char"/>
    <w:basedOn w:val="a1"/>
    <w:rsid w:val="00CC46A9"/>
    <w:rPr>
      <w:rFonts w:ascii="Courier" w:hAnsi="Courier" w:cs="Courier"/>
      <w:sz w:val="22"/>
      <w:szCs w:val="22"/>
      <w:lang w:val="en-GB" w:eastAsia="en-US"/>
    </w:rPr>
  </w:style>
  <w:style w:type="character" w:customStyle="1" w:styleId="BodyTextChar">
    <w:name w:val="Body Text Char"/>
    <w:basedOn w:val="a1"/>
    <w:rsid w:val="00CC46A9"/>
    <w:rPr>
      <w:rFonts w:eastAsia="Batang"/>
      <w:sz w:val="22"/>
      <w:szCs w:val="22"/>
      <w:lang w:val="en-US" w:eastAsia="en-US"/>
    </w:rPr>
  </w:style>
  <w:style w:type="paragraph" w:styleId="25">
    <w:name w:val="Body Text 2"/>
    <w:basedOn w:val="a0"/>
    <w:link w:val="26"/>
    <w:rsid w:val="00CC46A9"/>
    <w:pPr>
      <w:spacing w:after="120" w:line="480" w:lineRule="auto"/>
    </w:pPr>
    <w:rPr>
      <w:rFonts w:eastAsiaTheme="minorEastAsia"/>
    </w:rPr>
  </w:style>
  <w:style w:type="character" w:customStyle="1" w:styleId="26">
    <w:name w:val="本文 2 (文字)"/>
    <w:basedOn w:val="a1"/>
    <w:link w:val="25"/>
    <w:rsid w:val="00CC46A9"/>
    <w:rPr>
      <w:rFonts w:ascii="Times New Roman" w:hAnsi="Times New Roman" w:cs="Times New Roman"/>
      <w:kern w:val="0"/>
      <w:sz w:val="20"/>
      <w:szCs w:val="20"/>
      <w:lang w:val="en-GB" w:eastAsia="en-US"/>
    </w:rPr>
  </w:style>
  <w:style w:type="paragraph" w:customStyle="1" w:styleId="Normal1">
    <w:name w:val="Normal1"/>
    <w:basedOn w:val="TableTitle"/>
    <w:rsid w:val="00CC46A9"/>
    <w:pPr>
      <w:tabs>
        <w:tab w:val="center" w:pos="4864"/>
      </w:tabs>
      <w:jc w:val="both"/>
    </w:pPr>
  </w:style>
  <w:style w:type="paragraph" w:customStyle="1" w:styleId="equation0">
    <w:name w:val="equation"/>
    <w:basedOn w:val="a0"/>
    <w:rsid w:val="00CC46A9"/>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eastAsia="Arial Unicode MS" w:hAnsi="Arial Unicode MS" w:cs="Arial Unicode MS"/>
      <w:sz w:val="24"/>
      <w:szCs w:val="24"/>
      <w:lang w:val="en-US"/>
    </w:rPr>
  </w:style>
  <w:style w:type="paragraph" w:customStyle="1" w:styleId="AnnexNotitle">
    <w:name w:val="Annex_No &amp; title"/>
    <w:basedOn w:val="a0"/>
    <w:next w:val="a0"/>
    <w:rsid w:val="00CC46A9"/>
    <w:pPr>
      <w:keepNext/>
      <w:keepLines/>
      <w:spacing w:before="480"/>
      <w:jc w:val="center"/>
    </w:pPr>
    <w:rPr>
      <w:rFonts w:eastAsiaTheme="minorEastAsia"/>
      <w:b/>
      <w:sz w:val="28"/>
    </w:rPr>
  </w:style>
  <w:style w:type="paragraph" w:customStyle="1" w:styleId="Headingb">
    <w:name w:val="Heading_b"/>
    <w:basedOn w:val="a0"/>
    <w:next w:val="a0"/>
    <w:rsid w:val="00CC46A9"/>
    <w:pPr>
      <w:keepNext/>
      <w:spacing w:before="160"/>
      <w:jc w:val="left"/>
    </w:pPr>
    <w:rPr>
      <w:rFonts w:eastAsiaTheme="minorEastAsia"/>
      <w:b/>
      <w:sz w:val="24"/>
    </w:rPr>
  </w:style>
  <w:style w:type="paragraph" w:customStyle="1" w:styleId="TableTitleCharChar">
    <w:name w:val="Table_Title Char Char"/>
    <w:basedOn w:val="a0"/>
    <w:next w:val="BlancCharChar"/>
    <w:rsid w:val="00CC46A9"/>
    <w:pPr>
      <w:keepNext/>
      <w:spacing w:before="240" w:after="113"/>
      <w:jc w:val="center"/>
    </w:pPr>
    <w:rPr>
      <w:rFonts w:eastAsiaTheme="minorEastAsia"/>
      <w:b/>
      <w:bCs/>
    </w:rPr>
  </w:style>
  <w:style w:type="character" w:customStyle="1" w:styleId="TableTitleCharCharChar1">
    <w:name w:val="Table_Title Char Char Char1"/>
    <w:basedOn w:val="a1"/>
    <w:rsid w:val="00CC46A9"/>
    <w:rPr>
      <w:b/>
      <w:bCs/>
      <w:lang w:val="en-GB" w:eastAsia="en-US"/>
    </w:rPr>
  </w:style>
  <w:style w:type="character" w:customStyle="1" w:styleId="TableTitleCharCharChar">
    <w:name w:val="Table_Title Char Char Char"/>
    <w:basedOn w:val="a1"/>
    <w:rsid w:val="00CC46A9"/>
    <w:rPr>
      <w:b/>
      <w:bCs/>
      <w:lang w:val="en-GB" w:eastAsia="en-US"/>
    </w:rPr>
  </w:style>
  <w:style w:type="character" w:customStyle="1" w:styleId="Annex1Char">
    <w:name w:val="Annex 1 Char"/>
    <w:basedOn w:val="a1"/>
    <w:rsid w:val="00CC46A9"/>
    <w:rPr>
      <w:b/>
      <w:bCs/>
      <w:sz w:val="24"/>
      <w:szCs w:val="24"/>
      <w:lang w:val="en-GB" w:eastAsia="en-US"/>
    </w:rPr>
  </w:style>
  <w:style w:type="paragraph" w:customStyle="1" w:styleId="TableTitleChar">
    <w:name w:val="Table_Title Char"/>
    <w:basedOn w:val="a0"/>
    <w:next w:val="a0"/>
    <w:rsid w:val="00CC46A9"/>
    <w:pPr>
      <w:keepNext/>
      <w:spacing w:before="240" w:after="113"/>
      <w:jc w:val="center"/>
    </w:pPr>
    <w:rPr>
      <w:rFonts w:eastAsiaTheme="minorEastAsia"/>
      <w:b/>
      <w:bCs/>
    </w:rPr>
  </w:style>
  <w:style w:type="character" w:customStyle="1" w:styleId="Heading1Char">
    <w:name w:val="Heading 1 Char"/>
    <w:basedOn w:val="a1"/>
    <w:rsid w:val="00CC46A9"/>
    <w:rPr>
      <w:b/>
      <w:bCs/>
      <w:sz w:val="24"/>
      <w:szCs w:val="24"/>
      <w:lang w:val="en-GB" w:eastAsia="en-US"/>
    </w:rPr>
  </w:style>
  <w:style w:type="character" w:customStyle="1" w:styleId="Annex3Char">
    <w:name w:val="Annex 3 Char"/>
    <w:basedOn w:val="a1"/>
    <w:rsid w:val="00CC46A9"/>
    <w:rPr>
      <w:b/>
      <w:bCs/>
      <w:lang w:val="en-GB" w:eastAsia="en-US"/>
    </w:rPr>
  </w:style>
  <w:style w:type="character" w:customStyle="1" w:styleId="Heading1Char1">
    <w:name w:val="Heading 1 Char1"/>
    <w:basedOn w:val="a1"/>
    <w:rsid w:val="00CC46A9"/>
    <w:rPr>
      <w:b/>
      <w:bCs/>
      <w:sz w:val="24"/>
      <w:szCs w:val="24"/>
      <w:lang w:val="en-GB" w:eastAsia="en-US"/>
    </w:rPr>
  </w:style>
  <w:style w:type="paragraph" w:customStyle="1" w:styleId="toc0">
    <w:name w:val="toc 0"/>
    <w:basedOn w:val="a0"/>
    <w:next w:val="11"/>
    <w:rsid w:val="00CC46A9"/>
    <w:pPr>
      <w:keepLines/>
      <w:tabs>
        <w:tab w:val="clear" w:pos="794"/>
        <w:tab w:val="clear" w:pos="1191"/>
        <w:tab w:val="clear" w:pos="1588"/>
        <w:tab w:val="clear" w:pos="1985"/>
        <w:tab w:val="right" w:pos="9639"/>
      </w:tabs>
      <w:spacing w:before="120"/>
      <w:jc w:val="left"/>
    </w:pPr>
    <w:rPr>
      <w:rFonts w:eastAsiaTheme="minorEastAsia"/>
      <w:b/>
      <w:sz w:val="24"/>
    </w:rPr>
  </w:style>
  <w:style w:type="paragraph" w:customStyle="1" w:styleId="RecNo">
    <w:name w:val="Rec_No"/>
    <w:basedOn w:val="a0"/>
    <w:next w:val="Rectitle"/>
    <w:rsid w:val="00CC46A9"/>
    <w:pPr>
      <w:keepNext/>
      <w:keepLines/>
      <w:spacing w:before="0"/>
      <w:jc w:val="left"/>
    </w:pPr>
    <w:rPr>
      <w:rFonts w:eastAsiaTheme="minorEastAsia"/>
      <w:b/>
      <w:sz w:val="28"/>
    </w:rPr>
  </w:style>
  <w:style w:type="paragraph" w:customStyle="1" w:styleId="Rectitle">
    <w:name w:val="Rec_title"/>
    <w:basedOn w:val="a0"/>
    <w:next w:val="a0"/>
    <w:rsid w:val="00CC46A9"/>
    <w:pPr>
      <w:keepNext/>
      <w:keepLines/>
      <w:spacing w:before="360"/>
      <w:jc w:val="center"/>
    </w:pPr>
    <w:rPr>
      <w:rFonts w:eastAsiaTheme="minorEastAsia"/>
      <w:b/>
      <w:sz w:val="28"/>
    </w:rPr>
  </w:style>
  <w:style w:type="paragraph" w:customStyle="1" w:styleId="FooterQP">
    <w:name w:val="Footer_QP"/>
    <w:basedOn w:val="a0"/>
    <w:rsid w:val="00CC46A9"/>
    <w:pPr>
      <w:tabs>
        <w:tab w:val="clear" w:pos="794"/>
        <w:tab w:val="clear" w:pos="1191"/>
        <w:tab w:val="clear" w:pos="1588"/>
        <w:tab w:val="clear" w:pos="1985"/>
        <w:tab w:val="left" w:pos="907"/>
        <w:tab w:val="right" w:pos="8789"/>
        <w:tab w:val="right" w:pos="9639"/>
      </w:tabs>
      <w:spacing w:before="0"/>
      <w:jc w:val="left"/>
    </w:pPr>
    <w:rPr>
      <w:rFonts w:eastAsiaTheme="minorEastAsia"/>
      <w:b/>
      <w:sz w:val="22"/>
    </w:rPr>
  </w:style>
  <w:style w:type="character" w:customStyle="1" w:styleId="href">
    <w:name w:val="href"/>
    <w:basedOn w:val="a1"/>
    <w:rsid w:val="00CC46A9"/>
    <w:rPr>
      <w:lang w:val="fr-FR"/>
    </w:rPr>
  </w:style>
  <w:style w:type="table" w:styleId="aff5">
    <w:name w:val="Table Grid"/>
    <w:basedOn w:val="a7"/>
    <w:rsid w:val="00CC46A9"/>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6">
    <w:name w:val="page number"/>
    <w:basedOn w:val="a1"/>
    <w:rsid w:val="00CC46A9"/>
  </w:style>
  <w:style w:type="character" w:customStyle="1" w:styleId="Head0">
    <w:name w:val="Head"/>
    <w:basedOn w:val="a1"/>
    <w:rsid w:val="00CC46A9"/>
    <w:rPr>
      <w:b/>
    </w:rPr>
  </w:style>
  <w:style w:type="paragraph" w:customStyle="1" w:styleId="Tablehead">
    <w:name w:val="Table_head"/>
    <w:basedOn w:val="Tabletext0"/>
    <w:next w:val="Tabletext0"/>
    <w:rsid w:val="00CC46A9"/>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0"/>
    <w:rsid w:val="00CC46A9"/>
    <w:pPr>
      <w:keepLines/>
      <w:tabs>
        <w:tab w:val="clear" w:pos="794"/>
        <w:tab w:val="clear" w:pos="1191"/>
        <w:tab w:val="clear" w:pos="1588"/>
        <w:tab w:val="clear" w:pos="1985"/>
      </w:tabs>
      <w:spacing w:before="40" w:after="40" w:line="190" w:lineRule="exact"/>
      <w:jc w:val="left"/>
    </w:pPr>
    <w:rPr>
      <w:rFonts w:eastAsiaTheme="minorEastAsia"/>
      <w:sz w:val="18"/>
    </w:rPr>
  </w:style>
  <w:style w:type="paragraph" w:customStyle="1" w:styleId="StyleHeading1TimesNewRoman12ptBefore24ptAfter0">
    <w:name w:val="Style Heading 1 + Times New Roman 12 pt Before:  24 pt After:  0..."/>
    <w:basedOn w:val="1"/>
    <w:rsid w:val="00CC46A9"/>
    <w:pPr>
      <w:keepLines w:val="0"/>
      <w:numPr>
        <w:numId w:val="0"/>
      </w:numPr>
      <w:tabs>
        <w:tab w:val="clear" w:pos="794"/>
        <w:tab w:val="clear" w:pos="1191"/>
        <w:tab w:val="clear" w:pos="1588"/>
        <w:tab w:val="clear" w:pos="1985"/>
        <w:tab w:val="num" w:pos="432"/>
      </w:tabs>
      <w:ind w:left="432" w:hanging="432"/>
      <w:jc w:val="both"/>
    </w:pPr>
    <w:rPr>
      <w:rFonts w:ascii="Times New Roman" w:eastAsia="Batang" w:hAnsi="Times New Roman"/>
      <w:szCs w:val="20"/>
    </w:rPr>
  </w:style>
  <w:style w:type="paragraph" w:customStyle="1" w:styleId="StyleHeading2TimesNewRoman11ptNotItalicJustifiedBe">
    <w:name w:val="Style Heading 2 + Times New Roman 11 pt Not Italic Justified Be..."/>
    <w:basedOn w:val="2"/>
    <w:rsid w:val="00CC46A9"/>
    <w:pPr>
      <w:keepLines w:val="0"/>
      <w:numPr>
        <w:numId w:val="0"/>
      </w:numPr>
      <w:tabs>
        <w:tab w:val="clear" w:pos="794"/>
        <w:tab w:val="clear" w:pos="1191"/>
        <w:tab w:val="clear" w:pos="1588"/>
        <w:tab w:val="clear" w:pos="1985"/>
        <w:tab w:val="num" w:pos="720"/>
      </w:tabs>
    </w:pPr>
    <w:rPr>
      <w:rFonts w:ascii="Times New Roman" w:eastAsia="Batang" w:hAnsi="Times New Roman"/>
      <w:szCs w:val="20"/>
    </w:rPr>
  </w:style>
  <w:style w:type="paragraph" w:customStyle="1" w:styleId="StyleHeading3TimesNewRoman10ptJustifiedBefore905">
    <w:name w:val="Style Heading 3 + Times New Roman 10 pt Justified Before:  9.05 ..."/>
    <w:basedOn w:val="3"/>
    <w:rsid w:val="00CC46A9"/>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basedOn w:val="a1"/>
    <w:rsid w:val="00CC46A9"/>
    <w:rPr>
      <w:rFonts w:eastAsia="Batang"/>
      <w:sz w:val="18"/>
      <w:szCs w:val="18"/>
      <w:lang w:val="en-GB" w:eastAsia="en-US" w:bidi="ar-SA"/>
    </w:rPr>
  </w:style>
  <w:style w:type="character" w:customStyle="1" w:styleId="Note1CharCharCharCharCharCharChar1">
    <w:name w:val="Note 1 Char Char Char Char Char Char Char1"/>
    <w:basedOn w:val="NoteChar1"/>
    <w:rsid w:val="00CC46A9"/>
  </w:style>
  <w:style w:type="paragraph" w:customStyle="1" w:styleId="StyletableheadingCentered">
    <w:name w:val="Style table heading + Centered"/>
    <w:basedOn w:val="tableheading"/>
    <w:rsid w:val="00CC46A9"/>
    <w:pPr>
      <w:spacing w:before="20" w:after="40"/>
      <w:jc w:val="center"/>
    </w:pPr>
    <w:rPr>
      <w:rFonts w:eastAsia="Batang"/>
    </w:rPr>
  </w:style>
  <w:style w:type="paragraph" w:customStyle="1" w:styleId="Styleenumlev1Left0Hanging03">
    <w:name w:val="Style enumlev1 + Left:  0&quot; Hanging:  0.3&quot;"/>
    <w:basedOn w:val="enumlev1"/>
    <w:rsid w:val="00CC46A9"/>
    <w:pPr>
      <w:spacing w:before="136"/>
      <w:ind w:left="432" w:hanging="432"/>
    </w:pPr>
    <w:rPr>
      <w:rFonts w:eastAsia="Batang"/>
    </w:rPr>
  </w:style>
  <w:style w:type="paragraph" w:customStyle="1" w:styleId="StyleNote111ptLeft0">
    <w:name w:val="Style Note 1 + 11 pt Left:  0&quot;"/>
    <w:basedOn w:val="Note1"/>
    <w:rsid w:val="00CC46A9"/>
    <w:pPr>
      <w:spacing w:before="136" w:line="240" w:lineRule="auto"/>
      <w:ind w:left="0"/>
    </w:pPr>
    <w:rPr>
      <w:rFonts w:eastAsia="Batang"/>
      <w:sz w:val="22"/>
      <w:szCs w:val="20"/>
    </w:rPr>
  </w:style>
  <w:style w:type="character" w:customStyle="1" w:styleId="Note3Char">
    <w:name w:val="Note 3 Char"/>
    <w:basedOn w:val="Note1CharCharCharCharCharCharChar1"/>
    <w:rsid w:val="00CC46A9"/>
  </w:style>
  <w:style w:type="paragraph" w:customStyle="1" w:styleId="Annex3CharChar">
    <w:name w:val="Annex 3 Char Char"/>
    <w:basedOn w:val="a0"/>
    <w:next w:val="a0"/>
    <w:link w:val="Annex3CharCharChar"/>
    <w:rsid w:val="00CC46A9"/>
    <w:pPr>
      <w:keepNext/>
      <w:tabs>
        <w:tab w:val="num" w:pos="720"/>
      </w:tabs>
      <w:spacing w:before="181"/>
      <w:ind w:left="1224" w:hanging="1224"/>
      <w:outlineLvl w:val="2"/>
    </w:pPr>
    <w:rPr>
      <w:rFonts w:eastAsiaTheme="minorEastAsia"/>
      <w:b/>
      <w:bCs/>
    </w:rPr>
  </w:style>
  <w:style w:type="paragraph" w:customStyle="1" w:styleId="Annex4CharCharCharChar">
    <w:name w:val="Annex 4 Char Char Char Char"/>
    <w:basedOn w:val="Annex3CharChar"/>
    <w:next w:val="a0"/>
    <w:link w:val="Annex4CharCharCharCharChar"/>
    <w:rsid w:val="00CC46A9"/>
    <w:pPr>
      <w:ind w:left="1728" w:hanging="1728"/>
    </w:pPr>
    <w:rPr>
      <w:lang w:val="en-US"/>
    </w:rPr>
  </w:style>
  <w:style w:type="paragraph" w:customStyle="1" w:styleId="AVCEquationlevel1CharCharCharChar">
    <w:name w:val="AVC Equation level 1 Char Char Char Char"/>
    <w:basedOn w:val="a0"/>
    <w:link w:val="AVCEquationlevel1CharCharCharCharChar"/>
    <w:rsid w:val="00CC46A9"/>
    <w:pPr>
      <w:tabs>
        <w:tab w:val="clear" w:pos="1191"/>
        <w:tab w:val="clear" w:pos="1985"/>
        <w:tab w:val="right" w:pos="9696"/>
      </w:tabs>
      <w:spacing w:before="200" w:after="240"/>
      <w:ind w:left="794"/>
      <w:jc w:val="left"/>
    </w:pPr>
    <w:rPr>
      <w:rFonts w:eastAsiaTheme="minorEastAsia"/>
      <w:szCs w:val="22"/>
    </w:rPr>
  </w:style>
  <w:style w:type="character" w:customStyle="1" w:styleId="AVCEquationlevel1CharCharCharCharChar">
    <w:name w:val="AVC Equation level 1 Char Char Char Char Char"/>
    <w:basedOn w:val="a1"/>
    <w:link w:val="AVCEquationlevel1CharCharCharChar"/>
    <w:rsid w:val="00CC46A9"/>
    <w:rPr>
      <w:rFonts w:ascii="Times New Roman" w:hAnsi="Times New Roman" w:cs="Times New Roman"/>
      <w:kern w:val="0"/>
      <w:sz w:val="20"/>
      <w:lang w:val="en-GB" w:eastAsia="en-US"/>
    </w:rPr>
  </w:style>
  <w:style w:type="paragraph" w:customStyle="1" w:styleId="SVCBulletslevel1CharCharChar">
    <w:name w:val="SVC Bullets level 1 Char Char Char"/>
    <w:link w:val="SVCBulletslevel1CharCharCharChar"/>
    <w:rsid w:val="00CC46A9"/>
    <w:pPr>
      <w:numPr>
        <w:numId w:val="31"/>
      </w:num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cs="Times New Roman"/>
      <w:kern w:val="0"/>
      <w:sz w:val="20"/>
      <w:szCs w:val="20"/>
      <w:lang w:val="en-GB" w:eastAsia="en-US"/>
    </w:rPr>
  </w:style>
  <w:style w:type="character" w:customStyle="1" w:styleId="Annex3CharCharChar">
    <w:name w:val="Annex 3 Char Char Char"/>
    <w:basedOn w:val="a1"/>
    <w:link w:val="Annex3CharChar"/>
    <w:rsid w:val="00CC46A9"/>
    <w:rPr>
      <w:rFonts w:ascii="Times New Roman" w:hAnsi="Times New Roman" w:cs="Times New Roman"/>
      <w:b/>
      <w:bCs/>
      <w:kern w:val="0"/>
      <w:sz w:val="20"/>
      <w:szCs w:val="20"/>
      <w:lang w:val="en-GB" w:eastAsia="en-US"/>
    </w:rPr>
  </w:style>
  <w:style w:type="numbering" w:customStyle="1" w:styleId="SVCBullets">
    <w:name w:val="SVC Bullets"/>
    <w:rsid w:val="00CC46A9"/>
    <w:pPr>
      <w:numPr>
        <w:numId w:val="30"/>
      </w:numPr>
    </w:pPr>
  </w:style>
  <w:style w:type="character" w:customStyle="1" w:styleId="SVCBulletslevel1CharChar">
    <w:name w:val="SVC Bullets level 1 Char Char"/>
    <w:basedOn w:val="a1"/>
    <w:link w:val="SVCBulletslevel1Char"/>
    <w:rsid w:val="00CC46A9"/>
    <w:rPr>
      <w:rFonts w:ascii="Times New Roman" w:hAnsi="Times New Roman"/>
      <w:lang w:val="en-GB" w:eastAsia="en-US"/>
    </w:rPr>
  </w:style>
  <w:style w:type="paragraph" w:customStyle="1" w:styleId="SVCBulletslevel3CharChar">
    <w:name w:val="SVC Bullets level 3 Char Char"/>
    <w:basedOn w:val="SVCBulletslevel3"/>
    <w:link w:val="SVCBulletslevel3CharCharChar"/>
    <w:rsid w:val="00CC46A9"/>
  </w:style>
  <w:style w:type="paragraph" w:customStyle="1" w:styleId="SVCBulletslevel4Char">
    <w:name w:val="SVC Bullets level 4 Char"/>
    <w:basedOn w:val="SVCBulletslevel3CharChar"/>
    <w:link w:val="SVCBulletslevel4CharChar"/>
    <w:rsid w:val="00CC46A9"/>
    <w:pPr>
      <w:numPr>
        <w:ilvl w:val="3"/>
      </w:numPr>
      <w:tabs>
        <w:tab w:val="clear" w:pos="0"/>
        <w:tab w:val="num" w:pos="360"/>
        <w:tab w:val="num" w:pos="2880"/>
      </w:tabs>
      <w:ind w:left="1195" w:hanging="403"/>
    </w:pPr>
  </w:style>
  <w:style w:type="paragraph" w:customStyle="1" w:styleId="SVCBulletslevel5">
    <w:name w:val="SVC Bullets level 5"/>
    <w:basedOn w:val="SVCBulletslevel4Char"/>
    <w:rsid w:val="00CC46A9"/>
    <w:pPr>
      <w:numPr>
        <w:ilvl w:val="4"/>
      </w:numPr>
      <w:tabs>
        <w:tab w:val="clear" w:pos="0"/>
        <w:tab w:val="num" w:pos="360"/>
        <w:tab w:val="num" w:pos="3600"/>
      </w:tabs>
      <w:ind w:left="3600" w:hanging="360"/>
    </w:pPr>
  </w:style>
  <w:style w:type="paragraph" w:customStyle="1" w:styleId="SVCBulletslevel6">
    <w:name w:val="SVC Bullets level 6"/>
    <w:basedOn w:val="SVCBulletslevel5"/>
    <w:rsid w:val="00CC46A9"/>
    <w:pPr>
      <w:numPr>
        <w:ilvl w:val="5"/>
      </w:numPr>
      <w:tabs>
        <w:tab w:val="clear" w:pos="-31680"/>
        <w:tab w:val="num" w:pos="360"/>
        <w:tab w:val="left" w:pos="2381"/>
        <w:tab w:val="num" w:pos="4320"/>
      </w:tabs>
      <w:ind w:left="4320" w:hanging="391"/>
    </w:pPr>
  </w:style>
  <w:style w:type="character" w:customStyle="1" w:styleId="SVCBulletslevel1CharCharCharChar">
    <w:name w:val="SVC Bullets level 1 Char Char Char Char"/>
    <w:basedOn w:val="a1"/>
    <w:link w:val="SVCBulletslevel1CharCharChar"/>
    <w:rsid w:val="00CC46A9"/>
    <w:rPr>
      <w:rFonts w:ascii="Times New Roman" w:hAnsi="Times New Roman" w:cs="Times New Roman"/>
      <w:kern w:val="0"/>
      <w:sz w:val="20"/>
      <w:szCs w:val="20"/>
      <w:lang w:val="en-GB" w:eastAsia="en-US"/>
    </w:rPr>
  </w:style>
  <w:style w:type="character" w:customStyle="1" w:styleId="SVCBulletslevel3CharCharChar">
    <w:name w:val="SVC Bullets level 3 Char Char Char"/>
    <w:basedOn w:val="a1"/>
    <w:link w:val="SVCBulletslevel3CharChar"/>
    <w:rsid w:val="00CC46A9"/>
    <w:rPr>
      <w:rFonts w:ascii="Times New Roman" w:hAnsi="Times New Roman" w:cs="Times New Roman"/>
      <w:kern w:val="0"/>
      <w:sz w:val="20"/>
      <w:szCs w:val="20"/>
      <w:lang w:val="en-GB" w:eastAsia="en-US"/>
    </w:rPr>
  </w:style>
  <w:style w:type="character" w:customStyle="1" w:styleId="SVCBulletslevel4CharChar">
    <w:name w:val="SVC Bullets level 4 Char Char"/>
    <w:basedOn w:val="SVCBulletslevel3CharCharChar"/>
    <w:link w:val="SVCBulletslevel4Char"/>
    <w:rsid w:val="00CC46A9"/>
  </w:style>
  <w:style w:type="paragraph" w:customStyle="1" w:styleId="SVCBulletslevel7">
    <w:name w:val="SVC Bullets level 7"/>
    <w:basedOn w:val="SVCBulletslevel6"/>
    <w:rsid w:val="00CC46A9"/>
    <w:pPr>
      <w:ind w:left="2772"/>
    </w:pPr>
  </w:style>
  <w:style w:type="paragraph" w:customStyle="1" w:styleId="SVCBulletslevel8">
    <w:name w:val="SVC Bullets level 8"/>
    <w:basedOn w:val="SVCBulletslevel7"/>
    <w:rsid w:val="00CC46A9"/>
    <w:pPr>
      <w:ind w:left="3168"/>
    </w:pPr>
  </w:style>
  <w:style w:type="paragraph" w:customStyle="1" w:styleId="SVCBulletslevel3">
    <w:name w:val="SVC Bullets level 3"/>
    <w:basedOn w:val="a0"/>
    <w:rsid w:val="00CC46A9"/>
    <w:pPr>
      <w:numPr>
        <w:ilvl w:val="2"/>
        <w:numId w:val="31"/>
      </w:numPr>
    </w:pPr>
    <w:rPr>
      <w:rFonts w:eastAsiaTheme="minorEastAsia"/>
    </w:rPr>
  </w:style>
  <w:style w:type="paragraph" w:customStyle="1" w:styleId="SVCBulletslevel2CharChar">
    <w:name w:val="SVC Bullets level 2 Char Char"/>
    <w:basedOn w:val="a0"/>
    <w:link w:val="SVCBulletslevel2CharCharChar"/>
    <w:rsid w:val="00CC46A9"/>
    <w:pPr>
      <w:numPr>
        <w:numId w:val="32"/>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Theme="minorEastAsia"/>
    </w:rPr>
  </w:style>
  <w:style w:type="character" w:customStyle="1" w:styleId="SVCBulletslevel2CharCharChar">
    <w:name w:val="SVC Bullets level 2 Char Char Char"/>
    <w:basedOn w:val="SVCBulletslevel1CharChar"/>
    <w:link w:val="SVCBulletslevel2CharChar"/>
    <w:rsid w:val="00CC46A9"/>
    <w:rPr>
      <w:rFonts w:cs="Times New Roman"/>
      <w:kern w:val="0"/>
      <w:sz w:val="20"/>
      <w:szCs w:val="20"/>
    </w:rPr>
  </w:style>
  <w:style w:type="paragraph" w:customStyle="1" w:styleId="FigureCharChar">
    <w:name w:val="Figure_# Char Char"/>
    <w:basedOn w:val="a0"/>
    <w:next w:val="FigureTitleChar"/>
    <w:link w:val="FigureCharCharChar"/>
    <w:rsid w:val="00CC46A9"/>
    <w:pPr>
      <w:keepNext/>
      <w:tabs>
        <w:tab w:val="clear" w:pos="794"/>
        <w:tab w:val="clear" w:pos="1191"/>
        <w:tab w:val="clear" w:pos="1588"/>
        <w:tab w:val="clear" w:pos="1985"/>
      </w:tabs>
      <w:spacing w:before="567" w:after="113"/>
      <w:jc w:val="center"/>
    </w:pPr>
    <w:rPr>
      <w:rFonts w:eastAsiaTheme="minorEastAsia"/>
      <w:lang w:val="en-US"/>
    </w:rPr>
  </w:style>
  <w:style w:type="paragraph" w:customStyle="1" w:styleId="FigureCharCharChar0">
    <w:name w:val="Figure Char Char Char"/>
    <w:basedOn w:val="a0"/>
    <w:next w:val="a0"/>
    <w:link w:val="FigureCharCharCharChar"/>
    <w:rsid w:val="00CC46A9"/>
    <w:pPr>
      <w:spacing w:before="240" w:after="480"/>
      <w:jc w:val="center"/>
    </w:pPr>
    <w:rPr>
      <w:rFonts w:eastAsiaTheme="minorEastAsia"/>
    </w:rPr>
  </w:style>
  <w:style w:type="paragraph" w:customStyle="1" w:styleId="figureCharCharChar1">
    <w:name w:val="figure Char Char Char"/>
    <w:basedOn w:val="a0"/>
    <w:link w:val="figureCharCharCharChar0"/>
    <w:rsid w:val="00CC46A9"/>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Theme="minorEastAsia" w:hAnsi="Helvetica" w:cs="Helvetica"/>
      <w:color w:val="000000"/>
      <w:lang w:val="fr-FR"/>
    </w:rPr>
  </w:style>
  <w:style w:type="character" w:customStyle="1" w:styleId="FigureChar2">
    <w:name w:val="Figure_# Char2"/>
    <w:basedOn w:val="a1"/>
    <w:rsid w:val="00CC46A9"/>
    <w:rPr>
      <w:lang w:val="en-US" w:eastAsia="en-US"/>
    </w:rPr>
  </w:style>
  <w:style w:type="paragraph" w:customStyle="1" w:styleId="AVCIndentlevel2">
    <w:name w:val="AVC Indent level 2"/>
    <w:basedOn w:val="AVCIndentlevel1"/>
    <w:rsid w:val="00CC46A9"/>
    <w:pPr>
      <w:ind w:left="794"/>
    </w:pPr>
  </w:style>
  <w:style w:type="paragraph" w:customStyle="1" w:styleId="AVCIndentlevel1">
    <w:name w:val="AVC Indent level 1"/>
    <w:basedOn w:val="a0"/>
    <w:rsid w:val="00CC46A9"/>
    <w:pPr>
      <w:tabs>
        <w:tab w:val="left" w:pos="397"/>
      </w:tabs>
      <w:ind w:left="397"/>
      <w:textAlignment w:val="auto"/>
    </w:pPr>
    <w:rPr>
      <w:rFonts w:eastAsiaTheme="minorEastAsia"/>
    </w:rPr>
  </w:style>
  <w:style w:type="paragraph" w:customStyle="1" w:styleId="Style1">
    <w:name w:val="Style1"/>
    <w:basedOn w:val="AVCBulletlevel1CharChar"/>
    <w:rsid w:val="00CC46A9"/>
    <w:pPr>
      <w:ind w:left="2304" w:hanging="403"/>
    </w:pPr>
  </w:style>
  <w:style w:type="paragraph" w:customStyle="1" w:styleId="AVCEquationlevel2">
    <w:name w:val="AVC Equation level 2"/>
    <w:basedOn w:val="AVCEquationlevel1CharCharCharChar"/>
    <w:rsid w:val="00CC46A9"/>
    <w:pPr>
      <w:tabs>
        <w:tab w:val="left" w:pos="1191"/>
      </w:tabs>
      <w:ind w:left="1191"/>
    </w:pPr>
  </w:style>
  <w:style w:type="paragraph" w:customStyle="1" w:styleId="AVCBulletlevel2CharChar">
    <w:name w:val="AVC Bullet level 2 Char Char"/>
    <w:basedOn w:val="AVCBulletlevel1CharChar"/>
    <w:link w:val="AVCBulletlevel2CharCharChar"/>
    <w:rsid w:val="00CC46A9"/>
    <w:pPr>
      <w:tabs>
        <w:tab w:val="clear" w:pos="397"/>
        <w:tab w:val="clear" w:pos="792"/>
        <w:tab w:val="num" w:pos="794"/>
      </w:tabs>
      <w:ind w:left="794" w:hanging="391"/>
    </w:pPr>
  </w:style>
  <w:style w:type="paragraph" w:customStyle="1" w:styleId="AVCEquationlevel3">
    <w:name w:val="AVC Equation level 3"/>
    <w:basedOn w:val="AVCEquationlevel2"/>
    <w:rsid w:val="00CC46A9"/>
    <w:pPr>
      <w:ind w:left="1588"/>
    </w:pPr>
  </w:style>
  <w:style w:type="character" w:customStyle="1" w:styleId="AVCEquationlevel1Char1">
    <w:name w:val="AVC Equation level 1 Char1"/>
    <w:basedOn w:val="a1"/>
    <w:rsid w:val="00CC46A9"/>
    <w:rPr>
      <w:sz w:val="22"/>
      <w:szCs w:val="22"/>
      <w:lang w:val="en-GB" w:eastAsia="en-US" w:bidi="ar-SA"/>
    </w:rPr>
  </w:style>
  <w:style w:type="character" w:customStyle="1" w:styleId="figureCharCharCharChar0">
    <w:name w:val="figure Char Char Char Char"/>
    <w:basedOn w:val="a1"/>
    <w:link w:val="figureCharCharChar1"/>
    <w:rsid w:val="00CC46A9"/>
    <w:rPr>
      <w:rFonts w:ascii="Helvetica" w:hAnsi="Helvetica" w:cs="Helvetica"/>
      <w:color w:val="000000"/>
      <w:kern w:val="0"/>
      <w:sz w:val="20"/>
      <w:szCs w:val="20"/>
      <w:lang w:val="fr-FR" w:eastAsia="en-US"/>
    </w:rPr>
  </w:style>
  <w:style w:type="character" w:customStyle="1" w:styleId="FigureCharCharCharChar">
    <w:name w:val="Figure Char Char Char Char"/>
    <w:basedOn w:val="a1"/>
    <w:link w:val="FigureCharCharChar0"/>
    <w:rsid w:val="00CC46A9"/>
    <w:rPr>
      <w:rFonts w:ascii="Times New Roman" w:hAnsi="Times New Roman" w:cs="Times New Roman"/>
      <w:kern w:val="0"/>
      <w:sz w:val="20"/>
      <w:szCs w:val="20"/>
      <w:lang w:val="en-GB" w:eastAsia="en-US"/>
    </w:rPr>
  </w:style>
  <w:style w:type="character" w:customStyle="1" w:styleId="FigureCharCharChar">
    <w:name w:val="Figure_# Char Char Char"/>
    <w:basedOn w:val="a1"/>
    <w:link w:val="FigureCharChar"/>
    <w:rsid w:val="00CC46A9"/>
    <w:rPr>
      <w:rFonts w:ascii="Times New Roman" w:hAnsi="Times New Roman" w:cs="Times New Roman"/>
      <w:kern w:val="0"/>
      <w:sz w:val="20"/>
      <w:szCs w:val="20"/>
      <w:lang w:eastAsia="en-US"/>
    </w:rPr>
  </w:style>
  <w:style w:type="paragraph" w:customStyle="1" w:styleId="AVCBulletlevel6">
    <w:name w:val="AVC Bullet level 6"/>
    <w:basedOn w:val="AVCBulletlevel1CharChar"/>
    <w:rsid w:val="00CC46A9"/>
    <w:pPr>
      <w:numPr>
        <w:numId w:val="36"/>
      </w:numPr>
      <w:tabs>
        <w:tab w:val="clear" w:pos="2376"/>
        <w:tab w:val="clear" w:pos="2779"/>
        <w:tab w:val="clear" w:pos="4690"/>
        <w:tab w:val="num" w:pos="360"/>
        <w:tab w:val="num" w:pos="720"/>
        <w:tab w:val="left" w:pos="2381"/>
        <w:tab w:val="left" w:pos="2778"/>
      </w:tabs>
      <w:ind w:left="720" w:hanging="360"/>
    </w:pPr>
  </w:style>
  <w:style w:type="paragraph" w:styleId="aff7">
    <w:name w:val="endnote text"/>
    <w:basedOn w:val="a0"/>
    <w:link w:val="aff8"/>
    <w:semiHidden/>
    <w:rsid w:val="00CC46A9"/>
    <w:pPr>
      <w:tabs>
        <w:tab w:val="clear" w:pos="794"/>
        <w:tab w:val="clear" w:pos="1191"/>
        <w:tab w:val="clear" w:pos="1588"/>
        <w:tab w:val="clear" w:pos="1985"/>
      </w:tabs>
      <w:overflowPunct/>
      <w:autoSpaceDE/>
      <w:autoSpaceDN/>
      <w:adjustRightInd/>
      <w:spacing w:before="0" w:after="75"/>
      <w:textAlignment w:val="auto"/>
    </w:pPr>
    <w:rPr>
      <w:rFonts w:eastAsiaTheme="minorEastAsia"/>
      <w:sz w:val="24"/>
      <w:lang w:val="en-US"/>
    </w:rPr>
  </w:style>
  <w:style w:type="character" w:customStyle="1" w:styleId="aff8">
    <w:name w:val="文末脚注文字列 (文字)"/>
    <w:basedOn w:val="a1"/>
    <w:link w:val="aff7"/>
    <w:semiHidden/>
    <w:rsid w:val="00CC46A9"/>
    <w:rPr>
      <w:rFonts w:ascii="Times New Roman" w:hAnsi="Times New Roman" w:cs="Times New Roman"/>
      <w:kern w:val="0"/>
      <w:sz w:val="24"/>
      <w:szCs w:val="20"/>
      <w:lang w:eastAsia="en-US"/>
    </w:rPr>
  </w:style>
  <w:style w:type="character" w:customStyle="1" w:styleId="AVCNumberinglevel2Char">
    <w:name w:val="AVC Numbering level 2 Char"/>
    <w:rsid w:val="00CC46A9"/>
  </w:style>
  <w:style w:type="paragraph" w:customStyle="1" w:styleId="TableTextCentred">
    <w:name w:val="Table_Text_Centred"/>
    <w:basedOn w:val="TableText"/>
    <w:rsid w:val="00CC46A9"/>
    <w:pPr>
      <w:jc w:val="center"/>
    </w:pPr>
  </w:style>
  <w:style w:type="paragraph" w:customStyle="1" w:styleId="AVCNumberinglevel2">
    <w:name w:val="AVC Numbering level 2"/>
    <w:basedOn w:val="AVCNumberinglevel1"/>
    <w:rsid w:val="00CC46A9"/>
    <w:pPr>
      <w:tabs>
        <w:tab w:val="left" w:pos="397"/>
      </w:tabs>
      <w:ind w:left="720" w:hanging="720"/>
    </w:pPr>
  </w:style>
  <w:style w:type="paragraph" w:customStyle="1" w:styleId="AVCIndentlevel3">
    <w:name w:val="AVC Indent level 3"/>
    <w:basedOn w:val="AVCIndentlevel2"/>
    <w:rsid w:val="00CC46A9"/>
    <w:pPr>
      <w:ind w:left="1191"/>
    </w:pPr>
  </w:style>
  <w:style w:type="paragraph" w:customStyle="1" w:styleId="AVCBulletlevel1CharChar">
    <w:name w:val="AVC Bullet level 1 Char Char"/>
    <w:basedOn w:val="a0"/>
    <w:link w:val="AVCBulletlevel1CharCharChar"/>
    <w:rsid w:val="00CC46A9"/>
    <w:pPr>
      <w:numPr>
        <w:numId w:val="37"/>
      </w:numPr>
      <w:tabs>
        <w:tab w:val="clear" w:pos="794"/>
        <w:tab w:val="clear" w:pos="1191"/>
        <w:tab w:val="left" w:pos="792"/>
        <w:tab w:val="left" w:pos="1195"/>
        <w:tab w:val="left" w:pos="2376"/>
        <w:tab w:val="left" w:pos="2779"/>
      </w:tabs>
    </w:pPr>
    <w:rPr>
      <w:rFonts w:eastAsiaTheme="minorEastAsia"/>
    </w:rPr>
  </w:style>
  <w:style w:type="character" w:customStyle="1" w:styleId="EquationChar1">
    <w:name w:val="Equation Char1"/>
    <w:basedOn w:val="a1"/>
    <w:rsid w:val="00CC46A9"/>
    <w:rPr>
      <w:sz w:val="22"/>
      <w:szCs w:val="22"/>
      <w:lang w:val="en-GB" w:eastAsia="en-US" w:bidi="ar-SA"/>
    </w:rPr>
  </w:style>
  <w:style w:type="character" w:customStyle="1" w:styleId="AVCEquationlevel1Char2">
    <w:name w:val="AVC Equation level 1 Char2"/>
    <w:basedOn w:val="EquationChar1"/>
    <w:locked/>
    <w:rsid w:val="00CC46A9"/>
  </w:style>
  <w:style w:type="character" w:customStyle="1" w:styleId="AVCEquationlevel2Char">
    <w:name w:val="AVC Equation level 2 Char"/>
    <w:basedOn w:val="a1"/>
    <w:rsid w:val="00CC46A9"/>
    <w:rPr>
      <w:sz w:val="22"/>
      <w:szCs w:val="22"/>
      <w:lang w:val="en-GB" w:eastAsia="en-US" w:bidi="ar-SA"/>
    </w:rPr>
  </w:style>
  <w:style w:type="paragraph" w:customStyle="1" w:styleId="BalloonText1">
    <w:name w:val="Balloon Text1"/>
    <w:basedOn w:val="a0"/>
    <w:semiHidden/>
    <w:rsid w:val="00CC46A9"/>
    <w:pPr>
      <w:tabs>
        <w:tab w:val="clear" w:pos="794"/>
        <w:tab w:val="clear" w:pos="1191"/>
        <w:tab w:val="clear" w:pos="1588"/>
        <w:tab w:val="clear" w:pos="1985"/>
      </w:tabs>
      <w:overflowPunct/>
      <w:autoSpaceDE/>
      <w:autoSpaceDN/>
      <w:adjustRightInd/>
      <w:spacing w:before="0"/>
      <w:jc w:val="left"/>
      <w:textAlignment w:val="auto"/>
    </w:pPr>
    <w:rPr>
      <w:rFonts w:ascii="Tahoma" w:eastAsiaTheme="minorEastAsia" w:hAnsi="Tahoma" w:cs="Tahoma"/>
      <w:sz w:val="16"/>
      <w:szCs w:val="16"/>
      <w:lang w:val="en-US"/>
    </w:rPr>
  </w:style>
  <w:style w:type="paragraph" w:customStyle="1" w:styleId="CommentSubject1">
    <w:name w:val="Comment Subject1"/>
    <w:basedOn w:val="af3"/>
    <w:next w:val="af3"/>
    <w:semiHidden/>
    <w:rsid w:val="00CC46A9"/>
  </w:style>
  <w:style w:type="paragraph" w:styleId="aff9">
    <w:name w:val="annotation subject"/>
    <w:basedOn w:val="af3"/>
    <w:next w:val="af3"/>
    <w:link w:val="affa"/>
    <w:semiHidden/>
    <w:rsid w:val="00CC46A9"/>
    <w:rPr>
      <w:b/>
      <w:bCs/>
    </w:rPr>
  </w:style>
  <w:style w:type="character" w:customStyle="1" w:styleId="affa">
    <w:name w:val="コメント内容 (文字)"/>
    <w:basedOn w:val="af4"/>
    <w:link w:val="aff9"/>
    <w:semiHidden/>
    <w:rsid w:val="00CC46A9"/>
    <w:rPr>
      <w:b/>
      <w:bCs/>
    </w:rPr>
  </w:style>
  <w:style w:type="paragraph" w:customStyle="1" w:styleId="AVCBulletlevel4">
    <w:name w:val="AVC Bullet level 4"/>
    <w:basedOn w:val="AVCBulletlevel1CharChar"/>
    <w:rsid w:val="00CC46A9"/>
    <w:pPr>
      <w:numPr>
        <w:numId w:val="34"/>
      </w:numPr>
      <w:tabs>
        <w:tab w:val="clear" w:pos="1915"/>
        <w:tab w:val="num" w:pos="360"/>
        <w:tab w:val="num" w:pos="720"/>
      </w:tabs>
      <w:ind w:left="1598" w:hanging="403"/>
    </w:pPr>
  </w:style>
  <w:style w:type="paragraph" w:customStyle="1" w:styleId="AVCBulletlevel5">
    <w:name w:val="AVC Bullet level 5"/>
    <w:basedOn w:val="AVCBulletlevel1CharChar"/>
    <w:rsid w:val="00CC46A9"/>
    <w:pPr>
      <w:numPr>
        <w:numId w:val="35"/>
      </w:numPr>
      <w:tabs>
        <w:tab w:val="clear" w:pos="2376"/>
        <w:tab w:val="clear" w:pos="2705"/>
        <w:tab w:val="num" w:pos="360"/>
        <w:tab w:val="left" w:pos="2381"/>
      </w:tabs>
      <w:ind w:left="1987" w:hanging="403"/>
    </w:pPr>
  </w:style>
  <w:style w:type="paragraph" w:customStyle="1" w:styleId="AVCBulletlevel7">
    <w:name w:val="AVC Bullet level 7"/>
    <w:basedOn w:val="AVCBulletlevel1CharChar"/>
    <w:rsid w:val="00CC46A9"/>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rsid w:val="00CC46A9"/>
    <w:pPr>
      <w:numPr>
        <w:numId w:val="0"/>
      </w:numPr>
      <w:tabs>
        <w:tab w:val="clear" w:pos="1191"/>
      </w:tabs>
    </w:pPr>
  </w:style>
  <w:style w:type="paragraph" w:customStyle="1" w:styleId="AVCNumberinglevel1">
    <w:name w:val="AVC Numbering level 1"/>
    <w:basedOn w:val="a0"/>
    <w:rsid w:val="00CC46A9"/>
    <w:pPr>
      <w:numPr>
        <w:numId w:val="38"/>
      </w:numPr>
      <w:ind w:left="403" w:hanging="403"/>
      <w:textAlignment w:val="auto"/>
    </w:pPr>
    <w:rPr>
      <w:rFonts w:eastAsiaTheme="minorEastAsia"/>
    </w:rPr>
  </w:style>
  <w:style w:type="paragraph" w:customStyle="1" w:styleId="LegendeFigure">
    <w:name w:val="Legende Figure"/>
    <w:basedOn w:val="afd"/>
    <w:next w:val="a0"/>
    <w:rsid w:val="00CC46A9"/>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numbering" w:customStyle="1" w:styleId="AVCBullet">
    <w:name w:val="AVC Bullet"/>
    <w:rsid w:val="00CC46A9"/>
    <w:pPr>
      <w:numPr>
        <w:numId w:val="33"/>
      </w:numPr>
    </w:pPr>
  </w:style>
  <w:style w:type="character" w:customStyle="1" w:styleId="AVCBulletlevel1CharCharChar">
    <w:name w:val="AVC Bullet level 1 Char Char Char"/>
    <w:basedOn w:val="a1"/>
    <w:link w:val="AVCBulletlevel1CharChar"/>
    <w:rsid w:val="00CC46A9"/>
    <w:rPr>
      <w:rFonts w:ascii="Times New Roman" w:hAnsi="Times New Roman" w:cs="Times New Roman"/>
      <w:kern w:val="0"/>
      <w:sz w:val="20"/>
      <w:szCs w:val="20"/>
      <w:lang w:val="en-GB" w:eastAsia="en-US"/>
    </w:rPr>
  </w:style>
  <w:style w:type="character" w:customStyle="1" w:styleId="AVCBulletlevel3CharCharCharCharChar">
    <w:name w:val="AVC Bullet level 3 Char Char Char Char Char"/>
    <w:basedOn w:val="a1"/>
    <w:link w:val="AVCBulletlevel3CharCharCharChar"/>
    <w:rsid w:val="00CC46A9"/>
    <w:rPr>
      <w:lang w:val="en-GB" w:eastAsia="en-US"/>
    </w:rPr>
  </w:style>
  <w:style w:type="paragraph" w:customStyle="1" w:styleId="AVCBulletlevel3CharCharCharChar">
    <w:name w:val="AVC Bullet level 3 Char Char Char Char"/>
    <w:basedOn w:val="AVCBulletlevel1CharChar"/>
    <w:link w:val="AVCBulletlevel3CharCharCharCharChar"/>
    <w:rsid w:val="00CC46A9"/>
    <w:pPr>
      <w:numPr>
        <w:numId w:val="39"/>
      </w:numPr>
      <w:tabs>
        <w:tab w:val="clear" w:pos="1182"/>
        <w:tab w:val="clear" w:pos="1985"/>
        <w:tab w:val="num" w:pos="360"/>
        <w:tab w:val="num" w:pos="390"/>
        <w:tab w:val="left" w:pos="1195"/>
      </w:tabs>
      <w:ind w:left="397" w:hanging="397"/>
    </w:pPr>
    <w:rPr>
      <w:rFonts w:asciiTheme="minorHAnsi" w:hAnsiTheme="minorHAnsi" w:cstheme="minorBidi"/>
      <w:kern w:val="2"/>
      <w:sz w:val="21"/>
      <w:szCs w:val="22"/>
    </w:rPr>
  </w:style>
  <w:style w:type="character" w:customStyle="1" w:styleId="FigureChar1">
    <w:name w:val="Figure_# Char1"/>
    <w:basedOn w:val="a1"/>
    <w:rsid w:val="00CC46A9"/>
    <w:rPr>
      <w:lang w:val="en-US" w:eastAsia="en-US" w:bidi="ar-SA"/>
    </w:rPr>
  </w:style>
  <w:style w:type="character" w:customStyle="1" w:styleId="Annex4CharCharCharCharChar">
    <w:name w:val="Annex 4 Char Char Char Char Char"/>
    <w:basedOn w:val="Annex3CharCharChar"/>
    <w:link w:val="Annex4CharCharCharChar"/>
    <w:rsid w:val="00CC46A9"/>
  </w:style>
  <w:style w:type="paragraph" w:customStyle="1" w:styleId="AVCBulletlevel1Char1">
    <w:name w:val="AVC Bullet level 1 Char1"/>
    <w:basedOn w:val="a0"/>
    <w:rsid w:val="00CC46A9"/>
    <w:pPr>
      <w:tabs>
        <w:tab w:val="left" w:pos="397"/>
        <w:tab w:val="num" w:pos="720"/>
      </w:tabs>
      <w:ind w:left="397" w:hanging="360"/>
    </w:pPr>
    <w:rPr>
      <w:rFonts w:eastAsiaTheme="minorEastAsia"/>
    </w:rPr>
  </w:style>
  <w:style w:type="paragraph" w:customStyle="1" w:styleId="AVCBulletlevel3">
    <w:name w:val="AVC Bullet level 3"/>
    <w:basedOn w:val="a0"/>
    <w:rsid w:val="00CC46A9"/>
    <w:pPr>
      <w:tabs>
        <w:tab w:val="left" w:pos="397"/>
        <w:tab w:val="num" w:pos="1191"/>
      </w:tabs>
      <w:ind w:left="1191" w:hanging="397"/>
    </w:pPr>
    <w:rPr>
      <w:rFonts w:eastAsiaTheme="minorEastAsia"/>
    </w:rPr>
  </w:style>
  <w:style w:type="character" w:customStyle="1" w:styleId="SVCBulletslevel2CharCharCharCharChar">
    <w:name w:val="SVC Bullets level 2 Char Char Char Char Char"/>
    <w:basedOn w:val="SVCBulletslevel1CharCharCharChar"/>
    <w:rsid w:val="00CC46A9"/>
  </w:style>
  <w:style w:type="numbering" w:customStyle="1" w:styleId="SVCNumbers">
    <w:name w:val="SVC Numbers"/>
    <w:basedOn w:val="a8"/>
    <w:rsid w:val="00CC46A9"/>
    <w:pPr>
      <w:numPr>
        <w:numId w:val="40"/>
      </w:numPr>
    </w:pPr>
  </w:style>
  <w:style w:type="paragraph" w:customStyle="1" w:styleId="SVCNumberinglevel1">
    <w:name w:val="SVC Numbering level 1"/>
    <w:basedOn w:val="SVCBulletslevel1CharCharChar"/>
    <w:rsid w:val="00CC46A9"/>
    <w:pPr>
      <w:numPr>
        <w:numId w:val="40"/>
      </w:numPr>
      <w:tabs>
        <w:tab w:val="clear" w:pos="0"/>
        <w:tab w:val="num" w:pos="360"/>
      </w:tabs>
      <w:textAlignment w:val="baseline"/>
    </w:pPr>
  </w:style>
  <w:style w:type="paragraph" w:customStyle="1" w:styleId="SVCNumberinglevel2">
    <w:name w:val="SVC Numbering level 2"/>
    <w:basedOn w:val="SVCNumberinglevel1"/>
    <w:rsid w:val="00CC46A9"/>
    <w:pPr>
      <w:numPr>
        <w:numId w:val="0"/>
      </w:numPr>
    </w:pPr>
  </w:style>
  <w:style w:type="paragraph" w:customStyle="1" w:styleId="SVCNumberinglevel3">
    <w:name w:val="SVC Numbering level 3"/>
    <w:basedOn w:val="SVCNumberinglevel2"/>
    <w:rsid w:val="00CC46A9"/>
    <w:pPr>
      <w:numPr>
        <w:ilvl w:val="2"/>
        <w:numId w:val="40"/>
      </w:numPr>
      <w:tabs>
        <w:tab w:val="clear" w:pos="0"/>
        <w:tab w:val="num" w:pos="360"/>
      </w:tabs>
      <w:ind w:left="0" w:firstLine="0"/>
    </w:pPr>
  </w:style>
  <w:style w:type="paragraph" w:customStyle="1" w:styleId="SVCNumberinglevel4">
    <w:name w:val="SVC Numbering level 4"/>
    <w:basedOn w:val="SVCNumberinglevel3"/>
    <w:rsid w:val="00CC46A9"/>
    <w:pPr>
      <w:numPr>
        <w:ilvl w:val="3"/>
      </w:numPr>
      <w:tabs>
        <w:tab w:val="clear" w:pos="0"/>
        <w:tab w:val="num" w:pos="360"/>
      </w:tabs>
    </w:pPr>
  </w:style>
  <w:style w:type="paragraph" w:customStyle="1" w:styleId="SVCNumberinglevel5">
    <w:name w:val="SVC Numbering level 5"/>
    <w:basedOn w:val="SVCNumberinglevel4"/>
    <w:rsid w:val="00CC46A9"/>
    <w:pPr>
      <w:numPr>
        <w:ilvl w:val="4"/>
      </w:numPr>
      <w:tabs>
        <w:tab w:val="clear" w:pos="0"/>
        <w:tab w:val="num" w:pos="360"/>
      </w:tabs>
    </w:pPr>
  </w:style>
  <w:style w:type="paragraph" w:customStyle="1" w:styleId="SVCIndentlevel5">
    <w:name w:val="SVC Indent level 5"/>
    <w:basedOn w:val="SVCIndentlevel4"/>
    <w:rsid w:val="00CC46A9"/>
    <w:pPr>
      <w:tabs>
        <w:tab w:val="clear" w:pos="1584"/>
      </w:tabs>
      <w:ind w:left="2000"/>
    </w:pPr>
  </w:style>
  <w:style w:type="numbering" w:customStyle="1" w:styleId="SVCIndent">
    <w:name w:val="SVC Indent"/>
    <w:basedOn w:val="SVCBullets"/>
    <w:rsid w:val="00CC46A9"/>
    <w:pPr>
      <w:numPr>
        <w:numId w:val="41"/>
      </w:numPr>
    </w:pPr>
  </w:style>
  <w:style w:type="paragraph" w:customStyle="1" w:styleId="SVCIndentlevel2">
    <w:name w:val="SVC Indent level 2"/>
    <w:basedOn w:val="SVCIndentlevel1"/>
    <w:rsid w:val="00CC46A9"/>
    <w:pPr>
      <w:ind w:left="800"/>
    </w:pPr>
  </w:style>
  <w:style w:type="paragraph" w:customStyle="1" w:styleId="SVCIndentlevel3">
    <w:name w:val="SVC Indent level 3"/>
    <w:basedOn w:val="SVCIndentlevel2"/>
    <w:rsid w:val="00CC46A9"/>
  </w:style>
  <w:style w:type="paragraph" w:customStyle="1" w:styleId="SVCIndentlevel4">
    <w:name w:val="SVC Indent level 4"/>
    <w:basedOn w:val="SVCIndentlevel3"/>
    <w:rsid w:val="00CC46A9"/>
    <w:pPr>
      <w:tabs>
        <w:tab w:val="clear" w:pos="792"/>
        <w:tab w:val="clear" w:pos="1195"/>
      </w:tabs>
      <w:ind w:left="1600"/>
    </w:pPr>
  </w:style>
  <w:style w:type="paragraph" w:customStyle="1" w:styleId="SVCIndentlevel1">
    <w:name w:val="SVC Indent level 1"/>
    <w:basedOn w:val="SVCBulletslevel1CharCharChar"/>
    <w:rsid w:val="00CC46A9"/>
    <w:pPr>
      <w:numPr>
        <w:numId w:val="0"/>
      </w:numPr>
      <w:tabs>
        <w:tab w:val="clear" w:pos="403"/>
      </w:tabs>
      <w:ind w:left="403"/>
    </w:pPr>
  </w:style>
  <w:style w:type="character" w:customStyle="1" w:styleId="AVCBulletlevel1CharCharCharChar">
    <w:name w:val="AVC Bullet level 1 Char Char Char Char"/>
    <w:basedOn w:val="a1"/>
    <w:rsid w:val="00CC46A9"/>
    <w:rPr>
      <w:lang w:val="en-GB" w:eastAsia="en-US" w:bidi="ar-SA"/>
    </w:rPr>
  </w:style>
  <w:style w:type="character" w:customStyle="1" w:styleId="AVCBulletlevel2CharCharChar">
    <w:name w:val="AVC Bullet level 2 Char Char Char"/>
    <w:basedOn w:val="AVCBulletlevel1CharCharChar"/>
    <w:link w:val="AVCBulletlevel2CharChar"/>
    <w:rsid w:val="00CC46A9"/>
    <w:rPr>
      <w:rFonts w:ascii="Times New Roman" w:hAnsi="Times New Roman" w:cs="Times New Roman"/>
      <w:kern w:val="0"/>
      <w:sz w:val="20"/>
      <w:szCs w:val="20"/>
    </w:rPr>
  </w:style>
  <w:style w:type="paragraph" w:customStyle="1" w:styleId="AVCBulletlevel3Char">
    <w:name w:val="AVC Bullet level 3 Char"/>
    <w:basedOn w:val="AVCBulletlevel1CharChar"/>
    <w:rsid w:val="00CC46A9"/>
    <w:pPr>
      <w:numPr>
        <w:numId w:val="0"/>
      </w:numPr>
      <w:tabs>
        <w:tab w:val="clear" w:pos="1195"/>
        <w:tab w:val="clear" w:pos="1985"/>
        <w:tab w:val="num" w:pos="1182"/>
      </w:tabs>
      <w:ind w:left="1182" w:hanging="390"/>
    </w:pPr>
  </w:style>
  <w:style w:type="paragraph" w:customStyle="1" w:styleId="AVCBulletlevel1">
    <w:name w:val="AVC Bullet level 1"/>
    <w:basedOn w:val="a0"/>
    <w:rsid w:val="00CC46A9"/>
    <w:pPr>
      <w:tabs>
        <w:tab w:val="clear" w:pos="794"/>
        <w:tab w:val="clear" w:pos="1191"/>
        <w:tab w:val="num" w:pos="397"/>
        <w:tab w:val="left" w:pos="792"/>
        <w:tab w:val="left" w:pos="1195"/>
        <w:tab w:val="left" w:pos="2376"/>
        <w:tab w:val="left" w:pos="2779"/>
      </w:tabs>
      <w:ind w:left="397" w:hanging="397"/>
    </w:pPr>
    <w:rPr>
      <w:rFonts w:eastAsiaTheme="minorEastAsia"/>
    </w:rPr>
  </w:style>
  <w:style w:type="paragraph" w:customStyle="1" w:styleId="AVCEquationlevel1">
    <w:name w:val="AVC Equation level 1"/>
    <w:basedOn w:val="Equation"/>
    <w:rsid w:val="00CC46A9"/>
    <w:pPr>
      <w:tabs>
        <w:tab w:val="clear" w:pos="4849"/>
      </w:tabs>
      <w:spacing w:before="200"/>
      <w:ind w:left="794"/>
    </w:pPr>
    <w:rPr>
      <w:sz w:val="20"/>
    </w:rPr>
  </w:style>
  <w:style w:type="paragraph" w:customStyle="1" w:styleId="SVCBulletslevel2">
    <w:name w:val="SVC Bullets level 2"/>
    <w:basedOn w:val="a0"/>
    <w:rsid w:val="00CC46A9"/>
    <w:rPr>
      <w:rFonts w:eastAsiaTheme="minorEastAsia"/>
      <w:lang w:eastAsia="ko-KR"/>
    </w:rPr>
  </w:style>
  <w:style w:type="paragraph" w:customStyle="1" w:styleId="Annex4Char">
    <w:name w:val="Annex 4 Char"/>
    <w:basedOn w:val="Annex3CharChar"/>
    <w:next w:val="a0"/>
    <w:rsid w:val="00CC46A9"/>
    <w:pPr>
      <w:tabs>
        <w:tab w:val="clear" w:pos="720"/>
        <w:tab w:val="num" w:pos="1120"/>
      </w:tabs>
      <w:ind w:left="2128" w:hanging="1728"/>
    </w:pPr>
    <w:rPr>
      <w:lang w:val="en-US"/>
    </w:rPr>
  </w:style>
  <w:style w:type="paragraph" w:customStyle="1" w:styleId="AVCBulletlevel3CharChar">
    <w:name w:val="AVC Bullet level 3 Char Char"/>
    <w:basedOn w:val="AVCBulletlevel1CharChar"/>
    <w:rsid w:val="00CC46A9"/>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rsid w:val="00CC46A9"/>
    <w:pPr>
      <w:numPr>
        <w:numId w:val="23"/>
      </w:numPr>
      <w:tabs>
        <w:tab w:val="clear" w:pos="1985"/>
      </w:tabs>
    </w:pPr>
  </w:style>
  <w:style w:type="character" w:customStyle="1" w:styleId="TableTitleChar1">
    <w:name w:val="Table_Title Char1"/>
    <w:basedOn w:val="a1"/>
    <w:rsid w:val="00CC46A9"/>
    <w:rPr>
      <w:b/>
      <w:bCs/>
      <w:lang w:val="en-GB" w:eastAsia="en-US" w:bidi="ar-SA"/>
    </w:rPr>
  </w:style>
  <w:style w:type="paragraph" w:customStyle="1" w:styleId="AVCBulletlevel1Char">
    <w:name w:val="AVC Bullet level 1 Char"/>
    <w:basedOn w:val="a0"/>
    <w:link w:val="AVCBulletlevel1CharChar1"/>
    <w:rsid w:val="00CC46A9"/>
    <w:pPr>
      <w:tabs>
        <w:tab w:val="clear" w:pos="794"/>
        <w:tab w:val="clear" w:pos="1191"/>
        <w:tab w:val="num" w:pos="397"/>
        <w:tab w:val="left" w:pos="792"/>
        <w:tab w:val="left" w:pos="1195"/>
        <w:tab w:val="left" w:pos="2376"/>
        <w:tab w:val="left" w:pos="2779"/>
      </w:tabs>
      <w:ind w:left="397" w:hanging="397"/>
    </w:pPr>
    <w:rPr>
      <w:rFonts w:eastAsiaTheme="minorEastAsia"/>
    </w:rPr>
  </w:style>
  <w:style w:type="paragraph" w:customStyle="1" w:styleId="AVCEquationlevel1CharChar">
    <w:name w:val="AVC Equation level 1 Char Char"/>
    <w:basedOn w:val="Equation"/>
    <w:rsid w:val="00CC46A9"/>
    <w:pPr>
      <w:tabs>
        <w:tab w:val="clear" w:pos="4849"/>
      </w:tabs>
      <w:spacing w:before="200"/>
      <w:ind w:left="794"/>
    </w:pPr>
    <w:rPr>
      <w:sz w:val="20"/>
    </w:rPr>
  </w:style>
  <w:style w:type="paragraph" w:customStyle="1" w:styleId="SVCBulletslevel1">
    <w:name w:val="SVC Bullets level 1"/>
    <w:basedOn w:val="SVCBulletslevel1CharCharChar"/>
    <w:rsid w:val="00CC46A9"/>
    <w:pPr>
      <w:numPr>
        <w:numId w:val="26"/>
      </w:numPr>
    </w:pPr>
  </w:style>
  <w:style w:type="paragraph" w:customStyle="1" w:styleId="SVCBulletslevel2Char">
    <w:name w:val="SVC Bullets level 2 Char"/>
    <w:basedOn w:val="a0"/>
    <w:rsid w:val="00CC46A9"/>
    <w:rPr>
      <w:rFonts w:eastAsiaTheme="minorEastAsia"/>
    </w:rPr>
  </w:style>
  <w:style w:type="paragraph" w:customStyle="1" w:styleId="SVCBulletslevel4">
    <w:name w:val="SVC Bullets level 4"/>
    <w:basedOn w:val="SVCBulletslevel3"/>
    <w:rsid w:val="00CC46A9"/>
    <w:pPr>
      <w:numPr>
        <w:numId w:val="26"/>
      </w:numPr>
    </w:pPr>
  </w:style>
  <w:style w:type="paragraph" w:customStyle="1" w:styleId="SVCBulletslevel1Char">
    <w:name w:val="SVC Bullets level 1 Char"/>
    <w:link w:val="SVCBulletslevel1CharChar"/>
    <w:rsid w:val="00CC46A9"/>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rsid w:val="00CC46A9"/>
    <w:pPr>
      <w:numPr>
        <w:ilvl w:val="0"/>
        <w:numId w:val="0"/>
      </w:numPr>
      <w:tabs>
        <w:tab w:val="num" w:pos="2160"/>
      </w:tabs>
      <w:ind w:left="2160" w:hanging="360"/>
    </w:pPr>
  </w:style>
  <w:style w:type="paragraph" w:customStyle="1" w:styleId="AVCEquationlevel1CharCharChar">
    <w:name w:val="AVC Equation level 1 Char Char Char"/>
    <w:basedOn w:val="Equation"/>
    <w:rsid w:val="00CC46A9"/>
    <w:pPr>
      <w:tabs>
        <w:tab w:val="clear" w:pos="4849"/>
      </w:tabs>
      <w:spacing w:before="200"/>
      <w:ind w:left="794"/>
    </w:pPr>
    <w:rPr>
      <w:sz w:val="20"/>
    </w:rPr>
  </w:style>
  <w:style w:type="paragraph" w:customStyle="1" w:styleId="AVCBulletlevel2Char">
    <w:name w:val="AVC Bullet level 2 Char"/>
    <w:basedOn w:val="AVCBulletlevel1CharChar"/>
    <w:rsid w:val="00CC46A9"/>
    <w:pPr>
      <w:tabs>
        <w:tab w:val="clear" w:pos="792"/>
      </w:tabs>
    </w:pPr>
  </w:style>
  <w:style w:type="paragraph" w:customStyle="1" w:styleId="SVCBulletslevel3Char">
    <w:name w:val="SVC Bullets level 3 Char"/>
    <w:basedOn w:val="SVCBulletslevel3"/>
    <w:rsid w:val="00CC46A9"/>
    <w:pPr>
      <w:numPr>
        <w:numId w:val="25"/>
      </w:numPr>
    </w:pPr>
  </w:style>
  <w:style w:type="paragraph" w:customStyle="1" w:styleId="00BodyText">
    <w:name w:val="00 BodyText"/>
    <w:basedOn w:val="a0"/>
    <w:link w:val="00BodyTextChar"/>
    <w:rsid w:val="00CC46A9"/>
    <w:pPr>
      <w:tabs>
        <w:tab w:val="clear" w:pos="794"/>
        <w:tab w:val="clear" w:pos="1191"/>
        <w:tab w:val="clear" w:pos="1588"/>
        <w:tab w:val="clear" w:pos="1985"/>
      </w:tabs>
      <w:overflowPunct/>
      <w:autoSpaceDE/>
      <w:autoSpaceDN/>
      <w:adjustRightInd/>
      <w:spacing w:before="0" w:after="220"/>
      <w:jc w:val="left"/>
      <w:textAlignment w:val="auto"/>
    </w:pPr>
    <w:rPr>
      <w:rFonts w:ascii="Arial" w:eastAsia="ＭＳ 明朝" w:hAnsi="Arial"/>
      <w:sz w:val="22"/>
      <w:lang w:val="en-US" w:eastAsia="ja-JP"/>
    </w:rPr>
  </w:style>
  <w:style w:type="paragraph" w:customStyle="1" w:styleId="CharCharZchnZchnCharCharCarCar">
    <w:name w:val="Char Char Zchn Zchn Char Char Car Car"/>
    <w:semiHidden/>
    <w:rsid w:val="00CC46A9"/>
    <w:pPr>
      <w:keepNext/>
      <w:numPr>
        <w:numId w:val="42"/>
      </w:numPr>
      <w:autoSpaceDE w:val="0"/>
      <w:autoSpaceDN w:val="0"/>
      <w:adjustRightInd w:val="0"/>
      <w:spacing w:before="60" w:after="60"/>
      <w:jc w:val="both"/>
    </w:pPr>
    <w:rPr>
      <w:rFonts w:ascii="Arial" w:eastAsia="SimSun" w:hAnsi="Arial" w:cs="Arial"/>
      <w:color w:val="0000FF"/>
      <w:sz w:val="20"/>
      <w:szCs w:val="20"/>
      <w:lang w:eastAsia="zh-CN"/>
    </w:rPr>
  </w:style>
  <w:style w:type="paragraph" w:styleId="a">
    <w:name w:val="List Bullet"/>
    <w:basedOn w:val="a0"/>
    <w:rsid w:val="00CC46A9"/>
    <w:pPr>
      <w:numPr>
        <w:numId w:val="133"/>
      </w:numPr>
    </w:pPr>
    <w:rPr>
      <w:rFonts w:eastAsiaTheme="minorEastAsia"/>
    </w:rPr>
  </w:style>
  <w:style w:type="paragraph" w:customStyle="1" w:styleId="NormalITU">
    <w:name w:val="Normal_ITU"/>
    <w:basedOn w:val="a0"/>
    <w:rsid w:val="00CC46A9"/>
    <w:pPr>
      <w:tabs>
        <w:tab w:val="clear" w:pos="794"/>
        <w:tab w:val="clear" w:pos="1191"/>
        <w:tab w:val="clear" w:pos="1588"/>
        <w:tab w:val="clear" w:pos="1985"/>
      </w:tabs>
      <w:overflowPunct/>
      <w:spacing w:before="120"/>
      <w:jc w:val="left"/>
      <w:textAlignment w:val="auto"/>
    </w:pPr>
    <w:rPr>
      <w:rFonts w:eastAsia="ＭＳ 明朝" w:cs="Arial"/>
      <w:sz w:val="24"/>
      <w:lang w:val="en-US" w:eastAsia="ja-JP"/>
    </w:rPr>
  </w:style>
  <w:style w:type="paragraph" w:customStyle="1" w:styleId="XTableEntry">
    <w:name w:val="XTableEntry"/>
    <w:basedOn w:val="a0"/>
    <w:rsid w:val="00CC46A9"/>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Theme="minorEastAsia"/>
    </w:rPr>
  </w:style>
  <w:style w:type="paragraph" w:customStyle="1" w:styleId="XParagraph">
    <w:name w:val="XParagraph"/>
    <w:basedOn w:val="a0"/>
    <w:link w:val="XParagraphChar"/>
    <w:rsid w:val="00CC46A9"/>
    <w:pPr>
      <w:tabs>
        <w:tab w:val="clear" w:pos="794"/>
        <w:tab w:val="clear" w:pos="1588"/>
        <w:tab w:val="clear" w:pos="1985"/>
        <w:tab w:val="left" w:pos="284"/>
        <w:tab w:val="num" w:pos="1191"/>
      </w:tabs>
      <w:spacing w:before="120"/>
      <w:ind w:left="567"/>
    </w:pPr>
    <w:rPr>
      <w:rFonts w:eastAsiaTheme="minorEastAsia"/>
      <w:szCs w:val="22"/>
    </w:rPr>
  </w:style>
  <w:style w:type="paragraph" w:customStyle="1" w:styleId="XBullet1">
    <w:name w:val="XBullet1"/>
    <w:basedOn w:val="a0"/>
    <w:rsid w:val="00CC46A9"/>
    <w:pPr>
      <w:tabs>
        <w:tab w:val="clear" w:pos="794"/>
        <w:tab w:val="clear" w:pos="1191"/>
        <w:tab w:val="clear" w:pos="1588"/>
        <w:tab w:val="clear" w:pos="1985"/>
        <w:tab w:val="left" w:pos="284"/>
        <w:tab w:val="num" w:pos="21972"/>
      </w:tabs>
      <w:spacing w:before="120"/>
      <w:ind w:left="992" w:hanging="425"/>
    </w:pPr>
    <w:rPr>
      <w:rFonts w:eastAsiaTheme="minorEastAsia"/>
      <w:szCs w:val="22"/>
    </w:rPr>
  </w:style>
  <w:style w:type="paragraph" w:customStyle="1" w:styleId="XBullet2">
    <w:name w:val="XBullet2"/>
    <w:basedOn w:val="XBullet1"/>
    <w:rsid w:val="00CC46A9"/>
    <w:pPr>
      <w:ind w:left="1417"/>
    </w:pPr>
  </w:style>
  <w:style w:type="character" w:customStyle="1" w:styleId="XParagraphChar">
    <w:name w:val="XParagraph Char"/>
    <w:basedOn w:val="a1"/>
    <w:link w:val="XParagraph"/>
    <w:rsid w:val="00CC46A9"/>
    <w:rPr>
      <w:rFonts w:ascii="Times New Roman" w:hAnsi="Times New Roman" w:cs="Times New Roman"/>
      <w:kern w:val="0"/>
      <w:sz w:val="20"/>
      <w:lang w:val="en-GB" w:eastAsia="en-US"/>
    </w:rPr>
  </w:style>
  <w:style w:type="paragraph" w:customStyle="1" w:styleId="XEquation2">
    <w:name w:val="XEquation2"/>
    <w:basedOn w:val="a0"/>
    <w:rsid w:val="00CC46A9"/>
    <w:pPr>
      <w:tabs>
        <w:tab w:val="clear" w:pos="1191"/>
        <w:tab w:val="clear" w:pos="1985"/>
        <w:tab w:val="right" w:pos="9356"/>
        <w:tab w:val="right" w:pos="9696"/>
      </w:tabs>
      <w:spacing w:before="120" w:after="120"/>
      <w:ind w:left="1701"/>
      <w:jc w:val="left"/>
    </w:pPr>
    <w:rPr>
      <w:rFonts w:eastAsiaTheme="minorEastAsia"/>
      <w:szCs w:val="22"/>
    </w:rPr>
  </w:style>
  <w:style w:type="paragraph" w:customStyle="1" w:styleId="note10">
    <w:name w:val="note1"/>
    <w:basedOn w:val="a0"/>
    <w:rsid w:val="00CC46A9"/>
    <w:pPr>
      <w:tabs>
        <w:tab w:val="clear" w:pos="794"/>
        <w:tab w:val="clear" w:pos="1191"/>
        <w:tab w:val="clear" w:pos="1588"/>
        <w:tab w:val="clear" w:pos="1985"/>
      </w:tabs>
      <w:adjustRightInd/>
      <w:spacing w:before="60" w:line="199" w:lineRule="atLeast"/>
      <w:ind w:left="284"/>
      <w:textAlignment w:val="auto"/>
    </w:pPr>
    <w:rPr>
      <w:rFonts w:eastAsiaTheme="minorEastAsia"/>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semiHidden/>
    <w:rsid w:val="00CC46A9"/>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References">
    <w:name w:val="References"/>
    <w:basedOn w:val="a0"/>
    <w:rsid w:val="00CC46A9"/>
    <w:pPr>
      <w:numPr>
        <w:numId w:val="320"/>
      </w:numPr>
      <w:tabs>
        <w:tab w:val="clear" w:pos="794"/>
        <w:tab w:val="clear" w:pos="1191"/>
        <w:tab w:val="clear" w:pos="1588"/>
        <w:tab w:val="clear" w:pos="1985"/>
      </w:tabs>
      <w:overflowPunct/>
      <w:autoSpaceDE/>
      <w:autoSpaceDN/>
      <w:adjustRightInd/>
      <w:spacing w:before="0"/>
      <w:textAlignment w:val="auto"/>
    </w:pPr>
    <w:rPr>
      <w:rFonts w:eastAsia="ＭＳ 明朝"/>
      <w:sz w:val="16"/>
      <w:lang w:val="en-US"/>
    </w:rPr>
  </w:style>
  <w:style w:type="character" w:customStyle="1" w:styleId="Annex4CharChar">
    <w:name w:val="Annex 4 Char Char"/>
    <w:basedOn w:val="a1"/>
    <w:rsid w:val="00CC46A9"/>
    <w:rPr>
      <w:rFonts w:ascii="Arial" w:eastAsia="SimSun" w:hAnsi="Arial" w:cs="Arial"/>
      <w:b/>
      <w:bCs/>
      <w:color w:val="0000FF"/>
      <w:kern w:val="2"/>
      <w:lang w:val="en-US" w:eastAsia="en-US" w:bidi="ar-SA"/>
    </w:rPr>
  </w:style>
  <w:style w:type="paragraph" w:customStyle="1" w:styleId="bibliography">
    <w:name w:val="bibliography"/>
    <w:basedOn w:val="a0"/>
    <w:rsid w:val="00CC46A9"/>
    <w:pPr>
      <w:numPr>
        <w:numId w:val="321"/>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character" w:customStyle="1" w:styleId="AVCBulletlevel1CharChar1">
    <w:name w:val="AVC Bullet level 1 Char Char1"/>
    <w:basedOn w:val="a1"/>
    <w:link w:val="AVCBulletlevel1Char"/>
    <w:rsid w:val="00CC46A9"/>
    <w:rPr>
      <w:rFonts w:ascii="Times New Roman" w:hAnsi="Times New Roman" w:cs="Times New Roman"/>
      <w:kern w:val="0"/>
      <w:sz w:val="20"/>
      <w:szCs w:val="20"/>
      <w:lang w:val="en-GB" w:eastAsia="en-US"/>
    </w:rPr>
  </w:style>
  <w:style w:type="character" w:customStyle="1" w:styleId="Annex3Char1">
    <w:name w:val="Annex 3 Char1"/>
    <w:basedOn w:val="a1"/>
    <w:rsid w:val="00CC46A9"/>
    <w:rPr>
      <w:rFonts w:ascii="Arial" w:eastAsia="SimSun" w:hAnsi="Arial" w:cs="Arial"/>
      <w:b/>
      <w:bCs/>
      <w:color w:val="0000FF"/>
      <w:kern w:val="2"/>
      <w:lang w:val="en-GB" w:eastAsia="en-US" w:bidi="ar-SA"/>
    </w:rPr>
  </w:style>
  <w:style w:type="paragraph" w:customStyle="1" w:styleId="AVCBulletlevel2">
    <w:name w:val="AVC Bullet level 2"/>
    <w:basedOn w:val="AVCBulletlevel1Char"/>
    <w:rsid w:val="00CC46A9"/>
    <w:pPr>
      <w:numPr>
        <w:numId w:val="7"/>
      </w:numPr>
      <w:tabs>
        <w:tab w:val="clear" w:pos="795"/>
        <w:tab w:val="num" w:pos="794"/>
      </w:tabs>
      <w:ind w:left="794" w:hanging="391"/>
    </w:pPr>
  </w:style>
  <w:style w:type="character" w:customStyle="1" w:styleId="00BodyTextChar">
    <w:name w:val="00 BodyText Char"/>
    <w:basedOn w:val="a1"/>
    <w:link w:val="00BodyText"/>
    <w:rsid w:val="00CC46A9"/>
    <w:rPr>
      <w:rFonts w:ascii="Arial" w:eastAsia="ＭＳ 明朝" w:hAnsi="Arial" w:cs="Times New Roman"/>
      <w:kern w:val="0"/>
      <w:sz w:val="22"/>
      <w:szCs w:val="20"/>
    </w:rPr>
  </w:style>
  <w:style w:type="paragraph" w:customStyle="1" w:styleId="CharCharCharCharCharCharChar">
    <w:name w:val="Char Char Char Char Char Char Char"/>
    <w:semiHidden/>
    <w:rsid w:val="00CC46A9"/>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semiHidden/>
    <w:rsid w:val="00CC46A9"/>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Foreword">
    <w:name w:val="Foreword"/>
    <w:basedOn w:val="a0"/>
    <w:next w:val="a0"/>
    <w:rsid w:val="00CC46A9"/>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ＭＳ 明朝" w:hAnsi="Arial"/>
      <w:color w:val="0000FF"/>
      <w:lang w:eastAsia="ja-JP"/>
    </w:rPr>
  </w:style>
  <w:style w:type="paragraph" w:styleId="4">
    <w:name w:val="List Bullet 4"/>
    <w:basedOn w:val="a0"/>
    <w:autoRedefine/>
    <w:rsid w:val="00CC46A9"/>
    <w:pPr>
      <w:numPr>
        <w:numId w:val="324"/>
      </w:numPr>
      <w:tabs>
        <w:tab w:val="clear" w:pos="794"/>
        <w:tab w:val="clear" w:pos="1588"/>
        <w:tab w:val="clear" w:pos="1985"/>
      </w:tabs>
      <w:overflowPunct/>
      <w:autoSpaceDE/>
      <w:autoSpaceDN/>
      <w:adjustRightInd/>
      <w:spacing w:before="0" w:after="240" w:line="230" w:lineRule="atLeast"/>
      <w:textAlignment w:val="auto"/>
    </w:pPr>
    <w:rPr>
      <w:rFonts w:ascii="Arial" w:eastAsia="ＭＳ 明朝" w:hAnsi="Arial"/>
      <w:lang w:eastAsia="ja-JP"/>
    </w:rPr>
  </w:style>
  <w:style w:type="paragraph" w:styleId="5">
    <w:name w:val="List Number 5"/>
    <w:basedOn w:val="a0"/>
    <w:rsid w:val="00CC46A9"/>
    <w:pPr>
      <w:numPr>
        <w:numId w:val="325"/>
      </w:num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ＭＳ 明朝" w:hAnsi="Arial"/>
      <w:lang w:eastAsia="ja-JP"/>
    </w:rPr>
  </w:style>
  <w:style w:type="paragraph" w:customStyle="1" w:styleId="zzCopyright">
    <w:name w:val="zzCopyright"/>
    <w:basedOn w:val="a0"/>
    <w:next w:val="a0"/>
    <w:rsid w:val="00CC46A9"/>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ＭＳ 明朝" w:hAnsi="Arial"/>
      <w:color w:val="0000FF"/>
      <w:lang w:eastAsia="ja-JP"/>
    </w:rPr>
  </w:style>
  <w:style w:type="paragraph" w:customStyle="1" w:styleId="zzCover">
    <w:name w:val="zzCover"/>
    <w:basedOn w:val="a0"/>
    <w:rsid w:val="00CC46A9"/>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ＭＳ 明朝" w:hAnsi="Arial"/>
      <w:b/>
      <w:color w:val="000000"/>
      <w:sz w:val="24"/>
      <w:lang w:eastAsia="ja-JP"/>
    </w:rPr>
  </w:style>
  <w:style w:type="paragraph" w:customStyle="1" w:styleId="zzForeword">
    <w:name w:val="zzForeword"/>
    <w:basedOn w:val="a0"/>
    <w:next w:val="a0"/>
    <w:rsid w:val="00CC46A9"/>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ＭＳ 明朝"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semiHidden/>
    <w:rsid w:val="00CC46A9"/>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annex4char0">
    <w:name w:val="annex4char"/>
    <w:basedOn w:val="a0"/>
    <w:rsid w:val="00CC46A9"/>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ＭＳ 明朝"/>
      <w:sz w:val="24"/>
      <w:szCs w:val="24"/>
      <w:lang w:val="en-US" w:eastAsia="ja-JP"/>
    </w:rPr>
  </w:style>
  <w:style w:type="paragraph" w:customStyle="1" w:styleId="Bulletedo2">
    <w:name w:val="Bulleted o 2"/>
    <w:basedOn w:val="a0"/>
    <w:rsid w:val="00CC46A9"/>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eastAsiaTheme="minorEastAsia"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semiHidden/>
    <w:rsid w:val="00CC46A9"/>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semiHidden/>
    <w:rsid w:val="00CC46A9"/>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styleId="HTML">
    <w:name w:val="HTML Preformatted"/>
    <w:basedOn w:val="a0"/>
    <w:link w:val="HTML0"/>
    <w:rsid w:val="00CC46A9"/>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eastAsia="ＭＳ 明朝" w:hAnsi="Courier New" w:cs="Courier New"/>
      <w:lang w:val="en-US" w:eastAsia="ja-JP"/>
    </w:rPr>
  </w:style>
  <w:style w:type="character" w:customStyle="1" w:styleId="HTML0">
    <w:name w:val="HTML 書式付き (文字)"/>
    <w:basedOn w:val="a1"/>
    <w:link w:val="HTML"/>
    <w:rsid w:val="00CC46A9"/>
    <w:rPr>
      <w:rFonts w:ascii="Courier New" w:eastAsia="ＭＳ 明朝" w:hAnsi="Courier New" w:cs="Courier New"/>
      <w:kern w:val="0"/>
      <w:sz w:val="20"/>
      <w:szCs w:val="20"/>
    </w:rPr>
  </w:style>
  <w:style w:type="paragraph" w:customStyle="1" w:styleId="a2">
    <w:name w:val="a2"/>
    <w:basedOn w:val="2"/>
    <w:next w:val="a0"/>
    <w:rsid w:val="00CC46A9"/>
    <w:pPr>
      <w:keepLines w:val="0"/>
      <w:numPr>
        <w:numId w:val="327"/>
      </w:numPr>
      <w:tabs>
        <w:tab w:val="clear" w:pos="794"/>
        <w:tab w:val="clear" w:pos="1191"/>
        <w:tab w:val="clear" w:pos="1588"/>
        <w:tab w:val="clear" w:pos="1985"/>
        <w:tab w:val="left" w:pos="500"/>
        <w:tab w:val="left" w:pos="720"/>
      </w:tabs>
      <w:suppressAutoHyphens/>
      <w:overflowPunct/>
      <w:autoSpaceDE/>
      <w:autoSpaceDN/>
      <w:adjustRightInd/>
      <w:spacing w:before="270" w:after="240" w:line="270" w:lineRule="exact"/>
      <w:jc w:val="left"/>
      <w:textAlignment w:val="auto"/>
    </w:pPr>
    <w:rPr>
      <w:rFonts w:ascii="Arial" w:eastAsia="ＭＳ 明朝" w:hAnsi="Arial"/>
      <w:bCs w:val="0"/>
      <w:sz w:val="24"/>
      <w:szCs w:val="20"/>
      <w:lang w:val="de-DE" w:eastAsia="ja-JP"/>
    </w:rPr>
  </w:style>
  <w:style w:type="paragraph" w:customStyle="1" w:styleId="a3">
    <w:name w:val="a3"/>
    <w:basedOn w:val="3"/>
    <w:next w:val="a0"/>
    <w:rsid w:val="00CC46A9"/>
    <w:pPr>
      <w:keepLines w:val="0"/>
      <w:numPr>
        <w:numId w:val="327"/>
      </w:numPr>
      <w:tabs>
        <w:tab w:val="clear" w:pos="794"/>
        <w:tab w:val="clear" w:pos="1191"/>
        <w:tab w:val="clear" w:pos="1588"/>
        <w:tab w:val="clear" w:pos="1985"/>
        <w:tab w:val="left" w:pos="640"/>
        <w:tab w:val="left" w:pos="880"/>
      </w:tabs>
      <w:suppressAutoHyphens/>
      <w:overflowPunct/>
      <w:autoSpaceDE/>
      <w:autoSpaceDN/>
      <w:adjustRightInd/>
      <w:spacing w:before="60" w:after="240" w:line="250" w:lineRule="exact"/>
      <w:jc w:val="left"/>
      <w:textAlignment w:val="auto"/>
    </w:pPr>
    <w:rPr>
      <w:rFonts w:ascii="Arial" w:eastAsia="ＭＳ 明朝" w:hAnsi="Arial"/>
      <w:bCs w:val="0"/>
      <w:sz w:val="22"/>
      <w:lang w:val="de-DE" w:eastAsia="ja-JP"/>
    </w:rPr>
  </w:style>
  <w:style w:type="paragraph" w:customStyle="1" w:styleId="a4">
    <w:name w:val="a4"/>
    <w:basedOn w:val="40"/>
    <w:next w:val="a0"/>
    <w:rsid w:val="00CC46A9"/>
    <w:pPr>
      <w:keepLines w:val="0"/>
      <w:numPr>
        <w:numId w:val="327"/>
      </w:numPr>
      <w:tabs>
        <w:tab w:val="clear" w:pos="794"/>
        <w:tab w:val="clear" w:pos="1191"/>
        <w:tab w:val="clear" w:pos="1588"/>
        <w:tab w:val="clear" w:pos="1985"/>
        <w:tab w:val="left" w:pos="880"/>
      </w:tabs>
      <w:suppressAutoHyphens/>
      <w:overflowPunct/>
      <w:autoSpaceDE/>
      <w:autoSpaceDN/>
      <w:adjustRightInd/>
      <w:spacing w:before="60" w:after="240" w:line="230" w:lineRule="exact"/>
      <w:textAlignment w:val="auto"/>
    </w:pPr>
    <w:rPr>
      <w:rFonts w:ascii="Arial" w:eastAsia="ＭＳ 明朝" w:hAnsi="Arial"/>
      <w:bCs w:val="0"/>
      <w:lang w:val="de-DE" w:eastAsia="ja-JP"/>
    </w:rPr>
  </w:style>
  <w:style w:type="paragraph" w:customStyle="1" w:styleId="a5">
    <w:name w:val="a5"/>
    <w:basedOn w:val="50"/>
    <w:next w:val="a0"/>
    <w:rsid w:val="00CC46A9"/>
    <w:pPr>
      <w:keepLines w:val="0"/>
      <w:numPr>
        <w:numId w:val="327"/>
      </w:numPr>
      <w:tabs>
        <w:tab w:val="clear" w:pos="794"/>
        <w:tab w:val="clear" w:pos="907"/>
        <w:tab w:val="clear" w:pos="1191"/>
        <w:tab w:val="clear" w:pos="1588"/>
        <w:tab w:val="clear" w:pos="1985"/>
        <w:tab w:val="left" w:pos="1140"/>
        <w:tab w:val="left" w:pos="1360"/>
      </w:tabs>
      <w:suppressAutoHyphens/>
      <w:overflowPunct/>
      <w:autoSpaceDE/>
      <w:autoSpaceDN/>
      <w:adjustRightInd/>
      <w:spacing w:before="60" w:after="240" w:line="230" w:lineRule="exact"/>
      <w:jc w:val="left"/>
      <w:textAlignment w:val="auto"/>
    </w:pPr>
    <w:rPr>
      <w:rFonts w:ascii="Arial" w:eastAsia="ＭＳ 明朝" w:hAnsi="Arial"/>
      <w:bCs w:val="0"/>
      <w:lang w:val="de-DE" w:eastAsia="ja-JP"/>
    </w:rPr>
  </w:style>
  <w:style w:type="paragraph" w:customStyle="1" w:styleId="a6">
    <w:name w:val="a6"/>
    <w:basedOn w:val="6"/>
    <w:next w:val="a0"/>
    <w:rsid w:val="00CC46A9"/>
    <w:pPr>
      <w:keepLines w:val="0"/>
      <w:numPr>
        <w:numId w:val="327"/>
      </w:numPr>
      <w:tabs>
        <w:tab w:val="clear" w:pos="794"/>
        <w:tab w:val="clear" w:pos="1191"/>
        <w:tab w:val="clear" w:pos="1588"/>
        <w:tab w:val="clear" w:pos="1985"/>
        <w:tab w:val="left" w:pos="1140"/>
        <w:tab w:val="left" w:pos="1360"/>
      </w:tabs>
      <w:suppressAutoHyphens/>
      <w:overflowPunct/>
      <w:autoSpaceDE/>
      <w:autoSpaceDN/>
      <w:adjustRightInd/>
      <w:spacing w:before="60" w:after="240" w:line="230" w:lineRule="exact"/>
      <w:jc w:val="left"/>
      <w:textAlignment w:val="auto"/>
    </w:pPr>
    <w:rPr>
      <w:rFonts w:ascii="Arial" w:eastAsia="ＭＳ 明朝" w:hAnsi="Arial"/>
      <w:bCs w:val="0"/>
      <w:lang w:val="de-DE" w:eastAsia="ja-JP"/>
    </w:rPr>
  </w:style>
  <w:style w:type="paragraph" w:customStyle="1" w:styleId="ANNEX">
    <w:name w:val="ANNEX"/>
    <w:basedOn w:val="a0"/>
    <w:next w:val="a0"/>
    <w:rsid w:val="00CC46A9"/>
    <w:pPr>
      <w:keepNext/>
      <w:pageBreakBefore/>
      <w:numPr>
        <w:numId w:val="327"/>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ＭＳ 明朝" w:hAnsi="Arial"/>
      <w:b/>
      <w:sz w:val="28"/>
      <w:lang w:val="de-DE"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1377</Words>
  <Characters>7853</Characters>
  <Application>Microsoft Office Word</Application>
  <DocSecurity>0</DocSecurity>
  <Lines>65</Lines>
  <Paragraphs>18</Paragraphs>
  <ScaleCrop>false</ScaleCrop>
  <HeadingPairs>
    <vt:vector size="2" baseType="variant">
      <vt:variant>
        <vt:lpstr>タイトル</vt:lpstr>
      </vt:variant>
      <vt:variant>
        <vt:i4>1</vt:i4>
      </vt:variant>
    </vt:vector>
  </HeadingPairs>
  <TitlesOfParts>
    <vt:vector size="1" baseType="lpstr">
      <vt:lpstr/>
    </vt:vector>
  </TitlesOfParts>
  <Company>NEC</Company>
  <LinksUpToDate>false</LinksUpToDate>
  <CharactersWithSpaces>9212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蝶野慶一</dc:creator>
  <cp:keywords/>
  <dc:description/>
  <cp:lastModifiedBy>蝶野慶一</cp:lastModifiedBy>
  <cp:revision>2</cp:revision>
  <dcterms:created xsi:type="dcterms:W3CDTF">2011-12-28T04:54:00Z</dcterms:created>
  <dcterms:modified xsi:type="dcterms:W3CDTF">2011-12-28T04:54:00Z</dcterms:modified>
</cp:coreProperties>
</file>