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853" w:rsidRPr="00210652" w:rsidRDefault="00642853" w:rsidP="00642853">
      <w:pPr>
        <w:pStyle w:val="Heading4"/>
        <w:numPr>
          <w:ilvl w:val="0"/>
          <w:numId w:val="0"/>
        </w:numPr>
        <w:ind w:left="1701" w:hanging="1701"/>
      </w:pPr>
      <w:bookmarkStart w:id="0" w:name="_Ref24891076"/>
      <w:bookmarkStart w:id="1" w:name="_Ref24994337"/>
      <w:bookmarkStart w:id="2" w:name="_Ref34025574"/>
      <w:bookmarkStart w:id="3" w:name="_Toc77680563"/>
      <w:bookmarkStart w:id="4" w:name="_Toc226456752"/>
      <w:bookmarkStart w:id="5" w:name="_Toc248045387"/>
      <w:bookmarkStart w:id="6" w:name="_Toc287363857"/>
      <w:bookmarkStart w:id="7" w:name="_Toc293649290"/>
      <w:r>
        <w:t xml:space="preserve">9.3.3.1 </w:t>
      </w:r>
      <w:r w:rsidRPr="00210652">
        <w:t xml:space="preserve">Derivation process for </w:t>
      </w:r>
      <w:bookmarkEnd w:id="0"/>
      <w:bookmarkEnd w:id="1"/>
      <w:r w:rsidRPr="00210652">
        <w:t>ctxIdx</w:t>
      </w:r>
      <w:bookmarkEnd w:id="2"/>
      <w:bookmarkEnd w:id="3"/>
      <w:bookmarkEnd w:id="4"/>
      <w:bookmarkEnd w:id="5"/>
      <w:bookmarkEnd w:id="6"/>
      <w:bookmarkEnd w:id="7"/>
    </w:p>
    <w:p w:rsidR="00642853" w:rsidRPr="00210652" w:rsidRDefault="00642853" w:rsidP="00642853">
      <w:r w:rsidRPr="00210652">
        <w:t>Inputs to this process are binIdx, maxBinIdxCtx, ctxIdxTable, and ctxIdxOffset.</w:t>
      </w:r>
    </w:p>
    <w:p w:rsidR="00642853" w:rsidRPr="00210652" w:rsidRDefault="00642853" w:rsidP="00642853">
      <w:r w:rsidRPr="00210652">
        <w:t>Output of this process is ctxIdx.</w:t>
      </w:r>
      <w:bookmarkStart w:id="8" w:name="_Ref24886394"/>
      <w:bookmarkStart w:id="9" w:name="_Ref24886390"/>
      <w:bookmarkStart w:id="10" w:name="_Toc22893632"/>
    </w:p>
    <w:bookmarkEnd w:id="8"/>
    <w:bookmarkEnd w:id="9"/>
    <w:bookmarkEnd w:id="10"/>
    <w:p w:rsidR="00642853" w:rsidRPr="00210652" w:rsidRDefault="000370ED" w:rsidP="00642853">
      <w:r w:rsidRPr="00210652">
        <w:fldChar w:fldCharType="begin" w:fldLock="1"/>
      </w:r>
      <w:r w:rsidR="00642853" w:rsidRPr="00210652">
        <w:instrText xml:space="preserve"> REF _Ref292722366 \h </w:instrText>
      </w:r>
      <w:r w:rsidRPr="00210652">
        <w:fldChar w:fldCharType="separate"/>
      </w:r>
      <w:r w:rsidR="00642853" w:rsidRPr="00210652">
        <w:t xml:space="preserve">Table </w:t>
      </w:r>
      <w:r w:rsidR="00642853" w:rsidRPr="00210652">
        <w:rPr>
          <w:noProof/>
        </w:rPr>
        <w:t>9</w:t>
      </w:r>
      <w:r w:rsidR="00642853" w:rsidRPr="00210652">
        <w:noBreakHyphen/>
      </w:r>
      <w:r w:rsidR="00642853" w:rsidRPr="00210652">
        <w:rPr>
          <w:noProof/>
        </w:rPr>
        <w:t>51</w:t>
      </w:r>
      <w:r w:rsidRPr="00210652">
        <w:fldChar w:fldCharType="end"/>
      </w:r>
      <w:r w:rsidR="00642853" w:rsidRPr="00210652">
        <w:t xml:space="preserve"> shows the assignment of ctxIdx increments (ctxIdxInc) to binIdx for all ctxIdxTable and ctxIdxOffset.</w:t>
      </w:r>
    </w:p>
    <w:p w:rsidR="00642853" w:rsidRPr="00210652" w:rsidRDefault="00642853" w:rsidP="00642853">
      <w:r w:rsidRPr="00210652">
        <w:t xml:space="preserve">The ctxIdx to be used with a specific binIdx is specified by first determining the ctxIdxTable and ctxIdxOffset associated with the given bin string or part thereof. The ctxIdxOffset is listed in </w:t>
      </w:r>
      <w:r w:rsidR="000370ED" w:rsidRPr="00210652">
        <w:fldChar w:fldCharType="begin" w:fldLock="1"/>
      </w:r>
      <w:r w:rsidRPr="00210652">
        <w:instrText xml:space="preserve"> REF _Ref292722366 \h </w:instrText>
      </w:r>
      <w:r w:rsidR="000370ED" w:rsidRPr="00210652">
        <w:fldChar w:fldCharType="separate"/>
      </w:r>
      <w:r w:rsidRPr="00210652">
        <w:t xml:space="preserve">Table </w:t>
      </w:r>
      <w:r w:rsidRPr="00210652">
        <w:rPr>
          <w:noProof/>
        </w:rPr>
        <w:t>9</w:t>
      </w:r>
      <w:r w:rsidRPr="00210652">
        <w:noBreakHyphen/>
      </w:r>
      <w:r w:rsidRPr="00210652">
        <w:rPr>
          <w:noProof/>
        </w:rPr>
        <w:t>51</w:t>
      </w:r>
      <w:r w:rsidR="000370ED" w:rsidRPr="00210652">
        <w:fldChar w:fldCharType="end"/>
      </w:r>
      <w:r w:rsidRPr="00210652">
        <w:t xml:space="preserve">, the ctxIdx for a binIdx is the sum of ctxIdxOffset and ctxIdxInc, which is found in </w:t>
      </w:r>
      <w:r w:rsidR="000370ED" w:rsidRPr="00210652">
        <w:rPr>
          <w:highlight w:val="yellow"/>
        </w:rPr>
        <w:fldChar w:fldCharType="begin" w:fldLock="1"/>
      </w:r>
      <w:r w:rsidRPr="00210652">
        <w:instrText xml:space="preserve"> REF _Ref292722366 \h </w:instrText>
      </w:r>
      <w:r w:rsidR="000370ED" w:rsidRPr="00210652">
        <w:rPr>
          <w:highlight w:val="yellow"/>
        </w:rPr>
      </w:r>
      <w:r w:rsidR="000370ED" w:rsidRPr="00210652">
        <w:rPr>
          <w:highlight w:val="yellow"/>
        </w:rPr>
        <w:fldChar w:fldCharType="separate"/>
      </w:r>
      <w:r w:rsidRPr="00210652">
        <w:t xml:space="preserve">Table </w:t>
      </w:r>
      <w:r w:rsidRPr="00210652">
        <w:rPr>
          <w:noProof/>
        </w:rPr>
        <w:t>9</w:t>
      </w:r>
      <w:r w:rsidRPr="00210652">
        <w:noBreakHyphen/>
      </w:r>
      <w:r w:rsidRPr="00210652">
        <w:rPr>
          <w:noProof/>
        </w:rPr>
        <w:t>51</w:t>
      </w:r>
      <w:r w:rsidR="000370ED" w:rsidRPr="00210652">
        <w:rPr>
          <w:highlight w:val="yellow"/>
        </w:rPr>
        <w:fldChar w:fldCharType="end"/>
      </w:r>
      <w:r w:rsidRPr="00210652">
        <w:t xml:space="preserve">. When more than one value is listed in </w:t>
      </w:r>
      <w:r w:rsidR="000370ED" w:rsidRPr="00210652">
        <w:rPr>
          <w:highlight w:val="yellow"/>
        </w:rPr>
        <w:fldChar w:fldCharType="begin" w:fldLock="1"/>
      </w:r>
      <w:r w:rsidRPr="00210652">
        <w:instrText xml:space="preserve"> REF _Ref292722366 \h </w:instrText>
      </w:r>
      <w:r w:rsidR="000370ED" w:rsidRPr="00210652">
        <w:rPr>
          <w:highlight w:val="yellow"/>
        </w:rPr>
      </w:r>
      <w:r w:rsidR="000370ED" w:rsidRPr="00210652">
        <w:rPr>
          <w:highlight w:val="yellow"/>
        </w:rPr>
        <w:fldChar w:fldCharType="separate"/>
      </w:r>
      <w:r w:rsidRPr="00210652">
        <w:t xml:space="preserve">Table </w:t>
      </w:r>
      <w:r w:rsidRPr="00210652">
        <w:rPr>
          <w:noProof/>
        </w:rPr>
        <w:t>9</w:t>
      </w:r>
      <w:r w:rsidRPr="00210652">
        <w:noBreakHyphen/>
      </w:r>
      <w:r w:rsidRPr="00210652">
        <w:rPr>
          <w:noProof/>
        </w:rPr>
        <w:t>51</w:t>
      </w:r>
      <w:r w:rsidR="000370ED" w:rsidRPr="00210652">
        <w:rPr>
          <w:highlight w:val="yellow"/>
        </w:rPr>
        <w:fldChar w:fldCharType="end"/>
      </w:r>
      <w:r w:rsidRPr="00210652">
        <w:t xml:space="preserve"> for a binIdx, the assignment process for ctxIdxInc for that binIdx is further specified in the subclauses given in parenthesis of the corresponding table entry. </w:t>
      </w:r>
    </w:p>
    <w:p w:rsidR="00642853" w:rsidRPr="00210652" w:rsidRDefault="00642853" w:rsidP="00642853">
      <w:r w:rsidRPr="00210652">
        <w:t>All bins with binIdx greater than maxBinIdxCtx are parsed using the value of ctxIdx being assigned to binIdx equal to maxBinIdxCtx.</w:t>
      </w:r>
    </w:p>
    <w:p w:rsidR="00642853" w:rsidRDefault="00642853" w:rsidP="00642853">
      <w:pPr>
        <w:rPr>
          <w:ins w:id="11" w:author="Qualcomm User" w:date="2011-11-19T17:38:00Z"/>
        </w:rPr>
      </w:pPr>
      <w:r w:rsidRPr="00210652">
        <w:t xml:space="preserve">All entries in </w:t>
      </w:r>
      <w:r w:rsidR="000370ED" w:rsidRPr="00210652">
        <w:rPr>
          <w:highlight w:val="yellow"/>
        </w:rPr>
        <w:fldChar w:fldCharType="begin" w:fldLock="1"/>
      </w:r>
      <w:r w:rsidRPr="00210652">
        <w:instrText xml:space="preserve"> REF _Ref292722366 \h </w:instrText>
      </w:r>
      <w:r w:rsidR="000370ED" w:rsidRPr="00210652">
        <w:rPr>
          <w:highlight w:val="yellow"/>
        </w:rPr>
      </w:r>
      <w:r w:rsidR="000370ED" w:rsidRPr="00210652">
        <w:rPr>
          <w:highlight w:val="yellow"/>
        </w:rPr>
        <w:fldChar w:fldCharType="separate"/>
      </w:r>
      <w:r w:rsidRPr="00210652">
        <w:t xml:space="preserve">Table </w:t>
      </w:r>
      <w:r w:rsidRPr="00210652">
        <w:rPr>
          <w:noProof/>
        </w:rPr>
        <w:t>9</w:t>
      </w:r>
      <w:r w:rsidRPr="00210652">
        <w:noBreakHyphen/>
      </w:r>
      <w:r w:rsidRPr="00210652">
        <w:rPr>
          <w:noProof/>
        </w:rPr>
        <w:t>51</w:t>
      </w:r>
      <w:r w:rsidR="000370ED" w:rsidRPr="00210652">
        <w:rPr>
          <w:highlight w:val="yellow"/>
        </w:rPr>
        <w:fldChar w:fldCharType="end"/>
      </w:r>
      <w:r w:rsidRPr="00210652">
        <w:t xml:space="preserve"> labelled with "na" correspond to values of binIdx that do not occur for the corresponding ctxIdxOffset. </w:t>
      </w:r>
    </w:p>
    <w:p w:rsidR="00E375D5" w:rsidRDefault="00E375D5" w:rsidP="00642853">
      <w:pPr>
        <w:rPr>
          <w:ins w:id="12" w:author="Qualcomm User" w:date="2011-11-19T17:38:00Z"/>
        </w:rPr>
      </w:pPr>
    </w:p>
    <w:p w:rsidR="00E375D5" w:rsidRDefault="00E375D5" w:rsidP="00642853">
      <w:pPr>
        <w:rPr>
          <w:ins w:id="13" w:author="Qualcomm User" w:date="2011-11-19T17:38:00Z"/>
        </w:rPr>
      </w:pPr>
    </w:p>
    <w:p w:rsidR="00E375D5" w:rsidRPr="003344FA" w:rsidRDefault="00E375D5" w:rsidP="00E375D5">
      <w:pPr>
        <w:pStyle w:val="Caption"/>
        <w:rPr>
          <w:ins w:id="14" w:author="Qualcomm User" w:date="2011-11-19T17:38:00Z"/>
          <w:highlight w:val="yellow"/>
          <w:lang w:val="en-GB"/>
          <w:rPrChange w:id="15" w:author="Qualcomm User" w:date="2011-11-21T17:40:00Z">
            <w:rPr>
              <w:ins w:id="16" w:author="Qualcomm User" w:date="2011-11-19T17:38:00Z"/>
              <w:lang w:val="en-GB"/>
            </w:rPr>
          </w:rPrChange>
        </w:rPr>
      </w:pPr>
      <w:bookmarkStart w:id="17" w:name="_Ref289789130"/>
      <w:bookmarkStart w:id="18" w:name="_Toc293649406"/>
      <w:ins w:id="19" w:author="Qualcomm User" w:date="2011-11-19T17:38:00Z">
        <w:r w:rsidRPr="003344FA">
          <w:rPr>
            <w:highlight w:val="yellow"/>
            <w:lang w:val="en-GB"/>
            <w:rPrChange w:id="20" w:author="Qualcomm User" w:date="2011-11-21T17:40:00Z">
              <w:rPr>
                <w:lang w:val="en-GB"/>
              </w:rPr>
            </w:rPrChange>
          </w:rPr>
          <w:t xml:space="preserve">Table </w:t>
        </w:r>
        <w:r w:rsidR="000370ED" w:rsidRPr="003344FA">
          <w:rPr>
            <w:highlight w:val="yellow"/>
            <w:lang w:val="en-GB"/>
            <w:rPrChange w:id="21" w:author="Qualcomm User" w:date="2011-11-21T17:40:00Z">
              <w:rPr>
                <w:lang w:val="en-GB"/>
              </w:rPr>
            </w:rPrChange>
          </w:rPr>
          <w:fldChar w:fldCharType="begin" w:fldLock="1"/>
        </w:r>
        <w:r w:rsidRPr="003344FA">
          <w:rPr>
            <w:highlight w:val="yellow"/>
            <w:lang w:val="en-GB"/>
            <w:rPrChange w:id="22" w:author="Qualcomm User" w:date="2011-11-21T17:40:00Z">
              <w:rPr>
                <w:lang w:val="en-GB"/>
              </w:rPr>
            </w:rPrChange>
          </w:rPr>
          <w:instrText xml:space="preserve"> STYLEREF 1 \s </w:instrText>
        </w:r>
        <w:r w:rsidR="000370ED" w:rsidRPr="003344FA">
          <w:rPr>
            <w:highlight w:val="yellow"/>
            <w:lang w:val="en-GB"/>
            <w:rPrChange w:id="23" w:author="Qualcomm User" w:date="2011-11-21T17:40:00Z">
              <w:rPr>
                <w:lang w:val="en-GB"/>
              </w:rPr>
            </w:rPrChange>
          </w:rPr>
          <w:fldChar w:fldCharType="separate"/>
        </w:r>
        <w:r w:rsidRPr="003344FA">
          <w:rPr>
            <w:noProof/>
            <w:highlight w:val="yellow"/>
            <w:lang w:val="en-GB"/>
            <w:rPrChange w:id="24" w:author="Qualcomm User" w:date="2011-11-21T17:40:00Z">
              <w:rPr>
                <w:noProof/>
                <w:lang w:val="en-GB"/>
              </w:rPr>
            </w:rPrChange>
          </w:rPr>
          <w:t>9</w:t>
        </w:r>
        <w:r w:rsidR="000370ED" w:rsidRPr="003344FA">
          <w:rPr>
            <w:highlight w:val="yellow"/>
            <w:lang w:val="en-GB"/>
            <w:rPrChange w:id="25" w:author="Qualcomm User" w:date="2011-11-21T17:40:00Z">
              <w:rPr>
                <w:lang w:val="en-GB"/>
              </w:rPr>
            </w:rPrChange>
          </w:rPr>
          <w:fldChar w:fldCharType="end"/>
        </w:r>
        <w:r w:rsidRPr="003344FA">
          <w:rPr>
            <w:highlight w:val="yellow"/>
            <w:lang w:val="en-GB"/>
            <w:rPrChange w:id="26" w:author="Qualcomm User" w:date="2011-11-21T17:40:00Z">
              <w:rPr>
                <w:lang w:val="en-GB"/>
              </w:rPr>
            </w:rPrChange>
          </w:rPr>
          <w:noBreakHyphen/>
        </w:r>
        <w:r w:rsidR="000370ED" w:rsidRPr="003344FA">
          <w:rPr>
            <w:highlight w:val="yellow"/>
            <w:lang w:val="en-GB"/>
            <w:rPrChange w:id="27" w:author="Qualcomm User" w:date="2011-11-21T17:40:00Z">
              <w:rPr>
                <w:lang w:val="en-GB"/>
              </w:rPr>
            </w:rPrChange>
          </w:rPr>
          <w:fldChar w:fldCharType="begin" w:fldLock="1"/>
        </w:r>
        <w:r w:rsidRPr="003344FA">
          <w:rPr>
            <w:highlight w:val="yellow"/>
            <w:lang w:val="en-GB"/>
            <w:rPrChange w:id="28" w:author="Qualcomm User" w:date="2011-11-21T17:40:00Z">
              <w:rPr>
                <w:lang w:val="en-GB"/>
              </w:rPr>
            </w:rPrChange>
          </w:rPr>
          <w:instrText xml:space="preserve"> SEQ Table \* ARABIC \s 1 </w:instrText>
        </w:r>
        <w:r w:rsidR="000370ED" w:rsidRPr="003344FA">
          <w:rPr>
            <w:highlight w:val="yellow"/>
            <w:lang w:val="en-GB"/>
            <w:rPrChange w:id="29" w:author="Qualcomm User" w:date="2011-11-21T17:40:00Z">
              <w:rPr>
                <w:lang w:val="en-GB"/>
              </w:rPr>
            </w:rPrChange>
          </w:rPr>
          <w:fldChar w:fldCharType="separate"/>
        </w:r>
        <w:r w:rsidRPr="003344FA">
          <w:rPr>
            <w:noProof/>
            <w:highlight w:val="yellow"/>
            <w:lang w:val="en-GB"/>
            <w:rPrChange w:id="30" w:author="Qualcomm User" w:date="2011-11-21T17:40:00Z">
              <w:rPr>
                <w:noProof/>
                <w:lang w:val="en-GB"/>
              </w:rPr>
            </w:rPrChange>
          </w:rPr>
          <w:t>31</w:t>
        </w:r>
        <w:r w:rsidR="000370ED" w:rsidRPr="003344FA">
          <w:rPr>
            <w:highlight w:val="yellow"/>
            <w:lang w:val="en-GB"/>
            <w:rPrChange w:id="31" w:author="Qualcomm User" w:date="2011-11-21T17:40:00Z">
              <w:rPr>
                <w:lang w:val="en-GB"/>
              </w:rPr>
            </w:rPrChange>
          </w:rPr>
          <w:fldChar w:fldCharType="end"/>
        </w:r>
        <w:bookmarkEnd w:id="17"/>
        <w:r w:rsidRPr="003344FA">
          <w:rPr>
            <w:highlight w:val="yellow"/>
            <w:lang w:val="en-GB"/>
            <w:rPrChange w:id="32" w:author="Qualcomm User" w:date="2011-11-21T17:40:00Z">
              <w:rPr>
                <w:lang w:val="en-GB"/>
              </w:rPr>
            </w:rPrChange>
          </w:rPr>
          <w:t xml:space="preserve"> – Values of variable m and n for inter_pred_flag ctxIdx</w:t>
        </w:r>
        <w:bookmarkEnd w:id="18"/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8"/>
        <w:gridCol w:w="1099"/>
        <w:gridCol w:w="990"/>
        <w:gridCol w:w="990"/>
        <w:gridCol w:w="990"/>
      </w:tblGrid>
      <w:tr w:rsidR="00E375D5" w:rsidRPr="003344FA" w:rsidTr="00BE68C0">
        <w:trPr>
          <w:cantSplit/>
          <w:trHeight w:val="390"/>
          <w:jc w:val="center"/>
          <w:ins w:id="33" w:author="Qualcomm User" w:date="2011-11-19T17:38:00Z"/>
        </w:trPr>
        <w:tc>
          <w:tcPr>
            <w:tcW w:w="1088" w:type="dxa"/>
            <w:vMerge w:val="restart"/>
            <w:vAlign w:val="center"/>
          </w:tcPr>
          <w:p w:rsidR="00E375D5" w:rsidRPr="003344FA" w:rsidRDefault="00E375D5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34" w:author="Qualcomm User" w:date="2011-11-19T17:38:00Z"/>
                <w:rFonts w:eastAsia="Times New Roman"/>
                <w:b/>
                <w:sz w:val="16"/>
                <w:szCs w:val="18"/>
                <w:highlight w:val="yellow"/>
                <w:rPrChange w:id="35" w:author="Qualcomm User" w:date="2011-11-21T17:40:00Z">
                  <w:rPr>
                    <w:ins w:id="36" w:author="Qualcomm User" w:date="2011-11-19T17:38:00Z"/>
                    <w:rFonts w:eastAsia="Times New Roman"/>
                    <w:b/>
                    <w:sz w:val="16"/>
                    <w:szCs w:val="18"/>
                  </w:rPr>
                </w:rPrChange>
              </w:rPr>
            </w:pPr>
            <w:ins w:id="37" w:author="Qualcomm User" w:date="2011-11-19T17:38:00Z">
              <w:r w:rsidRPr="003344FA">
                <w:rPr>
                  <w:rFonts w:eastAsia="Times New Roman"/>
                  <w:b/>
                  <w:sz w:val="16"/>
                  <w:szCs w:val="18"/>
                  <w:highlight w:val="yellow"/>
                  <w:rPrChange w:id="38" w:author="Qualcomm User" w:date="2011-11-21T17:40:00Z">
                    <w:rPr>
                      <w:rFonts w:eastAsia="Times New Roman"/>
                      <w:b/>
                      <w:sz w:val="16"/>
                      <w:szCs w:val="18"/>
                    </w:rPr>
                  </w:rPrChange>
                </w:rPr>
                <w:t>Initialisation variables</w:t>
              </w:r>
            </w:ins>
          </w:p>
        </w:tc>
        <w:tc>
          <w:tcPr>
            <w:tcW w:w="4069" w:type="dxa"/>
            <w:gridSpan w:val="4"/>
            <w:vAlign w:val="center"/>
          </w:tcPr>
          <w:p w:rsidR="00E375D5" w:rsidRPr="003344FA" w:rsidRDefault="00E375D5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39" w:author="Qualcomm User" w:date="2011-11-19T17:38:00Z"/>
                <w:rFonts w:eastAsia="Times New Roman"/>
                <w:b/>
                <w:sz w:val="16"/>
                <w:szCs w:val="18"/>
                <w:highlight w:val="yellow"/>
                <w:rPrChange w:id="40" w:author="Qualcomm User" w:date="2011-11-21T17:40:00Z">
                  <w:rPr>
                    <w:ins w:id="41" w:author="Qualcomm User" w:date="2011-11-19T17:38:00Z"/>
                    <w:rFonts w:eastAsia="Times New Roman"/>
                    <w:b/>
                    <w:sz w:val="16"/>
                    <w:szCs w:val="18"/>
                  </w:rPr>
                </w:rPrChange>
              </w:rPr>
            </w:pPr>
            <w:ins w:id="42" w:author="Qualcomm User" w:date="2011-11-19T17:38:00Z">
              <w:r w:rsidRPr="003344FA">
                <w:rPr>
                  <w:rFonts w:eastAsia="Times New Roman"/>
                  <w:b/>
                  <w:sz w:val="16"/>
                  <w:szCs w:val="18"/>
                  <w:highlight w:val="yellow"/>
                  <w:rPrChange w:id="43" w:author="Qualcomm User" w:date="2011-11-21T17:40:00Z">
                    <w:rPr>
                      <w:rFonts w:eastAsia="Times New Roman"/>
                      <w:b/>
                      <w:sz w:val="16"/>
                      <w:szCs w:val="18"/>
                    </w:rPr>
                  </w:rPrChange>
                </w:rPr>
                <w:t>inter_pred_flag ctxIdx</w:t>
              </w:r>
            </w:ins>
          </w:p>
        </w:tc>
      </w:tr>
      <w:tr w:rsidR="00E375D5" w:rsidRPr="003344FA" w:rsidTr="00BE68C0">
        <w:trPr>
          <w:cantSplit/>
          <w:trHeight w:val="141"/>
          <w:jc w:val="center"/>
          <w:ins w:id="44" w:author="Qualcomm User" w:date="2011-11-19T17:38:00Z"/>
        </w:trPr>
        <w:tc>
          <w:tcPr>
            <w:tcW w:w="1088" w:type="dxa"/>
            <w:vMerge/>
            <w:vAlign w:val="center"/>
          </w:tcPr>
          <w:p w:rsidR="00E375D5" w:rsidRPr="003344FA" w:rsidRDefault="00E375D5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left"/>
              <w:rPr>
                <w:ins w:id="45" w:author="Qualcomm User" w:date="2011-11-19T17:38:00Z"/>
                <w:rFonts w:eastAsia="Times New Roman"/>
                <w:b/>
                <w:sz w:val="16"/>
                <w:szCs w:val="18"/>
                <w:highlight w:val="yellow"/>
                <w:rPrChange w:id="46" w:author="Qualcomm User" w:date="2011-11-21T17:40:00Z">
                  <w:rPr>
                    <w:ins w:id="47" w:author="Qualcomm User" w:date="2011-11-19T17:38:00Z"/>
                    <w:rFonts w:eastAsia="Times New Roman"/>
                    <w:b/>
                    <w:sz w:val="16"/>
                    <w:szCs w:val="18"/>
                  </w:rPr>
                </w:rPrChange>
              </w:rPr>
            </w:pPr>
          </w:p>
        </w:tc>
        <w:tc>
          <w:tcPr>
            <w:tcW w:w="1099" w:type="dxa"/>
            <w:vAlign w:val="center"/>
          </w:tcPr>
          <w:p w:rsidR="00E375D5" w:rsidRPr="003344FA" w:rsidRDefault="00E375D5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48" w:author="Qualcomm User" w:date="2011-11-19T17:38:00Z"/>
                <w:rFonts w:eastAsia="Times New Roman"/>
                <w:b/>
                <w:bCs/>
                <w:sz w:val="16"/>
                <w:szCs w:val="18"/>
                <w:highlight w:val="yellow"/>
                <w:rPrChange w:id="49" w:author="Qualcomm User" w:date="2011-11-21T17:40:00Z">
                  <w:rPr>
                    <w:ins w:id="50" w:author="Qualcomm User" w:date="2011-11-19T17:38:00Z"/>
                    <w:rFonts w:eastAsia="Times New Roman"/>
                    <w:b/>
                    <w:bCs/>
                    <w:sz w:val="16"/>
                    <w:szCs w:val="18"/>
                  </w:rPr>
                </w:rPrChange>
              </w:rPr>
            </w:pPr>
            <w:ins w:id="51" w:author="Qualcomm User" w:date="2011-11-19T17:38:00Z">
              <w:r w:rsidRPr="003344FA">
                <w:rPr>
                  <w:rFonts w:eastAsia="Times New Roman"/>
                  <w:b/>
                  <w:bCs/>
                  <w:sz w:val="16"/>
                  <w:szCs w:val="18"/>
                  <w:highlight w:val="yellow"/>
                  <w:rPrChange w:id="52" w:author="Qualcomm User" w:date="2011-11-21T17:40:00Z">
                    <w:rPr>
                      <w:rFonts w:eastAsia="Times New Roman"/>
                      <w:b/>
                      <w:bCs/>
                      <w:sz w:val="16"/>
                      <w:szCs w:val="18"/>
                    </w:rPr>
                  </w:rPrChange>
                </w:rPr>
                <w:t>0</w:t>
              </w:r>
            </w:ins>
          </w:p>
        </w:tc>
        <w:tc>
          <w:tcPr>
            <w:tcW w:w="990" w:type="dxa"/>
            <w:vAlign w:val="center"/>
          </w:tcPr>
          <w:p w:rsidR="00E375D5" w:rsidRPr="003344FA" w:rsidRDefault="00E375D5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53" w:author="Qualcomm User" w:date="2011-11-19T17:38:00Z"/>
                <w:rFonts w:eastAsia="Times New Roman"/>
                <w:b/>
                <w:sz w:val="16"/>
                <w:szCs w:val="18"/>
                <w:highlight w:val="yellow"/>
                <w:rPrChange w:id="54" w:author="Qualcomm User" w:date="2011-11-21T17:40:00Z">
                  <w:rPr>
                    <w:ins w:id="55" w:author="Qualcomm User" w:date="2011-11-19T17:38:00Z"/>
                    <w:rFonts w:eastAsia="Times New Roman"/>
                    <w:b/>
                    <w:sz w:val="16"/>
                    <w:szCs w:val="18"/>
                  </w:rPr>
                </w:rPrChange>
              </w:rPr>
            </w:pPr>
            <w:ins w:id="56" w:author="Qualcomm User" w:date="2011-11-19T17:38:00Z">
              <w:r w:rsidRPr="003344FA">
                <w:rPr>
                  <w:rFonts w:eastAsia="Times New Roman"/>
                  <w:b/>
                  <w:sz w:val="16"/>
                  <w:szCs w:val="18"/>
                  <w:highlight w:val="yellow"/>
                  <w:rPrChange w:id="57" w:author="Qualcomm User" w:date="2011-11-21T17:40:00Z">
                    <w:rPr>
                      <w:rFonts w:eastAsia="Times New Roman"/>
                      <w:b/>
                      <w:sz w:val="16"/>
                      <w:szCs w:val="18"/>
                    </w:rPr>
                  </w:rPrChange>
                </w:rPr>
                <w:t>1</w:t>
              </w:r>
            </w:ins>
          </w:p>
        </w:tc>
        <w:tc>
          <w:tcPr>
            <w:tcW w:w="990" w:type="dxa"/>
            <w:vAlign w:val="center"/>
          </w:tcPr>
          <w:p w:rsidR="00E375D5" w:rsidRPr="003344FA" w:rsidRDefault="00E375D5" w:rsidP="00BE68C0">
            <w:pPr>
              <w:spacing w:before="100" w:after="100" w:line="190" w:lineRule="exact"/>
              <w:jc w:val="center"/>
              <w:rPr>
                <w:ins w:id="58" w:author="Qualcomm User" w:date="2011-11-19T17:38:00Z"/>
                <w:rFonts w:eastAsia="Times New Roman"/>
                <w:b/>
                <w:bCs/>
                <w:sz w:val="16"/>
                <w:szCs w:val="18"/>
                <w:highlight w:val="yellow"/>
                <w:rPrChange w:id="59" w:author="Qualcomm User" w:date="2011-11-21T17:40:00Z">
                  <w:rPr>
                    <w:ins w:id="60" w:author="Qualcomm User" w:date="2011-11-19T17:38:00Z"/>
                    <w:rFonts w:eastAsia="Times New Roman"/>
                    <w:b/>
                    <w:bCs/>
                    <w:sz w:val="16"/>
                    <w:szCs w:val="18"/>
                  </w:rPr>
                </w:rPrChange>
              </w:rPr>
            </w:pPr>
            <w:ins w:id="61" w:author="Qualcomm User" w:date="2011-11-19T17:38:00Z">
              <w:r w:rsidRPr="003344FA">
                <w:rPr>
                  <w:rFonts w:eastAsia="Times New Roman"/>
                  <w:b/>
                  <w:sz w:val="16"/>
                  <w:szCs w:val="18"/>
                  <w:highlight w:val="yellow"/>
                  <w:rPrChange w:id="62" w:author="Qualcomm User" w:date="2011-11-21T17:40:00Z">
                    <w:rPr>
                      <w:rFonts w:eastAsia="Times New Roman"/>
                      <w:b/>
                      <w:sz w:val="16"/>
                      <w:szCs w:val="18"/>
                    </w:rPr>
                  </w:rPrChange>
                </w:rPr>
                <w:t>2</w:t>
              </w:r>
            </w:ins>
          </w:p>
        </w:tc>
        <w:tc>
          <w:tcPr>
            <w:tcW w:w="990" w:type="dxa"/>
          </w:tcPr>
          <w:p w:rsidR="00E375D5" w:rsidRPr="003344FA" w:rsidRDefault="00E375D5" w:rsidP="00BE68C0">
            <w:pPr>
              <w:spacing w:before="100" w:after="100" w:line="190" w:lineRule="exact"/>
              <w:jc w:val="center"/>
              <w:rPr>
                <w:ins w:id="63" w:author="Qualcomm User" w:date="2011-11-19T17:38:00Z"/>
                <w:rFonts w:eastAsia="Times New Roman"/>
                <w:b/>
                <w:sz w:val="16"/>
                <w:szCs w:val="18"/>
                <w:highlight w:val="yellow"/>
                <w:rPrChange w:id="64" w:author="Qualcomm User" w:date="2011-11-21T17:40:00Z">
                  <w:rPr>
                    <w:ins w:id="65" w:author="Qualcomm User" w:date="2011-11-19T17:38:00Z"/>
                    <w:rFonts w:eastAsia="Times New Roman"/>
                    <w:b/>
                    <w:sz w:val="16"/>
                    <w:szCs w:val="18"/>
                  </w:rPr>
                </w:rPrChange>
              </w:rPr>
            </w:pPr>
          </w:p>
        </w:tc>
      </w:tr>
      <w:tr w:rsidR="00E375D5" w:rsidRPr="003344FA" w:rsidTr="00BE68C0">
        <w:trPr>
          <w:cantSplit/>
          <w:trHeight w:val="383"/>
          <w:jc w:val="center"/>
          <w:ins w:id="66" w:author="Qualcomm User" w:date="2011-11-19T17:38:00Z"/>
        </w:trPr>
        <w:tc>
          <w:tcPr>
            <w:tcW w:w="1088" w:type="dxa"/>
            <w:tcBorders>
              <w:bottom w:val="single" w:sz="4" w:space="0" w:color="auto"/>
            </w:tcBorders>
          </w:tcPr>
          <w:p w:rsidR="00E375D5" w:rsidRPr="003344FA" w:rsidRDefault="00E375D5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ins w:id="67" w:author="Qualcomm User" w:date="2011-11-19T17:38:00Z"/>
                <w:rFonts w:eastAsia="Times New Roman"/>
                <w:b/>
                <w:bCs/>
                <w:sz w:val="16"/>
                <w:szCs w:val="18"/>
                <w:highlight w:val="yellow"/>
                <w:rPrChange w:id="68" w:author="Qualcomm User" w:date="2011-11-21T17:40:00Z">
                  <w:rPr>
                    <w:ins w:id="69" w:author="Qualcomm User" w:date="2011-11-19T17:38:00Z"/>
                    <w:rFonts w:eastAsia="Times New Roman"/>
                    <w:b/>
                    <w:bCs/>
                    <w:sz w:val="16"/>
                    <w:szCs w:val="18"/>
                  </w:rPr>
                </w:rPrChange>
              </w:rPr>
            </w:pPr>
            <w:ins w:id="70" w:author="Qualcomm User" w:date="2011-11-19T17:38:00Z">
              <w:r w:rsidRPr="003344FA">
                <w:rPr>
                  <w:rFonts w:eastAsia="Times New Roman"/>
                  <w:b/>
                  <w:bCs/>
                  <w:sz w:val="16"/>
                  <w:szCs w:val="18"/>
                  <w:highlight w:val="yellow"/>
                  <w:rPrChange w:id="71" w:author="Qualcomm User" w:date="2011-11-21T17:40:00Z">
                    <w:rPr>
                      <w:rFonts w:eastAsia="Times New Roman"/>
                      <w:b/>
                      <w:bCs/>
                      <w:sz w:val="16"/>
                      <w:szCs w:val="18"/>
                    </w:rPr>
                  </w:rPrChange>
                </w:rPr>
                <w:t>m</w:t>
              </w:r>
            </w:ins>
          </w:p>
        </w:tc>
        <w:tc>
          <w:tcPr>
            <w:tcW w:w="1099" w:type="dxa"/>
            <w:vAlign w:val="center"/>
          </w:tcPr>
          <w:p w:rsidR="00E375D5" w:rsidRPr="003344FA" w:rsidRDefault="00E375D5" w:rsidP="00BE68C0">
            <w:pPr>
              <w:spacing w:before="100" w:after="100" w:line="190" w:lineRule="exact"/>
              <w:jc w:val="center"/>
              <w:rPr>
                <w:ins w:id="72" w:author="Qualcomm User" w:date="2011-11-19T17:38:00Z"/>
                <w:rFonts w:eastAsia="Times New Roman"/>
                <w:sz w:val="16"/>
                <w:szCs w:val="18"/>
                <w:highlight w:val="yellow"/>
                <w:rPrChange w:id="73" w:author="Qualcomm User" w:date="2011-11-21T17:40:00Z">
                  <w:rPr>
                    <w:ins w:id="74" w:author="Qualcomm User" w:date="2011-11-19T17:38:00Z"/>
                    <w:rFonts w:eastAsia="Times New Roman"/>
                    <w:sz w:val="16"/>
                    <w:szCs w:val="18"/>
                  </w:rPr>
                </w:rPrChange>
              </w:rPr>
            </w:pPr>
            <w:ins w:id="75" w:author="Qualcomm User" w:date="2011-11-19T17:38:00Z">
              <w:r w:rsidRPr="003344FA">
                <w:rPr>
                  <w:rFonts w:eastAsia="Times New Roman"/>
                  <w:sz w:val="16"/>
                  <w:szCs w:val="18"/>
                  <w:highlight w:val="yellow"/>
                  <w:rPrChange w:id="76" w:author="Qualcomm User" w:date="2011-11-21T17:40:00Z">
                    <w:rPr>
                      <w:rFonts w:eastAsia="Times New Roman"/>
                      <w:sz w:val="16"/>
                      <w:szCs w:val="18"/>
                    </w:rPr>
                  </w:rPrChange>
                </w:rPr>
                <w:t>-</w:t>
              </w:r>
            </w:ins>
            <w:ins w:id="77" w:author="Qualcomm User" w:date="2011-11-19T17:39:00Z">
              <w:r w:rsidRPr="003344FA">
                <w:rPr>
                  <w:rFonts w:eastAsia="Times New Roman"/>
                  <w:sz w:val="16"/>
                  <w:szCs w:val="18"/>
                  <w:highlight w:val="yellow"/>
                  <w:rPrChange w:id="78" w:author="Qualcomm User" w:date="2011-11-21T17:40:00Z">
                    <w:rPr>
                      <w:rFonts w:eastAsia="Times New Roman"/>
                      <w:sz w:val="16"/>
                      <w:szCs w:val="18"/>
                    </w:rPr>
                  </w:rPrChange>
                </w:rPr>
                <w:t>29</w:t>
              </w:r>
            </w:ins>
          </w:p>
        </w:tc>
        <w:tc>
          <w:tcPr>
            <w:tcW w:w="990" w:type="dxa"/>
            <w:vAlign w:val="center"/>
          </w:tcPr>
          <w:p w:rsidR="00E375D5" w:rsidRPr="003344FA" w:rsidRDefault="00E375D5" w:rsidP="00BE68C0">
            <w:pPr>
              <w:spacing w:before="100" w:after="100" w:line="190" w:lineRule="exact"/>
              <w:jc w:val="center"/>
              <w:rPr>
                <w:ins w:id="79" w:author="Qualcomm User" w:date="2011-11-19T17:38:00Z"/>
                <w:rFonts w:eastAsia="Times New Roman"/>
                <w:sz w:val="16"/>
                <w:szCs w:val="18"/>
                <w:highlight w:val="yellow"/>
                <w:rPrChange w:id="80" w:author="Qualcomm User" w:date="2011-11-21T17:40:00Z">
                  <w:rPr>
                    <w:ins w:id="81" w:author="Qualcomm User" w:date="2011-11-19T17:38:00Z"/>
                    <w:rFonts w:eastAsia="Times New Roman"/>
                    <w:sz w:val="16"/>
                    <w:szCs w:val="18"/>
                  </w:rPr>
                </w:rPrChange>
              </w:rPr>
            </w:pPr>
            <w:ins w:id="82" w:author="Qualcomm User" w:date="2011-11-19T17:38:00Z">
              <w:r w:rsidRPr="003344FA">
                <w:rPr>
                  <w:rFonts w:eastAsia="Times New Roman"/>
                  <w:sz w:val="16"/>
                  <w:szCs w:val="18"/>
                  <w:highlight w:val="yellow"/>
                  <w:rPrChange w:id="83" w:author="Qualcomm User" w:date="2011-11-21T17:40:00Z">
                    <w:rPr>
                      <w:rFonts w:eastAsia="Times New Roman"/>
                      <w:sz w:val="16"/>
                      <w:szCs w:val="18"/>
                    </w:rPr>
                  </w:rPrChange>
                </w:rPr>
                <w:t>-</w:t>
              </w:r>
            </w:ins>
            <w:ins w:id="84" w:author="Qualcomm User" w:date="2011-11-19T17:39:00Z">
              <w:r w:rsidRPr="003344FA">
                <w:rPr>
                  <w:rFonts w:eastAsia="Times New Roman"/>
                  <w:sz w:val="16"/>
                  <w:szCs w:val="18"/>
                  <w:highlight w:val="yellow"/>
                  <w:rPrChange w:id="85" w:author="Qualcomm User" w:date="2011-11-21T17:40:00Z">
                    <w:rPr>
                      <w:rFonts w:eastAsia="Times New Roman"/>
                      <w:sz w:val="16"/>
                      <w:szCs w:val="18"/>
                    </w:rPr>
                  </w:rPrChange>
                </w:rPr>
                <w:t>45</w:t>
              </w:r>
            </w:ins>
          </w:p>
        </w:tc>
        <w:tc>
          <w:tcPr>
            <w:tcW w:w="990" w:type="dxa"/>
            <w:vAlign w:val="center"/>
          </w:tcPr>
          <w:p w:rsidR="00E375D5" w:rsidRPr="003344FA" w:rsidRDefault="00E375D5" w:rsidP="00BE68C0">
            <w:pPr>
              <w:spacing w:before="100" w:after="100" w:line="190" w:lineRule="exact"/>
              <w:jc w:val="center"/>
              <w:rPr>
                <w:ins w:id="86" w:author="Qualcomm User" w:date="2011-11-19T17:38:00Z"/>
                <w:rFonts w:eastAsia="Times New Roman"/>
                <w:sz w:val="16"/>
                <w:szCs w:val="18"/>
                <w:highlight w:val="yellow"/>
                <w:rPrChange w:id="87" w:author="Qualcomm User" w:date="2011-11-21T17:40:00Z">
                  <w:rPr>
                    <w:ins w:id="88" w:author="Qualcomm User" w:date="2011-11-19T17:38:00Z"/>
                    <w:rFonts w:eastAsia="Times New Roman"/>
                    <w:sz w:val="16"/>
                    <w:szCs w:val="18"/>
                  </w:rPr>
                </w:rPrChange>
              </w:rPr>
            </w:pPr>
            <w:ins w:id="89" w:author="Qualcomm User" w:date="2011-11-19T17:39:00Z">
              <w:r w:rsidRPr="003344FA">
                <w:rPr>
                  <w:rFonts w:eastAsia="Times New Roman"/>
                  <w:sz w:val="16"/>
                  <w:szCs w:val="18"/>
                  <w:highlight w:val="yellow"/>
                  <w:rPrChange w:id="90" w:author="Qualcomm User" w:date="2011-11-21T17:40:00Z">
                    <w:rPr>
                      <w:rFonts w:eastAsia="Times New Roman"/>
                      <w:sz w:val="16"/>
                      <w:szCs w:val="18"/>
                    </w:rPr>
                  </w:rPrChange>
                </w:rPr>
                <w:t>36</w:t>
              </w:r>
            </w:ins>
          </w:p>
        </w:tc>
        <w:tc>
          <w:tcPr>
            <w:tcW w:w="990" w:type="dxa"/>
          </w:tcPr>
          <w:p w:rsidR="00E375D5" w:rsidRPr="003344FA" w:rsidRDefault="00E375D5" w:rsidP="00BE68C0">
            <w:pPr>
              <w:spacing w:before="100" w:after="100" w:line="190" w:lineRule="exact"/>
              <w:jc w:val="center"/>
              <w:rPr>
                <w:ins w:id="91" w:author="Qualcomm User" w:date="2011-11-19T17:38:00Z"/>
                <w:rFonts w:eastAsia="Times New Roman"/>
                <w:sz w:val="16"/>
                <w:szCs w:val="18"/>
                <w:highlight w:val="yellow"/>
                <w:rPrChange w:id="92" w:author="Qualcomm User" w:date="2011-11-21T17:40:00Z">
                  <w:rPr>
                    <w:ins w:id="93" w:author="Qualcomm User" w:date="2011-11-19T17:38:00Z"/>
                    <w:rFonts w:eastAsia="Times New Roman"/>
                    <w:sz w:val="16"/>
                    <w:szCs w:val="18"/>
                  </w:rPr>
                </w:rPrChange>
              </w:rPr>
            </w:pPr>
          </w:p>
        </w:tc>
      </w:tr>
      <w:tr w:rsidR="00E375D5" w:rsidRPr="00210652" w:rsidTr="00BE68C0">
        <w:trPr>
          <w:cantSplit/>
          <w:trHeight w:val="390"/>
          <w:jc w:val="center"/>
          <w:ins w:id="94" w:author="Qualcomm User" w:date="2011-11-19T17:38:00Z"/>
        </w:trPr>
        <w:tc>
          <w:tcPr>
            <w:tcW w:w="1088" w:type="dxa"/>
          </w:tcPr>
          <w:p w:rsidR="00E375D5" w:rsidRPr="003344FA" w:rsidRDefault="00E375D5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ins w:id="95" w:author="Qualcomm User" w:date="2011-11-19T17:38:00Z"/>
                <w:rFonts w:eastAsia="Times New Roman"/>
                <w:b/>
                <w:bCs/>
                <w:sz w:val="16"/>
                <w:szCs w:val="18"/>
                <w:highlight w:val="yellow"/>
                <w:rPrChange w:id="96" w:author="Qualcomm User" w:date="2011-11-21T17:40:00Z">
                  <w:rPr>
                    <w:ins w:id="97" w:author="Qualcomm User" w:date="2011-11-19T17:38:00Z"/>
                    <w:rFonts w:eastAsia="Times New Roman"/>
                    <w:b/>
                    <w:bCs/>
                    <w:sz w:val="16"/>
                    <w:szCs w:val="18"/>
                  </w:rPr>
                </w:rPrChange>
              </w:rPr>
            </w:pPr>
            <w:ins w:id="98" w:author="Qualcomm User" w:date="2011-11-19T17:38:00Z">
              <w:r w:rsidRPr="003344FA">
                <w:rPr>
                  <w:rFonts w:eastAsia="Times New Roman"/>
                  <w:b/>
                  <w:bCs/>
                  <w:sz w:val="16"/>
                  <w:szCs w:val="18"/>
                  <w:highlight w:val="yellow"/>
                  <w:rPrChange w:id="99" w:author="Qualcomm User" w:date="2011-11-21T17:40:00Z">
                    <w:rPr>
                      <w:rFonts w:eastAsia="Times New Roman"/>
                      <w:b/>
                      <w:bCs/>
                      <w:sz w:val="16"/>
                      <w:szCs w:val="18"/>
                    </w:rPr>
                  </w:rPrChange>
                </w:rPr>
                <w:t>n</w:t>
              </w:r>
            </w:ins>
          </w:p>
        </w:tc>
        <w:tc>
          <w:tcPr>
            <w:tcW w:w="1099" w:type="dxa"/>
            <w:vAlign w:val="center"/>
          </w:tcPr>
          <w:p w:rsidR="00E375D5" w:rsidRPr="003344FA" w:rsidRDefault="00E375D5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00" w:author="Qualcomm User" w:date="2011-11-19T17:38:00Z"/>
                <w:rFonts w:eastAsia="Times New Roman"/>
                <w:sz w:val="16"/>
                <w:szCs w:val="18"/>
                <w:highlight w:val="yellow"/>
                <w:rPrChange w:id="101" w:author="Qualcomm User" w:date="2011-11-21T17:40:00Z">
                  <w:rPr>
                    <w:ins w:id="102" w:author="Qualcomm User" w:date="2011-11-19T17:38:00Z"/>
                    <w:rFonts w:eastAsia="Times New Roman"/>
                    <w:sz w:val="16"/>
                    <w:szCs w:val="18"/>
                  </w:rPr>
                </w:rPrChange>
              </w:rPr>
            </w:pPr>
            <w:ins w:id="103" w:author="Qualcomm User" w:date="2011-11-19T17:39:00Z">
              <w:r w:rsidRPr="003344FA">
                <w:rPr>
                  <w:rFonts w:eastAsia="Times New Roman"/>
                  <w:sz w:val="16"/>
                  <w:szCs w:val="18"/>
                  <w:highlight w:val="yellow"/>
                  <w:rPrChange w:id="104" w:author="Qualcomm User" w:date="2011-11-21T17:40:00Z">
                    <w:rPr>
                      <w:rFonts w:eastAsia="Times New Roman"/>
                      <w:sz w:val="16"/>
                      <w:szCs w:val="18"/>
                    </w:rPr>
                  </w:rPrChange>
                </w:rPr>
                <w:t>131</w:t>
              </w:r>
            </w:ins>
          </w:p>
        </w:tc>
        <w:tc>
          <w:tcPr>
            <w:tcW w:w="990" w:type="dxa"/>
            <w:vAlign w:val="center"/>
          </w:tcPr>
          <w:p w:rsidR="00E375D5" w:rsidRPr="003344FA" w:rsidRDefault="00E375D5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05" w:author="Qualcomm User" w:date="2011-11-19T17:38:00Z"/>
                <w:rFonts w:eastAsia="Times New Roman"/>
                <w:sz w:val="16"/>
                <w:szCs w:val="18"/>
                <w:highlight w:val="yellow"/>
                <w:rPrChange w:id="106" w:author="Qualcomm User" w:date="2011-11-21T17:40:00Z">
                  <w:rPr>
                    <w:ins w:id="107" w:author="Qualcomm User" w:date="2011-11-19T17:38:00Z"/>
                    <w:rFonts w:eastAsia="Times New Roman"/>
                    <w:sz w:val="16"/>
                    <w:szCs w:val="18"/>
                  </w:rPr>
                </w:rPrChange>
              </w:rPr>
            </w:pPr>
            <w:ins w:id="108" w:author="Qualcomm User" w:date="2011-11-19T17:39:00Z">
              <w:r w:rsidRPr="003344FA">
                <w:rPr>
                  <w:rFonts w:eastAsia="Times New Roman"/>
                  <w:sz w:val="16"/>
                  <w:szCs w:val="18"/>
                  <w:highlight w:val="yellow"/>
                  <w:rPrChange w:id="109" w:author="Qualcomm User" w:date="2011-11-21T17:40:00Z">
                    <w:rPr>
                      <w:rFonts w:eastAsia="Times New Roman"/>
                      <w:sz w:val="16"/>
                      <w:szCs w:val="18"/>
                    </w:rPr>
                  </w:rPrChange>
                </w:rPr>
                <w:t>147</w:t>
              </w:r>
            </w:ins>
          </w:p>
        </w:tc>
        <w:tc>
          <w:tcPr>
            <w:tcW w:w="990" w:type="dxa"/>
            <w:vAlign w:val="center"/>
          </w:tcPr>
          <w:p w:rsidR="00E375D5" w:rsidRPr="00210652" w:rsidRDefault="00E375D5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10" w:author="Qualcomm User" w:date="2011-11-19T17:38:00Z"/>
                <w:rFonts w:eastAsia="Times New Roman"/>
                <w:sz w:val="16"/>
                <w:szCs w:val="18"/>
              </w:rPr>
            </w:pPr>
            <w:ins w:id="111" w:author="Qualcomm User" w:date="2011-11-19T17:39:00Z">
              <w:r w:rsidRPr="003344FA">
                <w:rPr>
                  <w:rFonts w:eastAsia="Times New Roman"/>
                  <w:sz w:val="16"/>
                  <w:szCs w:val="18"/>
                  <w:highlight w:val="yellow"/>
                  <w:rPrChange w:id="112" w:author="Qualcomm User" w:date="2011-11-21T17:40:00Z">
                    <w:rPr>
                      <w:rFonts w:eastAsia="Times New Roman"/>
                      <w:sz w:val="16"/>
                      <w:szCs w:val="18"/>
                    </w:rPr>
                  </w:rPrChange>
                </w:rPr>
                <w:t>111</w:t>
              </w:r>
            </w:ins>
          </w:p>
        </w:tc>
        <w:tc>
          <w:tcPr>
            <w:tcW w:w="990" w:type="dxa"/>
          </w:tcPr>
          <w:p w:rsidR="00E375D5" w:rsidRPr="00210652" w:rsidRDefault="00E375D5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ins w:id="113" w:author="Qualcomm User" w:date="2011-11-19T17:38:00Z"/>
                <w:rFonts w:eastAsia="Times New Roman"/>
                <w:sz w:val="16"/>
                <w:szCs w:val="18"/>
              </w:rPr>
            </w:pPr>
          </w:p>
        </w:tc>
      </w:tr>
    </w:tbl>
    <w:p w:rsidR="00E375D5" w:rsidRDefault="00E375D5" w:rsidP="00642853">
      <w:pPr>
        <w:rPr>
          <w:ins w:id="114" w:author="Qualcomm User" w:date="2011-11-19T17:44:00Z"/>
        </w:rPr>
      </w:pPr>
    </w:p>
    <w:p w:rsidR="00BE68C0" w:rsidRDefault="00BE68C0" w:rsidP="00642853">
      <w:pPr>
        <w:rPr>
          <w:ins w:id="115" w:author="Qualcomm User" w:date="2011-11-19T17:44:00Z"/>
        </w:rPr>
      </w:pPr>
    </w:p>
    <w:p w:rsidR="00BE68C0" w:rsidRDefault="00BE68C0" w:rsidP="00642853">
      <w:pPr>
        <w:rPr>
          <w:ins w:id="116" w:author="Qualcomm User" w:date="2011-11-19T17:44:00Z"/>
        </w:rPr>
      </w:pPr>
    </w:p>
    <w:p w:rsidR="00BE68C0" w:rsidRDefault="00BE68C0" w:rsidP="00642853">
      <w:pPr>
        <w:rPr>
          <w:ins w:id="117" w:author="Qualcomm User" w:date="2011-11-19T17:44:00Z"/>
        </w:rPr>
      </w:pPr>
    </w:p>
    <w:p w:rsidR="00BE68C0" w:rsidRDefault="00BE68C0" w:rsidP="00642853">
      <w:pPr>
        <w:rPr>
          <w:ins w:id="118" w:author="Qualcomm User" w:date="2011-11-19T17:44:00Z"/>
        </w:rPr>
      </w:pPr>
    </w:p>
    <w:p w:rsidR="00BE68C0" w:rsidRDefault="00BE68C0" w:rsidP="00642853">
      <w:pPr>
        <w:rPr>
          <w:ins w:id="119" w:author="Qualcomm User" w:date="2011-11-19T17:44:00Z"/>
        </w:rPr>
      </w:pPr>
    </w:p>
    <w:p w:rsidR="00BE68C0" w:rsidRDefault="00BE68C0" w:rsidP="00642853">
      <w:pPr>
        <w:rPr>
          <w:ins w:id="120" w:author="Qualcomm User" w:date="2011-11-19T17:44:00Z"/>
        </w:rPr>
      </w:pPr>
    </w:p>
    <w:p w:rsidR="00BE68C0" w:rsidRDefault="00BE68C0" w:rsidP="00642853">
      <w:pPr>
        <w:rPr>
          <w:ins w:id="121" w:author="Qualcomm User" w:date="2011-11-19T17:44:00Z"/>
        </w:rPr>
      </w:pPr>
    </w:p>
    <w:p w:rsidR="00BE68C0" w:rsidRDefault="00BE68C0" w:rsidP="00642853">
      <w:pPr>
        <w:rPr>
          <w:ins w:id="122" w:author="Qualcomm User" w:date="2011-11-19T17:44:00Z"/>
        </w:rPr>
      </w:pPr>
    </w:p>
    <w:p w:rsidR="00BE68C0" w:rsidRDefault="00BE68C0" w:rsidP="00642853">
      <w:pPr>
        <w:rPr>
          <w:ins w:id="123" w:author="Qualcomm User" w:date="2011-11-19T17:44:00Z"/>
        </w:rPr>
      </w:pPr>
    </w:p>
    <w:p w:rsidR="00BE68C0" w:rsidRDefault="00BE68C0" w:rsidP="00642853">
      <w:pPr>
        <w:rPr>
          <w:ins w:id="124" w:author="Qualcomm User" w:date="2011-11-19T17:44:00Z"/>
        </w:rPr>
      </w:pPr>
    </w:p>
    <w:p w:rsidR="00BE68C0" w:rsidRDefault="00BE68C0" w:rsidP="00642853">
      <w:pPr>
        <w:rPr>
          <w:ins w:id="125" w:author="Qualcomm User" w:date="2011-11-19T17:44:00Z"/>
        </w:rPr>
      </w:pPr>
    </w:p>
    <w:p w:rsidR="00BE68C0" w:rsidRDefault="00BE68C0" w:rsidP="00642853">
      <w:pPr>
        <w:rPr>
          <w:ins w:id="126" w:author="Qualcomm User" w:date="2011-11-19T17:44:00Z"/>
        </w:rPr>
      </w:pPr>
    </w:p>
    <w:p w:rsidR="00BE68C0" w:rsidRDefault="00BE68C0" w:rsidP="00642853">
      <w:pPr>
        <w:rPr>
          <w:ins w:id="127" w:author="Qualcomm User" w:date="2011-11-19T17:44:00Z"/>
        </w:rPr>
      </w:pPr>
    </w:p>
    <w:p w:rsidR="00BE68C0" w:rsidRDefault="00BE68C0" w:rsidP="00642853">
      <w:pPr>
        <w:rPr>
          <w:ins w:id="128" w:author="Qualcomm User" w:date="2011-11-19T17:44:00Z"/>
        </w:rPr>
      </w:pPr>
    </w:p>
    <w:p w:rsidR="00BE68C0" w:rsidRDefault="00BE68C0" w:rsidP="00642853">
      <w:pPr>
        <w:rPr>
          <w:ins w:id="129" w:author="Qualcomm User" w:date="2011-11-19T17:44:00Z"/>
        </w:rPr>
      </w:pPr>
    </w:p>
    <w:p w:rsidR="00BE68C0" w:rsidRDefault="00BE68C0" w:rsidP="00642853">
      <w:pPr>
        <w:rPr>
          <w:ins w:id="130" w:author="Qualcomm User" w:date="2011-11-19T17:44:00Z"/>
        </w:rPr>
      </w:pPr>
    </w:p>
    <w:p w:rsidR="00BE68C0" w:rsidRPr="00210652" w:rsidRDefault="00BE68C0" w:rsidP="00BE68C0">
      <w:pPr>
        <w:pStyle w:val="Caption"/>
        <w:rPr>
          <w:lang w:val="en-GB"/>
        </w:rPr>
      </w:pPr>
      <w:bookmarkStart w:id="131" w:name="_Ref307236650"/>
      <w:bookmarkStart w:id="132" w:name="_Toc293649420"/>
      <w:r w:rsidRPr="00210652">
        <w:rPr>
          <w:lang w:val="en-GB"/>
        </w:rPr>
        <w:t xml:space="preserve">Table </w:t>
      </w:r>
      <w:r w:rsidR="000370ED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STYLEREF 1 \s </w:instrText>
      </w:r>
      <w:r w:rsidR="000370ED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9</w:t>
      </w:r>
      <w:r w:rsidR="000370ED" w:rsidRPr="00210652">
        <w:rPr>
          <w:lang w:val="en-GB"/>
        </w:rPr>
        <w:fldChar w:fldCharType="end"/>
      </w:r>
      <w:r w:rsidRPr="00210652">
        <w:rPr>
          <w:lang w:val="en-GB"/>
        </w:rPr>
        <w:noBreakHyphen/>
      </w:r>
      <w:r w:rsidR="000370ED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SEQ Table \* ARABIC \s 1 </w:instrText>
      </w:r>
      <w:r w:rsidR="000370ED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44</w:t>
      </w:r>
      <w:r w:rsidR="000370ED" w:rsidRPr="00210652">
        <w:rPr>
          <w:lang w:val="en-GB"/>
        </w:rPr>
        <w:fldChar w:fldCharType="end"/>
      </w:r>
      <w:bookmarkEnd w:id="131"/>
      <w:r w:rsidRPr="00210652">
        <w:rPr>
          <w:lang w:val="en-GB"/>
        </w:rPr>
        <w:t xml:space="preserve"> – Values of variable m and n for coeff_abs_level_greater1_flag ctxIdx</w:t>
      </w:r>
      <w:bookmarkEnd w:id="132"/>
    </w:p>
    <w:tbl>
      <w:tblPr>
        <w:tblW w:w="0" w:type="auto"/>
        <w:jc w:val="center"/>
        <w:tblInd w:w="-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1"/>
        <w:gridCol w:w="536"/>
        <w:gridCol w:w="536"/>
        <w:gridCol w:w="616"/>
        <w:gridCol w:w="616"/>
        <w:gridCol w:w="536"/>
        <w:gridCol w:w="696"/>
        <w:gridCol w:w="616"/>
        <w:gridCol w:w="536"/>
        <w:gridCol w:w="590"/>
        <w:gridCol w:w="536"/>
        <w:gridCol w:w="616"/>
        <w:gridCol w:w="616"/>
        <w:gridCol w:w="536"/>
        <w:gridCol w:w="536"/>
        <w:gridCol w:w="536"/>
      </w:tblGrid>
      <w:tr w:rsidR="00BE68C0" w:rsidRPr="00F43AAB" w:rsidTr="006F14AC">
        <w:trPr>
          <w:cantSplit/>
          <w:trHeight w:hRule="exact" w:val="285"/>
          <w:jc w:val="center"/>
        </w:trPr>
        <w:tc>
          <w:tcPr>
            <w:tcW w:w="1091" w:type="dxa"/>
            <w:vMerge w:val="restart"/>
            <w:vAlign w:val="center"/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color w:val="000000" w:themeColor="text1"/>
                <w:sz w:val="16"/>
                <w:szCs w:val="18"/>
              </w:rPr>
              <w:t>Initialisation variables</w:t>
            </w:r>
          </w:p>
        </w:tc>
        <w:tc>
          <w:tcPr>
            <w:tcW w:w="8654" w:type="dxa"/>
            <w:gridSpan w:val="15"/>
            <w:vAlign w:val="center"/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color w:val="000000" w:themeColor="text1"/>
                <w:sz w:val="16"/>
                <w:szCs w:val="18"/>
              </w:rPr>
              <w:t>coeff_abs_level_greater1_flag ctxIdx</w:t>
            </w:r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vMerge/>
            <w:vAlign w:val="center"/>
          </w:tcPr>
          <w:p w:rsidR="00BE68C0" w:rsidRPr="00F43AAB" w:rsidRDefault="00BE68C0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left"/>
              <w:rPr>
                <w:rFonts w:eastAsia="Times New Roman"/>
                <w:b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36" w:type="dxa"/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16" w:type="dxa"/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6" w:type="dxa"/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96" w:type="dxa"/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1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highlight w:val="yellow"/>
                <w:rPrChange w:id="133" w:author="Qualcomm User" w:date="2011-11-21T17:40:00Z">
                  <w:rPr>
                    <w:rFonts w:eastAsia="Times New Roman"/>
                    <w:b/>
                    <w:bCs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134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6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highlight w:val="yellow"/>
                <w:rPrChange w:id="135" w:author="Qualcomm User" w:date="2011-11-21T17:40:00Z">
                  <w:rPr>
                    <w:rFonts w:eastAsia="Times New Roman"/>
                    <w:b/>
                    <w:bCs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136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7</w:t>
            </w:r>
          </w:p>
        </w:tc>
        <w:tc>
          <w:tcPr>
            <w:tcW w:w="590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highlight w:val="yellow"/>
                <w:rPrChange w:id="137" w:author="Qualcomm User" w:date="2011-11-21T17:40:00Z">
                  <w:rPr>
                    <w:rFonts w:eastAsia="Times New Roman"/>
                    <w:b/>
                    <w:bCs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138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8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highlight w:val="yellow"/>
                <w:rPrChange w:id="139" w:author="Qualcomm User" w:date="2011-11-21T17:40:00Z">
                  <w:rPr>
                    <w:rFonts w:eastAsia="Times New Roman"/>
                    <w:b/>
                    <w:bCs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140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9</w:t>
            </w:r>
          </w:p>
        </w:tc>
        <w:tc>
          <w:tcPr>
            <w:tcW w:w="616" w:type="dxa"/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1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highlight w:val="yellow"/>
                <w:rPrChange w:id="141" w:author="Qualcomm User" w:date="2011-11-21T17:40:00Z">
                  <w:rPr>
                    <w:rFonts w:eastAsia="Times New Roman"/>
                    <w:b/>
                    <w:bCs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142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11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highlight w:val="yellow"/>
                <w:rPrChange w:id="143" w:author="Qualcomm User" w:date="2011-11-21T17:40:00Z">
                  <w:rPr>
                    <w:rFonts w:eastAsia="Times New Roman"/>
                    <w:b/>
                    <w:bCs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144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12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highlight w:val="yellow"/>
                <w:rPrChange w:id="145" w:author="Qualcomm User" w:date="2011-11-21T17:40:00Z">
                  <w:rPr>
                    <w:rFonts w:eastAsia="Times New Roman"/>
                    <w:b/>
                    <w:bCs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146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13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highlight w:val="yellow"/>
                <w:rPrChange w:id="147" w:author="Qualcomm User" w:date="2011-11-21T17:40:00Z">
                  <w:rPr>
                    <w:rFonts w:eastAsia="Times New Roman"/>
                    <w:b/>
                    <w:bCs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148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</w:t>
            </w:r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F43AAB" w:rsidRPr="00F43AAB" w:rsidRDefault="00470733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-9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-16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-11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-9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-5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color w:val="000000" w:themeColor="text1"/>
                <w:sz w:val="16"/>
                <w:szCs w:val="16"/>
                <w:highlight w:val="yellow"/>
                <w:rPrChange w:id="150" w:author="Qualcomm User" w:date="2011-11-21T17:40:00Z">
                  <w:rPr>
                    <w:color w:val="000000" w:themeColor="text1"/>
                    <w:sz w:val="16"/>
                    <w:szCs w:val="16"/>
                  </w:rPr>
                </w:rPrChange>
              </w:rPr>
              <w:t>-</w:t>
            </w:r>
            <w:ins w:id="151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5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</w:t>
              </w:r>
            </w:ins>
            <w:del w:id="153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5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5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56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5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-8</w:delText>
              </w:r>
            </w:del>
          </w:p>
        </w:tc>
        <w:tc>
          <w:tcPr>
            <w:tcW w:w="590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5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59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6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6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62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6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-9</w:delText>
              </w:r>
            </w:del>
          </w:p>
        </w:tc>
        <w:tc>
          <w:tcPr>
            <w:tcW w:w="616" w:type="dxa"/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1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6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color w:val="000000" w:themeColor="text1"/>
                <w:sz w:val="16"/>
                <w:szCs w:val="16"/>
                <w:highlight w:val="yellow"/>
                <w:rPrChange w:id="165" w:author="Qualcomm User" w:date="2011-11-21T17:40:00Z">
                  <w:rPr>
                    <w:color w:val="000000" w:themeColor="text1"/>
                    <w:sz w:val="16"/>
                    <w:szCs w:val="16"/>
                  </w:rPr>
                </w:rPrChange>
              </w:rPr>
              <w:t>-</w:t>
            </w:r>
            <w:ins w:id="166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6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3</w:t>
              </w:r>
            </w:ins>
            <w:del w:id="168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6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7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71" w:author="Qualcomm User" w:date="2011-11-19T17:4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7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-12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7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74" w:author="Qualcomm User" w:date="2011-11-19T17:4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7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-9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7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77" w:author="Qualcomm User" w:date="2011-11-19T17:4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7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84</w:t>
            </w:r>
          </w:p>
        </w:tc>
        <w:tc>
          <w:tcPr>
            <w:tcW w:w="53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61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61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53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9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61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7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80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8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68</w:t>
              </w:r>
            </w:ins>
            <w:del w:id="182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8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26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8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85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8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37</w:delText>
              </w:r>
            </w:del>
          </w:p>
        </w:tc>
        <w:tc>
          <w:tcPr>
            <w:tcW w:w="590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8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88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8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36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9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91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9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56</w:delText>
              </w:r>
            </w:del>
          </w:p>
        </w:tc>
        <w:tc>
          <w:tcPr>
            <w:tcW w:w="61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92</w:t>
            </w:r>
          </w:p>
        </w:tc>
        <w:tc>
          <w:tcPr>
            <w:tcW w:w="61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9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94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9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70</w:t>
              </w:r>
            </w:ins>
            <w:del w:id="196" w:author="Qualcomm User" w:date="2011-11-19T17:4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9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39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9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99" w:author="Qualcomm User" w:date="2011-11-19T17:4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0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56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0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02" w:author="Qualcomm User" w:date="2011-11-19T17:4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0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57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0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05" w:author="Qualcomm User" w:date="2011-11-19T17:4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0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52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bottom w:val="single" w:sz="4" w:space="0" w:color="auto"/>
            </w:tcBorders>
          </w:tcPr>
          <w:p w:rsidR="00BE68C0" w:rsidRPr="00F43AAB" w:rsidRDefault="00BE68C0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07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08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21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09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10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22</w:t>
            </w:r>
          </w:p>
        </w:tc>
        <w:tc>
          <w:tcPr>
            <w:tcW w:w="590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11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12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23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13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14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24</w:t>
            </w:r>
          </w:p>
        </w:tc>
        <w:tc>
          <w:tcPr>
            <w:tcW w:w="616" w:type="dxa"/>
          </w:tcPr>
          <w:p w:rsidR="00BE68C0" w:rsidRPr="00F43AAB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61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15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16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26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17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18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27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19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20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28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21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22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29</w:t>
            </w:r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-6</w:t>
            </w:r>
          </w:p>
        </w:tc>
        <w:tc>
          <w:tcPr>
            <w:tcW w:w="53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-12</w:t>
            </w:r>
          </w:p>
        </w:tc>
        <w:tc>
          <w:tcPr>
            <w:tcW w:w="61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-12</w:t>
            </w:r>
          </w:p>
        </w:tc>
        <w:tc>
          <w:tcPr>
            <w:tcW w:w="61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-13</w:t>
            </w:r>
          </w:p>
        </w:tc>
        <w:tc>
          <w:tcPr>
            <w:tcW w:w="53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-11</w:t>
            </w:r>
          </w:p>
        </w:tc>
        <w:tc>
          <w:tcPr>
            <w:tcW w:w="696" w:type="dxa"/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61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2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color w:val="000000" w:themeColor="text1"/>
                <w:sz w:val="16"/>
                <w:szCs w:val="16"/>
                <w:highlight w:val="yellow"/>
                <w:rPrChange w:id="224" w:author="Qualcomm User" w:date="2011-11-21T17:40:00Z">
                  <w:rPr>
                    <w:color w:val="000000" w:themeColor="text1"/>
                    <w:sz w:val="16"/>
                    <w:szCs w:val="16"/>
                  </w:rPr>
                </w:rPrChange>
              </w:rPr>
              <w:t>-</w:t>
            </w:r>
            <w:ins w:id="225" w:author="Qualcomm User" w:date="2011-11-19T17:4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2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</w:t>
              </w:r>
            </w:ins>
            <w:del w:id="227" w:author="Qualcomm User" w:date="2011-11-19T17:4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2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27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2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3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3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-22</w:delText>
              </w:r>
            </w:del>
          </w:p>
        </w:tc>
        <w:tc>
          <w:tcPr>
            <w:tcW w:w="590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3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33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3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-14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3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3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3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</w:delText>
              </w:r>
            </w:del>
          </w:p>
        </w:tc>
        <w:tc>
          <w:tcPr>
            <w:tcW w:w="616" w:type="dxa"/>
          </w:tcPr>
          <w:p w:rsidR="00F43AAB" w:rsidRPr="00F43AAB" w:rsidRDefault="00470733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-5</w:t>
            </w:r>
          </w:p>
        </w:tc>
        <w:tc>
          <w:tcPr>
            <w:tcW w:w="61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3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color w:val="000000" w:themeColor="text1"/>
                <w:sz w:val="16"/>
                <w:szCs w:val="16"/>
                <w:highlight w:val="yellow"/>
                <w:rPrChange w:id="239" w:author="Qualcomm User" w:date="2011-11-21T17:40:00Z">
                  <w:rPr>
                    <w:color w:val="000000" w:themeColor="text1"/>
                    <w:sz w:val="16"/>
                    <w:szCs w:val="16"/>
                  </w:rPr>
                </w:rPrChange>
              </w:rPr>
              <w:t>-</w:t>
            </w:r>
            <w:ins w:id="240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4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3</w:t>
              </w:r>
            </w:ins>
            <w:del w:id="242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4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22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4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45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4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-13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4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48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4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-6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5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51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5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-5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5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254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5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58</w:t>
              </w:r>
            </w:ins>
            <w:del w:id="256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5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97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5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59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6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89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6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62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6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77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6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65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6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58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6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268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6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64</w:t>
              </w:r>
            </w:ins>
            <w:del w:id="270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7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74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7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73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7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7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76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7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57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7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279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8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63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81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82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36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83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84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37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85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86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38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87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88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39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89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90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41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91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92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42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93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94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43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295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296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44</w:t>
            </w:r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29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298" w:author="Qualcomm User" w:date="2011-11-19T18:24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29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2</w:t>
              </w:r>
            </w:ins>
            <w:del w:id="300" w:author="Qualcomm User" w:date="2011-11-19T18:24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30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0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03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0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-12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0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0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0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-18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0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09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1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-14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1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312" w:author="Qualcomm User" w:date="2011-11-19T18:2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1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17</w:t>
              </w:r>
            </w:ins>
            <w:del w:id="314" w:author="Qualcomm User" w:date="2011-11-19T18:24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31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-8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1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17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1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1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20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2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-35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2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23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2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-</w:t>
            </w:r>
            <w:r w:rsidR="00F43AA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6</w:t>
            </w:r>
            <w:r w:rsidR="00F43AA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2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326" w:author="Qualcomm User" w:date="2011-11-19T18:24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2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54</w:t>
              </w:r>
            </w:ins>
            <w:del w:id="328" w:author="Qualcomm User" w:date="2011-11-19T18:24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32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3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31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3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42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3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3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3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3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37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3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59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43AAB">
              <w:rPr>
                <w:color w:val="000000" w:themeColor="text1"/>
                <w:sz w:val="16"/>
                <w:szCs w:val="16"/>
              </w:rPr>
              <w:t>6</w:t>
            </w:r>
            <w:r w:rsidR="00F43AA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3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color w:val="000000" w:themeColor="text1"/>
                <w:sz w:val="16"/>
                <w:szCs w:val="16"/>
                <w:highlight w:val="yellow"/>
                <w:rPrChange w:id="340" w:author="Qualcomm User" w:date="2011-11-21T17:40:00Z">
                  <w:rPr>
                    <w:color w:val="000000" w:themeColor="text1"/>
                    <w:sz w:val="16"/>
                    <w:szCs w:val="16"/>
                  </w:rPr>
                </w:rPrChange>
              </w:rPr>
              <w:t>36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4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42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4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67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4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45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4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89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4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48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4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47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35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35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51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35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35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52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35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35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53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35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35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54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35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35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56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36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36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57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36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36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58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36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36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59</w:t>
            </w:r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6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367" w:author="Qualcomm User" w:date="2011-11-19T18:27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6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9</w:t>
              </w:r>
            </w:ins>
            <w:del w:id="369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37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-58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7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7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7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-71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7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75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7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-67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7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7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7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-91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8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381" w:author="Qualcomm User" w:date="2011-11-19T18:2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8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-8</w:t>
              </w:r>
            </w:ins>
            <w:del w:id="383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38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20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8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86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8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8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89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9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9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392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9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-20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9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395" w:author="Qualcomm User" w:date="2011-11-19T18:27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39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31</w:t>
              </w:r>
            </w:ins>
            <w:del w:id="397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39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127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39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0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0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143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0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03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0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134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0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0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0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187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F43AAB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0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409" w:author="Qualcomm User" w:date="2011-11-19T18:2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1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69</w:t>
              </w:r>
            </w:ins>
            <w:del w:id="411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41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1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14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1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1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17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1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46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1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20" w:author="Qualcomm User" w:date="2011-11-19T17:5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2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48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42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42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66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42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42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67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42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42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68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42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42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69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43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43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71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43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43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72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43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43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73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43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43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74</w:t>
            </w:r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3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439" w:author="Qualcomm User" w:date="2011-11-19T18:2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4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4</w:t>
              </w:r>
            </w:ins>
            <w:del w:id="441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44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4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4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4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4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47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4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4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5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5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5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453" w:author="Qualcomm User" w:date="2011-11-19T18:2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5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7</w:t>
              </w:r>
            </w:ins>
            <w:del w:id="455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45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5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5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5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6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61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6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-11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6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6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6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6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467" w:author="Qualcomm User" w:date="2011-11-19T18:2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6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42</w:t>
              </w:r>
            </w:ins>
            <w:del w:id="469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47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-7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7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7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7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26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7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75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7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7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7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7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31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8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481" w:author="Qualcomm User" w:date="2011-11-19T18:2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8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48</w:t>
              </w:r>
            </w:ins>
            <w:del w:id="483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48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8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8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8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67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8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89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9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62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49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49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49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54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49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49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81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49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49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82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49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49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83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0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0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84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85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0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0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86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0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0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87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0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0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88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0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0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89</w:t>
            </w:r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1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511" w:author="Qualcomm User" w:date="2011-11-19T18:2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1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</w:t>
              </w:r>
            </w:ins>
            <w:del w:id="513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51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-30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1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1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1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-24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1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19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2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2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2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2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-6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2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525" w:author="Qualcomm User" w:date="2011-11-19T18:2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2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3</w:t>
              </w:r>
            </w:ins>
            <w:del w:id="527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52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34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2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3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3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3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33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3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14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3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3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3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F43AAB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3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539" w:author="Qualcomm User" w:date="2011-11-19T18:2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4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32</w:t>
              </w:r>
            </w:ins>
            <w:del w:id="541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54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103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4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4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4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90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4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47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4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122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4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5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5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66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5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553" w:author="Qualcomm User" w:date="2011-11-19T18:29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5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50</w:t>
              </w:r>
            </w:ins>
            <w:del w:id="555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55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5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5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5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10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6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61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6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25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6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6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6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44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91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92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93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94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6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6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96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6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6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97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7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7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98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7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7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99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7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7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7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7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102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7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7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103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58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58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104</w:t>
            </w:r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-28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8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583" w:author="Qualcomm User" w:date="2011-11-19T18:3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8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-3</w:t>
              </w:r>
            </w:ins>
            <w:del w:id="585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58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8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8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8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17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9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91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9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-6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9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59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9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11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59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597" w:author="Qualcomm User" w:date="2011-11-19T18:3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59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-12</w:t>
              </w:r>
            </w:ins>
            <w:del w:id="599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60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0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0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0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-26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0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05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0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-28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0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0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0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1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611" w:author="Qualcomm User" w:date="2011-11-19T18:3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1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55</w:t>
              </w:r>
            </w:ins>
            <w:del w:id="613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61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1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1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1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-10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1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19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2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34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2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2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2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14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2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625" w:author="Qualcomm User" w:date="2011-11-19T18:30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2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100</w:t>
              </w:r>
            </w:ins>
            <w:del w:id="627" w:author="Qualcomm User" w:date="2011-11-19T18:25:00Z">
              <w:r w:rsidR="00470733"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62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27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2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3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3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3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33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3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79</w:delText>
              </w:r>
            </w:del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3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3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3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47</w:delText>
              </w:r>
            </w:del>
          </w:p>
        </w:tc>
      </w:tr>
      <w:tr w:rsidR="00BE68C0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106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107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109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63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63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64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64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112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64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64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113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64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64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F43AAB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115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64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64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116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64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64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117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65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65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118</w:t>
            </w:r>
          </w:p>
        </w:tc>
        <w:tc>
          <w:tcPr>
            <w:tcW w:w="536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65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65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119</w:t>
            </w:r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5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655" w:author="Qualcomm User" w:date="2011-11-19T18:34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5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11</w:t>
              </w:r>
            </w:ins>
            <w:del w:id="657" w:author="Qualcomm User" w:date="2011-11-19T18:25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65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-38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5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6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6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-34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6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63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6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6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6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6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10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6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669" w:author="Qualcomm User" w:date="2011-11-19T18:34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7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24</w:t>
              </w:r>
            </w:ins>
            <w:del w:id="671" w:author="Qualcomm User" w:date="2011-11-19T18:25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67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7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7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7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7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77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7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14</w:delText>
              </w:r>
            </w:del>
          </w:p>
        </w:tc>
        <w:tc>
          <w:tcPr>
            <w:tcW w:w="536" w:type="dxa"/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7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8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8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17</w:delText>
              </w:r>
            </w:del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-25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-27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8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683" w:author="Qualcomm User" w:date="2011-11-19T18:34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8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14</w:t>
              </w:r>
            </w:ins>
            <w:del w:id="685" w:author="Qualcomm User" w:date="2011-11-19T18:25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68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8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8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8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77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9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91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9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9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69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9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25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69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697" w:author="Qualcomm User" w:date="2011-11-19T18:34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69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10</w:t>
              </w:r>
            </w:ins>
            <w:del w:id="699" w:author="Qualcomm User" w:date="2011-11-19T18:25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70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0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0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0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-17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0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05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0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19</w:delText>
              </w:r>
            </w:del>
          </w:p>
        </w:tc>
        <w:tc>
          <w:tcPr>
            <w:tcW w:w="536" w:type="dxa"/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0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0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0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18</w:delText>
              </w:r>
            </w:del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129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132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133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1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1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134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1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1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135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1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1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136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1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1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137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138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1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1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139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2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2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2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2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141</w:t>
            </w:r>
          </w:p>
        </w:tc>
        <w:tc>
          <w:tcPr>
            <w:tcW w:w="536" w:type="dxa"/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2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2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142</w:t>
            </w:r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2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727" w:author="Qualcomm User" w:date="2011-11-19T18:33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2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4</w:t>
              </w:r>
            </w:ins>
            <w:del w:id="729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73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19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3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3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3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-5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3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35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3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-7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3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3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3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4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741" w:author="Qualcomm User" w:date="2011-11-19T18:33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4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7</w:t>
              </w:r>
            </w:ins>
            <w:del w:id="743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74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4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4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4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4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49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5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-32</w:delText>
              </w:r>
            </w:del>
          </w:p>
        </w:tc>
        <w:tc>
          <w:tcPr>
            <w:tcW w:w="536" w:type="dxa"/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5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5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5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-16</w:delText>
              </w:r>
            </w:del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5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755" w:author="Qualcomm User" w:date="2011-11-19T18:33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5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42</w:t>
              </w:r>
            </w:ins>
            <w:del w:id="757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75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5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6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6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50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6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63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6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6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6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6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54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6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769" w:author="Qualcomm User" w:date="2011-11-19T18:33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7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48</w:t>
              </w:r>
            </w:ins>
            <w:del w:id="771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77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7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7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7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7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77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7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102</w:delText>
              </w:r>
            </w:del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7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78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78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79</w:delText>
              </w:r>
            </w:del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136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137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138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139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140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8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8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8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8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8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8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8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8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145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9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9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9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9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9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9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79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79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149</w:t>
            </w:r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79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799" w:author="Qualcomm User" w:date="2011-11-19T18:33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0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</w:t>
              </w:r>
            </w:ins>
            <w:del w:id="801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80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-34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0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0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0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-25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0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07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0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0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1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1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-6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1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813" w:author="Qualcomm User" w:date="2011-11-19T18:33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1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3</w:t>
              </w:r>
            </w:ins>
            <w:del w:id="815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81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1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1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1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2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21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2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2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2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2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</w:delText>
              </w:r>
            </w:del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2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827" w:author="Qualcomm User" w:date="2011-11-19T18:33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2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32</w:t>
              </w:r>
            </w:ins>
            <w:del w:id="829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83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110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3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3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3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96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3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35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3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124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3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3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3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70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4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841" w:author="Qualcomm User" w:date="2011-11-19T18:33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4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50</w:t>
              </w:r>
            </w:ins>
            <w:del w:id="843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84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4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4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4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30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4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49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5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5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5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5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40</w:delText>
              </w:r>
            </w:del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151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152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153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154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155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85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85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156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85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85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157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85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85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158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86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86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159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160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86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86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161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86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86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162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86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86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163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86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86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164</w:t>
            </w:r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-28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7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871" w:author="Qualcomm User" w:date="2011-11-19T18:3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7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-3</w:t>
              </w:r>
            </w:ins>
            <w:del w:id="873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87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7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7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7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7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79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8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8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8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8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-32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8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885" w:author="Qualcomm User" w:date="2011-11-19T18:3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8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-12</w:t>
              </w:r>
            </w:ins>
            <w:del w:id="887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88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16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8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9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9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-43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9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93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9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-75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9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89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89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-8</w:delText>
              </w:r>
            </w:del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89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899" w:author="Qualcomm User" w:date="2011-11-19T18:3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0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55</w:t>
              </w:r>
            </w:ins>
            <w:del w:id="901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90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-27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0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0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0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22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0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07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0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0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1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1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85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1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913" w:author="Qualcomm User" w:date="2011-11-19T18:3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1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100</w:t>
              </w:r>
            </w:ins>
            <w:del w:id="915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91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0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1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1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1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102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2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21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2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152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2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2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2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55</w:delText>
              </w:r>
            </w:del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165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166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167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168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169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170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92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92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171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92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92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172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93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93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173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932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933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174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F43AAB">
              <w:rPr>
                <w:b/>
                <w:color w:val="000000" w:themeColor="text1"/>
                <w:sz w:val="16"/>
                <w:szCs w:val="16"/>
              </w:rPr>
              <w:t>175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934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935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176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936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937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177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938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939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178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highlight w:val="yellow"/>
                <w:rPrChange w:id="940" w:author="Qualcomm User" w:date="2011-11-21T17:40:00Z">
                  <w:rPr>
                    <w:rFonts w:eastAsia="Times New Roman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b/>
                <w:color w:val="000000" w:themeColor="text1"/>
                <w:sz w:val="16"/>
                <w:szCs w:val="16"/>
                <w:highlight w:val="yellow"/>
                <w:rPrChange w:id="941" w:author="Qualcomm User" w:date="2011-11-21T17:40:00Z">
                  <w:rPr>
                    <w:b/>
                    <w:color w:val="000000" w:themeColor="text1"/>
                    <w:sz w:val="16"/>
                    <w:szCs w:val="16"/>
                  </w:rPr>
                </w:rPrChange>
              </w:rPr>
              <w:t>179</w:t>
            </w:r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-16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4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943" w:author="Qualcomm User" w:date="2011-11-19T18:3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4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11</w:t>
              </w:r>
            </w:ins>
            <w:del w:id="945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94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-40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4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4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4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-51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5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51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5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110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5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54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5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5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957" w:author="Qualcomm User" w:date="2011-11-19T18:3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5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24</w:t>
              </w:r>
            </w:ins>
            <w:del w:id="959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96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6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6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6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28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6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65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6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6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68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6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29</w:delText>
              </w:r>
            </w:del>
          </w:p>
        </w:tc>
      </w:tr>
      <w:tr w:rsidR="006F14AC" w:rsidRPr="003344FA" w:rsidTr="006F14AC">
        <w:trPr>
          <w:cantSplit/>
          <w:trHeight w:hRule="exact" w:val="285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F43AAB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-25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-27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7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971" w:author="Qualcomm User" w:date="2011-11-19T18:3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7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14</w:t>
              </w:r>
            </w:ins>
            <w:del w:id="973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97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92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7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7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7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93</w:delText>
              </w:r>
            </w:del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7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79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8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-169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8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82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8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52</w:delText>
              </w:r>
            </w:del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F43AAB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8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985" w:author="Qualcomm User" w:date="2011-11-19T18:3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8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10</w:t>
              </w:r>
            </w:ins>
            <w:del w:id="987" w:author="Qualcomm User" w:date="2011-11-19T18:26:00Z">
              <w:r w:rsidRPr="003344FA" w:rsidDel="00F43AAB">
                <w:rPr>
                  <w:color w:val="000000" w:themeColor="text1"/>
                  <w:sz w:val="16"/>
                  <w:szCs w:val="16"/>
                  <w:highlight w:val="yellow"/>
                  <w:rPrChange w:id="98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8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90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9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9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93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9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55</w:delText>
              </w:r>
            </w:del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AC" w:rsidRPr="003344FA" w:rsidRDefault="006F14AC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99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996" w:author="Qualcomm User" w:date="2011-11-19T17:5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99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</w:delText>
              </w:r>
            </w:del>
          </w:p>
        </w:tc>
      </w:tr>
    </w:tbl>
    <w:p w:rsidR="00BE68C0" w:rsidRDefault="00BE68C0" w:rsidP="00642853"/>
    <w:p w:rsidR="00BE68C0" w:rsidRPr="00210652" w:rsidRDefault="00BE68C0" w:rsidP="00BE68C0">
      <w:pPr>
        <w:pStyle w:val="Caption"/>
        <w:rPr>
          <w:lang w:val="en-GB"/>
        </w:rPr>
      </w:pPr>
      <w:bookmarkStart w:id="998" w:name="_Ref289789031"/>
      <w:bookmarkStart w:id="999" w:name="_Toc293649421"/>
      <w:r w:rsidRPr="00210652">
        <w:rPr>
          <w:lang w:val="en-GB"/>
        </w:rPr>
        <w:lastRenderedPageBreak/>
        <w:t xml:space="preserve">Table </w:t>
      </w:r>
      <w:r w:rsidR="000370ED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STYLEREF 1 \s </w:instrText>
      </w:r>
      <w:r w:rsidR="000370ED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9</w:t>
      </w:r>
      <w:r w:rsidR="000370ED" w:rsidRPr="00210652">
        <w:rPr>
          <w:lang w:val="en-GB"/>
        </w:rPr>
        <w:fldChar w:fldCharType="end"/>
      </w:r>
      <w:r w:rsidRPr="00210652">
        <w:rPr>
          <w:lang w:val="en-GB"/>
        </w:rPr>
        <w:noBreakHyphen/>
      </w:r>
      <w:r w:rsidR="000370ED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SEQ Table \* ARABIC \s 1 </w:instrText>
      </w:r>
      <w:r w:rsidR="000370ED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45</w:t>
      </w:r>
      <w:r w:rsidR="000370ED" w:rsidRPr="00210652">
        <w:rPr>
          <w:lang w:val="en-GB"/>
        </w:rPr>
        <w:fldChar w:fldCharType="end"/>
      </w:r>
      <w:bookmarkEnd w:id="998"/>
      <w:r w:rsidRPr="00210652">
        <w:rPr>
          <w:lang w:val="en-GB"/>
        </w:rPr>
        <w:t xml:space="preserve"> – Values of variable m and n for coeff_abs_level_greater2_flag ctxIdx</w:t>
      </w:r>
      <w:bookmarkEnd w:id="999"/>
    </w:p>
    <w:tbl>
      <w:tblPr>
        <w:tblW w:w="0" w:type="auto"/>
        <w:jc w:val="center"/>
        <w:tblInd w:w="-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8"/>
        <w:gridCol w:w="520"/>
        <w:gridCol w:w="616"/>
        <w:gridCol w:w="520"/>
        <w:gridCol w:w="595"/>
        <w:gridCol w:w="595"/>
        <w:gridCol w:w="595"/>
        <w:gridCol w:w="616"/>
        <w:gridCol w:w="595"/>
        <w:gridCol w:w="595"/>
        <w:gridCol w:w="668"/>
        <w:gridCol w:w="521"/>
        <w:gridCol w:w="616"/>
        <w:gridCol w:w="595"/>
        <w:gridCol w:w="595"/>
        <w:gridCol w:w="595"/>
      </w:tblGrid>
      <w:tr w:rsidR="00BE68C0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vMerge w:val="restart"/>
            <w:vAlign w:val="center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color w:val="000000" w:themeColor="text1"/>
                <w:sz w:val="16"/>
                <w:szCs w:val="18"/>
              </w:rPr>
              <w:t>Initialisation variables</w:t>
            </w:r>
          </w:p>
        </w:tc>
        <w:tc>
          <w:tcPr>
            <w:tcW w:w="8870" w:type="dxa"/>
            <w:gridSpan w:val="15"/>
            <w:vAlign w:val="center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color w:val="000000" w:themeColor="text1"/>
                <w:sz w:val="16"/>
                <w:szCs w:val="18"/>
              </w:rPr>
              <w:t>coeff_abs_level_greater2_flag ctxIdx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vMerge/>
            <w:vAlign w:val="center"/>
          </w:tcPr>
          <w:p w:rsidR="00BE68C0" w:rsidRPr="00374811" w:rsidRDefault="00BE68C0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left"/>
              <w:rPr>
                <w:rFonts w:eastAsia="Times New Roman"/>
                <w:b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01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23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79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24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-11</w:t>
            </w: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-5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-6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-5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679" w:type="dxa"/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524" w:type="dxa"/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-6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-8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601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523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87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679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83</w:t>
            </w:r>
          </w:p>
        </w:tc>
        <w:tc>
          <w:tcPr>
            <w:tcW w:w="524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81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84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85</w:t>
            </w:r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99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bottom w:val="single" w:sz="4" w:space="0" w:color="auto"/>
            </w:tcBorders>
          </w:tcPr>
          <w:p w:rsidR="00BE68C0" w:rsidRPr="00374811" w:rsidRDefault="00BE68C0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679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524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29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-9</w:t>
            </w:r>
          </w:p>
        </w:tc>
        <w:tc>
          <w:tcPr>
            <w:tcW w:w="601" w:type="dxa"/>
          </w:tcPr>
          <w:p w:rsidR="00BE68C0" w:rsidRPr="003344FA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0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001" w:author="Qualcomm User" w:date="2011-11-19T18:3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00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-6</w:t>
              </w:r>
            </w:ins>
            <w:del w:id="1003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0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-19</w:delText>
              </w:r>
            </w:del>
          </w:p>
        </w:tc>
        <w:tc>
          <w:tcPr>
            <w:tcW w:w="523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0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06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0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0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09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1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1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12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1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-17</w:delText>
              </w:r>
            </w:del>
          </w:p>
        </w:tc>
        <w:tc>
          <w:tcPr>
            <w:tcW w:w="602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</w:t>
            </w:r>
          </w:p>
        </w:tc>
        <w:tc>
          <w:tcPr>
            <w:tcW w:w="602" w:type="dxa"/>
          </w:tcPr>
          <w:p w:rsidR="00BE68C0" w:rsidRPr="003344FA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1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015" w:author="Qualcomm User" w:date="2011-11-19T18:3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01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-2</w:t>
              </w:r>
            </w:ins>
            <w:del w:id="1017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1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-20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1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20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2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-11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2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23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2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-27</w:delText>
              </w:r>
            </w:del>
          </w:p>
        </w:tc>
        <w:tc>
          <w:tcPr>
            <w:tcW w:w="679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2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26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2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-12</w:delText>
              </w:r>
            </w:del>
          </w:p>
        </w:tc>
        <w:tc>
          <w:tcPr>
            <w:tcW w:w="524" w:type="dxa"/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-6</w:t>
            </w:r>
          </w:p>
        </w:tc>
        <w:tc>
          <w:tcPr>
            <w:tcW w:w="602" w:type="dxa"/>
          </w:tcPr>
          <w:p w:rsidR="00BE68C0" w:rsidRPr="003344FA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2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3344FA">
              <w:rPr>
                <w:color w:val="000000" w:themeColor="text1"/>
                <w:sz w:val="16"/>
                <w:szCs w:val="16"/>
                <w:highlight w:val="yellow"/>
                <w:rPrChange w:id="1029" w:author="Qualcomm User" w:date="2011-11-21T17:40:00Z">
                  <w:rPr>
                    <w:color w:val="000000" w:themeColor="text1"/>
                    <w:sz w:val="16"/>
                    <w:szCs w:val="16"/>
                  </w:rPr>
                </w:rPrChange>
              </w:rPr>
              <w:t>-2</w:t>
            </w:r>
            <w:del w:id="1030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3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-8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3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33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3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3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36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3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38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39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40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-9</w:delText>
              </w:r>
            </w:del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41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042" w:author="Qualcomm User" w:date="2011-11-19T18:3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04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73</w:t>
              </w:r>
            </w:ins>
            <w:del w:id="1044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4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88</w:delText>
              </w:r>
            </w:del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4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47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4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63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4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50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5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60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52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53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54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97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55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056" w:author="Qualcomm User" w:date="2011-11-19T18:3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057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65</w:t>
              </w:r>
            </w:ins>
            <w:del w:id="1058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5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95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6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61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6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84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63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64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65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110</w:delText>
              </w:r>
            </w:del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66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67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68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96</w:delText>
              </w:r>
            </w:del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A42816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69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070" w:author="Qualcomm User" w:date="2011-11-19T18:38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071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75</w:t>
              </w:r>
            </w:ins>
            <w:del w:id="1072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73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76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74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75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76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75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77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78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79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76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80" w:author="Qualcomm User" w:date="2011-11-21T17:40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81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82" w:author="Qualcomm User" w:date="2011-11-21T17:40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94</w:delText>
              </w:r>
            </w:del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44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02" w:type="dxa"/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602" w:type="dxa"/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78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59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8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084" w:author="Qualcomm User" w:date="2011-11-19T18:4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08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-2</w:t>
              </w:r>
            </w:ins>
            <w:del w:id="1086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8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</w:delText>
              </w:r>
            </w:del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8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89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9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-43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9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92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9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-58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9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095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09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-51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09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098" w:author="Qualcomm User" w:date="2011-11-19T18:4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09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9</w:t>
              </w:r>
            </w:ins>
            <w:del w:id="1100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0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-85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0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03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0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-47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0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06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0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-95</w:delText>
              </w:r>
            </w:del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0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09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1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-65</w:delText>
              </w:r>
            </w:del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1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112" w:author="Qualcomm User" w:date="2011-11-19T18:4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11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-60</w:t>
              </w:r>
            </w:ins>
            <w:del w:id="1114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1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1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17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1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1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20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2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2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23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2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</w:delText>
              </w:r>
            </w:del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2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126" w:author="Qualcomm User" w:date="2011-11-19T18:4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12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60</w:t>
              </w:r>
            </w:ins>
            <w:del w:id="1128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2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48</w:delText>
              </w:r>
            </w:del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3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31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3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115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3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34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3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141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3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37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3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137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3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140" w:author="Qualcomm User" w:date="2011-11-19T18:4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14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44</w:t>
              </w:r>
            </w:ins>
            <w:del w:id="1142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4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176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4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45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4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120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4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48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4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202</w:delText>
              </w:r>
            </w:del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5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51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5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159</w:delText>
              </w:r>
            </w:del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5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154" w:author="Qualcomm User" w:date="2011-11-19T18:41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15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169</w:t>
              </w:r>
            </w:ins>
            <w:del w:id="1156" w:author="Qualcomm User" w:date="2011-11-19T18:35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5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43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5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59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6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67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6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62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6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62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6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65" w:author="Qualcomm User" w:date="2011-11-19T18:35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6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67</w:delText>
              </w:r>
            </w:del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74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02" w:type="dxa"/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602" w:type="dxa"/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72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81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83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84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85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87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89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6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168" w:author="Qualcomm User" w:date="2011-11-19T18:4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16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</w:t>
              </w:r>
            </w:ins>
            <w:del w:id="1170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7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-27</w:delText>
              </w:r>
            </w:del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7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73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7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-18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7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76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7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-13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7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79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8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-17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8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182" w:author="Qualcomm User" w:date="2011-11-19T18:4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18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2</w:t>
              </w:r>
            </w:ins>
            <w:del w:id="1184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8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-15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8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87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8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-10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8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90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9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-10</w:delText>
              </w:r>
            </w:del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9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193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9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-12</w:delText>
              </w:r>
            </w:del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19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196" w:author="Qualcomm User" w:date="2011-11-19T18:43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19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-1</w:t>
              </w:r>
            </w:ins>
            <w:del w:id="1198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19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-7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0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01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0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-6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0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04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0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-8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0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07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0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-9</w:delText>
              </w:r>
            </w:del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0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210" w:author="Qualcomm User" w:date="2011-11-19T18:4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21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56</w:t>
              </w:r>
            </w:ins>
            <w:del w:id="1212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1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100</w:delText>
              </w:r>
            </w:del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1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15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1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88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1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18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1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84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2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21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2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94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2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224" w:author="Qualcomm User" w:date="2011-11-19T18:42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22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56</w:t>
              </w:r>
            </w:ins>
            <w:del w:id="1226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2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83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2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29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3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77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3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32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3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80</w:delText>
              </w:r>
            </w:del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3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35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3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91</w:delText>
              </w:r>
            </w:del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3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238" w:author="Qualcomm User" w:date="2011-11-19T18:43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23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67</w:t>
              </w:r>
            </w:ins>
            <w:del w:id="1240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4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71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4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43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4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73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4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46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4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80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4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49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5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90</w:delText>
              </w:r>
            </w:del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91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92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93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94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98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102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103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104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-52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602" w:type="dxa"/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-26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91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136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122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602" w:type="dxa"/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124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106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112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113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114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115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116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117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118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119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-51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5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252" w:author="Qualcomm User" w:date="2011-11-19T18:44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25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-28</w:t>
              </w:r>
            </w:ins>
            <w:del w:id="1254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5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</w:delText>
              </w:r>
            </w:del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5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57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5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-29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5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60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6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0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6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63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6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-23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6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266" w:author="Qualcomm User" w:date="2011-11-19T18:4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26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8</w:t>
              </w:r>
            </w:ins>
            <w:del w:id="1268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6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7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71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7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35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7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74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7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42</w:delText>
              </w:r>
            </w:del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7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77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7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22</w:delText>
              </w:r>
            </w:del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7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280" w:author="Qualcomm User" w:date="2011-11-19T18:4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28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0</w:t>
              </w:r>
            </w:ins>
            <w:del w:id="1282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8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11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8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85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8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8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88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8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-5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9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91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9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</w:delText>
              </w:r>
            </w:del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122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9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294" w:author="Qualcomm User" w:date="2011-11-19T18:4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29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137</w:t>
              </w:r>
            </w:ins>
            <w:del w:id="1296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29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26</w:delText>
              </w:r>
            </w:del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29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299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0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101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0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02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0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46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0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05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0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92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0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308" w:author="Qualcomm User" w:date="2011-11-19T18:4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30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47</w:t>
              </w:r>
            </w:ins>
            <w:del w:id="1310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1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30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1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13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1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-4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1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16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1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-24</w:delText>
              </w:r>
            </w:del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1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19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2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24</w:delText>
              </w:r>
            </w:del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2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322" w:author="Qualcomm User" w:date="2011-11-19T18:4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32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64</w:t>
              </w:r>
            </w:ins>
            <w:del w:id="1324" w:author="Qualcomm User" w:date="2011-11-19T18:36:00Z">
              <w:r w:rsidR="00470733"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2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34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2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27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2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61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2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30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3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75</w:delText>
              </w:r>
            </w:del>
          </w:p>
        </w:tc>
        <w:tc>
          <w:tcPr>
            <w:tcW w:w="602" w:type="dxa"/>
          </w:tcPr>
          <w:p w:rsidR="00BE68C0" w:rsidRPr="003344FA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3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33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3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62</w:delText>
              </w:r>
            </w:del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BE68C0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129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141</w:t>
            </w:r>
          </w:p>
        </w:tc>
        <w:tc>
          <w:tcPr>
            <w:tcW w:w="602" w:type="dxa"/>
          </w:tcPr>
          <w:p w:rsidR="00BE68C0" w:rsidRPr="00374811" w:rsidRDefault="00470733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142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02" w:type="dxa"/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72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139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149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3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336" w:author="Qualcomm User" w:date="2011-11-19T18:46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33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</w:t>
              </w:r>
            </w:ins>
            <w:del w:id="1338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3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-7</w:delText>
              </w:r>
            </w:del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4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41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4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-20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4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44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4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-9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4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47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4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-7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4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350" w:author="Qualcomm User" w:date="2011-11-19T18:46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35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2</w:t>
              </w:r>
            </w:ins>
            <w:del w:id="1352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5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-13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5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55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5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-6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5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58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5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-12</w:delText>
              </w:r>
            </w:del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6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61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6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</w:delText>
              </w:r>
            </w:del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6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364" w:author="Qualcomm User" w:date="2011-11-19T18:46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36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-1</w:t>
              </w:r>
            </w:ins>
            <w:del w:id="1366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6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-6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6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69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7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-7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7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72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7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-6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7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75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7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-11</w:delText>
              </w:r>
            </w:del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7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378" w:author="Qualcomm User" w:date="2011-11-19T18:46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37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56</w:t>
              </w:r>
            </w:ins>
            <w:del w:id="1380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8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64</w:delText>
              </w:r>
            </w:del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8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83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8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91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8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86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8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75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8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89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9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78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9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392" w:author="Qualcomm User" w:date="2011-11-19T18:46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39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56</w:t>
              </w:r>
            </w:ins>
            <w:del w:id="1394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9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81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9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397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39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69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39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00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0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83</w:delText>
              </w:r>
            </w:del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0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03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0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70</w:delText>
              </w:r>
            </w:del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0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406" w:author="Qualcomm User" w:date="2011-11-19T18:46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40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67</w:t>
              </w:r>
            </w:ins>
            <w:del w:id="1408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0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66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1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11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1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73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1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14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1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75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1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17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1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91</w:delText>
              </w:r>
            </w:del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151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152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153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154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155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156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157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158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159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160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161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162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163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164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-52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-26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91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136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122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124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165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166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167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168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169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171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173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174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175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176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177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178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74811">
              <w:rPr>
                <w:b/>
                <w:color w:val="000000" w:themeColor="text1"/>
                <w:sz w:val="16"/>
                <w:szCs w:val="16"/>
              </w:rPr>
              <w:t>179</w:t>
            </w:r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m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-51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1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420" w:author="Qualcomm User" w:date="2011-11-19T18:4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42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-28</w:t>
              </w:r>
            </w:ins>
            <w:del w:id="1422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2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-12</w:delText>
              </w:r>
            </w:del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2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25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2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-15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2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28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2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-68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3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31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3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31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3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434" w:author="Qualcomm User" w:date="2011-11-19T18:4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43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8</w:t>
              </w:r>
            </w:ins>
            <w:del w:id="1436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3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-32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3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39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4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-36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4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42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4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-53</w:delText>
              </w:r>
            </w:del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4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45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4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36</w:delText>
              </w:r>
            </w:del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4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448" w:author="Qualcomm User" w:date="2011-11-19T18:4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44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0</w:t>
              </w:r>
            </w:ins>
            <w:del w:id="1450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5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19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5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53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5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-22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5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56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5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58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59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60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</w:delText>
              </w:r>
            </w:del>
          </w:p>
        </w:tc>
      </w:tr>
      <w:tr w:rsidR="00374811" w:rsidRPr="00374811" w:rsidTr="00346F12">
        <w:trPr>
          <w:cantSplit/>
          <w:trHeight w:hRule="exact" w:val="285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</w:pPr>
            <w:r w:rsidRPr="00374811">
              <w:rPr>
                <w:rFonts w:eastAsia="Times New Roman"/>
                <w:b/>
                <w:bCs/>
                <w:color w:val="000000" w:themeColor="text1"/>
                <w:sz w:val="16"/>
                <w:szCs w:val="18"/>
              </w:rPr>
              <w:t>n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122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61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462" w:author="Qualcomm User" w:date="2011-11-19T18:4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46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137</w:t>
              </w:r>
            </w:ins>
            <w:del w:id="1464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6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54</w:delText>
              </w:r>
            </w:del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6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67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6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70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6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70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7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158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72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73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74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12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75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476" w:author="Qualcomm User" w:date="2011-11-19T18:4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477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47</w:t>
              </w:r>
            </w:ins>
            <w:del w:id="1478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7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63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8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81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8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81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83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84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85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106</w:delText>
              </w:r>
            </w:del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86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87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88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12</w:delText>
              </w:r>
            </w:del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74811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74811">
              <w:rPr>
                <w:color w:val="000000" w:themeColor="text1"/>
                <w:sz w:val="16"/>
                <w:szCs w:val="16"/>
              </w:rPr>
              <w:t>-73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89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ins w:id="1490" w:author="Qualcomm User" w:date="2011-11-19T18:45:00Z">
              <w:r w:rsidRPr="003344FA">
                <w:rPr>
                  <w:color w:val="000000" w:themeColor="text1"/>
                  <w:sz w:val="16"/>
                  <w:szCs w:val="16"/>
                  <w:highlight w:val="yellow"/>
                  <w:rPrChange w:id="1491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t>64</w:t>
              </w:r>
            </w:ins>
            <w:del w:id="1492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93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17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94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95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96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101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497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498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499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54</w:delText>
              </w:r>
            </w:del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2" w:rsidRPr="003344FA" w:rsidRDefault="00346F12" w:rsidP="00BE68C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color w:val="000000" w:themeColor="text1"/>
                <w:sz w:val="16"/>
                <w:szCs w:val="16"/>
                <w:highlight w:val="yellow"/>
                <w:rPrChange w:id="1500" w:author="Qualcomm User" w:date="2011-11-21T17:41:00Z">
                  <w:rPr>
                    <w:rFonts w:eastAsia="Times New Roman"/>
                    <w:color w:val="000000" w:themeColor="text1"/>
                    <w:sz w:val="16"/>
                    <w:szCs w:val="16"/>
                  </w:rPr>
                </w:rPrChange>
              </w:rPr>
            </w:pPr>
            <w:del w:id="1501" w:author="Qualcomm User" w:date="2011-11-19T18:36:00Z">
              <w:r w:rsidRPr="003344FA" w:rsidDel="00A42816">
                <w:rPr>
                  <w:color w:val="000000" w:themeColor="text1"/>
                  <w:sz w:val="16"/>
                  <w:szCs w:val="16"/>
                  <w:highlight w:val="yellow"/>
                  <w:rPrChange w:id="1502" w:author="Qualcomm User" w:date="2011-11-21T17:41:00Z">
                    <w:rPr>
                      <w:color w:val="000000" w:themeColor="text1"/>
                      <w:sz w:val="16"/>
                      <w:szCs w:val="16"/>
                    </w:rPr>
                  </w:rPrChange>
                </w:rPr>
                <w:delText>53</w:delText>
              </w:r>
            </w:del>
          </w:p>
        </w:tc>
      </w:tr>
    </w:tbl>
    <w:p w:rsidR="00BE68C0" w:rsidRDefault="00BE68C0" w:rsidP="00642853"/>
    <w:p w:rsidR="00BE68C0" w:rsidRDefault="00BE68C0" w:rsidP="00642853">
      <w:pPr>
        <w:rPr>
          <w:ins w:id="1503" w:author="Qualcomm User" w:date="2011-11-19T17:44:00Z"/>
        </w:rPr>
      </w:pPr>
    </w:p>
    <w:p w:rsidR="00BE68C0" w:rsidRDefault="00BE68C0" w:rsidP="00642853">
      <w:pPr>
        <w:rPr>
          <w:ins w:id="1504" w:author="Qualcomm User" w:date="2011-11-19T18:12:00Z"/>
        </w:rPr>
      </w:pPr>
    </w:p>
    <w:p w:rsidR="003A5B20" w:rsidRDefault="003A5B20" w:rsidP="003A5B20">
      <w:pPr>
        <w:pStyle w:val="Caption"/>
        <w:jc w:val="both"/>
        <w:rPr>
          <w:lang w:val="en-GB"/>
        </w:rPr>
      </w:pPr>
      <w:r>
        <w:rPr>
          <w:lang w:val="en-GB"/>
        </w:rPr>
        <w:lastRenderedPageBreak/>
        <w:t xml:space="preserve">9.3.2.7 </w:t>
      </w:r>
      <w:bookmarkStart w:id="1505" w:name="_Ref288896079"/>
      <w:bookmarkStart w:id="1506" w:name="_Toc293649286"/>
      <w:r w:rsidRPr="00210652">
        <w:rPr>
          <w:lang w:val="en-GB"/>
        </w:rPr>
        <w:t>Binarization process for pred_type</w:t>
      </w:r>
      <w:bookmarkEnd w:id="1505"/>
      <w:bookmarkEnd w:id="1506"/>
    </w:p>
    <w:p w:rsidR="003A5B20" w:rsidRPr="00210652" w:rsidRDefault="003A5B20" w:rsidP="003A5B20">
      <w:pPr>
        <w:rPr>
          <w:lang w:eastAsia="ko-KR"/>
        </w:rPr>
      </w:pPr>
      <w:r w:rsidRPr="00210652">
        <w:t xml:space="preserve">Input to this process is a request for a binarization for </w:t>
      </w:r>
      <w:r w:rsidRPr="00210652">
        <w:rPr>
          <w:lang w:eastAsia="ko-KR"/>
        </w:rPr>
        <w:t xml:space="preserve">the </w:t>
      </w:r>
      <w:r w:rsidRPr="00210652">
        <w:t>syntax element</w:t>
      </w:r>
      <w:r w:rsidRPr="00210652">
        <w:rPr>
          <w:lang w:eastAsia="ko-KR"/>
        </w:rPr>
        <w:t xml:space="preserve"> pred_type and a variable cLog2CUSize specifying the current CU size.</w:t>
      </w:r>
    </w:p>
    <w:p w:rsidR="003A5B20" w:rsidRPr="00210652" w:rsidRDefault="003A5B20" w:rsidP="003A5B20">
      <w:pPr>
        <w:rPr>
          <w:lang w:eastAsia="ko-KR"/>
        </w:rPr>
      </w:pPr>
      <w:r w:rsidRPr="00210652">
        <w:t>Output of this process is the binarization of the syntax element.</w:t>
      </w:r>
      <w:r w:rsidRPr="00210652">
        <w:rPr>
          <w:lang w:eastAsia="ko-KR"/>
        </w:rPr>
        <w:t xml:space="preserve"> </w:t>
      </w:r>
    </w:p>
    <w:p w:rsidR="003A5B20" w:rsidRPr="00210652" w:rsidRDefault="003A5B20" w:rsidP="003A5B20">
      <w:pPr>
        <w:rPr>
          <w:lang w:eastAsia="ko-KR"/>
        </w:rPr>
      </w:pPr>
      <w:r w:rsidRPr="00210652">
        <w:rPr>
          <w:lang w:eastAsia="ko-KR"/>
        </w:rPr>
        <w:t>T</w:t>
      </w:r>
      <w:r w:rsidRPr="00210652">
        <w:t xml:space="preserve">he binarization for </w:t>
      </w:r>
      <w:r w:rsidRPr="00210652">
        <w:rPr>
          <w:lang w:eastAsia="ko-KR"/>
        </w:rPr>
        <w:t xml:space="preserve">pred_type </w:t>
      </w:r>
      <w:r w:rsidRPr="00210652">
        <w:t xml:space="preserve">is given by </w:t>
      </w:r>
      <w:r w:rsidR="000370ED" w:rsidRPr="00210652">
        <w:fldChar w:fldCharType="begin" w:fldLock="1"/>
      </w:r>
      <w:r w:rsidRPr="00210652">
        <w:instrText xml:space="preserve"> REF _Ref285722862 \h </w:instrText>
      </w:r>
      <w:r w:rsidR="000370ED" w:rsidRPr="00210652">
        <w:fldChar w:fldCharType="separate"/>
      </w:r>
      <w:r w:rsidRPr="00210652">
        <w:t xml:space="preserve">Table </w:t>
      </w:r>
      <w:r w:rsidRPr="00210652">
        <w:rPr>
          <w:noProof/>
        </w:rPr>
        <w:t>9</w:t>
      </w:r>
      <w:r w:rsidRPr="00210652">
        <w:noBreakHyphen/>
      </w:r>
      <w:r w:rsidRPr="00210652">
        <w:rPr>
          <w:noProof/>
        </w:rPr>
        <w:t>48</w:t>
      </w:r>
      <w:r w:rsidR="000370ED" w:rsidRPr="00210652">
        <w:fldChar w:fldCharType="end"/>
      </w:r>
      <w:r w:rsidRPr="00210652">
        <w:t xml:space="preserve"> depending on slice type and </w:t>
      </w:r>
      <w:r w:rsidRPr="00210652">
        <w:rPr>
          <w:lang w:eastAsia="ko-KR"/>
        </w:rPr>
        <w:t xml:space="preserve">the </w:t>
      </w:r>
      <w:r w:rsidRPr="00210652">
        <w:t>size of the coding unit.</w:t>
      </w:r>
    </w:p>
    <w:p w:rsidR="003A5B20" w:rsidRPr="00210652" w:rsidRDefault="003A5B20" w:rsidP="003A5B20">
      <w:pPr>
        <w:pStyle w:val="Caption"/>
        <w:rPr>
          <w:ins w:id="1507" w:author="Qualcomm User" w:date="2011-11-19T18:12:00Z"/>
          <w:lang w:val="en-GB" w:eastAsia="ko-KR"/>
        </w:rPr>
      </w:pPr>
      <w:ins w:id="1508" w:author="Qualcomm User" w:date="2011-11-19T18:12:00Z">
        <w:r w:rsidRPr="00210652">
          <w:rPr>
            <w:lang w:val="en-GB"/>
          </w:rPr>
          <w:t xml:space="preserve">Table </w:t>
        </w:r>
        <w:r w:rsidR="000370ED" w:rsidRPr="00210652">
          <w:rPr>
            <w:lang w:val="en-GB"/>
          </w:rPr>
          <w:fldChar w:fldCharType="begin" w:fldLock="1"/>
        </w:r>
        <w:r w:rsidRPr="00210652">
          <w:rPr>
            <w:lang w:val="en-GB"/>
          </w:rPr>
          <w:instrText xml:space="preserve"> STYLEREF 1 \s </w:instrText>
        </w:r>
        <w:r w:rsidR="000370ED" w:rsidRPr="00210652">
          <w:rPr>
            <w:lang w:val="en-GB"/>
          </w:rPr>
          <w:fldChar w:fldCharType="separate"/>
        </w:r>
        <w:r w:rsidRPr="00210652">
          <w:rPr>
            <w:noProof/>
            <w:lang w:val="en-GB"/>
          </w:rPr>
          <w:t>9</w:t>
        </w:r>
        <w:r w:rsidR="000370ED" w:rsidRPr="00210652">
          <w:rPr>
            <w:lang w:val="en-GB"/>
          </w:rPr>
          <w:fldChar w:fldCharType="end"/>
        </w:r>
        <w:r w:rsidRPr="00210652">
          <w:rPr>
            <w:lang w:val="en-GB"/>
          </w:rPr>
          <w:noBreakHyphen/>
        </w:r>
        <w:r w:rsidR="000370ED" w:rsidRPr="00210652">
          <w:rPr>
            <w:lang w:val="en-GB"/>
          </w:rPr>
          <w:fldChar w:fldCharType="begin" w:fldLock="1"/>
        </w:r>
        <w:r w:rsidRPr="00210652">
          <w:rPr>
            <w:lang w:val="en-GB"/>
          </w:rPr>
          <w:instrText xml:space="preserve"> SEQ Table \* ARABIC \s 1 </w:instrText>
        </w:r>
        <w:r w:rsidR="000370ED" w:rsidRPr="00210652">
          <w:rPr>
            <w:lang w:val="en-GB"/>
          </w:rPr>
          <w:fldChar w:fldCharType="separate"/>
        </w:r>
        <w:r w:rsidRPr="00210652">
          <w:rPr>
            <w:noProof/>
            <w:lang w:val="en-GB"/>
          </w:rPr>
          <w:t>48</w:t>
        </w:r>
        <w:r w:rsidR="000370ED" w:rsidRPr="00210652">
          <w:rPr>
            <w:lang w:val="en-GB"/>
          </w:rPr>
          <w:fldChar w:fldCharType="end"/>
        </w:r>
        <w:r w:rsidRPr="00210652">
          <w:rPr>
            <w:lang w:val="en-GB"/>
          </w:rPr>
          <w:t xml:space="preserve"> – Binarization for pred_</w:t>
        </w:r>
        <w:r w:rsidRPr="00210652">
          <w:rPr>
            <w:lang w:val="en-GB" w:eastAsia="ko-KR"/>
          </w:rPr>
          <w:t>type</w:t>
        </w:r>
        <w:r w:rsidRPr="00210652">
          <w:rPr>
            <w:lang w:val="en-GB"/>
          </w:rPr>
          <w:t xml:space="preserve"> </w:t>
        </w:r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1025"/>
        <w:gridCol w:w="1386"/>
        <w:gridCol w:w="1332"/>
        <w:gridCol w:w="1637"/>
        <w:gridCol w:w="1832"/>
        <w:gridCol w:w="1736"/>
      </w:tblGrid>
      <w:tr w:rsidR="003A5B20" w:rsidRPr="00210652" w:rsidTr="003344FA">
        <w:trPr>
          <w:cantSplit/>
          <w:jc w:val="center"/>
          <w:ins w:id="1509" w:author="Qualcomm User" w:date="2011-11-19T18:12:00Z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10" w:author="Qualcomm User" w:date="2011-11-19T18:12:00Z"/>
                <w:b/>
                <w:lang w:eastAsia="ko-KR"/>
              </w:rPr>
            </w:pPr>
            <w:ins w:id="1511" w:author="Qualcomm User" w:date="2011-11-19T18:12:00Z">
              <w:r w:rsidRPr="00210652">
                <w:rPr>
                  <w:b/>
                  <w:lang w:eastAsia="ko-KR"/>
                </w:rPr>
                <w:t>Slice type</w:t>
              </w:r>
            </w:ins>
          </w:p>
        </w:tc>
        <w:tc>
          <w:tcPr>
            <w:tcW w:w="1025" w:type="dxa"/>
            <w:vMerge w:val="restart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12" w:author="Qualcomm User" w:date="2011-11-19T18:12:00Z"/>
                <w:b/>
              </w:rPr>
            </w:pPr>
            <w:ins w:id="1513" w:author="Qualcomm User" w:date="2011-11-19T18:12:00Z">
              <w:r w:rsidRPr="00210652">
                <w:rPr>
                  <w:b/>
                </w:rPr>
                <w:t>Value of pred_</w:t>
              </w:r>
              <w:r w:rsidRPr="00210652">
                <w:rPr>
                  <w:b/>
                  <w:lang w:eastAsia="ko-KR"/>
                </w:rPr>
                <w:t>type</w:t>
              </w:r>
            </w:ins>
          </w:p>
        </w:tc>
        <w:tc>
          <w:tcPr>
            <w:tcW w:w="1386" w:type="dxa"/>
            <w:vMerge w:val="restart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14" w:author="Qualcomm User" w:date="2011-11-19T18:12:00Z"/>
                <w:b/>
              </w:rPr>
            </w:pPr>
            <w:ins w:id="1515" w:author="Qualcomm User" w:date="2011-11-19T18:12:00Z">
              <w:r w:rsidRPr="00210652">
                <w:rPr>
                  <w:b/>
                </w:rPr>
                <w:t>PredMode</w:t>
              </w:r>
            </w:ins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16" w:author="Qualcomm User" w:date="2011-11-19T18:12:00Z"/>
                <w:b/>
              </w:rPr>
            </w:pPr>
            <w:ins w:id="1517" w:author="Qualcomm User" w:date="2011-11-19T18:12:00Z">
              <w:r w:rsidRPr="00210652">
                <w:rPr>
                  <w:b/>
                </w:rPr>
                <w:t>PartMode</w:t>
              </w:r>
            </w:ins>
          </w:p>
        </w:tc>
        <w:tc>
          <w:tcPr>
            <w:tcW w:w="5205" w:type="dxa"/>
            <w:gridSpan w:val="3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18" w:author="Qualcomm User" w:date="2011-11-19T18:12:00Z"/>
                <w:b/>
                <w:lang w:eastAsia="ko-KR"/>
              </w:rPr>
            </w:pPr>
            <w:ins w:id="1519" w:author="Qualcomm User" w:date="2011-11-19T18:12:00Z">
              <w:r w:rsidRPr="00210652">
                <w:rPr>
                  <w:b/>
                  <w:lang w:eastAsia="ko-KR"/>
                </w:rPr>
                <w:t>Bin string</w:t>
              </w:r>
            </w:ins>
          </w:p>
        </w:tc>
      </w:tr>
      <w:tr w:rsidR="003A5B20" w:rsidRPr="00210652" w:rsidTr="003344FA">
        <w:trPr>
          <w:cantSplit/>
          <w:jc w:val="center"/>
          <w:ins w:id="1520" w:author="Qualcomm User" w:date="2011-11-19T18:12:00Z"/>
        </w:trPr>
        <w:tc>
          <w:tcPr>
            <w:tcW w:w="628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21" w:author="Qualcomm User" w:date="2011-11-19T18:12:00Z"/>
                <w:b/>
                <w:lang w:eastAsia="ko-KR"/>
              </w:rPr>
            </w:pPr>
          </w:p>
        </w:tc>
        <w:tc>
          <w:tcPr>
            <w:tcW w:w="1025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22" w:author="Qualcomm User" w:date="2011-11-19T18:12:00Z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23" w:author="Qualcomm User" w:date="2011-11-19T18:12:00Z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32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24" w:author="Qualcomm User" w:date="2011-11-19T18:12:00Z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637" w:type="dxa"/>
            <w:vMerge w:val="restart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25" w:author="Qualcomm User" w:date="2011-11-19T18:12:00Z"/>
                <w:sz w:val="16"/>
                <w:lang w:eastAsia="ko-KR"/>
              </w:rPr>
            </w:pPr>
            <w:ins w:id="1526" w:author="Qualcomm User" w:date="2011-11-19T18:12:00Z">
              <w:r w:rsidRPr="00210652">
                <w:rPr>
                  <w:sz w:val="16"/>
                  <w:lang w:eastAsia="ko-KR"/>
                </w:rPr>
                <w:t>cLog2CUSize &gt; </w:t>
              </w:r>
              <w:r w:rsidRPr="00210652">
                <w:rPr>
                  <w:sz w:val="16"/>
                  <w:lang w:eastAsia="ko-KR"/>
                </w:rPr>
                <w:br/>
              </w:r>
              <w:r w:rsidRPr="00210652">
                <w:rPr>
                  <w:sz w:val="16"/>
                </w:rPr>
                <w:t>Log2MinCUSize</w:t>
              </w:r>
            </w:ins>
          </w:p>
        </w:tc>
        <w:tc>
          <w:tcPr>
            <w:tcW w:w="3568" w:type="dxa"/>
            <w:gridSpan w:val="2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27" w:author="Qualcomm User" w:date="2011-11-19T18:12:00Z"/>
                <w:sz w:val="16"/>
                <w:lang w:eastAsia="ko-KR"/>
              </w:rPr>
            </w:pPr>
            <w:ins w:id="1528" w:author="Qualcomm User" w:date="2011-11-19T18:12:00Z">
              <w:r w:rsidRPr="00210652">
                <w:rPr>
                  <w:sz w:val="16"/>
                  <w:lang w:eastAsia="ko-KR"/>
                </w:rPr>
                <w:t>cLog2CUSize = = </w:t>
              </w:r>
              <w:r w:rsidRPr="00210652">
                <w:rPr>
                  <w:sz w:val="16"/>
                </w:rPr>
                <w:t>Log2MinCUSize</w:t>
              </w:r>
            </w:ins>
          </w:p>
        </w:tc>
      </w:tr>
      <w:tr w:rsidR="003A5B20" w:rsidRPr="00210652" w:rsidTr="003344FA">
        <w:trPr>
          <w:cantSplit/>
          <w:jc w:val="center"/>
          <w:ins w:id="1529" w:author="Qualcomm User" w:date="2011-11-19T18:12:00Z"/>
        </w:trPr>
        <w:tc>
          <w:tcPr>
            <w:tcW w:w="628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30" w:author="Qualcomm User" w:date="2011-11-19T18:12:00Z"/>
                <w:b/>
                <w:lang w:eastAsia="ko-KR"/>
              </w:rPr>
            </w:pPr>
          </w:p>
        </w:tc>
        <w:tc>
          <w:tcPr>
            <w:tcW w:w="1025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31" w:author="Qualcomm User" w:date="2011-11-19T18:12:00Z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32" w:author="Qualcomm User" w:date="2011-11-19T18:12:00Z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32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33" w:author="Qualcomm User" w:date="2011-11-19T18:12:00Z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637" w:type="dxa"/>
            <w:vMerge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34" w:author="Qualcomm User" w:date="2011-11-19T18:12:00Z"/>
                <w:sz w:val="16"/>
                <w:lang w:eastAsia="ko-KR"/>
              </w:rPr>
            </w:pPr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35" w:author="Qualcomm User" w:date="2011-11-19T18:12:00Z"/>
                <w:b/>
                <w:bCs/>
                <w:sz w:val="16"/>
                <w:szCs w:val="20"/>
              </w:rPr>
            </w:pPr>
            <w:ins w:id="1536" w:author="Qualcomm User" w:date="2011-11-19T18:12:00Z">
              <w:r w:rsidRPr="00210652">
                <w:rPr>
                  <w:sz w:val="16"/>
                  <w:lang w:eastAsia="ko-KR"/>
                </w:rPr>
                <w:t>cL</w:t>
              </w:r>
              <w:r w:rsidRPr="00210652">
                <w:rPr>
                  <w:sz w:val="16"/>
                </w:rPr>
                <w:t>og2CUSize </w:t>
              </w:r>
              <w:r w:rsidRPr="00210652">
                <w:rPr>
                  <w:sz w:val="16"/>
                  <w:lang w:eastAsia="ko-KR"/>
                </w:rPr>
                <w:t>= =</w:t>
              </w:r>
              <w:r w:rsidRPr="00210652">
                <w:rPr>
                  <w:sz w:val="16"/>
                </w:rPr>
                <w:t> 3 &amp;&amp; </w:t>
              </w:r>
              <w:r w:rsidRPr="00210652">
                <w:rPr>
                  <w:sz w:val="16"/>
                </w:rPr>
                <w:br/>
              </w:r>
              <w:r w:rsidRPr="00210652">
                <w:rPr>
                  <w:bCs/>
                  <w:sz w:val="16"/>
                  <w:szCs w:val="20"/>
                </w:rPr>
                <w:t>!inter_4x4_enabled_flag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37" w:author="Qualcomm User" w:date="2011-11-19T18:12:00Z"/>
                <w:b/>
                <w:bCs/>
                <w:sz w:val="20"/>
                <w:szCs w:val="20"/>
              </w:rPr>
            </w:pPr>
            <w:ins w:id="1538" w:author="Qualcomm User" w:date="2011-11-19T18:12:00Z">
              <w:r w:rsidRPr="00210652">
                <w:rPr>
                  <w:sz w:val="16"/>
                  <w:lang w:eastAsia="ko-KR"/>
                </w:rPr>
                <w:t>cL</w:t>
              </w:r>
              <w:r w:rsidRPr="00210652">
                <w:rPr>
                  <w:sz w:val="16"/>
                </w:rPr>
                <w:t>og2CUSize </w:t>
              </w:r>
              <w:r w:rsidRPr="00210652">
                <w:rPr>
                  <w:sz w:val="16"/>
                  <w:lang w:eastAsia="ko-KR"/>
                </w:rPr>
                <w:t>&gt;</w:t>
              </w:r>
              <w:r w:rsidRPr="00210652">
                <w:rPr>
                  <w:sz w:val="16"/>
                </w:rPr>
                <w:t> 3 | | </w:t>
              </w:r>
              <w:r w:rsidRPr="00210652">
                <w:rPr>
                  <w:sz w:val="16"/>
                </w:rPr>
                <w:br/>
                <w:t>inter_4x4_enabled_flag</w:t>
              </w:r>
            </w:ins>
          </w:p>
        </w:tc>
      </w:tr>
      <w:tr w:rsidR="003A5B20" w:rsidRPr="00210652" w:rsidTr="003344FA">
        <w:trPr>
          <w:cantSplit/>
          <w:jc w:val="center"/>
          <w:ins w:id="1539" w:author="Qualcomm User" w:date="2011-11-19T18:12:00Z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40" w:author="Qualcomm User" w:date="2011-11-19T18:12:00Z"/>
                <w:lang w:eastAsia="ko-KR"/>
              </w:rPr>
            </w:pPr>
            <w:ins w:id="1541" w:author="Qualcomm User" w:date="2011-11-19T18:12:00Z">
              <w:r w:rsidRPr="00210652">
                <w:rPr>
                  <w:lang w:eastAsia="ko-KR"/>
                </w:rPr>
                <w:t>I</w:t>
              </w:r>
            </w:ins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42" w:author="Qualcomm User" w:date="2011-11-19T18:12:00Z"/>
                <w:rFonts w:eastAsia="Batang"/>
                <w:lang w:eastAsia="ko-KR"/>
              </w:rPr>
            </w:pPr>
            <w:ins w:id="1543" w:author="Qualcomm User" w:date="2011-11-19T18:12:00Z">
              <w:r w:rsidRPr="00210652">
                <w:rPr>
                  <w:lang w:eastAsia="ko-KR"/>
                </w:rPr>
                <w:t>0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44" w:author="Qualcomm User" w:date="2011-11-19T18:12:00Z"/>
                <w:lang w:eastAsia="ko-KR"/>
              </w:rPr>
            </w:pPr>
            <w:ins w:id="1545" w:author="Qualcomm User" w:date="2011-11-19T18:12:00Z">
              <w:r w:rsidRPr="00210652">
                <w:rPr>
                  <w:rFonts w:eastAsia="Batang"/>
                  <w:lang w:eastAsia="ko-KR"/>
                </w:rPr>
                <w:t>MODE_INTRA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46" w:author="Qualcomm User" w:date="2011-11-19T18:12:00Z"/>
                <w:lang w:eastAsia="ko-KR"/>
              </w:rPr>
            </w:pPr>
            <w:ins w:id="1547" w:author="Qualcomm User" w:date="2011-11-19T18:12:00Z">
              <w:r w:rsidRPr="00210652">
                <w:rPr>
                  <w:rFonts w:eastAsia="Batang"/>
                </w:rPr>
                <w:t>PART_2Nx2N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48" w:author="Qualcomm User" w:date="2011-11-19T18:12:00Z"/>
                <w:bCs/>
                <w:sz w:val="20"/>
                <w:szCs w:val="20"/>
                <w:lang w:eastAsia="ko-KR"/>
              </w:rPr>
            </w:pPr>
            <w:ins w:id="1549" w:author="Qualcomm User" w:date="2011-11-19T18:12:00Z">
              <w:r w:rsidRPr="00210652">
                <w:rPr>
                  <w:bCs/>
                  <w:sz w:val="20"/>
                  <w:szCs w:val="20"/>
                  <w:lang w:eastAsia="ko-KR"/>
                </w:rPr>
                <w:t>-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50" w:author="Qualcomm User" w:date="2011-11-19T18:12:00Z"/>
                <w:bCs/>
                <w:sz w:val="20"/>
                <w:szCs w:val="20"/>
                <w:lang w:eastAsia="ko-KR"/>
              </w:rPr>
            </w:pPr>
            <w:ins w:id="1551" w:author="Qualcomm User" w:date="2011-11-19T18:12:00Z">
              <w:r w:rsidRPr="00210652">
                <w:rPr>
                  <w:bCs/>
                  <w:sz w:val="20"/>
                  <w:szCs w:val="20"/>
                  <w:lang w:eastAsia="ko-KR"/>
                </w:rPr>
                <w:t>1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52" w:author="Qualcomm User" w:date="2011-11-19T18:12:00Z"/>
                <w:b/>
                <w:bCs/>
                <w:sz w:val="20"/>
                <w:szCs w:val="20"/>
              </w:rPr>
            </w:pPr>
            <w:ins w:id="1553" w:author="Qualcomm User" w:date="2011-11-19T18:12:00Z">
              <w:r w:rsidRPr="00210652">
                <w:rPr>
                  <w:bCs/>
                  <w:sz w:val="20"/>
                  <w:szCs w:val="20"/>
                  <w:lang w:eastAsia="ko-KR"/>
                </w:rPr>
                <w:t>1</w:t>
              </w:r>
            </w:ins>
          </w:p>
        </w:tc>
      </w:tr>
      <w:tr w:rsidR="003A5B20" w:rsidRPr="00210652" w:rsidTr="003344FA">
        <w:trPr>
          <w:cantSplit/>
          <w:jc w:val="center"/>
          <w:ins w:id="1554" w:author="Qualcomm User" w:date="2011-11-19T18:12:00Z"/>
        </w:trPr>
        <w:tc>
          <w:tcPr>
            <w:tcW w:w="628" w:type="dxa"/>
            <w:vMerge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55" w:author="Qualcomm User" w:date="2011-11-19T18:12:00Z"/>
                <w:b/>
                <w:lang w:eastAsia="ko-KR"/>
              </w:rPr>
            </w:pPr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56" w:author="Qualcomm User" w:date="2011-11-19T18:12:00Z"/>
                <w:rFonts w:eastAsia="Batang"/>
                <w:lang w:eastAsia="ko-KR"/>
              </w:rPr>
            </w:pPr>
            <w:ins w:id="1557" w:author="Qualcomm User" w:date="2011-11-19T18:12:00Z">
              <w:r w:rsidRPr="00210652">
                <w:rPr>
                  <w:lang w:eastAsia="ko-KR"/>
                </w:rPr>
                <w:t>1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58" w:author="Qualcomm User" w:date="2011-11-19T18:12:00Z"/>
                <w:lang w:eastAsia="ko-KR"/>
              </w:rPr>
            </w:pPr>
            <w:ins w:id="1559" w:author="Qualcomm User" w:date="2011-11-19T18:12:00Z">
              <w:r w:rsidRPr="00210652">
                <w:rPr>
                  <w:rFonts w:eastAsia="Batang"/>
                  <w:lang w:eastAsia="ko-KR"/>
                </w:rPr>
                <w:t>MODE_INTRA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60" w:author="Qualcomm User" w:date="2011-11-19T18:12:00Z"/>
                <w:lang w:eastAsia="ko-KR"/>
              </w:rPr>
            </w:pPr>
            <w:ins w:id="1561" w:author="Qualcomm User" w:date="2011-11-19T18:12:00Z">
              <w:r w:rsidRPr="00210652">
                <w:rPr>
                  <w:rFonts w:eastAsia="Batang"/>
                </w:rPr>
                <w:t>PART_NxN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62" w:author="Qualcomm User" w:date="2011-11-19T18:12:00Z"/>
                <w:bCs/>
                <w:sz w:val="20"/>
                <w:szCs w:val="20"/>
                <w:lang w:eastAsia="ko-KR"/>
              </w:rPr>
            </w:pPr>
            <w:ins w:id="1563" w:author="Qualcomm User" w:date="2011-11-19T18:12:00Z">
              <w:r w:rsidRPr="00210652">
                <w:rPr>
                  <w:bCs/>
                  <w:sz w:val="20"/>
                  <w:szCs w:val="20"/>
                  <w:lang w:eastAsia="ko-KR"/>
                </w:rPr>
                <w:t>-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64" w:author="Qualcomm User" w:date="2011-11-19T18:12:00Z"/>
                <w:bCs/>
                <w:sz w:val="20"/>
                <w:szCs w:val="20"/>
                <w:lang w:eastAsia="ko-KR"/>
              </w:rPr>
            </w:pPr>
            <w:ins w:id="1565" w:author="Qualcomm User" w:date="2011-11-19T18:12:00Z">
              <w:r w:rsidRPr="00210652">
                <w:rPr>
                  <w:bCs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66" w:author="Qualcomm User" w:date="2011-11-19T18:12:00Z"/>
                <w:b/>
                <w:bCs/>
                <w:sz w:val="20"/>
                <w:szCs w:val="20"/>
              </w:rPr>
            </w:pPr>
            <w:ins w:id="1567" w:author="Qualcomm User" w:date="2011-11-19T18:12:00Z">
              <w:r w:rsidRPr="00210652">
                <w:rPr>
                  <w:bCs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3A5B20" w:rsidRPr="00210652" w:rsidTr="003344FA">
        <w:trPr>
          <w:cantSplit/>
          <w:jc w:val="center"/>
          <w:ins w:id="1568" w:author="Qualcomm User" w:date="2011-11-19T18:12:00Z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3A5B20" w:rsidRPr="003344FA" w:rsidRDefault="003A5B20" w:rsidP="00F43AAB">
            <w:pPr>
              <w:pStyle w:val="TableText"/>
              <w:keepNext/>
              <w:jc w:val="center"/>
              <w:rPr>
                <w:ins w:id="1569" w:author="Qualcomm User" w:date="2011-11-19T18:12:00Z"/>
                <w:sz w:val="20"/>
                <w:szCs w:val="20"/>
                <w:highlight w:val="yellow"/>
                <w:lang w:eastAsia="ko-KR"/>
                <w:rPrChange w:id="1570" w:author="Qualcomm User" w:date="2011-11-21T17:41:00Z">
                  <w:rPr>
                    <w:ins w:id="1571" w:author="Qualcomm User" w:date="2011-11-19T18:12:00Z"/>
                    <w:sz w:val="20"/>
                    <w:szCs w:val="20"/>
                    <w:lang w:eastAsia="ko-KR"/>
                  </w:rPr>
                </w:rPrChange>
              </w:rPr>
            </w:pPr>
            <w:ins w:id="1572" w:author="Qualcomm User" w:date="2011-11-19T18:12:00Z">
              <w:r w:rsidRPr="003344FA">
                <w:rPr>
                  <w:sz w:val="20"/>
                  <w:szCs w:val="20"/>
                  <w:highlight w:val="yellow"/>
                  <w:lang w:eastAsia="ko-KR"/>
                  <w:rPrChange w:id="1573" w:author="Qualcomm User" w:date="2011-11-21T17:41:00Z">
                    <w:rPr>
                      <w:sz w:val="20"/>
                      <w:szCs w:val="20"/>
                      <w:lang w:eastAsia="ko-KR"/>
                    </w:rPr>
                  </w:rPrChange>
                </w:rPr>
                <w:t>P/B</w:t>
              </w:r>
            </w:ins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74" w:author="Qualcomm User" w:date="2011-11-19T18:12:00Z"/>
                <w:rFonts w:eastAsia="Batang"/>
                <w:lang w:eastAsia="ko-KR"/>
              </w:rPr>
            </w:pPr>
            <w:ins w:id="1575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76" w:author="Qualcomm User" w:date="2011-11-19T18:12:00Z"/>
                <w:sz w:val="20"/>
                <w:szCs w:val="20"/>
                <w:lang w:eastAsia="ko-KR"/>
              </w:rPr>
            </w:pPr>
            <w:ins w:id="1577" w:author="Qualcomm User" w:date="2011-11-19T18:12:00Z">
              <w:r w:rsidRPr="00210652">
                <w:rPr>
                  <w:rFonts w:eastAsia="Batang"/>
                  <w:lang w:eastAsia="ko-KR"/>
                </w:rPr>
                <w:t>MODE_</w:t>
              </w:r>
              <w:r w:rsidRPr="00210652">
                <w:rPr>
                  <w:rFonts w:eastAsia="Batang"/>
                </w:rPr>
                <w:t>INT</w:t>
              </w:r>
              <w:r w:rsidRPr="00210652">
                <w:rPr>
                  <w:rFonts w:eastAsia="Batang"/>
                  <w:lang w:eastAsia="ko-KR"/>
                </w:rPr>
                <w:t>ER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78" w:author="Qualcomm User" w:date="2011-11-19T18:12:00Z"/>
                <w:sz w:val="20"/>
                <w:szCs w:val="20"/>
                <w:lang w:eastAsia="ko-KR"/>
              </w:rPr>
            </w:pPr>
            <w:ins w:id="1579" w:author="Qualcomm User" w:date="2011-11-19T18:12:00Z">
              <w:r w:rsidRPr="00210652">
                <w:rPr>
                  <w:rFonts w:eastAsia="Batang"/>
                </w:rPr>
                <w:t>PART_2Nx2N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80" w:author="Qualcomm User" w:date="2011-11-19T18:12:00Z"/>
                <w:sz w:val="20"/>
                <w:szCs w:val="20"/>
                <w:lang w:eastAsia="ko-KR"/>
              </w:rPr>
            </w:pPr>
            <w:ins w:id="1581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1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82" w:author="Qualcomm User" w:date="2011-11-19T18:12:00Z"/>
                <w:sz w:val="20"/>
                <w:szCs w:val="20"/>
                <w:lang w:eastAsia="ko-KR"/>
              </w:rPr>
            </w:pPr>
            <w:ins w:id="1583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1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84" w:author="Qualcomm User" w:date="2011-11-19T18:12:00Z"/>
                <w:sz w:val="20"/>
                <w:szCs w:val="20"/>
              </w:rPr>
            </w:pPr>
            <w:ins w:id="1585" w:author="Qualcomm User" w:date="2011-11-19T18:12:00Z">
              <w:r w:rsidRPr="00210652">
                <w:rPr>
                  <w:sz w:val="20"/>
                  <w:szCs w:val="20"/>
                </w:rPr>
                <w:t>1</w:t>
              </w:r>
            </w:ins>
          </w:p>
        </w:tc>
      </w:tr>
      <w:tr w:rsidR="003A5B20" w:rsidRPr="00210652" w:rsidTr="003344FA">
        <w:trPr>
          <w:cantSplit/>
          <w:jc w:val="center"/>
          <w:ins w:id="1586" w:author="Qualcomm User" w:date="2011-11-19T18:12:00Z"/>
        </w:trPr>
        <w:tc>
          <w:tcPr>
            <w:tcW w:w="628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87" w:author="Qualcomm User" w:date="2011-11-19T18:12:00Z"/>
                <w:sz w:val="20"/>
                <w:szCs w:val="20"/>
                <w:lang w:eastAsia="ko-KR"/>
              </w:rPr>
            </w:pPr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88" w:author="Qualcomm User" w:date="2011-11-19T18:12:00Z"/>
                <w:rFonts w:eastAsia="Batang"/>
                <w:lang w:eastAsia="ko-KR"/>
              </w:rPr>
            </w:pPr>
            <w:ins w:id="1589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1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590" w:author="Qualcomm User" w:date="2011-11-19T18:12:00Z"/>
                <w:sz w:val="20"/>
                <w:szCs w:val="20"/>
                <w:lang w:eastAsia="ko-KR"/>
              </w:rPr>
            </w:pPr>
            <w:ins w:id="1591" w:author="Qualcomm User" w:date="2011-11-19T18:12:00Z">
              <w:r w:rsidRPr="00210652">
                <w:rPr>
                  <w:rFonts w:eastAsia="Batang"/>
                  <w:lang w:eastAsia="ko-KR"/>
                </w:rPr>
                <w:t>MODE_</w:t>
              </w:r>
              <w:r w:rsidRPr="00210652">
                <w:rPr>
                  <w:rFonts w:eastAsia="Batang"/>
                </w:rPr>
                <w:t>INT</w:t>
              </w:r>
              <w:r w:rsidRPr="00210652">
                <w:rPr>
                  <w:rFonts w:eastAsia="Batang"/>
                  <w:lang w:eastAsia="ko-KR"/>
                </w:rPr>
                <w:t>ER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92" w:author="Qualcomm User" w:date="2011-11-19T18:12:00Z"/>
                <w:sz w:val="20"/>
                <w:szCs w:val="20"/>
                <w:lang w:eastAsia="ko-KR"/>
              </w:rPr>
            </w:pPr>
            <w:ins w:id="1593" w:author="Qualcomm User" w:date="2011-11-19T18:12:00Z">
              <w:r w:rsidRPr="00210652">
                <w:rPr>
                  <w:rFonts w:eastAsia="Batang"/>
                </w:rPr>
                <w:t>PART_2NxN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94" w:author="Qualcomm User" w:date="2011-11-19T18:12:00Z"/>
                <w:sz w:val="20"/>
                <w:szCs w:val="20"/>
                <w:lang w:eastAsia="ko-KR"/>
              </w:rPr>
            </w:pPr>
            <w:ins w:id="1595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011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96" w:author="Qualcomm User" w:date="2011-11-19T18:12:00Z"/>
                <w:sz w:val="20"/>
                <w:szCs w:val="20"/>
                <w:lang w:eastAsia="ko-KR"/>
              </w:rPr>
            </w:pPr>
            <w:ins w:id="1597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01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598" w:author="Qualcomm User" w:date="2011-11-19T18:12:00Z"/>
                <w:sz w:val="20"/>
                <w:szCs w:val="20"/>
              </w:rPr>
            </w:pPr>
            <w:ins w:id="1599" w:author="Qualcomm User" w:date="2011-11-19T18:12:00Z">
              <w:r w:rsidRPr="00210652">
                <w:rPr>
                  <w:sz w:val="20"/>
                  <w:szCs w:val="20"/>
                </w:rPr>
                <w:t>01</w:t>
              </w:r>
            </w:ins>
          </w:p>
        </w:tc>
      </w:tr>
      <w:tr w:rsidR="003A5B20" w:rsidRPr="00210652" w:rsidTr="003344FA">
        <w:trPr>
          <w:cantSplit/>
          <w:jc w:val="center"/>
          <w:ins w:id="1600" w:author="Qualcomm User" w:date="2011-11-19T18:12:00Z"/>
        </w:trPr>
        <w:tc>
          <w:tcPr>
            <w:tcW w:w="628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01" w:author="Qualcomm User" w:date="2011-11-19T18:12:00Z"/>
                <w:sz w:val="20"/>
                <w:szCs w:val="20"/>
                <w:lang w:eastAsia="ko-KR"/>
              </w:rPr>
            </w:pPr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02" w:author="Qualcomm User" w:date="2011-11-19T18:12:00Z"/>
                <w:rFonts w:eastAsia="Batang"/>
                <w:lang w:eastAsia="ko-KR"/>
              </w:rPr>
            </w:pPr>
            <w:ins w:id="1603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2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04" w:author="Qualcomm User" w:date="2011-11-19T18:12:00Z"/>
                <w:sz w:val="20"/>
                <w:szCs w:val="20"/>
                <w:lang w:eastAsia="ko-KR"/>
              </w:rPr>
            </w:pPr>
            <w:ins w:id="1605" w:author="Qualcomm User" w:date="2011-11-19T18:12:00Z">
              <w:r w:rsidRPr="00210652">
                <w:rPr>
                  <w:rFonts w:eastAsia="Batang"/>
                  <w:lang w:eastAsia="ko-KR"/>
                </w:rPr>
                <w:t>MODE_</w:t>
              </w:r>
              <w:r w:rsidRPr="00210652">
                <w:rPr>
                  <w:rFonts w:eastAsia="Batang"/>
                </w:rPr>
                <w:t>INT</w:t>
              </w:r>
              <w:r w:rsidRPr="00210652">
                <w:rPr>
                  <w:rFonts w:eastAsia="Batang"/>
                  <w:lang w:eastAsia="ko-KR"/>
                </w:rPr>
                <w:t>ER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06" w:author="Qualcomm User" w:date="2011-11-19T18:12:00Z"/>
                <w:sz w:val="20"/>
                <w:szCs w:val="20"/>
                <w:lang w:eastAsia="ko-KR"/>
              </w:rPr>
            </w:pPr>
            <w:ins w:id="1607" w:author="Qualcomm User" w:date="2011-11-19T18:12:00Z">
              <w:r w:rsidRPr="00210652">
                <w:rPr>
                  <w:rFonts w:eastAsia="Batang"/>
                </w:rPr>
                <w:t>PART_Nx2N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08" w:author="Qualcomm User" w:date="2011-11-19T18:12:00Z"/>
                <w:sz w:val="20"/>
                <w:szCs w:val="20"/>
                <w:lang w:eastAsia="ko-KR"/>
              </w:rPr>
            </w:pPr>
            <w:ins w:id="1609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001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10" w:author="Qualcomm User" w:date="2011-11-19T18:12:00Z"/>
                <w:sz w:val="20"/>
                <w:szCs w:val="20"/>
                <w:lang w:eastAsia="ko-KR"/>
              </w:rPr>
            </w:pPr>
            <w:ins w:id="1611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001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12" w:author="Qualcomm User" w:date="2011-11-19T18:12:00Z"/>
                <w:sz w:val="20"/>
                <w:szCs w:val="20"/>
              </w:rPr>
            </w:pPr>
            <w:ins w:id="1613" w:author="Qualcomm User" w:date="2011-11-19T18:12:00Z">
              <w:r w:rsidRPr="00210652">
                <w:rPr>
                  <w:sz w:val="20"/>
                  <w:szCs w:val="20"/>
                </w:rPr>
                <w:t>001</w:t>
              </w:r>
            </w:ins>
          </w:p>
        </w:tc>
      </w:tr>
      <w:tr w:rsidR="003A5B20" w:rsidRPr="00210652" w:rsidTr="003344FA">
        <w:trPr>
          <w:cantSplit/>
          <w:jc w:val="center"/>
          <w:ins w:id="1614" w:author="Qualcomm User" w:date="2011-11-19T18:12:00Z"/>
        </w:trPr>
        <w:tc>
          <w:tcPr>
            <w:tcW w:w="628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15" w:author="Qualcomm User" w:date="2011-11-19T18:12:00Z"/>
                <w:sz w:val="20"/>
                <w:szCs w:val="20"/>
                <w:lang w:eastAsia="ko-KR"/>
              </w:rPr>
            </w:pPr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16" w:author="Qualcomm User" w:date="2011-11-19T18:12:00Z"/>
                <w:sz w:val="20"/>
                <w:szCs w:val="20"/>
                <w:lang w:eastAsia="ko-KR"/>
              </w:rPr>
            </w:pPr>
            <w:ins w:id="1617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4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18" w:author="Qualcomm User" w:date="2011-11-19T18:12:00Z"/>
                <w:rFonts w:eastAsia="Batang"/>
                <w:lang w:eastAsia="ko-KR"/>
              </w:rPr>
            </w:pPr>
            <w:ins w:id="1619" w:author="Qualcomm User" w:date="2011-11-19T18:12:00Z">
              <w:r w:rsidRPr="00210652">
                <w:rPr>
                  <w:rFonts w:eastAsia="Batang"/>
                  <w:lang w:eastAsia="ko-KR"/>
                </w:rPr>
                <w:t>MODE_</w:t>
              </w:r>
              <w:r w:rsidRPr="00210652">
                <w:rPr>
                  <w:rFonts w:eastAsia="Batang"/>
                </w:rPr>
                <w:t>INT</w:t>
              </w:r>
              <w:r w:rsidRPr="00210652">
                <w:rPr>
                  <w:rFonts w:eastAsia="Batang"/>
                  <w:lang w:eastAsia="ko-KR"/>
                </w:rPr>
                <w:t>ER</w:t>
              </w:r>
              <w:r w:rsidRPr="00210652" w:rsidDel="00857DAA">
                <w:rPr>
                  <w:rFonts w:eastAsia="Batang"/>
                  <w:lang w:eastAsia="ko-KR"/>
                </w:rPr>
                <w:t xml:space="preserve"> 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20" w:author="Qualcomm User" w:date="2011-11-19T18:12:00Z"/>
                <w:rFonts w:eastAsia="Batang"/>
              </w:rPr>
            </w:pPr>
            <w:ins w:id="1621" w:author="Qualcomm User" w:date="2011-11-19T18:12:00Z">
              <w:r w:rsidRPr="00210652">
                <w:rPr>
                  <w:rFonts w:eastAsia="Batang"/>
                  <w:lang w:eastAsia="ko-KR"/>
                </w:rPr>
                <w:t>PART_2NxnU</w:t>
              </w:r>
              <w:r w:rsidRPr="00210652" w:rsidDel="00857DAA">
                <w:rPr>
                  <w:rFonts w:eastAsia="Batang"/>
                </w:rPr>
                <w:t xml:space="preserve"> 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22" w:author="Qualcomm User" w:date="2011-11-19T18:12:00Z"/>
                <w:sz w:val="20"/>
                <w:szCs w:val="20"/>
                <w:lang w:eastAsia="ko-KR"/>
              </w:rPr>
            </w:pPr>
            <w:ins w:id="1623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0100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24" w:author="Qualcomm User" w:date="2011-11-19T18:12:00Z"/>
                <w:sz w:val="20"/>
                <w:szCs w:val="20"/>
                <w:lang w:eastAsia="ko-KR"/>
              </w:rPr>
            </w:pPr>
            <w:ins w:id="1625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-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26" w:author="Qualcomm User" w:date="2011-11-19T18:12:00Z"/>
                <w:sz w:val="20"/>
                <w:szCs w:val="20"/>
              </w:rPr>
            </w:pPr>
            <w:ins w:id="1627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-</w:t>
              </w:r>
            </w:ins>
          </w:p>
        </w:tc>
      </w:tr>
      <w:tr w:rsidR="003A5B20" w:rsidRPr="00210652" w:rsidTr="003344FA">
        <w:trPr>
          <w:cantSplit/>
          <w:jc w:val="center"/>
          <w:ins w:id="1628" w:author="Qualcomm User" w:date="2011-11-19T18:12:00Z"/>
        </w:trPr>
        <w:tc>
          <w:tcPr>
            <w:tcW w:w="628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29" w:author="Qualcomm User" w:date="2011-11-19T18:12:00Z"/>
                <w:sz w:val="20"/>
                <w:szCs w:val="20"/>
                <w:lang w:eastAsia="ko-KR"/>
              </w:rPr>
            </w:pPr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30" w:author="Qualcomm User" w:date="2011-11-19T18:12:00Z"/>
                <w:sz w:val="20"/>
                <w:szCs w:val="20"/>
                <w:lang w:eastAsia="ko-KR"/>
              </w:rPr>
            </w:pPr>
            <w:ins w:id="1631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5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32" w:author="Qualcomm User" w:date="2011-11-19T18:12:00Z"/>
                <w:rFonts w:eastAsia="Batang"/>
                <w:lang w:eastAsia="ko-KR"/>
              </w:rPr>
            </w:pPr>
            <w:ins w:id="1633" w:author="Qualcomm User" w:date="2011-11-19T18:12:00Z">
              <w:r w:rsidRPr="00210652">
                <w:rPr>
                  <w:rFonts w:eastAsia="Batang"/>
                  <w:lang w:eastAsia="ko-KR"/>
                </w:rPr>
                <w:t>MODE_</w:t>
              </w:r>
              <w:r w:rsidRPr="00210652">
                <w:rPr>
                  <w:rFonts w:eastAsia="Batang"/>
                </w:rPr>
                <w:t>INT</w:t>
              </w:r>
              <w:r w:rsidRPr="00210652">
                <w:rPr>
                  <w:rFonts w:eastAsia="Batang"/>
                  <w:lang w:eastAsia="ko-KR"/>
                </w:rPr>
                <w:t>ER</w:t>
              </w:r>
              <w:r w:rsidRPr="00210652" w:rsidDel="00857DAA">
                <w:rPr>
                  <w:rFonts w:eastAsia="Batang"/>
                  <w:lang w:eastAsia="ko-KR"/>
                </w:rPr>
                <w:t xml:space="preserve"> 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34" w:author="Qualcomm User" w:date="2011-11-19T18:12:00Z"/>
                <w:rFonts w:eastAsia="Batang"/>
              </w:rPr>
            </w:pPr>
            <w:ins w:id="1635" w:author="Qualcomm User" w:date="2011-11-19T18:12:00Z">
              <w:r w:rsidRPr="00210652">
                <w:rPr>
                  <w:rFonts w:eastAsia="Batang"/>
                  <w:lang w:eastAsia="ko-KR"/>
                </w:rPr>
                <w:t>PART_2NxnD</w:t>
              </w:r>
              <w:r w:rsidRPr="00210652" w:rsidDel="00857DAA">
                <w:rPr>
                  <w:rFonts w:eastAsia="Batang"/>
                </w:rPr>
                <w:t xml:space="preserve"> 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36" w:author="Qualcomm User" w:date="2011-11-19T18:12:00Z"/>
                <w:sz w:val="20"/>
                <w:szCs w:val="20"/>
                <w:lang w:eastAsia="ko-KR"/>
              </w:rPr>
            </w:pPr>
            <w:ins w:id="1637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0101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38" w:author="Qualcomm User" w:date="2011-11-19T18:12:00Z"/>
                <w:sz w:val="20"/>
                <w:szCs w:val="20"/>
                <w:lang w:eastAsia="ko-KR"/>
              </w:rPr>
            </w:pPr>
            <w:ins w:id="1639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-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40" w:author="Qualcomm User" w:date="2011-11-19T18:12:00Z"/>
                <w:sz w:val="20"/>
                <w:szCs w:val="20"/>
              </w:rPr>
            </w:pPr>
            <w:ins w:id="1641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-</w:t>
              </w:r>
            </w:ins>
          </w:p>
        </w:tc>
      </w:tr>
      <w:tr w:rsidR="003A5B20" w:rsidRPr="00210652" w:rsidTr="003344FA">
        <w:trPr>
          <w:cantSplit/>
          <w:jc w:val="center"/>
          <w:ins w:id="1642" w:author="Qualcomm User" w:date="2011-11-19T18:12:00Z"/>
        </w:trPr>
        <w:tc>
          <w:tcPr>
            <w:tcW w:w="628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43" w:author="Qualcomm User" w:date="2011-11-19T18:12:00Z"/>
                <w:sz w:val="20"/>
                <w:szCs w:val="20"/>
                <w:lang w:eastAsia="ko-KR"/>
              </w:rPr>
            </w:pPr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44" w:author="Qualcomm User" w:date="2011-11-19T18:12:00Z"/>
                <w:sz w:val="20"/>
                <w:szCs w:val="20"/>
                <w:lang w:eastAsia="ko-KR"/>
              </w:rPr>
            </w:pPr>
            <w:ins w:id="1645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6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46" w:author="Qualcomm User" w:date="2011-11-19T18:12:00Z"/>
                <w:rFonts w:eastAsia="Batang"/>
                <w:lang w:eastAsia="ko-KR"/>
              </w:rPr>
            </w:pPr>
            <w:ins w:id="1647" w:author="Qualcomm User" w:date="2011-11-19T18:12:00Z">
              <w:r w:rsidRPr="00210652">
                <w:rPr>
                  <w:rFonts w:eastAsia="Batang"/>
                  <w:lang w:eastAsia="ko-KR"/>
                </w:rPr>
                <w:t>MODE_</w:t>
              </w:r>
              <w:r w:rsidRPr="00210652">
                <w:rPr>
                  <w:rFonts w:eastAsia="Batang"/>
                </w:rPr>
                <w:t>INT</w:t>
              </w:r>
              <w:r w:rsidRPr="00210652">
                <w:rPr>
                  <w:rFonts w:eastAsia="Batang"/>
                  <w:lang w:eastAsia="ko-KR"/>
                </w:rPr>
                <w:t>ER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48" w:author="Qualcomm User" w:date="2011-11-19T18:12:00Z"/>
                <w:rFonts w:eastAsia="Batang"/>
              </w:rPr>
            </w:pPr>
            <w:ins w:id="1649" w:author="Qualcomm User" w:date="2011-11-19T18:12:00Z">
              <w:r w:rsidRPr="00210652">
                <w:rPr>
                  <w:rFonts w:eastAsia="Batang"/>
                  <w:lang w:eastAsia="ko-KR"/>
                </w:rPr>
                <w:t>PART_nLx2N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50" w:author="Qualcomm User" w:date="2011-11-19T18:12:00Z"/>
                <w:sz w:val="20"/>
                <w:szCs w:val="20"/>
                <w:lang w:eastAsia="ko-KR"/>
              </w:rPr>
            </w:pPr>
            <w:ins w:id="1651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000</w:t>
              </w:r>
              <w:r w:rsidRPr="00210652">
                <w:rPr>
                  <w:rFonts w:eastAsia="SimSun"/>
                  <w:sz w:val="20"/>
                  <w:szCs w:val="20"/>
                  <w:lang w:eastAsia="zh-CN"/>
                </w:rPr>
                <w:t>0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52" w:author="Qualcomm User" w:date="2011-11-19T18:12:00Z"/>
                <w:sz w:val="20"/>
                <w:szCs w:val="20"/>
                <w:lang w:eastAsia="ko-KR"/>
              </w:rPr>
            </w:pPr>
            <w:ins w:id="1653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-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54" w:author="Qualcomm User" w:date="2011-11-19T18:12:00Z"/>
                <w:sz w:val="20"/>
                <w:szCs w:val="20"/>
              </w:rPr>
            </w:pPr>
            <w:ins w:id="1655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-</w:t>
              </w:r>
            </w:ins>
          </w:p>
        </w:tc>
      </w:tr>
      <w:tr w:rsidR="003A5B20" w:rsidRPr="00210652" w:rsidTr="003344FA">
        <w:trPr>
          <w:cantSplit/>
          <w:jc w:val="center"/>
          <w:ins w:id="1656" w:author="Qualcomm User" w:date="2011-11-19T18:12:00Z"/>
        </w:trPr>
        <w:tc>
          <w:tcPr>
            <w:tcW w:w="628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57" w:author="Qualcomm User" w:date="2011-11-19T18:12:00Z"/>
                <w:sz w:val="20"/>
                <w:szCs w:val="20"/>
                <w:lang w:eastAsia="ko-KR"/>
              </w:rPr>
            </w:pPr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58" w:author="Qualcomm User" w:date="2011-11-19T18:12:00Z"/>
                <w:sz w:val="20"/>
                <w:szCs w:val="20"/>
                <w:lang w:eastAsia="ko-KR"/>
              </w:rPr>
            </w:pPr>
            <w:ins w:id="1659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7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60" w:author="Qualcomm User" w:date="2011-11-19T18:12:00Z"/>
                <w:rFonts w:eastAsia="Batang"/>
                <w:lang w:eastAsia="ko-KR"/>
              </w:rPr>
            </w:pPr>
            <w:ins w:id="1661" w:author="Qualcomm User" w:date="2011-11-19T18:12:00Z">
              <w:r w:rsidRPr="00210652">
                <w:rPr>
                  <w:rFonts w:eastAsia="Batang"/>
                  <w:lang w:eastAsia="ko-KR"/>
                </w:rPr>
                <w:t>MODE_</w:t>
              </w:r>
              <w:r w:rsidRPr="00210652">
                <w:rPr>
                  <w:rFonts w:eastAsia="Batang"/>
                </w:rPr>
                <w:t>INT</w:t>
              </w:r>
              <w:r w:rsidRPr="00210652">
                <w:rPr>
                  <w:rFonts w:eastAsia="Batang"/>
                  <w:lang w:eastAsia="ko-KR"/>
                </w:rPr>
                <w:t>ER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62" w:author="Qualcomm User" w:date="2011-11-19T18:12:00Z"/>
                <w:rFonts w:eastAsia="Batang"/>
              </w:rPr>
            </w:pPr>
            <w:ins w:id="1663" w:author="Qualcomm User" w:date="2011-11-19T18:12:00Z">
              <w:r w:rsidRPr="00210652">
                <w:rPr>
                  <w:rFonts w:eastAsia="Batang"/>
                  <w:lang w:eastAsia="ko-KR"/>
                </w:rPr>
                <w:t>PART_nRx2N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64" w:author="Qualcomm User" w:date="2011-11-19T18:12:00Z"/>
                <w:sz w:val="20"/>
                <w:szCs w:val="20"/>
                <w:lang w:eastAsia="ko-KR"/>
              </w:rPr>
            </w:pPr>
            <w:ins w:id="1665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00</w:t>
              </w:r>
              <w:r w:rsidRPr="00210652">
                <w:rPr>
                  <w:rFonts w:eastAsia="SimSun"/>
                  <w:sz w:val="20"/>
                  <w:szCs w:val="20"/>
                  <w:lang w:eastAsia="zh-CN"/>
                </w:rPr>
                <w:t>01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66" w:author="Qualcomm User" w:date="2011-11-19T18:12:00Z"/>
                <w:sz w:val="20"/>
                <w:szCs w:val="20"/>
                <w:lang w:eastAsia="ko-KR"/>
              </w:rPr>
            </w:pPr>
            <w:ins w:id="1667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-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68" w:author="Qualcomm User" w:date="2011-11-19T18:12:00Z"/>
                <w:sz w:val="20"/>
                <w:szCs w:val="20"/>
              </w:rPr>
            </w:pPr>
            <w:ins w:id="1669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-</w:t>
              </w:r>
            </w:ins>
          </w:p>
        </w:tc>
      </w:tr>
      <w:tr w:rsidR="003A5B20" w:rsidRPr="00210652" w:rsidTr="003344FA">
        <w:trPr>
          <w:cantSplit/>
          <w:jc w:val="center"/>
          <w:ins w:id="1670" w:author="Qualcomm User" w:date="2011-11-19T18:12:00Z"/>
        </w:trPr>
        <w:tc>
          <w:tcPr>
            <w:tcW w:w="628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71" w:author="Qualcomm User" w:date="2011-11-19T18:12:00Z"/>
                <w:sz w:val="20"/>
                <w:szCs w:val="20"/>
                <w:lang w:eastAsia="ko-KR"/>
              </w:rPr>
            </w:pPr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72" w:author="Qualcomm User" w:date="2011-11-19T18:12:00Z"/>
                <w:rFonts w:eastAsia="Batang"/>
                <w:lang w:eastAsia="ko-KR"/>
              </w:rPr>
            </w:pPr>
            <w:ins w:id="1673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3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74" w:author="Qualcomm User" w:date="2011-11-19T18:12:00Z"/>
                <w:sz w:val="20"/>
                <w:szCs w:val="20"/>
                <w:lang w:eastAsia="ko-KR"/>
              </w:rPr>
            </w:pPr>
            <w:ins w:id="1675" w:author="Qualcomm User" w:date="2011-11-19T18:12:00Z">
              <w:r w:rsidRPr="00210652">
                <w:rPr>
                  <w:rFonts w:eastAsia="Batang"/>
                  <w:lang w:eastAsia="ko-KR"/>
                </w:rPr>
                <w:t>MODE_</w:t>
              </w:r>
              <w:r w:rsidRPr="00210652">
                <w:rPr>
                  <w:rFonts w:eastAsia="Batang"/>
                </w:rPr>
                <w:t>INT</w:t>
              </w:r>
              <w:r w:rsidRPr="00210652">
                <w:rPr>
                  <w:rFonts w:eastAsia="Batang"/>
                  <w:lang w:eastAsia="ko-KR"/>
                </w:rPr>
                <w:t>ER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76" w:author="Qualcomm User" w:date="2011-11-19T18:12:00Z"/>
                <w:sz w:val="20"/>
                <w:szCs w:val="20"/>
                <w:lang w:eastAsia="ko-KR"/>
              </w:rPr>
            </w:pPr>
            <w:ins w:id="1677" w:author="Qualcomm User" w:date="2011-11-19T18:12:00Z">
              <w:r w:rsidRPr="00210652">
                <w:rPr>
                  <w:rFonts w:eastAsia="Batang"/>
                </w:rPr>
                <w:t>PART_NxN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78" w:author="Qualcomm User" w:date="2011-11-19T18:12:00Z"/>
                <w:sz w:val="20"/>
                <w:szCs w:val="20"/>
                <w:lang w:eastAsia="ko-KR"/>
              </w:rPr>
            </w:pPr>
            <w:ins w:id="1679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-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80" w:author="Qualcomm User" w:date="2011-11-19T18:12:00Z"/>
                <w:sz w:val="20"/>
                <w:szCs w:val="20"/>
                <w:lang w:eastAsia="ko-KR"/>
              </w:rPr>
            </w:pPr>
            <w:ins w:id="1681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-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82" w:author="Qualcomm User" w:date="2011-11-19T18:12:00Z"/>
                <w:sz w:val="20"/>
                <w:szCs w:val="20"/>
              </w:rPr>
            </w:pPr>
            <w:ins w:id="1683" w:author="Qualcomm User" w:date="2011-11-19T18:12:00Z">
              <w:r w:rsidRPr="00210652">
                <w:rPr>
                  <w:sz w:val="20"/>
                  <w:szCs w:val="20"/>
                </w:rPr>
                <w:t>0001</w:t>
              </w:r>
            </w:ins>
          </w:p>
        </w:tc>
      </w:tr>
      <w:tr w:rsidR="003A5B20" w:rsidRPr="00210652" w:rsidTr="003344FA">
        <w:trPr>
          <w:cantSplit/>
          <w:jc w:val="center"/>
          <w:ins w:id="1684" w:author="Qualcomm User" w:date="2011-11-19T18:12:00Z"/>
        </w:trPr>
        <w:tc>
          <w:tcPr>
            <w:tcW w:w="628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85" w:author="Qualcomm User" w:date="2011-11-19T18:12:00Z"/>
                <w:sz w:val="20"/>
                <w:szCs w:val="20"/>
                <w:lang w:eastAsia="ko-KR"/>
              </w:rPr>
            </w:pPr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86" w:author="Qualcomm User" w:date="2011-11-19T18:12:00Z"/>
                <w:rFonts w:eastAsia="Batang"/>
                <w:lang w:eastAsia="ko-KR"/>
              </w:rPr>
            </w:pPr>
            <w:ins w:id="1687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4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88" w:author="Qualcomm User" w:date="2011-11-19T18:12:00Z"/>
                <w:sz w:val="20"/>
                <w:szCs w:val="20"/>
                <w:lang w:eastAsia="ko-KR"/>
              </w:rPr>
            </w:pPr>
            <w:ins w:id="1689" w:author="Qualcomm User" w:date="2011-11-19T18:12:00Z">
              <w:r w:rsidRPr="00210652">
                <w:rPr>
                  <w:rFonts w:eastAsia="Batang"/>
                  <w:lang w:eastAsia="ko-KR"/>
                </w:rPr>
                <w:t>MODE_INTRA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90" w:author="Qualcomm User" w:date="2011-11-19T18:12:00Z"/>
                <w:sz w:val="20"/>
                <w:szCs w:val="20"/>
                <w:lang w:eastAsia="ko-KR"/>
              </w:rPr>
            </w:pPr>
            <w:ins w:id="1691" w:author="Qualcomm User" w:date="2011-11-19T18:12:00Z">
              <w:r w:rsidRPr="00210652">
                <w:rPr>
                  <w:rFonts w:eastAsia="Batang"/>
                </w:rPr>
                <w:t>PART_2Nx2N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92" w:author="Qualcomm User" w:date="2011-11-19T18:12:00Z"/>
                <w:sz w:val="20"/>
                <w:szCs w:val="20"/>
                <w:lang w:eastAsia="ko-KR"/>
              </w:rPr>
            </w:pPr>
            <w:ins w:id="1693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000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94" w:author="Qualcomm User" w:date="2011-11-19T18:12:00Z"/>
                <w:sz w:val="20"/>
                <w:szCs w:val="20"/>
                <w:lang w:eastAsia="ko-KR"/>
              </w:rPr>
            </w:pPr>
            <w:ins w:id="1695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000 0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696" w:author="Qualcomm User" w:date="2011-11-19T18:12:00Z"/>
                <w:sz w:val="20"/>
                <w:szCs w:val="20"/>
                <w:lang w:eastAsia="ko-KR"/>
              </w:rPr>
            </w:pPr>
            <w:ins w:id="1697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0000 0</w:t>
              </w:r>
            </w:ins>
          </w:p>
        </w:tc>
      </w:tr>
      <w:tr w:rsidR="003A5B20" w:rsidRPr="00210652" w:rsidTr="003344FA">
        <w:trPr>
          <w:cantSplit/>
          <w:jc w:val="center"/>
          <w:ins w:id="1698" w:author="Qualcomm User" w:date="2011-11-19T18:12:00Z"/>
        </w:trPr>
        <w:tc>
          <w:tcPr>
            <w:tcW w:w="628" w:type="dxa"/>
            <w:vMerge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699" w:author="Qualcomm User" w:date="2011-11-19T18:12:00Z"/>
                <w:sz w:val="20"/>
                <w:szCs w:val="20"/>
                <w:lang w:eastAsia="ko-KR"/>
              </w:rPr>
            </w:pPr>
          </w:p>
        </w:tc>
        <w:tc>
          <w:tcPr>
            <w:tcW w:w="1025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700" w:author="Qualcomm User" w:date="2011-11-19T18:12:00Z"/>
                <w:rFonts w:eastAsia="Batang"/>
                <w:lang w:eastAsia="ko-KR"/>
              </w:rPr>
            </w:pPr>
            <w:ins w:id="1701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5</w:t>
              </w:r>
            </w:ins>
          </w:p>
        </w:tc>
        <w:tc>
          <w:tcPr>
            <w:tcW w:w="1386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center"/>
              <w:rPr>
                <w:ins w:id="1702" w:author="Qualcomm User" w:date="2011-11-19T18:12:00Z"/>
                <w:sz w:val="20"/>
                <w:szCs w:val="20"/>
                <w:lang w:eastAsia="ko-KR"/>
              </w:rPr>
            </w:pPr>
            <w:ins w:id="1703" w:author="Qualcomm User" w:date="2011-11-19T18:12:00Z">
              <w:r w:rsidRPr="00210652">
                <w:rPr>
                  <w:rFonts w:eastAsia="Batang"/>
                  <w:lang w:eastAsia="ko-KR"/>
                </w:rPr>
                <w:t>MODE_INTRA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704" w:author="Qualcomm User" w:date="2011-11-19T18:12:00Z"/>
                <w:sz w:val="20"/>
                <w:szCs w:val="20"/>
                <w:lang w:eastAsia="ko-KR"/>
              </w:rPr>
            </w:pPr>
            <w:ins w:id="1705" w:author="Qualcomm User" w:date="2011-11-19T18:12:00Z">
              <w:r w:rsidRPr="00210652">
                <w:rPr>
                  <w:rFonts w:eastAsia="Batang"/>
                </w:rPr>
                <w:t>PART_NxN</w:t>
              </w:r>
            </w:ins>
          </w:p>
        </w:tc>
        <w:tc>
          <w:tcPr>
            <w:tcW w:w="1637" w:type="dxa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706" w:author="Qualcomm User" w:date="2011-11-19T18:12:00Z"/>
                <w:sz w:val="20"/>
                <w:szCs w:val="20"/>
                <w:lang w:eastAsia="ko-KR"/>
              </w:rPr>
            </w:pPr>
            <w:ins w:id="1707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-</w:t>
              </w:r>
            </w:ins>
          </w:p>
        </w:tc>
        <w:tc>
          <w:tcPr>
            <w:tcW w:w="1832" w:type="dxa"/>
            <w:shd w:val="clear" w:color="auto" w:fill="auto"/>
          </w:tcPr>
          <w:p w:rsidR="003A5B20" w:rsidRPr="00210652" w:rsidRDefault="003A5B20" w:rsidP="00F43AAB">
            <w:pPr>
              <w:pStyle w:val="TableText"/>
              <w:keepNext/>
              <w:jc w:val="left"/>
              <w:rPr>
                <w:ins w:id="1708" w:author="Qualcomm User" w:date="2011-11-19T18:12:00Z"/>
                <w:sz w:val="20"/>
                <w:szCs w:val="20"/>
                <w:lang w:eastAsia="ko-KR"/>
              </w:rPr>
            </w:pPr>
            <w:ins w:id="1709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000 1</w:t>
              </w:r>
            </w:ins>
          </w:p>
        </w:tc>
        <w:tc>
          <w:tcPr>
            <w:tcW w:w="1736" w:type="dxa"/>
            <w:shd w:val="clear" w:color="auto" w:fill="auto"/>
          </w:tcPr>
          <w:p w:rsidR="003A5B20" w:rsidRDefault="003A5B20" w:rsidP="00F43AAB">
            <w:pPr>
              <w:pStyle w:val="TableText"/>
              <w:keepNext/>
              <w:numPr>
                <w:ilvl w:val="0"/>
                <w:numId w:val="2"/>
              </w:numPr>
              <w:jc w:val="left"/>
              <w:rPr>
                <w:ins w:id="1710" w:author="Qualcomm User" w:date="2011-11-19T18:12:00Z"/>
                <w:sz w:val="20"/>
                <w:szCs w:val="20"/>
                <w:lang w:eastAsia="ko-KR"/>
              </w:rPr>
            </w:pPr>
            <w:ins w:id="1711" w:author="Qualcomm User" w:date="2011-11-19T18:12:00Z">
              <w:r w:rsidRPr="00210652">
                <w:rPr>
                  <w:sz w:val="20"/>
                  <w:szCs w:val="20"/>
                  <w:lang w:eastAsia="ko-KR"/>
                </w:rPr>
                <w:t>1</w:t>
              </w:r>
            </w:ins>
          </w:p>
        </w:tc>
      </w:tr>
    </w:tbl>
    <w:p w:rsidR="003A5B20" w:rsidRDefault="003A5B20" w:rsidP="003A5B20">
      <w:pPr>
        <w:rPr>
          <w:ins w:id="1712" w:author="Qualcomm User" w:date="2011-11-19T18:12:00Z"/>
        </w:rPr>
      </w:pPr>
    </w:p>
    <w:p w:rsidR="003A5B20" w:rsidRPr="00210652" w:rsidRDefault="003A5B20" w:rsidP="00642853"/>
    <w:tbl>
      <w:tblPr>
        <w:tblW w:w="9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4"/>
        <w:gridCol w:w="934"/>
        <w:gridCol w:w="511"/>
        <w:gridCol w:w="1665"/>
        <w:gridCol w:w="1710"/>
        <w:gridCol w:w="1620"/>
        <w:gridCol w:w="630"/>
        <w:gridCol w:w="573"/>
        <w:tblGridChange w:id="1713">
          <w:tblGrid>
            <w:gridCol w:w="2234"/>
            <w:gridCol w:w="934"/>
            <w:gridCol w:w="506"/>
            <w:gridCol w:w="5"/>
            <w:gridCol w:w="1665"/>
            <w:gridCol w:w="1710"/>
            <w:gridCol w:w="1620"/>
            <w:gridCol w:w="630"/>
            <w:gridCol w:w="573"/>
          </w:tblGrid>
        </w:tblGridChange>
      </w:tblGrid>
      <w:tr w:rsidR="00642853" w:rsidRPr="00210652" w:rsidTr="00BE68C0">
        <w:trPr>
          <w:tblHeader/>
          <w:jc w:val="center"/>
        </w:trPr>
        <w:tc>
          <w:tcPr>
            <w:tcW w:w="9877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42853" w:rsidRPr="00210652" w:rsidRDefault="00642853" w:rsidP="00BE68C0">
            <w:pPr>
              <w:pStyle w:val="Caption"/>
              <w:rPr>
                <w:sz w:val="16"/>
                <w:szCs w:val="16"/>
                <w:lang w:val="en-GB"/>
              </w:rPr>
            </w:pPr>
            <w:bookmarkStart w:id="1714" w:name="_Ref292722366"/>
            <w:bookmarkStart w:id="1715" w:name="_Toc293649427"/>
            <w:r w:rsidRPr="00210652">
              <w:rPr>
                <w:lang w:val="en-GB"/>
              </w:rPr>
              <w:lastRenderedPageBreak/>
              <w:t xml:space="preserve">Table </w:t>
            </w:r>
            <w:r w:rsidR="000370ED" w:rsidRPr="00210652">
              <w:rPr>
                <w:lang w:val="en-GB"/>
              </w:rPr>
              <w:fldChar w:fldCharType="begin" w:fldLock="1"/>
            </w:r>
            <w:r w:rsidRPr="00210652">
              <w:rPr>
                <w:lang w:val="en-GB"/>
              </w:rPr>
              <w:instrText xml:space="preserve"> STYLEREF 1 \s </w:instrText>
            </w:r>
            <w:r w:rsidR="000370ED" w:rsidRPr="00210652">
              <w:rPr>
                <w:lang w:val="en-GB"/>
              </w:rPr>
              <w:fldChar w:fldCharType="separate"/>
            </w:r>
            <w:r w:rsidRPr="00210652">
              <w:rPr>
                <w:noProof/>
                <w:lang w:val="en-GB"/>
              </w:rPr>
              <w:t>9</w:t>
            </w:r>
            <w:r w:rsidR="000370ED" w:rsidRPr="00210652">
              <w:rPr>
                <w:lang w:val="en-GB"/>
              </w:rPr>
              <w:fldChar w:fldCharType="end"/>
            </w:r>
            <w:r w:rsidRPr="00210652">
              <w:rPr>
                <w:lang w:val="en-GB"/>
              </w:rPr>
              <w:noBreakHyphen/>
            </w:r>
            <w:r w:rsidR="000370ED" w:rsidRPr="00210652">
              <w:rPr>
                <w:lang w:val="en-GB"/>
              </w:rPr>
              <w:fldChar w:fldCharType="begin" w:fldLock="1"/>
            </w:r>
            <w:r w:rsidRPr="00210652">
              <w:rPr>
                <w:lang w:val="en-GB"/>
              </w:rPr>
              <w:instrText xml:space="preserve"> SEQ Table \* ARABIC \s 1 </w:instrText>
            </w:r>
            <w:r w:rsidR="000370ED" w:rsidRPr="00210652">
              <w:rPr>
                <w:lang w:val="en-GB"/>
              </w:rPr>
              <w:fldChar w:fldCharType="separate"/>
            </w:r>
            <w:r w:rsidRPr="00210652">
              <w:rPr>
                <w:noProof/>
                <w:lang w:val="en-GB"/>
              </w:rPr>
              <w:t>51</w:t>
            </w:r>
            <w:r w:rsidR="000370ED" w:rsidRPr="00210652">
              <w:rPr>
                <w:lang w:val="en-GB"/>
              </w:rPr>
              <w:fldChar w:fldCharType="end"/>
            </w:r>
            <w:bookmarkEnd w:id="1714"/>
            <w:r w:rsidRPr="00210652">
              <w:rPr>
                <w:lang w:val="en-GB"/>
              </w:rPr>
              <w:t xml:space="preserve"> – Assignment of ctxIdxInc to binIdx for all ctxIdxTable and ctxIdxOffset values</w:t>
            </w:r>
            <w:bookmarkEnd w:id="1715"/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16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tblHeader/>
          <w:jc w:val="center"/>
          <w:trPrChange w:id="1717" w:author="Qualcomm User" w:date="2011-11-21T17:42:00Z">
            <w:trPr>
              <w:tblHeader/>
              <w:jc w:val="center"/>
            </w:trPr>
          </w:trPrChange>
        </w:trPr>
        <w:tc>
          <w:tcPr>
            <w:tcW w:w="2234" w:type="dxa"/>
            <w:vMerge w:val="restart"/>
            <w:vAlign w:val="center"/>
            <w:tcPrChange w:id="1718" w:author="Qualcomm User" w:date="2011-11-21T17:42:00Z">
              <w:tcPr>
                <w:tcW w:w="2234" w:type="dxa"/>
                <w:vMerge w:val="restart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1445" w:type="dxa"/>
            <w:gridSpan w:val="2"/>
            <w:vMerge w:val="restart"/>
            <w:shd w:val="clear" w:color="auto" w:fill="auto"/>
            <w:vAlign w:val="center"/>
            <w:tcPrChange w:id="1719" w:author="Qualcomm User" w:date="2011-11-21T17:42:00Z">
              <w:tcPr>
                <w:tcW w:w="1440" w:type="dxa"/>
                <w:gridSpan w:val="2"/>
                <w:vMerge w:val="restart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 xml:space="preserve">ctxIdxTable, </w:t>
            </w:r>
            <w:r w:rsidRPr="00210652">
              <w:rPr>
                <w:b/>
                <w:sz w:val="16"/>
                <w:szCs w:val="16"/>
              </w:rPr>
              <w:br/>
              <w:t>ctxIdxOffset</w:t>
            </w:r>
          </w:p>
        </w:tc>
        <w:tc>
          <w:tcPr>
            <w:tcW w:w="6198" w:type="dxa"/>
            <w:gridSpan w:val="5"/>
            <w:shd w:val="clear" w:color="auto" w:fill="auto"/>
            <w:vAlign w:val="center"/>
            <w:tcPrChange w:id="1720" w:author="Qualcomm User" w:date="2011-11-21T17:42:00Z">
              <w:tcPr>
                <w:tcW w:w="6203" w:type="dxa"/>
                <w:gridSpan w:val="6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binIdx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21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tblHeader/>
          <w:jc w:val="center"/>
          <w:trPrChange w:id="1722" w:author="Qualcomm User" w:date="2011-11-21T17:42:00Z">
            <w:trPr>
              <w:tblHeader/>
              <w:jc w:val="center"/>
            </w:trPr>
          </w:trPrChange>
        </w:trPr>
        <w:tc>
          <w:tcPr>
            <w:tcW w:w="2234" w:type="dxa"/>
            <w:vMerge/>
            <w:tcPrChange w:id="1723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445" w:type="dxa"/>
            <w:gridSpan w:val="2"/>
            <w:vMerge/>
            <w:shd w:val="clear" w:color="auto" w:fill="auto"/>
            <w:tcPrChange w:id="1724" w:author="Qualcomm User" w:date="2011-11-21T17:42:00Z">
              <w:tcPr>
                <w:tcW w:w="1440" w:type="dxa"/>
                <w:gridSpan w:val="2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auto"/>
            <w:vAlign w:val="center"/>
            <w:tcPrChange w:id="1725" w:author="Qualcomm User" w:date="2011-11-21T17:42:00Z">
              <w:tcPr>
                <w:tcW w:w="1670" w:type="dxa"/>
                <w:gridSpan w:val="2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  <w:tcPrChange w:id="1726" w:author="Qualcomm User" w:date="2011-11-21T17:42:00Z">
              <w:tcPr>
                <w:tcW w:w="171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  <w:tcPrChange w:id="1727" w:author="Qualcomm User" w:date="2011-11-21T17:42:00Z">
              <w:tcPr>
                <w:tcW w:w="162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  <w:tcPrChange w:id="1728" w:author="Qualcomm User" w:date="2011-11-21T17:42:00Z">
              <w:tcPr>
                <w:tcW w:w="63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  <w:tcPrChange w:id="1729" w:author="Qualcomm User" w:date="2011-11-21T17:42:00Z">
              <w:tcPr>
                <w:tcW w:w="573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&gt;=4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3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73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1732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alf_cu_flag</w:t>
            </w:r>
          </w:p>
        </w:tc>
        <w:tc>
          <w:tcPr>
            <w:tcW w:w="934" w:type="dxa"/>
            <w:vMerge w:val="restart"/>
            <w:shd w:val="clear" w:color="auto" w:fill="auto"/>
            <w:tcPrChange w:id="1733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89954462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21</w:t>
              </w:r>
            </w:fldSimple>
          </w:p>
        </w:tc>
        <w:tc>
          <w:tcPr>
            <w:tcW w:w="511" w:type="dxa"/>
            <w:shd w:val="clear" w:color="auto" w:fill="auto"/>
            <w:tcPrChange w:id="173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vAlign w:val="center"/>
            <w:tcPrChange w:id="1735" w:author="Qualcomm User" w:date="2011-11-21T17:42:00Z">
              <w:tcPr>
                <w:tcW w:w="1670" w:type="dxa"/>
                <w:gridSpan w:val="2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73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73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73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73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4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74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742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743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74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65" w:type="dxa"/>
            <w:shd w:val="clear" w:color="auto" w:fill="auto"/>
            <w:tcPrChange w:id="174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74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74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74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74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5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75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752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753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75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1665" w:type="dxa"/>
            <w:shd w:val="clear" w:color="auto" w:fill="auto"/>
            <w:tcPrChange w:id="175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75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75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75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75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6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76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1762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bCs/>
                <w:sz w:val="16"/>
                <w:szCs w:val="16"/>
              </w:rPr>
              <w:t>split_coding_unit_flag</w:t>
            </w:r>
          </w:p>
        </w:tc>
        <w:tc>
          <w:tcPr>
            <w:tcW w:w="934" w:type="dxa"/>
            <w:vMerge w:val="restart"/>
            <w:shd w:val="clear" w:color="auto" w:fill="auto"/>
            <w:tcPrChange w:id="1763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89249118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511" w:type="dxa"/>
            <w:shd w:val="clear" w:color="auto" w:fill="auto"/>
            <w:tcPrChange w:id="176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176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0,1,2</w:t>
            </w:r>
            <w:r w:rsidRPr="00210652">
              <w:rPr>
                <w:sz w:val="16"/>
                <w:szCs w:val="16"/>
              </w:rPr>
              <w:br/>
              <w:t>(subclause </w:t>
            </w:r>
            <w:fldSimple w:instr=" REF _Ref289950593 \r \h  \* MERGEFORMAT " w:fldLock="1">
              <w:r w:rsidRPr="00210652">
                <w:rPr>
                  <w:sz w:val="16"/>
                  <w:szCs w:val="16"/>
                </w:rPr>
                <w:t>9.3.3.1.1.1</w:t>
              </w:r>
            </w:fldSimple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176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76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76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76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7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77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772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773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77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3</w:t>
            </w:r>
          </w:p>
        </w:tc>
        <w:tc>
          <w:tcPr>
            <w:tcW w:w="1665" w:type="dxa"/>
            <w:shd w:val="clear" w:color="auto" w:fill="auto"/>
            <w:tcPrChange w:id="177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0,1,2</w:t>
            </w:r>
            <w:r w:rsidRPr="00210652">
              <w:rPr>
                <w:sz w:val="16"/>
                <w:szCs w:val="16"/>
              </w:rPr>
              <w:br/>
              <w:t>(subclause </w:t>
            </w:r>
            <w:fldSimple w:instr=" REF _Ref289950593 \r \h  \* MERGEFORMAT " w:fldLock="1">
              <w:r w:rsidRPr="00210652">
                <w:rPr>
                  <w:sz w:val="16"/>
                  <w:szCs w:val="16"/>
                </w:rPr>
                <w:t>9.3.3.1.1.1</w:t>
              </w:r>
            </w:fldSimple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177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77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77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77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8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78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782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783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78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6</w:t>
            </w:r>
          </w:p>
        </w:tc>
        <w:tc>
          <w:tcPr>
            <w:tcW w:w="1665" w:type="dxa"/>
            <w:shd w:val="clear" w:color="auto" w:fill="auto"/>
            <w:tcPrChange w:id="178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0,1,2</w:t>
            </w:r>
            <w:r w:rsidRPr="00210652">
              <w:rPr>
                <w:sz w:val="16"/>
                <w:szCs w:val="16"/>
              </w:rPr>
              <w:br/>
              <w:t>(subclause </w:t>
            </w:r>
            <w:fldSimple w:instr=" REF _Ref289950593 \r \h  \* MERGEFORMAT " w:fldLock="1">
              <w:r w:rsidRPr="00210652">
                <w:rPr>
                  <w:sz w:val="16"/>
                  <w:szCs w:val="16"/>
                </w:rPr>
                <w:t>9.3.3.1.1.1</w:t>
              </w:r>
            </w:fldSimple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178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78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78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78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9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79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1792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bCs/>
                <w:sz w:val="16"/>
                <w:szCs w:val="16"/>
              </w:rPr>
              <w:t>skip_flag</w:t>
            </w:r>
          </w:p>
        </w:tc>
        <w:tc>
          <w:tcPr>
            <w:tcW w:w="934" w:type="dxa"/>
            <w:vMerge w:val="restart"/>
            <w:shd w:val="clear" w:color="auto" w:fill="auto"/>
            <w:tcPrChange w:id="1793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89423674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23</w:t>
              </w:r>
            </w:fldSimple>
          </w:p>
        </w:tc>
        <w:tc>
          <w:tcPr>
            <w:tcW w:w="511" w:type="dxa"/>
            <w:shd w:val="clear" w:color="auto" w:fill="auto"/>
            <w:tcPrChange w:id="179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179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0,1,2</w:t>
            </w:r>
            <w:r w:rsidRPr="00210652">
              <w:rPr>
                <w:sz w:val="16"/>
                <w:szCs w:val="16"/>
              </w:rPr>
              <w:br/>
              <w:t>(subclause </w:t>
            </w:r>
            <w:fldSimple w:instr=" REF _Ref289950593 \r \h  \* MERGEFORMAT " w:fldLock="1">
              <w:r w:rsidRPr="00210652">
                <w:rPr>
                  <w:sz w:val="16"/>
                  <w:szCs w:val="16"/>
                </w:rPr>
                <w:t>9.3.3.1.1.1</w:t>
              </w:r>
            </w:fldSimple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179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79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79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79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0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80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802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803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80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3</w:t>
            </w:r>
          </w:p>
        </w:tc>
        <w:tc>
          <w:tcPr>
            <w:tcW w:w="1665" w:type="dxa"/>
            <w:shd w:val="clear" w:color="auto" w:fill="auto"/>
            <w:tcPrChange w:id="180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0,1,2</w:t>
            </w:r>
            <w:r w:rsidRPr="00210652">
              <w:rPr>
                <w:sz w:val="16"/>
                <w:szCs w:val="16"/>
              </w:rPr>
              <w:br/>
              <w:t>(subclause </w:t>
            </w:r>
            <w:fldSimple w:instr=" REF _Ref289950593 \r \h  \* MERGEFORMAT " w:fldLock="1">
              <w:r w:rsidRPr="00210652">
                <w:rPr>
                  <w:sz w:val="16"/>
                  <w:szCs w:val="16"/>
                </w:rPr>
                <w:t>9.3.3.1.1.1</w:t>
              </w:r>
            </w:fldSimple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180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80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80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80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1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81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1812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t>cu_qp_delta</w:t>
            </w:r>
          </w:p>
        </w:tc>
        <w:tc>
          <w:tcPr>
            <w:tcW w:w="934" w:type="dxa"/>
            <w:vMerge w:val="restart"/>
            <w:shd w:val="clear" w:color="auto" w:fill="auto"/>
            <w:tcPrChange w:id="1813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89438715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24</w:t>
              </w:r>
            </w:fldSimple>
          </w:p>
        </w:tc>
        <w:tc>
          <w:tcPr>
            <w:tcW w:w="511" w:type="dxa"/>
            <w:shd w:val="clear" w:color="auto" w:fill="auto"/>
            <w:tcPrChange w:id="181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181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81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 (uses Decode Bypass)</w:t>
            </w:r>
          </w:p>
        </w:tc>
        <w:tc>
          <w:tcPr>
            <w:tcW w:w="1620" w:type="dxa"/>
            <w:shd w:val="clear" w:color="auto" w:fill="auto"/>
            <w:tcPrChange w:id="181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630" w:type="dxa"/>
            <w:shd w:val="clear" w:color="auto" w:fill="auto"/>
            <w:tcPrChange w:id="181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573" w:type="dxa"/>
            <w:shd w:val="clear" w:color="auto" w:fill="auto"/>
            <w:tcPrChange w:id="181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2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82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822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823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82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3</w:t>
            </w:r>
          </w:p>
        </w:tc>
        <w:tc>
          <w:tcPr>
            <w:tcW w:w="1665" w:type="dxa"/>
            <w:shd w:val="clear" w:color="auto" w:fill="auto"/>
            <w:tcPrChange w:id="182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82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 (uses Decode Bypass)</w:t>
            </w:r>
          </w:p>
        </w:tc>
        <w:tc>
          <w:tcPr>
            <w:tcW w:w="1620" w:type="dxa"/>
            <w:shd w:val="clear" w:color="auto" w:fill="auto"/>
            <w:tcPrChange w:id="182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630" w:type="dxa"/>
            <w:shd w:val="clear" w:color="auto" w:fill="auto"/>
            <w:tcPrChange w:id="182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573" w:type="dxa"/>
            <w:shd w:val="clear" w:color="auto" w:fill="auto"/>
            <w:tcPrChange w:id="182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3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83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832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833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83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6</w:t>
            </w:r>
          </w:p>
        </w:tc>
        <w:tc>
          <w:tcPr>
            <w:tcW w:w="1665" w:type="dxa"/>
            <w:shd w:val="clear" w:color="auto" w:fill="auto"/>
            <w:tcPrChange w:id="183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83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 (uses Decode Bypass)</w:t>
            </w:r>
          </w:p>
        </w:tc>
        <w:tc>
          <w:tcPr>
            <w:tcW w:w="1620" w:type="dxa"/>
            <w:shd w:val="clear" w:color="auto" w:fill="auto"/>
            <w:tcPrChange w:id="183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630" w:type="dxa"/>
            <w:shd w:val="clear" w:color="auto" w:fill="auto"/>
            <w:tcPrChange w:id="183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573" w:type="dxa"/>
            <w:shd w:val="clear" w:color="auto" w:fill="auto"/>
            <w:tcPrChange w:id="183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4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84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1842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t>pred_type</w:t>
            </w:r>
          </w:p>
        </w:tc>
        <w:tc>
          <w:tcPr>
            <w:tcW w:w="934" w:type="dxa"/>
            <w:vMerge w:val="restart"/>
            <w:shd w:val="clear" w:color="auto" w:fill="auto"/>
            <w:tcPrChange w:id="1843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91602220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25</w:t>
              </w:r>
            </w:fldSimple>
          </w:p>
        </w:tc>
        <w:tc>
          <w:tcPr>
            <w:tcW w:w="511" w:type="dxa"/>
            <w:shd w:val="clear" w:color="auto" w:fill="auto"/>
            <w:tcPrChange w:id="184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184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84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84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84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84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5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85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852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853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85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65" w:type="dxa"/>
            <w:shd w:val="clear" w:color="auto" w:fill="auto"/>
            <w:tcPrChange w:id="185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85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tcPrChange w:id="185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630" w:type="dxa"/>
            <w:shd w:val="clear" w:color="auto" w:fill="auto"/>
            <w:tcPrChange w:id="185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3</w:t>
            </w:r>
          </w:p>
        </w:tc>
        <w:tc>
          <w:tcPr>
            <w:tcW w:w="573" w:type="dxa"/>
            <w:shd w:val="clear" w:color="auto" w:fill="auto"/>
            <w:tcPrChange w:id="185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del w:id="1860" w:author="Qualcomm User" w:date="2011-11-19T17:33:00Z">
              <w:r w:rsidRPr="00210652" w:rsidDel="006A2814">
                <w:rPr>
                  <w:sz w:val="16"/>
                  <w:szCs w:val="16"/>
                </w:rPr>
                <w:delText>na</w:delText>
              </w:r>
            </w:del>
            <w:ins w:id="1861" w:author="Qualcomm User" w:date="2011-11-19T17:33:00Z">
              <w:r w:rsidR="006A2814">
                <w:rPr>
                  <w:sz w:val="16"/>
                  <w:szCs w:val="16"/>
                </w:rPr>
                <w:t>4</w:t>
              </w:r>
            </w:ins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6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86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864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865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86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5</w:t>
            </w:r>
          </w:p>
        </w:tc>
        <w:tc>
          <w:tcPr>
            <w:tcW w:w="1665" w:type="dxa"/>
            <w:shd w:val="clear" w:color="auto" w:fill="auto"/>
            <w:tcPrChange w:id="186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86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tcPrChange w:id="186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630" w:type="dxa"/>
            <w:shd w:val="clear" w:color="auto" w:fill="auto"/>
            <w:tcPrChange w:id="187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3</w:t>
            </w:r>
          </w:p>
        </w:tc>
        <w:tc>
          <w:tcPr>
            <w:tcW w:w="573" w:type="dxa"/>
            <w:shd w:val="clear" w:color="auto" w:fill="auto"/>
            <w:tcPrChange w:id="187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4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7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87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1874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t>prev_intra_luma_pred_flag</w:t>
            </w:r>
          </w:p>
        </w:tc>
        <w:tc>
          <w:tcPr>
            <w:tcW w:w="934" w:type="dxa"/>
            <w:vMerge w:val="restart"/>
            <w:shd w:val="clear" w:color="auto" w:fill="auto"/>
            <w:tcPrChange w:id="1875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91602239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26</w:t>
              </w:r>
            </w:fldSimple>
          </w:p>
        </w:tc>
        <w:tc>
          <w:tcPr>
            <w:tcW w:w="511" w:type="dxa"/>
            <w:shd w:val="clear" w:color="auto" w:fill="auto"/>
            <w:tcPrChange w:id="187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187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87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87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88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88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8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88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884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885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88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65" w:type="dxa"/>
            <w:shd w:val="clear" w:color="auto" w:fill="auto"/>
            <w:tcPrChange w:id="188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88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88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89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89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9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89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894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895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89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1665" w:type="dxa"/>
            <w:shd w:val="clear" w:color="auto" w:fill="auto"/>
            <w:tcPrChange w:id="189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89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89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90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90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0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90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1904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t>rem_intra_luma_pred_mode</w:t>
            </w:r>
          </w:p>
        </w:tc>
        <w:tc>
          <w:tcPr>
            <w:tcW w:w="934" w:type="dxa"/>
            <w:vMerge w:val="restart"/>
            <w:shd w:val="clear" w:color="auto" w:fill="auto"/>
            <w:tcPrChange w:id="1905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89688185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27</w:t>
              </w:r>
            </w:fldSimple>
          </w:p>
        </w:tc>
        <w:tc>
          <w:tcPr>
            <w:tcW w:w="511" w:type="dxa"/>
            <w:shd w:val="clear" w:color="auto" w:fill="auto"/>
            <w:tcPrChange w:id="190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190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90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20" w:type="dxa"/>
            <w:shd w:val="clear" w:color="auto" w:fill="auto"/>
            <w:tcPrChange w:id="190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630" w:type="dxa"/>
            <w:shd w:val="clear" w:color="auto" w:fill="auto"/>
            <w:tcPrChange w:id="191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shd w:val="clear" w:color="auto" w:fill="auto"/>
            <w:tcPrChange w:id="191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1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91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914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915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91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65" w:type="dxa"/>
            <w:shd w:val="clear" w:color="auto" w:fill="auto"/>
            <w:tcPrChange w:id="191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91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20" w:type="dxa"/>
            <w:shd w:val="clear" w:color="auto" w:fill="auto"/>
            <w:tcPrChange w:id="191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630" w:type="dxa"/>
            <w:shd w:val="clear" w:color="auto" w:fill="auto"/>
            <w:tcPrChange w:id="192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shd w:val="clear" w:color="auto" w:fill="auto"/>
            <w:tcPrChange w:id="192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2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92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924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925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192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1665" w:type="dxa"/>
            <w:shd w:val="clear" w:color="auto" w:fill="auto"/>
            <w:tcPrChange w:id="192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92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20" w:type="dxa"/>
            <w:shd w:val="clear" w:color="auto" w:fill="auto"/>
            <w:tcPrChange w:id="192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630" w:type="dxa"/>
            <w:shd w:val="clear" w:color="auto" w:fill="auto"/>
            <w:tcPrChange w:id="193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573" w:type="dxa"/>
            <w:shd w:val="clear" w:color="auto" w:fill="auto"/>
            <w:tcPrChange w:id="193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3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93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1934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210652">
              <w:rPr>
                <w:sz w:val="16"/>
                <w:szCs w:val="16"/>
                <w:lang w:eastAsia="ko-KR"/>
              </w:rPr>
              <w:t>intra_chroma_pred_mode</w:t>
            </w:r>
          </w:p>
        </w:tc>
        <w:tc>
          <w:tcPr>
            <w:tcW w:w="934" w:type="dxa"/>
            <w:vMerge w:val="restart"/>
            <w:shd w:val="clear" w:color="auto" w:fill="auto"/>
            <w:tcPrChange w:id="1935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89688763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28</w:t>
              </w:r>
            </w:fldSimple>
          </w:p>
        </w:tc>
        <w:tc>
          <w:tcPr>
            <w:tcW w:w="511" w:type="dxa"/>
            <w:shd w:val="clear" w:color="auto" w:fill="auto"/>
            <w:tcPrChange w:id="193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193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93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tcPrChange w:id="193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630" w:type="dxa"/>
            <w:shd w:val="clear" w:color="auto" w:fill="auto"/>
            <w:tcPrChange w:id="194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573" w:type="dxa"/>
            <w:shd w:val="clear" w:color="auto" w:fill="auto"/>
            <w:tcPrChange w:id="194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4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94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944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945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194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1665" w:type="dxa"/>
            <w:shd w:val="clear" w:color="auto" w:fill="auto"/>
            <w:tcPrChange w:id="194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94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tcPrChange w:id="194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630" w:type="dxa"/>
            <w:shd w:val="clear" w:color="auto" w:fill="auto"/>
            <w:tcPrChange w:id="195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573" w:type="dxa"/>
            <w:shd w:val="clear" w:color="auto" w:fill="auto"/>
            <w:tcPrChange w:id="195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5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95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954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955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195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4</w:t>
            </w:r>
          </w:p>
        </w:tc>
        <w:tc>
          <w:tcPr>
            <w:tcW w:w="1665" w:type="dxa"/>
            <w:shd w:val="clear" w:color="auto" w:fill="auto"/>
            <w:tcPrChange w:id="195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95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tcPrChange w:id="195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630" w:type="dxa"/>
            <w:shd w:val="clear" w:color="auto" w:fill="auto"/>
            <w:tcPrChange w:id="196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573" w:type="dxa"/>
            <w:shd w:val="clear" w:color="auto" w:fill="auto"/>
            <w:tcPrChange w:id="196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6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96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1964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t>merge_flag</w:t>
            </w:r>
          </w:p>
        </w:tc>
        <w:tc>
          <w:tcPr>
            <w:tcW w:w="934" w:type="dxa"/>
            <w:vMerge w:val="restart"/>
            <w:shd w:val="clear" w:color="auto" w:fill="auto"/>
            <w:tcPrChange w:id="1965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289691276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29</w:t>
              </w:r>
            </w:fldSimple>
          </w:p>
        </w:tc>
        <w:tc>
          <w:tcPr>
            <w:tcW w:w="511" w:type="dxa"/>
            <w:shd w:val="clear" w:color="auto" w:fill="auto"/>
            <w:tcPrChange w:id="196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196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96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96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97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97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7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97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1974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1975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197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65" w:type="dxa"/>
            <w:shd w:val="clear" w:color="auto" w:fill="auto"/>
            <w:tcPrChange w:id="197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197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197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198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198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8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198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1984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t>merge_idx</w:t>
            </w:r>
          </w:p>
        </w:tc>
        <w:tc>
          <w:tcPr>
            <w:tcW w:w="934" w:type="dxa"/>
            <w:vMerge w:val="restart"/>
            <w:shd w:val="clear" w:color="auto" w:fill="auto"/>
            <w:tcPrChange w:id="1985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289691282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30</w:t>
              </w:r>
            </w:fldSimple>
          </w:p>
        </w:tc>
        <w:tc>
          <w:tcPr>
            <w:tcW w:w="511" w:type="dxa"/>
            <w:shd w:val="clear" w:color="auto" w:fill="auto"/>
            <w:tcPrChange w:id="198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198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1988" w:author="Qualcomm User" w:date="2011-11-21T17:42:00Z">
                  <w:rPr>
                    <w:sz w:val="16"/>
                    <w:szCs w:val="16"/>
                  </w:rPr>
                </w:rPrChange>
              </w:rPr>
            </w:pPr>
            <w:del w:id="1989" w:author="Qualcomm User" w:date="2011-11-19T17:28:00Z">
              <w:r w:rsidRPr="003344FA" w:rsidDel="00642853">
                <w:rPr>
                  <w:sz w:val="16"/>
                  <w:szCs w:val="16"/>
                  <w:highlight w:val="yellow"/>
                  <w:rPrChange w:id="1990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0,</w:delText>
              </w:r>
            </w:del>
            <w:del w:id="1991" w:author="Qualcomm User" w:date="2011-11-19T17:27:00Z">
              <w:r w:rsidRPr="003344FA" w:rsidDel="00642853">
                <w:rPr>
                  <w:sz w:val="16"/>
                  <w:szCs w:val="16"/>
                  <w:highlight w:val="yellow"/>
                  <w:rPrChange w:id="1992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1,2,3</w:delText>
              </w:r>
            </w:del>
            <w:del w:id="1993" w:author="Qualcomm User" w:date="2011-11-19T17:28:00Z">
              <w:r w:rsidRPr="003344FA" w:rsidDel="00642853">
                <w:rPr>
                  <w:sz w:val="16"/>
                  <w:szCs w:val="16"/>
                  <w:highlight w:val="yellow"/>
                  <w:rPrChange w:id="1994" w:author="Qualcomm User" w:date="2011-11-21T17:42:00Z">
                    <w:rPr>
                      <w:sz w:val="16"/>
                      <w:szCs w:val="16"/>
                    </w:rPr>
                  </w:rPrChange>
                </w:rPr>
                <w:br/>
                <w:delText>(subclause 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1995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begin" w:fldLock="1"/>
              </w:r>
              <w:r w:rsidRPr="003344FA" w:rsidDel="00642853">
                <w:rPr>
                  <w:sz w:val="16"/>
                  <w:szCs w:val="16"/>
                  <w:highlight w:val="yellow"/>
                  <w:rPrChange w:id="1996" w:author="Qualcomm User" w:date="2011-11-21T17:42:00Z">
                    <w:rPr>
                      <w:sz w:val="16"/>
                      <w:szCs w:val="16"/>
                    </w:rPr>
                  </w:rPrChange>
                </w:rPr>
                <w:delInstrText xml:space="preserve"> REF _Ref290649018 \r \h  \* MERGEFORMAT </w:delInstr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1997" w:author="Qualcomm User" w:date="2011-11-21T17:42:00Z">
                    <w:rPr>
                      <w:sz w:val="16"/>
                      <w:szCs w:val="16"/>
                    </w:rPr>
                  </w:rPrChange>
                </w:rPr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1998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separate"/>
              </w:r>
              <w:r w:rsidRPr="003344FA" w:rsidDel="00642853">
                <w:rPr>
                  <w:sz w:val="16"/>
                  <w:szCs w:val="16"/>
                  <w:highlight w:val="yellow"/>
                  <w:rPrChange w:id="1999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9.3.3.1.1.2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00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end"/>
              </w:r>
              <w:r w:rsidRPr="003344FA" w:rsidDel="00642853">
                <w:rPr>
                  <w:sz w:val="16"/>
                  <w:szCs w:val="16"/>
                  <w:highlight w:val="yellow"/>
                  <w:rPrChange w:id="2001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)</w:delText>
              </w:r>
            </w:del>
            <w:ins w:id="2002" w:author="Qualcomm User" w:date="2011-11-19T17:28:00Z">
              <w:r w:rsidRPr="003344FA">
                <w:rPr>
                  <w:sz w:val="16"/>
                  <w:szCs w:val="16"/>
                  <w:highlight w:val="yellow"/>
                  <w:rPrChange w:id="2003" w:author="Qualcomm User" w:date="2011-11-21T17:42:00Z">
                    <w:rPr>
                      <w:sz w:val="16"/>
                      <w:szCs w:val="16"/>
                    </w:rPr>
                  </w:rPrChange>
                </w:rPr>
                <w:t>0</w:t>
              </w:r>
            </w:ins>
          </w:p>
        </w:tc>
        <w:tc>
          <w:tcPr>
            <w:tcW w:w="1710" w:type="dxa"/>
            <w:shd w:val="clear" w:color="auto" w:fill="auto"/>
            <w:tcPrChange w:id="2004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005" w:author="Qualcomm User" w:date="2011-11-21T17:42:00Z">
                  <w:rPr>
                    <w:sz w:val="16"/>
                    <w:szCs w:val="16"/>
                  </w:rPr>
                </w:rPrChange>
              </w:rPr>
            </w:pPr>
            <w:ins w:id="2006" w:author="Qualcomm User" w:date="2011-11-19T17:28:00Z">
              <w:r w:rsidRPr="003344FA">
                <w:rPr>
                  <w:sz w:val="16"/>
                  <w:szCs w:val="16"/>
                  <w:highlight w:val="yellow"/>
                  <w:rPrChange w:id="2007" w:author="Qualcomm User" w:date="2011-11-21T17:42:00Z">
                    <w:rPr>
                      <w:sz w:val="16"/>
                      <w:szCs w:val="16"/>
                    </w:rPr>
                  </w:rPrChange>
                </w:rPr>
                <w:t>0</w:t>
              </w:r>
            </w:ins>
            <w:del w:id="2008" w:author="Qualcomm User" w:date="2011-11-19T17:27:00Z">
              <w:r w:rsidRPr="003344FA" w:rsidDel="00642853">
                <w:rPr>
                  <w:sz w:val="16"/>
                  <w:szCs w:val="16"/>
                  <w:highlight w:val="yellow"/>
                  <w:rPrChange w:id="2009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0,1,2,3</w:delText>
              </w:r>
            </w:del>
            <w:del w:id="2010" w:author="Qualcomm User" w:date="2011-11-19T17:28:00Z">
              <w:r w:rsidRPr="003344FA" w:rsidDel="00642853">
                <w:rPr>
                  <w:sz w:val="16"/>
                  <w:szCs w:val="16"/>
                  <w:highlight w:val="yellow"/>
                  <w:rPrChange w:id="2011" w:author="Qualcomm User" w:date="2011-11-21T17:42:00Z">
                    <w:rPr>
                      <w:sz w:val="16"/>
                      <w:szCs w:val="16"/>
                    </w:rPr>
                  </w:rPrChange>
                </w:rPr>
                <w:br/>
                <w:delText>(subclause 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12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begin" w:fldLock="1"/>
              </w:r>
              <w:r w:rsidRPr="003344FA" w:rsidDel="00642853">
                <w:rPr>
                  <w:sz w:val="16"/>
                  <w:szCs w:val="16"/>
                  <w:highlight w:val="yellow"/>
                  <w:rPrChange w:id="2013" w:author="Qualcomm User" w:date="2011-11-21T17:42:00Z">
                    <w:rPr>
                      <w:sz w:val="16"/>
                      <w:szCs w:val="16"/>
                    </w:rPr>
                  </w:rPrChange>
                </w:rPr>
                <w:delInstrText xml:space="preserve"> REF _Ref290649018 \r \h  \* MERGEFORMAT </w:delInstr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14" w:author="Qualcomm User" w:date="2011-11-21T17:42:00Z">
                    <w:rPr>
                      <w:sz w:val="16"/>
                      <w:szCs w:val="16"/>
                    </w:rPr>
                  </w:rPrChange>
                </w:rPr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15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separate"/>
              </w:r>
              <w:r w:rsidRPr="003344FA" w:rsidDel="00642853">
                <w:rPr>
                  <w:sz w:val="16"/>
                  <w:szCs w:val="16"/>
                  <w:highlight w:val="yellow"/>
                  <w:rPrChange w:id="2016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9.3.3.1.1.2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17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end"/>
              </w:r>
              <w:r w:rsidRPr="003344FA" w:rsidDel="00642853">
                <w:rPr>
                  <w:sz w:val="16"/>
                  <w:szCs w:val="16"/>
                  <w:highlight w:val="yellow"/>
                  <w:rPrChange w:id="2018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)</w:delText>
              </w:r>
            </w:del>
          </w:p>
        </w:tc>
        <w:tc>
          <w:tcPr>
            <w:tcW w:w="1620" w:type="dxa"/>
            <w:shd w:val="clear" w:color="auto" w:fill="auto"/>
            <w:tcPrChange w:id="201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020" w:author="Qualcomm User" w:date="2011-11-21T17:42:00Z">
                  <w:rPr>
                    <w:sz w:val="16"/>
                    <w:szCs w:val="16"/>
                  </w:rPr>
                </w:rPrChange>
              </w:rPr>
            </w:pPr>
            <w:ins w:id="2021" w:author="Qualcomm User" w:date="2011-11-19T17:28:00Z">
              <w:r w:rsidRPr="003344FA">
                <w:rPr>
                  <w:sz w:val="16"/>
                  <w:szCs w:val="16"/>
                  <w:highlight w:val="yellow"/>
                  <w:rPrChange w:id="2022" w:author="Qualcomm User" w:date="2011-11-21T17:42:00Z">
                    <w:rPr>
                      <w:sz w:val="16"/>
                      <w:szCs w:val="16"/>
                    </w:rPr>
                  </w:rPrChange>
                </w:rPr>
                <w:t>0</w:t>
              </w:r>
            </w:ins>
            <w:del w:id="2023" w:author="Qualcomm User" w:date="2011-11-19T17:27:00Z">
              <w:r w:rsidRPr="003344FA" w:rsidDel="00642853">
                <w:rPr>
                  <w:sz w:val="16"/>
                  <w:szCs w:val="16"/>
                  <w:highlight w:val="yellow"/>
                  <w:rPrChange w:id="2024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0,2,3</w:delText>
              </w:r>
            </w:del>
            <w:del w:id="2025" w:author="Qualcomm User" w:date="2011-11-19T17:28:00Z">
              <w:r w:rsidRPr="003344FA" w:rsidDel="00642853">
                <w:rPr>
                  <w:sz w:val="16"/>
                  <w:szCs w:val="16"/>
                  <w:highlight w:val="yellow"/>
                  <w:rPrChange w:id="2026" w:author="Qualcomm User" w:date="2011-11-21T17:42:00Z">
                    <w:rPr>
                      <w:sz w:val="16"/>
                      <w:szCs w:val="16"/>
                    </w:rPr>
                  </w:rPrChange>
                </w:rPr>
                <w:br/>
                <w:delText>(subclause 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27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begin" w:fldLock="1"/>
              </w:r>
              <w:r w:rsidRPr="003344FA" w:rsidDel="00642853">
                <w:rPr>
                  <w:sz w:val="16"/>
                  <w:szCs w:val="16"/>
                  <w:highlight w:val="yellow"/>
                  <w:rPrChange w:id="2028" w:author="Qualcomm User" w:date="2011-11-21T17:42:00Z">
                    <w:rPr>
                      <w:sz w:val="16"/>
                      <w:szCs w:val="16"/>
                    </w:rPr>
                  </w:rPrChange>
                </w:rPr>
                <w:delInstrText xml:space="preserve"> REF _Ref290649018 \r \h  \* MERGEFORMAT </w:delInstr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29" w:author="Qualcomm User" w:date="2011-11-21T17:42:00Z">
                    <w:rPr>
                      <w:sz w:val="16"/>
                      <w:szCs w:val="16"/>
                    </w:rPr>
                  </w:rPrChange>
                </w:rPr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30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separate"/>
              </w:r>
              <w:r w:rsidRPr="003344FA" w:rsidDel="00642853">
                <w:rPr>
                  <w:sz w:val="16"/>
                  <w:szCs w:val="16"/>
                  <w:highlight w:val="yellow"/>
                  <w:rPrChange w:id="2031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9.3.3.1.1.2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32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end"/>
              </w:r>
              <w:r w:rsidRPr="003344FA" w:rsidDel="00642853">
                <w:rPr>
                  <w:sz w:val="16"/>
                  <w:szCs w:val="16"/>
                  <w:highlight w:val="yellow"/>
                  <w:rPrChange w:id="2033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)</w:delText>
              </w:r>
            </w:del>
          </w:p>
        </w:tc>
        <w:tc>
          <w:tcPr>
            <w:tcW w:w="630" w:type="dxa"/>
            <w:shd w:val="clear" w:color="auto" w:fill="auto"/>
            <w:tcPrChange w:id="2034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035" w:author="Qualcomm User" w:date="2011-11-21T17:42:00Z">
                  <w:rPr>
                    <w:sz w:val="16"/>
                    <w:szCs w:val="16"/>
                  </w:rPr>
                </w:rPrChange>
              </w:rPr>
            </w:pPr>
            <w:del w:id="2036" w:author="Qualcomm User" w:date="2011-11-19T17:27:00Z">
              <w:r w:rsidRPr="003344FA" w:rsidDel="00642853">
                <w:rPr>
                  <w:sz w:val="16"/>
                  <w:szCs w:val="16"/>
                  <w:highlight w:val="yellow"/>
                  <w:rPrChange w:id="2037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3</w:delText>
              </w:r>
            </w:del>
            <w:ins w:id="2038" w:author="Qualcomm User" w:date="2011-11-19T17:28:00Z">
              <w:r w:rsidRPr="003344FA">
                <w:rPr>
                  <w:sz w:val="16"/>
                  <w:szCs w:val="16"/>
                  <w:highlight w:val="yellow"/>
                  <w:rPrChange w:id="2039" w:author="Qualcomm User" w:date="2011-11-21T17:42:00Z">
                    <w:rPr>
                      <w:sz w:val="16"/>
                      <w:szCs w:val="16"/>
                    </w:rPr>
                  </w:rPrChange>
                </w:rPr>
                <w:t>0</w:t>
              </w:r>
            </w:ins>
          </w:p>
        </w:tc>
        <w:tc>
          <w:tcPr>
            <w:tcW w:w="573" w:type="dxa"/>
            <w:shd w:val="clear" w:color="auto" w:fill="auto"/>
            <w:tcPrChange w:id="2040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041" w:author="Qualcomm User" w:date="2011-11-21T17:42:00Z">
                  <w:rPr>
                    <w:sz w:val="16"/>
                    <w:szCs w:val="16"/>
                  </w:rPr>
                </w:rPrChange>
              </w:rPr>
            </w:pPr>
            <w:r w:rsidRPr="003344FA">
              <w:rPr>
                <w:sz w:val="16"/>
                <w:szCs w:val="16"/>
                <w:highlight w:val="yellow"/>
                <w:rPrChange w:id="2042" w:author="Qualcomm User" w:date="2011-11-21T17:42:00Z">
                  <w:rPr>
                    <w:sz w:val="16"/>
                    <w:szCs w:val="16"/>
                  </w:rPr>
                </w:rPrChange>
              </w:rPr>
              <w:t>na</w:t>
            </w:r>
          </w:p>
        </w:tc>
      </w:tr>
      <w:tr w:rsidR="00642853" w:rsidRPr="00210652" w:rsidTr="003344FA">
        <w:trPr>
          <w:jc w:val="center"/>
        </w:trPr>
        <w:tc>
          <w:tcPr>
            <w:tcW w:w="2234" w:type="dxa"/>
            <w:vMerge/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</w:tcPr>
          <w:p w:rsidR="00642853" w:rsidRPr="00210652" w:rsidRDefault="00642853" w:rsidP="00BE68C0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</w:tcPr>
          <w:p w:rsidR="00642853" w:rsidRPr="00210652" w:rsidRDefault="003344FA" w:rsidP="00BE68C0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665" w:type="dxa"/>
            <w:shd w:val="clear" w:color="auto" w:fill="auto"/>
          </w:tcPr>
          <w:p w:rsidR="00642853" w:rsidRPr="003344FA" w:rsidRDefault="002314D6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043" w:author="Qualcomm User" w:date="2011-11-21T17:42:00Z">
                  <w:rPr>
                    <w:sz w:val="16"/>
                    <w:szCs w:val="16"/>
                  </w:rPr>
                </w:rPrChange>
              </w:rPr>
            </w:pPr>
            <w:ins w:id="2044" w:author="Qualcomm User" w:date="2011-11-19T17:33:00Z">
              <w:r w:rsidRPr="003344FA">
                <w:rPr>
                  <w:sz w:val="16"/>
                  <w:szCs w:val="16"/>
                  <w:highlight w:val="yellow"/>
                  <w:rPrChange w:id="2045" w:author="Qualcomm User" w:date="2011-11-21T17:42:00Z">
                    <w:rPr>
                      <w:sz w:val="16"/>
                      <w:szCs w:val="16"/>
                    </w:rPr>
                  </w:rPrChange>
                </w:rPr>
                <w:t>0</w:t>
              </w:r>
            </w:ins>
            <w:del w:id="2046" w:author="Qualcomm User" w:date="2011-11-19T17:27:00Z">
              <w:r w:rsidR="00642853" w:rsidRPr="003344FA" w:rsidDel="00642853">
                <w:rPr>
                  <w:sz w:val="16"/>
                  <w:szCs w:val="16"/>
                  <w:highlight w:val="yellow"/>
                  <w:rPrChange w:id="2047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0,1,2,3</w:delText>
              </w:r>
            </w:del>
            <w:del w:id="2048" w:author="Qualcomm User" w:date="2011-11-19T17:28:00Z">
              <w:r w:rsidR="00642853" w:rsidRPr="003344FA" w:rsidDel="00642853">
                <w:rPr>
                  <w:sz w:val="16"/>
                  <w:szCs w:val="16"/>
                  <w:highlight w:val="yellow"/>
                  <w:rPrChange w:id="2049" w:author="Qualcomm User" w:date="2011-11-21T17:42:00Z">
                    <w:rPr>
                      <w:sz w:val="16"/>
                      <w:szCs w:val="16"/>
                    </w:rPr>
                  </w:rPrChange>
                </w:rPr>
                <w:br/>
                <w:delText>(subclause 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50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begin" w:fldLock="1"/>
              </w:r>
              <w:r w:rsidR="00642853" w:rsidRPr="003344FA" w:rsidDel="00642853">
                <w:rPr>
                  <w:sz w:val="16"/>
                  <w:szCs w:val="16"/>
                  <w:highlight w:val="yellow"/>
                  <w:rPrChange w:id="2051" w:author="Qualcomm User" w:date="2011-11-21T17:42:00Z">
                    <w:rPr>
                      <w:sz w:val="16"/>
                      <w:szCs w:val="16"/>
                    </w:rPr>
                  </w:rPrChange>
                </w:rPr>
                <w:delInstrText xml:space="preserve"> REF _Ref290649018 \r \h  \* MERGEFORMAT </w:delInstr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52" w:author="Qualcomm User" w:date="2011-11-21T17:42:00Z">
                    <w:rPr>
                      <w:sz w:val="16"/>
                      <w:szCs w:val="16"/>
                    </w:rPr>
                  </w:rPrChange>
                </w:rPr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53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separate"/>
              </w:r>
              <w:r w:rsidR="00642853" w:rsidRPr="003344FA" w:rsidDel="00642853">
                <w:rPr>
                  <w:sz w:val="16"/>
                  <w:szCs w:val="16"/>
                  <w:highlight w:val="yellow"/>
                  <w:rPrChange w:id="2054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9.3.3.1.1.2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55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end"/>
              </w:r>
              <w:r w:rsidR="00642853" w:rsidRPr="003344FA" w:rsidDel="00642853">
                <w:rPr>
                  <w:sz w:val="16"/>
                  <w:szCs w:val="16"/>
                  <w:highlight w:val="yellow"/>
                  <w:rPrChange w:id="2056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)</w:delText>
              </w:r>
            </w:del>
          </w:p>
        </w:tc>
        <w:tc>
          <w:tcPr>
            <w:tcW w:w="1710" w:type="dxa"/>
            <w:shd w:val="clear" w:color="auto" w:fill="auto"/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057" w:author="Qualcomm User" w:date="2011-11-21T17:42:00Z">
                  <w:rPr>
                    <w:sz w:val="16"/>
                    <w:szCs w:val="16"/>
                  </w:rPr>
                </w:rPrChange>
              </w:rPr>
            </w:pPr>
            <w:del w:id="2058" w:author="Qualcomm User" w:date="2011-11-19T17:27:00Z">
              <w:r w:rsidRPr="003344FA" w:rsidDel="00642853">
                <w:rPr>
                  <w:sz w:val="16"/>
                  <w:szCs w:val="16"/>
                  <w:highlight w:val="yellow"/>
                  <w:rPrChange w:id="2059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0,1,2,3</w:delText>
              </w:r>
            </w:del>
            <w:del w:id="2060" w:author="Qualcomm User" w:date="2011-11-19T17:28:00Z">
              <w:r w:rsidRPr="003344FA" w:rsidDel="00642853">
                <w:rPr>
                  <w:sz w:val="16"/>
                  <w:szCs w:val="16"/>
                  <w:highlight w:val="yellow"/>
                  <w:rPrChange w:id="2061" w:author="Qualcomm User" w:date="2011-11-21T17:42:00Z">
                    <w:rPr>
                      <w:sz w:val="16"/>
                      <w:szCs w:val="16"/>
                    </w:rPr>
                  </w:rPrChange>
                </w:rPr>
                <w:br/>
                <w:delText>(subclause 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62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begin" w:fldLock="1"/>
              </w:r>
              <w:r w:rsidRPr="003344FA" w:rsidDel="00642853">
                <w:rPr>
                  <w:sz w:val="16"/>
                  <w:szCs w:val="16"/>
                  <w:highlight w:val="yellow"/>
                  <w:rPrChange w:id="2063" w:author="Qualcomm User" w:date="2011-11-21T17:42:00Z">
                    <w:rPr>
                      <w:sz w:val="16"/>
                      <w:szCs w:val="16"/>
                    </w:rPr>
                  </w:rPrChange>
                </w:rPr>
                <w:delInstrText xml:space="preserve"> REF _Ref290649018 \r \h  \* MERGEFORMAT </w:delInstr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64" w:author="Qualcomm User" w:date="2011-11-21T17:42:00Z">
                    <w:rPr>
                      <w:sz w:val="16"/>
                      <w:szCs w:val="16"/>
                    </w:rPr>
                  </w:rPrChange>
                </w:rPr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65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separate"/>
              </w:r>
              <w:r w:rsidRPr="003344FA" w:rsidDel="00642853">
                <w:rPr>
                  <w:sz w:val="16"/>
                  <w:szCs w:val="16"/>
                  <w:highlight w:val="yellow"/>
                  <w:rPrChange w:id="2066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9.3.3.1.1.2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67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end"/>
              </w:r>
              <w:r w:rsidRPr="003344FA" w:rsidDel="00642853">
                <w:rPr>
                  <w:sz w:val="16"/>
                  <w:szCs w:val="16"/>
                  <w:highlight w:val="yellow"/>
                  <w:rPrChange w:id="2068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)</w:delText>
              </w:r>
            </w:del>
            <w:ins w:id="2069" w:author="Qualcomm User" w:date="2011-11-19T17:33:00Z">
              <w:r w:rsidR="002314D6" w:rsidRPr="003344FA">
                <w:rPr>
                  <w:sz w:val="16"/>
                  <w:szCs w:val="16"/>
                  <w:highlight w:val="yellow"/>
                  <w:rPrChange w:id="2070" w:author="Qualcomm User" w:date="2011-11-21T17:42:00Z">
                    <w:rPr>
                      <w:sz w:val="16"/>
                      <w:szCs w:val="16"/>
                    </w:rPr>
                  </w:rPrChange>
                </w:rPr>
                <w:t>0</w:t>
              </w:r>
            </w:ins>
          </w:p>
        </w:tc>
        <w:tc>
          <w:tcPr>
            <w:tcW w:w="1620" w:type="dxa"/>
            <w:shd w:val="clear" w:color="auto" w:fill="auto"/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071" w:author="Qualcomm User" w:date="2011-11-21T17:42:00Z">
                  <w:rPr>
                    <w:sz w:val="16"/>
                    <w:szCs w:val="16"/>
                  </w:rPr>
                </w:rPrChange>
              </w:rPr>
            </w:pPr>
            <w:del w:id="2072" w:author="Qualcomm User" w:date="2011-11-19T17:27:00Z">
              <w:r w:rsidRPr="003344FA" w:rsidDel="00642853">
                <w:rPr>
                  <w:sz w:val="16"/>
                  <w:szCs w:val="16"/>
                  <w:highlight w:val="yellow"/>
                  <w:rPrChange w:id="2073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0,2,3</w:delText>
              </w:r>
            </w:del>
            <w:del w:id="2074" w:author="Qualcomm User" w:date="2011-11-19T17:28:00Z">
              <w:r w:rsidRPr="003344FA" w:rsidDel="00642853">
                <w:rPr>
                  <w:sz w:val="16"/>
                  <w:szCs w:val="16"/>
                  <w:highlight w:val="yellow"/>
                  <w:rPrChange w:id="2075" w:author="Qualcomm User" w:date="2011-11-21T17:42:00Z">
                    <w:rPr>
                      <w:sz w:val="16"/>
                      <w:szCs w:val="16"/>
                    </w:rPr>
                  </w:rPrChange>
                </w:rPr>
                <w:br/>
                <w:delText>(subclause 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76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begin" w:fldLock="1"/>
              </w:r>
              <w:r w:rsidRPr="003344FA" w:rsidDel="00642853">
                <w:rPr>
                  <w:sz w:val="16"/>
                  <w:szCs w:val="16"/>
                  <w:highlight w:val="yellow"/>
                  <w:rPrChange w:id="2077" w:author="Qualcomm User" w:date="2011-11-21T17:42:00Z">
                    <w:rPr>
                      <w:sz w:val="16"/>
                      <w:szCs w:val="16"/>
                    </w:rPr>
                  </w:rPrChange>
                </w:rPr>
                <w:delInstrText xml:space="preserve"> REF _Ref290649018 \r \h  \* MERGEFORMAT </w:delInstr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78" w:author="Qualcomm User" w:date="2011-11-21T17:42:00Z">
                    <w:rPr>
                      <w:sz w:val="16"/>
                      <w:szCs w:val="16"/>
                    </w:rPr>
                  </w:rPrChange>
                </w:rPr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79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separate"/>
              </w:r>
              <w:r w:rsidRPr="003344FA" w:rsidDel="00642853">
                <w:rPr>
                  <w:sz w:val="16"/>
                  <w:szCs w:val="16"/>
                  <w:highlight w:val="yellow"/>
                  <w:rPrChange w:id="2080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9.3.3.1.1.2</w:delText>
              </w:r>
              <w:r w:rsidR="000370ED" w:rsidRPr="003344FA" w:rsidDel="00642853">
                <w:rPr>
                  <w:sz w:val="16"/>
                  <w:szCs w:val="16"/>
                  <w:highlight w:val="yellow"/>
                  <w:rPrChange w:id="2081" w:author="Qualcomm User" w:date="2011-11-21T17:42:00Z">
                    <w:rPr>
                      <w:sz w:val="16"/>
                      <w:szCs w:val="16"/>
                    </w:rPr>
                  </w:rPrChange>
                </w:rPr>
                <w:fldChar w:fldCharType="end"/>
              </w:r>
              <w:r w:rsidRPr="003344FA" w:rsidDel="00642853">
                <w:rPr>
                  <w:sz w:val="16"/>
                  <w:szCs w:val="16"/>
                  <w:highlight w:val="yellow"/>
                  <w:rPrChange w:id="2082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)</w:delText>
              </w:r>
            </w:del>
            <w:ins w:id="2083" w:author="Qualcomm User" w:date="2011-11-19T17:33:00Z">
              <w:r w:rsidR="002314D6" w:rsidRPr="003344FA">
                <w:rPr>
                  <w:sz w:val="16"/>
                  <w:szCs w:val="16"/>
                  <w:highlight w:val="yellow"/>
                  <w:rPrChange w:id="2084" w:author="Qualcomm User" w:date="2011-11-21T17:42:00Z">
                    <w:rPr>
                      <w:sz w:val="16"/>
                      <w:szCs w:val="16"/>
                    </w:rPr>
                  </w:rPrChange>
                </w:rPr>
                <w:t>0</w:t>
              </w:r>
            </w:ins>
          </w:p>
        </w:tc>
        <w:tc>
          <w:tcPr>
            <w:tcW w:w="630" w:type="dxa"/>
            <w:shd w:val="clear" w:color="auto" w:fill="auto"/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085" w:author="Qualcomm User" w:date="2011-11-21T17:42:00Z">
                  <w:rPr>
                    <w:sz w:val="16"/>
                    <w:szCs w:val="16"/>
                  </w:rPr>
                </w:rPrChange>
              </w:rPr>
            </w:pPr>
            <w:del w:id="2086" w:author="Qualcomm User" w:date="2011-11-19T17:27:00Z">
              <w:r w:rsidRPr="003344FA" w:rsidDel="00642853">
                <w:rPr>
                  <w:sz w:val="16"/>
                  <w:szCs w:val="16"/>
                  <w:highlight w:val="yellow"/>
                  <w:rPrChange w:id="2087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3</w:delText>
              </w:r>
            </w:del>
            <w:ins w:id="2088" w:author="Qualcomm User" w:date="2011-11-19T17:33:00Z">
              <w:r w:rsidR="002314D6" w:rsidRPr="003344FA">
                <w:rPr>
                  <w:sz w:val="16"/>
                  <w:szCs w:val="16"/>
                  <w:highlight w:val="yellow"/>
                  <w:rPrChange w:id="2089" w:author="Qualcomm User" w:date="2011-11-21T17:42:00Z">
                    <w:rPr>
                      <w:sz w:val="16"/>
                      <w:szCs w:val="16"/>
                    </w:rPr>
                  </w:rPrChange>
                </w:rPr>
                <w:t>0</w:t>
              </w:r>
            </w:ins>
          </w:p>
        </w:tc>
        <w:tc>
          <w:tcPr>
            <w:tcW w:w="573" w:type="dxa"/>
            <w:shd w:val="clear" w:color="auto" w:fill="auto"/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090" w:author="Qualcomm User" w:date="2011-11-21T17:42:00Z">
                  <w:rPr>
                    <w:sz w:val="16"/>
                    <w:szCs w:val="16"/>
                  </w:rPr>
                </w:rPrChange>
              </w:rPr>
            </w:pPr>
            <w:del w:id="2091" w:author="Qualcomm User" w:date="2011-11-19T17:30:00Z">
              <w:r w:rsidRPr="003344FA" w:rsidDel="00642853">
                <w:rPr>
                  <w:sz w:val="16"/>
                  <w:szCs w:val="16"/>
                  <w:highlight w:val="yellow"/>
                  <w:rPrChange w:id="2092" w:author="Qualcomm User" w:date="2011-11-21T17:42:00Z">
                    <w:rPr>
                      <w:sz w:val="16"/>
                      <w:szCs w:val="16"/>
                    </w:rPr>
                  </w:rPrChange>
                </w:rPr>
                <w:delText>na</w:delText>
              </w:r>
            </w:del>
            <w:ins w:id="2093" w:author="Qualcomm User" w:date="2011-11-19T17:33:00Z">
              <w:r w:rsidR="002314D6" w:rsidRPr="003344FA">
                <w:rPr>
                  <w:sz w:val="16"/>
                  <w:szCs w:val="16"/>
                  <w:highlight w:val="yellow"/>
                  <w:rPrChange w:id="2094" w:author="Qualcomm User" w:date="2011-11-21T17:42:00Z">
                    <w:rPr>
                      <w:sz w:val="16"/>
                      <w:szCs w:val="16"/>
                    </w:rPr>
                  </w:rPrChange>
                </w:rPr>
                <w:t>na</w:t>
              </w:r>
            </w:ins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095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096" w:author="Qualcomm User" w:date="2011-11-21T17:42:00Z">
            <w:trPr>
              <w:jc w:val="center"/>
            </w:trPr>
          </w:trPrChange>
        </w:trPr>
        <w:tc>
          <w:tcPr>
            <w:tcW w:w="2234" w:type="dxa"/>
            <w:tcPrChange w:id="2097" w:author="Qualcomm User" w:date="2011-11-21T17:42:00Z">
              <w:tcPr>
                <w:tcW w:w="2234" w:type="dxa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t>inter_pred_flag</w:t>
            </w:r>
          </w:p>
        </w:tc>
        <w:tc>
          <w:tcPr>
            <w:tcW w:w="934" w:type="dxa"/>
            <w:shd w:val="clear" w:color="auto" w:fill="auto"/>
            <w:tcPrChange w:id="2098" w:author="Qualcomm User" w:date="2011-11-21T17:42:00Z">
              <w:tcPr>
                <w:tcW w:w="934" w:type="dxa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289789130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31</w:t>
              </w:r>
            </w:fldSimple>
          </w:p>
        </w:tc>
        <w:tc>
          <w:tcPr>
            <w:tcW w:w="511" w:type="dxa"/>
            <w:shd w:val="clear" w:color="auto" w:fill="auto"/>
            <w:tcPrChange w:id="2099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100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ins w:id="2101" w:author="Qualcomm User" w:date="2011-11-19T17:30:00Z">
              <w:r>
                <w:rPr>
                  <w:sz w:val="16"/>
                  <w:szCs w:val="16"/>
                </w:rPr>
                <w:t>Max(</w:t>
              </w:r>
            </w:ins>
            <w:r w:rsidRPr="00210652">
              <w:rPr>
                <w:sz w:val="16"/>
                <w:szCs w:val="16"/>
              </w:rPr>
              <w:t>cuDepth</w:t>
            </w:r>
            <w:ins w:id="2102" w:author="Qualcomm User" w:date="2011-11-19T17:30:00Z">
              <w:r>
                <w:rPr>
                  <w:sz w:val="16"/>
                  <w:szCs w:val="16"/>
                </w:rPr>
                <w:t>,2)</w:t>
              </w:r>
            </w:ins>
          </w:p>
        </w:tc>
        <w:tc>
          <w:tcPr>
            <w:tcW w:w="1710" w:type="dxa"/>
            <w:shd w:val="clear" w:color="auto" w:fill="auto"/>
            <w:tcPrChange w:id="2103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104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105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106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0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108" w:author="Qualcomm User" w:date="2011-11-21T17:42:00Z">
            <w:trPr>
              <w:jc w:val="center"/>
            </w:trPr>
          </w:trPrChange>
        </w:trPr>
        <w:tc>
          <w:tcPr>
            <w:tcW w:w="2234" w:type="dxa"/>
            <w:tcPrChange w:id="2109" w:author="Qualcomm User" w:date="2011-11-21T17:42:00Z">
              <w:tcPr>
                <w:tcW w:w="2234" w:type="dxa"/>
              </w:tcPr>
            </w:tcPrChange>
          </w:tcPr>
          <w:p w:rsidR="00642853" w:rsidRPr="00210652" w:rsidRDefault="00642853" w:rsidP="00BE68C0">
            <w:pPr>
              <w:keepNext/>
              <w:keepLines/>
              <w:pageBreakBefore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lastRenderedPageBreak/>
              <w:t>ref_idx_l0</w:t>
            </w:r>
          </w:p>
        </w:tc>
        <w:tc>
          <w:tcPr>
            <w:tcW w:w="934" w:type="dxa"/>
            <w:shd w:val="clear" w:color="auto" w:fill="auto"/>
            <w:tcPrChange w:id="2110" w:author="Qualcomm User" w:date="2011-11-21T17:42:00Z">
              <w:tcPr>
                <w:tcW w:w="934" w:type="dxa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289789118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32</w:t>
              </w:r>
            </w:fldSimple>
          </w:p>
        </w:tc>
        <w:tc>
          <w:tcPr>
            <w:tcW w:w="511" w:type="dxa"/>
            <w:shd w:val="clear" w:color="auto" w:fill="auto"/>
            <w:tcPrChange w:id="211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11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2113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tcPrChange w:id="2114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115" w:author="Qualcomm User" w:date="2011-11-21T17:43:00Z">
                  <w:rPr>
                    <w:sz w:val="16"/>
                    <w:szCs w:val="16"/>
                  </w:rPr>
                </w:rPrChange>
              </w:rPr>
            </w:pPr>
            <w:ins w:id="2116" w:author="Qualcomm User" w:date="2011-11-19T17:31:00Z">
              <w:r w:rsidRPr="003344FA">
                <w:rPr>
                  <w:sz w:val="16"/>
                  <w:szCs w:val="16"/>
                  <w:highlight w:val="yellow"/>
                  <w:rPrChange w:id="2117" w:author="Qualcomm User" w:date="2011-11-21T17:43:00Z">
                    <w:rPr>
                      <w:sz w:val="16"/>
                      <w:szCs w:val="16"/>
                    </w:rPr>
                  </w:rPrChange>
                </w:rPr>
                <w:t>1</w:t>
              </w:r>
            </w:ins>
            <w:del w:id="2118" w:author="Qualcomm User" w:date="2011-11-19T17:31:00Z">
              <w:r w:rsidRPr="003344FA" w:rsidDel="00642853">
                <w:rPr>
                  <w:sz w:val="16"/>
                  <w:szCs w:val="16"/>
                  <w:highlight w:val="yellow"/>
                  <w:rPrChange w:id="2119" w:author="Qualcomm User" w:date="2011-11-21T17:43:00Z">
                    <w:rPr>
                      <w:sz w:val="16"/>
                      <w:szCs w:val="16"/>
                    </w:rPr>
                  </w:rPrChange>
                </w:rPr>
                <w:delText>2</w:delText>
              </w:r>
            </w:del>
          </w:p>
        </w:tc>
        <w:tc>
          <w:tcPr>
            <w:tcW w:w="630" w:type="dxa"/>
            <w:shd w:val="clear" w:color="auto" w:fill="auto"/>
            <w:tcPrChange w:id="2120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121" w:author="Qualcomm User" w:date="2011-11-21T17:43:00Z">
                  <w:rPr>
                    <w:sz w:val="16"/>
                    <w:szCs w:val="16"/>
                  </w:rPr>
                </w:rPrChange>
              </w:rPr>
            </w:pPr>
            <w:ins w:id="2122" w:author="Qualcomm User" w:date="2011-11-19T17:31:00Z">
              <w:r w:rsidRPr="003344FA">
                <w:rPr>
                  <w:sz w:val="16"/>
                  <w:szCs w:val="16"/>
                  <w:highlight w:val="yellow"/>
                  <w:rPrChange w:id="2123" w:author="Qualcomm User" w:date="2011-11-21T17:43:00Z">
                    <w:rPr>
                      <w:sz w:val="16"/>
                      <w:szCs w:val="16"/>
                    </w:rPr>
                  </w:rPrChange>
                </w:rPr>
                <w:t>1</w:t>
              </w:r>
            </w:ins>
            <w:del w:id="2124" w:author="Qualcomm User" w:date="2011-11-19T17:31:00Z">
              <w:r w:rsidRPr="003344FA" w:rsidDel="00642853">
                <w:rPr>
                  <w:sz w:val="16"/>
                  <w:szCs w:val="16"/>
                  <w:highlight w:val="yellow"/>
                  <w:rPrChange w:id="2125" w:author="Qualcomm User" w:date="2011-11-21T17:43:00Z">
                    <w:rPr>
                      <w:sz w:val="16"/>
                      <w:szCs w:val="16"/>
                    </w:rPr>
                  </w:rPrChange>
                </w:rPr>
                <w:delText>2</w:delText>
              </w:r>
            </w:del>
          </w:p>
        </w:tc>
        <w:tc>
          <w:tcPr>
            <w:tcW w:w="573" w:type="dxa"/>
            <w:shd w:val="clear" w:color="auto" w:fill="auto"/>
            <w:tcPrChange w:id="2126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127" w:author="Qualcomm User" w:date="2011-11-21T17:43:00Z">
                  <w:rPr>
                    <w:sz w:val="16"/>
                    <w:szCs w:val="16"/>
                  </w:rPr>
                </w:rPrChange>
              </w:rPr>
            </w:pPr>
            <w:ins w:id="2128" w:author="Qualcomm User" w:date="2011-11-19T17:31:00Z">
              <w:r w:rsidRPr="003344FA">
                <w:rPr>
                  <w:sz w:val="16"/>
                  <w:szCs w:val="16"/>
                  <w:highlight w:val="yellow"/>
                  <w:rPrChange w:id="2129" w:author="Qualcomm User" w:date="2011-11-21T17:43:00Z">
                    <w:rPr>
                      <w:sz w:val="16"/>
                      <w:szCs w:val="16"/>
                    </w:rPr>
                  </w:rPrChange>
                </w:rPr>
                <w:t>1</w:t>
              </w:r>
            </w:ins>
            <w:del w:id="2130" w:author="Qualcomm User" w:date="2011-11-19T17:31:00Z">
              <w:r w:rsidRPr="003344FA" w:rsidDel="00642853">
                <w:rPr>
                  <w:sz w:val="16"/>
                  <w:szCs w:val="16"/>
                  <w:highlight w:val="yellow"/>
                  <w:rPrChange w:id="2131" w:author="Qualcomm User" w:date="2011-11-21T17:43:00Z">
                    <w:rPr>
                      <w:sz w:val="16"/>
                      <w:szCs w:val="16"/>
                    </w:rPr>
                  </w:rPrChange>
                </w:rPr>
                <w:delText>2</w:delText>
              </w:r>
            </w:del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3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133" w:author="Qualcomm User" w:date="2011-11-21T17:42:00Z">
            <w:trPr>
              <w:jc w:val="center"/>
            </w:trPr>
          </w:trPrChange>
        </w:trPr>
        <w:tc>
          <w:tcPr>
            <w:tcW w:w="2234" w:type="dxa"/>
            <w:tcPrChange w:id="2134" w:author="Qualcomm User" w:date="2011-11-21T17:42:00Z">
              <w:tcPr>
                <w:tcW w:w="2234" w:type="dxa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210652">
              <w:rPr>
                <w:sz w:val="16"/>
                <w:szCs w:val="16"/>
                <w:lang w:eastAsia="ko-KR"/>
              </w:rPr>
              <w:t>ref_idx_l0, ref_idx_l1, ref_idx_lc</w:t>
            </w:r>
          </w:p>
        </w:tc>
        <w:tc>
          <w:tcPr>
            <w:tcW w:w="934" w:type="dxa"/>
            <w:shd w:val="clear" w:color="auto" w:fill="auto"/>
            <w:tcPrChange w:id="2135" w:author="Qualcomm User" w:date="2011-11-21T17:42:00Z">
              <w:tcPr>
                <w:tcW w:w="934" w:type="dxa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289789118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32</w:t>
              </w:r>
            </w:fldSimple>
          </w:p>
        </w:tc>
        <w:tc>
          <w:tcPr>
            <w:tcW w:w="511" w:type="dxa"/>
            <w:shd w:val="clear" w:color="auto" w:fill="auto"/>
            <w:tcPrChange w:id="213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3</w:t>
            </w:r>
          </w:p>
        </w:tc>
        <w:tc>
          <w:tcPr>
            <w:tcW w:w="1665" w:type="dxa"/>
            <w:shd w:val="clear" w:color="auto" w:fill="auto"/>
            <w:tcPrChange w:id="2137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2138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tcPrChange w:id="2139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140" w:author="Qualcomm User" w:date="2011-11-21T17:43:00Z">
                  <w:rPr>
                    <w:sz w:val="16"/>
                    <w:szCs w:val="16"/>
                  </w:rPr>
                </w:rPrChange>
              </w:rPr>
            </w:pPr>
            <w:ins w:id="2141" w:author="Qualcomm User" w:date="2011-11-19T17:31:00Z">
              <w:r w:rsidRPr="003344FA">
                <w:rPr>
                  <w:sz w:val="16"/>
                  <w:szCs w:val="16"/>
                  <w:highlight w:val="yellow"/>
                  <w:rPrChange w:id="2142" w:author="Qualcomm User" w:date="2011-11-21T17:43:00Z">
                    <w:rPr>
                      <w:sz w:val="16"/>
                      <w:szCs w:val="16"/>
                    </w:rPr>
                  </w:rPrChange>
                </w:rPr>
                <w:t>1</w:t>
              </w:r>
            </w:ins>
            <w:del w:id="2143" w:author="Qualcomm User" w:date="2011-11-19T17:31:00Z">
              <w:r w:rsidRPr="003344FA" w:rsidDel="00642853">
                <w:rPr>
                  <w:sz w:val="16"/>
                  <w:szCs w:val="16"/>
                  <w:highlight w:val="yellow"/>
                  <w:rPrChange w:id="2144" w:author="Qualcomm User" w:date="2011-11-21T17:43:00Z">
                    <w:rPr>
                      <w:sz w:val="16"/>
                      <w:szCs w:val="16"/>
                    </w:rPr>
                  </w:rPrChange>
                </w:rPr>
                <w:delText>2</w:delText>
              </w:r>
            </w:del>
          </w:p>
        </w:tc>
        <w:tc>
          <w:tcPr>
            <w:tcW w:w="630" w:type="dxa"/>
            <w:shd w:val="clear" w:color="auto" w:fill="auto"/>
            <w:tcPrChange w:id="2145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146" w:author="Qualcomm User" w:date="2011-11-21T17:43:00Z">
                  <w:rPr>
                    <w:sz w:val="16"/>
                    <w:szCs w:val="16"/>
                  </w:rPr>
                </w:rPrChange>
              </w:rPr>
            </w:pPr>
            <w:ins w:id="2147" w:author="Qualcomm User" w:date="2011-11-19T17:31:00Z">
              <w:r w:rsidRPr="003344FA">
                <w:rPr>
                  <w:sz w:val="16"/>
                  <w:szCs w:val="16"/>
                  <w:highlight w:val="yellow"/>
                  <w:rPrChange w:id="2148" w:author="Qualcomm User" w:date="2011-11-21T17:43:00Z">
                    <w:rPr>
                      <w:sz w:val="16"/>
                      <w:szCs w:val="16"/>
                    </w:rPr>
                  </w:rPrChange>
                </w:rPr>
                <w:t>1</w:t>
              </w:r>
            </w:ins>
            <w:del w:id="2149" w:author="Qualcomm User" w:date="2011-11-19T17:31:00Z">
              <w:r w:rsidRPr="003344FA" w:rsidDel="00642853">
                <w:rPr>
                  <w:sz w:val="16"/>
                  <w:szCs w:val="16"/>
                  <w:highlight w:val="yellow"/>
                  <w:rPrChange w:id="2150" w:author="Qualcomm User" w:date="2011-11-21T17:43:00Z">
                    <w:rPr>
                      <w:sz w:val="16"/>
                      <w:szCs w:val="16"/>
                    </w:rPr>
                  </w:rPrChange>
                </w:rPr>
                <w:delText>2</w:delText>
              </w:r>
            </w:del>
          </w:p>
        </w:tc>
        <w:tc>
          <w:tcPr>
            <w:tcW w:w="573" w:type="dxa"/>
            <w:shd w:val="clear" w:color="auto" w:fill="auto"/>
            <w:tcPrChange w:id="2151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3344FA" w:rsidRDefault="00642853" w:rsidP="00BE68C0">
            <w:pPr>
              <w:keepNext/>
              <w:jc w:val="center"/>
              <w:rPr>
                <w:sz w:val="16"/>
                <w:szCs w:val="16"/>
                <w:highlight w:val="yellow"/>
                <w:rPrChange w:id="2152" w:author="Qualcomm User" w:date="2011-11-21T17:43:00Z">
                  <w:rPr>
                    <w:sz w:val="16"/>
                    <w:szCs w:val="16"/>
                  </w:rPr>
                </w:rPrChange>
              </w:rPr>
            </w:pPr>
            <w:ins w:id="2153" w:author="Qualcomm User" w:date="2011-11-19T17:31:00Z">
              <w:r w:rsidRPr="003344FA">
                <w:rPr>
                  <w:sz w:val="16"/>
                  <w:szCs w:val="16"/>
                  <w:highlight w:val="yellow"/>
                  <w:rPrChange w:id="2154" w:author="Qualcomm User" w:date="2011-11-21T17:43:00Z">
                    <w:rPr>
                      <w:sz w:val="16"/>
                      <w:szCs w:val="16"/>
                    </w:rPr>
                  </w:rPrChange>
                </w:rPr>
                <w:t>1</w:t>
              </w:r>
            </w:ins>
            <w:del w:id="2155" w:author="Qualcomm User" w:date="2011-11-19T17:31:00Z">
              <w:r w:rsidRPr="003344FA" w:rsidDel="00642853">
                <w:rPr>
                  <w:sz w:val="16"/>
                  <w:szCs w:val="16"/>
                  <w:highlight w:val="yellow"/>
                  <w:rPrChange w:id="2156" w:author="Qualcomm User" w:date="2011-11-21T17:43:00Z">
                    <w:rPr>
                      <w:sz w:val="16"/>
                      <w:szCs w:val="16"/>
                    </w:rPr>
                  </w:rPrChange>
                </w:rPr>
                <w:delText>2</w:delText>
              </w:r>
            </w:del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5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15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2159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210652">
              <w:rPr>
                <w:sz w:val="16"/>
                <w:szCs w:val="16"/>
                <w:lang w:eastAsia="ko-KR"/>
              </w:rPr>
              <w:t>abs_mvd_greater0_flag[ ]</w:t>
            </w:r>
          </w:p>
        </w:tc>
        <w:tc>
          <w:tcPr>
            <w:tcW w:w="934" w:type="dxa"/>
            <w:vMerge w:val="restart"/>
            <w:shd w:val="clear" w:color="auto" w:fill="auto"/>
            <w:tcPrChange w:id="2160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89789107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33</w:t>
              </w:r>
            </w:fldSimple>
          </w:p>
        </w:tc>
        <w:tc>
          <w:tcPr>
            <w:tcW w:w="511" w:type="dxa"/>
            <w:shd w:val="clear" w:color="auto" w:fill="auto"/>
            <w:tcPrChange w:id="216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16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  <w:tcPrChange w:id="2163" w:author="Qualcomm User" w:date="2011-11-21T17:42:00Z">
              <w:tcPr>
                <w:tcW w:w="171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1620" w:type="dxa"/>
            <w:shd w:val="clear" w:color="auto" w:fill="auto"/>
            <w:vAlign w:val="center"/>
            <w:tcPrChange w:id="2164" w:author="Qualcomm User" w:date="2011-11-21T17:42:00Z">
              <w:tcPr>
                <w:tcW w:w="162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630" w:type="dxa"/>
            <w:shd w:val="clear" w:color="auto" w:fill="auto"/>
            <w:vAlign w:val="center"/>
            <w:tcPrChange w:id="2165" w:author="Qualcomm User" w:date="2011-11-21T17:42:00Z">
              <w:tcPr>
                <w:tcW w:w="63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573" w:type="dxa"/>
            <w:shd w:val="clear" w:color="auto" w:fill="auto"/>
            <w:vAlign w:val="center"/>
            <w:tcPrChange w:id="2166" w:author="Qualcomm User" w:date="2011-11-21T17:42:00Z">
              <w:tcPr>
                <w:tcW w:w="573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6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16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169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170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217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65" w:type="dxa"/>
            <w:shd w:val="clear" w:color="auto" w:fill="auto"/>
            <w:tcPrChange w:id="217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  <w:tcPrChange w:id="2173" w:author="Qualcomm User" w:date="2011-11-21T17:42:00Z">
              <w:tcPr>
                <w:tcW w:w="171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1620" w:type="dxa"/>
            <w:shd w:val="clear" w:color="auto" w:fill="auto"/>
            <w:vAlign w:val="center"/>
            <w:tcPrChange w:id="2174" w:author="Qualcomm User" w:date="2011-11-21T17:42:00Z">
              <w:tcPr>
                <w:tcW w:w="162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630" w:type="dxa"/>
            <w:shd w:val="clear" w:color="auto" w:fill="auto"/>
            <w:vAlign w:val="center"/>
            <w:tcPrChange w:id="2175" w:author="Qualcomm User" w:date="2011-11-21T17:42:00Z">
              <w:tcPr>
                <w:tcW w:w="63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573" w:type="dxa"/>
            <w:shd w:val="clear" w:color="auto" w:fill="auto"/>
            <w:vAlign w:val="center"/>
            <w:tcPrChange w:id="2176" w:author="Qualcomm User" w:date="2011-11-21T17:42:00Z">
              <w:tcPr>
                <w:tcW w:w="573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7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17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2179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210652">
              <w:rPr>
                <w:sz w:val="16"/>
                <w:szCs w:val="16"/>
                <w:lang w:eastAsia="ko-KR"/>
              </w:rPr>
              <w:t>abs_mvd_greater1_flag[ ]</w:t>
            </w:r>
          </w:p>
        </w:tc>
        <w:tc>
          <w:tcPr>
            <w:tcW w:w="934" w:type="dxa"/>
            <w:vMerge w:val="restart"/>
            <w:shd w:val="clear" w:color="auto" w:fill="auto"/>
            <w:tcPrChange w:id="2180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89789107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33</w:t>
              </w:r>
            </w:fldSimple>
          </w:p>
        </w:tc>
        <w:tc>
          <w:tcPr>
            <w:tcW w:w="511" w:type="dxa"/>
            <w:shd w:val="clear" w:color="auto" w:fill="auto"/>
            <w:tcPrChange w:id="218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1665" w:type="dxa"/>
            <w:shd w:val="clear" w:color="auto" w:fill="auto"/>
            <w:tcPrChange w:id="218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  <w:tcPrChange w:id="2183" w:author="Qualcomm User" w:date="2011-11-21T17:42:00Z">
              <w:tcPr>
                <w:tcW w:w="171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1620" w:type="dxa"/>
            <w:shd w:val="clear" w:color="auto" w:fill="auto"/>
            <w:vAlign w:val="center"/>
            <w:tcPrChange w:id="2184" w:author="Qualcomm User" w:date="2011-11-21T17:42:00Z">
              <w:tcPr>
                <w:tcW w:w="162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630" w:type="dxa"/>
            <w:shd w:val="clear" w:color="auto" w:fill="auto"/>
            <w:vAlign w:val="center"/>
            <w:tcPrChange w:id="2185" w:author="Qualcomm User" w:date="2011-11-21T17:42:00Z">
              <w:tcPr>
                <w:tcW w:w="63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573" w:type="dxa"/>
            <w:shd w:val="clear" w:color="auto" w:fill="auto"/>
            <w:vAlign w:val="center"/>
            <w:tcPrChange w:id="2186" w:author="Qualcomm User" w:date="2011-11-21T17:42:00Z">
              <w:tcPr>
                <w:tcW w:w="573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8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18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vAlign w:val="center"/>
            <w:tcPrChange w:id="2189" w:author="Qualcomm User" w:date="2011-11-21T17:42:00Z">
              <w:tcPr>
                <w:tcW w:w="2234" w:type="dxa"/>
                <w:vMerge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190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tcPrChange w:id="219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3</w:t>
            </w:r>
          </w:p>
        </w:tc>
        <w:tc>
          <w:tcPr>
            <w:tcW w:w="1665" w:type="dxa"/>
            <w:shd w:val="clear" w:color="auto" w:fill="auto"/>
            <w:tcPrChange w:id="219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  <w:tcPrChange w:id="2193" w:author="Qualcomm User" w:date="2011-11-21T17:42:00Z">
              <w:tcPr>
                <w:tcW w:w="171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1620" w:type="dxa"/>
            <w:shd w:val="clear" w:color="auto" w:fill="auto"/>
            <w:vAlign w:val="center"/>
            <w:tcPrChange w:id="2194" w:author="Qualcomm User" w:date="2011-11-21T17:42:00Z">
              <w:tcPr>
                <w:tcW w:w="162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630" w:type="dxa"/>
            <w:shd w:val="clear" w:color="auto" w:fill="auto"/>
            <w:vAlign w:val="center"/>
            <w:tcPrChange w:id="2195" w:author="Qualcomm User" w:date="2011-11-21T17:42:00Z">
              <w:tcPr>
                <w:tcW w:w="63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  <w:tc>
          <w:tcPr>
            <w:tcW w:w="573" w:type="dxa"/>
            <w:shd w:val="clear" w:color="auto" w:fill="auto"/>
            <w:vAlign w:val="center"/>
            <w:tcPrChange w:id="2196" w:author="Qualcomm User" w:date="2011-11-21T17:42:00Z">
              <w:tcPr>
                <w:tcW w:w="573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9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198" w:author="Qualcomm User" w:date="2011-11-21T17:42:00Z">
            <w:trPr>
              <w:jc w:val="center"/>
            </w:trPr>
          </w:trPrChange>
        </w:trPr>
        <w:tc>
          <w:tcPr>
            <w:tcW w:w="2234" w:type="dxa"/>
            <w:tcPrChange w:id="2199" w:author="Qualcomm User" w:date="2011-11-21T17:42:00Z">
              <w:tcPr>
                <w:tcW w:w="2234" w:type="dxa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t>mvp_idx_l0</w:t>
            </w:r>
          </w:p>
        </w:tc>
        <w:tc>
          <w:tcPr>
            <w:tcW w:w="934" w:type="dxa"/>
            <w:shd w:val="clear" w:color="auto" w:fill="auto"/>
            <w:tcPrChange w:id="2200" w:author="Qualcomm User" w:date="2011-11-21T17:42:00Z">
              <w:tcPr>
                <w:tcW w:w="934" w:type="dxa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289789102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34</w:t>
              </w:r>
            </w:fldSimple>
          </w:p>
        </w:tc>
        <w:tc>
          <w:tcPr>
            <w:tcW w:w="511" w:type="dxa"/>
            <w:shd w:val="clear" w:color="auto" w:fill="auto"/>
            <w:tcPrChange w:id="220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20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  <w:tcPrChange w:id="2203" w:author="Qualcomm User" w:date="2011-11-21T17:42:00Z">
              <w:tcPr>
                <w:tcW w:w="171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  <w:tcPrChange w:id="2204" w:author="Qualcomm User" w:date="2011-11-21T17:42:00Z">
              <w:tcPr>
                <w:tcW w:w="162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  <w:tcPrChange w:id="2205" w:author="Qualcomm User" w:date="2011-11-21T17:42:00Z">
              <w:tcPr>
                <w:tcW w:w="63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</w:rPr>
              <w:t>1</w:t>
            </w:r>
          </w:p>
        </w:tc>
        <w:tc>
          <w:tcPr>
            <w:tcW w:w="573" w:type="dxa"/>
            <w:shd w:val="clear" w:color="auto" w:fill="auto"/>
            <w:vAlign w:val="center"/>
            <w:tcPrChange w:id="2206" w:author="Qualcomm User" w:date="2011-11-21T17:42:00Z">
              <w:tcPr>
                <w:tcW w:w="573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</w:rPr>
              <w:t>1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0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208" w:author="Qualcomm User" w:date="2011-11-21T17:42:00Z">
            <w:trPr>
              <w:jc w:val="center"/>
            </w:trPr>
          </w:trPrChange>
        </w:trPr>
        <w:tc>
          <w:tcPr>
            <w:tcW w:w="2234" w:type="dxa"/>
            <w:tcPrChange w:id="2209" w:author="Qualcomm User" w:date="2011-11-21T17:42:00Z">
              <w:tcPr>
                <w:tcW w:w="2234" w:type="dxa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t>mvp_idx_l0, mvp_idx_l1, mvp_idx_lc</w:t>
            </w:r>
          </w:p>
        </w:tc>
        <w:tc>
          <w:tcPr>
            <w:tcW w:w="934" w:type="dxa"/>
            <w:shd w:val="clear" w:color="auto" w:fill="auto"/>
            <w:tcPrChange w:id="2210" w:author="Qualcomm User" w:date="2011-11-21T17:42:00Z">
              <w:tcPr>
                <w:tcW w:w="934" w:type="dxa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89789102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34</w:t>
              </w:r>
            </w:fldSimple>
          </w:p>
        </w:tc>
        <w:tc>
          <w:tcPr>
            <w:tcW w:w="511" w:type="dxa"/>
            <w:shd w:val="clear" w:color="auto" w:fill="auto"/>
            <w:tcPrChange w:id="221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1665" w:type="dxa"/>
            <w:shd w:val="clear" w:color="auto" w:fill="auto"/>
            <w:tcPrChange w:id="221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  <w:tcPrChange w:id="2213" w:author="Qualcomm User" w:date="2011-11-21T17:42:00Z">
              <w:tcPr>
                <w:tcW w:w="171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  <w:tcPrChange w:id="2214" w:author="Qualcomm User" w:date="2011-11-21T17:42:00Z">
              <w:tcPr>
                <w:tcW w:w="162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  <w:tcPrChange w:id="2215" w:author="Qualcomm User" w:date="2011-11-21T17:42:00Z">
              <w:tcPr>
                <w:tcW w:w="630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</w:rPr>
              <w:t>1</w:t>
            </w:r>
          </w:p>
        </w:tc>
        <w:tc>
          <w:tcPr>
            <w:tcW w:w="573" w:type="dxa"/>
            <w:shd w:val="clear" w:color="auto" w:fill="auto"/>
            <w:vAlign w:val="center"/>
            <w:tcPrChange w:id="2216" w:author="Qualcomm User" w:date="2011-11-21T17:42:00Z">
              <w:tcPr>
                <w:tcW w:w="573" w:type="dxa"/>
                <w:shd w:val="clear" w:color="auto" w:fill="auto"/>
                <w:vAlign w:val="center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</w:rPr>
              <w:t>1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1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21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2219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t>no_residual_data_flag</w:t>
            </w:r>
          </w:p>
        </w:tc>
        <w:tc>
          <w:tcPr>
            <w:tcW w:w="934" w:type="dxa"/>
            <w:vMerge w:val="restart"/>
            <w:shd w:val="clear" w:color="auto" w:fill="auto"/>
            <w:tcPrChange w:id="2220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289789095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35</w:t>
              </w:r>
            </w:fldSimple>
          </w:p>
        </w:tc>
        <w:tc>
          <w:tcPr>
            <w:tcW w:w="511" w:type="dxa"/>
            <w:shd w:val="clear" w:color="auto" w:fill="auto"/>
            <w:tcPrChange w:id="222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22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2223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224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225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226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2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22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229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230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23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</w:t>
            </w:r>
          </w:p>
        </w:tc>
        <w:tc>
          <w:tcPr>
            <w:tcW w:w="1665" w:type="dxa"/>
            <w:shd w:val="clear" w:color="auto" w:fill="auto"/>
            <w:tcPrChange w:id="223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tcPrChange w:id="2233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234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235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236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3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23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2239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  <w:lang w:eastAsia="ko-KR"/>
              </w:rPr>
              <w:t>split_transform_flag</w:t>
            </w:r>
          </w:p>
        </w:tc>
        <w:tc>
          <w:tcPr>
            <w:tcW w:w="934" w:type="dxa"/>
            <w:vMerge w:val="restart"/>
            <w:shd w:val="clear" w:color="auto" w:fill="auto"/>
            <w:tcPrChange w:id="2240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289789087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36</w:t>
              </w:r>
            </w:fldSimple>
          </w:p>
        </w:tc>
        <w:tc>
          <w:tcPr>
            <w:tcW w:w="511" w:type="dxa"/>
            <w:shd w:val="clear" w:color="auto" w:fill="auto"/>
            <w:tcPrChange w:id="224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24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cuDepth + trafoDepth </w:t>
            </w:r>
          </w:p>
        </w:tc>
        <w:tc>
          <w:tcPr>
            <w:tcW w:w="1710" w:type="dxa"/>
            <w:shd w:val="clear" w:color="auto" w:fill="auto"/>
            <w:tcPrChange w:id="2243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244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245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246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4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24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249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250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25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4</w:t>
            </w:r>
          </w:p>
        </w:tc>
        <w:tc>
          <w:tcPr>
            <w:tcW w:w="1665" w:type="dxa"/>
            <w:shd w:val="clear" w:color="auto" w:fill="auto"/>
            <w:tcPrChange w:id="225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cuDepth + trafoDepth</w:t>
            </w:r>
          </w:p>
        </w:tc>
        <w:tc>
          <w:tcPr>
            <w:tcW w:w="1710" w:type="dxa"/>
            <w:shd w:val="clear" w:color="auto" w:fill="auto"/>
            <w:tcPrChange w:id="2253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254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255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256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5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25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259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260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26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8</w:t>
            </w:r>
          </w:p>
        </w:tc>
        <w:tc>
          <w:tcPr>
            <w:tcW w:w="1665" w:type="dxa"/>
            <w:shd w:val="clear" w:color="auto" w:fill="auto"/>
            <w:tcPrChange w:id="226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cuDepth + trafoDepth</w:t>
            </w:r>
          </w:p>
        </w:tc>
        <w:tc>
          <w:tcPr>
            <w:tcW w:w="1710" w:type="dxa"/>
            <w:shd w:val="clear" w:color="auto" w:fill="auto"/>
            <w:tcPrChange w:id="2263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264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265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266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6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26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2269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210652">
              <w:rPr>
                <w:sz w:val="16"/>
                <w:szCs w:val="16"/>
                <w:lang w:eastAsia="ko-KR"/>
              </w:rPr>
              <w:t>cbf_luma</w:t>
            </w:r>
          </w:p>
        </w:tc>
        <w:tc>
          <w:tcPr>
            <w:tcW w:w="934" w:type="dxa"/>
            <w:vMerge w:val="restart"/>
            <w:shd w:val="clear" w:color="auto" w:fill="auto"/>
            <w:tcPrChange w:id="2270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289789078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37</w:t>
              </w:r>
            </w:fldSimple>
          </w:p>
        </w:tc>
        <w:tc>
          <w:tcPr>
            <w:tcW w:w="511" w:type="dxa"/>
            <w:shd w:val="clear" w:color="auto" w:fill="auto"/>
            <w:tcPrChange w:id="227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27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( trafoDepth = = 0 ) | | </w:t>
            </w:r>
            <w:r w:rsidRPr="00210652">
              <w:rPr>
                <w:sz w:val="16"/>
                <w:szCs w:val="16"/>
              </w:rPr>
              <w:br/>
              <w:t>( log2TrafoSize = = </w:t>
            </w:r>
            <w:r w:rsidRPr="00210652">
              <w:rPr>
                <w:sz w:val="16"/>
                <w:szCs w:val="16"/>
              </w:rPr>
              <w:br/>
              <w:t>Log2MaxTrafoSize ) ? 1 : 0</w:t>
            </w:r>
          </w:p>
        </w:tc>
        <w:tc>
          <w:tcPr>
            <w:tcW w:w="1710" w:type="dxa"/>
            <w:shd w:val="clear" w:color="auto" w:fill="auto"/>
            <w:tcPrChange w:id="2273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274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275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276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7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27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279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280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28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2</w:t>
            </w:r>
          </w:p>
        </w:tc>
        <w:tc>
          <w:tcPr>
            <w:tcW w:w="1665" w:type="dxa"/>
            <w:shd w:val="clear" w:color="auto" w:fill="auto"/>
            <w:tcPrChange w:id="228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( trafoDepth = = 0 ) | | </w:t>
            </w:r>
            <w:r w:rsidRPr="00210652">
              <w:rPr>
                <w:sz w:val="16"/>
                <w:szCs w:val="16"/>
              </w:rPr>
              <w:br/>
              <w:t>( log2TrafoSize = = </w:t>
            </w:r>
            <w:r w:rsidRPr="00210652">
              <w:rPr>
                <w:sz w:val="16"/>
                <w:szCs w:val="16"/>
              </w:rPr>
              <w:br/>
              <w:t>Log2MaxTrafoSize ) ? 1 : 0</w:t>
            </w:r>
          </w:p>
        </w:tc>
        <w:tc>
          <w:tcPr>
            <w:tcW w:w="1710" w:type="dxa"/>
            <w:shd w:val="clear" w:color="auto" w:fill="auto"/>
            <w:tcPrChange w:id="2283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284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285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286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8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28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289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290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291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4</w:t>
            </w:r>
          </w:p>
        </w:tc>
        <w:tc>
          <w:tcPr>
            <w:tcW w:w="1665" w:type="dxa"/>
            <w:shd w:val="clear" w:color="auto" w:fill="auto"/>
            <w:tcPrChange w:id="2292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( trafoDepth = = 0 ) | | </w:t>
            </w:r>
            <w:r w:rsidRPr="00210652">
              <w:rPr>
                <w:sz w:val="16"/>
                <w:szCs w:val="16"/>
              </w:rPr>
              <w:br/>
              <w:t>( log2TrafoSize = = </w:t>
            </w:r>
            <w:r w:rsidRPr="00210652">
              <w:rPr>
                <w:sz w:val="16"/>
                <w:szCs w:val="16"/>
              </w:rPr>
              <w:br/>
              <w:t>Log2MaxTrafoSize ) ? 1 : 0</w:t>
            </w:r>
          </w:p>
        </w:tc>
        <w:tc>
          <w:tcPr>
            <w:tcW w:w="1710" w:type="dxa"/>
            <w:shd w:val="clear" w:color="auto" w:fill="auto"/>
            <w:tcPrChange w:id="2293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294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295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296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97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298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2299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915A17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ins w:id="2300" w:author="Qualcomm User" w:date="2011-11-19T17:34:00Z">
              <w:r w:rsidRPr="003344FA">
                <w:rPr>
                  <w:sz w:val="16"/>
                  <w:szCs w:val="16"/>
                  <w:highlight w:val="yellow"/>
                  <w:lang w:eastAsia="ko-KR"/>
                  <w:rPrChange w:id="2301" w:author="Qualcomm User" w:date="2011-11-21T17:43:00Z">
                    <w:rPr>
                      <w:sz w:val="16"/>
                      <w:szCs w:val="16"/>
                      <w:lang w:eastAsia="ko-KR"/>
                    </w:rPr>
                  </w:rPrChange>
                </w:rPr>
                <w:t xml:space="preserve">cbf_cb, </w:t>
              </w:r>
            </w:ins>
            <w:r w:rsidR="00642853" w:rsidRPr="003344FA">
              <w:rPr>
                <w:sz w:val="16"/>
                <w:szCs w:val="16"/>
                <w:highlight w:val="yellow"/>
                <w:lang w:eastAsia="ko-KR"/>
                <w:rPrChange w:id="2302" w:author="Qualcomm User" w:date="2011-11-21T17:43:00Z">
                  <w:rPr>
                    <w:sz w:val="16"/>
                    <w:szCs w:val="16"/>
                    <w:lang w:eastAsia="ko-KR"/>
                  </w:rPr>
                </w:rPrChange>
              </w:rPr>
              <w:t>cbf_cr</w:t>
            </w:r>
          </w:p>
        </w:tc>
        <w:tc>
          <w:tcPr>
            <w:tcW w:w="934" w:type="dxa"/>
            <w:vMerge w:val="restart"/>
            <w:shd w:val="clear" w:color="auto" w:fill="auto"/>
            <w:tcPrChange w:id="2303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291596189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39</w:t>
              </w:r>
            </w:fldSimple>
          </w:p>
        </w:tc>
        <w:tc>
          <w:tcPr>
            <w:tcW w:w="511" w:type="dxa"/>
            <w:shd w:val="clear" w:color="auto" w:fill="auto"/>
            <w:tcPrChange w:id="230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30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trafoDepth</w:t>
            </w:r>
          </w:p>
        </w:tc>
        <w:tc>
          <w:tcPr>
            <w:tcW w:w="1710" w:type="dxa"/>
            <w:shd w:val="clear" w:color="auto" w:fill="auto"/>
            <w:tcPrChange w:id="230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30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30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30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1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31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312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313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31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4</w:t>
            </w:r>
          </w:p>
        </w:tc>
        <w:tc>
          <w:tcPr>
            <w:tcW w:w="1665" w:type="dxa"/>
            <w:shd w:val="clear" w:color="auto" w:fill="auto"/>
            <w:tcPrChange w:id="231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trafoDepth</w:t>
            </w:r>
          </w:p>
        </w:tc>
        <w:tc>
          <w:tcPr>
            <w:tcW w:w="1710" w:type="dxa"/>
            <w:shd w:val="clear" w:color="auto" w:fill="auto"/>
            <w:tcPrChange w:id="231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31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31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31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2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32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322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323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32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8</w:t>
            </w:r>
          </w:p>
        </w:tc>
        <w:tc>
          <w:tcPr>
            <w:tcW w:w="1665" w:type="dxa"/>
            <w:shd w:val="clear" w:color="auto" w:fill="auto"/>
            <w:tcPrChange w:id="2325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trafoDepth</w:t>
            </w:r>
          </w:p>
        </w:tc>
        <w:tc>
          <w:tcPr>
            <w:tcW w:w="1710" w:type="dxa"/>
            <w:shd w:val="clear" w:color="auto" w:fill="auto"/>
            <w:tcPrChange w:id="2326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327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328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329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30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331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2332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keepLines/>
              <w:pageBreakBefore/>
              <w:jc w:val="left"/>
              <w:rPr>
                <w:sz w:val="16"/>
                <w:szCs w:val="16"/>
                <w:lang w:eastAsia="ko-KR"/>
              </w:rPr>
            </w:pPr>
            <w:r w:rsidRPr="00210652">
              <w:rPr>
                <w:sz w:val="16"/>
                <w:szCs w:val="16"/>
                <w:lang w:eastAsia="ko-KR"/>
              </w:rPr>
              <w:lastRenderedPageBreak/>
              <w:t>last_significant_coeff_x, last_significant_coeff_y</w:t>
            </w:r>
          </w:p>
        </w:tc>
        <w:tc>
          <w:tcPr>
            <w:tcW w:w="934" w:type="dxa"/>
            <w:vMerge w:val="restart"/>
            <w:shd w:val="clear" w:color="auto" w:fill="auto"/>
            <w:tcPrChange w:id="2333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keepLines/>
              <w:pageBreakBefore/>
              <w:rPr>
                <w:sz w:val="16"/>
                <w:szCs w:val="16"/>
                <w:highlight w:val="yellow"/>
                <w:lang w:eastAsia="ko-KR"/>
              </w:rPr>
            </w:pPr>
            <w:fldSimple w:instr=" REF _Ref292703610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40</w:t>
              </w:r>
            </w:fldSimple>
          </w:p>
        </w:tc>
        <w:tc>
          <w:tcPr>
            <w:tcW w:w="511" w:type="dxa"/>
            <w:shd w:val="clear" w:color="auto" w:fill="auto"/>
            <w:tcPrChange w:id="2334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keepLines/>
              <w:pageBreakBefore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6198" w:type="dxa"/>
            <w:gridSpan w:val="5"/>
            <w:shd w:val="clear" w:color="auto" w:fill="auto"/>
            <w:tcPrChange w:id="2335" w:author="Qualcomm User" w:date="2011-11-21T17:42:00Z">
              <w:tcPr>
                <w:tcW w:w="6203" w:type="dxa"/>
                <w:gridSpan w:val="6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keepLines/>
              <w:pageBreakBefore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0..30</w:t>
            </w:r>
            <w:r w:rsidRPr="00210652">
              <w:rPr>
                <w:sz w:val="16"/>
                <w:szCs w:val="16"/>
              </w:rPr>
              <w:br/>
              <w:t>(subclause </w:t>
            </w:r>
            <w:fldSimple w:instr=" REF _Ref292721074 \r \h  \* MERGEFORMAT " w:fldLock="1">
              <w:r w:rsidRPr="00210652">
                <w:rPr>
                  <w:sz w:val="16"/>
                  <w:szCs w:val="16"/>
                </w:rPr>
                <w:t>9.3.3.1.1.3</w:t>
              </w:r>
            </w:fldSimple>
            <w:r w:rsidRPr="00210652">
              <w:rPr>
                <w:sz w:val="16"/>
                <w:szCs w:val="16"/>
              </w:rPr>
              <w:t>)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36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337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338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keepLines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339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keepLines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340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keepLines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31</w:t>
            </w:r>
          </w:p>
        </w:tc>
        <w:tc>
          <w:tcPr>
            <w:tcW w:w="6198" w:type="dxa"/>
            <w:gridSpan w:val="5"/>
            <w:shd w:val="clear" w:color="auto" w:fill="auto"/>
            <w:tcPrChange w:id="2341" w:author="Qualcomm User" w:date="2011-11-21T17:42:00Z">
              <w:tcPr>
                <w:tcW w:w="6203" w:type="dxa"/>
                <w:gridSpan w:val="6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0..30</w:t>
            </w:r>
            <w:r w:rsidRPr="00210652">
              <w:rPr>
                <w:sz w:val="16"/>
                <w:szCs w:val="16"/>
              </w:rPr>
              <w:br/>
              <w:t>(subclause </w:t>
            </w:r>
            <w:fldSimple w:instr=" REF _Ref292721074 \r \h  \* MERGEFORMAT " w:fldLock="1">
              <w:r w:rsidRPr="00210652">
                <w:rPr>
                  <w:sz w:val="16"/>
                  <w:szCs w:val="16"/>
                </w:rPr>
                <w:t>9.3.3.1.1.3</w:t>
              </w:r>
            </w:fldSimple>
            <w:r w:rsidRPr="00210652">
              <w:rPr>
                <w:sz w:val="16"/>
                <w:szCs w:val="16"/>
              </w:rPr>
              <w:t>)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42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343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344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keepLines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345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keepLines/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346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keepLines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62</w:t>
            </w:r>
          </w:p>
        </w:tc>
        <w:tc>
          <w:tcPr>
            <w:tcW w:w="6198" w:type="dxa"/>
            <w:gridSpan w:val="5"/>
            <w:shd w:val="clear" w:color="auto" w:fill="auto"/>
            <w:tcPrChange w:id="2347" w:author="Qualcomm User" w:date="2011-11-21T17:42:00Z">
              <w:tcPr>
                <w:tcW w:w="6203" w:type="dxa"/>
                <w:gridSpan w:val="6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0..30</w:t>
            </w:r>
            <w:r w:rsidRPr="00210652">
              <w:rPr>
                <w:sz w:val="16"/>
                <w:szCs w:val="16"/>
              </w:rPr>
              <w:br/>
              <w:t>(subclause </w:t>
            </w:r>
            <w:fldSimple w:instr=" REF _Ref292721074 \r \h  \* MERGEFORMAT " w:fldLock="1">
              <w:r w:rsidRPr="00210652">
                <w:rPr>
                  <w:sz w:val="16"/>
                  <w:szCs w:val="16"/>
                </w:rPr>
                <w:t>9.3.3.1.1.3</w:t>
              </w:r>
            </w:fldSimple>
            <w:r w:rsidRPr="00210652">
              <w:rPr>
                <w:sz w:val="16"/>
                <w:szCs w:val="16"/>
              </w:rPr>
              <w:t>)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48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349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2350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keepNext/>
              <w:keepLines/>
              <w:jc w:val="left"/>
              <w:rPr>
                <w:sz w:val="16"/>
                <w:szCs w:val="16"/>
                <w:lang w:eastAsia="ko-KR"/>
              </w:rPr>
            </w:pPr>
            <w:r w:rsidRPr="00210652">
              <w:rPr>
                <w:sz w:val="16"/>
                <w:szCs w:val="16"/>
                <w:lang w:eastAsia="ko-KR"/>
              </w:rPr>
              <w:t>significant_coeff_flag</w:t>
            </w:r>
          </w:p>
        </w:tc>
        <w:tc>
          <w:tcPr>
            <w:tcW w:w="934" w:type="dxa"/>
            <w:shd w:val="clear" w:color="auto" w:fill="auto"/>
            <w:tcPrChange w:id="2351" w:author="Qualcomm User" w:date="2011-11-21T17:42:00Z">
              <w:tcPr>
                <w:tcW w:w="934" w:type="dxa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292703887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41</w:t>
              </w:r>
            </w:fldSimple>
          </w:p>
        </w:tc>
        <w:tc>
          <w:tcPr>
            <w:tcW w:w="511" w:type="dxa"/>
            <w:shd w:val="clear" w:color="auto" w:fill="auto"/>
            <w:tcPrChange w:id="2352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353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0..87</w:t>
            </w:r>
            <w:r w:rsidRPr="00210652">
              <w:rPr>
                <w:sz w:val="16"/>
                <w:szCs w:val="16"/>
              </w:rPr>
              <w:br/>
              <w:t>(subclause </w:t>
            </w:r>
            <w:fldSimple w:instr=" REF _Ref291685910 \r \h  \* MERGEFORMAT " w:fldLock="1">
              <w:r w:rsidRPr="00210652">
                <w:rPr>
                  <w:sz w:val="16"/>
                  <w:szCs w:val="16"/>
                </w:rPr>
                <w:t>9.3.3.1.1.4</w:t>
              </w:r>
            </w:fldSimple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2354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355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356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357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58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359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360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shd w:val="clear" w:color="auto" w:fill="auto"/>
            <w:tcPrChange w:id="2361" w:author="Qualcomm User" w:date="2011-11-21T17:42:00Z">
              <w:tcPr>
                <w:tcW w:w="934" w:type="dxa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</w:rPr>
            </w:pPr>
            <w:fldSimple w:instr=" REF _Ref291682368 \h  \* MERGEFORMAT " w:fldLock="1">
              <w:r w:rsidR="00642853" w:rsidRPr="00210652">
                <w:rPr>
                  <w:sz w:val="16"/>
                  <w:szCs w:val="16"/>
                </w:rPr>
                <w:t>Table 9</w:t>
              </w:r>
              <w:r w:rsidR="00642853" w:rsidRPr="00210652">
                <w:rPr>
                  <w:sz w:val="16"/>
                  <w:szCs w:val="16"/>
                </w:rPr>
                <w:noBreakHyphen/>
                <w:t>42</w:t>
              </w:r>
            </w:fldSimple>
          </w:p>
        </w:tc>
        <w:tc>
          <w:tcPr>
            <w:tcW w:w="511" w:type="dxa"/>
            <w:shd w:val="clear" w:color="auto" w:fill="auto"/>
            <w:tcPrChange w:id="2362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363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0..87</w:t>
            </w:r>
            <w:r w:rsidRPr="00210652">
              <w:rPr>
                <w:sz w:val="16"/>
                <w:szCs w:val="16"/>
              </w:rPr>
              <w:br/>
              <w:t>(subclause </w:t>
            </w:r>
            <w:fldSimple w:instr=" REF _Ref291685910 \r \h  \* MERGEFORMAT " w:fldLock="1">
              <w:r w:rsidRPr="00210652">
                <w:rPr>
                  <w:sz w:val="16"/>
                  <w:szCs w:val="16"/>
                </w:rPr>
                <w:t>9.3.3.1.1.4</w:t>
              </w:r>
            </w:fldSimple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2364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365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366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367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keepNext/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68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369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370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shd w:val="clear" w:color="auto" w:fill="auto"/>
            <w:tcPrChange w:id="2371" w:author="Qualcomm User" w:date="2011-11-21T17:42:00Z">
              <w:tcPr>
                <w:tcW w:w="934" w:type="dxa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rPr>
                <w:sz w:val="16"/>
                <w:szCs w:val="16"/>
                <w:lang w:eastAsia="ko-KR"/>
              </w:rPr>
            </w:pPr>
            <w:fldSimple w:instr=" REF _Ref292721627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43</w:t>
              </w:r>
            </w:fldSimple>
          </w:p>
        </w:tc>
        <w:tc>
          <w:tcPr>
            <w:tcW w:w="511" w:type="dxa"/>
            <w:shd w:val="clear" w:color="auto" w:fill="auto"/>
            <w:tcPrChange w:id="2372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373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0..87</w:t>
            </w:r>
            <w:r w:rsidRPr="00210652">
              <w:rPr>
                <w:sz w:val="16"/>
                <w:szCs w:val="16"/>
              </w:rPr>
              <w:br/>
              <w:t>(subclause </w:t>
            </w:r>
            <w:fldSimple w:instr=" REF _Ref291685910 \r \h  \* MERGEFORMAT " w:fldLock="1">
              <w:r w:rsidRPr="00210652">
                <w:rPr>
                  <w:sz w:val="16"/>
                  <w:szCs w:val="16"/>
                </w:rPr>
                <w:t>9.3.3.1.1.4</w:t>
              </w:r>
            </w:fldSimple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2374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375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376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377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78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379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2380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jc w:val="left"/>
              <w:rPr>
                <w:sz w:val="16"/>
                <w:szCs w:val="16"/>
                <w:lang w:eastAsia="ko-KR"/>
              </w:rPr>
            </w:pPr>
            <w:r w:rsidRPr="00210652">
              <w:rPr>
                <w:sz w:val="16"/>
                <w:szCs w:val="16"/>
                <w:lang w:eastAsia="ko-KR"/>
              </w:rPr>
              <w:t>coeff_abs_level_greater1_flag</w:t>
            </w:r>
          </w:p>
        </w:tc>
        <w:tc>
          <w:tcPr>
            <w:tcW w:w="934" w:type="dxa"/>
            <w:vMerge w:val="restart"/>
            <w:shd w:val="clear" w:color="auto" w:fill="auto"/>
            <w:tcPrChange w:id="2381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keepNext/>
              <w:rPr>
                <w:sz w:val="16"/>
                <w:szCs w:val="16"/>
                <w:lang w:eastAsia="ko-KR"/>
              </w:rPr>
            </w:pPr>
            <w:fldSimple w:instr=" REF _Ref307236650 \h  \* MERGEFORMAT " w:fldLock="1">
              <w:r w:rsidR="00642853" w:rsidRPr="00210652">
                <w:rPr>
                  <w:sz w:val="16"/>
                  <w:szCs w:val="16"/>
                </w:rPr>
                <w:t>Table 9</w:t>
              </w:r>
              <w:r w:rsidR="00642853" w:rsidRPr="00210652">
                <w:rPr>
                  <w:sz w:val="16"/>
                  <w:szCs w:val="16"/>
                </w:rPr>
                <w:noBreakHyphen/>
                <w:t>44</w:t>
              </w:r>
            </w:fldSimple>
          </w:p>
        </w:tc>
        <w:tc>
          <w:tcPr>
            <w:tcW w:w="511" w:type="dxa"/>
            <w:shd w:val="clear" w:color="auto" w:fill="auto"/>
            <w:tcPrChange w:id="2382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383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0..59</w:t>
            </w:r>
            <w:r w:rsidRPr="00210652">
              <w:rPr>
                <w:sz w:val="16"/>
                <w:szCs w:val="16"/>
              </w:rPr>
              <w:br/>
              <w:t>(subclause </w:t>
            </w:r>
            <w:r w:rsidR="000370ED" w:rsidRPr="00210652">
              <w:rPr>
                <w:sz w:val="16"/>
                <w:szCs w:val="16"/>
              </w:rPr>
              <w:fldChar w:fldCharType="begin" w:fldLock="1"/>
            </w:r>
            <w:r w:rsidRPr="00210652">
              <w:rPr>
                <w:sz w:val="16"/>
                <w:szCs w:val="16"/>
              </w:rPr>
              <w:instrText xml:space="preserve"> REF _Ref291773464 \r \h </w:instrText>
            </w:r>
            <w:r w:rsidR="000370ED" w:rsidRPr="00210652">
              <w:rPr>
                <w:sz w:val="16"/>
                <w:szCs w:val="16"/>
              </w:rPr>
            </w:r>
            <w:r w:rsidR="000370ED" w:rsidRPr="00210652">
              <w:rPr>
                <w:sz w:val="16"/>
                <w:szCs w:val="16"/>
              </w:rPr>
              <w:fldChar w:fldCharType="separate"/>
            </w:r>
            <w:r w:rsidRPr="00210652">
              <w:rPr>
                <w:sz w:val="16"/>
                <w:szCs w:val="16"/>
              </w:rPr>
              <w:t>9.3.3.1.1.5</w:t>
            </w:r>
            <w:r w:rsidR="000370ED" w:rsidRPr="00210652">
              <w:rPr>
                <w:sz w:val="16"/>
                <w:szCs w:val="16"/>
              </w:rPr>
              <w:fldChar w:fldCharType="end"/>
            </w:r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2384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385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386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387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88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389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390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391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392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60</w:t>
            </w:r>
          </w:p>
        </w:tc>
        <w:tc>
          <w:tcPr>
            <w:tcW w:w="1665" w:type="dxa"/>
            <w:shd w:val="clear" w:color="auto" w:fill="auto"/>
            <w:tcPrChange w:id="2393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0..59</w:t>
            </w:r>
            <w:r w:rsidRPr="00210652">
              <w:rPr>
                <w:sz w:val="16"/>
                <w:szCs w:val="16"/>
              </w:rPr>
              <w:br/>
              <w:t>(subclause </w:t>
            </w:r>
            <w:r w:rsidR="000370ED" w:rsidRPr="00210652">
              <w:rPr>
                <w:sz w:val="16"/>
                <w:szCs w:val="16"/>
              </w:rPr>
              <w:fldChar w:fldCharType="begin" w:fldLock="1"/>
            </w:r>
            <w:r w:rsidRPr="00210652">
              <w:rPr>
                <w:sz w:val="16"/>
                <w:szCs w:val="16"/>
              </w:rPr>
              <w:instrText xml:space="preserve"> REF _Ref291773464 \r \h </w:instrText>
            </w:r>
            <w:r w:rsidR="000370ED" w:rsidRPr="00210652">
              <w:rPr>
                <w:sz w:val="16"/>
                <w:szCs w:val="16"/>
              </w:rPr>
            </w:r>
            <w:r w:rsidR="000370ED" w:rsidRPr="00210652">
              <w:rPr>
                <w:sz w:val="16"/>
                <w:szCs w:val="16"/>
              </w:rPr>
              <w:fldChar w:fldCharType="separate"/>
            </w:r>
            <w:r w:rsidRPr="00210652">
              <w:rPr>
                <w:sz w:val="16"/>
                <w:szCs w:val="16"/>
              </w:rPr>
              <w:t>9.3.3.1.1.5</w:t>
            </w:r>
            <w:r w:rsidR="000370ED" w:rsidRPr="00210652">
              <w:rPr>
                <w:sz w:val="16"/>
                <w:szCs w:val="16"/>
              </w:rPr>
              <w:fldChar w:fldCharType="end"/>
            </w:r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2394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395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396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397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98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399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400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401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402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120</w:t>
            </w:r>
          </w:p>
        </w:tc>
        <w:tc>
          <w:tcPr>
            <w:tcW w:w="1665" w:type="dxa"/>
            <w:shd w:val="clear" w:color="auto" w:fill="auto"/>
            <w:tcPrChange w:id="2403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0..59</w:t>
            </w:r>
            <w:r w:rsidRPr="00210652">
              <w:rPr>
                <w:sz w:val="16"/>
                <w:szCs w:val="16"/>
              </w:rPr>
              <w:br/>
              <w:t>(subclause </w:t>
            </w:r>
            <w:r w:rsidR="000370ED" w:rsidRPr="00210652">
              <w:rPr>
                <w:sz w:val="16"/>
                <w:szCs w:val="16"/>
              </w:rPr>
              <w:fldChar w:fldCharType="begin" w:fldLock="1"/>
            </w:r>
            <w:r w:rsidRPr="00210652">
              <w:rPr>
                <w:sz w:val="16"/>
                <w:szCs w:val="16"/>
              </w:rPr>
              <w:instrText xml:space="preserve"> REF _Ref291773464 \r \h </w:instrText>
            </w:r>
            <w:r w:rsidR="000370ED" w:rsidRPr="00210652">
              <w:rPr>
                <w:sz w:val="16"/>
                <w:szCs w:val="16"/>
              </w:rPr>
            </w:r>
            <w:r w:rsidR="000370ED" w:rsidRPr="00210652">
              <w:rPr>
                <w:sz w:val="16"/>
                <w:szCs w:val="16"/>
              </w:rPr>
              <w:fldChar w:fldCharType="separate"/>
            </w:r>
            <w:r w:rsidRPr="00210652">
              <w:rPr>
                <w:sz w:val="16"/>
                <w:szCs w:val="16"/>
              </w:rPr>
              <w:t>9.3.3.1.1.5</w:t>
            </w:r>
            <w:r w:rsidR="000370ED" w:rsidRPr="00210652">
              <w:rPr>
                <w:sz w:val="16"/>
                <w:szCs w:val="16"/>
              </w:rPr>
              <w:fldChar w:fldCharType="end"/>
            </w:r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2404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405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406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407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408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409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 w:val="restart"/>
            <w:tcPrChange w:id="2410" w:author="Qualcomm User" w:date="2011-11-21T17:42:00Z">
              <w:tcPr>
                <w:tcW w:w="2234" w:type="dxa"/>
                <w:vMerge w:val="restart"/>
              </w:tcPr>
            </w:tcPrChange>
          </w:tcPr>
          <w:p w:rsidR="00642853" w:rsidRPr="00210652" w:rsidRDefault="00642853" w:rsidP="00BE68C0">
            <w:pPr>
              <w:jc w:val="left"/>
              <w:rPr>
                <w:sz w:val="16"/>
                <w:szCs w:val="16"/>
                <w:lang w:eastAsia="ko-KR"/>
              </w:rPr>
            </w:pPr>
            <w:r w:rsidRPr="00210652">
              <w:rPr>
                <w:sz w:val="16"/>
                <w:szCs w:val="16"/>
                <w:lang w:eastAsia="ko-KR"/>
              </w:rPr>
              <w:t>coeff_abs_level_greater2_flag</w:t>
            </w:r>
          </w:p>
        </w:tc>
        <w:tc>
          <w:tcPr>
            <w:tcW w:w="934" w:type="dxa"/>
            <w:vMerge w:val="restart"/>
            <w:shd w:val="clear" w:color="auto" w:fill="auto"/>
            <w:tcPrChange w:id="2411" w:author="Qualcomm User" w:date="2011-11-21T17:42:00Z">
              <w:tcPr>
                <w:tcW w:w="934" w:type="dxa"/>
                <w:vMerge w:val="restart"/>
                <w:shd w:val="clear" w:color="auto" w:fill="auto"/>
              </w:tcPr>
            </w:tcPrChange>
          </w:tcPr>
          <w:p w:rsidR="00642853" w:rsidRPr="00210652" w:rsidRDefault="000370ED" w:rsidP="00BE68C0">
            <w:pPr>
              <w:rPr>
                <w:sz w:val="16"/>
                <w:szCs w:val="16"/>
                <w:lang w:eastAsia="ko-KR"/>
              </w:rPr>
            </w:pPr>
            <w:fldSimple w:instr=" REF _Ref289789031 \h  \* MERGEFORMAT " w:fldLock="1">
              <w:r w:rsidR="00642853" w:rsidRPr="00210652">
                <w:rPr>
                  <w:sz w:val="16"/>
                  <w:szCs w:val="16"/>
                </w:rPr>
                <w:t xml:space="preserve">Table </w:t>
              </w:r>
              <w:r w:rsidR="00642853" w:rsidRPr="00210652">
                <w:rPr>
                  <w:noProof/>
                  <w:sz w:val="16"/>
                  <w:szCs w:val="16"/>
                </w:rPr>
                <w:t>9</w:t>
              </w:r>
              <w:r w:rsidR="00642853" w:rsidRPr="00210652">
                <w:rPr>
                  <w:noProof/>
                  <w:sz w:val="16"/>
                  <w:szCs w:val="16"/>
                </w:rPr>
                <w:noBreakHyphen/>
                <w:t>45</w:t>
              </w:r>
            </w:fldSimple>
          </w:p>
        </w:tc>
        <w:tc>
          <w:tcPr>
            <w:tcW w:w="511" w:type="dxa"/>
            <w:shd w:val="clear" w:color="auto" w:fill="auto"/>
            <w:tcPrChange w:id="2412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</w:t>
            </w:r>
          </w:p>
        </w:tc>
        <w:tc>
          <w:tcPr>
            <w:tcW w:w="1665" w:type="dxa"/>
            <w:shd w:val="clear" w:color="auto" w:fill="auto"/>
            <w:tcPrChange w:id="2413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0..59</w:t>
            </w:r>
            <w:r w:rsidRPr="00210652">
              <w:rPr>
                <w:sz w:val="16"/>
                <w:szCs w:val="16"/>
              </w:rPr>
              <w:br/>
              <w:t>(subclause </w:t>
            </w:r>
            <w:r w:rsidR="000370ED" w:rsidRPr="00210652">
              <w:rPr>
                <w:sz w:val="16"/>
                <w:szCs w:val="16"/>
              </w:rPr>
              <w:fldChar w:fldCharType="begin" w:fldLock="1"/>
            </w:r>
            <w:r w:rsidRPr="00210652">
              <w:rPr>
                <w:sz w:val="16"/>
                <w:szCs w:val="16"/>
              </w:rPr>
              <w:instrText xml:space="preserve"> REF _Ref291757756 \r \h </w:instrText>
            </w:r>
            <w:r w:rsidR="000370ED" w:rsidRPr="00210652">
              <w:rPr>
                <w:sz w:val="16"/>
                <w:szCs w:val="16"/>
              </w:rPr>
            </w:r>
            <w:r w:rsidR="000370ED" w:rsidRPr="00210652">
              <w:rPr>
                <w:sz w:val="16"/>
                <w:szCs w:val="16"/>
              </w:rPr>
              <w:fldChar w:fldCharType="separate"/>
            </w:r>
            <w:r w:rsidRPr="00210652">
              <w:rPr>
                <w:sz w:val="16"/>
                <w:szCs w:val="16"/>
              </w:rPr>
              <w:t>9.3.3.1.1.6</w:t>
            </w:r>
            <w:r w:rsidR="000370ED" w:rsidRPr="00210652">
              <w:rPr>
                <w:sz w:val="16"/>
                <w:szCs w:val="16"/>
              </w:rPr>
              <w:fldChar w:fldCharType="end"/>
            </w:r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2414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415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416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417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418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419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420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421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422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60</w:t>
            </w:r>
          </w:p>
        </w:tc>
        <w:tc>
          <w:tcPr>
            <w:tcW w:w="1665" w:type="dxa"/>
            <w:shd w:val="clear" w:color="auto" w:fill="auto"/>
            <w:tcPrChange w:id="2423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0..59</w:t>
            </w:r>
            <w:r w:rsidRPr="00210652">
              <w:rPr>
                <w:sz w:val="16"/>
                <w:szCs w:val="16"/>
              </w:rPr>
              <w:br/>
              <w:t>(subclause </w:t>
            </w:r>
            <w:r w:rsidR="000370ED" w:rsidRPr="00210652">
              <w:rPr>
                <w:sz w:val="16"/>
                <w:szCs w:val="16"/>
              </w:rPr>
              <w:fldChar w:fldCharType="begin" w:fldLock="1"/>
            </w:r>
            <w:r w:rsidRPr="00210652">
              <w:rPr>
                <w:sz w:val="16"/>
                <w:szCs w:val="16"/>
              </w:rPr>
              <w:instrText xml:space="preserve"> REF _Ref291757756 \r \h </w:instrText>
            </w:r>
            <w:r w:rsidR="000370ED" w:rsidRPr="00210652">
              <w:rPr>
                <w:sz w:val="16"/>
                <w:szCs w:val="16"/>
              </w:rPr>
            </w:r>
            <w:r w:rsidR="000370ED" w:rsidRPr="00210652">
              <w:rPr>
                <w:sz w:val="16"/>
                <w:szCs w:val="16"/>
              </w:rPr>
              <w:fldChar w:fldCharType="separate"/>
            </w:r>
            <w:r w:rsidRPr="00210652">
              <w:rPr>
                <w:sz w:val="16"/>
                <w:szCs w:val="16"/>
              </w:rPr>
              <w:t>9.3.3.1.1.6</w:t>
            </w:r>
            <w:r w:rsidR="000370ED" w:rsidRPr="00210652">
              <w:rPr>
                <w:sz w:val="16"/>
                <w:szCs w:val="16"/>
              </w:rPr>
              <w:fldChar w:fldCharType="end"/>
            </w:r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2424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425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426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427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  <w:tr w:rsidR="00642853" w:rsidRPr="00210652" w:rsidTr="003344FA">
        <w:tblPrEx>
          <w:tblW w:w="98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428" w:author="Qualcomm User" w:date="2011-11-21T17:42:00Z">
            <w:tblPrEx>
              <w:tblW w:w="98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jc w:val="center"/>
          <w:trPrChange w:id="2429" w:author="Qualcomm User" w:date="2011-11-21T17:42:00Z">
            <w:trPr>
              <w:jc w:val="center"/>
            </w:trPr>
          </w:trPrChange>
        </w:trPr>
        <w:tc>
          <w:tcPr>
            <w:tcW w:w="2234" w:type="dxa"/>
            <w:vMerge/>
            <w:tcPrChange w:id="2430" w:author="Qualcomm User" w:date="2011-11-21T17:42:00Z">
              <w:tcPr>
                <w:tcW w:w="2234" w:type="dxa"/>
                <w:vMerge/>
              </w:tcPr>
            </w:tcPrChange>
          </w:tcPr>
          <w:p w:rsidR="00642853" w:rsidRPr="00210652" w:rsidRDefault="00642853" w:rsidP="00BE68C0">
            <w:pPr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  <w:tcPrChange w:id="2431" w:author="Qualcomm User" w:date="2011-11-21T17:42:00Z">
              <w:tcPr>
                <w:tcW w:w="934" w:type="dxa"/>
                <w:vMerge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  <w:lang w:eastAsia="ko-KR"/>
              </w:rPr>
            </w:pPr>
          </w:p>
        </w:tc>
        <w:tc>
          <w:tcPr>
            <w:tcW w:w="511" w:type="dxa"/>
            <w:shd w:val="clear" w:color="auto" w:fill="auto"/>
            <w:tcPrChange w:id="2432" w:author="Qualcomm User" w:date="2011-11-21T17:42:00Z">
              <w:tcPr>
                <w:tcW w:w="506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120</w:t>
            </w:r>
          </w:p>
        </w:tc>
        <w:tc>
          <w:tcPr>
            <w:tcW w:w="1665" w:type="dxa"/>
            <w:shd w:val="clear" w:color="auto" w:fill="auto"/>
            <w:tcPrChange w:id="2433" w:author="Qualcomm User" w:date="2011-11-21T17:42:00Z">
              <w:tcPr>
                <w:tcW w:w="1670" w:type="dxa"/>
                <w:gridSpan w:val="2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0..59</w:t>
            </w:r>
            <w:r w:rsidRPr="00210652">
              <w:rPr>
                <w:sz w:val="16"/>
                <w:szCs w:val="16"/>
              </w:rPr>
              <w:br/>
              <w:t>(subclause </w:t>
            </w:r>
            <w:r w:rsidR="000370ED" w:rsidRPr="00210652">
              <w:rPr>
                <w:sz w:val="16"/>
                <w:szCs w:val="16"/>
              </w:rPr>
              <w:fldChar w:fldCharType="begin" w:fldLock="1"/>
            </w:r>
            <w:r w:rsidRPr="00210652">
              <w:rPr>
                <w:sz w:val="16"/>
                <w:szCs w:val="16"/>
              </w:rPr>
              <w:instrText xml:space="preserve"> REF _Ref291757756 \r \h </w:instrText>
            </w:r>
            <w:r w:rsidR="000370ED" w:rsidRPr="00210652">
              <w:rPr>
                <w:sz w:val="16"/>
                <w:szCs w:val="16"/>
              </w:rPr>
            </w:r>
            <w:r w:rsidR="000370ED" w:rsidRPr="00210652">
              <w:rPr>
                <w:sz w:val="16"/>
                <w:szCs w:val="16"/>
              </w:rPr>
              <w:fldChar w:fldCharType="separate"/>
            </w:r>
            <w:r w:rsidRPr="00210652">
              <w:rPr>
                <w:sz w:val="16"/>
                <w:szCs w:val="16"/>
              </w:rPr>
              <w:t>9.3.3.1.1.6</w:t>
            </w:r>
            <w:r w:rsidR="000370ED" w:rsidRPr="00210652">
              <w:rPr>
                <w:sz w:val="16"/>
                <w:szCs w:val="16"/>
              </w:rPr>
              <w:fldChar w:fldCharType="end"/>
            </w:r>
            <w:r w:rsidRPr="00210652">
              <w:rPr>
                <w:sz w:val="16"/>
                <w:szCs w:val="16"/>
              </w:rPr>
              <w:t>)</w:t>
            </w:r>
          </w:p>
        </w:tc>
        <w:tc>
          <w:tcPr>
            <w:tcW w:w="1710" w:type="dxa"/>
            <w:shd w:val="clear" w:color="auto" w:fill="auto"/>
            <w:tcPrChange w:id="2434" w:author="Qualcomm User" w:date="2011-11-21T17:42:00Z">
              <w:tcPr>
                <w:tcW w:w="171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1620" w:type="dxa"/>
            <w:shd w:val="clear" w:color="auto" w:fill="auto"/>
            <w:tcPrChange w:id="2435" w:author="Qualcomm User" w:date="2011-11-21T17:42:00Z">
              <w:tcPr>
                <w:tcW w:w="162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630" w:type="dxa"/>
            <w:shd w:val="clear" w:color="auto" w:fill="auto"/>
            <w:tcPrChange w:id="2436" w:author="Qualcomm User" w:date="2011-11-21T17:42:00Z">
              <w:tcPr>
                <w:tcW w:w="630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jc w:val="center"/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  <w:tc>
          <w:tcPr>
            <w:tcW w:w="573" w:type="dxa"/>
            <w:shd w:val="clear" w:color="auto" w:fill="auto"/>
            <w:tcPrChange w:id="2437" w:author="Qualcomm User" w:date="2011-11-21T17:42:00Z">
              <w:tcPr>
                <w:tcW w:w="573" w:type="dxa"/>
                <w:shd w:val="clear" w:color="auto" w:fill="auto"/>
              </w:tcPr>
            </w:tcPrChange>
          </w:tcPr>
          <w:p w:rsidR="00642853" w:rsidRPr="00210652" w:rsidRDefault="00642853" w:rsidP="00BE68C0">
            <w:pPr>
              <w:rPr>
                <w:sz w:val="16"/>
                <w:szCs w:val="16"/>
              </w:rPr>
            </w:pPr>
            <w:r w:rsidRPr="00210652">
              <w:rPr>
                <w:sz w:val="16"/>
                <w:szCs w:val="16"/>
              </w:rPr>
              <w:t>na</w:t>
            </w:r>
          </w:p>
        </w:tc>
      </w:tr>
    </w:tbl>
    <w:p w:rsidR="00F51009" w:rsidRPr="003344FA" w:rsidRDefault="00437040" w:rsidP="00437040">
      <w:pPr>
        <w:pStyle w:val="Heading6"/>
        <w:numPr>
          <w:ilvl w:val="0"/>
          <w:numId w:val="0"/>
        </w:numPr>
        <w:rPr>
          <w:highlight w:val="yellow"/>
          <w:rPrChange w:id="2438" w:author="Qualcomm User" w:date="2011-11-21T17:43:00Z">
            <w:rPr/>
          </w:rPrChange>
        </w:rPr>
      </w:pPr>
      <w:bookmarkStart w:id="2439" w:name="_Ref290649018"/>
      <w:r w:rsidRPr="003344FA">
        <w:rPr>
          <w:highlight w:val="yellow"/>
          <w:rPrChange w:id="2440" w:author="Qualcomm User" w:date="2011-11-21T17:43:00Z">
            <w:rPr/>
          </w:rPrChange>
        </w:rPr>
        <w:t xml:space="preserve">9.3.3.1.1.2 </w:t>
      </w:r>
      <w:r w:rsidR="00F51009" w:rsidRPr="003344FA">
        <w:rPr>
          <w:highlight w:val="yellow"/>
          <w:rPrChange w:id="2441" w:author="Qualcomm User" w:date="2011-11-21T17:43:00Z">
            <w:rPr/>
          </w:rPrChange>
        </w:rPr>
        <w:t>Derivation process of ctxIdxInc for the syntax element merge_index</w:t>
      </w:r>
      <w:bookmarkEnd w:id="2439"/>
      <w:ins w:id="2442" w:author="Qualcomm User" w:date="2011-11-21T17:43:00Z">
        <w:r w:rsidR="003344FA">
          <w:rPr>
            <w:highlight w:val="yellow"/>
          </w:rPr>
          <w:t xml:space="preserve"> [deleted]</w:t>
        </w:r>
      </w:ins>
    </w:p>
    <w:p w:rsidR="00F51009" w:rsidRPr="003344FA" w:rsidDel="00845B22" w:rsidRDefault="00F51009" w:rsidP="00F51009">
      <w:pPr>
        <w:keepNext/>
        <w:rPr>
          <w:del w:id="2443" w:author="Qualcomm User" w:date="2011-11-19T19:16:00Z"/>
          <w:highlight w:val="yellow"/>
          <w:rPrChange w:id="2444" w:author="Qualcomm User" w:date="2011-11-21T17:43:00Z">
            <w:rPr>
              <w:del w:id="2445" w:author="Qualcomm User" w:date="2011-11-19T19:16:00Z"/>
            </w:rPr>
          </w:rPrChange>
        </w:rPr>
      </w:pPr>
      <w:del w:id="2446" w:author="Qualcomm User" w:date="2011-11-19T19:16:00Z">
        <w:r w:rsidRPr="003344FA" w:rsidDel="00845B22">
          <w:rPr>
            <w:highlight w:val="yellow"/>
            <w:rPrChange w:id="2447" w:author="Qualcomm User" w:date="2011-11-21T17:43:00Z">
              <w:rPr/>
            </w:rPrChange>
          </w:rPr>
          <w:delText>Input to this process is binIdx.</w:delText>
        </w:r>
      </w:del>
    </w:p>
    <w:p w:rsidR="00F51009" w:rsidRPr="003344FA" w:rsidDel="00845B22" w:rsidRDefault="00F51009" w:rsidP="00F51009">
      <w:pPr>
        <w:rPr>
          <w:del w:id="2448" w:author="Qualcomm User" w:date="2011-11-19T19:16:00Z"/>
          <w:highlight w:val="yellow"/>
          <w:rPrChange w:id="2449" w:author="Qualcomm User" w:date="2011-11-21T17:43:00Z">
            <w:rPr>
              <w:del w:id="2450" w:author="Qualcomm User" w:date="2011-11-19T19:16:00Z"/>
            </w:rPr>
          </w:rPrChange>
        </w:rPr>
      </w:pPr>
      <w:del w:id="2451" w:author="Qualcomm User" w:date="2011-11-19T19:16:00Z">
        <w:r w:rsidRPr="003344FA" w:rsidDel="00845B22">
          <w:rPr>
            <w:highlight w:val="yellow"/>
            <w:rPrChange w:id="2452" w:author="Qualcomm User" w:date="2011-11-21T17:43:00Z">
              <w:rPr/>
            </w:rPrChange>
          </w:rPr>
          <w:delText>Output of this process is ctxIdxInc.</w:delText>
        </w:r>
      </w:del>
    </w:p>
    <w:p w:rsidR="00F51009" w:rsidRPr="003344FA" w:rsidDel="00845B22" w:rsidRDefault="00F51009" w:rsidP="00F51009">
      <w:pPr>
        <w:rPr>
          <w:del w:id="2453" w:author="Qualcomm User" w:date="2011-11-19T19:16:00Z"/>
          <w:highlight w:val="yellow"/>
          <w:rPrChange w:id="2454" w:author="Qualcomm User" w:date="2011-11-21T17:43:00Z">
            <w:rPr>
              <w:del w:id="2455" w:author="Qualcomm User" w:date="2011-11-19T19:16:00Z"/>
            </w:rPr>
          </w:rPrChange>
        </w:rPr>
      </w:pPr>
      <w:del w:id="2456" w:author="Qualcomm User" w:date="2011-11-19T19:16:00Z">
        <w:r w:rsidRPr="003344FA" w:rsidDel="00845B22">
          <w:rPr>
            <w:highlight w:val="yellow"/>
            <w:rPrChange w:id="2457" w:author="Qualcomm User" w:date="2011-11-21T17:43:00Z">
              <w:rPr/>
            </w:rPrChange>
          </w:rPr>
          <w:delText>The variable ctxIdxInc is derived as follows.</w:delText>
        </w:r>
      </w:del>
    </w:p>
    <w:p w:rsidR="00F51009" w:rsidRPr="003344FA" w:rsidDel="00845B22" w:rsidRDefault="00F51009" w:rsidP="00F51009">
      <w:pPr>
        <w:numPr>
          <w:ilvl w:val="0"/>
          <w:numId w:val="4"/>
        </w:numPr>
        <w:tabs>
          <w:tab w:val="clear" w:pos="794"/>
          <w:tab w:val="left" w:pos="400"/>
        </w:tabs>
        <w:rPr>
          <w:del w:id="2458" w:author="Qualcomm User" w:date="2011-11-19T19:15:00Z"/>
          <w:highlight w:val="yellow"/>
          <w:rPrChange w:id="2459" w:author="Qualcomm User" w:date="2011-11-21T17:43:00Z">
            <w:rPr>
              <w:del w:id="2460" w:author="Qualcomm User" w:date="2011-11-19T19:15:00Z"/>
            </w:rPr>
          </w:rPrChange>
        </w:rPr>
      </w:pPr>
      <w:del w:id="2461" w:author="Qualcomm User" w:date="2011-11-19T19:15:00Z">
        <w:r w:rsidRPr="003344FA" w:rsidDel="00845B22">
          <w:rPr>
            <w:highlight w:val="yellow"/>
            <w:rPrChange w:id="2462" w:author="Qualcomm User" w:date="2011-11-21T17:43:00Z">
              <w:rPr/>
            </w:rPrChange>
          </w:rPr>
          <w:delText>If binIdx is equal to 0, the following applies.</w:delText>
        </w:r>
      </w:del>
    </w:p>
    <w:p w:rsidR="00F51009" w:rsidRPr="003344FA" w:rsidDel="00845B22" w:rsidRDefault="00F51009" w:rsidP="00F51009">
      <w:pPr>
        <w:numPr>
          <w:ilvl w:val="0"/>
          <w:numId w:val="5"/>
        </w:numPr>
        <w:tabs>
          <w:tab w:val="clear" w:pos="794"/>
          <w:tab w:val="clear" w:pos="1191"/>
          <w:tab w:val="left" w:pos="400"/>
          <w:tab w:val="left" w:pos="720"/>
        </w:tabs>
        <w:rPr>
          <w:del w:id="2463" w:author="Qualcomm User" w:date="2011-11-19T19:15:00Z"/>
          <w:highlight w:val="yellow"/>
          <w:rPrChange w:id="2464" w:author="Qualcomm User" w:date="2011-11-21T17:43:00Z">
            <w:rPr>
              <w:del w:id="2465" w:author="Qualcomm User" w:date="2011-11-19T19:15:00Z"/>
            </w:rPr>
          </w:rPrChange>
        </w:rPr>
      </w:pPr>
      <w:del w:id="2466" w:author="Qualcomm User" w:date="2011-11-19T19:15:00Z">
        <w:r w:rsidRPr="003344FA" w:rsidDel="00845B22">
          <w:rPr>
            <w:highlight w:val="yellow"/>
            <w:rPrChange w:id="2467" w:author="Qualcomm User" w:date="2011-11-21T17:43:00Z">
              <w:rPr/>
            </w:rPrChange>
          </w:rPr>
          <w:delText>If availableLeft is equal to 1and availableAbove is equal to 1, ctxIdxInc is set equal to 0.</w:delText>
        </w:r>
      </w:del>
    </w:p>
    <w:p w:rsidR="00F51009" w:rsidRPr="003344FA" w:rsidDel="00845B22" w:rsidRDefault="00F51009" w:rsidP="00F51009">
      <w:pPr>
        <w:numPr>
          <w:ilvl w:val="0"/>
          <w:numId w:val="5"/>
        </w:numPr>
        <w:tabs>
          <w:tab w:val="clear" w:pos="794"/>
          <w:tab w:val="clear" w:pos="1191"/>
          <w:tab w:val="left" w:pos="400"/>
          <w:tab w:val="left" w:pos="720"/>
        </w:tabs>
        <w:rPr>
          <w:del w:id="2468" w:author="Qualcomm User" w:date="2011-11-19T19:15:00Z"/>
          <w:highlight w:val="yellow"/>
          <w:rPrChange w:id="2469" w:author="Qualcomm User" w:date="2011-11-21T17:43:00Z">
            <w:rPr>
              <w:del w:id="2470" w:author="Qualcomm User" w:date="2011-11-19T19:15:00Z"/>
            </w:rPr>
          </w:rPrChange>
        </w:rPr>
      </w:pPr>
      <w:del w:id="2471" w:author="Qualcomm User" w:date="2011-11-19T19:15:00Z">
        <w:r w:rsidRPr="003344FA" w:rsidDel="00845B22">
          <w:rPr>
            <w:highlight w:val="yellow"/>
            <w:rPrChange w:id="2472" w:author="Qualcomm User" w:date="2011-11-21T17:43:00Z">
              <w:rPr/>
            </w:rPrChange>
          </w:rPr>
          <w:delText>Otherwise if availableLeft is equal to 1 or availableAbove is equal to 1, ctxIdxInc is set equal to 2.</w:delText>
        </w:r>
      </w:del>
    </w:p>
    <w:p w:rsidR="00F51009" w:rsidRPr="003344FA" w:rsidDel="00845B22" w:rsidRDefault="00F51009" w:rsidP="00F51009">
      <w:pPr>
        <w:numPr>
          <w:ilvl w:val="0"/>
          <w:numId w:val="5"/>
        </w:numPr>
        <w:tabs>
          <w:tab w:val="clear" w:pos="794"/>
          <w:tab w:val="clear" w:pos="1191"/>
          <w:tab w:val="left" w:pos="400"/>
          <w:tab w:val="left" w:pos="720"/>
        </w:tabs>
        <w:rPr>
          <w:del w:id="2473" w:author="Qualcomm User" w:date="2011-11-19T19:15:00Z"/>
          <w:highlight w:val="yellow"/>
          <w:rPrChange w:id="2474" w:author="Qualcomm User" w:date="2011-11-21T17:43:00Z">
            <w:rPr>
              <w:del w:id="2475" w:author="Qualcomm User" w:date="2011-11-19T19:15:00Z"/>
            </w:rPr>
          </w:rPrChange>
        </w:rPr>
      </w:pPr>
      <w:del w:id="2476" w:author="Qualcomm User" w:date="2011-11-19T19:15:00Z">
        <w:r w:rsidRPr="003344FA" w:rsidDel="00845B22">
          <w:rPr>
            <w:highlight w:val="yellow"/>
            <w:rPrChange w:id="2477" w:author="Qualcomm User" w:date="2011-11-21T17:43:00Z">
              <w:rPr/>
            </w:rPrChange>
          </w:rPr>
          <w:delText>Otherwise (availableLeft is equal to 0 and availableAbove is equal to 0), ctxIdxInc is set equal to 3.</w:delText>
        </w:r>
      </w:del>
    </w:p>
    <w:p w:rsidR="00F51009" w:rsidRPr="003344FA" w:rsidDel="00845B22" w:rsidRDefault="00F51009" w:rsidP="00F51009">
      <w:pPr>
        <w:numPr>
          <w:ilvl w:val="0"/>
          <w:numId w:val="4"/>
        </w:numPr>
        <w:tabs>
          <w:tab w:val="clear" w:pos="794"/>
          <w:tab w:val="left" w:pos="400"/>
        </w:tabs>
        <w:rPr>
          <w:del w:id="2478" w:author="Qualcomm User" w:date="2011-11-19T19:15:00Z"/>
          <w:highlight w:val="yellow"/>
          <w:rPrChange w:id="2479" w:author="Qualcomm User" w:date="2011-11-21T17:43:00Z">
            <w:rPr>
              <w:del w:id="2480" w:author="Qualcomm User" w:date="2011-11-19T19:15:00Z"/>
            </w:rPr>
          </w:rPrChange>
        </w:rPr>
      </w:pPr>
      <w:del w:id="2481" w:author="Qualcomm User" w:date="2011-11-19T19:15:00Z">
        <w:r w:rsidRPr="003344FA" w:rsidDel="00845B22">
          <w:rPr>
            <w:highlight w:val="yellow"/>
            <w:rPrChange w:id="2482" w:author="Qualcomm User" w:date="2011-11-21T17:43:00Z">
              <w:rPr/>
            </w:rPrChange>
          </w:rPr>
          <w:delText>Otherwise if binIdx is equal to 1 and NumMergeCand is greater than 2, the following applies.</w:delText>
        </w:r>
      </w:del>
    </w:p>
    <w:p w:rsidR="00F51009" w:rsidRPr="003344FA" w:rsidDel="00845B22" w:rsidRDefault="00F51009" w:rsidP="00F51009">
      <w:pPr>
        <w:numPr>
          <w:ilvl w:val="0"/>
          <w:numId w:val="5"/>
        </w:numPr>
        <w:tabs>
          <w:tab w:val="clear" w:pos="794"/>
          <w:tab w:val="clear" w:pos="1191"/>
          <w:tab w:val="left" w:pos="400"/>
          <w:tab w:val="left" w:pos="720"/>
        </w:tabs>
        <w:rPr>
          <w:del w:id="2483" w:author="Qualcomm User" w:date="2011-11-19T19:15:00Z"/>
          <w:highlight w:val="yellow"/>
          <w:rPrChange w:id="2484" w:author="Qualcomm User" w:date="2011-11-21T17:43:00Z">
            <w:rPr>
              <w:del w:id="2485" w:author="Qualcomm User" w:date="2011-11-19T19:15:00Z"/>
            </w:rPr>
          </w:rPrChange>
        </w:rPr>
      </w:pPr>
      <w:del w:id="2486" w:author="Qualcomm User" w:date="2011-11-19T19:15:00Z">
        <w:r w:rsidRPr="003344FA" w:rsidDel="00845B22">
          <w:rPr>
            <w:highlight w:val="yellow"/>
            <w:rPrChange w:id="2487" w:author="Qualcomm User" w:date="2011-11-21T17:43:00Z">
              <w:rPr/>
            </w:rPrChange>
          </w:rPr>
          <w:delText>If availableAbove is equal to 1, ctxIdxInc is set equal to 2.</w:delText>
        </w:r>
      </w:del>
    </w:p>
    <w:p w:rsidR="00F51009" w:rsidRPr="003344FA" w:rsidDel="00845B22" w:rsidRDefault="00F51009" w:rsidP="00F51009">
      <w:pPr>
        <w:numPr>
          <w:ilvl w:val="0"/>
          <w:numId w:val="5"/>
        </w:numPr>
        <w:tabs>
          <w:tab w:val="clear" w:pos="794"/>
          <w:tab w:val="clear" w:pos="1191"/>
          <w:tab w:val="left" w:pos="400"/>
          <w:tab w:val="left" w:pos="720"/>
        </w:tabs>
        <w:rPr>
          <w:del w:id="2488" w:author="Qualcomm User" w:date="2011-11-19T19:15:00Z"/>
          <w:highlight w:val="yellow"/>
          <w:rPrChange w:id="2489" w:author="Qualcomm User" w:date="2011-11-21T17:43:00Z">
            <w:rPr>
              <w:del w:id="2490" w:author="Qualcomm User" w:date="2011-11-19T19:15:00Z"/>
            </w:rPr>
          </w:rPrChange>
        </w:rPr>
      </w:pPr>
      <w:del w:id="2491" w:author="Qualcomm User" w:date="2011-11-19T19:15:00Z">
        <w:r w:rsidRPr="003344FA" w:rsidDel="00845B22">
          <w:rPr>
            <w:highlight w:val="yellow"/>
            <w:rPrChange w:id="2492" w:author="Qualcomm User" w:date="2011-11-21T17:43:00Z">
              <w:rPr/>
            </w:rPrChange>
          </w:rPr>
          <w:delText>Otherwise (availableAbove is equal to 0), ctxIdxInc is set equal to 3.</w:delText>
        </w:r>
      </w:del>
    </w:p>
    <w:p w:rsidR="00F51009" w:rsidRPr="003344FA" w:rsidDel="00845B22" w:rsidRDefault="00F51009" w:rsidP="00F51009">
      <w:pPr>
        <w:numPr>
          <w:ilvl w:val="0"/>
          <w:numId w:val="4"/>
        </w:numPr>
        <w:tabs>
          <w:tab w:val="clear" w:pos="794"/>
          <w:tab w:val="left" w:pos="400"/>
        </w:tabs>
        <w:rPr>
          <w:del w:id="2493" w:author="Qualcomm User" w:date="2011-11-19T19:15:00Z"/>
          <w:highlight w:val="yellow"/>
          <w:rPrChange w:id="2494" w:author="Qualcomm User" w:date="2011-11-21T17:43:00Z">
            <w:rPr>
              <w:del w:id="2495" w:author="Qualcomm User" w:date="2011-11-19T19:15:00Z"/>
            </w:rPr>
          </w:rPrChange>
        </w:rPr>
      </w:pPr>
      <w:del w:id="2496" w:author="Qualcomm User" w:date="2011-11-19T19:15:00Z">
        <w:r w:rsidRPr="003344FA" w:rsidDel="00845B22">
          <w:rPr>
            <w:highlight w:val="yellow"/>
            <w:rPrChange w:id="2497" w:author="Qualcomm User" w:date="2011-11-21T17:43:00Z">
              <w:rPr/>
            </w:rPrChange>
          </w:rPr>
          <w:delText>Otherwise if binIdx is equal to 2 and NumMergeCand is greater than 3, ctxIdxInc is set equal to 3.</w:delText>
        </w:r>
      </w:del>
    </w:p>
    <w:p w:rsidR="00F51009" w:rsidRPr="003344FA" w:rsidDel="00845B22" w:rsidRDefault="00F51009" w:rsidP="00F51009">
      <w:pPr>
        <w:numPr>
          <w:ilvl w:val="0"/>
          <w:numId w:val="4"/>
        </w:numPr>
        <w:tabs>
          <w:tab w:val="clear" w:pos="794"/>
          <w:tab w:val="left" w:pos="400"/>
        </w:tabs>
        <w:rPr>
          <w:del w:id="2498" w:author="Qualcomm User" w:date="2011-11-19T19:15:00Z"/>
          <w:highlight w:val="yellow"/>
          <w:rPrChange w:id="2499" w:author="Qualcomm User" w:date="2011-11-21T17:43:00Z">
            <w:rPr>
              <w:del w:id="2500" w:author="Qualcomm User" w:date="2011-11-19T19:15:00Z"/>
            </w:rPr>
          </w:rPrChange>
        </w:rPr>
      </w:pPr>
      <w:del w:id="2501" w:author="Qualcomm User" w:date="2011-11-19T19:15:00Z">
        <w:r w:rsidRPr="003344FA" w:rsidDel="00845B22">
          <w:rPr>
            <w:highlight w:val="yellow"/>
            <w:rPrChange w:id="2502" w:author="Qualcomm User" w:date="2011-11-21T17:43:00Z">
              <w:rPr/>
            </w:rPrChange>
          </w:rPr>
          <w:delText>Otherwise, ctxIdxInc is set equal to 0.</w:delText>
        </w:r>
      </w:del>
    </w:p>
    <w:p w:rsidR="00F51009" w:rsidRPr="003344FA" w:rsidDel="00845B22" w:rsidRDefault="00F51009" w:rsidP="00F51009">
      <w:pPr>
        <w:rPr>
          <w:del w:id="2503" w:author="Qualcomm User" w:date="2011-11-19T19:15:00Z"/>
          <w:highlight w:val="yellow"/>
          <w:rPrChange w:id="2504" w:author="Qualcomm User" w:date="2011-11-21T17:43:00Z">
            <w:rPr>
              <w:del w:id="2505" w:author="Qualcomm User" w:date="2011-11-19T19:15:00Z"/>
            </w:rPr>
          </w:rPrChange>
        </w:rPr>
      </w:pPr>
      <w:del w:id="2506" w:author="Qualcomm User" w:date="2011-11-19T19:15:00Z">
        <w:r w:rsidRPr="003344FA" w:rsidDel="00845B22">
          <w:rPr>
            <w:highlight w:val="yellow"/>
            <w:rPrChange w:id="2507" w:author="Qualcomm User" w:date="2011-11-21T17:43:00Z">
              <w:rPr/>
            </w:rPrChange>
          </w:rPr>
          <w:delText>When ctxIdxInc is not equal to 0, ctxIdxInc is derived as follows.</w:delText>
        </w:r>
      </w:del>
    </w:p>
    <w:p w:rsidR="00F51009" w:rsidRPr="003344FA" w:rsidDel="00845B22" w:rsidRDefault="00F51009" w:rsidP="00F51009">
      <w:pPr>
        <w:pStyle w:val="Equation"/>
        <w:ind w:left="1191"/>
        <w:rPr>
          <w:del w:id="2508" w:author="Qualcomm User" w:date="2011-11-19T19:15:00Z"/>
          <w:sz w:val="20"/>
          <w:szCs w:val="20"/>
          <w:highlight w:val="yellow"/>
          <w:rPrChange w:id="2509" w:author="Qualcomm User" w:date="2011-11-21T17:43:00Z">
            <w:rPr>
              <w:del w:id="2510" w:author="Qualcomm User" w:date="2011-11-19T19:15:00Z"/>
              <w:sz w:val="20"/>
              <w:szCs w:val="20"/>
            </w:rPr>
          </w:rPrChange>
        </w:rPr>
      </w:pPr>
      <w:del w:id="2511" w:author="Qualcomm User" w:date="2011-11-19T19:15:00Z">
        <w:r w:rsidRPr="003344FA" w:rsidDel="00845B22">
          <w:rPr>
            <w:sz w:val="20"/>
            <w:szCs w:val="20"/>
            <w:highlight w:val="yellow"/>
            <w:rPrChange w:id="2512" w:author="Qualcomm User" w:date="2011-11-21T17:43:00Z">
              <w:rPr>
                <w:sz w:val="20"/>
                <w:szCs w:val="20"/>
              </w:rPr>
            </w:rPrChange>
          </w:rPr>
          <w:lastRenderedPageBreak/>
          <w:delText>ctxIdxInc  =  ctxIdxInc − availableCollocated</w:delText>
        </w:r>
        <w:r w:rsidRPr="003344FA" w:rsidDel="00845B22">
          <w:rPr>
            <w:sz w:val="20"/>
            <w:szCs w:val="20"/>
            <w:highlight w:val="yellow"/>
            <w:rPrChange w:id="2513" w:author="Qualcomm User" w:date="2011-11-21T17:43:00Z">
              <w:rPr>
                <w:sz w:val="20"/>
                <w:szCs w:val="20"/>
              </w:rPr>
            </w:rPrChange>
          </w:rPr>
          <w:tab/>
        </w:r>
        <w:r w:rsidRPr="003344FA" w:rsidDel="00845B22">
          <w:rPr>
            <w:sz w:val="20"/>
            <w:szCs w:val="20"/>
            <w:highlight w:val="yellow"/>
            <w:rPrChange w:id="2514" w:author="Qualcomm User" w:date="2011-11-21T17:43:00Z">
              <w:rPr>
                <w:sz w:val="20"/>
                <w:szCs w:val="20"/>
              </w:rPr>
            </w:rPrChange>
          </w:rPr>
          <w:tab/>
        </w:r>
        <w:r w:rsidRPr="003344FA" w:rsidDel="00845B22">
          <w:rPr>
            <w:sz w:val="20"/>
            <w:highlight w:val="yellow"/>
            <w:rPrChange w:id="2515" w:author="Qualcomm User" w:date="2011-11-21T17:43:00Z">
              <w:rPr>
                <w:sz w:val="20"/>
              </w:rPr>
            </w:rPrChange>
          </w:rPr>
          <w:delText>(</w:delText>
        </w:r>
        <w:r w:rsidR="000370ED" w:rsidRPr="003344FA" w:rsidDel="00845B22">
          <w:rPr>
            <w:highlight w:val="yellow"/>
            <w:rPrChange w:id="2516" w:author="Qualcomm User" w:date="2011-11-21T17:43:00Z">
              <w:rPr/>
            </w:rPrChange>
          </w:rPr>
          <w:fldChar w:fldCharType="begin" w:fldLock="1"/>
        </w:r>
        <w:r w:rsidRPr="003344FA" w:rsidDel="00845B22">
          <w:rPr>
            <w:sz w:val="20"/>
            <w:highlight w:val="yellow"/>
            <w:rPrChange w:id="2517" w:author="Qualcomm User" w:date="2011-11-21T17:43:00Z">
              <w:rPr>
                <w:sz w:val="20"/>
              </w:rPr>
            </w:rPrChange>
          </w:rPr>
          <w:delInstrText xml:space="preserve"> STYLEREF 1 \s </w:delInstrText>
        </w:r>
        <w:r w:rsidR="000370ED" w:rsidRPr="003344FA" w:rsidDel="00845B22">
          <w:rPr>
            <w:highlight w:val="yellow"/>
            <w:rPrChange w:id="2518" w:author="Qualcomm User" w:date="2011-11-21T17:43:00Z">
              <w:rPr/>
            </w:rPrChange>
          </w:rPr>
          <w:fldChar w:fldCharType="separate"/>
        </w:r>
        <w:r w:rsidRPr="003344FA" w:rsidDel="00845B22">
          <w:rPr>
            <w:noProof/>
            <w:sz w:val="20"/>
            <w:highlight w:val="yellow"/>
            <w:rPrChange w:id="2519" w:author="Qualcomm User" w:date="2011-11-21T17:43:00Z">
              <w:rPr>
                <w:noProof/>
                <w:sz w:val="20"/>
              </w:rPr>
            </w:rPrChange>
          </w:rPr>
          <w:delText>9</w:delText>
        </w:r>
        <w:r w:rsidR="000370ED" w:rsidRPr="003344FA" w:rsidDel="00845B22">
          <w:rPr>
            <w:highlight w:val="yellow"/>
            <w:rPrChange w:id="2520" w:author="Qualcomm User" w:date="2011-11-21T17:43:00Z">
              <w:rPr/>
            </w:rPrChange>
          </w:rPr>
          <w:fldChar w:fldCharType="end"/>
        </w:r>
        <w:r w:rsidRPr="003344FA" w:rsidDel="00845B22">
          <w:rPr>
            <w:sz w:val="20"/>
            <w:highlight w:val="yellow"/>
            <w:rPrChange w:id="2521" w:author="Qualcomm User" w:date="2011-11-21T17:43:00Z">
              <w:rPr>
                <w:sz w:val="20"/>
              </w:rPr>
            </w:rPrChange>
          </w:rPr>
          <w:noBreakHyphen/>
        </w:r>
        <w:r w:rsidR="000370ED" w:rsidRPr="003344FA" w:rsidDel="00845B22">
          <w:rPr>
            <w:highlight w:val="yellow"/>
            <w:rPrChange w:id="2522" w:author="Qualcomm User" w:date="2011-11-21T17:43:00Z">
              <w:rPr/>
            </w:rPrChange>
          </w:rPr>
          <w:fldChar w:fldCharType="begin" w:fldLock="1"/>
        </w:r>
        <w:r w:rsidRPr="003344FA" w:rsidDel="00845B22">
          <w:rPr>
            <w:sz w:val="20"/>
            <w:highlight w:val="yellow"/>
            <w:rPrChange w:id="2523" w:author="Qualcomm User" w:date="2011-11-21T17:43:00Z">
              <w:rPr>
                <w:sz w:val="20"/>
              </w:rPr>
            </w:rPrChange>
          </w:rPr>
          <w:delInstrText xml:space="preserve"> SEQ Equation \* ARABIC \s 1 </w:delInstrText>
        </w:r>
        <w:r w:rsidR="000370ED" w:rsidRPr="003344FA" w:rsidDel="00845B22">
          <w:rPr>
            <w:highlight w:val="yellow"/>
            <w:rPrChange w:id="2524" w:author="Qualcomm User" w:date="2011-11-21T17:43:00Z">
              <w:rPr/>
            </w:rPrChange>
          </w:rPr>
          <w:fldChar w:fldCharType="separate"/>
        </w:r>
        <w:r w:rsidRPr="003344FA" w:rsidDel="00845B22">
          <w:rPr>
            <w:noProof/>
            <w:sz w:val="20"/>
            <w:highlight w:val="yellow"/>
            <w:rPrChange w:id="2525" w:author="Qualcomm User" w:date="2011-11-21T17:43:00Z">
              <w:rPr>
                <w:noProof/>
                <w:sz w:val="20"/>
              </w:rPr>
            </w:rPrChange>
          </w:rPr>
          <w:delText>51</w:delText>
        </w:r>
        <w:r w:rsidR="000370ED" w:rsidRPr="003344FA" w:rsidDel="00845B22">
          <w:rPr>
            <w:highlight w:val="yellow"/>
            <w:rPrChange w:id="2526" w:author="Qualcomm User" w:date="2011-11-21T17:43:00Z">
              <w:rPr/>
            </w:rPrChange>
          </w:rPr>
          <w:fldChar w:fldCharType="end"/>
        </w:r>
        <w:r w:rsidRPr="003344FA" w:rsidDel="00845B22">
          <w:rPr>
            <w:sz w:val="20"/>
            <w:highlight w:val="yellow"/>
            <w:rPrChange w:id="2527" w:author="Qualcomm User" w:date="2011-11-21T17:43:00Z">
              <w:rPr>
                <w:sz w:val="20"/>
              </w:rPr>
            </w:rPrChange>
          </w:rPr>
          <w:delText>)</w:delText>
        </w:r>
      </w:del>
    </w:p>
    <w:p w:rsidR="00F51009" w:rsidRPr="00210652" w:rsidDel="00845B22" w:rsidRDefault="00F51009" w:rsidP="00F51009">
      <w:pPr>
        <w:rPr>
          <w:del w:id="2528" w:author="Qualcomm User" w:date="2011-11-19T19:15:00Z"/>
        </w:rPr>
      </w:pPr>
      <w:del w:id="2529" w:author="Qualcomm User" w:date="2011-11-19T19:15:00Z">
        <w:r w:rsidRPr="003344FA" w:rsidDel="00845B22">
          <w:rPr>
            <w:highlight w:val="yellow"/>
            <w:rPrChange w:id="2530" w:author="Qualcomm User" w:date="2011-11-21T17:43:00Z">
              <w:rPr/>
            </w:rPrChange>
          </w:rPr>
          <w:delText>[Ed. (BB): The flags availableLeft, availableAbove, availableCollocated need to be defined or a simpler context derivation should be used.]</w:delText>
        </w:r>
      </w:del>
    </w:p>
    <w:p w:rsidR="00E375D5" w:rsidRDefault="00E375D5"/>
    <w:p w:rsidR="00F43AAB" w:rsidRDefault="00DC5C53">
      <w:pPr>
        <w:pStyle w:val="Heading6"/>
        <w:numPr>
          <w:ilvl w:val="0"/>
          <w:numId w:val="0"/>
        </w:numPr>
      </w:pPr>
      <w:bookmarkStart w:id="2531" w:name="_Ref291773464"/>
      <w:r>
        <w:t xml:space="preserve">9.3.3.1.1.5 </w:t>
      </w:r>
      <w:r w:rsidR="00C21647" w:rsidRPr="00210652">
        <w:t>Derivation process of ctxIdxInc for the syntax element coeff_abs_level_greater1_flag</w:t>
      </w:r>
      <w:bookmarkEnd w:id="2531"/>
    </w:p>
    <w:p w:rsidR="00F43AAB" w:rsidRDefault="00DC5C53">
      <w:p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>
        <w:t>...</w:t>
      </w:r>
    </w:p>
    <w:p w:rsidR="00C21647" w:rsidRDefault="00C21647" w:rsidP="00C21647">
      <w:r w:rsidRPr="00210652">
        <w:t>The context index increment ctxIdxInc is derived using the current context set ctxSet and the current context greater1Ctx as follows.</w:t>
      </w:r>
    </w:p>
    <w:p w:rsidR="00F43AAB" w:rsidRPr="003344FA" w:rsidRDefault="00DC5C53">
      <w:pPr>
        <w:pStyle w:val="ListParagraph"/>
        <w:numPr>
          <w:ilvl w:val="0"/>
          <w:numId w:val="8"/>
        </w:numPr>
        <w:rPr>
          <w:ins w:id="2532" w:author="Qualcomm User" w:date="2011-11-19T17:53:00Z"/>
          <w:highlight w:val="yellow"/>
          <w:rPrChange w:id="2533" w:author="Qualcomm User" w:date="2011-11-21T17:44:00Z">
            <w:rPr>
              <w:ins w:id="2534" w:author="Qualcomm User" w:date="2011-11-19T17:53:00Z"/>
            </w:rPr>
          </w:rPrChange>
        </w:rPr>
      </w:pPr>
      <w:ins w:id="2535" w:author="Qualcomm User" w:date="2011-11-19T18:07:00Z">
        <w:r w:rsidRPr="003344FA">
          <w:rPr>
            <w:highlight w:val="yellow"/>
            <w:rPrChange w:id="2536" w:author="Qualcomm User" w:date="2011-11-21T17:44:00Z">
              <w:rPr/>
            </w:rPrChange>
          </w:rPr>
          <w:t xml:space="preserve">If ctxSet is equal to 0 or 3 </w:t>
        </w:r>
      </w:ins>
    </w:p>
    <w:p w:rsidR="00C21647" w:rsidRPr="003344FA" w:rsidRDefault="00C21647" w:rsidP="00C21647">
      <w:pPr>
        <w:pStyle w:val="Equation"/>
        <w:tabs>
          <w:tab w:val="left" w:pos="2070"/>
        </w:tabs>
        <w:ind w:left="1191" w:firstLine="18"/>
        <w:rPr>
          <w:ins w:id="2537" w:author="Qualcomm User" w:date="2011-11-19T18:08:00Z"/>
          <w:sz w:val="20"/>
          <w:rPrChange w:id="2538" w:author="Qualcomm User" w:date="2011-11-21T17:44:00Z">
            <w:rPr>
              <w:ins w:id="2539" w:author="Qualcomm User" w:date="2011-11-19T18:08:00Z"/>
              <w:sz w:val="20"/>
            </w:rPr>
          </w:rPrChange>
        </w:rPr>
      </w:pPr>
      <w:r w:rsidRPr="003344FA">
        <w:rPr>
          <w:sz w:val="20"/>
          <w:szCs w:val="20"/>
        </w:rPr>
        <w:t>ctxIdxInc  =  ( ctxSet  *  5 )  +  Min( 4, greater1Ctx )</w:t>
      </w:r>
      <w:ins w:id="2540" w:author="Qualcomm User" w:date="2011-11-19T17:53:00Z">
        <w:r w:rsidRPr="003344FA">
          <w:rPr>
            <w:sz w:val="20"/>
            <w:szCs w:val="20"/>
            <w:rPrChange w:id="2541" w:author="Qualcomm User" w:date="2011-11-21T17:44:00Z">
              <w:rPr>
                <w:sz w:val="20"/>
                <w:szCs w:val="20"/>
              </w:rPr>
            </w:rPrChange>
          </w:rPr>
          <w:tab/>
        </w:r>
        <w:r w:rsidRPr="003344FA">
          <w:rPr>
            <w:sz w:val="20"/>
            <w:rPrChange w:id="2542" w:author="Qualcomm User" w:date="2011-11-21T17:44:00Z">
              <w:rPr>
                <w:sz w:val="20"/>
              </w:rPr>
            </w:rPrChange>
          </w:rPr>
          <w:t>(</w:t>
        </w:r>
        <w:r w:rsidR="000370ED" w:rsidRPr="003344FA">
          <w:rPr>
            <w:sz w:val="20"/>
            <w:rPrChange w:id="2543" w:author="Qualcomm User" w:date="2011-11-21T17:44:00Z">
              <w:rPr>
                <w:sz w:val="20"/>
              </w:rPr>
            </w:rPrChange>
          </w:rPr>
          <w:fldChar w:fldCharType="begin" w:fldLock="1"/>
        </w:r>
        <w:r w:rsidRPr="003344FA">
          <w:rPr>
            <w:sz w:val="20"/>
            <w:rPrChange w:id="2544" w:author="Qualcomm User" w:date="2011-11-21T17:44:00Z">
              <w:rPr>
                <w:sz w:val="20"/>
              </w:rPr>
            </w:rPrChange>
          </w:rPr>
          <w:instrText xml:space="preserve"> STYLEREF 1 \s </w:instrText>
        </w:r>
        <w:r w:rsidR="000370ED" w:rsidRPr="003344FA">
          <w:rPr>
            <w:sz w:val="20"/>
            <w:rPrChange w:id="2545" w:author="Qualcomm User" w:date="2011-11-21T17:44:00Z">
              <w:rPr>
                <w:sz w:val="20"/>
              </w:rPr>
            </w:rPrChange>
          </w:rPr>
          <w:fldChar w:fldCharType="separate"/>
        </w:r>
        <w:r w:rsidRPr="003344FA">
          <w:rPr>
            <w:noProof/>
            <w:sz w:val="20"/>
            <w:rPrChange w:id="2546" w:author="Qualcomm User" w:date="2011-11-21T17:44:00Z">
              <w:rPr>
                <w:noProof/>
                <w:sz w:val="20"/>
              </w:rPr>
            </w:rPrChange>
          </w:rPr>
          <w:t>9</w:t>
        </w:r>
        <w:r w:rsidR="000370ED" w:rsidRPr="003344FA">
          <w:rPr>
            <w:sz w:val="20"/>
            <w:rPrChange w:id="2547" w:author="Qualcomm User" w:date="2011-11-21T17:44:00Z">
              <w:rPr>
                <w:sz w:val="20"/>
              </w:rPr>
            </w:rPrChange>
          </w:rPr>
          <w:fldChar w:fldCharType="end"/>
        </w:r>
        <w:r w:rsidRPr="003344FA">
          <w:rPr>
            <w:sz w:val="20"/>
            <w:rPrChange w:id="2548" w:author="Qualcomm User" w:date="2011-11-21T17:44:00Z">
              <w:rPr>
                <w:sz w:val="20"/>
              </w:rPr>
            </w:rPrChange>
          </w:rPr>
          <w:noBreakHyphen/>
        </w:r>
        <w:r w:rsidR="000370ED" w:rsidRPr="003344FA">
          <w:rPr>
            <w:sz w:val="20"/>
            <w:rPrChange w:id="2549" w:author="Qualcomm User" w:date="2011-11-21T17:44:00Z">
              <w:rPr>
                <w:sz w:val="20"/>
              </w:rPr>
            </w:rPrChange>
          </w:rPr>
          <w:fldChar w:fldCharType="begin" w:fldLock="1"/>
        </w:r>
        <w:r w:rsidRPr="003344FA">
          <w:rPr>
            <w:sz w:val="20"/>
            <w:rPrChange w:id="2550" w:author="Qualcomm User" w:date="2011-11-21T17:44:00Z">
              <w:rPr>
                <w:sz w:val="20"/>
              </w:rPr>
            </w:rPrChange>
          </w:rPr>
          <w:instrText xml:space="preserve"> SEQ Equation \* ARABIC \s 1 </w:instrText>
        </w:r>
        <w:r w:rsidR="000370ED" w:rsidRPr="003344FA">
          <w:rPr>
            <w:sz w:val="20"/>
            <w:rPrChange w:id="2551" w:author="Qualcomm User" w:date="2011-11-21T17:44:00Z">
              <w:rPr>
                <w:sz w:val="20"/>
              </w:rPr>
            </w:rPrChange>
          </w:rPr>
          <w:fldChar w:fldCharType="separate"/>
        </w:r>
        <w:r w:rsidRPr="003344FA">
          <w:rPr>
            <w:noProof/>
            <w:sz w:val="20"/>
            <w:rPrChange w:id="2552" w:author="Qualcomm User" w:date="2011-11-21T17:44:00Z">
              <w:rPr>
                <w:noProof/>
                <w:sz w:val="20"/>
              </w:rPr>
            </w:rPrChange>
          </w:rPr>
          <w:t>70</w:t>
        </w:r>
        <w:r w:rsidR="000370ED" w:rsidRPr="003344FA">
          <w:rPr>
            <w:sz w:val="20"/>
            <w:rPrChange w:id="2553" w:author="Qualcomm User" w:date="2011-11-21T17:44:00Z">
              <w:rPr>
                <w:sz w:val="20"/>
              </w:rPr>
            </w:rPrChange>
          </w:rPr>
          <w:fldChar w:fldCharType="end"/>
        </w:r>
        <w:r w:rsidRPr="003344FA">
          <w:rPr>
            <w:sz w:val="20"/>
            <w:rPrChange w:id="2554" w:author="Qualcomm User" w:date="2011-11-21T17:44:00Z">
              <w:rPr>
                <w:sz w:val="20"/>
              </w:rPr>
            </w:rPrChange>
          </w:rPr>
          <w:t>)</w:t>
        </w:r>
      </w:ins>
    </w:p>
    <w:p w:rsidR="00F43AAB" w:rsidRPr="003344FA" w:rsidRDefault="00DC5C53">
      <w:pPr>
        <w:pStyle w:val="Equation"/>
        <w:numPr>
          <w:ilvl w:val="0"/>
          <w:numId w:val="8"/>
        </w:numPr>
        <w:tabs>
          <w:tab w:val="left" w:pos="2070"/>
        </w:tabs>
        <w:rPr>
          <w:ins w:id="2555" w:author="Qualcomm User" w:date="2011-11-19T18:08:00Z"/>
          <w:sz w:val="20"/>
          <w:highlight w:val="yellow"/>
          <w:rPrChange w:id="2556" w:author="Qualcomm User" w:date="2011-11-21T17:44:00Z">
            <w:rPr>
              <w:ins w:id="2557" w:author="Qualcomm User" w:date="2011-11-19T18:08:00Z"/>
              <w:sz w:val="20"/>
            </w:rPr>
          </w:rPrChange>
        </w:rPr>
      </w:pPr>
      <w:ins w:id="2558" w:author="Qualcomm User" w:date="2011-11-19T18:08:00Z">
        <w:r w:rsidRPr="003344FA">
          <w:rPr>
            <w:sz w:val="20"/>
            <w:highlight w:val="yellow"/>
            <w:rPrChange w:id="2559" w:author="Qualcomm User" w:date="2011-11-21T17:44:00Z">
              <w:rPr>
                <w:sz w:val="20"/>
              </w:rPr>
            </w:rPrChange>
          </w:rPr>
          <w:t xml:space="preserve"> Otherwise,</w:t>
        </w:r>
      </w:ins>
    </w:p>
    <w:p w:rsidR="00F43AAB" w:rsidRDefault="00DC5C53" w:rsidP="00F43AAB">
      <w:pPr>
        <w:pStyle w:val="Equation"/>
        <w:tabs>
          <w:tab w:val="left" w:pos="2070"/>
        </w:tabs>
        <w:ind w:left="1155"/>
        <w:rPr>
          <w:ins w:id="2560" w:author="Qualcomm User" w:date="2011-11-19T18:21:00Z"/>
          <w:sz w:val="20"/>
        </w:rPr>
      </w:pPr>
      <w:ins w:id="2561" w:author="Qualcomm User" w:date="2011-11-19T18:08:00Z">
        <w:r w:rsidRPr="003344FA">
          <w:rPr>
            <w:sz w:val="20"/>
            <w:szCs w:val="20"/>
            <w:highlight w:val="yellow"/>
            <w:rPrChange w:id="2562" w:author="Qualcomm User" w:date="2011-11-21T17:44:00Z">
              <w:rPr>
                <w:sz w:val="20"/>
                <w:szCs w:val="20"/>
              </w:rPr>
            </w:rPrChange>
          </w:rPr>
          <w:t xml:space="preserve">ctxIdxInc  =  ( ctxSet  *  5 )  +  Min( </w:t>
        </w:r>
      </w:ins>
      <w:ins w:id="2563" w:author="Qualcomm User" w:date="2011-11-19T18:09:00Z">
        <w:r w:rsidRPr="003344FA">
          <w:rPr>
            <w:sz w:val="20"/>
            <w:szCs w:val="20"/>
            <w:highlight w:val="yellow"/>
            <w:rPrChange w:id="2564" w:author="Qualcomm User" w:date="2011-11-21T17:44:00Z">
              <w:rPr>
                <w:sz w:val="20"/>
                <w:szCs w:val="20"/>
              </w:rPr>
            </w:rPrChange>
          </w:rPr>
          <w:t>1</w:t>
        </w:r>
      </w:ins>
      <w:ins w:id="2565" w:author="Qualcomm User" w:date="2011-11-19T18:08:00Z">
        <w:r w:rsidRPr="003344FA">
          <w:rPr>
            <w:sz w:val="20"/>
            <w:szCs w:val="20"/>
            <w:highlight w:val="yellow"/>
            <w:rPrChange w:id="2566" w:author="Qualcomm User" w:date="2011-11-21T17:44:00Z">
              <w:rPr>
                <w:sz w:val="20"/>
                <w:szCs w:val="20"/>
              </w:rPr>
            </w:rPrChange>
          </w:rPr>
          <w:t>, greater1Ctx )</w:t>
        </w:r>
        <w:r w:rsidRPr="003344FA">
          <w:rPr>
            <w:sz w:val="20"/>
            <w:szCs w:val="20"/>
            <w:highlight w:val="yellow"/>
            <w:rPrChange w:id="2567" w:author="Qualcomm User" w:date="2011-11-21T17:44:00Z">
              <w:rPr>
                <w:sz w:val="20"/>
                <w:szCs w:val="20"/>
              </w:rPr>
            </w:rPrChange>
          </w:rPr>
          <w:tab/>
        </w:r>
        <w:r w:rsidRPr="003344FA">
          <w:rPr>
            <w:sz w:val="20"/>
            <w:highlight w:val="yellow"/>
            <w:rPrChange w:id="2568" w:author="Qualcomm User" w:date="2011-11-21T17:44:00Z">
              <w:rPr>
                <w:sz w:val="20"/>
              </w:rPr>
            </w:rPrChange>
          </w:rPr>
          <w:t>(</w:t>
        </w:r>
        <w:r w:rsidR="000370ED" w:rsidRPr="003344FA">
          <w:rPr>
            <w:sz w:val="20"/>
            <w:highlight w:val="yellow"/>
            <w:rPrChange w:id="2569" w:author="Qualcomm User" w:date="2011-11-21T17:44:00Z">
              <w:rPr>
                <w:sz w:val="20"/>
              </w:rPr>
            </w:rPrChange>
          </w:rPr>
          <w:fldChar w:fldCharType="begin" w:fldLock="1"/>
        </w:r>
        <w:r w:rsidRPr="003344FA">
          <w:rPr>
            <w:sz w:val="20"/>
            <w:highlight w:val="yellow"/>
            <w:rPrChange w:id="2570" w:author="Qualcomm User" w:date="2011-11-21T17:44:00Z">
              <w:rPr>
                <w:sz w:val="20"/>
              </w:rPr>
            </w:rPrChange>
          </w:rPr>
          <w:instrText xml:space="preserve"> STYLEREF 1 \s </w:instrText>
        </w:r>
        <w:r w:rsidR="000370ED" w:rsidRPr="003344FA">
          <w:rPr>
            <w:sz w:val="20"/>
            <w:highlight w:val="yellow"/>
            <w:rPrChange w:id="2571" w:author="Qualcomm User" w:date="2011-11-21T17:44:00Z">
              <w:rPr>
                <w:sz w:val="20"/>
              </w:rPr>
            </w:rPrChange>
          </w:rPr>
          <w:fldChar w:fldCharType="separate"/>
        </w:r>
        <w:r w:rsidRPr="003344FA">
          <w:rPr>
            <w:noProof/>
            <w:sz w:val="20"/>
            <w:highlight w:val="yellow"/>
            <w:rPrChange w:id="2572" w:author="Qualcomm User" w:date="2011-11-21T17:44:00Z">
              <w:rPr>
                <w:noProof/>
                <w:sz w:val="20"/>
              </w:rPr>
            </w:rPrChange>
          </w:rPr>
          <w:t>9</w:t>
        </w:r>
        <w:r w:rsidR="000370ED" w:rsidRPr="003344FA">
          <w:rPr>
            <w:sz w:val="20"/>
            <w:highlight w:val="yellow"/>
            <w:rPrChange w:id="2573" w:author="Qualcomm User" w:date="2011-11-21T17:44:00Z">
              <w:rPr>
                <w:sz w:val="20"/>
              </w:rPr>
            </w:rPrChange>
          </w:rPr>
          <w:fldChar w:fldCharType="end"/>
        </w:r>
        <w:r w:rsidRPr="003344FA">
          <w:rPr>
            <w:sz w:val="20"/>
            <w:highlight w:val="yellow"/>
            <w:rPrChange w:id="2574" w:author="Qualcomm User" w:date="2011-11-21T17:44:00Z">
              <w:rPr>
                <w:sz w:val="20"/>
              </w:rPr>
            </w:rPrChange>
          </w:rPr>
          <w:noBreakHyphen/>
        </w:r>
      </w:ins>
      <w:ins w:id="2575" w:author="Qualcomm User" w:date="2011-11-19T18:09:00Z">
        <w:r w:rsidRPr="003344FA">
          <w:rPr>
            <w:sz w:val="20"/>
            <w:highlight w:val="yellow"/>
            <w:rPrChange w:id="2576" w:author="Qualcomm User" w:date="2011-11-21T17:44:00Z">
              <w:rPr>
                <w:sz w:val="20"/>
              </w:rPr>
            </w:rPrChange>
          </w:rPr>
          <w:t>71</w:t>
        </w:r>
      </w:ins>
      <w:ins w:id="2577" w:author="Qualcomm User" w:date="2011-11-19T18:08:00Z">
        <w:r w:rsidRPr="003344FA">
          <w:rPr>
            <w:sz w:val="20"/>
            <w:highlight w:val="yellow"/>
            <w:rPrChange w:id="2578" w:author="Qualcomm User" w:date="2011-11-21T17:44:00Z">
              <w:rPr>
                <w:sz w:val="20"/>
              </w:rPr>
            </w:rPrChange>
          </w:rPr>
          <w:t>)</w:t>
        </w:r>
      </w:ins>
      <w:bookmarkStart w:id="2579" w:name="_Ref291757756"/>
    </w:p>
    <w:p w:rsidR="00F43AAB" w:rsidRPr="00F43AAB" w:rsidRDefault="00DC5C53" w:rsidP="00F43AAB">
      <w:pPr>
        <w:pStyle w:val="Equation"/>
        <w:tabs>
          <w:tab w:val="left" w:pos="2070"/>
        </w:tabs>
        <w:rPr>
          <w:sz w:val="20"/>
        </w:rPr>
      </w:pPr>
      <w:r>
        <w:t xml:space="preserve">9.3.3.1.1.6 </w:t>
      </w:r>
      <w:r w:rsidR="00C21647" w:rsidRPr="00210652">
        <w:t>Derivation process of ctxIdxInc for the syntax element coeff_abs_level_greater2_flag</w:t>
      </w:r>
      <w:bookmarkEnd w:id="2579"/>
    </w:p>
    <w:p w:rsidR="00F43AAB" w:rsidRDefault="00DC5C53">
      <w:pPr>
        <w:tabs>
          <w:tab w:val="clear" w:pos="794"/>
          <w:tab w:val="clear" w:pos="1191"/>
          <w:tab w:val="left" w:pos="400"/>
          <w:tab w:val="left" w:pos="720"/>
        </w:tabs>
        <w:rPr>
          <w:ins w:id="2580" w:author="Qualcomm User" w:date="2011-11-19T17:53:00Z"/>
        </w:rPr>
      </w:pPr>
      <w:ins w:id="2581" w:author="Qualcomm User" w:date="2011-11-19T18:09:00Z">
        <w:r>
          <w:t>...</w:t>
        </w:r>
      </w:ins>
    </w:p>
    <w:p w:rsidR="00C21647" w:rsidRPr="003344FA" w:rsidRDefault="00C21647" w:rsidP="00C21647">
      <w:r w:rsidRPr="003344FA">
        <w:t>The context index increment ctxIdxInc is derived using the current context set ctxSet and the current context greater2Ctx as follows.</w:t>
      </w:r>
    </w:p>
    <w:p w:rsidR="00DC5C53" w:rsidRPr="003344FA" w:rsidRDefault="00DC5C53" w:rsidP="00DC5C53">
      <w:pPr>
        <w:pStyle w:val="ListParagraph"/>
        <w:numPr>
          <w:ilvl w:val="0"/>
          <w:numId w:val="8"/>
        </w:numPr>
        <w:rPr>
          <w:ins w:id="2582" w:author="Qualcomm User" w:date="2011-11-19T18:09:00Z"/>
          <w:highlight w:val="yellow"/>
          <w:rPrChange w:id="2583" w:author="Qualcomm User" w:date="2011-11-21T17:44:00Z">
            <w:rPr>
              <w:ins w:id="2584" w:author="Qualcomm User" w:date="2011-11-19T18:09:00Z"/>
            </w:rPr>
          </w:rPrChange>
        </w:rPr>
      </w:pPr>
      <w:ins w:id="2585" w:author="Qualcomm User" w:date="2011-11-19T18:09:00Z">
        <w:r w:rsidRPr="003344FA">
          <w:rPr>
            <w:highlight w:val="yellow"/>
            <w:rPrChange w:id="2586" w:author="Qualcomm User" w:date="2011-11-21T17:44:00Z">
              <w:rPr/>
            </w:rPrChange>
          </w:rPr>
          <w:t xml:space="preserve">If ctxSet is </w:t>
        </w:r>
      </w:ins>
      <w:ins w:id="2587" w:author="Qualcomm User" w:date="2011-11-19T18:10:00Z">
        <w:r w:rsidRPr="003344FA">
          <w:rPr>
            <w:highlight w:val="yellow"/>
            <w:rPrChange w:id="2588" w:author="Qualcomm User" w:date="2011-11-21T17:44:00Z">
              <w:rPr/>
            </w:rPrChange>
          </w:rPr>
          <w:t>greater than</w:t>
        </w:r>
      </w:ins>
      <w:ins w:id="2589" w:author="Qualcomm User" w:date="2011-11-19T18:09:00Z">
        <w:r w:rsidRPr="003344FA">
          <w:rPr>
            <w:highlight w:val="yellow"/>
            <w:rPrChange w:id="2590" w:author="Qualcomm User" w:date="2011-11-21T17:44:00Z">
              <w:rPr/>
            </w:rPrChange>
          </w:rPr>
          <w:t xml:space="preserve"> </w:t>
        </w:r>
      </w:ins>
      <w:ins w:id="2591" w:author="Qualcomm User" w:date="2011-11-19T18:10:00Z">
        <w:r w:rsidRPr="003344FA">
          <w:rPr>
            <w:highlight w:val="yellow"/>
            <w:rPrChange w:id="2592" w:author="Qualcomm User" w:date="2011-11-21T17:44:00Z">
              <w:rPr/>
            </w:rPrChange>
          </w:rPr>
          <w:t>2</w:t>
        </w:r>
      </w:ins>
      <w:ins w:id="2593" w:author="Qualcomm User" w:date="2011-11-19T18:09:00Z">
        <w:r w:rsidRPr="003344FA">
          <w:rPr>
            <w:highlight w:val="yellow"/>
            <w:rPrChange w:id="2594" w:author="Qualcomm User" w:date="2011-11-21T17:44:00Z">
              <w:rPr/>
            </w:rPrChange>
          </w:rPr>
          <w:t xml:space="preserve"> </w:t>
        </w:r>
      </w:ins>
    </w:p>
    <w:p w:rsidR="00C21647" w:rsidRPr="003344FA" w:rsidRDefault="00C21647" w:rsidP="00C21647">
      <w:pPr>
        <w:pStyle w:val="Equation"/>
        <w:tabs>
          <w:tab w:val="left" w:pos="2070"/>
        </w:tabs>
        <w:ind w:left="1191" w:firstLine="18"/>
        <w:rPr>
          <w:sz w:val="20"/>
          <w:rPrChange w:id="2595" w:author="Qualcomm User" w:date="2011-11-21T17:44:00Z">
            <w:rPr>
              <w:sz w:val="20"/>
            </w:rPr>
          </w:rPrChange>
        </w:rPr>
      </w:pPr>
      <w:r w:rsidRPr="003344FA">
        <w:rPr>
          <w:sz w:val="20"/>
          <w:szCs w:val="20"/>
        </w:rPr>
        <w:t>ctxIdxInc  =  ( ctxSet  *  5 )  +  Min( 4, greater2Ctx )</w:t>
      </w:r>
      <w:r w:rsidRPr="003344FA">
        <w:rPr>
          <w:sz w:val="20"/>
          <w:szCs w:val="20"/>
        </w:rPr>
        <w:tab/>
      </w:r>
      <w:r w:rsidRPr="003344FA">
        <w:rPr>
          <w:sz w:val="20"/>
        </w:rPr>
        <w:t>(</w:t>
      </w:r>
      <w:r w:rsidR="000370ED" w:rsidRPr="003344FA">
        <w:rPr>
          <w:sz w:val="20"/>
          <w:rPrChange w:id="2596" w:author="Qualcomm User" w:date="2011-11-21T17:44:00Z">
            <w:rPr>
              <w:sz w:val="20"/>
            </w:rPr>
          </w:rPrChange>
        </w:rPr>
        <w:fldChar w:fldCharType="begin" w:fldLock="1"/>
      </w:r>
      <w:r w:rsidRPr="003344FA">
        <w:rPr>
          <w:sz w:val="20"/>
          <w:rPrChange w:id="2597" w:author="Qualcomm User" w:date="2011-11-21T17:44:00Z">
            <w:rPr>
              <w:sz w:val="20"/>
            </w:rPr>
          </w:rPrChange>
        </w:rPr>
        <w:instrText xml:space="preserve"> STYLEREF 1 \s </w:instrText>
      </w:r>
      <w:r w:rsidR="000370ED" w:rsidRPr="003344FA">
        <w:rPr>
          <w:sz w:val="20"/>
          <w:rPrChange w:id="2598" w:author="Qualcomm User" w:date="2011-11-21T17:44:00Z">
            <w:rPr>
              <w:sz w:val="20"/>
            </w:rPr>
          </w:rPrChange>
        </w:rPr>
        <w:fldChar w:fldCharType="separate"/>
      </w:r>
      <w:r w:rsidRPr="003344FA">
        <w:rPr>
          <w:noProof/>
          <w:sz w:val="20"/>
          <w:rPrChange w:id="2599" w:author="Qualcomm User" w:date="2011-11-21T17:44:00Z">
            <w:rPr>
              <w:noProof/>
              <w:sz w:val="20"/>
            </w:rPr>
          </w:rPrChange>
        </w:rPr>
        <w:t>9</w:t>
      </w:r>
      <w:r w:rsidR="000370ED" w:rsidRPr="003344FA">
        <w:rPr>
          <w:sz w:val="20"/>
          <w:rPrChange w:id="2600" w:author="Qualcomm User" w:date="2011-11-21T17:44:00Z">
            <w:rPr>
              <w:sz w:val="20"/>
            </w:rPr>
          </w:rPrChange>
        </w:rPr>
        <w:fldChar w:fldCharType="end"/>
      </w:r>
      <w:r w:rsidRPr="003344FA">
        <w:rPr>
          <w:sz w:val="20"/>
          <w:rPrChange w:id="2601" w:author="Qualcomm User" w:date="2011-11-21T17:44:00Z">
            <w:rPr>
              <w:sz w:val="20"/>
            </w:rPr>
          </w:rPrChange>
        </w:rPr>
        <w:noBreakHyphen/>
      </w:r>
      <w:r w:rsidR="000370ED" w:rsidRPr="003344FA">
        <w:rPr>
          <w:sz w:val="20"/>
          <w:rPrChange w:id="2602" w:author="Qualcomm User" w:date="2011-11-21T17:44:00Z">
            <w:rPr>
              <w:sz w:val="20"/>
            </w:rPr>
          </w:rPrChange>
        </w:rPr>
        <w:fldChar w:fldCharType="begin" w:fldLock="1"/>
      </w:r>
      <w:r w:rsidRPr="003344FA">
        <w:rPr>
          <w:sz w:val="20"/>
          <w:rPrChange w:id="2603" w:author="Qualcomm User" w:date="2011-11-21T17:44:00Z">
            <w:rPr>
              <w:sz w:val="20"/>
            </w:rPr>
          </w:rPrChange>
        </w:rPr>
        <w:instrText xml:space="preserve"> SEQ Equation \* ARABIC \s 1 </w:instrText>
      </w:r>
      <w:r w:rsidR="000370ED" w:rsidRPr="003344FA">
        <w:rPr>
          <w:sz w:val="20"/>
          <w:rPrChange w:id="2604" w:author="Qualcomm User" w:date="2011-11-21T17:44:00Z">
            <w:rPr>
              <w:sz w:val="20"/>
            </w:rPr>
          </w:rPrChange>
        </w:rPr>
        <w:fldChar w:fldCharType="separate"/>
      </w:r>
      <w:r w:rsidRPr="003344FA">
        <w:rPr>
          <w:noProof/>
          <w:sz w:val="20"/>
          <w:rPrChange w:id="2605" w:author="Qualcomm User" w:date="2011-11-21T17:44:00Z">
            <w:rPr>
              <w:noProof/>
              <w:sz w:val="20"/>
            </w:rPr>
          </w:rPrChange>
        </w:rPr>
        <w:t>77</w:t>
      </w:r>
      <w:r w:rsidR="000370ED" w:rsidRPr="003344FA">
        <w:rPr>
          <w:sz w:val="20"/>
          <w:rPrChange w:id="2606" w:author="Qualcomm User" w:date="2011-11-21T17:44:00Z">
            <w:rPr>
              <w:sz w:val="20"/>
            </w:rPr>
          </w:rPrChange>
        </w:rPr>
        <w:fldChar w:fldCharType="end"/>
      </w:r>
      <w:r w:rsidRPr="003344FA">
        <w:rPr>
          <w:sz w:val="20"/>
          <w:rPrChange w:id="2607" w:author="Qualcomm User" w:date="2011-11-21T17:44:00Z">
            <w:rPr>
              <w:sz w:val="20"/>
            </w:rPr>
          </w:rPrChange>
        </w:rPr>
        <w:t>)</w:t>
      </w:r>
    </w:p>
    <w:p w:rsidR="00DC5C53" w:rsidRPr="003344FA" w:rsidRDefault="00DC5C53" w:rsidP="00DC5C53">
      <w:pPr>
        <w:pStyle w:val="ListParagraph"/>
        <w:numPr>
          <w:ilvl w:val="0"/>
          <w:numId w:val="8"/>
        </w:numPr>
        <w:rPr>
          <w:ins w:id="2608" w:author="Qualcomm User" w:date="2011-11-19T18:10:00Z"/>
          <w:highlight w:val="yellow"/>
          <w:rPrChange w:id="2609" w:author="Qualcomm User" w:date="2011-11-21T17:44:00Z">
            <w:rPr>
              <w:ins w:id="2610" w:author="Qualcomm User" w:date="2011-11-19T18:10:00Z"/>
            </w:rPr>
          </w:rPrChange>
        </w:rPr>
      </w:pPr>
      <w:ins w:id="2611" w:author="Qualcomm User" w:date="2011-11-19T18:10:00Z">
        <w:r w:rsidRPr="003344FA">
          <w:rPr>
            <w:highlight w:val="yellow"/>
            <w:rPrChange w:id="2612" w:author="Qualcomm User" w:date="2011-11-21T17:44:00Z">
              <w:rPr/>
            </w:rPrChange>
          </w:rPr>
          <w:t xml:space="preserve">If ctxSet is greater than 2 </w:t>
        </w:r>
      </w:ins>
    </w:p>
    <w:p w:rsidR="00DC5C53" w:rsidRDefault="00DC5C53" w:rsidP="00DC5C53">
      <w:pPr>
        <w:pStyle w:val="Equation"/>
        <w:tabs>
          <w:tab w:val="left" w:pos="2070"/>
        </w:tabs>
        <w:ind w:left="1191" w:firstLine="18"/>
        <w:rPr>
          <w:ins w:id="2613" w:author="Qualcomm User" w:date="2011-11-19T18:10:00Z"/>
          <w:sz w:val="20"/>
        </w:rPr>
      </w:pPr>
      <w:ins w:id="2614" w:author="Qualcomm User" w:date="2011-11-19T18:10:00Z">
        <w:r w:rsidRPr="003344FA">
          <w:rPr>
            <w:sz w:val="20"/>
            <w:szCs w:val="20"/>
            <w:highlight w:val="yellow"/>
            <w:rPrChange w:id="2615" w:author="Qualcomm User" w:date="2011-11-21T17:44:00Z">
              <w:rPr>
                <w:sz w:val="20"/>
                <w:szCs w:val="20"/>
              </w:rPr>
            </w:rPrChange>
          </w:rPr>
          <w:t xml:space="preserve">ctxIdxInc  =  ( ctxSet </w:t>
        </w:r>
        <w:r w:rsidR="003A61AA" w:rsidRPr="003344FA">
          <w:rPr>
            <w:sz w:val="20"/>
            <w:szCs w:val="20"/>
            <w:highlight w:val="yellow"/>
            <w:rPrChange w:id="2616" w:author="Qualcomm User" w:date="2011-11-21T17:44:00Z">
              <w:rPr>
                <w:sz w:val="20"/>
                <w:szCs w:val="20"/>
              </w:rPr>
            </w:rPrChange>
          </w:rPr>
          <w:t xml:space="preserve"> *  5 )  +  Min( </w:t>
        </w:r>
      </w:ins>
      <w:ins w:id="2617" w:author="Qualcomm User" w:date="2011-11-19T18:11:00Z">
        <w:r w:rsidR="003A61AA" w:rsidRPr="003344FA">
          <w:rPr>
            <w:sz w:val="20"/>
            <w:szCs w:val="20"/>
            <w:highlight w:val="yellow"/>
            <w:rPrChange w:id="2618" w:author="Qualcomm User" w:date="2011-11-21T17:44:00Z">
              <w:rPr>
                <w:sz w:val="20"/>
                <w:szCs w:val="20"/>
              </w:rPr>
            </w:rPrChange>
          </w:rPr>
          <w:t>1</w:t>
        </w:r>
      </w:ins>
      <w:ins w:id="2619" w:author="Qualcomm User" w:date="2011-11-19T18:10:00Z">
        <w:r w:rsidRPr="003344FA">
          <w:rPr>
            <w:sz w:val="20"/>
            <w:szCs w:val="20"/>
            <w:highlight w:val="yellow"/>
            <w:rPrChange w:id="2620" w:author="Qualcomm User" w:date="2011-11-21T17:44:00Z">
              <w:rPr>
                <w:sz w:val="20"/>
                <w:szCs w:val="20"/>
              </w:rPr>
            </w:rPrChange>
          </w:rPr>
          <w:t>, greater2Ctx )</w:t>
        </w:r>
        <w:r w:rsidRPr="003344FA">
          <w:rPr>
            <w:sz w:val="20"/>
            <w:szCs w:val="20"/>
            <w:highlight w:val="yellow"/>
            <w:rPrChange w:id="2621" w:author="Qualcomm User" w:date="2011-11-21T17:44:00Z">
              <w:rPr>
                <w:sz w:val="20"/>
                <w:szCs w:val="20"/>
              </w:rPr>
            </w:rPrChange>
          </w:rPr>
          <w:tab/>
        </w:r>
        <w:r w:rsidRPr="003344FA">
          <w:rPr>
            <w:sz w:val="20"/>
            <w:highlight w:val="yellow"/>
            <w:rPrChange w:id="2622" w:author="Qualcomm User" w:date="2011-11-21T17:44:00Z">
              <w:rPr>
                <w:sz w:val="20"/>
              </w:rPr>
            </w:rPrChange>
          </w:rPr>
          <w:t>(</w:t>
        </w:r>
        <w:r w:rsidR="000370ED" w:rsidRPr="003344FA">
          <w:rPr>
            <w:sz w:val="20"/>
            <w:highlight w:val="yellow"/>
            <w:rPrChange w:id="2623" w:author="Qualcomm User" w:date="2011-11-21T17:44:00Z">
              <w:rPr>
                <w:sz w:val="20"/>
              </w:rPr>
            </w:rPrChange>
          </w:rPr>
          <w:fldChar w:fldCharType="begin" w:fldLock="1"/>
        </w:r>
        <w:r w:rsidRPr="003344FA">
          <w:rPr>
            <w:sz w:val="20"/>
            <w:highlight w:val="yellow"/>
            <w:rPrChange w:id="2624" w:author="Qualcomm User" w:date="2011-11-21T17:44:00Z">
              <w:rPr>
                <w:sz w:val="20"/>
              </w:rPr>
            </w:rPrChange>
          </w:rPr>
          <w:instrText xml:space="preserve"> STYLEREF 1 \s </w:instrText>
        </w:r>
        <w:r w:rsidR="000370ED" w:rsidRPr="003344FA">
          <w:rPr>
            <w:sz w:val="20"/>
            <w:highlight w:val="yellow"/>
            <w:rPrChange w:id="2625" w:author="Qualcomm User" w:date="2011-11-21T17:44:00Z">
              <w:rPr>
                <w:sz w:val="20"/>
              </w:rPr>
            </w:rPrChange>
          </w:rPr>
          <w:fldChar w:fldCharType="separate"/>
        </w:r>
        <w:r w:rsidRPr="003344FA">
          <w:rPr>
            <w:noProof/>
            <w:sz w:val="20"/>
            <w:highlight w:val="yellow"/>
            <w:rPrChange w:id="2626" w:author="Qualcomm User" w:date="2011-11-21T17:44:00Z">
              <w:rPr>
                <w:noProof/>
                <w:sz w:val="20"/>
              </w:rPr>
            </w:rPrChange>
          </w:rPr>
          <w:t>9</w:t>
        </w:r>
        <w:r w:rsidR="000370ED" w:rsidRPr="003344FA">
          <w:rPr>
            <w:sz w:val="20"/>
            <w:highlight w:val="yellow"/>
            <w:rPrChange w:id="2627" w:author="Qualcomm User" w:date="2011-11-21T17:44:00Z">
              <w:rPr>
                <w:sz w:val="20"/>
              </w:rPr>
            </w:rPrChange>
          </w:rPr>
          <w:fldChar w:fldCharType="end"/>
        </w:r>
        <w:r w:rsidRPr="003344FA">
          <w:rPr>
            <w:sz w:val="20"/>
            <w:highlight w:val="yellow"/>
            <w:rPrChange w:id="2628" w:author="Qualcomm User" w:date="2011-11-21T17:44:00Z">
              <w:rPr>
                <w:sz w:val="20"/>
              </w:rPr>
            </w:rPrChange>
          </w:rPr>
          <w:noBreakHyphen/>
          <w:t>78)</w:t>
        </w:r>
      </w:ins>
    </w:p>
    <w:p w:rsidR="00E375D5" w:rsidRDefault="00E375D5" w:rsidP="00F43AAB"/>
    <w:sectPr w:rsidR="00E375D5" w:rsidSect="004D7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F536DE"/>
    <w:multiLevelType w:val="multilevel"/>
    <w:tmpl w:val="F00224BC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1083222F"/>
    <w:multiLevelType w:val="hybridMultilevel"/>
    <w:tmpl w:val="F9049266"/>
    <w:lvl w:ilvl="0" w:tplc="15886BB8">
      <w:numFmt w:val="decimalZero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C0EAE"/>
    <w:multiLevelType w:val="hybridMultilevel"/>
    <w:tmpl w:val="32C2A9AE"/>
    <w:lvl w:ilvl="0" w:tplc="0FD6DFBE">
      <w:start w:val="9"/>
      <w:numFmt w:val="bullet"/>
      <w:lvlText w:val="-"/>
      <w:lvlJc w:val="left"/>
      <w:pPr>
        <w:ind w:left="1155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>
    <w:nsid w:val="21F86C02"/>
    <w:multiLevelType w:val="multilevel"/>
    <w:tmpl w:val="C95C8702"/>
    <w:lvl w:ilvl="0">
      <w:start w:val="9"/>
      <w:numFmt w:val="decimal"/>
      <w:lvlText w:val="%1"/>
      <w:lvlJc w:val="left"/>
      <w:pPr>
        <w:ind w:left="855" w:hanging="855"/>
      </w:pPr>
      <w:rPr>
        <w:rFonts w:ascii="Times New Roman" w:hAnsi="Times New Roman" w:hint="default"/>
        <w:b w:val="0"/>
      </w:rPr>
    </w:lvl>
    <w:lvl w:ilvl="1">
      <w:start w:val="3"/>
      <w:numFmt w:val="decimal"/>
      <w:lvlText w:val="%1.%2"/>
      <w:lvlJc w:val="left"/>
      <w:pPr>
        <w:ind w:left="1014" w:hanging="855"/>
      </w:pPr>
      <w:rPr>
        <w:rFonts w:ascii="Times New Roman" w:hAnsi="Times New Roman" w:hint="default"/>
        <w:b w:val="0"/>
      </w:rPr>
    </w:lvl>
    <w:lvl w:ilvl="2">
      <w:start w:val="3"/>
      <w:numFmt w:val="decimal"/>
      <w:lvlText w:val="%1.%2.%3"/>
      <w:lvlJc w:val="left"/>
      <w:pPr>
        <w:ind w:left="1173" w:hanging="855"/>
      </w:pPr>
      <w:rPr>
        <w:rFonts w:ascii="Times New Roman" w:hAnsi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332" w:hanging="855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491" w:hanging="855"/>
      </w:pPr>
      <w:rPr>
        <w:rFonts w:ascii="Times New Roman" w:hAnsi="Times New Roman" w:hint="default"/>
        <w:b w:val="0"/>
      </w:rPr>
    </w:lvl>
    <w:lvl w:ilvl="5">
      <w:start w:val="2"/>
      <w:numFmt w:val="decimal"/>
      <w:lvlText w:val="%1.%2.%3.%4.%5.%6"/>
      <w:lvlJc w:val="left"/>
      <w:pPr>
        <w:ind w:left="1875" w:hanging="1080"/>
      </w:pPr>
      <w:rPr>
        <w:rFonts w:ascii="Times New Roman" w:hAnsi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2034" w:hanging="1080"/>
      </w:pPr>
      <w:rPr>
        <w:rFonts w:ascii="Times New Roman" w:hAnsi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2553" w:hanging="1440"/>
      </w:pPr>
      <w:rPr>
        <w:rFonts w:ascii="Times New Roman" w:hAnsi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712" w:hanging="1440"/>
      </w:pPr>
      <w:rPr>
        <w:rFonts w:ascii="Times New Roman" w:hAnsi="Times New Roman" w:hint="default"/>
        <w:b w:val="0"/>
      </w:rPr>
    </w:lvl>
  </w:abstractNum>
  <w:abstractNum w:abstractNumId="5">
    <w:nsid w:val="32A641B4"/>
    <w:multiLevelType w:val="hybridMultilevel"/>
    <w:tmpl w:val="B436107C"/>
    <w:lvl w:ilvl="0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647BA3"/>
    <w:multiLevelType w:val="multilevel"/>
    <w:tmpl w:val="E5B616C6"/>
    <w:lvl w:ilvl="0">
      <w:start w:val="9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14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73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32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91" w:hanging="855"/>
      </w:pPr>
      <w:rPr>
        <w:rFonts w:hint="default"/>
      </w:rPr>
    </w:lvl>
    <w:lvl w:ilvl="5">
      <w:start w:val="5"/>
      <w:numFmt w:val="decimal"/>
      <w:lvlText w:val="%1.%2.%3.%4.%5.%6"/>
      <w:lvlJc w:val="left"/>
      <w:pPr>
        <w:ind w:left="1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12" w:hanging="1440"/>
      </w:pPr>
      <w:rPr>
        <w:rFonts w:hint="default"/>
      </w:rPr>
    </w:lvl>
  </w:abstractNum>
  <w:abstractNum w:abstractNumId="7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20"/>
  <w:characterSpacingControl w:val="doNotCompress"/>
  <w:compat>
    <w:useFELayout/>
  </w:compat>
  <w:rsids>
    <w:rsidRoot w:val="00642853"/>
    <w:rsid w:val="00005DCD"/>
    <w:rsid w:val="000370ED"/>
    <w:rsid w:val="00072EE1"/>
    <w:rsid w:val="000C74F8"/>
    <w:rsid w:val="002314D6"/>
    <w:rsid w:val="003344FA"/>
    <w:rsid w:val="00346F12"/>
    <w:rsid w:val="00374811"/>
    <w:rsid w:val="003A5B20"/>
    <w:rsid w:val="003A61AA"/>
    <w:rsid w:val="00437040"/>
    <w:rsid w:val="00470733"/>
    <w:rsid w:val="004D7EC8"/>
    <w:rsid w:val="0051254B"/>
    <w:rsid w:val="00642853"/>
    <w:rsid w:val="006A2814"/>
    <w:rsid w:val="006F14AC"/>
    <w:rsid w:val="00845B22"/>
    <w:rsid w:val="00915A17"/>
    <w:rsid w:val="00A42816"/>
    <w:rsid w:val="00B05613"/>
    <w:rsid w:val="00BE68C0"/>
    <w:rsid w:val="00C21647"/>
    <w:rsid w:val="00DC5C53"/>
    <w:rsid w:val="00E375D5"/>
    <w:rsid w:val="00F43AAB"/>
    <w:rsid w:val="00F51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85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853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2853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2853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642853"/>
    <w:pPr>
      <w:numPr>
        <w:ilvl w:val="3"/>
      </w:numPr>
      <w:ind w:left="1701" w:hanging="1701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642853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642853"/>
    <w:pPr>
      <w:numPr>
        <w:ilvl w:val="5"/>
      </w:numPr>
      <w:ind w:left="0" w:firstLine="0"/>
      <w:outlineLvl w:val="5"/>
    </w:pPr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642853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Caption">
    <w:name w:val="caption"/>
    <w:basedOn w:val="Normal"/>
    <w:next w:val="Normal"/>
    <w:link w:val="CaptionChar"/>
    <w:qFormat/>
    <w:rsid w:val="00642853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">
    <w:name w:val="Caption Char"/>
    <w:link w:val="Caption"/>
    <w:locked/>
    <w:rsid w:val="0064285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85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853"/>
    <w:rPr>
      <w:rFonts w:ascii="Tahoma" w:eastAsia="Malgun Gothic" w:hAnsi="Tahoma" w:cs="Tahoma"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642853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42853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64285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642853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642853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42853"/>
    <w:rPr>
      <w:rFonts w:ascii="Times" w:eastAsia="Malgun Gothic" w:hAnsi="Times" w:cs="Times New Roman"/>
      <w:b/>
      <w:bCs/>
      <w:sz w:val="20"/>
      <w:szCs w:val="20"/>
    </w:rPr>
  </w:style>
  <w:style w:type="character" w:customStyle="1" w:styleId="CaptionChar1">
    <w:name w:val="Caption Char1"/>
    <w:locked/>
    <w:rsid w:val="00BE68C0"/>
    <w:rPr>
      <w:rFonts w:ascii="Times New Roman" w:hAnsi="Times New Roman"/>
      <w:b/>
      <w:bCs/>
      <w:lang w:val="en-US" w:eastAsia="en-US"/>
    </w:rPr>
  </w:style>
  <w:style w:type="paragraph" w:customStyle="1" w:styleId="Equation">
    <w:name w:val="Equation"/>
    <w:basedOn w:val="Normal"/>
    <w:uiPriority w:val="99"/>
    <w:rsid w:val="00C21647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C5C53"/>
    <w:pPr>
      <w:ind w:left="720"/>
      <w:contextualSpacing/>
    </w:pPr>
  </w:style>
  <w:style w:type="paragraph" w:styleId="Revision">
    <w:name w:val="Revision"/>
    <w:hidden/>
    <w:uiPriority w:val="99"/>
    <w:semiHidden/>
    <w:rsid w:val="000C74F8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2090</Words>
  <Characters>11916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Inc.</Company>
  <LinksUpToDate>false</LinksUpToDate>
  <CharactersWithSpaces>13979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Qualcomm User</dc:creator>
  <cp:lastModifiedBy>Qualcomm User</cp:lastModifiedBy>
  <cp:revision>14</cp:revision>
  <dcterms:created xsi:type="dcterms:W3CDTF">2011-11-20T01:22:00Z</dcterms:created>
  <dcterms:modified xsi:type="dcterms:W3CDTF">2011-11-21T16:44:00Z</dcterms:modified>
</cp:coreProperties>
</file>