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B9" w:rsidDel="00EF1BCA" w:rsidRDefault="002A4DB9">
      <w:pPr>
        <w:rPr>
          <w:del w:id="0" w:author="Qualcomm User" w:date="2011-11-21T16:50:00Z"/>
        </w:rPr>
      </w:pPr>
    </w:p>
    <w:p w:rsidR="002A4DB9" w:rsidRPr="00210652" w:rsidRDefault="00A212C6" w:rsidP="00A212C6">
      <w:pPr>
        <w:pStyle w:val="Heading4"/>
        <w:numPr>
          <w:ilvl w:val="0"/>
          <w:numId w:val="0"/>
        </w:numPr>
        <w:ind w:left="1701" w:hanging="1701"/>
      </w:pPr>
      <w:bookmarkStart w:id="1" w:name="_Ref306983810"/>
      <w:r>
        <w:t xml:space="preserve">9.3.2.9 </w:t>
      </w:r>
      <w:r w:rsidR="002A4DB9" w:rsidRPr="00210652">
        <w:t>Binarization process for last_significant_coefficient_x and last_significant_coefficient_y</w:t>
      </w:r>
      <w:bookmarkEnd w:id="1"/>
    </w:p>
    <w:p w:rsidR="002A4DB9" w:rsidRPr="00210652" w:rsidRDefault="002A4DB9" w:rsidP="002A4DB9">
      <w:r w:rsidRPr="00210652">
        <w:t>Input to this process is a request for a binarization for the syntax element last_significant_coefficient_pos with pos being x or y and log2TrafoSize.</w:t>
      </w:r>
    </w:p>
    <w:p w:rsidR="002A4DB9" w:rsidRDefault="002A4DB9" w:rsidP="002A4DB9">
      <w:pPr>
        <w:rPr>
          <w:ins w:id="2" w:author="Qualcomm User" w:date="2011-11-21T17:10:00Z"/>
        </w:rPr>
      </w:pPr>
      <w:r w:rsidRPr="00210652">
        <w:t>Output of this process is the binarization of the syntax element.</w:t>
      </w:r>
    </w:p>
    <w:p w:rsidR="003F2530" w:rsidRPr="00207F79" w:rsidRDefault="003F2530" w:rsidP="003F2530">
      <w:pPr>
        <w:pStyle w:val="Caption"/>
        <w:rPr>
          <w:ins w:id="3" w:author="Qualcomm User" w:date="2011-11-21T17:35:00Z"/>
          <w:highlight w:val="yellow"/>
          <w:lang w:val="en-GB"/>
          <w:rPrChange w:id="4" w:author="Qualcomm User" w:date="2011-11-21T17:37:00Z">
            <w:rPr>
              <w:ins w:id="5" w:author="Qualcomm User" w:date="2011-11-21T17:35:00Z"/>
              <w:lang w:val="en-GB"/>
            </w:rPr>
          </w:rPrChange>
        </w:rPr>
      </w:pPr>
      <w:ins w:id="6" w:author="Qualcomm User" w:date="2011-11-21T17:35:00Z">
        <w:r w:rsidRPr="00207F79">
          <w:rPr>
            <w:highlight w:val="yellow"/>
            <w:lang w:val="en-GB"/>
            <w:rPrChange w:id="7" w:author="Qualcomm User" w:date="2011-11-21T17:37:00Z">
              <w:rPr>
                <w:lang w:val="en-GB"/>
              </w:rPr>
            </w:rPrChange>
          </w:rPr>
          <w:t xml:space="preserve">Table </w:t>
        </w:r>
        <w:r w:rsidRPr="00207F79">
          <w:rPr>
            <w:highlight w:val="yellow"/>
            <w:lang w:val="en-GB"/>
            <w:rPrChange w:id="8" w:author="Qualcomm User" w:date="2011-11-21T17:37:00Z">
              <w:rPr>
                <w:lang w:val="en-GB"/>
              </w:rPr>
            </w:rPrChange>
          </w:rPr>
          <w:fldChar w:fldCharType="begin" w:fldLock="1"/>
        </w:r>
        <w:r w:rsidRPr="00207F79">
          <w:rPr>
            <w:highlight w:val="yellow"/>
            <w:lang w:val="en-GB"/>
            <w:rPrChange w:id="9" w:author="Qualcomm User" w:date="2011-11-21T17:37:00Z">
              <w:rPr>
                <w:lang w:val="en-GB"/>
              </w:rPr>
            </w:rPrChange>
          </w:rPr>
          <w:instrText xml:space="preserve"> STYLEREF 1 \s </w:instrText>
        </w:r>
        <w:r w:rsidRPr="00207F79">
          <w:rPr>
            <w:highlight w:val="yellow"/>
            <w:lang w:val="en-GB"/>
            <w:rPrChange w:id="10" w:author="Qualcomm User" w:date="2011-11-21T17:37:00Z">
              <w:rPr>
                <w:lang w:val="en-GB"/>
              </w:rPr>
            </w:rPrChange>
          </w:rPr>
          <w:fldChar w:fldCharType="separate"/>
        </w:r>
        <w:r w:rsidRPr="00207F79">
          <w:rPr>
            <w:noProof/>
            <w:highlight w:val="yellow"/>
            <w:lang w:val="en-GB"/>
            <w:rPrChange w:id="11" w:author="Qualcomm User" w:date="2011-11-21T17:37:00Z">
              <w:rPr>
                <w:noProof/>
                <w:lang w:val="en-GB"/>
              </w:rPr>
            </w:rPrChange>
          </w:rPr>
          <w:t>9</w:t>
        </w:r>
        <w:r w:rsidRPr="00207F79">
          <w:rPr>
            <w:highlight w:val="yellow"/>
            <w:lang w:val="en-GB"/>
            <w:rPrChange w:id="12" w:author="Qualcomm User" w:date="2011-11-21T17:37:00Z">
              <w:rPr>
                <w:lang w:val="en-GB"/>
              </w:rPr>
            </w:rPrChange>
          </w:rPr>
          <w:fldChar w:fldCharType="end"/>
        </w:r>
        <w:r w:rsidRPr="00207F79">
          <w:rPr>
            <w:highlight w:val="yellow"/>
            <w:lang w:val="en-GB"/>
            <w:rPrChange w:id="13" w:author="Qualcomm User" w:date="2011-11-21T17:37:00Z">
              <w:rPr>
                <w:lang w:val="en-GB"/>
              </w:rPr>
            </w:rPrChange>
          </w:rPr>
          <w:noBreakHyphen/>
        </w:r>
      </w:ins>
      <w:ins w:id="14" w:author="Qualcomm User" w:date="2011-11-21T17:38:00Z">
        <w:r w:rsidR="00207F79">
          <w:rPr>
            <w:highlight w:val="yellow"/>
            <w:lang w:val="en-GB"/>
          </w:rPr>
          <w:t>49</w:t>
        </w:r>
      </w:ins>
      <w:ins w:id="15" w:author="Qualcomm User" w:date="2011-11-21T17:35:00Z">
        <w:r w:rsidRPr="00207F79">
          <w:rPr>
            <w:highlight w:val="yellow"/>
            <w:lang w:val="en-GB"/>
            <w:rPrChange w:id="16" w:author="Qualcomm User" w:date="2011-11-21T17:37:00Z">
              <w:rPr>
                <w:lang w:val="en-GB"/>
              </w:rPr>
            </w:rPrChange>
          </w:rPr>
          <w:t xml:space="preserve"> – Specifcation of </w:t>
        </w:r>
      </w:ins>
      <w:ins w:id="17" w:author="Qualcomm User" w:date="2011-11-21T17:36:00Z">
        <w:r w:rsidR="00D33E48" w:rsidRPr="00207F79">
          <w:rPr>
            <w:highlight w:val="yellow"/>
            <w:lang/>
            <w:rPrChange w:id="18" w:author="Qualcomm User" w:date="2011-11-21T17:37:00Z">
              <w:rPr>
                <w:lang/>
              </w:rPr>
            </w:rPrChange>
          </w:rPr>
          <w:t>baseValue</w:t>
        </w:r>
        <w:r w:rsidR="00D33E48" w:rsidRPr="00207F79">
          <w:rPr>
            <w:highlight w:val="yellow"/>
            <w:lang w:val="en-GB"/>
            <w:rPrChange w:id="19" w:author="Qualcomm User" w:date="2011-11-21T17:37:00Z">
              <w:rPr>
                <w:lang w:val="en-GB"/>
              </w:rPr>
            </w:rPrChange>
          </w:rPr>
          <w:t xml:space="preserve"> </w:t>
        </w:r>
      </w:ins>
      <w:ins w:id="20" w:author="Qualcomm User" w:date="2011-11-21T17:35:00Z">
        <w:r w:rsidRPr="00207F79">
          <w:rPr>
            <w:highlight w:val="yellow"/>
            <w:lang w:val="en-GB"/>
            <w:rPrChange w:id="21" w:author="Qualcomm User" w:date="2011-11-21T17:37:00Z">
              <w:rPr>
                <w:lang w:val="en-GB"/>
              </w:rPr>
            </w:rPrChange>
          </w:rPr>
          <w:t>[ i ]</w:t>
        </w:r>
      </w:ins>
      <w:ins w:id="22" w:author="Qualcomm User" w:date="2011-11-21T17:36:00Z">
        <w:r w:rsidR="00D33E48" w:rsidRPr="00207F79">
          <w:rPr>
            <w:highlight w:val="yellow"/>
            <w:lang w:val="en-GB"/>
            <w:rPrChange w:id="23" w:author="Qualcomm User" w:date="2011-11-21T17:37:00Z">
              <w:rPr>
                <w:lang w:val="en-GB"/>
              </w:rPr>
            </w:rPrChange>
          </w:rPr>
          <w:t xml:space="preserve"> and </w:t>
        </w:r>
        <w:r w:rsidR="00D33E48" w:rsidRPr="00207F79">
          <w:rPr>
            <w:highlight w:val="yellow"/>
            <w:lang/>
            <w:rPrChange w:id="24" w:author="Qualcomm User" w:date="2011-11-21T17:37:00Z">
              <w:rPr>
                <w:lang/>
              </w:rPr>
            </w:rPrChange>
          </w:rPr>
          <w:t>flen</w:t>
        </w:r>
        <w:r w:rsidR="00D33E48" w:rsidRPr="00207F79">
          <w:rPr>
            <w:highlight w:val="yellow"/>
            <w:lang w:val="en-GB"/>
            <w:rPrChange w:id="25" w:author="Qualcomm User" w:date="2011-11-21T17:37:00Z">
              <w:rPr>
                <w:lang w:val="en-GB"/>
              </w:rPr>
            </w:rPrChange>
          </w:rPr>
          <w:t> </w:t>
        </w:r>
        <w:r w:rsidR="00D33E48" w:rsidRPr="00207F79">
          <w:rPr>
            <w:highlight w:val="yellow"/>
            <w:lang w:val="en-GB"/>
            <w:rPrChange w:id="26" w:author="Qualcomm User" w:date="2011-11-21T17:37:00Z">
              <w:rPr>
                <w:lang w:val="en-GB"/>
              </w:rPr>
            </w:rPrChange>
          </w:rPr>
          <w:t>[i]</w:t>
        </w:r>
      </w:ins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4"/>
        <w:gridCol w:w="552"/>
        <w:gridCol w:w="470"/>
        <w:gridCol w:w="470"/>
        <w:gridCol w:w="470"/>
        <w:gridCol w:w="470"/>
        <w:gridCol w:w="470"/>
        <w:gridCol w:w="470"/>
        <w:tblGridChange w:id="27">
          <w:tblGrid>
            <w:gridCol w:w="1444"/>
            <w:gridCol w:w="552"/>
            <w:gridCol w:w="470"/>
            <w:gridCol w:w="470"/>
            <w:gridCol w:w="470"/>
            <w:gridCol w:w="470"/>
            <w:gridCol w:w="470"/>
            <w:gridCol w:w="470"/>
          </w:tblGrid>
        </w:tblGridChange>
      </w:tblGrid>
      <w:tr w:rsidR="00E30261" w:rsidRPr="00207F79" w:rsidTr="002939E2">
        <w:trPr>
          <w:cantSplit/>
          <w:trHeight w:hRule="exact" w:val="285"/>
          <w:jc w:val="center"/>
          <w:ins w:id="28" w:author="Qualcomm User" w:date="2011-11-21T17:11:00Z"/>
        </w:trPr>
        <w:tc>
          <w:tcPr>
            <w:tcW w:w="1444" w:type="dxa"/>
            <w:vAlign w:val="center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ins w:id="29" w:author="Qualcomm User" w:date="2011-11-21T17:11:00Z"/>
                <w:sz w:val="16"/>
                <w:szCs w:val="16"/>
                <w:highlight w:val="yellow"/>
                <w:rPrChange w:id="30" w:author="Qualcomm User" w:date="2011-11-21T17:37:00Z">
                  <w:rPr>
                    <w:ins w:id="31" w:author="Qualcomm User" w:date="2011-11-21T17:11:00Z"/>
                    <w:sz w:val="16"/>
                    <w:szCs w:val="16"/>
                  </w:rPr>
                </w:rPrChange>
              </w:rPr>
            </w:pPr>
            <w:ins w:id="32" w:author="Qualcomm User" w:date="2011-11-21T17:11:00Z">
              <w:r w:rsidRPr="00207F79">
                <w:rPr>
                  <w:rFonts w:eastAsia="Times New Roman"/>
                  <w:bCs/>
                  <w:sz w:val="16"/>
                  <w:szCs w:val="16"/>
                  <w:highlight w:val="yellow"/>
                  <w:rPrChange w:id="33" w:author="Qualcomm User" w:date="2011-11-21T17:37:00Z">
                    <w:rPr>
                      <w:rFonts w:eastAsia="Times New Roman"/>
                      <w:bCs/>
                      <w:sz w:val="16"/>
                      <w:szCs w:val="16"/>
                    </w:rPr>
                  </w:rPrChange>
                </w:rPr>
                <w:t>i</w:t>
              </w:r>
            </w:ins>
          </w:p>
        </w:tc>
        <w:tc>
          <w:tcPr>
            <w:tcW w:w="552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34" w:author="Qualcomm User" w:date="2011-11-21T17:11:00Z"/>
                <w:rFonts w:eastAsia="Times New Roman"/>
                <w:sz w:val="16"/>
                <w:szCs w:val="16"/>
                <w:highlight w:val="yellow"/>
                <w:rPrChange w:id="35" w:author="Qualcomm User" w:date="2011-11-21T17:37:00Z">
                  <w:rPr>
                    <w:ins w:id="36" w:author="Qualcomm User" w:date="2011-11-21T17:11:00Z"/>
                    <w:rFonts w:eastAsia="Times New Roman"/>
                    <w:sz w:val="16"/>
                    <w:szCs w:val="16"/>
                  </w:rPr>
                </w:rPrChange>
              </w:rPr>
            </w:pPr>
            <w:ins w:id="37" w:author="Qualcomm User" w:date="2011-11-21T17:11:00Z">
              <w:r w:rsidRPr="00207F79">
                <w:rPr>
                  <w:sz w:val="16"/>
                  <w:szCs w:val="16"/>
                  <w:highlight w:val="yellow"/>
                  <w:rPrChange w:id="38" w:author="Qualcomm User" w:date="2011-11-21T17:37:00Z">
                    <w:rPr>
                      <w:sz w:val="16"/>
                      <w:szCs w:val="16"/>
                    </w:rPr>
                  </w:rPrChange>
                </w:rPr>
                <w:t>4</w:t>
              </w:r>
            </w:ins>
          </w:p>
        </w:tc>
        <w:tc>
          <w:tcPr>
            <w:tcW w:w="470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39" w:author="Qualcomm User" w:date="2011-11-21T17:11:00Z"/>
                <w:rFonts w:eastAsia="Times New Roman"/>
                <w:sz w:val="16"/>
                <w:szCs w:val="16"/>
                <w:highlight w:val="yellow"/>
                <w:rPrChange w:id="40" w:author="Qualcomm User" w:date="2011-11-21T17:37:00Z">
                  <w:rPr>
                    <w:ins w:id="41" w:author="Qualcomm User" w:date="2011-11-21T17:11:00Z"/>
                    <w:rFonts w:eastAsia="Times New Roman"/>
                    <w:sz w:val="16"/>
                    <w:szCs w:val="16"/>
                  </w:rPr>
                </w:rPrChange>
              </w:rPr>
            </w:pPr>
            <w:ins w:id="42" w:author="Qualcomm User" w:date="2011-11-21T17:11:00Z">
              <w:r w:rsidRPr="00207F79">
                <w:rPr>
                  <w:sz w:val="16"/>
                  <w:szCs w:val="16"/>
                  <w:highlight w:val="yellow"/>
                  <w:rPrChange w:id="43" w:author="Qualcomm User" w:date="2011-11-21T17:37:00Z">
                    <w:rPr>
                      <w:sz w:val="16"/>
                      <w:szCs w:val="16"/>
                    </w:rPr>
                  </w:rPrChange>
                </w:rPr>
                <w:t>5</w:t>
              </w:r>
            </w:ins>
          </w:p>
        </w:tc>
        <w:tc>
          <w:tcPr>
            <w:tcW w:w="470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44" w:author="Qualcomm User" w:date="2011-11-21T17:11:00Z"/>
                <w:rFonts w:eastAsia="Times New Roman"/>
                <w:sz w:val="16"/>
                <w:szCs w:val="16"/>
                <w:highlight w:val="yellow"/>
                <w:rPrChange w:id="45" w:author="Qualcomm User" w:date="2011-11-21T17:37:00Z">
                  <w:rPr>
                    <w:ins w:id="46" w:author="Qualcomm User" w:date="2011-11-21T17:11:00Z"/>
                    <w:rFonts w:eastAsia="Times New Roman"/>
                    <w:sz w:val="16"/>
                    <w:szCs w:val="16"/>
                  </w:rPr>
                </w:rPrChange>
              </w:rPr>
            </w:pPr>
            <w:ins w:id="47" w:author="Qualcomm User" w:date="2011-11-21T17:11:00Z">
              <w:r w:rsidRPr="00207F79">
                <w:rPr>
                  <w:sz w:val="16"/>
                  <w:szCs w:val="16"/>
                  <w:highlight w:val="yellow"/>
                  <w:rPrChange w:id="48" w:author="Qualcomm User" w:date="2011-11-21T17:37:00Z">
                    <w:rPr>
                      <w:sz w:val="16"/>
                      <w:szCs w:val="16"/>
                    </w:rPr>
                  </w:rPrChange>
                </w:rPr>
                <w:t>6</w:t>
              </w:r>
            </w:ins>
          </w:p>
        </w:tc>
        <w:tc>
          <w:tcPr>
            <w:tcW w:w="470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49" w:author="Qualcomm User" w:date="2011-11-21T17:11:00Z"/>
                <w:rFonts w:eastAsia="Times New Roman"/>
                <w:sz w:val="16"/>
                <w:szCs w:val="16"/>
                <w:highlight w:val="yellow"/>
                <w:rPrChange w:id="50" w:author="Qualcomm User" w:date="2011-11-21T17:37:00Z">
                  <w:rPr>
                    <w:ins w:id="51" w:author="Qualcomm User" w:date="2011-11-21T17:11:00Z"/>
                    <w:rFonts w:eastAsia="Times New Roman"/>
                    <w:sz w:val="16"/>
                    <w:szCs w:val="16"/>
                  </w:rPr>
                </w:rPrChange>
              </w:rPr>
            </w:pPr>
            <w:ins w:id="52" w:author="Qualcomm User" w:date="2011-11-21T17:11:00Z">
              <w:r w:rsidRPr="00207F79">
                <w:rPr>
                  <w:sz w:val="16"/>
                  <w:szCs w:val="16"/>
                  <w:highlight w:val="yellow"/>
                  <w:rPrChange w:id="53" w:author="Qualcomm User" w:date="2011-11-21T17:37:00Z">
                    <w:rPr>
                      <w:sz w:val="16"/>
                      <w:szCs w:val="16"/>
                    </w:rPr>
                  </w:rPrChange>
                </w:rPr>
                <w:t>7</w:t>
              </w:r>
            </w:ins>
          </w:p>
        </w:tc>
        <w:tc>
          <w:tcPr>
            <w:tcW w:w="470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54" w:author="Qualcomm User" w:date="2011-11-21T17:11:00Z"/>
                <w:rFonts w:eastAsia="Times New Roman"/>
                <w:sz w:val="16"/>
                <w:szCs w:val="16"/>
                <w:highlight w:val="yellow"/>
                <w:rPrChange w:id="55" w:author="Qualcomm User" w:date="2011-11-21T17:37:00Z">
                  <w:rPr>
                    <w:ins w:id="56" w:author="Qualcomm User" w:date="2011-11-21T17:11:00Z"/>
                    <w:rFonts w:eastAsia="Times New Roman"/>
                    <w:sz w:val="16"/>
                    <w:szCs w:val="16"/>
                  </w:rPr>
                </w:rPrChange>
              </w:rPr>
            </w:pPr>
            <w:ins w:id="57" w:author="Qualcomm User" w:date="2011-11-21T17:11:00Z">
              <w:r w:rsidRPr="00207F79">
                <w:rPr>
                  <w:sz w:val="16"/>
                  <w:szCs w:val="16"/>
                  <w:highlight w:val="yellow"/>
                  <w:rPrChange w:id="58" w:author="Qualcomm User" w:date="2011-11-21T17:37:00Z">
                    <w:rPr>
                      <w:sz w:val="16"/>
                      <w:szCs w:val="16"/>
                    </w:rPr>
                  </w:rPrChange>
                </w:rPr>
                <w:t>8</w:t>
              </w:r>
            </w:ins>
          </w:p>
        </w:tc>
        <w:tc>
          <w:tcPr>
            <w:tcW w:w="470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59" w:author="Qualcomm User" w:date="2011-11-21T17:11:00Z"/>
                <w:rFonts w:eastAsia="Times New Roman"/>
                <w:sz w:val="16"/>
                <w:szCs w:val="16"/>
                <w:highlight w:val="yellow"/>
                <w:rPrChange w:id="60" w:author="Qualcomm User" w:date="2011-11-21T17:37:00Z">
                  <w:rPr>
                    <w:ins w:id="61" w:author="Qualcomm User" w:date="2011-11-21T17:11:00Z"/>
                    <w:rFonts w:eastAsia="Times New Roman"/>
                    <w:sz w:val="16"/>
                    <w:szCs w:val="16"/>
                  </w:rPr>
                </w:rPrChange>
              </w:rPr>
            </w:pPr>
            <w:ins w:id="62" w:author="Qualcomm User" w:date="2011-11-21T17:11:00Z">
              <w:r w:rsidRPr="00207F79">
                <w:rPr>
                  <w:rFonts w:eastAsia="Times New Roman"/>
                  <w:bCs/>
                  <w:sz w:val="16"/>
                  <w:szCs w:val="16"/>
                  <w:highlight w:val="yellow"/>
                  <w:rPrChange w:id="63" w:author="Qualcomm User" w:date="2011-11-21T17:37:00Z">
                    <w:rPr>
                      <w:rFonts w:eastAsia="Times New Roman"/>
                      <w:bCs/>
                      <w:sz w:val="16"/>
                      <w:szCs w:val="16"/>
                    </w:rPr>
                  </w:rPrChange>
                </w:rPr>
                <w:t>9</w:t>
              </w:r>
            </w:ins>
          </w:p>
        </w:tc>
        <w:tc>
          <w:tcPr>
            <w:tcW w:w="470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64" w:author="Qualcomm User" w:date="2011-11-21T17:33:00Z"/>
                <w:rFonts w:eastAsia="Times New Roman"/>
                <w:bCs/>
                <w:sz w:val="16"/>
                <w:szCs w:val="16"/>
                <w:highlight w:val="yellow"/>
                <w:rPrChange w:id="65" w:author="Qualcomm User" w:date="2011-11-21T17:37:00Z">
                  <w:rPr>
                    <w:ins w:id="66" w:author="Qualcomm User" w:date="2011-11-21T17:33:00Z"/>
                    <w:rFonts w:eastAsia="Times New Roman"/>
                    <w:bCs/>
                    <w:sz w:val="16"/>
                    <w:szCs w:val="16"/>
                  </w:rPr>
                </w:rPrChange>
              </w:rPr>
            </w:pPr>
            <w:ins w:id="67" w:author="Qualcomm User" w:date="2011-11-21T17:33:00Z">
              <w:r w:rsidRPr="00207F79">
                <w:rPr>
                  <w:rFonts w:eastAsia="Times New Roman"/>
                  <w:bCs/>
                  <w:sz w:val="16"/>
                  <w:szCs w:val="16"/>
                  <w:highlight w:val="yellow"/>
                  <w:rPrChange w:id="68" w:author="Qualcomm User" w:date="2011-11-21T17:37:00Z">
                    <w:rPr>
                      <w:rFonts w:eastAsia="Times New Roman"/>
                      <w:bCs/>
                      <w:sz w:val="16"/>
                      <w:szCs w:val="16"/>
                    </w:rPr>
                  </w:rPrChange>
                </w:rPr>
                <w:t>10</w:t>
              </w:r>
            </w:ins>
          </w:p>
        </w:tc>
      </w:tr>
      <w:tr w:rsidR="00E30261" w:rsidRPr="00207F79" w:rsidTr="002939E2">
        <w:trPr>
          <w:cantSplit/>
          <w:trHeight w:hRule="exact" w:val="285"/>
          <w:jc w:val="center"/>
          <w:ins w:id="69" w:author="Qualcomm User" w:date="2011-11-21T17:16:00Z"/>
        </w:trPr>
        <w:tc>
          <w:tcPr>
            <w:tcW w:w="1444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ins w:id="70" w:author="Qualcomm User" w:date="2011-11-21T17:16:00Z"/>
                <w:rFonts w:eastAsia="Times New Roman"/>
                <w:bCs/>
                <w:sz w:val="16"/>
                <w:szCs w:val="16"/>
                <w:highlight w:val="yellow"/>
                <w:rPrChange w:id="71" w:author="Qualcomm User" w:date="2011-11-21T17:37:00Z">
                  <w:rPr>
                    <w:ins w:id="72" w:author="Qualcomm User" w:date="2011-11-21T17:16:00Z"/>
                    <w:rFonts w:eastAsia="Times New Roman"/>
                    <w:bCs/>
                    <w:sz w:val="16"/>
                    <w:szCs w:val="16"/>
                  </w:rPr>
                </w:rPrChange>
              </w:rPr>
            </w:pPr>
            <w:ins w:id="73" w:author="Qualcomm User" w:date="2011-11-21T17:16:00Z">
              <w:r w:rsidRPr="00207F79">
                <w:rPr>
                  <w:sz w:val="16"/>
                  <w:szCs w:val="16"/>
                  <w:highlight w:val="yellow"/>
                  <w:rPrChange w:id="74" w:author="Qualcomm User" w:date="2011-11-21T17:37:00Z">
                    <w:rPr>
                      <w:sz w:val="16"/>
                      <w:szCs w:val="16"/>
                    </w:rPr>
                  </w:rPrChange>
                </w:rPr>
                <w:t>baseValue[i]</w:t>
              </w:r>
            </w:ins>
          </w:p>
        </w:tc>
        <w:tc>
          <w:tcPr>
            <w:tcW w:w="552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75" w:author="Qualcomm User" w:date="2011-11-21T17:16:00Z"/>
                <w:sz w:val="16"/>
                <w:szCs w:val="16"/>
                <w:highlight w:val="yellow"/>
                <w:rPrChange w:id="76" w:author="Qualcomm User" w:date="2011-11-21T17:37:00Z">
                  <w:rPr>
                    <w:ins w:id="77" w:author="Qualcomm User" w:date="2011-11-21T17:16:00Z"/>
                    <w:sz w:val="16"/>
                    <w:szCs w:val="16"/>
                  </w:rPr>
                </w:rPrChange>
              </w:rPr>
            </w:pPr>
            <w:ins w:id="78" w:author="Qualcomm User" w:date="2011-11-21T17:16:00Z">
              <w:r w:rsidRPr="00207F79">
                <w:rPr>
                  <w:rFonts w:eastAsia="Times New Roman"/>
                  <w:sz w:val="16"/>
                  <w:szCs w:val="16"/>
                  <w:highlight w:val="yellow"/>
                  <w:rPrChange w:id="79" w:author="Qualcomm User" w:date="2011-11-21T17:37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t>4</w:t>
              </w:r>
            </w:ins>
          </w:p>
        </w:tc>
        <w:tc>
          <w:tcPr>
            <w:tcW w:w="470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80" w:author="Qualcomm User" w:date="2011-11-21T17:16:00Z"/>
                <w:sz w:val="16"/>
                <w:szCs w:val="16"/>
                <w:highlight w:val="yellow"/>
                <w:rPrChange w:id="81" w:author="Qualcomm User" w:date="2011-11-21T17:37:00Z">
                  <w:rPr>
                    <w:ins w:id="82" w:author="Qualcomm User" w:date="2011-11-21T17:16:00Z"/>
                    <w:sz w:val="16"/>
                    <w:szCs w:val="16"/>
                  </w:rPr>
                </w:rPrChange>
              </w:rPr>
            </w:pPr>
            <w:ins w:id="83" w:author="Qualcomm User" w:date="2011-11-21T17:16:00Z">
              <w:r w:rsidRPr="00207F79">
                <w:rPr>
                  <w:rFonts w:eastAsia="Times New Roman"/>
                  <w:sz w:val="16"/>
                  <w:szCs w:val="16"/>
                  <w:highlight w:val="yellow"/>
                  <w:rPrChange w:id="84" w:author="Qualcomm User" w:date="2011-11-21T17:37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t>6</w:t>
              </w:r>
            </w:ins>
          </w:p>
        </w:tc>
        <w:tc>
          <w:tcPr>
            <w:tcW w:w="470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85" w:author="Qualcomm User" w:date="2011-11-21T17:16:00Z"/>
                <w:sz w:val="16"/>
                <w:szCs w:val="16"/>
                <w:highlight w:val="yellow"/>
                <w:rPrChange w:id="86" w:author="Qualcomm User" w:date="2011-11-21T17:37:00Z">
                  <w:rPr>
                    <w:ins w:id="87" w:author="Qualcomm User" w:date="2011-11-21T17:16:00Z"/>
                    <w:sz w:val="16"/>
                    <w:szCs w:val="16"/>
                  </w:rPr>
                </w:rPrChange>
              </w:rPr>
            </w:pPr>
            <w:ins w:id="88" w:author="Qualcomm User" w:date="2011-11-21T17:16:00Z">
              <w:r w:rsidRPr="00207F79">
                <w:rPr>
                  <w:rFonts w:eastAsia="Times New Roman"/>
                  <w:sz w:val="16"/>
                  <w:szCs w:val="16"/>
                  <w:highlight w:val="yellow"/>
                  <w:rPrChange w:id="89" w:author="Qualcomm User" w:date="2011-11-21T17:37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t>8</w:t>
              </w:r>
            </w:ins>
          </w:p>
        </w:tc>
        <w:tc>
          <w:tcPr>
            <w:tcW w:w="470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90" w:author="Qualcomm User" w:date="2011-11-21T17:16:00Z"/>
                <w:sz w:val="16"/>
                <w:szCs w:val="16"/>
                <w:highlight w:val="yellow"/>
                <w:rPrChange w:id="91" w:author="Qualcomm User" w:date="2011-11-21T17:37:00Z">
                  <w:rPr>
                    <w:ins w:id="92" w:author="Qualcomm User" w:date="2011-11-21T17:16:00Z"/>
                    <w:sz w:val="16"/>
                    <w:szCs w:val="16"/>
                  </w:rPr>
                </w:rPrChange>
              </w:rPr>
            </w:pPr>
            <w:ins w:id="93" w:author="Qualcomm User" w:date="2011-11-21T17:16:00Z">
              <w:r w:rsidRPr="00207F79">
                <w:rPr>
                  <w:rFonts w:eastAsia="Times New Roman"/>
                  <w:sz w:val="16"/>
                  <w:szCs w:val="16"/>
                  <w:highlight w:val="yellow"/>
                  <w:rPrChange w:id="94" w:author="Qualcomm User" w:date="2011-11-21T17:37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t>12</w:t>
              </w:r>
            </w:ins>
          </w:p>
        </w:tc>
        <w:tc>
          <w:tcPr>
            <w:tcW w:w="470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95" w:author="Qualcomm User" w:date="2011-11-21T17:16:00Z"/>
                <w:sz w:val="16"/>
                <w:szCs w:val="16"/>
                <w:highlight w:val="yellow"/>
                <w:rPrChange w:id="96" w:author="Qualcomm User" w:date="2011-11-21T17:37:00Z">
                  <w:rPr>
                    <w:ins w:id="97" w:author="Qualcomm User" w:date="2011-11-21T17:16:00Z"/>
                    <w:sz w:val="16"/>
                    <w:szCs w:val="16"/>
                  </w:rPr>
                </w:rPrChange>
              </w:rPr>
            </w:pPr>
            <w:ins w:id="98" w:author="Qualcomm User" w:date="2011-11-21T17:16:00Z">
              <w:r w:rsidRPr="00207F79">
                <w:rPr>
                  <w:rFonts w:eastAsia="Times New Roman"/>
                  <w:sz w:val="16"/>
                  <w:szCs w:val="16"/>
                  <w:highlight w:val="yellow"/>
                  <w:rPrChange w:id="99" w:author="Qualcomm User" w:date="2011-11-21T17:37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t>16</w:t>
              </w:r>
            </w:ins>
          </w:p>
        </w:tc>
        <w:tc>
          <w:tcPr>
            <w:tcW w:w="470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100" w:author="Qualcomm User" w:date="2011-11-21T17:16:00Z"/>
                <w:rFonts w:eastAsia="Times New Roman"/>
                <w:bCs/>
                <w:sz w:val="16"/>
                <w:szCs w:val="16"/>
                <w:highlight w:val="yellow"/>
                <w:rPrChange w:id="101" w:author="Qualcomm User" w:date="2011-11-21T17:37:00Z">
                  <w:rPr>
                    <w:ins w:id="102" w:author="Qualcomm User" w:date="2011-11-21T17:16:00Z"/>
                    <w:rFonts w:eastAsia="Times New Roman"/>
                    <w:bCs/>
                    <w:sz w:val="16"/>
                    <w:szCs w:val="16"/>
                  </w:rPr>
                </w:rPrChange>
              </w:rPr>
            </w:pPr>
            <w:ins w:id="103" w:author="Qualcomm User" w:date="2011-11-21T17:16:00Z">
              <w:r w:rsidRPr="00207F79">
                <w:rPr>
                  <w:rFonts w:eastAsia="Times New Roman"/>
                  <w:sz w:val="16"/>
                  <w:szCs w:val="16"/>
                  <w:highlight w:val="yellow"/>
                  <w:rPrChange w:id="104" w:author="Qualcomm User" w:date="2011-11-21T17:37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t>24</w:t>
              </w:r>
            </w:ins>
          </w:p>
        </w:tc>
        <w:tc>
          <w:tcPr>
            <w:tcW w:w="470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105" w:author="Qualcomm User" w:date="2011-11-21T17:33:00Z"/>
                <w:rFonts w:eastAsia="Times New Roman"/>
                <w:sz w:val="16"/>
                <w:szCs w:val="16"/>
                <w:highlight w:val="yellow"/>
                <w:rPrChange w:id="106" w:author="Qualcomm User" w:date="2011-11-21T17:37:00Z">
                  <w:rPr>
                    <w:ins w:id="107" w:author="Qualcomm User" w:date="2011-11-21T17:33:00Z"/>
                    <w:rFonts w:eastAsia="Times New Roman"/>
                    <w:sz w:val="16"/>
                    <w:szCs w:val="16"/>
                  </w:rPr>
                </w:rPrChange>
              </w:rPr>
            </w:pPr>
            <w:ins w:id="108" w:author="Qualcomm User" w:date="2011-11-21T17:33:00Z">
              <w:r w:rsidRPr="00207F79">
                <w:rPr>
                  <w:rFonts w:eastAsia="Times New Roman"/>
                  <w:sz w:val="16"/>
                  <w:szCs w:val="16"/>
                  <w:highlight w:val="yellow"/>
                  <w:rPrChange w:id="109" w:author="Qualcomm User" w:date="2011-11-21T17:37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t>32</w:t>
              </w:r>
            </w:ins>
          </w:p>
        </w:tc>
      </w:tr>
      <w:tr w:rsidR="00E30261" w:rsidRPr="00210652" w:rsidTr="002939E2">
        <w:trPr>
          <w:cantSplit/>
          <w:trHeight w:hRule="exact" w:val="285"/>
          <w:jc w:val="center"/>
          <w:ins w:id="110" w:author="Qualcomm User" w:date="2011-11-21T17:12:00Z"/>
        </w:trPr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ins w:id="111" w:author="Qualcomm User" w:date="2011-11-21T17:12:00Z"/>
                <w:rFonts w:eastAsia="Times New Roman"/>
                <w:bCs/>
                <w:sz w:val="16"/>
                <w:szCs w:val="16"/>
                <w:highlight w:val="yellow"/>
                <w:rPrChange w:id="112" w:author="Qualcomm User" w:date="2011-11-21T17:37:00Z">
                  <w:rPr>
                    <w:ins w:id="113" w:author="Qualcomm User" w:date="2011-11-21T17:12:00Z"/>
                    <w:rFonts w:eastAsia="Times New Roman"/>
                    <w:bCs/>
                    <w:sz w:val="16"/>
                    <w:szCs w:val="16"/>
                  </w:rPr>
                </w:rPrChange>
              </w:rPr>
            </w:pPr>
            <w:ins w:id="114" w:author="Qualcomm User" w:date="2011-11-21T17:21:00Z">
              <w:r w:rsidRPr="00207F79">
                <w:rPr>
                  <w:highlight w:val="yellow"/>
                  <w:lang/>
                  <w:rPrChange w:id="115" w:author="Qualcomm User" w:date="2011-11-21T17:37:00Z">
                    <w:rPr>
                      <w:lang/>
                    </w:rPr>
                  </w:rPrChange>
                </w:rPr>
                <w:t>flen</w:t>
              </w:r>
            </w:ins>
            <w:ins w:id="116" w:author="Qualcomm User" w:date="2011-11-21T17:14:00Z">
              <w:r w:rsidRPr="00207F79">
                <w:rPr>
                  <w:highlight w:val="yellow"/>
                  <w:lang/>
                  <w:rPrChange w:id="117" w:author="Qualcomm User" w:date="2011-11-21T17:37:00Z">
                    <w:rPr>
                      <w:lang/>
                    </w:rPr>
                  </w:rPrChange>
                </w:rPr>
                <w:t> </w:t>
              </w:r>
              <w:r w:rsidRPr="00207F79">
                <w:rPr>
                  <w:highlight w:val="yellow"/>
                  <w:lang/>
                  <w:rPrChange w:id="118" w:author="Qualcomm User" w:date="2011-11-21T17:37:00Z">
                    <w:rPr>
                      <w:lang/>
                    </w:rPr>
                  </w:rPrChange>
                </w:rPr>
                <w:t>[i]</w:t>
              </w:r>
            </w:ins>
          </w:p>
        </w:tc>
        <w:tc>
          <w:tcPr>
            <w:tcW w:w="552" w:type="dxa"/>
            <w:tcBorders>
              <w:bottom w:val="single" w:sz="4" w:space="0" w:color="auto"/>
            </w:tcBorders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119" w:author="Qualcomm User" w:date="2011-11-21T17:12:00Z"/>
                <w:sz w:val="16"/>
                <w:szCs w:val="16"/>
                <w:highlight w:val="yellow"/>
                <w:rPrChange w:id="120" w:author="Qualcomm User" w:date="2011-11-21T17:37:00Z">
                  <w:rPr>
                    <w:ins w:id="121" w:author="Qualcomm User" w:date="2011-11-21T17:12:00Z"/>
                    <w:sz w:val="16"/>
                    <w:szCs w:val="16"/>
                  </w:rPr>
                </w:rPrChange>
              </w:rPr>
            </w:pPr>
            <w:ins w:id="122" w:author="Qualcomm User" w:date="2011-11-21T17:20:00Z">
              <w:r w:rsidRPr="00207F79">
                <w:rPr>
                  <w:sz w:val="16"/>
                  <w:szCs w:val="16"/>
                  <w:highlight w:val="yellow"/>
                  <w:rPrChange w:id="123" w:author="Qualcomm User" w:date="2011-11-21T17:37:00Z">
                    <w:rPr>
                      <w:sz w:val="16"/>
                      <w:szCs w:val="16"/>
                    </w:rPr>
                  </w:rPrChange>
                </w:rPr>
                <w:t>1</w:t>
              </w:r>
            </w:ins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124" w:author="Qualcomm User" w:date="2011-11-21T17:12:00Z"/>
                <w:sz w:val="16"/>
                <w:szCs w:val="16"/>
                <w:highlight w:val="yellow"/>
                <w:rPrChange w:id="125" w:author="Qualcomm User" w:date="2011-11-21T17:37:00Z">
                  <w:rPr>
                    <w:ins w:id="126" w:author="Qualcomm User" w:date="2011-11-21T17:12:00Z"/>
                    <w:sz w:val="16"/>
                    <w:szCs w:val="16"/>
                  </w:rPr>
                </w:rPrChange>
              </w:rPr>
            </w:pPr>
            <w:ins w:id="127" w:author="Qualcomm User" w:date="2011-11-21T17:20:00Z">
              <w:r w:rsidRPr="00207F79">
                <w:rPr>
                  <w:sz w:val="16"/>
                  <w:szCs w:val="16"/>
                  <w:highlight w:val="yellow"/>
                  <w:rPrChange w:id="128" w:author="Qualcomm User" w:date="2011-11-21T17:37:00Z">
                    <w:rPr>
                      <w:sz w:val="16"/>
                      <w:szCs w:val="16"/>
                    </w:rPr>
                  </w:rPrChange>
                </w:rPr>
                <w:t>1</w:t>
              </w:r>
            </w:ins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E30261" w:rsidRPr="00207F79" w:rsidRDefault="00E30261" w:rsidP="003F7E81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center" w:pos="127"/>
              </w:tabs>
              <w:spacing w:before="100" w:after="100" w:line="190" w:lineRule="exact"/>
              <w:rPr>
                <w:ins w:id="129" w:author="Qualcomm User" w:date="2011-11-21T17:12:00Z"/>
                <w:sz w:val="16"/>
                <w:szCs w:val="16"/>
                <w:highlight w:val="yellow"/>
                <w:rPrChange w:id="130" w:author="Qualcomm User" w:date="2011-11-21T17:37:00Z">
                  <w:rPr>
                    <w:ins w:id="131" w:author="Qualcomm User" w:date="2011-11-21T17:12:00Z"/>
                    <w:sz w:val="16"/>
                    <w:szCs w:val="16"/>
                  </w:rPr>
                </w:rPrChange>
              </w:rPr>
            </w:pPr>
            <w:ins w:id="132" w:author="Qualcomm User" w:date="2011-11-21T17:14:00Z">
              <w:r w:rsidRPr="00207F79">
                <w:rPr>
                  <w:sz w:val="16"/>
                  <w:szCs w:val="16"/>
                  <w:highlight w:val="yellow"/>
                  <w:rPrChange w:id="133" w:author="Qualcomm User" w:date="2011-11-21T17:37:00Z">
                    <w:rPr>
                      <w:sz w:val="16"/>
                      <w:szCs w:val="16"/>
                    </w:rPr>
                  </w:rPrChange>
                </w:rPr>
                <w:tab/>
              </w:r>
            </w:ins>
            <w:ins w:id="134" w:author="Qualcomm User" w:date="2011-11-21T17:20:00Z">
              <w:r w:rsidRPr="00207F79">
                <w:rPr>
                  <w:sz w:val="16"/>
                  <w:szCs w:val="16"/>
                  <w:highlight w:val="yellow"/>
                  <w:rPrChange w:id="135" w:author="Qualcomm User" w:date="2011-11-21T17:37:00Z">
                    <w:rPr>
                      <w:sz w:val="16"/>
                      <w:szCs w:val="16"/>
                    </w:rPr>
                  </w:rPrChange>
                </w:rPr>
                <w:t>2</w:t>
              </w:r>
            </w:ins>
          </w:p>
        </w:tc>
        <w:tc>
          <w:tcPr>
            <w:tcW w:w="470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136" w:author="Qualcomm User" w:date="2011-11-21T17:12:00Z"/>
                <w:sz w:val="16"/>
                <w:szCs w:val="16"/>
                <w:highlight w:val="yellow"/>
                <w:rPrChange w:id="137" w:author="Qualcomm User" w:date="2011-11-21T17:37:00Z">
                  <w:rPr>
                    <w:ins w:id="138" w:author="Qualcomm User" w:date="2011-11-21T17:12:00Z"/>
                    <w:sz w:val="16"/>
                    <w:szCs w:val="16"/>
                  </w:rPr>
                </w:rPrChange>
              </w:rPr>
            </w:pPr>
            <w:ins w:id="139" w:author="Qualcomm User" w:date="2011-11-21T17:20:00Z">
              <w:r w:rsidRPr="00207F79">
                <w:rPr>
                  <w:sz w:val="16"/>
                  <w:szCs w:val="16"/>
                  <w:highlight w:val="yellow"/>
                  <w:rPrChange w:id="140" w:author="Qualcomm User" w:date="2011-11-21T17:37:00Z">
                    <w:rPr>
                      <w:sz w:val="16"/>
                      <w:szCs w:val="16"/>
                    </w:rPr>
                  </w:rPrChange>
                </w:rPr>
                <w:t>2</w:t>
              </w:r>
            </w:ins>
          </w:p>
        </w:tc>
        <w:tc>
          <w:tcPr>
            <w:tcW w:w="470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141" w:author="Qualcomm User" w:date="2011-11-21T17:12:00Z"/>
                <w:sz w:val="16"/>
                <w:szCs w:val="16"/>
                <w:highlight w:val="yellow"/>
                <w:rPrChange w:id="142" w:author="Qualcomm User" w:date="2011-11-21T17:37:00Z">
                  <w:rPr>
                    <w:ins w:id="143" w:author="Qualcomm User" w:date="2011-11-21T17:12:00Z"/>
                    <w:sz w:val="16"/>
                    <w:szCs w:val="16"/>
                  </w:rPr>
                </w:rPrChange>
              </w:rPr>
            </w:pPr>
            <w:ins w:id="144" w:author="Qualcomm User" w:date="2011-11-21T17:20:00Z">
              <w:r w:rsidRPr="00207F79">
                <w:rPr>
                  <w:sz w:val="16"/>
                  <w:szCs w:val="16"/>
                  <w:highlight w:val="yellow"/>
                  <w:rPrChange w:id="145" w:author="Qualcomm User" w:date="2011-11-21T17:37:00Z">
                    <w:rPr>
                      <w:sz w:val="16"/>
                      <w:szCs w:val="16"/>
                    </w:rPr>
                  </w:rPrChange>
                </w:rPr>
                <w:t>3</w:t>
              </w:r>
            </w:ins>
          </w:p>
        </w:tc>
        <w:tc>
          <w:tcPr>
            <w:tcW w:w="470" w:type="dxa"/>
          </w:tcPr>
          <w:p w:rsidR="00E30261" w:rsidRPr="00207F79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146" w:author="Qualcomm User" w:date="2011-11-21T17:12:00Z"/>
                <w:rFonts w:eastAsia="Times New Roman"/>
                <w:bCs/>
                <w:sz w:val="16"/>
                <w:szCs w:val="16"/>
                <w:highlight w:val="yellow"/>
                <w:rPrChange w:id="147" w:author="Qualcomm User" w:date="2011-11-21T17:37:00Z">
                  <w:rPr>
                    <w:ins w:id="148" w:author="Qualcomm User" w:date="2011-11-21T17:12:00Z"/>
                    <w:rFonts w:eastAsia="Times New Roman"/>
                    <w:bCs/>
                    <w:sz w:val="16"/>
                    <w:szCs w:val="16"/>
                  </w:rPr>
                </w:rPrChange>
              </w:rPr>
            </w:pPr>
            <w:ins w:id="149" w:author="Qualcomm User" w:date="2011-11-21T17:20:00Z">
              <w:r w:rsidRPr="00207F79">
                <w:rPr>
                  <w:rFonts w:eastAsia="Times New Roman"/>
                  <w:bCs/>
                  <w:sz w:val="16"/>
                  <w:szCs w:val="16"/>
                  <w:highlight w:val="yellow"/>
                  <w:rPrChange w:id="150" w:author="Qualcomm User" w:date="2011-11-21T17:37:00Z">
                    <w:rPr>
                      <w:rFonts w:eastAsia="Times New Roman"/>
                      <w:bCs/>
                      <w:sz w:val="16"/>
                      <w:szCs w:val="16"/>
                    </w:rPr>
                  </w:rPrChange>
                </w:rPr>
                <w:t>3</w:t>
              </w:r>
            </w:ins>
          </w:p>
        </w:tc>
        <w:tc>
          <w:tcPr>
            <w:tcW w:w="470" w:type="dxa"/>
          </w:tcPr>
          <w:p w:rsidR="00E30261" w:rsidRPr="00FF048E" w:rsidRDefault="00E30261" w:rsidP="0012475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151" w:author="Qualcomm User" w:date="2011-11-21T17:33:00Z"/>
                <w:rFonts w:eastAsia="Times New Roman"/>
                <w:bCs/>
                <w:sz w:val="16"/>
                <w:szCs w:val="16"/>
              </w:rPr>
            </w:pPr>
            <w:ins w:id="152" w:author="Qualcomm User" w:date="2011-11-21T17:33:00Z">
              <w:r w:rsidRPr="00207F79">
                <w:rPr>
                  <w:rFonts w:eastAsia="Times New Roman"/>
                  <w:bCs/>
                  <w:sz w:val="16"/>
                  <w:szCs w:val="16"/>
                  <w:highlight w:val="yellow"/>
                  <w:rPrChange w:id="153" w:author="Qualcomm User" w:date="2011-11-21T17:37:00Z">
                    <w:rPr>
                      <w:rFonts w:eastAsia="Times New Roman"/>
                      <w:bCs/>
                      <w:sz w:val="16"/>
                      <w:szCs w:val="16"/>
                    </w:rPr>
                  </w:rPrChange>
                </w:rPr>
                <w:t>-</w:t>
              </w:r>
            </w:ins>
          </w:p>
        </w:tc>
      </w:tr>
    </w:tbl>
    <w:p w:rsidR="00117594" w:rsidRPr="00210652" w:rsidRDefault="00117594" w:rsidP="002A4DB9"/>
    <w:p w:rsidR="002A4DB9" w:rsidRPr="00210652" w:rsidRDefault="002A4DB9" w:rsidP="002A4DB9">
      <w:r w:rsidRPr="00210652">
        <w:t>The variable halfTrafoSize is set equal to 1 &lt;&lt; ( log2TrafoSize – 1 ).</w:t>
      </w:r>
      <w:ins w:id="154" w:author="Qualcomm User" w:date="2011-11-21T17:37:00Z">
        <w:r w:rsidR="000C29D5">
          <w:t xml:space="preserve"> </w:t>
        </w:r>
        <w:r w:rsidR="000C29D5" w:rsidRPr="00210652">
          <w:rPr>
            <w:noProof/>
          </w:rPr>
          <w:t xml:space="preserve">The vector </w:t>
        </w:r>
        <w:r w:rsidR="000C29D5" w:rsidRPr="00890621">
          <w:rPr>
            <w:lang/>
          </w:rPr>
          <w:t>baseValue</w:t>
        </w:r>
        <w:r w:rsidR="000C29D5" w:rsidRPr="00210652">
          <w:rPr>
            <w:noProof/>
          </w:rPr>
          <w:t xml:space="preserve">[ i ] </w:t>
        </w:r>
        <w:r w:rsidR="000C29D5">
          <w:rPr>
            <w:noProof/>
          </w:rPr>
          <w:t xml:space="preserve">and </w:t>
        </w:r>
        <w:r w:rsidR="000C29D5">
          <w:rPr>
            <w:lang/>
          </w:rPr>
          <w:t>flen</w:t>
        </w:r>
        <w:r w:rsidR="000C29D5">
          <w:rPr>
            <w:lang/>
          </w:rPr>
          <w:t>[i]</w:t>
        </w:r>
        <w:r w:rsidR="000C29D5">
          <w:rPr>
            <w:noProof/>
          </w:rPr>
          <w:t xml:space="preserve"> are</w:t>
        </w:r>
        <w:r w:rsidR="000C29D5" w:rsidRPr="00210652">
          <w:rPr>
            <w:noProof/>
          </w:rPr>
          <w:t xml:space="preserve"> specified in </w:t>
        </w:r>
        <w:r w:rsidR="000C29D5" w:rsidRPr="00210652">
          <w:rPr>
            <w:noProof/>
          </w:rPr>
          <w:fldChar w:fldCharType="begin" w:fldLock="1"/>
        </w:r>
        <w:r w:rsidR="000C29D5" w:rsidRPr="00210652">
          <w:rPr>
            <w:noProof/>
          </w:rPr>
          <w:instrText xml:space="preserve"> REF _Ref292720351 \h </w:instrText>
        </w:r>
        <w:r w:rsidR="000C29D5" w:rsidRPr="00210652">
          <w:rPr>
            <w:noProof/>
          </w:rPr>
        </w:r>
        <w:r w:rsidR="000C29D5" w:rsidRPr="00210652">
          <w:rPr>
            <w:noProof/>
          </w:rPr>
          <w:fldChar w:fldCharType="separate"/>
        </w:r>
        <w:r w:rsidR="000C29D5" w:rsidRPr="00210652">
          <w:t xml:space="preserve">Table </w:t>
        </w:r>
        <w:r w:rsidR="000C29D5" w:rsidRPr="00210652">
          <w:rPr>
            <w:noProof/>
          </w:rPr>
          <w:t>9</w:t>
        </w:r>
        <w:r w:rsidR="000C29D5" w:rsidRPr="00210652">
          <w:noBreakHyphen/>
        </w:r>
        <w:r w:rsidR="000C29D5" w:rsidRPr="00210652">
          <w:rPr>
            <w:noProof/>
          </w:rPr>
          <w:t>53</w:t>
        </w:r>
        <w:r w:rsidR="000C29D5" w:rsidRPr="00210652">
          <w:rPr>
            <w:noProof/>
          </w:rPr>
          <w:fldChar w:fldCharType="end"/>
        </w:r>
        <w:r w:rsidR="000C29D5" w:rsidRPr="00210652">
          <w:rPr>
            <w:noProof/>
          </w:rPr>
          <w:t>.</w:t>
        </w:r>
      </w:ins>
    </w:p>
    <w:p w:rsidR="003E721D" w:rsidRPr="00207F79" w:rsidRDefault="003E721D" w:rsidP="003E721D">
      <w:pPr>
        <w:numPr>
          <w:ilvl w:val="0"/>
          <w:numId w:val="3"/>
        </w:numPr>
        <w:tabs>
          <w:tab w:val="clear" w:pos="794"/>
          <w:tab w:val="left" w:pos="400"/>
        </w:tabs>
        <w:rPr>
          <w:ins w:id="155" w:author="Qualcomm User" w:date="2011-11-21T16:58:00Z"/>
          <w:highlight w:val="yellow"/>
          <w:rPrChange w:id="156" w:author="Qualcomm User" w:date="2011-11-21T17:37:00Z">
            <w:rPr>
              <w:ins w:id="157" w:author="Qualcomm User" w:date="2011-11-21T16:58:00Z"/>
            </w:rPr>
          </w:rPrChange>
        </w:rPr>
      </w:pPr>
      <w:ins w:id="158" w:author="Qualcomm User" w:date="2011-11-21T16:58:00Z">
        <w:r w:rsidRPr="00207F79">
          <w:rPr>
            <w:highlight w:val="yellow"/>
            <w:rPrChange w:id="159" w:author="Qualcomm User" w:date="2011-11-21T17:37:00Z">
              <w:rPr/>
            </w:rPrChange>
          </w:rPr>
          <w:t xml:space="preserve">If </w:t>
        </w:r>
        <w:r w:rsidR="00977692" w:rsidRPr="00207F79">
          <w:rPr>
            <w:highlight w:val="yellow"/>
            <w:rPrChange w:id="160" w:author="Qualcomm User" w:date="2011-11-21T17:37:00Z">
              <w:rPr/>
            </w:rPrChange>
          </w:rPr>
          <w:t>the value of the syntax element last_significant_coeff_position</w:t>
        </w:r>
        <w:r w:rsidRPr="00207F79">
          <w:rPr>
            <w:highlight w:val="yellow"/>
            <w:rPrChange w:id="161" w:author="Qualcomm User" w:date="2011-11-21T17:37:00Z">
              <w:rPr/>
            </w:rPrChange>
          </w:rPr>
          <w:t xml:space="preserve"> is smaller than </w:t>
        </w:r>
      </w:ins>
      <w:ins w:id="162" w:author="Qualcomm User" w:date="2011-11-21T16:59:00Z">
        <w:r w:rsidR="00977692" w:rsidRPr="00207F79">
          <w:rPr>
            <w:highlight w:val="yellow"/>
            <w:rPrChange w:id="163" w:author="Qualcomm User" w:date="2011-11-21T17:37:00Z">
              <w:rPr/>
            </w:rPrChange>
          </w:rPr>
          <w:t>4</w:t>
        </w:r>
      </w:ins>
      <w:ins w:id="164" w:author="Qualcomm User" w:date="2011-11-21T16:58:00Z">
        <w:r w:rsidRPr="00207F79">
          <w:rPr>
            <w:highlight w:val="yellow"/>
            <w:rPrChange w:id="165" w:author="Qualcomm User" w:date="2011-11-21T17:37:00Z">
              <w:rPr/>
            </w:rPrChange>
          </w:rPr>
          <w:t>, the TU binarization process as specified in subclause </w:t>
        </w:r>
        <w:r w:rsidRPr="00207F79">
          <w:rPr>
            <w:highlight w:val="yellow"/>
            <w:rPrChange w:id="166" w:author="Qualcomm User" w:date="2011-11-21T17:37:00Z">
              <w:rPr/>
            </w:rPrChange>
          </w:rPr>
          <w:fldChar w:fldCharType="begin"/>
        </w:r>
        <w:r w:rsidRPr="00207F79">
          <w:rPr>
            <w:highlight w:val="yellow"/>
            <w:rPrChange w:id="167" w:author="Qualcomm User" w:date="2011-11-21T17:37:00Z">
              <w:rPr/>
            </w:rPrChange>
          </w:rPr>
          <w:instrText xml:space="preserve"> REF _Ref36264338 \r \h </w:instrText>
        </w:r>
        <w:r w:rsidRPr="00207F79">
          <w:rPr>
            <w:highlight w:val="yellow"/>
            <w:rPrChange w:id="168" w:author="Qualcomm User" w:date="2011-11-21T17:37:00Z">
              <w:rPr/>
            </w:rPrChange>
          </w:rPr>
        </w:r>
      </w:ins>
      <w:r w:rsidR="00207F79">
        <w:rPr>
          <w:highlight w:val="yellow"/>
        </w:rPr>
        <w:instrText xml:space="preserve"> \* MERGEFORMAT </w:instrText>
      </w:r>
      <w:ins w:id="169" w:author="Qualcomm User" w:date="2011-11-21T16:58:00Z">
        <w:r w:rsidRPr="00207F79">
          <w:rPr>
            <w:highlight w:val="yellow"/>
            <w:rPrChange w:id="170" w:author="Qualcomm User" w:date="2011-11-21T17:37:00Z">
              <w:rPr/>
            </w:rPrChange>
          </w:rPr>
          <w:fldChar w:fldCharType="separate"/>
        </w:r>
        <w:r w:rsidRPr="00207F79">
          <w:rPr>
            <w:highlight w:val="yellow"/>
            <w:rPrChange w:id="171" w:author="Qualcomm User" w:date="2011-11-21T17:37:00Z">
              <w:rPr/>
            </w:rPrChange>
          </w:rPr>
          <w:t>9.3.2.2</w:t>
        </w:r>
        <w:r w:rsidRPr="00207F79">
          <w:rPr>
            <w:highlight w:val="yellow"/>
            <w:rPrChange w:id="172" w:author="Qualcomm User" w:date="2011-11-21T17:37:00Z">
              <w:rPr/>
            </w:rPrChange>
          </w:rPr>
          <w:fldChar w:fldCharType="end"/>
        </w:r>
        <w:r w:rsidRPr="00207F79">
          <w:rPr>
            <w:highlight w:val="yellow"/>
            <w:rPrChange w:id="173" w:author="Qualcomm User" w:date="2011-11-21T17:37:00Z">
              <w:rPr/>
            </w:rPrChange>
          </w:rPr>
          <w:t xml:space="preserve"> is invoked with the value of the syntax element last_significant_coeff_position and cMax = </w:t>
        </w:r>
      </w:ins>
      <w:ins w:id="174" w:author="Qualcomm User" w:date="2011-11-21T16:59:00Z">
        <w:r w:rsidR="00603856" w:rsidRPr="00207F79">
          <w:rPr>
            <w:highlight w:val="yellow"/>
            <w:rPrChange w:id="175" w:author="Qualcomm User" w:date="2011-11-21T17:37:00Z">
              <w:rPr/>
            </w:rPrChange>
          </w:rPr>
          <w:t xml:space="preserve"> </w:t>
        </w:r>
      </w:ins>
      <w:ins w:id="176" w:author="Qualcomm User" w:date="2011-11-21T17:01:00Z">
        <w:r w:rsidR="00C429A7" w:rsidRPr="00207F79">
          <w:rPr>
            <w:highlight w:val="yellow"/>
            <w:rPrChange w:id="177" w:author="Qualcomm User" w:date="2011-11-21T17:37:00Z">
              <w:rPr/>
            </w:rPrChange>
          </w:rPr>
          <w:t>(  log2TrafoSize &lt;&lt;1 ) -</w:t>
        </w:r>
        <w:r w:rsidR="00C429A7" w:rsidRPr="00207F79">
          <w:rPr>
            <w:highlight w:val="yellow"/>
            <w:rPrChange w:id="178" w:author="Qualcomm User" w:date="2011-11-21T17:37:00Z">
              <w:rPr/>
            </w:rPrChange>
          </w:rPr>
          <w:t>1</w:t>
        </w:r>
      </w:ins>
      <w:ins w:id="179" w:author="Qualcomm User" w:date="2011-11-21T16:58:00Z">
        <w:r w:rsidRPr="00207F79">
          <w:rPr>
            <w:highlight w:val="yellow"/>
            <w:rPrChange w:id="180" w:author="Qualcomm User" w:date="2011-11-21T17:37:00Z">
              <w:rPr/>
            </w:rPrChange>
          </w:rPr>
          <w:t xml:space="preserve"> as input and the bin string as output.</w:t>
        </w:r>
      </w:ins>
    </w:p>
    <w:p w:rsidR="00FD1364" w:rsidRPr="00207F79" w:rsidRDefault="0054199C" w:rsidP="00FD1364">
      <w:pPr>
        <w:numPr>
          <w:ilvl w:val="0"/>
          <w:numId w:val="3"/>
        </w:numPr>
        <w:tabs>
          <w:tab w:val="clear" w:pos="794"/>
          <w:tab w:val="left" w:pos="400"/>
        </w:tabs>
        <w:rPr>
          <w:ins w:id="181" w:author="Qualcomm User" w:date="2011-11-21T17:20:00Z"/>
          <w:highlight w:val="yellow"/>
          <w:rPrChange w:id="182" w:author="Qualcomm User" w:date="2011-11-21T17:37:00Z">
            <w:rPr>
              <w:ins w:id="183" w:author="Qualcomm User" w:date="2011-11-21T17:20:00Z"/>
            </w:rPr>
          </w:rPrChange>
        </w:rPr>
      </w:pPr>
      <w:ins w:id="184" w:author="Qualcomm User" w:date="2011-11-21T17:01:00Z">
        <w:r w:rsidRPr="00207F79">
          <w:rPr>
            <w:highlight w:val="yellow"/>
            <w:rPrChange w:id="185" w:author="Qualcomm User" w:date="2011-11-21T17:37:00Z">
              <w:rPr/>
            </w:rPrChange>
          </w:rPr>
          <w:t>Otherwise</w:t>
        </w:r>
      </w:ins>
      <w:ins w:id="186" w:author="Qualcomm User" w:date="2011-11-21T17:02:00Z">
        <w:r w:rsidR="00FD1364" w:rsidRPr="00207F79">
          <w:rPr>
            <w:highlight w:val="yellow"/>
            <w:rPrChange w:id="187" w:author="Qualcomm User" w:date="2011-11-21T17:37:00Z">
              <w:rPr/>
            </w:rPrChange>
          </w:rPr>
          <w:t>, the bin string of the syntax element consists of a prefix bin string and suffix bin string as follows.</w:t>
        </w:r>
      </w:ins>
    </w:p>
    <w:p w:rsidR="003F7E81" w:rsidRPr="00207F79" w:rsidRDefault="00313851" w:rsidP="003F7E81">
      <w:pPr>
        <w:numPr>
          <w:ilvl w:val="1"/>
          <w:numId w:val="3"/>
        </w:numPr>
        <w:tabs>
          <w:tab w:val="clear" w:pos="794"/>
          <w:tab w:val="left" w:pos="400"/>
        </w:tabs>
        <w:rPr>
          <w:ins w:id="188" w:author="Qualcomm User" w:date="2011-11-21T17:02:00Z"/>
          <w:highlight w:val="yellow"/>
          <w:rPrChange w:id="189" w:author="Qualcomm User" w:date="2011-11-21T17:37:00Z">
            <w:rPr>
              <w:ins w:id="190" w:author="Qualcomm User" w:date="2011-11-21T17:02:00Z"/>
            </w:rPr>
          </w:rPrChange>
        </w:rPr>
      </w:pPr>
      <w:ins w:id="191" w:author="Qualcomm User" w:date="2011-11-21T17:34:00Z">
        <w:r w:rsidRPr="00207F79">
          <w:rPr>
            <w:highlight w:val="yellow"/>
            <w:lang/>
            <w:rPrChange w:id="192" w:author="Qualcomm User" w:date="2011-11-21T17:37:00Z">
              <w:rPr>
                <w:lang/>
              </w:rPr>
            </w:rPrChange>
          </w:rPr>
          <w:t>T</w:t>
        </w:r>
        <w:r w:rsidRPr="00207F79">
          <w:rPr>
            <w:highlight w:val="yellow"/>
            <w:lang/>
            <w:rPrChange w:id="193" w:author="Qualcomm User" w:date="2011-11-21T17:37:00Z">
              <w:rPr>
                <w:lang/>
              </w:rPr>
            </w:rPrChange>
          </w:rPr>
          <w:t>he symbol value of last_significant_coefficient</w:t>
        </w:r>
        <w:r w:rsidRPr="00207F79">
          <w:rPr>
            <w:highlight w:val="yellow"/>
            <w:rPrChange w:id="194" w:author="Qualcomm User" w:date="2011-11-21T17:37:00Z">
              <w:rPr/>
            </w:rPrChange>
          </w:rPr>
          <w:t xml:space="preserve"> </w:t>
        </w:r>
        <w:r w:rsidRPr="00207F79">
          <w:rPr>
            <w:highlight w:val="yellow"/>
            <w:rPrChange w:id="195" w:author="Qualcomm User" w:date="2011-11-21T17:37:00Z">
              <w:rPr/>
            </w:rPrChange>
          </w:rPr>
          <w:t xml:space="preserve">is the range of </w:t>
        </w:r>
        <w:r w:rsidRPr="00207F79">
          <w:rPr>
            <w:highlight w:val="yellow"/>
            <w:lang/>
            <w:rPrChange w:id="196" w:author="Qualcomm User" w:date="2011-11-21T17:37:00Z">
              <w:rPr>
                <w:lang/>
              </w:rPr>
            </w:rPrChange>
          </w:rPr>
          <w:t>baseValue</w:t>
        </w:r>
        <w:r w:rsidRPr="00207F79">
          <w:rPr>
            <w:sz w:val="16"/>
            <w:szCs w:val="16"/>
            <w:highlight w:val="yellow"/>
            <w:rPrChange w:id="197" w:author="Qualcomm User" w:date="2011-11-21T17:37:00Z">
              <w:rPr>
                <w:sz w:val="16"/>
                <w:szCs w:val="16"/>
              </w:rPr>
            </w:rPrChange>
          </w:rPr>
          <w:t xml:space="preserve"> [</w:t>
        </w:r>
      </w:ins>
      <w:ins w:id="198" w:author="Qualcomm User" w:date="2011-11-21T17:35:00Z">
        <w:r w:rsidR="00CC7DB3" w:rsidRPr="00207F79">
          <w:rPr>
            <w:highlight w:val="yellow"/>
            <w:lang/>
            <w:rPrChange w:id="199" w:author="Qualcomm User" w:date="2011-11-21T17:37:00Z">
              <w:rPr>
                <w:lang/>
              </w:rPr>
            </w:rPrChange>
          </w:rPr>
          <w:t>i</w:t>
        </w:r>
      </w:ins>
      <w:ins w:id="200" w:author="Qualcomm User" w:date="2011-11-21T17:34:00Z">
        <w:r w:rsidRPr="00207F79">
          <w:rPr>
            <w:sz w:val="16"/>
            <w:szCs w:val="16"/>
            <w:highlight w:val="yellow"/>
            <w:rPrChange w:id="201" w:author="Qualcomm User" w:date="2011-11-21T17:37:00Z">
              <w:rPr>
                <w:sz w:val="16"/>
                <w:szCs w:val="16"/>
              </w:rPr>
            </w:rPrChange>
          </w:rPr>
          <w:t xml:space="preserve">] </w:t>
        </w:r>
        <w:r w:rsidRPr="00207F79">
          <w:rPr>
            <w:sz w:val="16"/>
            <w:szCs w:val="16"/>
            <w:highlight w:val="yellow"/>
            <w:rPrChange w:id="202" w:author="Qualcomm User" w:date="2011-11-21T17:37:00Z">
              <w:rPr>
                <w:sz w:val="16"/>
                <w:szCs w:val="16"/>
              </w:rPr>
            </w:rPrChange>
          </w:rPr>
          <w:t xml:space="preserve">and </w:t>
        </w:r>
        <w:r w:rsidRPr="00207F79">
          <w:rPr>
            <w:highlight w:val="yellow"/>
            <w:lang/>
            <w:rPrChange w:id="203" w:author="Qualcomm User" w:date="2011-11-21T17:37:00Z">
              <w:rPr>
                <w:lang/>
              </w:rPr>
            </w:rPrChange>
          </w:rPr>
          <w:t>baseValue</w:t>
        </w:r>
        <w:r w:rsidRPr="00207F79">
          <w:rPr>
            <w:sz w:val="16"/>
            <w:szCs w:val="16"/>
            <w:highlight w:val="yellow"/>
            <w:rPrChange w:id="204" w:author="Qualcomm User" w:date="2011-11-21T17:37:00Z">
              <w:rPr>
                <w:sz w:val="16"/>
                <w:szCs w:val="16"/>
              </w:rPr>
            </w:rPrChange>
          </w:rPr>
          <w:t xml:space="preserve"> [</w:t>
        </w:r>
      </w:ins>
      <w:ins w:id="205" w:author="Qualcomm User" w:date="2011-11-21T17:35:00Z">
        <w:r w:rsidR="00CC7DB3" w:rsidRPr="00207F79">
          <w:rPr>
            <w:highlight w:val="yellow"/>
            <w:lang/>
            <w:rPrChange w:id="206" w:author="Qualcomm User" w:date="2011-11-21T17:37:00Z">
              <w:rPr>
                <w:lang/>
              </w:rPr>
            </w:rPrChange>
          </w:rPr>
          <w:t>i</w:t>
        </w:r>
      </w:ins>
      <w:ins w:id="207" w:author="Qualcomm User" w:date="2011-11-21T17:34:00Z">
        <w:r w:rsidRPr="00207F79">
          <w:rPr>
            <w:highlight w:val="yellow"/>
            <w:lang/>
            <w:rPrChange w:id="208" w:author="Qualcomm User" w:date="2011-11-21T17:37:00Z">
              <w:rPr>
                <w:lang/>
              </w:rPr>
            </w:rPrChange>
          </w:rPr>
          <w:t>+1</w:t>
        </w:r>
        <w:r w:rsidRPr="00207F79">
          <w:rPr>
            <w:sz w:val="16"/>
            <w:szCs w:val="16"/>
            <w:highlight w:val="yellow"/>
            <w:rPrChange w:id="209" w:author="Qualcomm User" w:date="2011-11-21T17:37:00Z">
              <w:rPr>
                <w:sz w:val="16"/>
                <w:szCs w:val="16"/>
              </w:rPr>
            </w:rPrChange>
          </w:rPr>
          <w:t xml:space="preserve">] </w:t>
        </w:r>
        <w:r w:rsidRPr="00207F79">
          <w:rPr>
            <w:sz w:val="16"/>
            <w:szCs w:val="16"/>
            <w:highlight w:val="yellow"/>
            <w:rPrChange w:id="210" w:author="Qualcomm User" w:date="2011-11-21T17:37:00Z">
              <w:rPr>
                <w:sz w:val="16"/>
                <w:szCs w:val="16"/>
              </w:rPr>
            </w:rPrChange>
          </w:rPr>
          <w:t xml:space="preserve">, </w:t>
        </w:r>
        <w:r w:rsidRPr="00207F79">
          <w:rPr>
            <w:highlight w:val="yellow"/>
            <w:rPrChange w:id="211" w:author="Qualcomm User" w:date="2011-11-21T17:37:00Z">
              <w:rPr/>
            </w:rPrChange>
          </w:rPr>
          <w:t>t</w:t>
        </w:r>
      </w:ins>
      <w:ins w:id="212" w:author="Qualcomm User" w:date="2011-11-21T17:27:00Z">
        <w:r w:rsidR="000128F1" w:rsidRPr="00207F79">
          <w:rPr>
            <w:highlight w:val="yellow"/>
            <w:rPrChange w:id="213" w:author="Qualcomm User" w:date="2011-11-21T17:37:00Z">
              <w:rPr/>
            </w:rPrChange>
          </w:rPr>
          <w:t xml:space="preserve">he value of </w:t>
        </w:r>
        <w:r w:rsidR="000128F1" w:rsidRPr="00207F79">
          <w:rPr>
            <w:highlight w:val="yellow"/>
            <w:lang/>
            <w:rPrChange w:id="214" w:author="Qualcomm User" w:date="2011-11-21T17:37:00Z">
              <w:rPr>
                <w:lang/>
              </w:rPr>
            </w:rPrChange>
          </w:rPr>
          <w:t>groupIdx</w:t>
        </w:r>
        <w:r w:rsidR="000128F1" w:rsidRPr="00207F79">
          <w:rPr>
            <w:highlight w:val="yellow"/>
            <w:lang/>
            <w:rPrChange w:id="215" w:author="Qualcomm User" w:date="2011-11-21T17:37:00Z">
              <w:rPr>
                <w:lang/>
              </w:rPr>
            </w:rPrChange>
          </w:rPr>
          <w:t xml:space="preserve"> is </w:t>
        </w:r>
      </w:ins>
      <w:ins w:id="216" w:author="Qualcomm User" w:date="2011-11-21T17:35:00Z">
        <w:r w:rsidR="003F2530" w:rsidRPr="00207F79">
          <w:rPr>
            <w:highlight w:val="yellow"/>
            <w:lang/>
            <w:rPrChange w:id="217" w:author="Qualcomm User" w:date="2011-11-21T17:37:00Z">
              <w:rPr>
                <w:lang/>
              </w:rPr>
            </w:rPrChange>
          </w:rPr>
          <w:t>equal to i</w:t>
        </w:r>
        <w:r w:rsidR="00CC7DB3" w:rsidRPr="00207F79">
          <w:rPr>
            <w:highlight w:val="yellow"/>
            <w:lang/>
            <w:rPrChange w:id="218" w:author="Qualcomm User" w:date="2011-11-21T17:37:00Z">
              <w:rPr>
                <w:lang/>
              </w:rPr>
            </w:rPrChange>
          </w:rPr>
          <w:t>.</w:t>
        </w:r>
      </w:ins>
    </w:p>
    <w:p w:rsidR="0080661F" w:rsidRPr="00207F79" w:rsidRDefault="0080661F" w:rsidP="0080661F">
      <w:pPr>
        <w:numPr>
          <w:ilvl w:val="1"/>
          <w:numId w:val="3"/>
        </w:numPr>
        <w:rPr>
          <w:ins w:id="219" w:author="Qualcomm User" w:date="2011-11-21T17:03:00Z"/>
          <w:highlight w:val="yellow"/>
          <w:lang/>
          <w:rPrChange w:id="220" w:author="Qualcomm User" w:date="2011-11-21T17:37:00Z">
            <w:rPr>
              <w:ins w:id="221" w:author="Qualcomm User" w:date="2011-11-21T17:03:00Z"/>
              <w:lang/>
            </w:rPr>
          </w:rPrChange>
        </w:rPr>
      </w:pPr>
      <w:ins w:id="222" w:author="Qualcomm User" w:date="2011-11-21T17:03:00Z">
        <w:r w:rsidRPr="00207F79">
          <w:rPr>
            <w:highlight w:val="yellow"/>
            <w:lang/>
            <w:rPrChange w:id="223" w:author="Qualcomm User" w:date="2011-11-21T17:37:00Z">
              <w:rPr>
                <w:lang/>
              </w:rPr>
            </w:rPrChange>
          </w:rPr>
          <w:t xml:space="preserve">The prefix </w:t>
        </w:r>
        <w:r w:rsidRPr="00207F79">
          <w:rPr>
            <w:highlight w:val="yellow"/>
            <w:rPrChange w:id="224" w:author="Qualcomm User" w:date="2011-11-21T17:37:00Z">
              <w:rPr/>
            </w:rPrChange>
          </w:rPr>
          <w:t>bin</w:t>
        </w:r>
        <w:r w:rsidRPr="00207F79">
          <w:rPr>
            <w:highlight w:val="yellow"/>
            <w:lang/>
            <w:rPrChange w:id="225" w:author="Qualcomm User" w:date="2011-11-21T17:37:00Z">
              <w:rPr>
                <w:lang/>
              </w:rPr>
            </w:rPrChange>
          </w:rPr>
          <w:t xml:space="preserve"> string is derived by the TU binarization process as specified in subclause </w:t>
        </w:r>
        <w:r w:rsidRPr="00207F79">
          <w:rPr>
            <w:highlight w:val="yellow"/>
            <w:rPrChange w:id="226" w:author="Qualcomm User" w:date="2011-11-21T17:37:00Z">
              <w:rPr/>
            </w:rPrChange>
          </w:rPr>
          <w:fldChar w:fldCharType="begin" w:fldLock="1"/>
        </w:r>
        <w:r w:rsidRPr="00207F79">
          <w:rPr>
            <w:highlight w:val="yellow"/>
            <w:rPrChange w:id="227" w:author="Qualcomm User" w:date="2011-11-21T17:37:00Z">
              <w:rPr/>
            </w:rPrChange>
          </w:rPr>
          <w:instrText xml:space="preserve"> REF _Ref36264338 \r \h </w:instrText>
        </w:r>
        <w:r w:rsidRPr="00207F79">
          <w:rPr>
            <w:highlight w:val="yellow"/>
            <w:rPrChange w:id="228" w:author="Qualcomm User" w:date="2011-11-21T17:37:00Z">
              <w:rPr/>
            </w:rPrChange>
          </w:rPr>
        </w:r>
      </w:ins>
      <w:r w:rsidR="00207F79">
        <w:rPr>
          <w:highlight w:val="yellow"/>
        </w:rPr>
        <w:instrText xml:space="preserve"> \* MERGEFORMAT </w:instrText>
      </w:r>
      <w:ins w:id="229" w:author="Qualcomm User" w:date="2011-11-21T17:03:00Z">
        <w:r w:rsidRPr="00207F79">
          <w:rPr>
            <w:highlight w:val="yellow"/>
            <w:rPrChange w:id="230" w:author="Qualcomm User" w:date="2011-11-21T17:37:00Z">
              <w:rPr/>
            </w:rPrChange>
          </w:rPr>
          <w:fldChar w:fldCharType="separate"/>
        </w:r>
        <w:r w:rsidRPr="00207F79">
          <w:rPr>
            <w:highlight w:val="yellow"/>
            <w:rPrChange w:id="231" w:author="Qualcomm User" w:date="2011-11-21T17:37:00Z">
              <w:rPr/>
            </w:rPrChange>
          </w:rPr>
          <w:t>9.3.2.2</w:t>
        </w:r>
        <w:r w:rsidRPr="00207F79">
          <w:rPr>
            <w:highlight w:val="yellow"/>
            <w:rPrChange w:id="232" w:author="Qualcomm User" w:date="2011-11-21T17:37:00Z">
              <w:rPr/>
            </w:rPrChange>
          </w:rPr>
          <w:fldChar w:fldCharType="end"/>
        </w:r>
        <w:r w:rsidRPr="00207F79">
          <w:rPr>
            <w:highlight w:val="yellow"/>
            <w:lang/>
            <w:rPrChange w:id="233" w:author="Qualcomm User" w:date="2011-11-21T17:37:00Z">
              <w:rPr>
                <w:lang/>
              </w:rPr>
            </w:rPrChange>
          </w:rPr>
          <w:t xml:space="preserve"> with the value of</w:t>
        </w:r>
      </w:ins>
      <w:ins w:id="234" w:author="Qualcomm User" w:date="2011-11-21T17:18:00Z">
        <w:r w:rsidR="00D441F2" w:rsidRPr="00207F79">
          <w:rPr>
            <w:highlight w:val="yellow"/>
            <w:lang/>
            <w:rPrChange w:id="235" w:author="Qualcomm User" w:date="2011-11-21T17:37:00Z">
              <w:rPr>
                <w:lang/>
              </w:rPr>
            </w:rPrChange>
          </w:rPr>
          <w:t xml:space="preserve"> </w:t>
        </w:r>
      </w:ins>
      <w:ins w:id="236" w:author="Qualcomm User" w:date="2011-11-21T17:19:00Z">
        <w:r w:rsidR="00724700" w:rsidRPr="00207F79">
          <w:rPr>
            <w:highlight w:val="yellow"/>
            <w:lang/>
            <w:rPrChange w:id="237" w:author="Qualcomm User" w:date="2011-11-21T17:37:00Z">
              <w:rPr>
                <w:lang/>
              </w:rPr>
            </w:rPrChange>
          </w:rPr>
          <w:t>groupIdx</w:t>
        </w:r>
      </w:ins>
      <w:ins w:id="238" w:author="Qualcomm User" w:date="2011-11-21T17:03:00Z">
        <w:r w:rsidRPr="00207F79">
          <w:rPr>
            <w:highlight w:val="yellow"/>
            <w:lang/>
            <w:rPrChange w:id="239" w:author="Qualcomm User" w:date="2011-11-21T17:37:00Z">
              <w:rPr>
                <w:lang/>
              </w:rPr>
            </w:rPrChange>
          </w:rPr>
          <w:t xml:space="preserve"> and </w:t>
        </w:r>
      </w:ins>
      <w:ins w:id="240" w:author="Qualcomm User" w:date="2011-11-21T17:04:00Z">
        <w:r w:rsidR="00410EE2" w:rsidRPr="00207F79">
          <w:rPr>
            <w:highlight w:val="yellow"/>
            <w:rPrChange w:id="241" w:author="Qualcomm User" w:date="2011-11-21T17:37:00Z">
              <w:rPr/>
            </w:rPrChange>
          </w:rPr>
          <w:t xml:space="preserve">cMax =  (  log2TrafoSize &lt;&lt;1 ) -1 </w:t>
        </w:r>
      </w:ins>
      <w:ins w:id="242" w:author="Qualcomm User" w:date="2011-11-21T17:03:00Z">
        <w:r w:rsidRPr="00207F79">
          <w:rPr>
            <w:highlight w:val="yellow"/>
            <w:lang/>
            <w:rPrChange w:id="243" w:author="Qualcomm User" w:date="2011-11-21T17:37:00Z">
              <w:rPr>
                <w:lang/>
              </w:rPr>
            </w:rPrChange>
          </w:rPr>
          <w:t>as input and the bin string as output.</w:t>
        </w:r>
      </w:ins>
    </w:p>
    <w:p w:rsidR="002D690D" w:rsidRPr="00207F79" w:rsidRDefault="0080661F" w:rsidP="00DB5D55">
      <w:pPr>
        <w:numPr>
          <w:ilvl w:val="1"/>
          <w:numId w:val="3"/>
        </w:numPr>
        <w:rPr>
          <w:ins w:id="244" w:author="Qualcomm User" w:date="2011-11-21T16:58:00Z"/>
          <w:highlight w:val="yellow"/>
          <w:lang/>
          <w:rPrChange w:id="245" w:author="Qualcomm User" w:date="2011-11-21T17:37:00Z">
            <w:rPr>
              <w:ins w:id="246" w:author="Qualcomm User" w:date="2011-11-21T16:58:00Z"/>
              <w:lang/>
            </w:rPr>
          </w:rPrChange>
        </w:rPr>
      </w:pPr>
      <w:ins w:id="247" w:author="Qualcomm User" w:date="2011-11-21T17:03:00Z">
        <w:r w:rsidRPr="00207F79">
          <w:rPr>
            <w:highlight w:val="yellow"/>
            <w:lang/>
            <w:rPrChange w:id="248" w:author="Qualcomm User" w:date="2011-11-21T17:37:00Z">
              <w:rPr>
                <w:lang/>
              </w:rPr>
            </w:rPrChange>
          </w:rPr>
          <w:t>The suffix bin string is derived by the FL binarization process as specified in subclause </w:t>
        </w:r>
        <w:r w:rsidRPr="00207F79">
          <w:rPr>
            <w:highlight w:val="yellow"/>
            <w:lang/>
            <w:rPrChange w:id="249" w:author="Qualcomm User" w:date="2011-11-21T17:37:00Z">
              <w:rPr>
                <w:lang/>
              </w:rPr>
            </w:rPrChange>
          </w:rPr>
          <w:fldChar w:fldCharType="begin" w:fldLock="1"/>
        </w:r>
        <w:r w:rsidRPr="00207F79">
          <w:rPr>
            <w:highlight w:val="yellow"/>
            <w:lang/>
            <w:rPrChange w:id="250" w:author="Qualcomm User" w:date="2011-11-21T17:37:00Z">
              <w:rPr>
                <w:lang/>
              </w:rPr>
            </w:rPrChange>
          </w:rPr>
          <w:instrText xml:space="preserve"> REF _Ref24980088 \r \h </w:instrText>
        </w:r>
        <w:r w:rsidRPr="00207F79">
          <w:rPr>
            <w:highlight w:val="yellow"/>
            <w:lang/>
            <w:rPrChange w:id="251" w:author="Qualcomm User" w:date="2011-11-21T17:37:00Z">
              <w:rPr>
                <w:lang/>
              </w:rPr>
            </w:rPrChange>
          </w:rPr>
        </w:r>
      </w:ins>
      <w:r w:rsidR="00207F79">
        <w:rPr>
          <w:highlight w:val="yellow"/>
          <w:lang/>
        </w:rPr>
        <w:instrText xml:space="preserve"> \* MERGEFORMAT </w:instrText>
      </w:r>
      <w:ins w:id="252" w:author="Qualcomm User" w:date="2011-11-21T17:03:00Z">
        <w:r w:rsidRPr="00207F79">
          <w:rPr>
            <w:highlight w:val="yellow"/>
            <w:lang/>
            <w:rPrChange w:id="253" w:author="Qualcomm User" w:date="2011-11-21T17:37:00Z">
              <w:rPr>
                <w:lang/>
              </w:rPr>
            </w:rPrChange>
          </w:rPr>
          <w:fldChar w:fldCharType="separate"/>
        </w:r>
        <w:r w:rsidRPr="00207F79">
          <w:rPr>
            <w:highlight w:val="yellow"/>
            <w:lang/>
            <w:rPrChange w:id="254" w:author="Qualcomm User" w:date="2011-11-21T17:37:00Z">
              <w:rPr>
                <w:lang/>
              </w:rPr>
            </w:rPrChange>
          </w:rPr>
          <w:t>9.3.2.5</w:t>
        </w:r>
        <w:r w:rsidRPr="00207F79">
          <w:rPr>
            <w:highlight w:val="yellow"/>
            <w:lang/>
            <w:rPrChange w:id="255" w:author="Qualcomm User" w:date="2011-11-21T17:37:00Z">
              <w:rPr>
                <w:lang/>
              </w:rPr>
            </w:rPrChange>
          </w:rPr>
          <w:fldChar w:fldCharType="end"/>
        </w:r>
        <w:r w:rsidR="00F10B44" w:rsidRPr="00207F79">
          <w:rPr>
            <w:highlight w:val="yellow"/>
            <w:lang/>
            <w:rPrChange w:id="256" w:author="Qualcomm User" w:date="2011-11-21T17:37:00Z">
              <w:rPr>
                <w:lang/>
              </w:rPr>
            </w:rPrChange>
          </w:rPr>
          <w:t xml:space="preserve"> with the symbol value of</w:t>
        </w:r>
      </w:ins>
      <w:ins w:id="257" w:author="Qualcomm User" w:date="2011-11-21T17:17:00Z">
        <w:r w:rsidR="00F10B44" w:rsidRPr="00207F79">
          <w:rPr>
            <w:highlight w:val="yellow"/>
            <w:lang/>
            <w:rPrChange w:id="258" w:author="Qualcomm User" w:date="2011-11-21T17:37:00Z">
              <w:rPr>
                <w:lang/>
              </w:rPr>
            </w:rPrChange>
          </w:rPr>
          <w:t xml:space="preserve"> </w:t>
        </w:r>
        <w:r w:rsidR="00D97DA4" w:rsidRPr="00207F79">
          <w:rPr>
            <w:highlight w:val="yellow"/>
            <w:lang/>
            <w:rPrChange w:id="259" w:author="Qualcomm User" w:date="2011-11-21T17:37:00Z">
              <w:rPr>
                <w:lang/>
              </w:rPr>
            </w:rPrChange>
          </w:rPr>
          <w:t>last_significant_coefficient_pos</w:t>
        </w:r>
        <w:r w:rsidR="00D97DA4" w:rsidRPr="00207F79">
          <w:rPr>
            <w:highlight w:val="yellow"/>
            <w:lang/>
            <w:rPrChange w:id="260" w:author="Qualcomm User" w:date="2011-11-21T17:37:00Z">
              <w:rPr>
                <w:lang/>
              </w:rPr>
            </w:rPrChange>
          </w:rPr>
          <w:t>-</w:t>
        </w:r>
      </w:ins>
      <w:ins w:id="261" w:author="Qualcomm User" w:date="2011-11-21T17:16:00Z">
        <w:r w:rsidR="00D97DA4" w:rsidRPr="00207F79">
          <w:rPr>
            <w:highlight w:val="yellow"/>
            <w:lang/>
            <w:rPrChange w:id="262" w:author="Qualcomm User" w:date="2011-11-21T17:37:00Z">
              <w:rPr>
                <w:lang/>
              </w:rPr>
            </w:rPrChange>
          </w:rPr>
          <w:t>baseValue[</w:t>
        </w:r>
      </w:ins>
      <w:ins w:id="263" w:author="Qualcomm User" w:date="2011-11-21T17:19:00Z">
        <w:r w:rsidR="00724700" w:rsidRPr="00207F79">
          <w:rPr>
            <w:highlight w:val="yellow"/>
            <w:lang/>
            <w:rPrChange w:id="264" w:author="Qualcomm User" w:date="2011-11-21T17:37:00Z">
              <w:rPr>
                <w:lang/>
              </w:rPr>
            </w:rPrChange>
          </w:rPr>
          <w:t>groupIdx</w:t>
        </w:r>
      </w:ins>
      <w:ins w:id="265" w:author="Qualcomm User" w:date="2011-11-21T17:16:00Z">
        <w:r w:rsidR="00D97DA4" w:rsidRPr="00207F79">
          <w:rPr>
            <w:highlight w:val="yellow"/>
            <w:lang/>
            <w:rPrChange w:id="266" w:author="Qualcomm User" w:date="2011-11-21T17:37:00Z">
              <w:rPr>
                <w:lang/>
              </w:rPr>
            </w:rPrChange>
          </w:rPr>
          <w:t>]</w:t>
        </w:r>
      </w:ins>
      <w:ins w:id="267" w:author="Qualcomm User" w:date="2011-11-21T17:17:00Z">
        <w:r w:rsidR="00663C64" w:rsidRPr="00207F79">
          <w:rPr>
            <w:highlight w:val="yellow"/>
            <w:lang/>
            <w:rPrChange w:id="268" w:author="Qualcomm User" w:date="2011-11-21T17:37:00Z">
              <w:rPr>
                <w:lang/>
              </w:rPr>
            </w:rPrChange>
          </w:rPr>
          <w:t xml:space="preserve"> </w:t>
        </w:r>
      </w:ins>
      <w:ins w:id="269" w:author="Qualcomm User" w:date="2011-11-21T17:03:00Z">
        <w:r w:rsidRPr="00207F79">
          <w:rPr>
            <w:highlight w:val="yellow"/>
            <w:lang/>
            <w:rPrChange w:id="270" w:author="Qualcomm User" w:date="2011-11-21T17:37:00Z">
              <w:rPr>
                <w:lang/>
              </w:rPr>
            </w:rPrChange>
          </w:rPr>
          <w:t xml:space="preserve">and </w:t>
        </w:r>
      </w:ins>
      <w:ins w:id="271" w:author="Qualcomm User" w:date="2011-11-21T17:14:00Z">
        <w:r w:rsidR="0067048A" w:rsidRPr="00207F79">
          <w:rPr>
            <w:highlight w:val="yellow"/>
            <w:lang/>
            <w:rPrChange w:id="272" w:author="Qualcomm User" w:date="2011-11-21T17:37:00Z">
              <w:rPr>
                <w:lang/>
              </w:rPr>
            </w:rPrChange>
          </w:rPr>
          <w:t>cMax </w:t>
        </w:r>
        <w:r w:rsidR="0067048A" w:rsidRPr="00207F79">
          <w:rPr>
            <w:highlight w:val="yellow"/>
            <w:lang/>
            <w:rPrChange w:id="273" w:author="Qualcomm User" w:date="2011-11-21T17:37:00Z">
              <w:rPr>
                <w:lang/>
              </w:rPr>
            </w:rPrChange>
          </w:rPr>
          <w:t xml:space="preserve"> </w:t>
        </w:r>
        <w:r w:rsidR="0067048A" w:rsidRPr="00207F79">
          <w:rPr>
            <w:highlight w:val="yellow"/>
            <w:lang/>
            <w:rPrChange w:id="274" w:author="Qualcomm User" w:date="2011-11-21T17:37:00Z">
              <w:rPr>
                <w:lang/>
              </w:rPr>
            </w:rPrChange>
          </w:rPr>
          <w:t xml:space="preserve">= </w:t>
        </w:r>
      </w:ins>
      <w:ins w:id="275" w:author="Qualcomm User" w:date="2011-11-21T17:21:00Z">
        <w:r w:rsidR="00B25D04" w:rsidRPr="00207F79">
          <w:rPr>
            <w:highlight w:val="yellow"/>
            <w:lang/>
            <w:rPrChange w:id="276" w:author="Qualcomm User" w:date="2011-11-21T17:37:00Z">
              <w:rPr>
                <w:lang/>
              </w:rPr>
            </w:rPrChange>
          </w:rPr>
          <w:t>(</w:t>
        </w:r>
        <w:r w:rsidR="00B25D04" w:rsidRPr="00207F79">
          <w:rPr>
            <w:highlight w:val="yellow"/>
            <w:lang/>
            <w:rPrChange w:id="277" w:author="Qualcomm User" w:date="2011-11-21T17:37:00Z">
              <w:rPr>
                <w:lang/>
              </w:rPr>
            </w:rPrChange>
          </w:rPr>
          <w:t>flen</w:t>
        </w:r>
      </w:ins>
      <w:ins w:id="278" w:author="Qualcomm User" w:date="2011-11-21T17:14:00Z">
        <w:r w:rsidR="00724700" w:rsidRPr="00207F79">
          <w:rPr>
            <w:highlight w:val="yellow"/>
            <w:lang/>
            <w:rPrChange w:id="279" w:author="Qualcomm User" w:date="2011-11-21T17:37:00Z">
              <w:rPr>
                <w:lang/>
              </w:rPr>
            </w:rPrChange>
          </w:rPr>
          <w:t>[</w:t>
        </w:r>
      </w:ins>
      <w:ins w:id="280" w:author="Qualcomm User" w:date="2011-11-21T17:19:00Z">
        <w:r w:rsidR="00724700" w:rsidRPr="00207F79">
          <w:rPr>
            <w:highlight w:val="yellow"/>
            <w:lang/>
            <w:rPrChange w:id="281" w:author="Qualcomm User" w:date="2011-11-21T17:37:00Z">
              <w:rPr>
                <w:lang/>
              </w:rPr>
            </w:rPrChange>
          </w:rPr>
          <w:t>groupIdx</w:t>
        </w:r>
      </w:ins>
      <w:ins w:id="282" w:author="Qualcomm User" w:date="2011-11-21T17:14:00Z">
        <w:r w:rsidR="00320CAE" w:rsidRPr="00207F79">
          <w:rPr>
            <w:highlight w:val="yellow"/>
            <w:lang/>
            <w:rPrChange w:id="283" w:author="Qualcomm User" w:date="2011-11-21T17:37:00Z">
              <w:rPr>
                <w:lang/>
              </w:rPr>
            </w:rPrChange>
          </w:rPr>
          <w:t>]</w:t>
        </w:r>
      </w:ins>
      <w:ins w:id="284" w:author="Qualcomm User" w:date="2011-11-21T17:21:00Z">
        <w:r w:rsidR="00B25D04" w:rsidRPr="00207F79">
          <w:rPr>
            <w:highlight w:val="yellow"/>
            <w:lang/>
            <w:rPrChange w:id="285" w:author="Qualcomm User" w:date="2011-11-21T17:37:00Z">
              <w:rPr>
                <w:lang/>
              </w:rPr>
            </w:rPrChange>
          </w:rPr>
          <w:t>&lt;&lt;1)-1</w:t>
        </w:r>
      </w:ins>
      <w:ins w:id="286" w:author="Qualcomm User" w:date="2011-11-21T17:03:00Z">
        <w:r w:rsidRPr="00207F79">
          <w:rPr>
            <w:highlight w:val="yellow"/>
            <w:lang/>
            <w:rPrChange w:id="287" w:author="Qualcomm User" w:date="2011-11-21T17:37:00Z">
              <w:rPr>
                <w:lang/>
              </w:rPr>
            </w:rPrChange>
          </w:rPr>
          <w:t xml:space="preserve"> as input and the bin string as output.</w:t>
        </w:r>
      </w:ins>
    </w:p>
    <w:p w:rsidR="002A4DB9" w:rsidRPr="00210652" w:rsidDel="00824A74" w:rsidRDefault="002A4DB9" w:rsidP="002A4DB9">
      <w:pPr>
        <w:numPr>
          <w:ilvl w:val="0"/>
          <w:numId w:val="3"/>
        </w:numPr>
        <w:tabs>
          <w:tab w:val="clear" w:pos="794"/>
          <w:tab w:val="left" w:pos="400"/>
        </w:tabs>
        <w:rPr>
          <w:del w:id="288" w:author="Qualcomm User" w:date="2011-11-21T17:02:00Z"/>
        </w:rPr>
      </w:pPr>
      <w:del w:id="289" w:author="Qualcomm User" w:date="2011-11-21T17:02:00Z">
        <w:r w:rsidRPr="00210652" w:rsidDel="00824A74">
          <w:delText>If log2TrafoSize is smaller than 3, the TU binarization process as specified in subclause </w:delText>
        </w:r>
        <w:r w:rsidR="00A153B3" w:rsidRPr="00210652" w:rsidDel="00824A74">
          <w:fldChar w:fldCharType="begin"/>
        </w:r>
        <w:r w:rsidRPr="00210652" w:rsidDel="00824A74">
          <w:delInstrText xml:space="preserve"> REF _Ref36264338 \r \h </w:delInstrText>
        </w:r>
        <w:r w:rsidR="00A153B3" w:rsidRPr="00210652" w:rsidDel="00824A74">
          <w:fldChar w:fldCharType="separate"/>
        </w:r>
        <w:r w:rsidRPr="00210652" w:rsidDel="00824A74">
          <w:delText>9.3.2.2</w:delText>
        </w:r>
        <w:r w:rsidR="00A153B3" w:rsidRPr="00210652" w:rsidDel="00824A74">
          <w:fldChar w:fldCharType="end"/>
        </w:r>
        <w:r w:rsidRPr="00210652" w:rsidDel="00824A74">
          <w:delText xml:space="preserve"> is invoked with the value of the syntax element last_significant_coeff_position and cMax = </w:delText>
        </w:r>
      </w:del>
      <w:del w:id="290" w:author="Qualcomm User" w:date="2011-11-21T16:57:00Z">
        <w:r w:rsidRPr="00210652" w:rsidDel="002D690D">
          <w:delText>halfTrafoSize + 1</w:delText>
        </w:r>
      </w:del>
      <w:del w:id="291" w:author="Qualcomm User" w:date="2011-11-21T17:02:00Z">
        <w:r w:rsidRPr="00210652" w:rsidDel="00824A74">
          <w:delText xml:space="preserve"> as input and the bin string as output.</w:delText>
        </w:r>
      </w:del>
    </w:p>
    <w:p w:rsidR="002A4DB9" w:rsidRPr="00210652" w:rsidDel="00824A74" w:rsidRDefault="002A4DB9" w:rsidP="002A4DB9">
      <w:pPr>
        <w:numPr>
          <w:ilvl w:val="0"/>
          <w:numId w:val="3"/>
        </w:numPr>
        <w:tabs>
          <w:tab w:val="clear" w:pos="794"/>
          <w:tab w:val="left" w:pos="400"/>
        </w:tabs>
        <w:rPr>
          <w:del w:id="292" w:author="Qualcomm User" w:date="2011-11-21T17:02:00Z"/>
        </w:rPr>
      </w:pPr>
      <w:del w:id="293" w:author="Qualcomm User" w:date="2011-11-21T17:02:00Z">
        <w:r w:rsidRPr="00210652" w:rsidDel="00824A74">
          <w:delText>Otherwise if last_significant_coefficient_pos is smaller than halfTrafoSize, the TU binarization process as specified in subclause </w:delText>
        </w:r>
        <w:r w:rsidR="00A153B3" w:rsidRPr="00210652" w:rsidDel="00824A74">
          <w:fldChar w:fldCharType="begin" w:fldLock="1"/>
        </w:r>
        <w:r w:rsidRPr="00210652" w:rsidDel="00824A74">
          <w:delInstrText xml:space="preserve"> REF _Ref36264338 \r \h </w:delInstrText>
        </w:r>
        <w:r w:rsidR="00A153B3" w:rsidRPr="00210652" w:rsidDel="00824A74">
          <w:fldChar w:fldCharType="separate"/>
        </w:r>
        <w:r w:rsidRPr="00210652" w:rsidDel="00824A74">
          <w:delText>9.3.2.2</w:delText>
        </w:r>
        <w:r w:rsidR="00A153B3" w:rsidRPr="00210652" w:rsidDel="00824A74">
          <w:fldChar w:fldCharType="end"/>
        </w:r>
        <w:r w:rsidRPr="00210652" w:rsidDel="00824A74">
          <w:delText xml:space="preserve"> is invoked with the value of the syntax element last_significant_coefficient_pos and cMax = halfTrafoSize as input and the bin string as output.</w:delText>
        </w:r>
      </w:del>
    </w:p>
    <w:p w:rsidR="002A4DB9" w:rsidDel="0080661F" w:rsidRDefault="002A4DB9" w:rsidP="002A4DB9">
      <w:pPr>
        <w:numPr>
          <w:ilvl w:val="0"/>
          <w:numId w:val="3"/>
        </w:numPr>
        <w:tabs>
          <w:tab w:val="clear" w:pos="794"/>
          <w:tab w:val="left" w:pos="400"/>
        </w:tabs>
        <w:rPr>
          <w:del w:id="294" w:author="Qualcomm User" w:date="2011-11-21T17:03:00Z"/>
        </w:rPr>
      </w:pPr>
      <w:del w:id="295" w:author="Qualcomm User" w:date="2011-11-21T17:03:00Z">
        <w:r w:rsidRPr="00210652" w:rsidDel="0080661F">
          <w:delText>Otherwise (log2TrafoSize is greater than 2 and last_significant_coefficient_pos is greater than halfTrafoSize – 1), the bin string of the syntax element consists of a prefix bin string and suffix bin string as follows.</w:delText>
        </w:r>
      </w:del>
    </w:p>
    <w:p w:rsidR="005148BC" w:rsidRPr="00210652" w:rsidDel="0080661F" w:rsidRDefault="005148BC" w:rsidP="005148BC">
      <w:pPr>
        <w:numPr>
          <w:ilvl w:val="1"/>
          <w:numId w:val="3"/>
        </w:numPr>
        <w:rPr>
          <w:del w:id="296" w:author="Qualcomm User" w:date="2011-11-21T17:03:00Z"/>
          <w:lang/>
        </w:rPr>
      </w:pPr>
      <w:del w:id="297" w:author="Qualcomm User" w:date="2011-11-21T17:03:00Z">
        <w:r w:rsidRPr="00210652" w:rsidDel="0080661F">
          <w:rPr>
            <w:lang/>
          </w:rPr>
          <w:delText xml:space="preserve">The prefix </w:delText>
        </w:r>
        <w:r w:rsidRPr="00210652" w:rsidDel="0080661F">
          <w:delText>bin</w:delText>
        </w:r>
        <w:r w:rsidRPr="00210652" w:rsidDel="0080661F">
          <w:rPr>
            <w:lang/>
          </w:rPr>
          <w:delText xml:space="preserve"> string is derived by the TU binarization process as specified in subclause </w:delText>
        </w:r>
        <w:r w:rsidRPr="00210652" w:rsidDel="0080661F">
          <w:fldChar w:fldCharType="begin" w:fldLock="1"/>
        </w:r>
        <w:r w:rsidRPr="00210652" w:rsidDel="0080661F">
          <w:delInstrText xml:space="preserve"> REF _Ref36264338 \r \h </w:delInstrText>
        </w:r>
        <w:r w:rsidRPr="00210652" w:rsidDel="0080661F">
          <w:fldChar w:fldCharType="separate"/>
        </w:r>
        <w:r w:rsidRPr="00210652" w:rsidDel="0080661F">
          <w:delText>9.3.2.2</w:delText>
        </w:r>
        <w:r w:rsidRPr="00210652" w:rsidDel="0080661F">
          <w:fldChar w:fldCharType="end"/>
        </w:r>
        <w:r w:rsidRPr="00210652" w:rsidDel="0080661F">
          <w:rPr>
            <w:lang/>
          </w:rPr>
          <w:delText xml:space="preserve"> with the symbol value of halfTrafoSize and cMax = halfTrafoSize as input and the bin string as output.</w:delText>
        </w:r>
      </w:del>
    </w:p>
    <w:p w:rsidR="005148BC" w:rsidRPr="00210652" w:rsidDel="0080661F" w:rsidRDefault="005148BC" w:rsidP="005148BC">
      <w:pPr>
        <w:numPr>
          <w:ilvl w:val="1"/>
          <w:numId w:val="3"/>
        </w:numPr>
        <w:rPr>
          <w:del w:id="298" w:author="Qualcomm User" w:date="2011-11-21T17:03:00Z"/>
          <w:lang/>
        </w:rPr>
      </w:pPr>
      <w:del w:id="299" w:author="Qualcomm User" w:date="2011-11-21T17:03:00Z">
        <w:r w:rsidRPr="00210652" w:rsidDel="0080661F">
          <w:rPr>
            <w:lang/>
          </w:rPr>
          <w:delText>The suffix bin string is derived by the FL binarization process as specified in subclause </w:delText>
        </w:r>
        <w:r w:rsidRPr="00210652" w:rsidDel="0080661F">
          <w:rPr>
            <w:lang/>
          </w:rPr>
          <w:fldChar w:fldCharType="begin" w:fldLock="1"/>
        </w:r>
        <w:r w:rsidRPr="00210652" w:rsidDel="0080661F">
          <w:rPr>
            <w:lang/>
          </w:rPr>
          <w:delInstrText xml:space="preserve"> REF _Ref24980088 \r \h </w:delInstrText>
        </w:r>
        <w:r w:rsidRPr="00210652" w:rsidDel="0080661F">
          <w:rPr>
            <w:lang/>
          </w:rPr>
        </w:r>
        <w:r w:rsidRPr="00210652" w:rsidDel="0080661F">
          <w:rPr>
            <w:lang/>
          </w:rPr>
          <w:fldChar w:fldCharType="separate"/>
        </w:r>
        <w:r w:rsidRPr="00210652" w:rsidDel="0080661F">
          <w:rPr>
            <w:lang/>
          </w:rPr>
          <w:delText>9.3.2.5</w:delText>
        </w:r>
        <w:r w:rsidRPr="00210652" w:rsidDel="0080661F">
          <w:rPr>
            <w:lang/>
          </w:rPr>
          <w:fldChar w:fldCharType="end"/>
        </w:r>
        <w:r w:rsidRPr="00210652" w:rsidDel="0080661F">
          <w:rPr>
            <w:lang/>
          </w:rPr>
          <w:delText xml:space="preserve"> with the symbol value of last_significant_coefficient_pos – halfTrafoSize and cMax = halfTrafoSize − 1 as input and the bin string as output.</w:delText>
        </w:r>
      </w:del>
    </w:p>
    <w:p w:rsidR="00BF2E0A" w:rsidDel="007D0117" w:rsidRDefault="00BF2E0A" w:rsidP="005148BC">
      <w:pPr>
        <w:tabs>
          <w:tab w:val="clear" w:pos="794"/>
        </w:tabs>
        <w:rPr>
          <w:del w:id="300" w:author="Qualcomm User" w:date="2011-11-21T16:55:00Z"/>
        </w:rPr>
      </w:pPr>
    </w:p>
    <w:p w:rsidR="00A212C6" w:rsidRPr="00210652" w:rsidRDefault="00A212C6" w:rsidP="00A212C6">
      <w:pPr>
        <w:pStyle w:val="Heading6"/>
        <w:numPr>
          <w:ilvl w:val="0"/>
          <w:numId w:val="0"/>
        </w:numPr>
      </w:pPr>
      <w:bookmarkStart w:id="301" w:name="_Ref292721074"/>
      <w:bookmarkStart w:id="302" w:name="_Ref291600518"/>
      <w:r>
        <w:t xml:space="preserve">9.3.3.1.1.3 </w:t>
      </w:r>
      <w:r w:rsidRPr="00210652">
        <w:t>Derivation process of ctxIdxInc for the syntax elements last_significant_coeff_x and last_significant_coeff_y</w:t>
      </w:r>
      <w:bookmarkEnd w:id="301"/>
    </w:p>
    <w:p w:rsidR="00A212C6" w:rsidRPr="00210652" w:rsidRDefault="00A212C6" w:rsidP="00A212C6">
      <w:r w:rsidRPr="00210652">
        <w:t>Inputs to this process are the binIdx, the color component index cIdx and the transform block size log2TrafoSize.</w:t>
      </w:r>
    </w:p>
    <w:p w:rsidR="00A212C6" w:rsidRPr="00210652" w:rsidRDefault="00A212C6" w:rsidP="00A212C6">
      <w:r w:rsidRPr="00210652">
        <w:t>Output of this process is ctxIdxInc.</w:t>
      </w:r>
    </w:p>
    <w:p w:rsidR="001F33DF" w:rsidRPr="00A23A8D" w:rsidRDefault="00A212C6" w:rsidP="00A23A8D">
      <w:pPr>
        <w:pStyle w:val="Caption"/>
        <w:rPr>
          <w:lang w:val="en-GB"/>
          <w:rPrChange w:id="303" w:author="Qualcomm User" w:date="2011-11-21T17:38:00Z">
            <w:rPr/>
          </w:rPrChange>
        </w:rPr>
        <w:pPrChange w:id="304" w:author="Qualcomm User" w:date="2011-11-21T17:38:00Z">
          <w:pPr/>
        </w:pPrChange>
      </w:pPr>
      <w:bookmarkStart w:id="305" w:name="_Ref292720351"/>
      <w:bookmarkStart w:id="306" w:name="_Toc293649429"/>
      <w:r w:rsidRPr="00210652">
        <w:rPr>
          <w:lang w:val="en-GB"/>
        </w:rPr>
        <w:t xml:space="preserve">Table </w:t>
      </w:r>
      <w:r w:rsidR="00A153B3"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STYLEREF 1 \s </w:instrText>
      </w:r>
      <w:r w:rsidR="00A153B3"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9</w:t>
      </w:r>
      <w:r w:rsidR="00A153B3" w:rsidRPr="00210652">
        <w:rPr>
          <w:lang w:val="en-GB"/>
        </w:rPr>
        <w:fldChar w:fldCharType="end"/>
      </w:r>
      <w:r w:rsidRPr="00210652">
        <w:rPr>
          <w:lang w:val="en-GB"/>
        </w:rPr>
        <w:noBreakHyphen/>
      </w:r>
      <w:r w:rsidR="00A153B3"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SEQ Table \* ARABIC \s 1 </w:instrText>
      </w:r>
      <w:r w:rsidR="00A153B3"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53</w:t>
      </w:r>
      <w:r w:rsidR="00A153B3" w:rsidRPr="00210652">
        <w:rPr>
          <w:lang w:val="en-GB"/>
        </w:rPr>
        <w:fldChar w:fldCharType="end"/>
      </w:r>
      <w:bookmarkEnd w:id="305"/>
      <w:r w:rsidRPr="00210652">
        <w:rPr>
          <w:lang w:val="en-GB"/>
        </w:rPr>
        <w:t xml:space="preserve"> – Specifcation of lastCtx</w:t>
      </w:r>
      <w:bookmarkEnd w:id="306"/>
      <w:r w:rsidRPr="00210652">
        <w:rPr>
          <w:lang w:val="en-GB"/>
        </w:rPr>
        <w:t>[ i 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3"/>
        <w:gridCol w:w="470"/>
        <w:gridCol w:w="470"/>
        <w:gridCol w:w="470"/>
        <w:gridCol w:w="470"/>
        <w:gridCol w:w="552"/>
        <w:gridCol w:w="470"/>
        <w:gridCol w:w="470"/>
        <w:gridCol w:w="470"/>
        <w:gridCol w:w="470"/>
      </w:tblGrid>
      <w:tr w:rsidR="00A23A8D" w:rsidRPr="00A23A8D" w:rsidTr="006C10DF">
        <w:trPr>
          <w:cantSplit/>
          <w:trHeight w:hRule="exact" w:val="285"/>
          <w:jc w:val="center"/>
        </w:trPr>
        <w:tc>
          <w:tcPr>
            <w:tcW w:w="1123" w:type="dxa"/>
            <w:vAlign w:val="center"/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left"/>
              <w:rPr>
                <w:rFonts w:eastAsia="Times New Roman"/>
                <w:b/>
                <w:sz w:val="16"/>
                <w:szCs w:val="16"/>
                <w:highlight w:val="yellow"/>
                <w:rPrChange w:id="307" w:author="Qualcomm User" w:date="2011-11-21T17:38:00Z">
                  <w:rPr>
                    <w:rFonts w:eastAsia="Times New Roman"/>
                    <w:b/>
                    <w:sz w:val="16"/>
                    <w:szCs w:val="16"/>
                  </w:rPr>
                </w:rPrChange>
              </w:rPr>
            </w:pPr>
            <w:r w:rsidRPr="00A23A8D">
              <w:rPr>
                <w:rFonts w:eastAsia="Times New Roman"/>
                <w:b/>
                <w:bCs/>
                <w:sz w:val="16"/>
                <w:szCs w:val="16"/>
                <w:highlight w:val="yellow"/>
                <w:rPrChange w:id="308" w:author="Qualcomm User" w:date="2011-11-21T17:38:00Z">
                  <w:rPr>
                    <w:rFonts w:eastAsia="Times New Roman"/>
                    <w:b/>
                    <w:bCs/>
                    <w:sz w:val="16"/>
                    <w:szCs w:val="16"/>
                  </w:rPr>
                </w:rPrChange>
              </w:rPr>
              <w:t>i</w:t>
            </w:r>
          </w:p>
        </w:tc>
        <w:tc>
          <w:tcPr>
            <w:tcW w:w="470" w:type="dxa"/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  <w:rPrChange w:id="309" w:author="Qualcomm User" w:date="2011-11-21T17:38:00Z">
                  <w:rPr>
                    <w:rFonts w:eastAsia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A23A8D">
              <w:rPr>
                <w:b/>
                <w:sz w:val="16"/>
                <w:szCs w:val="16"/>
                <w:highlight w:val="yellow"/>
                <w:rPrChange w:id="310" w:author="Qualcomm User" w:date="2011-11-21T17:38:00Z">
                  <w:rPr>
                    <w:b/>
                    <w:sz w:val="16"/>
                    <w:szCs w:val="16"/>
                  </w:rPr>
                </w:rPrChange>
              </w:rPr>
              <w:t>0</w:t>
            </w:r>
          </w:p>
        </w:tc>
        <w:tc>
          <w:tcPr>
            <w:tcW w:w="470" w:type="dxa"/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  <w:rPrChange w:id="311" w:author="Qualcomm User" w:date="2011-11-21T17:38:00Z">
                  <w:rPr>
                    <w:rFonts w:eastAsia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A23A8D">
              <w:rPr>
                <w:b/>
                <w:sz w:val="16"/>
                <w:szCs w:val="16"/>
                <w:highlight w:val="yellow"/>
                <w:rPrChange w:id="312" w:author="Qualcomm User" w:date="2011-11-21T17:38:00Z">
                  <w:rPr>
                    <w:b/>
                    <w:sz w:val="16"/>
                    <w:szCs w:val="16"/>
                  </w:rPr>
                </w:rPrChange>
              </w:rPr>
              <w:t>1</w:t>
            </w:r>
          </w:p>
        </w:tc>
        <w:tc>
          <w:tcPr>
            <w:tcW w:w="470" w:type="dxa"/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  <w:rPrChange w:id="313" w:author="Qualcomm User" w:date="2011-11-21T17:38:00Z">
                  <w:rPr>
                    <w:rFonts w:eastAsia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A23A8D">
              <w:rPr>
                <w:b/>
                <w:sz w:val="16"/>
                <w:szCs w:val="16"/>
                <w:highlight w:val="yellow"/>
                <w:rPrChange w:id="314" w:author="Qualcomm User" w:date="2011-11-21T17:38:00Z">
                  <w:rPr>
                    <w:b/>
                    <w:sz w:val="16"/>
                    <w:szCs w:val="16"/>
                  </w:rPr>
                </w:rPrChange>
              </w:rPr>
              <w:t>2</w:t>
            </w:r>
          </w:p>
        </w:tc>
        <w:tc>
          <w:tcPr>
            <w:tcW w:w="470" w:type="dxa"/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  <w:rPrChange w:id="315" w:author="Qualcomm User" w:date="2011-11-21T17:38:00Z">
                  <w:rPr>
                    <w:rFonts w:eastAsia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A23A8D">
              <w:rPr>
                <w:b/>
                <w:sz w:val="16"/>
                <w:szCs w:val="16"/>
                <w:highlight w:val="yellow"/>
                <w:rPrChange w:id="316" w:author="Qualcomm User" w:date="2011-11-21T17:38:00Z">
                  <w:rPr>
                    <w:b/>
                    <w:sz w:val="16"/>
                    <w:szCs w:val="16"/>
                  </w:rPr>
                </w:rPrChange>
              </w:rPr>
              <w:t>3</w:t>
            </w:r>
          </w:p>
        </w:tc>
        <w:tc>
          <w:tcPr>
            <w:tcW w:w="552" w:type="dxa"/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  <w:rPrChange w:id="317" w:author="Qualcomm User" w:date="2011-11-21T17:38:00Z">
                  <w:rPr>
                    <w:rFonts w:eastAsia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A23A8D">
              <w:rPr>
                <w:b/>
                <w:sz w:val="16"/>
                <w:szCs w:val="16"/>
                <w:highlight w:val="yellow"/>
                <w:rPrChange w:id="318" w:author="Qualcomm User" w:date="2011-11-21T17:38:00Z">
                  <w:rPr>
                    <w:b/>
                    <w:sz w:val="16"/>
                    <w:szCs w:val="16"/>
                  </w:rPr>
                </w:rPrChange>
              </w:rPr>
              <w:t>4</w:t>
            </w:r>
          </w:p>
        </w:tc>
        <w:tc>
          <w:tcPr>
            <w:tcW w:w="470" w:type="dxa"/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  <w:rPrChange w:id="319" w:author="Qualcomm User" w:date="2011-11-21T17:38:00Z">
                  <w:rPr>
                    <w:rFonts w:eastAsia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A23A8D">
              <w:rPr>
                <w:b/>
                <w:sz w:val="16"/>
                <w:szCs w:val="16"/>
                <w:highlight w:val="yellow"/>
                <w:rPrChange w:id="320" w:author="Qualcomm User" w:date="2011-11-21T17:38:00Z">
                  <w:rPr>
                    <w:b/>
                    <w:sz w:val="16"/>
                    <w:szCs w:val="16"/>
                  </w:rPr>
                </w:rPrChange>
              </w:rPr>
              <w:t>5</w:t>
            </w:r>
          </w:p>
        </w:tc>
        <w:tc>
          <w:tcPr>
            <w:tcW w:w="470" w:type="dxa"/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  <w:rPrChange w:id="321" w:author="Qualcomm User" w:date="2011-11-21T17:38:00Z">
                  <w:rPr>
                    <w:rFonts w:eastAsia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A23A8D">
              <w:rPr>
                <w:b/>
                <w:sz w:val="16"/>
                <w:szCs w:val="16"/>
                <w:highlight w:val="yellow"/>
                <w:rPrChange w:id="322" w:author="Qualcomm User" w:date="2011-11-21T17:38:00Z">
                  <w:rPr>
                    <w:b/>
                    <w:sz w:val="16"/>
                    <w:szCs w:val="16"/>
                  </w:rPr>
                </w:rPrChange>
              </w:rPr>
              <w:t>6</w:t>
            </w:r>
          </w:p>
        </w:tc>
        <w:tc>
          <w:tcPr>
            <w:tcW w:w="470" w:type="dxa"/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  <w:rPrChange w:id="323" w:author="Qualcomm User" w:date="2011-11-21T17:38:00Z">
                  <w:rPr>
                    <w:rFonts w:eastAsia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A23A8D">
              <w:rPr>
                <w:b/>
                <w:sz w:val="16"/>
                <w:szCs w:val="16"/>
                <w:highlight w:val="yellow"/>
                <w:rPrChange w:id="324" w:author="Qualcomm User" w:date="2011-11-21T17:38:00Z">
                  <w:rPr>
                    <w:b/>
                    <w:sz w:val="16"/>
                    <w:szCs w:val="16"/>
                  </w:rPr>
                </w:rPrChange>
              </w:rPr>
              <w:t>7</w:t>
            </w:r>
          </w:p>
        </w:tc>
        <w:tc>
          <w:tcPr>
            <w:tcW w:w="470" w:type="dxa"/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z w:val="16"/>
                <w:szCs w:val="16"/>
                <w:highlight w:val="yellow"/>
                <w:rPrChange w:id="325" w:author="Qualcomm User" w:date="2011-11-21T17:38:00Z">
                  <w:rPr>
                    <w:rFonts w:eastAsia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A23A8D">
              <w:rPr>
                <w:b/>
                <w:sz w:val="16"/>
                <w:szCs w:val="16"/>
                <w:highlight w:val="yellow"/>
                <w:rPrChange w:id="326" w:author="Qualcomm User" w:date="2011-11-21T17:38:00Z">
                  <w:rPr>
                    <w:b/>
                    <w:sz w:val="16"/>
                    <w:szCs w:val="16"/>
                  </w:rPr>
                </w:rPrChange>
              </w:rPr>
              <w:t>8</w:t>
            </w:r>
          </w:p>
        </w:tc>
      </w:tr>
      <w:tr w:rsidR="00A23A8D" w:rsidRPr="00A23A8D" w:rsidTr="006C10DF">
        <w:trPr>
          <w:cantSplit/>
          <w:trHeight w:hRule="exact" w:val="285"/>
          <w:jc w:val="center"/>
        </w:trPr>
        <w:tc>
          <w:tcPr>
            <w:tcW w:w="1123" w:type="dxa"/>
            <w:tcBorders>
              <w:bottom w:val="single" w:sz="4" w:space="0" w:color="auto"/>
            </w:tcBorders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sz w:val="16"/>
                <w:szCs w:val="16"/>
                <w:highlight w:val="yellow"/>
                <w:rPrChange w:id="327" w:author="Qualcomm User" w:date="2011-11-21T17:38:00Z">
                  <w:rPr>
                    <w:rFonts w:eastAsia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A23A8D">
              <w:rPr>
                <w:b/>
                <w:sz w:val="16"/>
                <w:szCs w:val="16"/>
                <w:highlight w:val="yellow"/>
                <w:rPrChange w:id="328" w:author="Qualcomm User" w:date="2011-11-21T17:38:00Z">
                  <w:rPr>
                    <w:b/>
                    <w:sz w:val="16"/>
                    <w:szCs w:val="16"/>
                  </w:rPr>
                </w:rPrChange>
              </w:rPr>
              <w:t>lastCtx</w:t>
            </w:r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sz w:val="16"/>
                <w:szCs w:val="16"/>
                <w:highlight w:val="yellow"/>
                <w:rPrChange w:id="329" w:author="Qualcomm User" w:date="2011-11-21T17:38:00Z">
                  <w:rPr>
                    <w:rFonts w:eastAsia="Times New Roman"/>
                    <w:sz w:val="16"/>
                    <w:szCs w:val="16"/>
                  </w:rPr>
                </w:rPrChange>
              </w:rPr>
            </w:pPr>
            <w:r w:rsidRPr="00A23A8D">
              <w:rPr>
                <w:sz w:val="16"/>
                <w:szCs w:val="16"/>
                <w:highlight w:val="yellow"/>
                <w:rPrChange w:id="330" w:author="Qualcomm User" w:date="2011-11-21T17:38:00Z">
                  <w:rPr>
                    <w:sz w:val="16"/>
                    <w:szCs w:val="16"/>
                  </w:rPr>
                </w:rPrChange>
              </w:rPr>
              <w:t>0</w:t>
            </w:r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sz w:val="16"/>
                <w:szCs w:val="16"/>
                <w:highlight w:val="yellow"/>
                <w:rPrChange w:id="331" w:author="Qualcomm User" w:date="2011-11-21T17:38:00Z">
                  <w:rPr>
                    <w:rFonts w:eastAsia="Times New Roman"/>
                    <w:sz w:val="16"/>
                    <w:szCs w:val="16"/>
                  </w:rPr>
                </w:rPrChange>
              </w:rPr>
            </w:pPr>
            <w:r w:rsidRPr="00A23A8D">
              <w:rPr>
                <w:rFonts w:eastAsia="Times New Roman"/>
                <w:sz w:val="16"/>
                <w:szCs w:val="16"/>
                <w:highlight w:val="yellow"/>
                <w:rPrChange w:id="332" w:author="Qualcomm User" w:date="2011-11-21T17:38:00Z">
                  <w:rPr>
                    <w:rFonts w:eastAsia="Times New Roman"/>
                    <w:sz w:val="16"/>
                    <w:szCs w:val="16"/>
                  </w:rPr>
                </w:rPrChange>
              </w:rPr>
              <w:t>1</w:t>
            </w:r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sz w:val="16"/>
                <w:szCs w:val="16"/>
                <w:highlight w:val="yellow"/>
                <w:rPrChange w:id="333" w:author="Qualcomm User" w:date="2011-11-21T17:38:00Z">
                  <w:rPr>
                    <w:rFonts w:eastAsia="Times New Roman"/>
                    <w:sz w:val="16"/>
                    <w:szCs w:val="16"/>
                  </w:rPr>
                </w:rPrChange>
              </w:rPr>
            </w:pPr>
            <w:r w:rsidRPr="00A23A8D">
              <w:rPr>
                <w:rFonts w:eastAsia="Times New Roman"/>
                <w:sz w:val="16"/>
                <w:szCs w:val="16"/>
                <w:highlight w:val="yellow"/>
                <w:rPrChange w:id="334" w:author="Qualcomm User" w:date="2011-11-21T17:38:00Z">
                  <w:rPr>
                    <w:rFonts w:eastAsia="Times New Roman"/>
                    <w:sz w:val="16"/>
                    <w:szCs w:val="16"/>
                  </w:rPr>
                </w:rPrChange>
              </w:rPr>
              <w:t>2</w:t>
            </w:r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sz w:val="16"/>
                <w:szCs w:val="16"/>
                <w:highlight w:val="yellow"/>
                <w:rPrChange w:id="335" w:author="Qualcomm User" w:date="2011-11-21T17:38:00Z">
                  <w:rPr>
                    <w:rFonts w:eastAsia="Times New Roman"/>
                    <w:sz w:val="16"/>
                    <w:szCs w:val="16"/>
                  </w:rPr>
                </w:rPrChange>
              </w:rPr>
            </w:pPr>
            <w:del w:id="336" w:author="Qualcomm User" w:date="2011-11-21T15:41:00Z">
              <w:r w:rsidRPr="00A23A8D" w:rsidDel="001F33DF">
                <w:rPr>
                  <w:rFonts w:eastAsia="Times New Roman"/>
                  <w:sz w:val="16"/>
                  <w:szCs w:val="16"/>
                  <w:highlight w:val="yellow"/>
                  <w:rPrChange w:id="337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delText>3</w:delText>
              </w:r>
            </w:del>
            <w:ins w:id="338" w:author="Qualcomm User" w:date="2011-11-21T15:41:00Z">
              <w:r w:rsidRPr="00A23A8D">
                <w:rPr>
                  <w:rFonts w:eastAsia="Times New Roman"/>
                  <w:sz w:val="16"/>
                  <w:szCs w:val="16"/>
                  <w:highlight w:val="yellow"/>
                  <w:rPrChange w:id="339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t>2</w:t>
              </w:r>
            </w:ins>
          </w:p>
        </w:tc>
        <w:tc>
          <w:tcPr>
            <w:tcW w:w="552" w:type="dxa"/>
            <w:tcBorders>
              <w:bottom w:val="single" w:sz="4" w:space="0" w:color="auto"/>
            </w:tcBorders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sz w:val="16"/>
                <w:szCs w:val="16"/>
                <w:highlight w:val="yellow"/>
                <w:rPrChange w:id="340" w:author="Qualcomm User" w:date="2011-11-21T17:38:00Z">
                  <w:rPr>
                    <w:rFonts w:eastAsia="Times New Roman"/>
                    <w:sz w:val="16"/>
                    <w:szCs w:val="16"/>
                  </w:rPr>
                </w:rPrChange>
              </w:rPr>
            </w:pPr>
            <w:del w:id="341" w:author="Qualcomm User" w:date="2011-11-21T15:41:00Z">
              <w:r w:rsidRPr="00A23A8D" w:rsidDel="001F33DF">
                <w:rPr>
                  <w:rFonts w:eastAsia="Times New Roman"/>
                  <w:sz w:val="16"/>
                  <w:szCs w:val="16"/>
                  <w:highlight w:val="yellow"/>
                  <w:rPrChange w:id="342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delText>3</w:delText>
              </w:r>
            </w:del>
            <w:ins w:id="343" w:author="Qualcomm User" w:date="2011-11-21T15:41:00Z">
              <w:r w:rsidRPr="00A23A8D">
                <w:rPr>
                  <w:rFonts w:eastAsia="Times New Roman"/>
                  <w:sz w:val="16"/>
                  <w:szCs w:val="16"/>
                  <w:highlight w:val="yellow"/>
                  <w:rPrChange w:id="344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t>3</w:t>
              </w:r>
            </w:ins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sz w:val="16"/>
                <w:szCs w:val="16"/>
                <w:highlight w:val="yellow"/>
                <w:rPrChange w:id="345" w:author="Qualcomm User" w:date="2011-11-21T17:38:00Z">
                  <w:rPr>
                    <w:rFonts w:eastAsia="Times New Roman"/>
                    <w:sz w:val="16"/>
                    <w:szCs w:val="16"/>
                  </w:rPr>
                </w:rPrChange>
              </w:rPr>
            </w:pPr>
            <w:del w:id="346" w:author="Qualcomm User" w:date="2011-11-21T15:41:00Z">
              <w:r w:rsidRPr="00A23A8D" w:rsidDel="001F33DF">
                <w:rPr>
                  <w:rFonts w:eastAsia="Times New Roman"/>
                  <w:sz w:val="16"/>
                  <w:szCs w:val="16"/>
                  <w:highlight w:val="yellow"/>
                  <w:rPrChange w:id="347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delText>4</w:delText>
              </w:r>
            </w:del>
            <w:ins w:id="348" w:author="Qualcomm User" w:date="2011-11-21T15:41:00Z">
              <w:r w:rsidRPr="00A23A8D">
                <w:rPr>
                  <w:rFonts w:eastAsia="Times New Roman"/>
                  <w:sz w:val="16"/>
                  <w:szCs w:val="16"/>
                  <w:highlight w:val="yellow"/>
                  <w:rPrChange w:id="349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t>3</w:t>
              </w:r>
            </w:ins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sz w:val="16"/>
                <w:szCs w:val="16"/>
                <w:highlight w:val="yellow"/>
                <w:rPrChange w:id="350" w:author="Qualcomm User" w:date="2011-11-21T17:38:00Z">
                  <w:rPr>
                    <w:rFonts w:eastAsia="Times New Roman"/>
                    <w:sz w:val="16"/>
                    <w:szCs w:val="16"/>
                  </w:rPr>
                </w:rPrChange>
              </w:rPr>
            </w:pPr>
            <w:del w:id="351" w:author="Qualcomm User" w:date="2011-11-21T15:41:00Z">
              <w:r w:rsidRPr="00A23A8D" w:rsidDel="001F33DF">
                <w:rPr>
                  <w:rFonts w:eastAsia="Times New Roman"/>
                  <w:sz w:val="16"/>
                  <w:szCs w:val="16"/>
                  <w:highlight w:val="yellow"/>
                  <w:rPrChange w:id="352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delText>4</w:delText>
              </w:r>
            </w:del>
            <w:ins w:id="353" w:author="Qualcomm User" w:date="2011-11-21T15:41:00Z">
              <w:r w:rsidRPr="00A23A8D">
                <w:rPr>
                  <w:rFonts w:eastAsia="Times New Roman"/>
                  <w:sz w:val="16"/>
                  <w:szCs w:val="16"/>
                  <w:highlight w:val="yellow"/>
                  <w:rPrChange w:id="354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t>4</w:t>
              </w:r>
            </w:ins>
          </w:p>
        </w:tc>
        <w:tc>
          <w:tcPr>
            <w:tcW w:w="470" w:type="dxa"/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sz w:val="16"/>
                <w:szCs w:val="16"/>
                <w:highlight w:val="yellow"/>
                <w:rPrChange w:id="355" w:author="Qualcomm User" w:date="2011-11-21T17:38:00Z">
                  <w:rPr>
                    <w:rFonts w:eastAsia="Times New Roman"/>
                    <w:sz w:val="16"/>
                    <w:szCs w:val="16"/>
                  </w:rPr>
                </w:rPrChange>
              </w:rPr>
            </w:pPr>
            <w:del w:id="356" w:author="Qualcomm User" w:date="2011-11-21T15:41:00Z">
              <w:r w:rsidRPr="00A23A8D" w:rsidDel="001F33DF">
                <w:rPr>
                  <w:rFonts w:eastAsia="Times New Roman"/>
                  <w:sz w:val="16"/>
                  <w:szCs w:val="16"/>
                  <w:highlight w:val="yellow"/>
                  <w:rPrChange w:id="357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delText>5</w:delText>
              </w:r>
            </w:del>
            <w:ins w:id="358" w:author="Qualcomm User" w:date="2011-11-21T15:41:00Z">
              <w:r w:rsidRPr="00A23A8D">
                <w:rPr>
                  <w:rFonts w:eastAsia="Times New Roman"/>
                  <w:sz w:val="16"/>
                  <w:szCs w:val="16"/>
                  <w:highlight w:val="yellow"/>
                  <w:rPrChange w:id="359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t>4</w:t>
              </w:r>
            </w:ins>
          </w:p>
        </w:tc>
        <w:tc>
          <w:tcPr>
            <w:tcW w:w="470" w:type="dxa"/>
          </w:tcPr>
          <w:p w:rsidR="00A23A8D" w:rsidRPr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sz w:val="16"/>
                <w:szCs w:val="16"/>
                <w:highlight w:val="yellow"/>
                <w:rPrChange w:id="360" w:author="Qualcomm User" w:date="2011-11-21T17:38:00Z">
                  <w:rPr>
                    <w:rFonts w:eastAsia="Times New Roman"/>
                    <w:sz w:val="16"/>
                    <w:szCs w:val="16"/>
                  </w:rPr>
                </w:rPrChange>
              </w:rPr>
            </w:pPr>
            <w:del w:id="361" w:author="Qualcomm User" w:date="2011-11-21T15:41:00Z">
              <w:r w:rsidRPr="00A23A8D" w:rsidDel="001F33DF">
                <w:rPr>
                  <w:rFonts w:eastAsia="Times New Roman"/>
                  <w:sz w:val="16"/>
                  <w:szCs w:val="16"/>
                  <w:highlight w:val="yellow"/>
                  <w:rPrChange w:id="362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delText>5</w:delText>
              </w:r>
            </w:del>
            <w:ins w:id="363" w:author="Qualcomm User" w:date="2011-11-21T15:41:00Z">
              <w:r w:rsidRPr="00A23A8D">
                <w:rPr>
                  <w:rFonts w:eastAsia="Times New Roman"/>
                  <w:sz w:val="16"/>
                  <w:szCs w:val="16"/>
                  <w:highlight w:val="yellow"/>
                  <w:rPrChange w:id="364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t>5</w:t>
              </w:r>
            </w:ins>
          </w:p>
        </w:tc>
      </w:tr>
      <w:tr w:rsidR="00A23A8D" w:rsidRPr="00A23A8D" w:rsidDel="00A23A8D" w:rsidTr="006C10DF">
        <w:trPr>
          <w:cantSplit/>
          <w:trHeight w:hRule="exact" w:val="285"/>
          <w:jc w:val="center"/>
          <w:del w:id="365" w:author="Qualcomm User" w:date="2011-11-21T17:38:00Z"/>
        </w:trPr>
        <w:tc>
          <w:tcPr>
            <w:tcW w:w="1123" w:type="dxa"/>
            <w:tcBorders>
              <w:bottom w:val="single" w:sz="4" w:space="0" w:color="auto"/>
            </w:tcBorders>
          </w:tcPr>
          <w:p w:rsidR="00A23A8D" w:rsidRPr="00A23A8D" w:rsidDel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del w:id="366" w:author="Qualcomm User" w:date="2011-11-21T17:38:00Z"/>
                <w:rFonts w:eastAsia="Times New Roman"/>
                <w:b/>
                <w:bCs/>
                <w:sz w:val="16"/>
                <w:szCs w:val="16"/>
                <w:highlight w:val="yellow"/>
                <w:rPrChange w:id="367" w:author="Qualcomm User" w:date="2011-11-21T17:38:00Z">
                  <w:rPr>
                    <w:del w:id="368" w:author="Qualcomm User" w:date="2011-11-21T17:38:00Z"/>
                    <w:rFonts w:eastAsia="Times New Roman"/>
                    <w:b/>
                    <w:bCs/>
                    <w:sz w:val="16"/>
                    <w:szCs w:val="16"/>
                  </w:rPr>
                </w:rPrChange>
              </w:rPr>
            </w:pPr>
            <w:del w:id="369" w:author="Qualcomm User" w:date="2011-11-21T15:41:00Z">
              <w:r w:rsidRPr="00A23A8D" w:rsidDel="001F33DF">
                <w:rPr>
                  <w:rFonts w:eastAsia="Times New Roman"/>
                  <w:b/>
                  <w:bCs/>
                  <w:sz w:val="16"/>
                  <w:szCs w:val="16"/>
                  <w:highlight w:val="yellow"/>
                  <w:rPrChange w:id="370" w:author="Qualcomm User" w:date="2011-11-21T17:38:00Z">
                    <w:rPr>
                      <w:rFonts w:eastAsia="Times New Roman"/>
                      <w:b/>
                      <w:bCs/>
                      <w:sz w:val="16"/>
                      <w:szCs w:val="16"/>
                    </w:rPr>
                  </w:rPrChange>
                </w:rPr>
                <w:delText>i</w:delText>
              </w:r>
            </w:del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A23A8D" w:rsidRPr="00A23A8D" w:rsidDel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371" w:author="Qualcomm User" w:date="2011-11-21T17:38:00Z"/>
                <w:rFonts w:eastAsia="Times New Roman"/>
                <w:b/>
                <w:sz w:val="16"/>
                <w:szCs w:val="16"/>
                <w:highlight w:val="yellow"/>
                <w:rPrChange w:id="372" w:author="Qualcomm User" w:date="2011-11-21T17:38:00Z">
                  <w:rPr>
                    <w:del w:id="373" w:author="Qualcomm User" w:date="2011-11-21T17:38:00Z"/>
                    <w:rFonts w:eastAsia="Times New Roman"/>
                    <w:b/>
                    <w:sz w:val="16"/>
                    <w:szCs w:val="16"/>
                  </w:rPr>
                </w:rPrChange>
              </w:rPr>
            </w:pPr>
            <w:del w:id="374" w:author="Qualcomm User" w:date="2011-11-21T15:41:00Z">
              <w:r w:rsidRPr="00A23A8D" w:rsidDel="001F33DF">
                <w:rPr>
                  <w:b/>
                  <w:sz w:val="16"/>
                  <w:szCs w:val="16"/>
                  <w:highlight w:val="yellow"/>
                  <w:rPrChange w:id="375" w:author="Qualcomm User" w:date="2011-11-21T17:38:00Z">
                    <w:rPr>
                      <w:b/>
                      <w:sz w:val="16"/>
                      <w:szCs w:val="16"/>
                    </w:rPr>
                  </w:rPrChange>
                </w:rPr>
                <w:delText>16</w:delText>
              </w:r>
            </w:del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A23A8D" w:rsidRPr="00A23A8D" w:rsidDel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376" w:author="Qualcomm User" w:date="2011-11-21T17:38:00Z"/>
                <w:rFonts w:eastAsia="Times New Roman"/>
                <w:b/>
                <w:sz w:val="16"/>
                <w:szCs w:val="16"/>
                <w:highlight w:val="yellow"/>
                <w:rPrChange w:id="377" w:author="Qualcomm User" w:date="2011-11-21T17:38:00Z">
                  <w:rPr>
                    <w:del w:id="378" w:author="Qualcomm User" w:date="2011-11-21T17:38:00Z"/>
                    <w:rFonts w:eastAsia="Times New Roman"/>
                    <w:b/>
                    <w:sz w:val="16"/>
                    <w:szCs w:val="16"/>
                  </w:rPr>
                </w:rPrChange>
              </w:rPr>
            </w:pPr>
            <w:del w:id="379" w:author="Qualcomm User" w:date="2011-11-21T15:41:00Z">
              <w:r w:rsidRPr="00A23A8D" w:rsidDel="001F33DF">
                <w:rPr>
                  <w:b/>
                  <w:sz w:val="16"/>
                  <w:szCs w:val="16"/>
                  <w:highlight w:val="yellow"/>
                  <w:rPrChange w:id="380" w:author="Qualcomm User" w:date="2011-11-21T17:38:00Z">
                    <w:rPr>
                      <w:b/>
                      <w:sz w:val="16"/>
                      <w:szCs w:val="16"/>
                    </w:rPr>
                  </w:rPrChange>
                </w:rPr>
                <w:delText>17</w:delText>
              </w:r>
            </w:del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A23A8D" w:rsidRPr="00A23A8D" w:rsidDel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381" w:author="Qualcomm User" w:date="2011-11-21T17:38:00Z"/>
                <w:rFonts w:eastAsia="Times New Roman"/>
                <w:b/>
                <w:sz w:val="16"/>
                <w:szCs w:val="16"/>
                <w:highlight w:val="yellow"/>
                <w:rPrChange w:id="382" w:author="Qualcomm User" w:date="2011-11-21T17:38:00Z">
                  <w:rPr>
                    <w:del w:id="383" w:author="Qualcomm User" w:date="2011-11-21T17:38:00Z"/>
                    <w:rFonts w:eastAsia="Times New Roman"/>
                    <w:b/>
                    <w:sz w:val="16"/>
                    <w:szCs w:val="16"/>
                  </w:rPr>
                </w:rPrChange>
              </w:rPr>
            </w:pPr>
            <w:del w:id="384" w:author="Qualcomm User" w:date="2011-11-21T15:41:00Z">
              <w:r w:rsidRPr="00A23A8D" w:rsidDel="001F33DF">
                <w:rPr>
                  <w:b/>
                  <w:sz w:val="16"/>
                  <w:szCs w:val="16"/>
                  <w:highlight w:val="yellow"/>
                  <w:rPrChange w:id="385" w:author="Qualcomm User" w:date="2011-11-21T17:38:00Z">
                    <w:rPr>
                      <w:b/>
                      <w:sz w:val="16"/>
                      <w:szCs w:val="16"/>
                    </w:rPr>
                  </w:rPrChange>
                </w:rPr>
                <w:delText>18</w:delText>
              </w:r>
            </w:del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A23A8D" w:rsidRPr="00A23A8D" w:rsidDel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386" w:author="Qualcomm User" w:date="2011-11-21T17:38:00Z"/>
                <w:rFonts w:eastAsia="Times New Roman"/>
                <w:b/>
                <w:sz w:val="16"/>
                <w:szCs w:val="16"/>
                <w:highlight w:val="yellow"/>
                <w:rPrChange w:id="387" w:author="Qualcomm User" w:date="2011-11-21T17:38:00Z">
                  <w:rPr>
                    <w:del w:id="388" w:author="Qualcomm User" w:date="2011-11-21T17:38:00Z"/>
                    <w:rFonts w:eastAsia="Times New Roman"/>
                    <w:b/>
                    <w:sz w:val="16"/>
                    <w:szCs w:val="16"/>
                  </w:rPr>
                </w:rPrChange>
              </w:rPr>
            </w:pPr>
            <w:del w:id="389" w:author="Qualcomm User" w:date="2011-11-21T15:41:00Z">
              <w:r w:rsidRPr="00A23A8D" w:rsidDel="001F33DF">
                <w:rPr>
                  <w:b/>
                  <w:sz w:val="16"/>
                  <w:szCs w:val="16"/>
                  <w:highlight w:val="yellow"/>
                  <w:rPrChange w:id="390" w:author="Qualcomm User" w:date="2011-11-21T17:38:00Z">
                    <w:rPr>
                      <w:b/>
                      <w:sz w:val="16"/>
                      <w:szCs w:val="16"/>
                    </w:rPr>
                  </w:rPrChange>
                </w:rPr>
                <w:delText>19</w:delText>
              </w:r>
            </w:del>
          </w:p>
        </w:tc>
        <w:tc>
          <w:tcPr>
            <w:tcW w:w="552" w:type="dxa"/>
            <w:tcBorders>
              <w:bottom w:val="single" w:sz="4" w:space="0" w:color="auto"/>
            </w:tcBorders>
          </w:tcPr>
          <w:p w:rsidR="00A23A8D" w:rsidRPr="00A23A8D" w:rsidDel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391" w:author="Qualcomm User" w:date="2011-11-21T17:38:00Z"/>
                <w:rFonts w:eastAsia="Times New Roman"/>
                <w:b/>
                <w:sz w:val="16"/>
                <w:szCs w:val="16"/>
                <w:highlight w:val="yellow"/>
                <w:rPrChange w:id="392" w:author="Qualcomm User" w:date="2011-11-21T17:38:00Z">
                  <w:rPr>
                    <w:del w:id="393" w:author="Qualcomm User" w:date="2011-11-21T17:38:00Z"/>
                    <w:rFonts w:eastAsia="Times New Roman"/>
                    <w:b/>
                    <w:sz w:val="16"/>
                    <w:szCs w:val="16"/>
                  </w:rPr>
                </w:rPrChange>
              </w:rPr>
            </w:pPr>
            <w:del w:id="394" w:author="Qualcomm User" w:date="2011-11-21T15:41:00Z">
              <w:r w:rsidRPr="00A23A8D" w:rsidDel="001F33DF">
                <w:rPr>
                  <w:b/>
                  <w:sz w:val="16"/>
                  <w:szCs w:val="16"/>
                  <w:highlight w:val="yellow"/>
                  <w:rPrChange w:id="395" w:author="Qualcomm User" w:date="2011-11-21T17:38:00Z">
                    <w:rPr>
                      <w:b/>
                      <w:sz w:val="16"/>
                      <w:szCs w:val="16"/>
                    </w:rPr>
                  </w:rPrChange>
                </w:rPr>
                <w:delText>20</w:delText>
              </w:r>
            </w:del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A23A8D" w:rsidRPr="00A23A8D" w:rsidDel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396" w:author="Qualcomm User" w:date="2011-11-21T17:38:00Z"/>
                <w:rFonts w:eastAsia="Times New Roman"/>
                <w:b/>
                <w:sz w:val="16"/>
                <w:szCs w:val="16"/>
                <w:highlight w:val="yellow"/>
                <w:rPrChange w:id="397" w:author="Qualcomm User" w:date="2011-11-21T17:38:00Z">
                  <w:rPr>
                    <w:del w:id="398" w:author="Qualcomm User" w:date="2011-11-21T17:38:00Z"/>
                    <w:rFonts w:eastAsia="Times New Roman"/>
                    <w:b/>
                    <w:sz w:val="16"/>
                    <w:szCs w:val="16"/>
                  </w:rPr>
                </w:rPrChange>
              </w:rPr>
            </w:pPr>
            <w:del w:id="399" w:author="Qualcomm User" w:date="2011-11-21T15:41:00Z">
              <w:r w:rsidRPr="00A23A8D" w:rsidDel="001F33DF">
                <w:rPr>
                  <w:b/>
                  <w:sz w:val="16"/>
                  <w:szCs w:val="16"/>
                  <w:highlight w:val="yellow"/>
                  <w:rPrChange w:id="400" w:author="Qualcomm User" w:date="2011-11-21T17:38:00Z">
                    <w:rPr>
                      <w:b/>
                      <w:sz w:val="16"/>
                      <w:szCs w:val="16"/>
                    </w:rPr>
                  </w:rPrChange>
                </w:rPr>
                <w:delText>21</w:delText>
              </w:r>
            </w:del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A23A8D" w:rsidRPr="00A23A8D" w:rsidDel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401" w:author="Qualcomm User" w:date="2011-11-21T17:38:00Z"/>
                <w:rFonts w:eastAsia="Times New Roman"/>
                <w:b/>
                <w:sz w:val="16"/>
                <w:szCs w:val="16"/>
                <w:highlight w:val="yellow"/>
                <w:rPrChange w:id="402" w:author="Qualcomm User" w:date="2011-11-21T17:38:00Z">
                  <w:rPr>
                    <w:del w:id="403" w:author="Qualcomm User" w:date="2011-11-21T17:38:00Z"/>
                    <w:rFonts w:eastAsia="Times New Roman"/>
                    <w:b/>
                    <w:sz w:val="16"/>
                    <w:szCs w:val="16"/>
                  </w:rPr>
                </w:rPrChange>
              </w:rPr>
            </w:pPr>
            <w:del w:id="404" w:author="Qualcomm User" w:date="2011-11-21T15:41:00Z">
              <w:r w:rsidRPr="00A23A8D" w:rsidDel="001F33DF">
                <w:rPr>
                  <w:b/>
                  <w:sz w:val="16"/>
                  <w:szCs w:val="16"/>
                  <w:highlight w:val="yellow"/>
                  <w:rPrChange w:id="405" w:author="Qualcomm User" w:date="2011-11-21T17:38:00Z">
                    <w:rPr>
                      <w:b/>
                      <w:sz w:val="16"/>
                      <w:szCs w:val="16"/>
                    </w:rPr>
                  </w:rPrChange>
                </w:rPr>
                <w:delText>22</w:delText>
              </w:r>
            </w:del>
          </w:p>
        </w:tc>
        <w:tc>
          <w:tcPr>
            <w:tcW w:w="470" w:type="dxa"/>
          </w:tcPr>
          <w:p w:rsidR="00A23A8D" w:rsidRPr="00A23A8D" w:rsidDel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406" w:author="Qualcomm User" w:date="2011-11-21T17:38:00Z"/>
                <w:rFonts w:eastAsia="Times New Roman"/>
                <w:b/>
                <w:sz w:val="16"/>
                <w:szCs w:val="16"/>
                <w:highlight w:val="yellow"/>
                <w:rPrChange w:id="407" w:author="Qualcomm User" w:date="2011-11-21T17:38:00Z">
                  <w:rPr>
                    <w:del w:id="408" w:author="Qualcomm User" w:date="2011-11-21T17:38:00Z"/>
                    <w:rFonts w:eastAsia="Times New Roman"/>
                    <w:b/>
                    <w:sz w:val="16"/>
                    <w:szCs w:val="16"/>
                  </w:rPr>
                </w:rPrChange>
              </w:rPr>
            </w:pPr>
            <w:del w:id="409" w:author="Qualcomm User" w:date="2011-11-21T15:41:00Z">
              <w:r w:rsidRPr="00A23A8D" w:rsidDel="001F33DF">
                <w:rPr>
                  <w:b/>
                  <w:sz w:val="16"/>
                  <w:szCs w:val="16"/>
                  <w:highlight w:val="yellow"/>
                  <w:rPrChange w:id="410" w:author="Qualcomm User" w:date="2011-11-21T17:38:00Z">
                    <w:rPr>
                      <w:b/>
                      <w:sz w:val="16"/>
                      <w:szCs w:val="16"/>
                    </w:rPr>
                  </w:rPrChange>
                </w:rPr>
                <w:delText>23</w:delText>
              </w:r>
            </w:del>
          </w:p>
        </w:tc>
        <w:tc>
          <w:tcPr>
            <w:tcW w:w="470" w:type="dxa"/>
          </w:tcPr>
          <w:p w:rsidR="00A23A8D" w:rsidRPr="00A23A8D" w:rsidDel="00A23A8D" w:rsidRDefault="00A23A8D" w:rsidP="006C10DF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411" w:author="Qualcomm User" w:date="2011-11-21T17:38:00Z"/>
                <w:rFonts w:eastAsia="Times New Roman"/>
                <w:b/>
                <w:sz w:val="16"/>
                <w:szCs w:val="16"/>
                <w:highlight w:val="yellow"/>
                <w:rPrChange w:id="412" w:author="Qualcomm User" w:date="2011-11-21T17:38:00Z">
                  <w:rPr>
                    <w:del w:id="413" w:author="Qualcomm User" w:date="2011-11-21T17:38:00Z"/>
                    <w:rFonts w:eastAsia="Times New Roman"/>
                    <w:b/>
                    <w:sz w:val="16"/>
                    <w:szCs w:val="16"/>
                  </w:rPr>
                </w:rPrChange>
              </w:rPr>
            </w:pPr>
            <w:del w:id="414" w:author="Qualcomm User" w:date="2011-11-21T15:41:00Z">
              <w:r w:rsidRPr="00A23A8D" w:rsidDel="001F33DF">
                <w:rPr>
                  <w:b/>
                  <w:sz w:val="16"/>
                  <w:szCs w:val="16"/>
                  <w:highlight w:val="yellow"/>
                  <w:rPrChange w:id="415" w:author="Qualcomm User" w:date="2011-11-21T17:38:00Z">
                    <w:rPr>
                      <w:b/>
                      <w:sz w:val="16"/>
                      <w:szCs w:val="16"/>
                    </w:rPr>
                  </w:rPrChange>
                </w:rPr>
                <w:delText>24</w:delText>
              </w:r>
            </w:del>
          </w:p>
        </w:tc>
      </w:tr>
      <w:tr w:rsidR="00A23A8D" w:rsidRPr="00210652" w:rsidDel="00A23A8D" w:rsidTr="006C10DF">
        <w:trPr>
          <w:cantSplit/>
          <w:trHeight w:hRule="exact" w:val="285"/>
          <w:jc w:val="center"/>
          <w:del w:id="416" w:author="Qualcomm User" w:date="2011-11-21T17:38:00Z"/>
        </w:trPr>
        <w:tc>
          <w:tcPr>
            <w:tcW w:w="1123" w:type="dxa"/>
          </w:tcPr>
          <w:p w:rsidR="00A23A8D" w:rsidRPr="00A23A8D" w:rsidDel="00A23A8D" w:rsidRDefault="00A23A8D" w:rsidP="006C10DF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del w:id="417" w:author="Qualcomm User" w:date="2011-11-21T17:38:00Z"/>
                <w:rFonts w:eastAsia="Times New Roman"/>
                <w:b/>
                <w:bCs/>
                <w:sz w:val="16"/>
                <w:szCs w:val="16"/>
                <w:highlight w:val="yellow"/>
                <w:rPrChange w:id="418" w:author="Qualcomm User" w:date="2011-11-21T17:38:00Z">
                  <w:rPr>
                    <w:del w:id="419" w:author="Qualcomm User" w:date="2011-11-21T17:38:00Z"/>
                    <w:rFonts w:eastAsia="Times New Roman"/>
                    <w:b/>
                    <w:bCs/>
                    <w:sz w:val="16"/>
                    <w:szCs w:val="16"/>
                  </w:rPr>
                </w:rPrChange>
              </w:rPr>
            </w:pPr>
            <w:del w:id="420" w:author="Qualcomm User" w:date="2011-11-21T15:41:00Z">
              <w:r w:rsidRPr="00A23A8D" w:rsidDel="001F33DF">
                <w:rPr>
                  <w:b/>
                  <w:sz w:val="16"/>
                  <w:szCs w:val="16"/>
                  <w:highlight w:val="yellow"/>
                  <w:rPrChange w:id="421" w:author="Qualcomm User" w:date="2011-11-21T17:38:00Z">
                    <w:rPr>
                      <w:b/>
                      <w:sz w:val="16"/>
                      <w:szCs w:val="16"/>
                    </w:rPr>
                  </w:rPrChange>
                </w:rPr>
                <w:delText>lastCtx</w:delText>
              </w:r>
            </w:del>
          </w:p>
        </w:tc>
        <w:tc>
          <w:tcPr>
            <w:tcW w:w="470" w:type="dxa"/>
          </w:tcPr>
          <w:p w:rsidR="00A23A8D" w:rsidRPr="00A23A8D" w:rsidDel="00A23A8D" w:rsidRDefault="00A23A8D" w:rsidP="006C10DF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422" w:author="Qualcomm User" w:date="2011-11-21T17:38:00Z"/>
                <w:rFonts w:eastAsia="Times New Roman"/>
                <w:sz w:val="16"/>
                <w:szCs w:val="16"/>
                <w:highlight w:val="yellow"/>
                <w:rPrChange w:id="423" w:author="Qualcomm User" w:date="2011-11-21T17:38:00Z">
                  <w:rPr>
                    <w:del w:id="424" w:author="Qualcomm User" w:date="2011-11-21T17:38:00Z"/>
                    <w:rFonts w:eastAsia="Times New Roman"/>
                    <w:sz w:val="16"/>
                    <w:szCs w:val="16"/>
                  </w:rPr>
                </w:rPrChange>
              </w:rPr>
            </w:pPr>
            <w:del w:id="425" w:author="Qualcomm User" w:date="2011-11-21T15:41:00Z">
              <w:r w:rsidRPr="00A23A8D" w:rsidDel="001F33DF">
                <w:rPr>
                  <w:rFonts w:eastAsia="Times New Roman"/>
                  <w:sz w:val="16"/>
                  <w:szCs w:val="16"/>
                  <w:highlight w:val="yellow"/>
                  <w:rPrChange w:id="426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delText>7</w:delText>
              </w:r>
            </w:del>
          </w:p>
        </w:tc>
        <w:tc>
          <w:tcPr>
            <w:tcW w:w="470" w:type="dxa"/>
          </w:tcPr>
          <w:p w:rsidR="00A23A8D" w:rsidRPr="00A23A8D" w:rsidDel="00A23A8D" w:rsidRDefault="00A23A8D" w:rsidP="006C10DF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427" w:author="Qualcomm User" w:date="2011-11-21T17:38:00Z"/>
                <w:rFonts w:eastAsia="Times New Roman"/>
                <w:sz w:val="16"/>
                <w:szCs w:val="16"/>
                <w:highlight w:val="yellow"/>
                <w:rPrChange w:id="428" w:author="Qualcomm User" w:date="2011-11-21T17:38:00Z">
                  <w:rPr>
                    <w:del w:id="429" w:author="Qualcomm User" w:date="2011-11-21T17:38:00Z"/>
                    <w:rFonts w:eastAsia="Times New Roman"/>
                    <w:sz w:val="16"/>
                    <w:szCs w:val="16"/>
                  </w:rPr>
                </w:rPrChange>
              </w:rPr>
            </w:pPr>
            <w:del w:id="430" w:author="Qualcomm User" w:date="2011-11-21T15:41:00Z">
              <w:r w:rsidRPr="00A23A8D" w:rsidDel="001F33DF">
                <w:rPr>
                  <w:rFonts w:eastAsia="Times New Roman"/>
                  <w:sz w:val="16"/>
                  <w:szCs w:val="16"/>
                  <w:highlight w:val="yellow"/>
                  <w:rPrChange w:id="431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delText>7</w:delText>
              </w:r>
            </w:del>
          </w:p>
        </w:tc>
        <w:tc>
          <w:tcPr>
            <w:tcW w:w="470" w:type="dxa"/>
          </w:tcPr>
          <w:p w:rsidR="00A23A8D" w:rsidRPr="00A23A8D" w:rsidDel="00A23A8D" w:rsidRDefault="00A23A8D" w:rsidP="006C10DF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432" w:author="Qualcomm User" w:date="2011-11-21T17:38:00Z"/>
                <w:rFonts w:eastAsia="Times New Roman"/>
                <w:sz w:val="16"/>
                <w:szCs w:val="16"/>
                <w:highlight w:val="yellow"/>
                <w:rPrChange w:id="433" w:author="Qualcomm User" w:date="2011-11-21T17:38:00Z">
                  <w:rPr>
                    <w:del w:id="434" w:author="Qualcomm User" w:date="2011-11-21T17:38:00Z"/>
                    <w:rFonts w:eastAsia="Times New Roman"/>
                    <w:sz w:val="16"/>
                    <w:szCs w:val="16"/>
                  </w:rPr>
                </w:rPrChange>
              </w:rPr>
            </w:pPr>
            <w:del w:id="435" w:author="Qualcomm User" w:date="2011-11-21T15:41:00Z">
              <w:r w:rsidRPr="00A23A8D" w:rsidDel="001F33DF">
                <w:rPr>
                  <w:rFonts w:eastAsia="Times New Roman"/>
                  <w:sz w:val="16"/>
                  <w:szCs w:val="16"/>
                  <w:highlight w:val="yellow"/>
                  <w:rPrChange w:id="436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delText>7</w:delText>
              </w:r>
            </w:del>
          </w:p>
        </w:tc>
        <w:tc>
          <w:tcPr>
            <w:tcW w:w="470" w:type="dxa"/>
          </w:tcPr>
          <w:p w:rsidR="00A23A8D" w:rsidRPr="00A23A8D" w:rsidDel="00A23A8D" w:rsidRDefault="00A23A8D" w:rsidP="006C10DF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437" w:author="Qualcomm User" w:date="2011-11-21T17:38:00Z"/>
                <w:rFonts w:eastAsia="Times New Roman"/>
                <w:sz w:val="16"/>
                <w:szCs w:val="16"/>
                <w:highlight w:val="yellow"/>
                <w:rPrChange w:id="438" w:author="Qualcomm User" w:date="2011-11-21T17:38:00Z">
                  <w:rPr>
                    <w:del w:id="439" w:author="Qualcomm User" w:date="2011-11-21T17:38:00Z"/>
                    <w:rFonts w:eastAsia="Times New Roman"/>
                    <w:sz w:val="16"/>
                    <w:szCs w:val="16"/>
                  </w:rPr>
                </w:rPrChange>
              </w:rPr>
            </w:pPr>
            <w:del w:id="440" w:author="Qualcomm User" w:date="2011-11-21T15:41:00Z">
              <w:r w:rsidRPr="00A23A8D" w:rsidDel="001F33DF">
                <w:rPr>
                  <w:rFonts w:eastAsia="Times New Roman"/>
                  <w:sz w:val="16"/>
                  <w:szCs w:val="16"/>
                  <w:highlight w:val="yellow"/>
                  <w:rPrChange w:id="441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delText>8</w:delText>
              </w:r>
            </w:del>
          </w:p>
        </w:tc>
        <w:tc>
          <w:tcPr>
            <w:tcW w:w="552" w:type="dxa"/>
          </w:tcPr>
          <w:p w:rsidR="00A23A8D" w:rsidRPr="00A23A8D" w:rsidDel="00A23A8D" w:rsidRDefault="00A23A8D" w:rsidP="006C10DF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442" w:author="Qualcomm User" w:date="2011-11-21T17:38:00Z"/>
                <w:rFonts w:eastAsia="Times New Roman"/>
                <w:sz w:val="16"/>
                <w:szCs w:val="16"/>
                <w:highlight w:val="yellow"/>
                <w:rPrChange w:id="443" w:author="Qualcomm User" w:date="2011-11-21T17:38:00Z">
                  <w:rPr>
                    <w:del w:id="444" w:author="Qualcomm User" w:date="2011-11-21T17:38:00Z"/>
                    <w:rFonts w:eastAsia="Times New Roman"/>
                    <w:sz w:val="16"/>
                    <w:szCs w:val="16"/>
                  </w:rPr>
                </w:rPrChange>
              </w:rPr>
            </w:pPr>
            <w:del w:id="445" w:author="Qualcomm User" w:date="2011-11-21T15:41:00Z">
              <w:r w:rsidRPr="00A23A8D" w:rsidDel="001F33DF">
                <w:rPr>
                  <w:rFonts w:eastAsia="Times New Roman"/>
                  <w:sz w:val="16"/>
                  <w:szCs w:val="16"/>
                  <w:highlight w:val="yellow"/>
                  <w:rPrChange w:id="446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delText>8</w:delText>
              </w:r>
            </w:del>
          </w:p>
        </w:tc>
        <w:tc>
          <w:tcPr>
            <w:tcW w:w="470" w:type="dxa"/>
          </w:tcPr>
          <w:p w:rsidR="00A23A8D" w:rsidRPr="00A23A8D" w:rsidDel="00A23A8D" w:rsidRDefault="00A23A8D" w:rsidP="006C10DF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447" w:author="Qualcomm User" w:date="2011-11-21T17:38:00Z"/>
                <w:rFonts w:eastAsia="Times New Roman"/>
                <w:sz w:val="16"/>
                <w:szCs w:val="16"/>
                <w:highlight w:val="yellow"/>
                <w:rPrChange w:id="448" w:author="Qualcomm User" w:date="2011-11-21T17:38:00Z">
                  <w:rPr>
                    <w:del w:id="449" w:author="Qualcomm User" w:date="2011-11-21T17:38:00Z"/>
                    <w:rFonts w:eastAsia="Times New Roman"/>
                    <w:sz w:val="16"/>
                    <w:szCs w:val="16"/>
                  </w:rPr>
                </w:rPrChange>
              </w:rPr>
            </w:pPr>
            <w:del w:id="450" w:author="Qualcomm User" w:date="2011-11-21T15:41:00Z">
              <w:r w:rsidRPr="00A23A8D" w:rsidDel="001F33DF">
                <w:rPr>
                  <w:rFonts w:eastAsia="Times New Roman"/>
                  <w:sz w:val="16"/>
                  <w:szCs w:val="16"/>
                  <w:highlight w:val="yellow"/>
                  <w:rPrChange w:id="451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delText>8</w:delText>
              </w:r>
            </w:del>
          </w:p>
        </w:tc>
        <w:tc>
          <w:tcPr>
            <w:tcW w:w="470" w:type="dxa"/>
          </w:tcPr>
          <w:p w:rsidR="00A23A8D" w:rsidRPr="00A23A8D" w:rsidDel="00A23A8D" w:rsidRDefault="00A23A8D" w:rsidP="006C10DF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452" w:author="Qualcomm User" w:date="2011-11-21T17:38:00Z"/>
                <w:rFonts w:eastAsia="Times New Roman"/>
                <w:sz w:val="16"/>
                <w:szCs w:val="16"/>
                <w:highlight w:val="yellow"/>
                <w:rPrChange w:id="453" w:author="Qualcomm User" w:date="2011-11-21T17:38:00Z">
                  <w:rPr>
                    <w:del w:id="454" w:author="Qualcomm User" w:date="2011-11-21T17:38:00Z"/>
                    <w:rFonts w:eastAsia="Times New Roman"/>
                    <w:sz w:val="16"/>
                    <w:szCs w:val="16"/>
                  </w:rPr>
                </w:rPrChange>
              </w:rPr>
            </w:pPr>
            <w:del w:id="455" w:author="Qualcomm User" w:date="2011-11-21T15:41:00Z">
              <w:r w:rsidRPr="00A23A8D" w:rsidDel="001F33DF">
                <w:rPr>
                  <w:rFonts w:eastAsia="Times New Roman"/>
                  <w:sz w:val="16"/>
                  <w:szCs w:val="16"/>
                  <w:highlight w:val="yellow"/>
                  <w:rPrChange w:id="456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delText>8</w:delText>
              </w:r>
            </w:del>
          </w:p>
        </w:tc>
        <w:tc>
          <w:tcPr>
            <w:tcW w:w="470" w:type="dxa"/>
          </w:tcPr>
          <w:p w:rsidR="00A23A8D" w:rsidRPr="00A23A8D" w:rsidDel="00A23A8D" w:rsidRDefault="00A23A8D" w:rsidP="006C10DF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457" w:author="Qualcomm User" w:date="2011-11-21T17:38:00Z"/>
                <w:rFonts w:eastAsia="Times New Roman"/>
                <w:sz w:val="16"/>
                <w:szCs w:val="16"/>
                <w:highlight w:val="yellow"/>
                <w:rPrChange w:id="458" w:author="Qualcomm User" w:date="2011-11-21T17:38:00Z">
                  <w:rPr>
                    <w:del w:id="459" w:author="Qualcomm User" w:date="2011-11-21T17:38:00Z"/>
                    <w:rFonts w:eastAsia="Times New Roman"/>
                    <w:sz w:val="16"/>
                    <w:szCs w:val="16"/>
                  </w:rPr>
                </w:rPrChange>
              </w:rPr>
            </w:pPr>
            <w:del w:id="460" w:author="Qualcomm User" w:date="2011-11-21T15:41:00Z">
              <w:r w:rsidRPr="00A23A8D" w:rsidDel="001F33DF">
                <w:rPr>
                  <w:rFonts w:eastAsia="Times New Roman"/>
                  <w:sz w:val="16"/>
                  <w:szCs w:val="16"/>
                  <w:highlight w:val="yellow"/>
                  <w:rPrChange w:id="461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delText>9</w:delText>
              </w:r>
            </w:del>
          </w:p>
        </w:tc>
        <w:tc>
          <w:tcPr>
            <w:tcW w:w="470" w:type="dxa"/>
          </w:tcPr>
          <w:p w:rsidR="00A23A8D" w:rsidRPr="00210652" w:rsidDel="00A23A8D" w:rsidRDefault="00A23A8D" w:rsidP="006C10DF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del w:id="462" w:author="Qualcomm User" w:date="2011-11-21T17:38:00Z"/>
                <w:rFonts w:eastAsia="Times New Roman"/>
                <w:sz w:val="16"/>
                <w:szCs w:val="16"/>
              </w:rPr>
            </w:pPr>
            <w:del w:id="463" w:author="Qualcomm User" w:date="2011-11-21T15:41:00Z">
              <w:r w:rsidRPr="00A23A8D" w:rsidDel="001F33DF">
                <w:rPr>
                  <w:rFonts w:eastAsia="Times New Roman"/>
                  <w:sz w:val="16"/>
                  <w:szCs w:val="16"/>
                  <w:highlight w:val="yellow"/>
                  <w:rPrChange w:id="464" w:author="Qualcomm User" w:date="2011-11-21T17:38:00Z">
                    <w:rPr>
                      <w:rFonts w:eastAsia="Times New Roman"/>
                      <w:sz w:val="16"/>
                      <w:szCs w:val="16"/>
                    </w:rPr>
                  </w:rPrChange>
                </w:rPr>
                <w:delText>9</w:delText>
              </w:r>
            </w:del>
          </w:p>
        </w:tc>
      </w:tr>
    </w:tbl>
    <w:p w:rsidR="00A212C6" w:rsidRPr="00210652" w:rsidRDefault="00A212C6" w:rsidP="00A212C6">
      <w:pPr>
        <w:rPr>
          <w:noProof/>
        </w:rPr>
      </w:pPr>
      <w:r w:rsidRPr="00210652">
        <w:rPr>
          <w:noProof/>
        </w:rPr>
        <w:t xml:space="preserve">The vector lastCtx[ i ] is specified in </w:t>
      </w:r>
      <w:r w:rsidR="00A153B3" w:rsidRPr="00210652">
        <w:rPr>
          <w:noProof/>
        </w:rPr>
        <w:fldChar w:fldCharType="begin" w:fldLock="1"/>
      </w:r>
      <w:r w:rsidRPr="00210652">
        <w:rPr>
          <w:noProof/>
        </w:rPr>
        <w:instrText xml:space="preserve"> REF _Ref292720351 \h </w:instrText>
      </w:r>
      <w:r w:rsidR="00A153B3" w:rsidRPr="00210652">
        <w:rPr>
          <w:noProof/>
        </w:rPr>
      </w:r>
      <w:r w:rsidR="00A153B3" w:rsidRPr="00210652">
        <w:rPr>
          <w:noProof/>
        </w:rPr>
        <w:fldChar w:fldCharType="separate"/>
      </w:r>
      <w:r w:rsidRPr="00210652">
        <w:t xml:space="preserve">Table </w:t>
      </w:r>
      <w:r w:rsidRPr="00210652">
        <w:rPr>
          <w:noProof/>
        </w:rPr>
        <w:t>9</w:t>
      </w:r>
      <w:r w:rsidRPr="00210652">
        <w:noBreakHyphen/>
      </w:r>
      <w:r w:rsidRPr="00210652">
        <w:rPr>
          <w:noProof/>
        </w:rPr>
        <w:t>53</w:t>
      </w:r>
      <w:r w:rsidR="00A153B3" w:rsidRPr="00210652">
        <w:rPr>
          <w:noProof/>
        </w:rPr>
        <w:fldChar w:fldCharType="end"/>
      </w:r>
      <w:r w:rsidRPr="00210652">
        <w:rPr>
          <w:noProof/>
        </w:rPr>
        <w:t>. For the derivation of ctxIdxInc, the following applies.</w:t>
      </w:r>
    </w:p>
    <w:p w:rsidR="00A212C6" w:rsidRPr="00210652" w:rsidRDefault="00A212C6" w:rsidP="00A212C6">
      <w:pPr>
        <w:rPr>
          <w:noProof/>
        </w:rPr>
      </w:pPr>
      <w:r w:rsidRPr="00210652">
        <w:rPr>
          <w:noProof/>
        </w:rPr>
        <w:t>–</w:t>
      </w:r>
      <w:r w:rsidRPr="00210652">
        <w:rPr>
          <w:noProof/>
        </w:rPr>
        <w:tab/>
        <w:t>If log2TrafoSize is less than or equal to 2, ctxIdxInc is derived as follows.</w:t>
      </w:r>
    </w:p>
    <w:p w:rsidR="00A212C6" w:rsidRPr="00210652" w:rsidRDefault="00A212C6" w:rsidP="00A212C6">
      <w:pPr>
        <w:pStyle w:val="Equation"/>
        <w:tabs>
          <w:tab w:val="left" w:pos="2070"/>
        </w:tabs>
        <w:ind w:left="1191" w:firstLine="18"/>
        <w:rPr>
          <w:sz w:val="20"/>
          <w:szCs w:val="20"/>
        </w:rPr>
      </w:pPr>
      <w:r w:rsidRPr="00210652">
        <w:rPr>
          <w:sz w:val="20"/>
          <w:szCs w:val="20"/>
        </w:rPr>
        <w:t>ctxIdxInc =  lastCtx[ binIdx ]</w:t>
      </w:r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="00A153B3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A153B3"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="00A153B3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A153B3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A153B3" w:rsidRPr="00210652">
        <w:rPr>
          <w:sz w:val="20"/>
        </w:rPr>
        <w:fldChar w:fldCharType="separate"/>
      </w:r>
      <w:r w:rsidRPr="00210652">
        <w:rPr>
          <w:noProof/>
          <w:sz w:val="20"/>
        </w:rPr>
        <w:t>52</w:t>
      </w:r>
      <w:r w:rsidR="00A153B3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A212C6" w:rsidRPr="00210652" w:rsidRDefault="00A212C6" w:rsidP="00A212C6">
      <w:pPr>
        <w:rPr>
          <w:noProof/>
        </w:rPr>
      </w:pPr>
      <w:r w:rsidRPr="00210652">
        <w:rPr>
          <w:noProof/>
        </w:rPr>
        <w:t>–</w:t>
      </w:r>
      <w:r w:rsidRPr="00210652">
        <w:rPr>
          <w:noProof/>
        </w:rPr>
        <w:tab/>
        <w:t>Otherwise (log2TrafoSize is greater than 2), ctxIdxInc is derived as follows.</w:t>
      </w:r>
    </w:p>
    <w:p w:rsidR="00A212C6" w:rsidRPr="00210652" w:rsidRDefault="00A212C6" w:rsidP="00A212C6">
      <w:pPr>
        <w:pStyle w:val="Equation"/>
        <w:tabs>
          <w:tab w:val="left" w:pos="2070"/>
        </w:tabs>
        <w:ind w:left="1191" w:firstLine="18"/>
        <w:rPr>
          <w:sz w:val="20"/>
          <w:szCs w:val="20"/>
        </w:rPr>
      </w:pPr>
      <w:r w:rsidRPr="00A23A8D">
        <w:rPr>
          <w:sz w:val="20"/>
          <w:szCs w:val="20"/>
          <w:highlight w:val="yellow"/>
          <w:rPrChange w:id="465" w:author="Qualcomm User" w:date="2011-11-21T17:38:00Z">
            <w:rPr>
              <w:sz w:val="20"/>
              <w:szCs w:val="20"/>
            </w:rPr>
          </w:rPrChange>
        </w:rPr>
        <w:t>ctxIdxInc =  lastCtx[</w:t>
      </w:r>
      <w:del w:id="466" w:author="Qualcomm User" w:date="2011-11-21T15:51:00Z">
        <w:r w:rsidRPr="00A23A8D" w:rsidDel="00BF2E0A">
          <w:rPr>
            <w:sz w:val="20"/>
            <w:szCs w:val="20"/>
            <w:highlight w:val="yellow"/>
            <w:rPrChange w:id="467" w:author="Qualcomm User" w:date="2011-11-21T17:38:00Z">
              <w:rPr>
                <w:sz w:val="20"/>
                <w:szCs w:val="20"/>
              </w:rPr>
            </w:rPrChange>
          </w:rPr>
          <w:delText> ( 1 &lt;&lt; ( log2TrafoSize – 1 ) ) + </w:delText>
        </w:r>
      </w:del>
      <w:r w:rsidRPr="00A23A8D">
        <w:rPr>
          <w:sz w:val="20"/>
          <w:szCs w:val="20"/>
          <w:highlight w:val="yellow"/>
          <w:rPrChange w:id="468" w:author="Qualcomm User" w:date="2011-11-21T17:38:00Z">
            <w:rPr>
              <w:sz w:val="20"/>
              <w:szCs w:val="20"/>
            </w:rPr>
          </w:rPrChange>
        </w:rPr>
        <w:t>binIdx ]</w:t>
      </w:r>
      <w:ins w:id="469" w:author="Qualcomm User" w:date="2011-11-21T15:51:00Z">
        <w:r w:rsidR="00BF2E0A" w:rsidRPr="00A23A8D">
          <w:rPr>
            <w:sz w:val="20"/>
            <w:szCs w:val="20"/>
            <w:highlight w:val="yellow"/>
            <w:rPrChange w:id="470" w:author="Qualcomm User" w:date="2011-11-21T17:38:00Z">
              <w:rPr>
                <w:sz w:val="20"/>
                <w:szCs w:val="20"/>
              </w:rPr>
            </w:rPrChange>
          </w:rPr>
          <w:t xml:space="preserve"> +</w:t>
        </w:r>
        <w:r w:rsidR="008F5CC6" w:rsidRPr="00A23A8D">
          <w:rPr>
            <w:sz w:val="20"/>
            <w:szCs w:val="20"/>
            <w:highlight w:val="yellow"/>
            <w:rPrChange w:id="471" w:author="Qualcomm User" w:date="2011-11-21T17:38:00Z">
              <w:rPr>
                <w:sz w:val="20"/>
                <w:szCs w:val="20"/>
              </w:rPr>
            </w:rPrChange>
          </w:rPr>
          <w:t> ( </w:t>
        </w:r>
        <w:r w:rsidR="004B438E" w:rsidRPr="00A23A8D">
          <w:rPr>
            <w:sz w:val="20"/>
            <w:szCs w:val="20"/>
            <w:highlight w:val="yellow"/>
            <w:rPrChange w:id="472" w:author="Qualcomm User" w:date="2011-11-21T17:38:00Z">
              <w:rPr>
                <w:sz w:val="20"/>
                <w:szCs w:val="20"/>
              </w:rPr>
            </w:rPrChange>
          </w:rPr>
          <w:t> log2TrafoSize </w:t>
        </w:r>
      </w:ins>
      <w:ins w:id="473" w:author="Qualcomm User" w:date="2011-11-21T15:53:00Z">
        <w:r w:rsidR="008F5CC6" w:rsidRPr="00A23A8D">
          <w:rPr>
            <w:sz w:val="20"/>
            <w:szCs w:val="20"/>
            <w:highlight w:val="yellow"/>
            <w:rPrChange w:id="474" w:author="Qualcomm User" w:date="2011-11-21T17:38:00Z">
              <w:rPr>
                <w:sz w:val="20"/>
                <w:szCs w:val="20"/>
              </w:rPr>
            </w:rPrChange>
          </w:rPr>
          <w:t>&lt;&lt;1</w:t>
        </w:r>
      </w:ins>
      <w:ins w:id="475" w:author="Qualcomm User" w:date="2011-11-21T15:51:00Z">
        <w:r w:rsidR="00BF2E0A" w:rsidRPr="00A23A8D">
          <w:rPr>
            <w:sz w:val="20"/>
            <w:szCs w:val="20"/>
            <w:highlight w:val="yellow"/>
            <w:rPrChange w:id="476" w:author="Qualcomm User" w:date="2011-11-21T17:38:00Z">
              <w:rPr>
                <w:sz w:val="20"/>
                <w:szCs w:val="20"/>
              </w:rPr>
            </w:rPrChange>
          </w:rPr>
          <w:t> ) </w:t>
        </w:r>
      </w:ins>
      <w:ins w:id="477" w:author="Qualcomm User" w:date="2011-11-21T15:53:00Z">
        <w:r w:rsidR="00846F8F" w:rsidRPr="00A23A8D">
          <w:rPr>
            <w:sz w:val="20"/>
            <w:szCs w:val="20"/>
            <w:highlight w:val="yellow"/>
            <w:rPrChange w:id="478" w:author="Qualcomm User" w:date="2011-11-21T17:38:00Z">
              <w:rPr>
                <w:sz w:val="20"/>
                <w:szCs w:val="20"/>
              </w:rPr>
            </w:rPrChange>
          </w:rPr>
          <w:t>-</w:t>
        </w:r>
      </w:ins>
      <w:ins w:id="479" w:author="Qualcomm User" w:date="2011-11-21T15:54:00Z">
        <w:r w:rsidR="004B438E" w:rsidRPr="00A23A8D">
          <w:rPr>
            <w:sz w:val="20"/>
            <w:szCs w:val="20"/>
            <w:highlight w:val="yellow"/>
            <w:rPrChange w:id="480" w:author="Qualcomm User" w:date="2011-11-21T17:38:00Z">
              <w:rPr>
                <w:sz w:val="20"/>
                <w:szCs w:val="20"/>
              </w:rPr>
            </w:rPrChange>
          </w:rPr>
          <w:t>2</w:t>
        </w:r>
      </w:ins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="00A153B3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A153B3"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="00A153B3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A153B3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A153B3" w:rsidRPr="00210652">
        <w:rPr>
          <w:sz w:val="20"/>
        </w:rPr>
        <w:fldChar w:fldCharType="separate"/>
      </w:r>
      <w:r w:rsidRPr="00210652">
        <w:rPr>
          <w:noProof/>
          <w:sz w:val="20"/>
        </w:rPr>
        <w:t>53</w:t>
      </w:r>
      <w:r w:rsidR="00A153B3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A212C6" w:rsidRPr="00210652" w:rsidRDefault="00A212C6" w:rsidP="00A212C6">
      <w:pPr>
        <w:rPr>
          <w:noProof/>
        </w:rPr>
      </w:pPr>
      <w:r w:rsidRPr="00210652">
        <w:rPr>
          <w:noProof/>
        </w:rPr>
        <w:t>When cIdx is greater than 0, ctxIdxInc is modified as follows.</w:t>
      </w:r>
    </w:p>
    <w:p w:rsidR="00A212C6" w:rsidRPr="00210652" w:rsidRDefault="00A212C6" w:rsidP="00A212C6">
      <w:pPr>
        <w:pStyle w:val="Equation"/>
        <w:tabs>
          <w:tab w:val="left" w:pos="2070"/>
        </w:tabs>
        <w:ind w:left="1191" w:firstLine="18"/>
        <w:rPr>
          <w:sz w:val="20"/>
        </w:rPr>
      </w:pPr>
      <w:r w:rsidRPr="00210652">
        <w:rPr>
          <w:sz w:val="20"/>
          <w:szCs w:val="20"/>
        </w:rPr>
        <w:t xml:space="preserve">ctxIdxInc =  ctxIdxInc  +  </w:t>
      </w:r>
      <w:del w:id="481" w:author="Qualcomm User" w:date="2011-11-21T15:45:00Z">
        <w:r w:rsidRPr="00A23A8D" w:rsidDel="00BF2E0A">
          <w:rPr>
            <w:sz w:val="20"/>
            <w:szCs w:val="20"/>
            <w:highlight w:val="yellow"/>
            <w:rPrChange w:id="482" w:author="Qualcomm User" w:date="2011-11-21T17:38:00Z">
              <w:rPr>
                <w:sz w:val="20"/>
                <w:szCs w:val="20"/>
              </w:rPr>
            </w:rPrChange>
          </w:rPr>
          <w:delText>19</w:delText>
        </w:r>
      </w:del>
      <w:ins w:id="483" w:author="Qualcomm User" w:date="2011-11-21T15:45:00Z">
        <w:r w:rsidR="00BF2E0A" w:rsidRPr="00A23A8D">
          <w:rPr>
            <w:sz w:val="20"/>
            <w:szCs w:val="20"/>
            <w:highlight w:val="yellow"/>
            <w:rPrChange w:id="484" w:author="Qualcomm User" w:date="2011-11-21T17:38:00Z">
              <w:rPr>
                <w:sz w:val="20"/>
                <w:szCs w:val="20"/>
              </w:rPr>
            </w:rPrChange>
          </w:rPr>
          <w:t>18</w:t>
        </w:r>
      </w:ins>
      <w:r w:rsidRPr="00210652">
        <w:rPr>
          <w:sz w:val="20"/>
          <w:szCs w:val="20"/>
        </w:rPr>
        <w:tab/>
      </w:r>
      <w:r w:rsidRPr="00210652">
        <w:rPr>
          <w:sz w:val="20"/>
          <w:szCs w:val="20"/>
        </w:rPr>
        <w:tab/>
      </w:r>
      <w:r w:rsidRPr="00210652">
        <w:rPr>
          <w:sz w:val="20"/>
        </w:rPr>
        <w:t>(</w:t>
      </w:r>
      <w:r w:rsidR="00A153B3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A153B3"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="00A153B3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A153B3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A153B3" w:rsidRPr="00210652">
        <w:rPr>
          <w:sz w:val="20"/>
        </w:rPr>
        <w:fldChar w:fldCharType="separate"/>
      </w:r>
      <w:r w:rsidRPr="00210652">
        <w:rPr>
          <w:noProof/>
          <w:sz w:val="20"/>
        </w:rPr>
        <w:t>54</w:t>
      </w:r>
      <w:r w:rsidR="00A153B3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A212C6" w:rsidRPr="00210652" w:rsidDel="00866FCA" w:rsidRDefault="00A212C6" w:rsidP="00A212C6">
      <w:pPr>
        <w:rPr>
          <w:del w:id="485" w:author="Qualcomm User" w:date="2011-11-21T17:39:00Z"/>
        </w:rPr>
      </w:pPr>
      <w:del w:id="486" w:author="Qualcomm User" w:date="2011-11-21T17:39:00Z">
        <w:r w:rsidRPr="00210652" w:rsidDel="00866FCA">
          <w:delText>[Ed. (BB): The context derivation assumes maximum transform sizes less than or equal to 32x32 for luma and 16x16 for chroma and minimum transform sizes greater than or equal to 4x4.]</w:delText>
        </w:r>
      </w:del>
    </w:p>
    <w:bookmarkEnd w:id="302"/>
    <w:p w:rsidR="00A212C6" w:rsidRPr="00210652" w:rsidDel="00F96292" w:rsidRDefault="00A212C6" w:rsidP="00A212C6">
      <w:pPr>
        <w:rPr>
          <w:del w:id="487" w:author="Qualcomm User" w:date="2011-11-21T17:39:00Z"/>
        </w:rPr>
      </w:pPr>
    </w:p>
    <w:p w:rsidR="002A4DB9" w:rsidRPr="00210652" w:rsidDel="00F96292" w:rsidRDefault="002A4DB9" w:rsidP="002A4DB9">
      <w:pPr>
        <w:numPr>
          <w:ilvl w:val="1"/>
          <w:numId w:val="2"/>
        </w:numPr>
        <w:rPr>
          <w:del w:id="488" w:author="Qualcomm User" w:date="2011-11-21T17:39:00Z"/>
        </w:rPr>
      </w:pPr>
      <w:del w:id="489" w:author="Qualcomm User" w:date="2011-11-21T17:39:00Z">
        <w:r w:rsidRPr="00210652" w:rsidDel="00F96292">
          <w:delText>The suffix bin string is derived by the FL binarization process as specified in subclause </w:delText>
        </w:r>
        <w:r w:rsidR="00A153B3" w:rsidRPr="00210652" w:rsidDel="00F96292">
          <w:fldChar w:fldCharType="begin" w:fldLock="1"/>
        </w:r>
        <w:r w:rsidRPr="00210652" w:rsidDel="00F96292">
          <w:delInstrText xml:space="preserve"> REF _Ref24980088 \r \h </w:delInstrText>
        </w:r>
        <w:r w:rsidR="00A153B3" w:rsidRPr="00210652" w:rsidDel="00F96292">
          <w:fldChar w:fldCharType="separate"/>
        </w:r>
        <w:r w:rsidRPr="00210652" w:rsidDel="00F96292">
          <w:delText>9.3.2.5</w:delText>
        </w:r>
        <w:r w:rsidR="00A153B3" w:rsidRPr="00210652" w:rsidDel="00F96292">
          <w:fldChar w:fldCharType="end"/>
        </w:r>
        <w:r w:rsidRPr="00210652" w:rsidDel="00F96292">
          <w:delText xml:space="preserve"> with the symbol value of last_significant_coefficient_pos – halfTrafoSize and cMax = halfTrafoSize − 1 as input and the bin string as output.</w:delText>
        </w:r>
      </w:del>
    </w:p>
    <w:p w:rsidR="002A4DB9" w:rsidDel="00866FCA" w:rsidRDefault="002A4DB9">
      <w:pPr>
        <w:rPr>
          <w:del w:id="490" w:author="Qualcomm User" w:date="2011-11-21T17:39:00Z"/>
        </w:rPr>
      </w:pPr>
    </w:p>
    <w:p w:rsidR="002A4DB9" w:rsidDel="00866FCA" w:rsidRDefault="002A4DB9">
      <w:pPr>
        <w:rPr>
          <w:del w:id="491" w:author="Qualcomm User" w:date="2011-11-21T17:39:00Z"/>
        </w:rPr>
      </w:pPr>
    </w:p>
    <w:p w:rsidR="002A4DB9" w:rsidDel="00866FCA" w:rsidRDefault="002A4DB9">
      <w:pPr>
        <w:rPr>
          <w:del w:id="492" w:author="Qualcomm User" w:date="2011-11-21T17:39:00Z"/>
        </w:rPr>
      </w:pPr>
    </w:p>
    <w:p w:rsidR="002A4DB9" w:rsidRDefault="002A4DB9"/>
    <w:sectPr w:rsidR="002A4DB9" w:rsidSect="004D7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2166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F536DE"/>
    <w:multiLevelType w:val="multilevel"/>
    <w:tmpl w:val="F00224BC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4">
    <w:nsid w:val="4C092A98"/>
    <w:multiLevelType w:val="multilevel"/>
    <w:tmpl w:val="6A8C03C4"/>
    <w:lvl w:ilvl="0">
      <w:start w:val="9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14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73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32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91" w:hanging="855"/>
      </w:pPr>
      <w:rPr>
        <w:rFonts w:hint="default"/>
      </w:rPr>
    </w:lvl>
    <w:lvl w:ilvl="5">
      <w:start w:val="2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12" w:hanging="1440"/>
      </w:pPr>
      <w:rPr>
        <w:rFonts w:hint="default"/>
      </w:rPr>
    </w:lvl>
  </w:abstractNum>
  <w:abstractNum w:abstractNumId="5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5827E63"/>
    <w:multiLevelType w:val="hybridMultilevel"/>
    <w:tmpl w:val="BB7ABC5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trackRevisions/>
  <w:defaultTabStop w:val="720"/>
  <w:characterSpacingControl w:val="doNotCompress"/>
  <w:compat>
    <w:useFELayout/>
  </w:compat>
  <w:rsids>
    <w:rsidRoot w:val="002A4DB9"/>
    <w:rsid w:val="000128F1"/>
    <w:rsid w:val="000C29D5"/>
    <w:rsid w:val="00117594"/>
    <w:rsid w:val="001F0B57"/>
    <w:rsid w:val="001F33DF"/>
    <w:rsid w:val="00207F79"/>
    <w:rsid w:val="002A4DB9"/>
    <w:rsid w:val="002D690D"/>
    <w:rsid w:val="00313851"/>
    <w:rsid w:val="00320CAE"/>
    <w:rsid w:val="003E721D"/>
    <w:rsid w:val="003F2530"/>
    <w:rsid w:val="003F7E81"/>
    <w:rsid w:val="0040558E"/>
    <w:rsid w:val="00406F9B"/>
    <w:rsid w:val="00410EE2"/>
    <w:rsid w:val="00463B58"/>
    <w:rsid w:val="004B438E"/>
    <w:rsid w:val="004D7EC8"/>
    <w:rsid w:val="004F74B1"/>
    <w:rsid w:val="005148BC"/>
    <w:rsid w:val="0054199C"/>
    <w:rsid w:val="005A589D"/>
    <w:rsid w:val="00603856"/>
    <w:rsid w:val="00620F26"/>
    <w:rsid w:val="00663C64"/>
    <w:rsid w:val="0067048A"/>
    <w:rsid w:val="006B328B"/>
    <w:rsid w:val="00724700"/>
    <w:rsid w:val="007500D5"/>
    <w:rsid w:val="007726E3"/>
    <w:rsid w:val="007D0117"/>
    <w:rsid w:val="007F419F"/>
    <w:rsid w:val="0080661F"/>
    <w:rsid w:val="008130D6"/>
    <w:rsid w:val="00824A74"/>
    <w:rsid w:val="00844A12"/>
    <w:rsid w:val="00846F8F"/>
    <w:rsid w:val="00851536"/>
    <w:rsid w:val="00866FCA"/>
    <w:rsid w:val="00890621"/>
    <w:rsid w:val="008F5CC6"/>
    <w:rsid w:val="00923F27"/>
    <w:rsid w:val="00951525"/>
    <w:rsid w:val="0097638F"/>
    <w:rsid w:val="00977692"/>
    <w:rsid w:val="00A153B3"/>
    <w:rsid w:val="00A212C6"/>
    <w:rsid w:val="00A23A8D"/>
    <w:rsid w:val="00AB23BA"/>
    <w:rsid w:val="00AE665B"/>
    <w:rsid w:val="00B25D04"/>
    <w:rsid w:val="00B70B4C"/>
    <w:rsid w:val="00BF2E0A"/>
    <w:rsid w:val="00C4154F"/>
    <w:rsid w:val="00C429A7"/>
    <w:rsid w:val="00C74F54"/>
    <w:rsid w:val="00CB1167"/>
    <w:rsid w:val="00CC7DB3"/>
    <w:rsid w:val="00D33E48"/>
    <w:rsid w:val="00D441F2"/>
    <w:rsid w:val="00D97DA4"/>
    <w:rsid w:val="00DB5D55"/>
    <w:rsid w:val="00E30261"/>
    <w:rsid w:val="00EF1BCA"/>
    <w:rsid w:val="00F10B44"/>
    <w:rsid w:val="00F15F2F"/>
    <w:rsid w:val="00F96292"/>
    <w:rsid w:val="00FD1364"/>
    <w:rsid w:val="00FF0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DB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4DB9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A4DB9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A4DB9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2A4DB9"/>
    <w:pPr>
      <w:numPr>
        <w:ilvl w:val="3"/>
      </w:numPr>
      <w:ind w:left="1701" w:hanging="1701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2A4DB9"/>
    <w:pPr>
      <w:numPr>
        <w:ilvl w:val="4"/>
      </w:numPr>
      <w:tabs>
        <w:tab w:val="left" w:pos="907"/>
      </w:tabs>
      <w:ind w:left="2268" w:hanging="2268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2A4DB9"/>
    <w:pPr>
      <w:numPr>
        <w:ilvl w:val="5"/>
      </w:numPr>
      <w:ind w:left="0" w:firstLine="0"/>
      <w:outlineLvl w:val="5"/>
    </w:pPr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qFormat/>
    <w:rsid w:val="002A4DB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aptionChar">
    <w:name w:val="Caption Char"/>
    <w:link w:val="Caption"/>
    <w:locked/>
    <w:rsid w:val="002A4DB9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2A4DB9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2A4DB9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2A4DB9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2A4DB9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2A4DB9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2A4DB9"/>
    <w:rPr>
      <w:rFonts w:ascii="Times" w:eastAsia="Malgun Gothic" w:hAnsi="Times" w:cs="Times New Roman"/>
      <w:b/>
      <w:bCs/>
      <w:sz w:val="20"/>
      <w:szCs w:val="20"/>
    </w:rPr>
  </w:style>
  <w:style w:type="paragraph" w:customStyle="1" w:styleId="Equation">
    <w:name w:val="Equation"/>
    <w:basedOn w:val="Normal"/>
    <w:uiPriority w:val="99"/>
    <w:rsid w:val="00A212C6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3DF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3DF"/>
    <w:rPr>
      <w:rFonts w:ascii="Tahoma" w:eastAsia="Malgun Gothic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Inc.</Company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Qualcomm User</dc:creator>
  <cp:lastModifiedBy>Qualcomm User</cp:lastModifiedBy>
  <cp:revision>68</cp:revision>
  <dcterms:created xsi:type="dcterms:W3CDTF">2011-11-20T03:09:00Z</dcterms:created>
  <dcterms:modified xsi:type="dcterms:W3CDTF">2011-11-21T16:39:00Z</dcterms:modified>
</cp:coreProperties>
</file>