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63C0B">
        <w:tc>
          <w:tcPr>
            <w:tcW w:w="6408" w:type="dxa"/>
          </w:tcPr>
          <w:p w:rsidR="006C5D39" w:rsidRPr="00C63C0B" w:rsidRDefault="007C305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63C0B">
              <w:rPr>
                <w:b/>
                <w:szCs w:val="22"/>
              </w:rPr>
              <w:t xml:space="preserve">Joint </w:t>
            </w:r>
            <w:r w:rsidR="006C5D39" w:rsidRPr="00C63C0B">
              <w:rPr>
                <w:b/>
                <w:szCs w:val="22"/>
              </w:rPr>
              <w:t>Collaborative</w:t>
            </w:r>
            <w:r w:rsidR="00E61DAC" w:rsidRPr="00C63C0B">
              <w:rPr>
                <w:b/>
                <w:szCs w:val="22"/>
              </w:rPr>
              <w:t xml:space="preserve"> Team </w:t>
            </w:r>
            <w:r w:rsidR="006C5D39" w:rsidRPr="00C63C0B">
              <w:rPr>
                <w:b/>
                <w:szCs w:val="22"/>
              </w:rPr>
              <w:t>on Video Coding (JCT-VC)</w:t>
            </w:r>
          </w:p>
          <w:p w:rsidR="00E61DAC" w:rsidRPr="00C63C0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3C0B">
              <w:rPr>
                <w:b/>
                <w:szCs w:val="22"/>
              </w:rPr>
              <w:t xml:space="preserve">of </w:t>
            </w:r>
            <w:r w:rsidR="007F1F8B" w:rsidRPr="00C63C0B">
              <w:rPr>
                <w:b/>
                <w:szCs w:val="22"/>
              </w:rPr>
              <w:t>ITU-T SG16 WP3 and ISO/IEC JTC1/SC29/WG11</w:t>
            </w:r>
          </w:p>
          <w:p w:rsidR="00E61DAC" w:rsidRPr="00C63C0B" w:rsidRDefault="005E4E3F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 xml:space="preserve">7th Meeting: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2"/>
                  </w:rPr>
                  <w:t>Geneva</w:t>
                </w:r>
              </w:smartTag>
            </w:smartTag>
            <w:r>
              <w:rPr>
                <w:szCs w:val="22"/>
              </w:rPr>
              <w:t>, CH, 21-30 November, 2011</w:t>
            </w:r>
          </w:p>
        </w:tc>
        <w:tc>
          <w:tcPr>
            <w:tcW w:w="3168" w:type="dxa"/>
          </w:tcPr>
          <w:p w:rsidR="008A4B4C" w:rsidRPr="00C63C0B" w:rsidRDefault="00E61DAC" w:rsidP="00111829">
            <w:pPr>
              <w:tabs>
                <w:tab w:val="left" w:pos="7200"/>
              </w:tabs>
              <w:rPr>
                <w:u w:val="single"/>
                <w:lang w:eastAsia="ko-KR"/>
              </w:rPr>
            </w:pPr>
            <w:r w:rsidRPr="00C63C0B">
              <w:t>Document</w:t>
            </w:r>
            <w:r w:rsidR="006C5D39" w:rsidRPr="00C63C0B">
              <w:t>: JC</w:t>
            </w:r>
            <w:r w:rsidRPr="00C63C0B">
              <w:t>T</w:t>
            </w:r>
            <w:r w:rsidR="006C5D39" w:rsidRPr="00C63C0B">
              <w:t>VC</w:t>
            </w:r>
            <w:r w:rsidRPr="00C63C0B">
              <w:t>-</w:t>
            </w:r>
            <w:r w:rsidR="00111829">
              <w:rPr>
                <w:rFonts w:hint="eastAsia"/>
                <w:lang w:eastAsia="ko-KR"/>
              </w:rPr>
              <w:t>G</w:t>
            </w:r>
            <w:r w:rsidR="005E4E3F">
              <w:rPr>
                <w:rFonts w:hint="eastAsia"/>
                <w:u w:val="single"/>
                <w:lang w:eastAsia="ko-KR"/>
              </w:rPr>
              <w:t>596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837D0C" w:rsidRPr="00C63C0B" w:rsidRDefault="00837D0C">
            <w:pPr>
              <w:spacing w:before="60" w:after="60"/>
              <w:rPr>
                <w:b/>
                <w:szCs w:val="22"/>
                <w:lang w:eastAsia="ko-KR"/>
              </w:rPr>
            </w:pPr>
            <w:r w:rsidRPr="00C63C0B">
              <w:rPr>
                <w:b/>
                <w:szCs w:val="22"/>
              </w:rPr>
              <w:t>Cross-check report of</w:t>
            </w:r>
            <w:r w:rsidR="00043F65">
              <w:rPr>
                <w:rFonts w:hint="eastAsia"/>
                <w:b/>
                <w:bCs/>
                <w:lang w:eastAsia="ko-KR"/>
              </w:rPr>
              <w:t xml:space="preserve"> </w:t>
            </w:r>
            <w:r w:rsidR="002E7FE7" w:rsidRPr="002E7FE7">
              <w:rPr>
                <w:b/>
                <w:bCs/>
                <w:lang w:eastAsia="ko-KR"/>
              </w:rPr>
              <w:t>Harmonization of HE residual coding and NSQT</w:t>
            </w:r>
            <w:r w:rsidR="000B7964">
              <w:rPr>
                <w:rFonts w:hint="eastAsia"/>
                <w:b/>
                <w:bCs/>
                <w:lang w:eastAsia="ko-KR"/>
              </w:rPr>
              <w:t xml:space="preserve"> by </w:t>
            </w:r>
            <w:r w:rsidR="000B7964" w:rsidRPr="000B7964">
              <w:rPr>
                <w:b/>
                <w:bCs/>
                <w:lang w:eastAsia="ko-KR"/>
              </w:rPr>
              <w:t>Qualcomm and LGE</w:t>
            </w:r>
            <w:r w:rsidR="002E7FE7" w:rsidRPr="002E7FE7" w:rsidDel="002E7FE7">
              <w:rPr>
                <w:b/>
                <w:bCs/>
                <w:lang w:eastAsia="ko-KR"/>
              </w:rPr>
              <w:t xml:space="preserve"> </w:t>
            </w:r>
            <w:r w:rsidR="00970694" w:rsidRPr="00C63C0B">
              <w:rPr>
                <w:b/>
                <w:szCs w:val="22"/>
              </w:rPr>
              <w:t>(</w:t>
            </w:r>
            <w:r w:rsidR="002E7FE7" w:rsidRPr="002E7FE7">
              <w:rPr>
                <w:b/>
                <w:szCs w:val="22"/>
              </w:rPr>
              <w:t>JCTVC-G750</w:t>
            </w:r>
            <w:r w:rsidR="00970694" w:rsidRPr="00C63C0B">
              <w:rPr>
                <w:b/>
                <w:szCs w:val="22"/>
              </w:rPr>
              <w:t xml:space="preserve">) </w:t>
            </w:r>
          </w:p>
        </w:tc>
      </w:tr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D45E5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t>Input Document to the JCT-VC</w:t>
            </w:r>
          </w:p>
        </w:tc>
      </w:tr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D45E5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t>Cross-verification</w:t>
            </w:r>
          </w:p>
        </w:tc>
      </w:tr>
      <w:tr w:rsidR="0090728A" w:rsidRPr="00C63C0B" w:rsidTr="006A1C23">
        <w:tc>
          <w:tcPr>
            <w:tcW w:w="1458" w:type="dxa"/>
          </w:tcPr>
          <w:p w:rsidR="0090728A" w:rsidRPr="00C63C0B" w:rsidRDefault="0090728A" w:rsidP="006A1C2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Author(s) or</w:t>
            </w:r>
            <w:r w:rsidRPr="00C63C0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866708" w:rsidRDefault="00B22DFC" w:rsidP="00866708">
            <w:pPr>
              <w:spacing w:before="60" w:after="60"/>
              <w:rPr>
                <w:szCs w:val="22"/>
                <w:lang w:eastAsia="ko-KR"/>
              </w:rPr>
            </w:pPr>
            <w:proofErr w:type="spellStart"/>
            <w:r w:rsidRPr="00C63C0B">
              <w:rPr>
                <w:rFonts w:hint="eastAsia"/>
                <w:szCs w:val="22"/>
                <w:lang w:eastAsia="ko-KR"/>
              </w:rPr>
              <w:t>Jaeil</w:t>
            </w:r>
            <w:proofErr w:type="spellEnd"/>
            <w:r w:rsidRPr="00C63C0B">
              <w:rPr>
                <w:rFonts w:hint="eastAsia"/>
                <w:szCs w:val="22"/>
                <w:lang w:eastAsia="ko-KR"/>
              </w:rPr>
              <w:t xml:space="preserve"> Kim</w:t>
            </w:r>
            <w:r w:rsidR="008448B1">
              <w:rPr>
                <w:rFonts w:hint="eastAsia"/>
                <w:szCs w:val="22"/>
                <w:lang w:eastAsia="ko-KR"/>
              </w:rPr>
              <w:t xml:space="preserve"> and</w:t>
            </w:r>
            <w:r w:rsidR="00866708" w:rsidRPr="00C63C0B">
              <w:rPr>
                <w:rFonts w:hint="eastAsia"/>
                <w:szCs w:val="22"/>
                <w:lang w:eastAsia="ko-KR"/>
              </w:rPr>
              <w:t xml:space="preserve"> </w:t>
            </w:r>
            <w:proofErr w:type="spellStart"/>
            <w:r w:rsidR="00866708" w:rsidRPr="00C63C0B">
              <w:rPr>
                <w:rFonts w:hint="eastAsia"/>
                <w:szCs w:val="22"/>
                <w:lang w:eastAsia="ko-KR"/>
              </w:rPr>
              <w:t>Munchurl</w:t>
            </w:r>
            <w:proofErr w:type="spellEnd"/>
            <w:r w:rsidR="00866708" w:rsidRPr="00C63C0B">
              <w:rPr>
                <w:rFonts w:hint="eastAsia"/>
                <w:szCs w:val="22"/>
                <w:lang w:eastAsia="ko-KR"/>
              </w:rPr>
              <w:t xml:space="preserve"> Kim</w:t>
            </w:r>
            <w:r w:rsidR="008448B1">
              <w:rPr>
                <w:rFonts w:hint="eastAsia"/>
                <w:szCs w:val="22"/>
                <w:lang w:eastAsia="ko-KR"/>
              </w:rPr>
              <w:t xml:space="preserve"> </w:t>
            </w:r>
            <w:r w:rsidR="0048415F">
              <w:rPr>
                <w:rFonts w:hint="eastAsia"/>
                <w:szCs w:val="22"/>
                <w:lang w:eastAsia="ko-KR"/>
              </w:rPr>
              <w:t>(KAIST)</w:t>
            </w:r>
          </w:p>
          <w:p w:rsidR="00866708" w:rsidRPr="00C63C0B" w:rsidRDefault="00866708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C63C0B">
              <w:rPr>
                <w:szCs w:val="22"/>
                <w:lang w:val="nl-BE" w:eastAsia="ko-KR"/>
              </w:rPr>
              <w:t>291 Daehak-ro</w:t>
            </w:r>
            <w:r w:rsidRPr="00C63C0B">
              <w:rPr>
                <w:rFonts w:hint="eastAsia"/>
                <w:szCs w:val="22"/>
                <w:lang w:val="nl-BE" w:eastAsia="ko-KR"/>
              </w:rPr>
              <w:t xml:space="preserve">, </w:t>
            </w:r>
            <w:r w:rsidRPr="00C63C0B">
              <w:rPr>
                <w:szCs w:val="22"/>
                <w:lang w:val="nl-BE" w:eastAsia="ko-KR"/>
              </w:rPr>
              <w:t>Yuseong-gu, Daejeon</w:t>
            </w:r>
          </w:p>
          <w:p w:rsidR="00866708" w:rsidRDefault="00866708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C63C0B">
              <w:rPr>
                <w:szCs w:val="22"/>
                <w:lang w:val="nl-BE" w:eastAsia="ko-KR"/>
              </w:rPr>
              <w:t>Korea</w:t>
            </w:r>
          </w:p>
          <w:p w:rsidR="0048415F" w:rsidRDefault="0048415F" w:rsidP="006A1C23">
            <w:pPr>
              <w:spacing w:before="60" w:after="60"/>
              <w:rPr>
                <w:szCs w:val="22"/>
                <w:lang w:val="nl-BE" w:eastAsia="ko-KR"/>
              </w:rPr>
            </w:pPr>
          </w:p>
          <w:p w:rsidR="0048415F" w:rsidRPr="00C63C0B" w:rsidRDefault="0048415F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48415F">
              <w:rPr>
                <w:szCs w:val="22"/>
                <w:lang w:val="nl-BE" w:eastAsia="ko-KR"/>
              </w:rPr>
              <w:t>138 Gajeongno, Yuseong-gu, Daejeon, Korea</w:t>
            </w:r>
          </w:p>
          <w:p w:rsidR="0090728A" w:rsidRPr="00C63C0B" w:rsidRDefault="0090728A" w:rsidP="006A1C23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90728A" w:rsidRPr="00C63C0B" w:rsidRDefault="0090728A" w:rsidP="006A1C2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br/>
              <w:t>Tel:</w:t>
            </w:r>
            <w:r w:rsidRPr="00C63C0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0728A" w:rsidRDefault="0090728A" w:rsidP="003C637D">
            <w:pPr>
              <w:spacing w:before="60" w:after="60"/>
              <w:rPr>
                <w:lang w:eastAsia="ko-KR"/>
              </w:rPr>
            </w:pPr>
            <w:r w:rsidRPr="00C63C0B">
              <w:rPr>
                <w:szCs w:val="22"/>
              </w:rPr>
              <w:br/>
            </w:r>
            <w:r w:rsidR="00D42F4D" w:rsidRPr="00D42F4D">
              <w:rPr>
                <w:szCs w:val="22"/>
              </w:rPr>
              <w:t>+82-42-350-7419</w:t>
            </w:r>
            <w:r w:rsidRPr="00C63C0B">
              <w:rPr>
                <w:szCs w:val="22"/>
              </w:rPr>
              <w:br/>
            </w:r>
            <w:hyperlink r:id="rId11" w:history="1">
              <w:r w:rsidR="002C62A9" w:rsidRPr="00C63C0B">
                <w:rPr>
                  <w:rStyle w:val="a6"/>
                  <w:rFonts w:hint="eastAsia"/>
                  <w:szCs w:val="22"/>
                  <w:lang w:eastAsia="ko-KR"/>
                </w:rPr>
                <w:t>jaeil1203</w:t>
              </w:r>
              <w:r w:rsidR="002C62A9" w:rsidRPr="00C63C0B">
                <w:rPr>
                  <w:rStyle w:val="a6"/>
                  <w:szCs w:val="22"/>
                </w:rPr>
                <w:t>@</w:t>
              </w:r>
              <w:r w:rsidR="002C62A9" w:rsidRPr="00C63C0B">
                <w:rPr>
                  <w:rStyle w:val="a6"/>
                  <w:rFonts w:hint="eastAsia"/>
                  <w:szCs w:val="22"/>
                  <w:lang w:eastAsia="ko-KR"/>
                </w:rPr>
                <w:t>kaist.ac.kr</w:t>
              </w:r>
            </w:hyperlink>
          </w:p>
          <w:p w:rsidR="00043F65" w:rsidRPr="00C63C0B" w:rsidRDefault="00960172" w:rsidP="003C637D">
            <w:pPr>
              <w:spacing w:before="60" w:after="60"/>
              <w:rPr>
                <w:szCs w:val="22"/>
                <w:lang w:eastAsia="ko-KR"/>
              </w:rPr>
            </w:pPr>
            <w:hyperlink r:id="rId12" w:history="1">
              <w:r w:rsidR="00043F65" w:rsidRPr="00AA70D9">
                <w:rPr>
                  <w:rStyle w:val="a6"/>
                  <w:szCs w:val="22"/>
                  <w:lang w:eastAsia="ko-KR"/>
                </w:rPr>
                <w:t>mkim@ee.kaist.ac.kr</w:t>
              </w:r>
            </w:hyperlink>
            <w:r w:rsidR="00043F65">
              <w:rPr>
                <w:rFonts w:hint="eastAsia"/>
                <w:szCs w:val="22"/>
                <w:lang w:eastAsia="ko-KR"/>
              </w:rPr>
              <w:t xml:space="preserve"> </w:t>
            </w:r>
          </w:p>
          <w:p w:rsidR="002C62A9" w:rsidRPr="00C63C0B" w:rsidRDefault="002C62A9" w:rsidP="003C637D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90728A" w:rsidRPr="00C63C0B" w:rsidTr="006A1C23">
        <w:tc>
          <w:tcPr>
            <w:tcW w:w="1458" w:type="dxa"/>
          </w:tcPr>
          <w:p w:rsidR="0090728A" w:rsidRPr="00C63C0B" w:rsidRDefault="0090728A" w:rsidP="006A1C2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90728A" w:rsidRPr="00C63C0B" w:rsidRDefault="000C6B91">
            <w:pPr>
              <w:spacing w:before="60" w:after="60"/>
              <w:rPr>
                <w:szCs w:val="22"/>
                <w:lang w:eastAsia="ko-KR"/>
              </w:rPr>
            </w:pPr>
            <w:r w:rsidRPr="00C63C0B">
              <w:rPr>
                <w:rFonts w:hint="eastAsia"/>
                <w:szCs w:val="22"/>
                <w:lang w:eastAsia="ko-KR"/>
              </w:rPr>
              <w:t>KAIST (</w:t>
            </w:r>
            <w:r w:rsidRPr="00C63C0B">
              <w:rPr>
                <w:szCs w:val="22"/>
                <w:lang w:eastAsia="ko-KR"/>
              </w:rPr>
              <w:t>Korea Advanced Institute of Science and Technology</w:t>
            </w:r>
            <w:r w:rsidRPr="00C63C0B">
              <w:rPr>
                <w:rFonts w:hint="eastAsia"/>
                <w:szCs w:val="22"/>
                <w:lang w:eastAsia="ko-KR"/>
              </w:rPr>
              <w:t xml:space="preserve">) 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D753E3" w:rsidRPr="002C62A9" w:rsidRDefault="002A7921" w:rsidP="009234A5">
      <w:pPr>
        <w:jc w:val="both"/>
        <w:rPr>
          <w:lang w:eastAsia="ko-KR"/>
        </w:rPr>
      </w:pPr>
      <w:r>
        <w:rPr>
          <w:szCs w:val="22"/>
        </w:rPr>
        <w:t>T</w:t>
      </w:r>
      <w:r w:rsidRPr="00043F65">
        <w:rPr>
          <w:szCs w:val="22"/>
        </w:rPr>
        <w:t xml:space="preserve">his is a cross verification of contribution </w:t>
      </w:r>
      <w:r w:rsidR="005E4E3F">
        <w:rPr>
          <w:rFonts w:hint="eastAsia"/>
          <w:szCs w:val="22"/>
          <w:lang w:eastAsia="ko-KR"/>
        </w:rPr>
        <w:t>for h</w:t>
      </w:r>
      <w:r w:rsidR="005E4E3F" w:rsidRPr="005E4E3F">
        <w:rPr>
          <w:szCs w:val="22"/>
        </w:rPr>
        <w:t>armonization of HE residual coding and NSQT (JCTVC-G750)</w:t>
      </w:r>
      <w:r w:rsidR="008D135D" w:rsidRPr="005E4E3F">
        <w:rPr>
          <w:szCs w:val="22"/>
        </w:rPr>
        <w:t>. The source code was provided by</w:t>
      </w:r>
      <w:r w:rsidR="005E4E3F" w:rsidRPr="00111829">
        <w:rPr>
          <w:szCs w:val="22"/>
          <w:lang w:eastAsia="ko-KR"/>
        </w:rPr>
        <w:t xml:space="preserve"> Qualcomm and</w:t>
      </w:r>
      <w:r w:rsidR="008D135D" w:rsidRPr="005E4E3F">
        <w:rPr>
          <w:szCs w:val="22"/>
        </w:rPr>
        <w:t xml:space="preserve"> </w:t>
      </w:r>
      <w:r w:rsidR="005E4E3F" w:rsidRPr="00111829">
        <w:rPr>
          <w:lang w:eastAsia="ko-KR"/>
        </w:rPr>
        <w:t>LGE</w:t>
      </w:r>
      <w:r w:rsidR="002C62A9" w:rsidRPr="005E4E3F">
        <w:rPr>
          <w:szCs w:val="22"/>
        </w:rPr>
        <w:t xml:space="preserve"> </w:t>
      </w:r>
      <w:r w:rsidR="008D135D" w:rsidRPr="005E4E3F">
        <w:rPr>
          <w:szCs w:val="22"/>
        </w:rPr>
        <w:t>and was based on HM-</w:t>
      </w:r>
      <w:r w:rsidR="002E7FE7" w:rsidRPr="005E4E3F">
        <w:rPr>
          <w:szCs w:val="22"/>
          <w:lang w:eastAsia="ko-KR"/>
        </w:rPr>
        <w:t>4</w:t>
      </w:r>
      <w:r w:rsidR="008D135D" w:rsidRPr="005E4E3F">
        <w:rPr>
          <w:szCs w:val="22"/>
        </w:rPr>
        <w:t xml:space="preserve">.0. We compiled, inspected, and ran the code with </w:t>
      </w:r>
      <w:r w:rsidR="002C62A9" w:rsidRPr="005E4E3F">
        <w:rPr>
          <w:szCs w:val="22"/>
          <w:lang w:eastAsia="ko-KR"/>
        </w:rPr>
        <w:t>Low</w:t>
      </w:r>
      <w:r w:rsidR="0000599D" w:rsidRPr="005E4E3F">
        <w:rPr>
          <w:szCs w:val="22"/>
          <w:lang w:eastAsia="ko-KR"/>
        </w:rPr>
        <w:t xml:space="preserve"> </w:t>
      </w:r>
      <w:r w:rsidR="00DE7D2B" w:rsidRPr="005E4E3F">
        <w:rPr>
          <w:szCs w:val="22"/>
          <w:lang w:eastAsia="ko-KR"/>
        </w:rPr>
        <w:t>delay,</w:t>
      </w:r>
      <w:r w:rsidR="00DE7D2B" w:rsidRPr="00043F65">
        <w:rPr>
          <w:rFonts w:hint="eastAsia"/>
          <w:szCs w:val="22"/>
          <w:lang w:eastAsia="ko-KR"/>
        </w:rPr>
        <w:t xml:space="preserve"> and </w:t>
      </w:r>
      <w:r w:rsidR="009E2D5D" w:rsidRPr="00043F65">
        <w:rPr>
          <w:szCs w:val="22"/>
          <w:lang w:eastAsia="ko-KR"/>
        </w:rPr>
        <w:t>Random access</w:t>
      </w:r>
      <w:r w:rsidR="002C62A9" w:rsidRPr="00043F65">
        <w:rPr>
          <w:rFonts w:hint="eastAsia"/>
          <w:szCs w:val="22"/>
          <w:lang w:eastAsia="ko-KR"/>
        </w:rPr>
        <w:t xml:space="preserve"> for high </w:t>
      </w:r>
      <w:r w:rsidR="002C62A9" w:rsidRPr="00043F65">
        <w:rPr>
          <w:szCs w:val="22"/>
          <w:lang w:eastAsia="ko-KR"/>
        </w:rPr>
        <w:t>efficiency</w:t>
      </w:r>
      <w:r w:rsidR="002C62A9" w:rsidRPr="00043F65">
        <w:rPr>
          <w:rFonts w:hint="eastAsia"/>
          <w:szCs w:val="22"/>
          <w:lang w:eastAsia="ko-KR"/>
        </w:rPr>
        <w:t xml:space="preserve"> </w:t>
      </w:r>
      <w:r w:rsidR="008D135D" w:rsidRPr="00043F65">
        <w:rPr>
          <w:szCs w:val="22"/>
        </w:rPr>
        <w:t xml:space="preserve">configurations. </w:t>
      </w:r>
      <w:r w:rsidR="008448B1">
        <w:rPr>
          <w:rFonts w:hint="eastAsia"/>
          <w:szCs w:val="22"/>
          <w:lang w:eastAsia="ko-KR"/>
        </w:rPr>
        <w:t xml:space="preserve">We report that the </w:t>
      </w:r>
      <w:r w:rsidR="008D135D" w:rsidRPr="00043F65">
        <w:rPr>
          <w:szCs w:val="22"/>
        </w:rPr>
        <w:t xml:space="preserve">RD results </w:t>
      </w:r>
      <w:r w:rsidR="008448B1">
        <w:rPr>
          <w:rFonts w:hint="eastAsia"/>
          <w:szCs w:val="22"/>
          <w:lang w:eastAsia="ko-KR"/>
        </w:rPr>
        <w:t>obtained are</w:t>
      </w:r>
      <w:r w:rsidR="008448B1" w:rsidRPr="00043F65">
        <w:rPr>
          <w:szCs w:val="22"/>
        </w:rPr>
        <w:t xml:space="preserve"> </w:t>
      </w:r>
      <w:r w:rsidR="008D135D" w:rsidRPr="00043F65">
        <w:rPr>
          <w:szCs w:val="22"/>
        </w:rPr>
        <w:t xml:space="preserve">identical to those provided by </w:t>
      </w:r>
      <w:r w:rsidR="005E4E3F" w:rsidRPr="00F64F96">
        <w:rPr>
          <w:rFonts w:hint="eastAsia"/>
          <w:szCs w:val="22"/>
          <w:lang w:eastAsia="ko-KR"/>
        </w:rPr>
        <w:t>Qualcomm and</w:t>
      </w:r>
      <w:r w:rsidR="005E4E3F" w:rsidRPr="00F64F96">
        <w:rPr>
          <w:szCs w:val="22"/>
        </w:rPr>
        <w:t xml:space="preserve"> </w:t>
      </w:r>
      <w:r w:rsidR="005E4E3F" w:rsidRPr="00F64F96">
        <w:rPr>
          <w:rFonts w:hint="eastAsia"/>
          <w:lang w:eastAsia="ko-KR"/>
        </w:rPr>
        <w:t>LGE</w:t>
      </w:r>
      <w:r w:rsidR="008D135D">
        <w:rPr>
          <w:szCs w:val="22"/>
        </w:rPr>
        <w:t xml:space="preserve">. </w:t>
      </w:r>
    </w:p>
    <w:p w:rsidR="00D753E3" w:rsidRDefault="00D753E3" w:rsidP="00D753E3">
      <w:pPr>
        <w:pStyle w:val="1"/>
        <w:rPr>
          <w:lang w:eastAsia="ja-JP"/>
        </w:rPr>
      </w:pPr>
      <w:r>
        <w:rPr>
          <w:rFonts w:hint="eastAsia"/>
          <w:lang w:eastAsia="ja-JP"/>
        </w:rPr>
        <w:t>Test conditions</w:t>
      </w:r>
    </w:p>
    <w:p w:rsidR="009E2D5D" w:rsidRDefault="00D753E3">
      <w:pPr>
        <w:jc w:val="both"/>
        <w:rPr>
          <w:szCs w:val="22"/>
        </w:rPr>
      </w:pPr>
      <w:r>
        <w:rPr>
          <w:rFonts w:hint="eastAsia"/>
          <w:lang w:eastAsia="ja-JP"/>
        </w:rPr>
        <w:t>Our computing platform used for cross-verification tests is</w:t>
      </w:r>
      <w:r w:rsidR="00AB7495">
        <w:rPr>
          <w:rFonts w:hint="eastAsia"/>
          <w:lang w:eastAsia="ko-KR"/>
        </w:rPr>
        <w:t xml:space="preserve"> </w:t>
      </w:r>
      <w:r w:rsidR="00AB7495">
        <w:rPr>
          <w:rFonts w:hint="eastAsia"/>
          <w:szCs w:val="22"/>
          <w:lang w:eastAsia="ko-KR"/>
        </w:rPr>
        <w:t xml:space="preserve">a </w:t>
      </w:r>
      <w:r w:rsidR="00285962">
        <w:rPr>
          <w:rFonts w:hint="eastAsia"/>
          <w:szCs w:val="22"/>
          <w:lang w:eastAsia="ko-KR"/>
        </w:rPr>
        <w:t xml:space="preserve">clustering system </w:t>
      </w:r>
      <w:r>
        <w:rPr>
          <w:szCs w:val="22"/>
        </w:rPr>
        <w:t xml:space="preserve">with </w:t>
      </w:r>
      <w:r w:rsidR="00285962">
        <w:rPr>
          <w:rFonts w:hint="eastAsia"/>
          <w:szCs w:val="22"/>
          <w:lang w:eastAsia="ko-KR"/>
        </w:rPr>
        <w:t>16</w:t>
      </w:r>
      <w:r w:rsidR="00285962">
        <w:rPr>
          <w:szCs w:val="22"/>
        </w:rPr>
        <w:t xml:space="preserve"> computing node</w:t>
      </w:r>
      <w:r w:rsidR="00AB7495">
        <w:rPr>
          <w:rFonts w:hint="eastAsia"/>
          <w:szCs w:val="22"/>
          <w:lang w:eastAsia="ko-KR"/>
        </w:rPr>
        <w:t>s</w:t>
      </w:r>
      <w:r w:rsidRPr="00D753E3">
        <w:rPr>
          <w:szCs w:val="22"/>
        </w:rPr>
        <w:t>, each of which contains:</w:t>
      </w:r>
    </w:p>
    <w:p w:rsidR="00DC6634" w:rsidRP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>CPU: dual-soc</w:t>
      </w:r>
      <w:r w:rsidR="00285962">
        <w:rPr>
          <w:szCs w:val="22"/>
        </w:rPr>
        <w:t xml:space="preserve">ket quad-core Intel Xeon </w:t>
      </w:r>
      <w:r w:rsidR="000C6B91">
        <w:rPr>
          <w:rFonts w:hint="eastAsia"/>
          <w:szCs w:val="22"/>
          <w:lang w:eastAsia="ko-KR"/>
        </w:rPr>
        <w:t>2.5 GHz</w:t>
      </w:r>
    </w:p>
    <w:p w:rsidR="00DC6634" w:rsidRP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 xml:space="preserve">memory: </w:t>
      </w:r>
      <w:r w:rsidR="00DE7D2B">
        <w:rPr>
          <w:rFonts w:hint="eastAsia"/>
          <w:szCs w:val="22"/>
          <w:lang w:eastAsia="ko-KR"/>
        </w:rPr>
        <w:t xml:space="preserve">32 </w:t>
      </w:r>
      <w:r w:rsidRPr="00DC6634">
        <w:rPr>
          <w:szCs w:val="22"/>
        </w:rPr>
        <w:t xml:space="preserve">GB RAM </w:t>
      </w:r>
    </w:p>
    <w:p w:rsid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>storage (local): one 146 GB 2.5" 10k RPM SAS disk</w:t>
      </w:r>
    </w:p>
    <w:p w:rsidR="000C6B91" w:rsidRPr="000C6B91" w:rsidRDefault="00D753E3" w:rsidP="00AB7495">
      <w:pPr>
        <w:jc w:val="both"/>
        <w:rPr>
          <w:lang w:eastAsia="ja-JP"/>
        </w:rPr>
      </w:pPr>
      <w:r>
        <w:rPr>
          <w:rFonts w:hint="eastAsia"/>
          <w:lang w:eastAsia="ja-JP"/>
        </w:rPr>
        <w:t>The encoder</w:t>
      </w:r>
      <w:r w:rsidR="00AB7495">
        <w:rPr>
          <w:rFonts w:hint="eastAsia"/>
          <w:lang w:eastAsia="ko-KR"/>
        </w:rPr>
        <w:t xml:space="preserve"> and decoder</w:t>
      </w:r>
      <w:r>
        <w:rPr>
          <w:rFonts w:hint="eastAsia"/>
          <w:lang w:eastAsia="ja-JP"/>
        </w:rPr>
        <w:t xml:space="preserve"> </w:t>
      </w:r>
      <w:proofErr w:type="spellStart"/>
      <w:r>
        <w:rPr>
          <w:rFonts w:hint="eastAsia"/>
          <w:lang w:eastAsia="ja-JP"/>
        </w:rPr>
        <w:t>executables</w:t>
      </w:r>
      <w:proofErr w:type="spellEnd"/>
      <w:r>
        <w:rPr>
          <w:rFonts w:hint="eastAsia"/>
          <w:lang w:eastAsia="ja-JP"/>
        </w:rPr>
        <w:t xml:space="preserve"> were generated with </w:t>
      </w:r>
      <w:r>
        <w:rPr>
          <w:lang w:eastAsia="ja-JP"/>
        </w:rPr>
        <w:t>g++ 4.1.2</w:t>
      </w:r>
      <w:r>
        <w:rPr>
          <w:rFonts w:hint="eastAsia"/>
          <w:lang w:eastAsia="ja-JP"/>
        </w:rPr>
        <w:t>.</w:t>
      </w:r>
    </w:p>
    <w:p w:rsidR="0019281A" w:rsidRDefault="0019281A" w:rsidP="008A2AF0">
      <w:pPr>
        <w:pStyle w:val="1"/>
      </w:pPr>
      <w:r>
        <w:t>Simulation results</w:t>
      </w:r>
    </w:p>
    <w:p w:rsidR="000C6B91" w:rsidRDefault="005E4E3F" w:rsidP="00C15470">
      <w:pPr>
        <w:rPr>
          <w:lang w:eastAsia="ko-KR"/>
        </w:rPr>
      </w:pPr>
      <w:r>
        <w:rPr>
          <w:rFonts w:hint="eastAsia"/>
          <w:szCs w:val="22"/>
          <w:lang w:eastAsia="ko-KR"/>
        </w:rPr>
        <w:t>The h</w:t>
      </w:r>
      <w:r w:rsidRPr="00F64F96">
        <w:rPr>
          <w:szCs w:val="22"/>
        </w:rPr>
        <w:t>armonization of HE residual coding and NSQT</w:t>
      </w:r>
      <w:r w:rsidDel="005E4E3F">
        <w:rPr>
          <w:rFonts w:hint="eastAsia"/>
          <w:lang w:eastAsia="ko-KR"/>
        </w:rPr>
        <w:t xml:space="preserve"> </w:t>
      </w:r>
      <w:r w:rsidR="000C6B91">
        <w:rPr>
          <w:rFonts w:hint="eastAsia"/>
          <w:lang w:eastAsia="ko-KR"/>
        </w:rPr>
        <w:t xml:space="preserve">was evaluated </w:t>
      </w:r>
      <w:r w:rsidR="00E9695D">
        <w:rPr>
          <w:rFonts w:hint="eastAsia"/>
          <w:lang w:eastAsia="ko-KR"/>
        </w:rPr>
        <w:t xml:space="preserve">in </w:t>
      </w:r>
      <w:r w:rsidR="001D381E">
        <w:rPr>
          <w:rFonts w:hint="eastAsia"/>
          <w:lang w:val="de-AT" w:eastAsia="ko-KR"/>
        </w:rPr>
        <w:t>JCTVC-</w:t>
      </w:r>
      <w:r>
        <w:rPr>
          <w:rFonts w:hint="eastAsia"/>
          <w:lang w:val="de-AT" w:eastAsia="ko-KR"/>
        </w:rPr>
        <w:t>F9</w:t>
      </w:r>
      <w:r w:rsidR="001D381E">
        <w:rPr>
          <w:rFonts w:hint="eastAsia"/>
          <w:lang w:val="de-AT" w:eastAsia="ko-KR"/>
        </w:rPr>
        <w:t>00</w:t>
      </w:r>
      <w:r w:rsidR="00E9695D">
        <w:rPr>
          <w:rFonts w:hint="eastAsia"/>
          <w:lang w:val="de-AT" w:eastAsia="ko-KR"/>
        </w:rPr>
        <w:t>.</w:t>
      </w:r>
      <w:r w:rsidR="00E9695D" w:rsidRPr="00E9695D">
        <w:rPr>
          <w:lang w:eastAsia="ja-JP"/>
        </w:rPr>
        <w:t xml:space="preserve"> </w:t>
      </w:r>
      <w:r w:rsidR="00E9695D">
        <w:rPr>
          <w:lang w:eastAsia="ko-KR"/>
        </w:rPr>
        <w:t>T</w:t>
      </w:r>
      <w:r w:rsidR="00E9695D">
        <w:rPr>
          <w:rFonts w:hint="eastAsia"/>
          <w:lang w:eastAsia="ko-KR"/>
        </w:rPr>
        <w:t xml:space="preserve">he coding gains for </w:t>
      </w:r>
      <w:r>
        <w:rPr>
          <w:rFonts w:hint="eastAsia"/>
          <w:lang w:eastAsia="ko-KR"/>
        </w:rPr>
        <w:t>the contribution</w:t>
      </w:r>
      <w:r w:rsidR="0000599D">
        <w:rPr>
          <w:rFonts w:hint="eastAsia"/>
          <w:lang w:eastAsia="ko-KR"/>
        </w:rPr>
        <w:t xml:space="preserve"> </w:t>
      </w:r>
      <w:r w:rsidR="00E9695D">
        <w:rPr>
          <w:rFonts w:hint="eastAsia"/>
          <w:lang w:eastAsia="ko-KR"/>
        </w:rPr>
        <w:t>are summarized</w:t>
      </w:r>
      <w:r w:rsidR="00FC6B53">
        <w:rPr>
          <w:rFonts w:hint="eastAsia"/>
          <w:lang w:eastAsia="ko-KR"/>
        </w:rPr>
        <w:t xml:space="preserve"> as following:</w:t>
      </w:r>
    </w:p>
    <w:p w:rsidR="005E4E3F" w:rsidRPr="005E4E3F" w:rsidRDefault="005E4E3F" w:rsidP="00C15470">
      <w:pPr>
        <w:rPr>
          <w:lang w:eastAsia="ko-KR"/>
        </w:rPr>
      </w:pPr>
    </w:p>
    <w:tbl>
      <w:tblPr>
        <w:tblW w:w="8688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8"/>
        <w:gridCol w:w="1209"/>
        <w:gridCol w:w="1183"/>
        <w:gridCol w:w="1208"/>
        <w:gridCol w:w="1206"/>
        <w:gridCol w:w="1189"/>
        <w:gridCol w:w="1205"/>
      </w:tblGrid>
      <w:tr w:rsidR="005E4E3F" w:rsidRPr="005E4E3F" w:rsidTr="005E4E3F">
        <w:trPr>
          <w:trHeight w:val="24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6031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del w:id="0" w:author="Munchurl Kim" w:date="2011-11-22T20:44:00Z">
              <w:r w:rsidRPr="005E4E3F" w:rsidDel="006031BD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ko-KR"/>
                </w:rPr>
                <w:delText xml:space="preserve">Random Access </w:delText>
              </w:r>
            </w:del>
            <w:del w:id="1" w:author="Munchurl Kim" w:date="2011-11-22T20:45:00Z">
              <w:r w:rsidRPr="005E4E3F" w:rsidDel="006031BD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ko-KR"/>
                </w:rPr>
                <w:delText>LC</w:delText>
              </w:r>
            </w:del>
            <w:ins w:id="2" w:author="Munchurl Kim" w:date="2011-11-22T20:45:00Z">
              <w:r w:rsidR="006031BD">
                <w:rPr>
                  <w:rFonts w:ascii="Arial" w:hAnsi="Arial" w:cs="Arial" w:hint="eastAsia"/>
                  <w:b/>
                  <w:bCs/>
                  <w:color w:val="000000"/>
                  <w:sz w:val="18"/>
                  <w:szCs w:val="18"/>
                  <w:lang w:eastAsia="ko-KR"/>
                </w:rPr>
                <w:t xml:space="preserve"> Low Delay HE</w:t>
              </w:r>
            </w:ins>
            <w:bookmarkStart w:id="3" w:name="_GoBack"/>
            <w:bookmarkEnd w:id="3"/>
          </w:p>
        </w:tc>
      </w:tr>
      <w:tr w:rsidR="005E4E3F" w:rsidRPr="005E4E3F" w:rsidTr="005E4E3F">
        <w:trPr>
          <w:trHeight w:val="25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E4E3F" w:rsidRPr="005E4E3F" w:rsidTr="005E4E3F">
        <w:trPr>
          <w:trHeight w:val="240"/>
        </w:trPr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E4E3F" w:rsidRPr="005E4E3F" w:rsidTr="005E4E3F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5E4E3F" w:rsidRPr="005E4E3F" w:rsidTr="005E4E3F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5E4E3F" w:rsidRPr="005E4E3F" w:rsidTr="005E4E3F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5E4E3F" w:rsidRPr="005E4E3F" w:rsidTr="005E4E3F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</w:tr>
      <w:tr w:rsidR="005E4E3F" w:rsidRPr="005E4E3F" w:rsidTr="005E4E3F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5E4E3F" w:rsidRPr="005E4E3F" w:rsidTr="005E4E3F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5E4E3F" w:rsidRPr="005E4E3F" w:rsidTr="005E4E3F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5E4E3F" w:rsidRPr="005E4E3F" w:rsidTr="005E4E3F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5E4E3F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lastRenderedPageBreak/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4E3F" w:rsidRPr="005E4E3F" w:rsidRDefault="005E4E3F" w:rsidP="005E4E3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</w:tbl>
    <w:p w:rsidR="005E4E3F" w:rsidRDefault="005E4E3F" w:rsidP="009E2D5D">
      <w:pPr>
        <w:jc w:val="both"/>
        <w:rPr>
          <w:szCs w:val="22"/>
          <w:lang w:eastAsia="ko-KR"/>
        </w:rPr>
      </w:pPr>
    </w:p>
    <w:p w:rsidR="009E2D5D" w:rsidRDefault="008448B1" w:rsidP="009E2D5D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It is noted that t</w:t>
      </w:r>
      <w:r w:rsidRPr="009E2D5D">
        <w:rPr>
          <w:szCs w:val="22"/>
        </w:rPr>
        <w:t xml:space="preserve">he </w:t>
      </w:r>
      <w:r w:rsidR="009E2D5D" w:rsidRPr="009E2D5D">
        <w:rPr>
          <w:szCs w:val="22"/>
        </w:rPr>
        <w:t xml:space="preserve">measurement of </w:t>
      </w:r>
      <w:r>
        <w:rPr>
          <w:rFonts w:hint="eastAsia"/>
          <w:szCs w:val="22"/>
          <w:lang w:eastAsia="ko-KR"/>
        </w:rPr>
        <w:t>execution</w:t>
      </w:r>
      <w:r w:rsidRPr="009E2D5D">
        <w:rPr>
          <w:szCs w:val="22"/>
        </w:rPr>
        <w:t xml:space="preserve"> </w:t>
      </w:r>
      <w:r w:rsidR="009E2D5D" w:rsidRPr="009E2D5D">
        <w:rPr>
          <w:szCs w:val="22"/>
        </w:rPr>
        <w:t xml:space="preserve">time </w:t>
      </w:r>
      <w:r>
        <w:rPr>
          <w:rFonts w:hint="eastAsia"/>
          <w:szCs w:val="22"/>
          <w:lang w:eastAsia="ko-KR"/>
        </w:rPr>
        <w:t>may</w:t>
      </w:r>
      <w:r w:rsidR="009E2D5D" w:rsidRPr="009E2D5D">
        <w:rPr>
          <w:szCs w:val="22"/>
        </w:rPr>
        <w:t xml:space="preserve"> not</w:t>
      </w:r>
      <w:r>
        <w:rPr>
          <w:rFonts w:hint="eastAsia"/>
          <w:szCs w:val="22"/>
          <w:lang w:eastAsia="ko-KR"/>
        </w:rPr>
        <w:t xml:space="preserve"> be </w:t>
      </w:r>
      <w:r>
        <w:rPr>
          <w:szCs w:val="22"/>
          <w:lang w:eastAsia="ko-KR"/>
        </w:rPr>
        <w:t>consistent</w:t>
      </w:r>
      <w:r>
        <w:rPr>
          <w:rFonts w:hint="eastAsia"/>
          <w:szCs w:val="22"/>
          <w:lang w:eastAsia="ko-KR"/>
        </w:rPr>
        <w:t xml:space="preserve"> with the one by a </w:t>
      </w:r>
      <w:r>
        <w:rPr>
          <w:szCs w:val="22"/>
          <w:lang w:eastAsia="ko-KR"/>
        </w:rPr>
        <w:t>dedicated</w:t>
      </w:r>
      <w:r>
        <w:rPr>
          <w:rFonts w:hint="eastAsia"/>
          <w:szCs w:val="22"/>
          <w:lang w:eastAsia="ko-KR"/>
        </w:rPr>
        <w:t xml:space="preserve"> execution platform </w:t>
      </w:r>
      <w:r w:rsidR="009E2D5D" w:rsidRPr="009E2D5D">
        <w:rPr>
          <w:szCs w:val="22"/>
        </w:rPr>
        <w:t>because the simulation is done in a cluster environment</w:t>
      </w:r>
      <w:r w:rsidR="00AB7495">
        <w:rPr>
          <w:rFonts w:hint="eastAsia"/>
          <w:szCs w:val="22"/>
          <w:lang w:eastAsia="ko-KR"/>
        </w:rPr>
        <w:t>.</w:t>
      </w:r>
    </w:p>
    <w:p w:rsidR="009E2D5D" w:rsidRDefault="009E2D5D" w:rsidP="009E2D5D">
      <w:pPr>
        <w:jc w:val="both"/>
        <w:rPr>
          <w:szCs w:val="22"/>
          <w:lang w:eastAsia="ko-KR"/>
        </w:rPr>
      </w:pPr>
    </w:p>
    <w:p w:rsidR="008A2AF0" w:rsidRDefault="008A2AF0" w:rsidP="008A2AF0">
      <w:pPr>
        <w:pStyle w:val="1"/>
      </w:pPr>
      <w:r>
        <w:t>Conclusion</w:t>
      </w:r>
    </w:p>
    <w:p w:rsidR="00F01EAC" w:rsidRDefault="008A2AF0" w:rsidP="00E9695D">
      <w:pPr>
        <w:jc w:val="both"/>
        <w:rPr>
          <w:szCs w:val="22"/>
        </w:rPr>
      </w:pPr>
      <w:r>
        <w:rPr>
          <w:szCs w:val="22"/>
        </w:rPr>
        <w:t xml:space="preserve">The code and results are verified and are conformant to the results stated by </w:t>
      </w:r>
      <w:r w:rsidR="005E4E3F" w:rsidRPr="00F64F96">
        <w:rPr>
          <w:rFonts w:hint="eastAsia"/>
          <w:szCs w:val="22"/>
          <w:lang w:eastAsia="ko-KR"/>
        </w:rPr>
        <w:t>Qualcomm and</w:t>
      </w:r>
      <w:r w:rsidR="005E4E3F" w:rsidRPr="00F64F96">
        <w:rPr>
          <w:szCs w:val="22"/>
        </w:rPr>
        <w:t xml:space="preserve"> </w:t>
      </w:r>
      <w:r w:rsidR="005E4E3F" w:rsidRPr="00F64F96">
        <w:rPr>
          <w:rFonts w:hint="eastAsia"/>
          <w:lang w:eastAsia="ko-KR"/>
        </w:rPr>
        <w:t>LGE</w:t>
      </w:r>
    </w:p>
    <w:p w:rsidR="00F01EAC" w:rsidRDefault="00F01EAC" w:rsidP="009234A5">
      <w:pPr>
        <w:jc w:val="both"/>
        <w:rPr>
          <w:szCs w:val="22"/>
          <w:lang w:eastAsia="ko-KR"/>
        </w:rPr>
      </w:pPr>
    </w:p>
    <w:sectPr w:rsidR="00F01EAC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172" w:rsidRDefault="00960172">
      <w:r>
        <w:separator/>
      </w:r>
    </w:p>
  </w:endnote>
  <w:endnote w:type="continuationSeparator" w:id="0">
    <w:p w:rsidR="00960172" w:rsidRDefault="00960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E2D5D">
      <w:rPr>
        <w:rStyle w:val="a5"/>
      </w:rPr>
      <w:fldChar w:fldCharType="begin"/>
    </w:r>
    <w:r>
      <w:rPr>
        <w:rStyle w:val="a5"/>
      </w:rPr>
      <w:instrText xml:space="preserve"> PAGE </w:instrText>
    </w:r>
    <w:r w:rsidR="009E2D5D">
      <w:rPr>
        <w:rStyle w:val="a5"/>
      </w:rPr>
      <w:fldChar w:fldCharType="separate"/>
    </w:r>
    <w:r w:rsidR="006031BD">
      <w:rPr>
        <w:rStyle w:val="a5"/>
        <w:noProof/>
      </w:rPr>
      <w:t>1</w:t>
    </w:r>
    <w:r w:rsidR="009E2D5D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E2D5D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E2D5D">
      <w:rPr>
        <w:rStyle w:val="a5"/>
      </w:rPr>
      <w:fldChar w:fldCharType="separate"/>
    </w:r>
    <w:r w:rsidR="006031BD">
      <w:rPr>
        <w:rStyle w:val="a5"/>
        <w:noProof/>
      </w:rPr>
      <w:t>2011-11-19</w:t>
    </w:r>
    <w:r w:rsidR="009E2D5D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172" w:rsidRDefault="00960172">
      <w:r>
        <w:separator/>
      </w:r>
    </w:p>
  </w:footnote>
  <w:footnote w:type="continuationSeparator" w:id="0">
    <w:p w:rsidR="00960172" w:rsidRDefault="00960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55905AD"/>
    <w:multiLevelType w:val="hybridMultilevel"/>
    <w:tmpl w:val="EACC1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FE43AA"/>
    <w:multiLevelType w:val="hybridMultilevel"/>
    <w:tmpl w:val="A6FE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155914"/>
    <w:multiLevelType w:val="hybridMultilevel"/>
    <w:tmpl w:val="D7F68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40C48C2"/>
    <w:multiLevelType w:val="hybridMultilevel"/>
    <w:tmpl w:val="7A98762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12"/>
  </w:num>
  <w:num w:numId="12">
    <w:abstractNumId w:val="4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599D"/>
    <w:rsid w:val="00043F65"/>
    <w:rsid w:val="000458BC"/>
    <w:rsid w:val="00045C41"/>
    <w:rsid w:val="00046C03"/>
    <w:rsid w:val="0007472A"/>
    <w:rsid w:val="0007614F"/>
    <w:rsid w:val="0008405D"/>
    <w:rsid w:val="000B1C6B"/>
    <w:rsid w:val="000B7964"/>
    <w:rsid w:val="000C09AC"/>
    <w:rsid w:val="000C6B91"/>
    <w:rsid w:val="000C76D7"/>
    <w:rsid w:val="000E00F3"/>
    <w:rsid w:val="000F158C"/>
    <w:rsid w:val="000F1FF9"/>
    <w:rsid w:val="00111829"/>
    <w:rsid w:val="00124E38"/>
    <w:rsid w:val="0012580B"/>
    <w:rsid w:val="001319F9"/>
    <w:rsid w:val="0013526E"/>
    <w:rsid w:val="00140D9F"/>
    <w:rsid w:val="0016131A"/>
    <w:rsid w:val="00171371"/>
    <w:rsid w:val="00171B8B"/>
    <w:rsid w:val="00175A24"/>
    <w:rsid w:val="00187E58"/>
    <w:rsid w:val="0019281A"/>
    <w:rsid w:val="001A297E"/>
    <w:rsid w:val="001A368E"/>
    <w:rsid w:val="001A7329"/>
    <w:rsid w:val="001B4E28"/>
    <w:rsid w:val="001B650E"/>
    <w:rsid w:val="001C3525"/>
    <w:rsid w:val="001D1BD2"/>
    <w:rsid w:val="001D381E"/>
    <w:rsid w:val="001E02BE"/>
    <w:rsid w:val="001E16C4"/>
    <w:rsid w:val="001E3B37"/>
    <w:rsid w:val="001F2594"/>
    <w:rsid w:val="00206460"/>
    <w:rsid w:val="002069B4"/>
    <w:rsid w:val="00215DFC"/>
    <w:rsid w:val="002212DF"/>
    <w:rsid w:val="002226F5"/>
    <w:rsid w:val="00227BA7"/>
    <w:rsid w:val="00263398"/>
    <w:rsid w:val="00275BCF"/>
    <w:rsid w:val="00285962"/>
    <w:rsid w:val="00292257"/>
    <w:rsid w:val="002A54E0"/>
    <w:rsid w:val="002A7921"/>
    <w:rsid w:val="002B1595"/>
    <w:rsid w:val="002B191D"/>
    <w:rsid w:val="002C62A9"/>
    <w:rsid w:val="002D0AF6"/>
    <w:rsid w:val="002E7FE7"/>
    <w:rsid w:val="002F164D"/>
    <w:rsid w:val="00306206"/>
    <w:rsid w:val="00313994"/>
    <w:rsid w:val="00317D85"/>
    <w:rsid w:val="00327C56"/>
    <w:rsid w:val="003315A1"/>
    <w:rsid w:val="003373EC"/>
    <w:rsid w:val="003706CC"/>
    <w:rsid w:val="003A2C10"/>
    <w:rsid w:val="003A2D8E"/>
    <w:rsid w:val="003C20E4"/>
    <w:rsid w:val="003C637D"/>
    <w:rsid w:val="003E6F90"/>
    <w:rsid w:val="003F5D0F"/>
    <w:rsid w:val="00404231"/>
    <w:rsid w:val="00414101"/>
    <w:rsid w:val="00433DDB"/>
    <w:rsid w:val="00437619"/>
    <w:rsid w:val="00461020"/>
    <w:rsid w:val="00472C49"/>
    <w:rsid w:val="0048415F"/>
    <w:rsid w:val="004A2A63"/>
    <w:rsid w:val="004B210C"/>
    <w:rsid w:val="004B7870"/>
    <w:rsid w:val="004D405F"/>
    <w:rsid w:val="004E15FB"/>
    <w:rsid w:val="004E4F4F"/>
    <w:rsid w:val="004E6789"/>
    <w:rsid w:val="004F61E3"/>
    <w:rsid w:val="0051015C"/>
    <w:rsid w:val="00522558"/>
    <w:rsid w:val="00531AE9"/>
    <w:rsid w:val="005561B9"/>
    <w:rsid w:val="00567EC7"/>
    <w:rsid w:val="00570013"/>
    <w:rsid w:val="005A33A1"/>
    <w:rsid w:val="005B4D31"/>
    <w:rsid w:val="005C385F"/>
    <w:rsid w:val="005E4E3F"/>
    <w:rsid w:val="005F6F1B"/>
    <w:rsid w:val="006031BD"/>
    <w:rsid w:val="00624444"/>
    <w:rsid w:val="00624B33"/>
    <w:rsid w:val="00630AA2"/>
    <w:rsid w:val="00634030"/>
    <w:rsid w:val="00646707"/>
    <w:rsid w:val="00662E58"/>
    <w:rsid w:val="00664DCF"/>
    <w:rsid w:val="006A1C23"/>
    <w:rsid w:val="006B1658"/>
    <w:rsid w:val="006C5D39"/>
    <w:rsid w:val="006E2810"/>
    <w:rsid w:val="006E5417"/>
    <w:rsid w:val="00712F60"/>
    <w:rsid w:val="00720E3B"/>
    <w:rsid w:val="00743FAB"/>
    <w:rsid w:val="00745F6B"/>
    <w:rsid w:val="0075585E"/>
    <w:rsid w:val="00761EC2"/>
    <w:rsid w:val="007768FF"/>
    <w:rsid w:val="007824D3"/>
    <w:rsid w:val="00794D84"/>
    <w:rsid w:val="00796EE3"/>
    <w:rsid w:val="007A108F"/>
    <w:rsid w:val="007A7D29"/>
    <w:rsid w:val="007C305A"/>
    <w:rsid w:val="007E328F"/>
    <w:rsid w:val="007F1F8B"/>
    <w:rsid w:val="008206C8"/>
    <w:rsid w:val="00837D0C"/>
    <w:rsid w:val="008448B1"/>
    <w:rsid w:val="00866708"/>
    <w:rsid w:val="00874A6C"/>
    <w:rsid w:val="0087618E"/>
    <w:rsid w:val="00876C65"/>
    <w:rsid w:val="008A2AF0"/>
    <w:rsid w:val="008A4B4C"/>
    <w:rsid w:val="008C239F"/>
    <w:rsid w:val="008D135D"/>
    <w:rsid w:val="008E480C"/>
    <w:rsid w:val="008F15CF"/>
    <w:rsid w:val="0090728A"/>
    <w:rsid w:val="00907757"/>
    <w:rsid w:val="009212B0"/>
    <w:rsid w:val="009234A5"/>
    <w:rsid w:val="009336F7"/>
    <w:rsid w:val="009374A7"/>
    <w:rsid w:val="00943D5F"/>
    <w:rsid w:val="00960172"/>
    <w:rsid w:val="00960DCE"/>
    <w:rsid w:val="00970694"/>
    <w:rsid w:val="0098551D"/>
    <w:rsid w:val="0099518F"/>
    <w:rsid w:val="009A341D"/>
    <w:rsid w:val="009A523D"/>
    <w:rsid w:val="009E2D5D"/>
    <w:rsid w:val="009F0279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B7495"/>
    <w:rsid w:val="00AC09A5"/>
    <w:rsid w:val="00AC663B"/>
    <w:rsid w:val="00AE341B"/>
    <w:rsid w:val="00B07CA7"/>
    <w:rsid w:val="00B1279A"/>
    <w:rsid w:val="00B22DFC"/>
    <w:rsid w:val="00B5222E"/>
    <w:rsid w:val="00B61C96"/>
    <w:rsid w:val="00B73A2A"/>
    <w:rsid w:val="00B93046"/>
    <w:rsid w:val="00B94B06"/>
    <w:rsid w:val="00B94C28"/>
    <w:rsid w:val="00BA0636"/>
    <w:rsid w:val="00BC10BA"/>
    <w:rsid w:val="00BC5AFD"/>
    <w:rsid w:val="00C04F43"/>
    <w:rsid w:val="00C0609D"/>
    <w:rsid w:val="00C115AB"/>
    <w:rsid w:val="00C15470"/>
    <w:rsid w:val="00C30249"/>
    <w:rsid w:val="00C606C9"/>
    <w:rsid w:val="00C63C0B"/>
    <w:rsid w:val="00C90650"/>
    <w:rsid w:val="00C97D78"/>
    <w:rsid w:val="00CB17D2"/>
    <w:rsid w:val="00CC5224"/>
    <w:rsid w:val="00CC5A42"/>
    <w:rsid w:val="00CD0EAB"/>
    <w:rsid w:val="00CF34DB"/>
    <w:rsid w:val="00CF558F"/>
    <w:rsid w:val="00D04579"/>
    <w:rsid w:val="00D073E2"/>
    <w:rsid w:val="00D42F4D"/>
    <w:rsid w:val="00D446EC"/>
    <w:rsid w:val="00D45E53"/>
    <w:rsid w:val="00D51BF0"/>
    <w:rsid w:val="00D55942"/>
    <w:rsid w:val="00D6284B"/>
    <w:rsid w:val="00D753E3"/>
    <w:rsid w:val="00D807BF"/>
    <w:rsid w:val="00DA7887"/>
    <w:rsid w:val="00DB2C26"/>
    <w:rsid w:val="00DC6634"/>
    <w:rsid w:val="00DE6B43"/>
    <w:rsid w:val="00DE7D2B"/>
    <w:rsid w:val="00DF3D6F"/>
    <w:rsid w:val="00DF4CA4"/>
    <w:rsid w:val="00E11923"/>
    <w:rsid w:val="00E262D4"/>
    <w:rsid w:val="00E36250"/>
    <w:rsid w:val="00E54511"/>
    <w:rsid w:val="00E61DAC"/>
    <w:rsid w:val="00E75FE3"/>
    <w:rsid w:val="00E831A7"/>
    <w:rsid w:val="00E90228"/>
    <w:rsid w:val="00E9695D"/>
    <w:rsid w:val="00EA1915"/>
    <w:rsid w:val="00EB7AB1"/>
    <w:rsid w:val="00EF48CC"/>
    <w:rsid w:val="00F01EAC"/>
    <w:rsid w:val="00F24073"/>
    <w:rsid w:val="00F73032"/>
    <w:rsid w:val="00F848FC"/>
    <w:rsid w:val="00F9282A"/>
    <w:rsid w:val="00F95165"/>
    <w:rsid w:val="00F96BAD"/>
    <w:rsid w:val="00FB0E84"/>
    <w:rsid w:val="00FC6B53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405D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8405D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8405D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rsid w:val="00F01EAC"/>
    <w:rPr>
      <w:rFonts w:cs="Arial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405D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8405D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8405D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rsid w:val="00F01EAC"/>
    <w:rPr>
      <w:rFonts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kim@ee.kaist.ac.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eil1203@kaist.ac.k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53601-5612-484A-81C7-5A36E61CB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2292</CharactersWithSpaces>
  <SharedDoc>false</SharedDoc>
  <HLinks>
    <vt:vector size="12" baseType="variant">
      <vt:variant>
        <vt:i4>2752587</vt:i4>
      </vt:variant>
      <vt:variant>
        <vt:i4>3</vt:i4>
      </vt:variant>
      <vt:variant>
        <vt:i4>0</vt:i4>
      </vt:variant>
      <vt:variant>
        <vt:i4>5</vt:i4>
      </vt:variant>
      <vt:variant>
        <vt:lpwstr>mailto:shcho@etri.re.kr</vt:lpwstr>
      </vt:variant>
      <vt:variant>
        <vt:lpwstr/>
      </vt:variant>
      <vt:variant>
        <vt:i4>4915255</vt:i4>
      </vt:variant>
      <vt:variant>
        <vt:i4>0</vt:i4>
      </vt:variant>
      <vt:variant>
        <vt:i4>0</vt:i4>
      </vt:variant>
      <vt:variant>
        <vt:i4>5</vt:i4>
      </vt:variant>
      <vt:variant>
        <vt:lpwstr>mailto:jaeil1203@kaist.ac.kr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Munchurl Kim</cp:lastModifiedBy>
  <cp:revision>4</cp:revision>
  <cp:lastPrinted>1900-12-31T15:00:00Z</cp:lastPrinted>
  <dcterms:created xsi:type="dcterms:W3CDTF">2011-11-19T08:01:00Z</dcterms:created>
  <dcterms:modified xsi:type="dcterms:W3CDTF">2011-11-22T11:45:00Z</dcterms:modified>
</cp:coreProperties>
</file>