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0B0527">
        <w:tc>
          <w:tcPr>
            <w:tcW w:w="6408" w:type="dxa"/>
          </w:tcPr>
          <w:p w:rsidR="006C5D39" w:rsidRPr="000B0527" w:rsidRDefault="003115B2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C542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C542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B0527">
              <w:rPr>
                <w:b/>
                <w:szCs w:val="22"/>
              </w:rPr>
              <w:t xml:space="preserve">Joint </w:t>
            </w:r>
            <w:r w:rsidR="006C5D39" w:rsidRPr="000B0527">
              <w:rPr>
                <w:b/>
                <w:szCs w:val="22"/>
              </w:rPr>
              <w:t>Collaborative</w:t>
            </w:r>
            <w:r w:rsidR="00E61DAC" w:rsidRPr="000B0527">
              <w:rPr>
                <w:b/>
                <w:szCs w:val="22"/>
              </w:rPr>
              <w:t xml:space="preserve"> Team </w:t>
            </w:r>
            <w:r w:rsidR="006C5D39" w:rsidRPr="000B0527">
              <w:rPr>
                <w:b/>
                <w:szCs w:val="22"/>
              </w:rPr>
              <w:t>on Video Coding (JCT-VC)</w:t>
            </w:r>
          </w:p>
          <w:p w:rsidR="00E61DAC" w:rsidRPr="000B052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B0527">
              <w:rPr>
                <w:b/>
                <w:szCs w:val="22"/>
              </w:rPr>
              <w:t xml:space="preserve">of </w:t>
            </w:r>
            <w:r w:rsidR="007F1F8B" w:rsidRPr="000B0527">
              <w:rPr>
                <w:b/>
                <w:szCs w:val="22"/>
              </w:rPr>
              <w:t>ITU-T SG16 WP3 and ISO/IEC JTC1/SC29/WG11</w:t>
            </w:r>
          </w:p>
          <w:p w:rsidR="00E61DAC" w:rsidRPr="000B0527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B0527">
              <w:rPr>
                <w:szCs w:val="22"/>
              </w:rPr>
              <w:t>7</w:t>
            </w:r>
            <w:r w:rsidR="00630AA2" w:rsidRPr="000B0527">
              <w:rPr>
                <w:szCs w:val="22"/>
              </w:rPr>
              <w:t>th</w:t>
            </w:r>
            <w:r w:rsidR="00E61DAC" w:rsidRPr="000B0527">
              <w:rPr>
                <w:szCs w:val="22"/>
              </w:rPr>
              <w:t xml:space="preserve"> Meeting: </w:t>
            </w:r>
            <w:r w:rsidRPr="000B0527">
              <w:rPr>
                <w:szCs w:val="22"/>
              </w:rPr>
              <w:t>Geneva</w:t>
            </w:r>
            <w:r w:rsidR="003F5D0F" w:rsidRPr="000B0527">
              <w:rPr>
                <w:szCs w:val="22"/>
              </w:rPr>
              <w:t xml:space="preserve">, </w:t>
            </w:r>
            <w:r w:rsidRPr="000B0527">
              <w:rPr>
                <w:szCs w:val="22"/>
              </w:rPr>
              <w:t>CH</w:t>
            </w:r>
            <w:r w:rsidR="00A6093D" w:rsidRPr="000B0527">
              <w:rPr>
                <w:szCs w:val="22"/>
              </w:rPr>
              <w:t>,</w:t>
            </w:r>
            <w:r w:rsidR="00664DCF" w:rsidRPr="000B0527">
              <w:rPr>
                <w:szCs w:val="22"/>
              </w:rPr>
              <w:t xml:space="preserve"> </w:t>
            </w:r>
            <w:r w:rsidRPr="000B0527">
              <w:rPr>
                <w:szCs w:val="22"/>
              </w:rPr>
              <w:t>21</w:t>
            </w:r>
            <w:r w:rsidR="00171371" w:rsidRPr="000B0527">
              <w:rPr>
                <w:szCs w:val="22"/>
              </w:rPr>
              <w:t>-</w:t>
            </w:r>
            <w:r w:rsidRPr="000B0527">
              <w:rPr>
                <w:szCs w:val="22"/>
              </w:rPr>
              <w:t>30</w:t>
            </w:r>
            <w:r w:rsidR="001C3525" w:rsidRPr="000B0527">
              <w:rPr>
                <w:szCs w:val="22"/>
              </w:rPr>
              <w:t xml:space="preserve"> </w:t>
            </w:r>
            <w:r w:rsidRPr="000B0527">
              <w:rPr>
                <w:szCs w:val="22"/>
              </w:rPr>
              <w:t>November</w:t>
            </w:r>
            <w:r w:rsidR="00E61DAC" w:rsidRPr="000B0527">
              <w:rPr>
                <w:szCs w:val="22"/>
              </w:rPr>
              <w:t>, 20</w:t>
            </w:r>
            <w:r w:rsidR="007F1F8B" w:rsidRPr="000B0527">
              <w:rPr>
                <w:szCs w:val="22"/>
              </w:rPr>
              <w:t>1</w:t>
            </w:r>
            <w:r w:rsidR="00630AA2" w:rsidRPr="000B0527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0B0527" w:rsidRDefault="00E61DAC" w:rsidP="005B1B88">
            <w:pPr>
              <w:tabs>
                <w:tab w:val="left" w:pos="7200"/>
              </w:tabs>
              <w:rPr>
                <w:u w:val="single"/>
              </w:rPr>
            </w:pPr>
            <w:r w:rsidRPr="000B0527">
              <w:t>Document</w:t>
            </w:r>
            <w:r w:rsidR="006C5D39" w:rsidRPr="000B0527">
              <w:t>: JC</w:t>
            </w:r>
            <w:r w:rsidRPr="000B0527">
              <w:t>T</w:t>
            </w:r>
            <w:r w:rsidR="006C5D39" w:rsidRPr="000B0527">
              <w:t>VC</w:t>
            </w:r>
            <w:r w:rsidRPr="000B0527">
              <w:t>-</w:t>
            </w:r>
            <w:r w:rsidR="00342FF4" w:rsidRPr="000B0527">
              <w:t>G</w:t>
            </w:r>
            <w:r w:rsidR="005B1B88">
              <w:rPr>
                <w:rFonts w:hint="eastAsia"/>
                <w:lang w:eastAsia="ko-KR"/>
              </w:rPr>
              <w:t>543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B0527">
        <w:tc>
          <w:tcPr>
            <w:tcW w:w="1458" w:type="dxa"/>
          </w:tcPr>
          <w:p w:rsidR="00E61DAC" w:rsidRPr="000B0527" w:rsidRDefault="00E61DAC">
            <w:pPr>
              <w:spacing w:before="60" w:after="60"/>
              <w:rPr>
                <w:i/>
                <w:szCs w:val="22"/>
              </w:rPr>
            </w:pPr>
            <w:r w:rsidRPr="000B0527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B0527" w:rsidRDefault="005B1B88" w:rsidP="005B1B88">
            <w:pPr>
              <w:spacing w:before="60" w:after="60"/>
              <w:rPr>
                <w:b/>
                <w:szCs w:val="22"/>
                <w:lang w:eastAsia="ko-KR"/>
              </w:rPr>
            </w:pPr>
            <w:r>
              <w:rPr>
                <w:rFonts w:hint="eastAsia"/>
                <w:b/>
                <w:szCs w:val="22"/>
                <w:lang w:eastAsia="ko-KR"/>
              </w:rPr>
              <w:t>Early SKIP Detection for HEVC</w:t>
            </w:r>
          </w:p>
        </w:tc>
      </w:tr>
      <w:tr w:rsidR="00E61DAC" w:rsidRPr="000B0527">
        <w:tc>
          <w:tcPr>
            <w:tcW w:w="1458" w:type="dxa"/>
          </w:tcPr>
          <w:p w:rsidR="00E61DAC" w:rsidRPr="000B0527" w:rsidRDefault="00E61DAC">
            <w:pPr>
              <w:spacing w:before="60" w:after="60"/>
              <w:rPr>
                <w:i/>
                <w:szCs w:val="22"/>
              </w:rPr>
            </w:pPr>
            <w:r w:rsidRPr="000B0527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B0527" w:rsidRDefault="00E74567">
            <w:pPr>
              <w:spacing w:before="60" w:after="60"/>
              <w:rPr>
                <w:szCs w:val="22"/>
              </w:rPr>
            </w:pPr>
            <w:r w:rsidRPr="000B0527">
              <w:t>Input Document to JCT-VC</w:t>
            </w:r>
          </w:p>
        </w:tc>
      </w:tr>
      <w:tr w:rsidR="00E61DAC" w:rsidRPr="000B0527">
        <w:tc>
          <w:tcPr>
            <w:tcW w:w="1458" w:type="dxa"/>
          </w:tcPr>
          <w:p w:rsidR="00E61DAC" w:rsidRPr="000B0527" w:rsidRDefault="00E61DAC">
            <w:pPr>
              <w:spacing w:before="60" w:after="60"/>
              <w:rPr>
                <w:i/>
                <w:szCs w:val="22"/>
              </w:rPr>
            </w:pPr>
            <w:r w:rsidRPr="000B0527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B0527" w:rsidRDefault="00E61DAC" w:rsidP="00E74567">
            <w:pPr>
              <w:spacing w:before="60" w:after="60"/>
              <w:rPr>
                <w:szCs w:val="22"/>
              </w:rPr>
            </w:pPr>
            <w:r w:rsidRPr="000B0527">
              <w:rPr>
                <w:szCs w:val="22"/>
              </w:rPr>
              <w:t>Proposal</w:t>
            </w:r>
          </w:p>
        </w:tc>
      </w:tr>
      <w:tr w:rsidR="00E61DAC" w:rsidRPr="000B0527">
        <w:tc>
          <w:tcPr>
            <w:tcW w:w="1458" w:type="dxa"/>
          </w:tcPr>
          <w:p w:rsidR="00E61DAC" w:rsidRPr="000B0527" w:rsidRDefault="00E61DAC">
            <w:pPr>
              <w:spacing w:before="60" w:after="60"/>
              <w:rPr>
                <w:i/>
                <w:szCs w:val="22"/>
              </w:rPr>
            </w:pPr>
            <w:r w:rsidRPr="000B0527">
              <w:rPr>
                <w:i/>
                <w:szCs w:val="22"/>
              </w:rPr>
              <w:t>Author(s) or</w:t>
            </w:r>
            <w:r w:rsidRPr="000B0527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74567" w:rsidRPr="000B0527" w:rsidRDefault="00E74567" w:rsidP="00E74567">
            <w:pPr>
              <w:spacing w:before="60" w:after="60"/>
              <w:rPr>
                <w:lang w:eastAsia="ko-KR"/>
              </w:rPr>
            </w:pPr>
            <w:proofErr w:type="spellStart"/>
            <w:r w:rsidRPr="000B0527">
              <w:t>Jungyoup</w:t>
            </w:r>
            <w:proofErr w:type="spellEnd"/>
            <w:r w:rsidRPr="000B0527">
              <w:t xml:space="preserve"> Yang</w:t>
            </w:r>
            <w:r w:rsidRPr="000B0527">
              <w:rPr>
                <w:rFonts w:hint="eastAsia"/>
                <w:lang w:eastAsia="ko-KR"/>
              </w:rPr>
              <w:br/>
            </w:r>
            <w:proofErr w:type="spellStart"/>
            <w:r w:rsidRPr="000B0527">
              <w:rPr>
                <w:rFonts w:hint="eastAsia"/>
                <w:lang w:eastAsia="ko-KR"/>
              </w:rPr>
              <w:t>Jaehwan</w:t>
            </w:r>
            <w:proofErr w:type="spellEnd"/>
            <w:r w:rsidRPr="000B0527">
              <w:rPr>
                <w:rFonts w:hint="eastAsia"/>
                <w:lang w:eastAsia="ko-KR"/>
              </w:rPr>
              <w:t xml:space="preserve"> Kim</w:t>
            </w:r>
            <w:r w:rsidRPr="000B0527">
              <w:br/>
            </w:r>
            <w:proofErr w:type="spellStart"/>
            <w:r w:rsidRPr="000B0527">
              <w:t>Kwanghyun</w:t>
            </w:r>
            <w:proofErr w:type="spellEnd"/>
            <w:r w:rsidRPr="000B0527">
              <w:t xml:space="preserve"> Won</w:t>
            </w:r>
            <w:r w:rsidRPr="000B0527">
              <w:rPr>
                <w:rFonts w:hint="eastAsia"/>
                <w:lang w:eastAsia="ko-KR"/>
              </w:rPr>
              <w:br/>
            </w:r>
            <w:proofErr w:type="spellStart"/>
            <w:r w:rsidRPr="000B0527">
              <w:rPr>
                <w:rFonts w:hint="eastAsia"/>
                <w:lang w:eastAsia="ko-KR"/>
              </w:rPr>
              <w:t>Hoyoung</w:t>
            </w:r>
            <w:proofErr w:type="spellEnd"/>
            <w:r w:rsidRPr="000B0527">
              <w:rPr>
                <w:rFonts w:hint="eastAsia"/>
                <w:lang w:eastAsia="ko-KR"/>
              </w:rPr>
              <w:t xml:space="preserve"> Lee</w:t>
            </w:r>
            <w:r w:rsidRPr="000B0527">
              <w:rPr>
                <w:lang w:eastAsia="ko-KR"/>
              </w:rPr>
              <w:br/>
            </w:r>
            <w:proofErr w:type="spellStart"/>
            <w:r w:rsidRPr="000B0527">
              <w:t>Byeungwoo</w:t>
            </w:r>
            <w:proofErr w:type="spellEnd"/>
            <w:r w:rsidRPr="000B0527">
              <w:t xml:space="preserve"> </w:t>
            </w:r>
            <w:proofErr w:type="spellStart"/>
            <w:r w:rsidRPr="000B0527">
              <w:t>Jeon</w:t>
            </w:r>
            <w:proofErr w:type="spellEnd"/>
          </w:p>
          <w:p w:rsidR="00E61DAC" w:rsidRPr="000B0527" w:rsidRDefault="00E74567" w:rsidP="005B1B88">
            <w:pPr>
              <w:spacing w:before="60" w:after="60"/>
              <w:rPr>
                <w:szCs w:val="22"/>
              </w:rPr>
            </w:pPr>
            <w:proofErr w:type="spellStart"/>
            <w:r w:rsidRPr="000B0527">
              <w:t>Sungkyunkwan</w:t>
            </w:r>
            <w:proofErr w:type="spellEnd"/>
            <w:r w:rsidRPr="000B0527">
              <w:t xml:space="preserve"> University</w:t>
            </w:r>
            <w:r w:rsidRPr="000B0527">
              <w:br/>
              <w:t xml:space="preserve">300 </w:t>
            </w:r>
            <w:proofErr w:type="spellStart"/>
            <w:r w:rsidRPr="000B0527">
              <w:t>Chunchun</w:t>
            </w:r>
            <w:proofErr w:type="spellEnd"/>
            <w:r w:rsidRPr="000B0527">
              <w:t xml:space="preserve">-dong, </w:t>
            </w:r>
            <w:proofErr w:type="spellStart"/>
            <w:r w:rsidRPr="000B0527">
              <w:t>Jangan-gu</w:t>
            </w:r>
            <w:proofErr w:type="spellEnd"/>
            <w:r w:rsidRPr="000B0527">
              <w:t>, Suwon,</w:t>
            </w:r>
            <w:r w:rsidRPr="000B0527">
              <w:rPr>
                <w:lang w:eastAsia="ko-KR"/>
              </w:rPr>
              <w:br/>
            </w:r>
            <w:r w:rsidRPr="000B0527">
              <w:t>Korea</w:t>
            </w:r>
          </w:p>
        </w:tc>
        <w:tc>
          <w:tcPr>
            <w:tcW w:w="900" w:type="dxa"/>
          </w:tcPr>
          <w:p w:rsidR="00E61DAC" w:rsidRPr="000B0527" w:rsidRDefault="00E61DAC">
            <w:pPr>
              <w:spacing w:before="60" w:after="60"/>
              <w:rPr>
                <w:szCs w:val="22"/>
              </w:rPr>
            </w:pPr>
            <w:r w:rsidRPr="000B0527">
              <w:rPr>
                <w:szCs w:val="22"/>
              </w:rPr>
              <w:t>Tel:</w:t>
            </w:r>
            <w:r w:rsidRPr="000B0527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0B0527" w:rsidRDefault="00E74567" w:rsidP="005B1B88">
            <w:pPr>
              <w:spacing w:before="60" w:after="60"/>
              <w:rPr>
                <w:szCs w:val="22"/>
              </w:rPr>
            </w:pPr>
            <w:r w:rsidRPr="000B0527">
              <w:rPr>
                <w:lang w:eastAsia="ko-KR"/>
              </w:rPr>
              <w:t>+82-31-290-7186</w:t>
            </w:r>
            <w:r w:rsidRPr="000B0527">
              <w:br/>
            </w:r>
            <w:hyperlink r:id="rId10" w:history="1">
              <w:r w:rsidRPr="000B0527">
                <w:rPr>
                  <w:rStyle w:val="a6"/>
                  <w:lang w:eastAsia="ko-KR"/>
                </w:rPr>
                <w:t>binbak1@ece.skku.ac.kr</w:t>
              </w:r>
            </w:hyperlink>
            <w:r w:rsidRPr="000B0527">
              <w:rPr>
                <w:rFonts w:hint="eastAsia"/>
                <w:lang w:eastAsia="ko-KR"/>
              </w:rPr>
              <w:br/>
            </w:r>
            <w:r w:rsidRPr="000B0527">
              <w:rPr>
                <w:lang w:eastAsia="ko-KR"/>
              </w:rPr>
              <w:t>+82-31-290-7186</w:t>
            </w:r>
            <w:r w:rsidRPr="000B0527">
              <w:rPr>
                <w:rFonts w:hint="eastAsia"/>
                <w:lang w:eastAsia="ko-KR"/>
              </w:rPr>
              <w:br/>
            </w:r>
            <w:hyperlink r:id="rId11" w:history="1">
              <w:r w:rsidRPr="000B0527">
                <w:rPr>
                  <w:rStyle w:val="a6"/>
                  <w:rFonts w:hint="eastAsia"/>
                  <w:lang w:eastAsia="ko-KR"/>
                </w:rPr>
                <w:t>kjh4759@skku.edu</w:t>
              </w:r>
            </w:hyperlink>
            <w:r w:rsidRPr="000B0527">
              <w:rPr>
                <w:rFonts w:hint="eastAsia"/>
                <w:lang w:eastAsia="ko-KR"/>
              </w:rPr>
              <w:br/>
            </w:r>
            <w:r w:rsidRPr="000B0527">
              <w:rPr>
                <w:lang w:eastAsia="ko-KR"/>
              </w:rPr>
              <w:t>+82-31-290-7186</w:t>
            </w:r>
            <w:r w:rsidRPr="000B0527">
              <w:rPr>
                <w:lang w:eastAsia="ko-KR"/>
              </w:rPr>
              <w:br/>
            </w:r>
            <w:hyperlink r:id="rId12" w:history="1">
              <w:r w:rsidRPr="000B0527">
                <w:rPr>
                  <w:rStyle w:val="a6"/>
                  <w:lang w:eastAsia="ko-KR"/>
                </w:rPr>
                <w:t>wkh12345@skku.edu</w:t>
              </w:r>
            </w:hyperlink>
            <w:r w:rsidRPr="000B0527">
              <w:rPr>
                <w:rFonts w:hint="eastAsia"/>
                <w:lang w:eastAsia="ko-KR"/>
              </w:rPr>
              <w:br/>
            </w:r>
            <w:r w:rsidRPr="000B0527">
              <w:rPr>
                <w:lang w:eastAsia="ko-KR"/>
              </w:rPr>
              <w:t>+82-31-290-7186</w:t>
            </w:r>
            <w:r w:rsidRPr="000B0527">
              <w:rPr>
                <w:rFonts w:hint="eastAsia"/>
                <w:lang w:eastAsia="ko-KR"/>
              </w:rPr>
              <w:br/>
            </w:r>
            <w:hyperlink r:id="rId13" w:history="1">
              <w:r w:rsidRPr="000B0527">
                <w:rPr>
                  <w:rStyle w:val="a6"/>
                  <w:rFonts w:hint="eastAsia"/>
                  <w:lang w:eastAsia="ko-KR"/>
                </w:rPr>
                <w:t>hoiing@skku.edu</w:t>
              </w:r>
            </w:hyperlink>
            <w:r w:rsidRPr="000B0527">
              <w:rPr>
                <w:rFonts w:hint="eastAsia"/>
                <w:lang w:eastAsia="ko-KR"/>
              </w:rPr>
              <w:br/>
            </w:r>
            <w:r w:rsidRPr="000B0527">
              <w:rPr>
                <w:lang w:eastAsia="ko-KR"/>
              </w:rPr>
              <w:t>+82-31-290-7144</w:t>
            </w:r>
            <w:r w:rsidRPr="000B0527">
              <w:rPr>
                <w:lang w:eastAsia="ko-KR"/>
              </w:rPr>
              <w:br/>
            </w:r>
            <w:hyperlink r:id="rId14" w:history="1">
              <w:r w:rsidRPr="000B0527">
                <w:rPr>
                  <w:rStyle w:val="a6"/>
                  <w:lang w:eastAsia="ko-KR"/>
                </w:rPr>
                <w:t>bjeon@skku.edu</w:t>
              </w:r>
            </w:hyperlink>
          </w:p>
        </w:tc>
      </w:tr>
      <w:tr w:rsidR="00E61DAC" w:rsidRPr="000B0527">
        <w:tc>
          <w:tcPr>
            <w:tcW w:w="1458" w:type="dxa"/>
          </w:tcPr>
          <w:p w:rsidR="00E61DAC" w:rsidRPr="000B0527" w:rsidRDefault="00E61DAC">
            <w:pPr>
              <w:spacing w:before="60" w:after="60"/>
              <w:rPr>
                <w:i/>
                <w:szCs w:val="22"/>
              </w:rPr>
            </w:pPr>
            <w:r w:rsidRPr="000B0527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0B0527" w:rsidRDefault="00E74567">
            <w:pPr>
              <w:spacing w:before="60" w:after="60"/>
              <w:rPr>
                <w:szCs w:val="22"/>
              </w:rPr>
            </w:pPr>
            <w:proofErr w:type="spellStart"/>
            <w:r w:rsidRPr="000B0527">
              <w:t>Sungkyunkwan</w:t>
            </w:r>
            <w:proofErr w:type="spellEnd"/>
            <w:r w:rsidRPr="000B0527">
              <w:t xml:space="preserve"> University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BD54D3" w:rsidRDefault="00655009" w:rsidP="00BD54D3">
      <w:pPr>
        <w:jc w:val="both"/>
        <w:rPr>
          <w:szCs w:val="22"/>
        </w:rPr>
      </w:pPr>
      <w:r>
        <w:t>I</w:t>
      </w:r>
      <w:r>
        <w:rPr>
          <w:rFonts w:hint="eastAsia"/>
        </w:rPr>
        <w:t>n</w:t>
      </w:r>
      <w:r>
        <w:rPr>
          <w:rFonts w:hint="eastAsia"/>
          <w:lang w:eastAsia="ko-KR"/>
        </w:rPr>
        <w:t xml:space="preserve"> this contribution, </w:t>
      </w:r>
      <w:r w:rsidR="00FC4E68">
        <w:rPr>
          <w:rFonts w:hint="eastAsia"/>
          <w:lang w:eastAsia="ko-KR"/>
        </w:rPr>
        <w:t xml:space="preserve">an </w:t>
      </w:r>
      <w:r>
        <w:rPr>
          <w:rFonts w:hint="eastAsia"/>
          <w:lang w:eastAsia="ko-KR"/>
        </w:rPr>
        <w:t xml:space="preserve">early </w:t>
      </w:r>
      <w:r w:rsidR="00685F32">
        <w:rPr>
          <w:rFonts w:hint="eastAsia"/>
          <w:lang w:eastAsia="ko-KR"/>
        </w:rPr>
        <w:t>detection</w:t>
      </w:r>
      <w:r>
        <w:rPr>
          <w:rFonts w:hint="eastAsia"/>
          <w:lang w:eastAsia="ko-KR"/>
        </w:rPr>
        <w:t xml:space="preserve"> of SKIP mode is proposed to reduce </w:t>
      </w:r>
      <w:r w:rsidR="00FC4E68">
        <w:rPr>
          <w:rFonts w:hint="eastAsia"/>
          <w:lang w:eastAsia="ko-KR"/>
        </w:rPr>
        <w:t xml:space="preserve">an </w:t>
      </w:r>
      <w:r>
        <w:rPr>
          <w:rFonts w:hint="eastAsia"/>
          <w:lang w:eastAsia="ko-KR"/>
        </w:rPr>
        <w:t xml:space="preserve">encoding complexity </w:t>
      </w:r>
      <w:r w:rsidR="00FC4E68">
        <w:rPr>
          <w:rFonts w:hint="eastAsia"/>
          <w:lang w:eastAsia="ko-KR"/>
        </w:rPr>
        <w:t>of</w:t>
      </w:r>
      <w:r w:rsidR="00F6469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HEVC. </w:t>
      </w:r>
      <w:r w:rsidR="0043741A">
        <w:rPr>
          <w:rFonts w:hint="eastAsia"/>
          <w:szCs w:val="22"/>
          <w:lang w:eastAsia="ko-KR"/>
        </w:rPr>
        <w:t xml:space="preserve">The proposed method </w:t>
      </w:r>
      <w:r w:rsidR="00C30E99">
        <w:rPr>
          <w:rFonts w:hint="eastAsia"/>
          <w:szCs w:val="22"/>
          <w:lang w:eastAsia="ko-KR"/>
        </w:rPr>
        <w:t>is in the same spirit with the early skip detection scheme implemented in MPEG-4 Part 10 AVC/H.264 reference SW</w:t>
      </w:r>
      <w:r w:rsidR="0043741A">
        <w:rPr>
          <w:rFonts w:hint="eastAsia"/>
          <w:szCs w:val="22"/>
          <w:lang w:eastAsia="ko-KR"/>
        </w:rPr>
        <w:t xml:space="preserve">, but slightly modified to address the different encoding scheme of HEVC. </w:t>
      </w:r>
      <w:r>
        <w:rPr>
          <w:rFonts w:hint="eastAsia"/>
          <w:lang w:eastAsia="ko-KR"/>
        </w:rPr>
        <w:t xml:space="preserve">It is reported that the proposed method </w:t>
      </w:r>
      <w:r w:rsidR="00FC4E68">
        <w:rPr>
          <w:rFonts w:hint="eastAsia"/>
          <w:lang w:eastAsia="ko-KR"/>
        </w:rPr>
        <w:t>reduces the encoding time</w:t>
      </w:r>
      <w:r w:rsidR="00C30E99">
        <w:rPr>
          <w:rFonts w:hint="eastAsia"/>
          <w:lang w:eastAsia="ko-KR"/>
        </w:rPr>
        <w:t xml:space="preserve"> by </w:t>
      </w:r>
      <w:r w:rsidR="00022A5F">
        <w:rPr>
          <w:rFonts w:hint="eastAsia"/>
          <w:lang w:eastAsia="ko-KR"/>
        </w:rPr>
        <w:t xml:space="preserve">about </w:t>
      </w:r>
      <w:r w:rsidR="00D95BF7">
        <w:rPr>
          <w:rFonts w:hint="eastAsia"/>
          <w:lang w:eastAsia="ko-KR"/>
        </w:rPr>
        <w:t>33</w:t>
      </w:r>
      <w:r>
        <w:rPr>
          <w:rFonts w:hint="eastAsia"/>
          <w:lang w:eastAsia="ko-KR"/>
        </w:rPr>
        <w:t xml:space="preserve">% with </w:t>
      </w:r>
      <w:r w:rsidR="00022A5F">
        <w:rPr>
          <w:rFonts w:hint="eastAsia"/>
          <w:lang w:eastAsia="ko-KR"/>
        </w:rPr>
        <w:t>BD-</w:t>
      </w:r>
      <w:proofErr w:type="spellStart"/>
      <w:r w:rsidR="00022A5F">
        <w:rPr>
          <w:rFonts w:hint="eastAsia"/>
          <w:lang w:eastAsia="ko-KR"/>
        </w:rPr>
        <w:t>bitrate</w:t>
      </w:r>
      <w:proofErr w:type="spellEnd"/>
      <w:r>
        <w:rPr>
          <w:rFonts w:hint="eastAsia"/>
          <w:lang w:eastAsia="ko-KR"/>
        </w:rPr>
        <w:t xml:space="preserve"> </w:t>
      </w:r>
      <w:r w:rsidR="00D95BF7">
        <w:rPr>
          <w:rFonts w:hint="eastAsia"/>
          <w:lang w:eastAsia="ko-KR"/>
        </w:rPr>
        <w:t>loss of 0.</w:t>
      </w:r>
      <w:r w:rsidR="00F6469C">
        <w:rPr>
          <w:rFonts w:hint="eastAsia"/>
          <w:lang w:eastAsia="ko-KR"/>
        </w:rPr>
        <w:t>4</w:t>
      </w:r>
      <w:r w:rsidR="00D95BF7">
        <w:rPr>
          <w:rFonts w:hint="eastAsia"/>
          <w:lang w:eastAsia="ko-KR"/>
        </w:rPr>
        <w:t>5</w:t>
      </w:r>
      <w:r w:rsidR="00022A5F">
        <w:rPr>
          <w:rFonts w:hint="eastAsia"/>
          <w:lang w:eastAsia="ko-KR"/>
        </w:rPr>
        <w:t>% compared to HM4.0 encoder.</w:t>
      </w:r>
    </w:p>
    <w:p w:rsidR="00263398" w:rsidRPr="00AE341B" w:rsidRDefault="00263398" w:rsidP="009234A5">
      <w:pPr>
        <w:jc w:val="both"/>
        <w:rPr>
          <w:szCs w:val="22"/>
        </w:rPr>
      </w:pPr>
    </w:p>
    <w:p w:rsidR="00745F6B" w:rsidRPr="00AE341B" w:rsidRDefault="00745F6B" w:rsidP="00E11923">
      <w:pPr>
        <w:pStyle w:val="1"/>
      </w:pPr>
      <w:r w:rsidRPr="00AE341B">
        <w:t>Introduction</w:t>
      </w:r>
    </w:p>
    <w:p w:rsidR="001F2594" w:rsidRDefault="00C30E99" w:rsidP="009234A5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Reduction of </w:t>
      </w:r>
      <w:r w:rsidR="00F21DE8">
        <w:rPr>
          <w:rFonts w:hint="eastAsia"/>
          <w:szCs w:val="22"/>
          <w:lang w:eastAsia="ko-KR"/>
        </w:rPr>
        <w:t>encod</w:t>
      </w:r>
      <w:r>
        <w:rPr>
          <w:rFonts w:hint="eastAsia"/>
          <w:szCs w:val="22"/>
          <w:lang w:eastAsia="ko-KR"/>
        </w:rPr>
        <w:t xml:space="preserve">ing </w:t>
      </w:r>
      <w:r w:rsidR="00F21DE8">
        <w:rPr>
          <w:rFonts w:hint="eastAsia"/>
          <w:szCs w:val="22"/>
          <w:lang w:eastAsia="ko-KR"/>
        </w:rPr>
        <w:t xml:space="preserve">complexity of HEVC is </w:t>
      </w:r>
      <w:proofErr w:type="gramStart"/>
      <w:r w:rsidR="0043741A">
        <w:rPr>
          <w:rFonts w:hint="eastAsia"/>
          <w:szCs w:val="22"/>
          <w:lang w:eastAsia="ko-KR"/>
        </w:rPr>
        <w:t>very</w:t>
      </w:r>
      <w:proofErr w:type="gramEnd"/>
      <w:r w:rsidR="0043741A">
        <w:rPr>
          <w:rFonts w:hint="eastAsia"/>
          <w:szCs w:val="22"/>
          <w:lang w:eastAsia="ko-KR"/>
        </w:rPr>
        <w:t xml:space="preserve"> desired</w:t>
      </w:r>
      <w:r>
        <w:rPr>
          <w:rFonts w:hint="eastAsia"/>
          <w:szCs w:val="22"/>
          <w:lang w:eastAsia="ko-KR"/>
        </w:rPr>
        <w:t xml:space="preserve"> </w:t>
      </w:r>
      <w:r w:rsidR="0043741A">
        <w:rPr>
          <w:rFonts w:hint="eastAsia"/>
          <w:szCs w:val="22"/>
          <w:lang w:eastAsia="ko-KR"/>
        </w:rPr>
        <w:t xml:space="preserve">in many real applications. </w:t>
      </w:r>
      <w:r>
        <w:rPr>
          <w:rFonts w:hint="eastAsia"/>
          <w:szCs w:val="22"/>
          <w:lang w:eastAsia="ko-KR"/>
        </w:rPr>
        <w:t>In that aspect</w:t>
      </w:r>
      <w:r w:rsidR="00F21DE8">
        <w:rPr>
          <w:rFonts w:hint="eastAsia"/>
          <w:szCs w:val="22"/>
          <w:lang w:eastAsia="ko-KR"/>
        </w:rPr>
        <w:t xml:space="preserve">, </w:t>
      </w:r>
      <w:r w:rsidR="001022AA">
        <w:rPr>
          <w:rFonts w:hint="eastAsia"/>
          <w:szCs w:val="22"/>
          <w:lang w:eastAsia="ko-KR"/>
        </w:rPr>
        <w:t xml:space="preserve">a </w:t>
      </w:r>
      <w:r w:rsidR="00EB2119">
        <w:rPr>
          <w:rFonts w:hint="eastAsia"/>
          <w:szCs w:val="22"/>
          <w:lang w:eastAsia="ko-KR"/>
        </w:rPr>
        <w:t>fast mode decision method (</w:t>
      </w:r>
      <w:r w:rsidR="00F21DE8">
        <w:rPr>
          <w:rFonts w:hint="eastAsia"/>
          <w:szCs w:val="22"/>
          <w:lang w:eastAsia="ko-KR"/>
        </w:rPr>
        <w:t>JCTVC-F092 [</w:t>
      </w:r>
      <w:r w:rsidR="00A50B32">
        <w:rPr>
          <w:rFonts w:hint="eastAsia"/>
          <w:szCs w:val="22"/>
          <w:lang w:eastAsia="ko-KR"/>
        </w:rPr>
        <w:t>1</w:t>
      </w:r>
      <w:r w:rsidR="00F21DE8">
        <w:rPr>
          <w:rFonts w:hint="eastAsia"/>
          <w:szCs w:val="22"/>
          <w:lang w:eastAsia="ko-KR"/>
        </w:rPr>
        <w:t>]</w:t>
      </w:r>
      <w:r w:rsidR="00F6469C">
        <w:rPr>
          <w:rFonts w:hint="eastAsia"/>
          <w:szCs w:val="22"/>
          <w:lang w:eastAsia="ko-KR"/>
        </w:rPr>
        <w:t>)</w:t>
      </w:r>
      <w:r w:rsidR="00F21DE8">
        <w:rPr>
          <w:rFonts w:hint="eastAsia"/>
          <w:szCs w:val="22"/>
          <w:lang w:eastAsia="ko-KR"/>
        </w:rPr>
        <w:t xml:space="preserve"> </w:t>
      </w:r>
      <w:r w:rsidR="001022AA">
        <w:rPr>
          <w:rFonts w:hint="eastAsia"/>
          <w:szCs w:val="22"/>
          <w:lang w:eastAsia="ko-KR"/>
        </w:rPr>
        <w:t>was</w:t>
      </w:r>
      <w:r>
        <w:rPr>
          <w:rFonts w:hint="eastAsia"/>
          <w:szCs w:val="22"/>
          <w:lang w:eastAsia="ko-KR"/>
        </w:rPr>
        <w:t xml:space="preserve"> </w:t>
      </w:r>
      <w:r w:rsidR="00F21DE8">
        <w:rPr>
          <w:rFonts w:hint="eastAsia"/>
          <w:szCs w:val="22"/>
          <w:lang w:eastAsia="ko-KR"/>
        </w:rPr>
        <w:t>adopted</w:t>
      </w:r>
      <w:r w:rsidR="00EB2119">
        <w:rPr>
          <w:rFonts w:hint="eastAsia"/>
          <w:szCs w:val="22"/>
          <w:lang w:eastAsia="ko-KR"/>
        </w:rPr>
        <w:t xml:space="preserve"> in the last </w:t>
      </w:r>
      <w:r>
        <w:rPr>
          <w:rFonts w:hint="eastAsia"/>
          <w:szCs w:val="22"/>
          <w:lang w:eastAsia="ko-KR"/>
        </w:rPr>
        <w:t xml:space="preserve">Torino </w:t>
      </w:r>
      <w:r w:rsidR="00EB2119">
        <w:rPr>
          <w:rFonts w:hint="eastAsia"/>
          <w:szCs w:val="22"/>
          <w:lang w:eastAsia="ko-KR"/>
        </w:rPr>
        <w:t>JCT-VC meeting</w:t>
      </w:r>
      <w:r w:rsidR="00F21DE8">
        <w:rPr>
          <w:rFonts w:hint="eastAsia"/>
          <w:szCs w:val="22"/>
          <w:lang w:eastAsia="ko-KR"/>
        </w:rPr>
        <w:t xml:space="preserve">. </w:t>
      </w:r>
      <w:r>
        <w:rPr>
          <w:rFonts w:hint="eastAsia"/>
          <w:szCs w:val="22"/>
          <w:lang w:eastAsia="ko-KR"/>
        </w:rPr>
        <w:t xml:space="preserve">We note the effective early skip detection scheme in MPEG-4 Part 10 AVC/H.264 reference SW </w:t>
      </w:r>
      <w:r w:rsidR="00AE6B1E">
        <w:rPr>
          <w:rFonts w:hint="eastAsia"/>
          <w:szCs w:val="22"/>
          <w:lang w:eastAsia="ko-KR"/>
        </w:rPr>
        <w:t>[2-4]</w:t>
      </w:r>
      <w:r>
        <w:rPr>
          <w:rFonts w:hint="eastAsia"/>
          <w:szCs w:val="22"/>
          <w:lang w:eastAsia="ko-KR"/>
        </w:rPr>
        <w:t xml:space="preserve">, and propose its modified </w:t>
      </w:r>
      <w:r w:rsidR="00A9675F">
        <w:rPr>
          <w:rFonts w:hint="eastAsia"/>
          <w:szCs w:val="22"/>
          <w:lang w:eastAsia="ko-KR"/>
        </w:rPr>
        <w:t xml:space="preserve">early </w:t>
      </w:r>
      <w:r>
        <w:rPr>
          <w:rFonts w:hint="eastAsia"/>
          <w:szCs w:val="22"/>
          <w:lang w:eastAsia="ko-KR"/>
        </w:rPr>
        <w:t>skip detection method tailored for HEVC.</w:t>
      </w:r>
    </w:p>
    <w:p w:rsidR="0045305F" w:rsidRPr="0045305F" w:rsidRDefault="0045305F" w:rsidP="009234A5">
      <w:pPr>
        <w:jc w:val="both"/>
        <w:rPr>
          <w:szCs w:val="22"/>
          <w:lang w:eastAsia="ko-KR"/>
        </w:rPr>
      </w:pPr>
    </w:p>
    <w:p w:rsidR="001F2594" w:rsidRDefault="00022A5F" w:rsidP="00E11923">
      <w:pPr>
        <w:pStyle w:val="1"/>
      </w:pPr>
      <w:r>
        <w:rPr>
          <w:rFonts w:hint="eastAsia"/>
          <w:lang w:eastAsia="ko-KR"/>
        </w:rPr>
        <w:t>Proposed encoder description</w:t>
      </w:r>
    </w:p>
    <w:p w:rsidR="0012060B" w:rsidRDefault="00F6469C" w:rsidP="00BF524D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T</w:t>
      </w:r>
      <w:r w:rsidR="0012060B">
        <w:rPr>
          <w:rFonts w:hint="eastAsia"/>
          <w:szCs w:val="22"/>
          <w:lang w:eastAsia="ko-KR"/>
        </w:rPr>
        <w:t>o decide the best PU mode</w:t>
      </w:r>
      <w:r w:rsidR="00EB2119">
        <w:rPr>
          <w:rFonts w:hint="eastAsia"/>
          <w:szCs w:val="22"/>
          <w:lang w:eastAsia="ko-KR"/>
        </w:rPr>
        <w:t xml:space="preserve">, </w:t>
      </w:r>
      <w:r w:rsidR="0012060B">
        <w:rPr>
          <w:rFonts w:hint="eastAsia"/>
          <w:szCs w:val="22"/>
          <w:lang w:eastAsia="ko-KR"/>
        </w:rPr>
        <w:t xml:space="preserve">the </w:t>
      </w:r>
      <w:r w:rsidR="0043741A">
        <w:rPr>
          <w:rFonts w:hint="eastAsia"/>
          <w:szCs w:val="22"/>
          <w:lang w:eastAsia="ko-KR"/>
        </w:rPr>
        <w:t xml:space="preserve">HM4.0 </w:t>
      </w:r>
      <w:r w:rsidR="0012060B">
        <w:rPr>
          <w:rFonts w:hint="eastAsia"/>
          <w:szCs w:val="22"/>
          <w:lang w:eastAsia="ko-KR"/>
        </w:rPr>
        <w:t>encoder</w:t>
      </w:r>
      <w:r w:rsidR="00AE6B1E">
        <w:rPr>
          <w:rFonts w:hint="eastAsia"/>
          <w:szCs w:val="22"/>
          <w:lang w:eastAsia="ko-KR"/>
        </w:rPr>
        <w:t xml:space="preserve"> [</w:t>
      </w:r>
      <w:r w:rsidR="00A50B32">
        <w:rPr>
          <w:rFonts w:hint="eastAsia"/>
          <w:szCs w:val="22"/>
          <w:lang w:eastAsia="ko-KR"/>
        </w:rPr>
        <w:t>5</w:t>
      </w:r>
      <w:r w:rsidR="0043741A">
        <w:rPr>
          <w:rFonts w:hint="eastAsia"/>
          <w:szCs w:val="22"/>
          <w:lang w:eastAsia="ko-KR"/>
        </w:rPr>
        <w:t>]</w:t>
      </w:r>
      <w:r w:rsidR="0012060B">
        <w:rPr>
          <w:rFonts w:hint="eastAsia"/>
          <w:szCs w:val="22"/>
          <w:lang w:eastAsia="ko-KR"/>
        </w:rPr>
        <w:t xml:space="preserve"> computes the RD cost</w:t>
      </w:r>
      <w:r w:rsidR="00AE6B1E">
        <w:rPr>
          <w:rFonts w:hint="eastAsia"/>
          <w:szCs w:val="22"/>
          <w:lang w:eastAsia="ko-KR"/>
        </w:rPr>
        <w:t>s</w:t>
      </w:r>
      <w:r w:rsidR="0012060B">
        <w:rPr>
          <w:rFonts w:hint="eastAsia"/>
          <w:szCs w:val="22"/>
          <w:lang w:eastAsia="ko-KR"/>
        </w:rPr>
        <w:t xml:space="preserve"> of all the possible inter PU modes and intra PU modes</w:t>
      </w:r>
      <w:r w:rsidR="006804AF">
        <w:rPr>
          <w:rFonts w:hint="eastAsia"/>
          <w:szCs w:val="22"/>
          <w:lang w:eastAsia="ko-KR"/>
        </w:rPr>
        <w:t xml:space="preserve"> </w:t>
      </w:r>
      <w:r w:rsidR="00EB2119">
        <w:rPr>
          <w:rFonts w:hint="eastAsia"/>
          <w:szCs w:val="22"/>
          <w:lang w:eastAsia="ko-KR"/>
        </w:rPr>
        <w:t xml:space="preserve">as shown </w:t>
      </w:r>
      <w:r w:rsidR="006804AF">
        <w:rPr>
          <w:rFonts w:hint="eastAsia"/>
          <w:szCs w:val="22"/>
          <w:lang w:eastAsia="ko-KR"/>
        </w:rPr>
        <w:t>in Fig. 1</w:t>
      </w:r>
      <w:r w:rsidR="00347E32">
        <w:rPr>
          <w:rFonts w:hint="eastAsia"/>
          <w:szCs w:val="22"/>
          <w:lang w:eastAsia="ko-KR"/>
        </w:rPr>
        <w:t>.</w:t>
      </w:r>
      <w:r w:rsidR="0012060B">
        <w:rPr>
          <w:rFonts w:hint="eastAsia"/>
          <w:szCs w:val="22"/>
          <w:lang w:eastAsia="ko-KR"/>
        </w:rPr>
        <w:t xml:space="preserve"> Since </w:t>
      </w:r>
      <w:r w:rsidR="0043741A">
        <w:rPr>
          <w:rFonts w:hint="eastAsia"/>
          <w:szCs w:val="22"/>
          <w:lang w:eastAsia="ko-KR"/>
        </w:rPr>
        <w:t xml:space="preserve">each </w:t>
      </w:r>
      <w:r w:rsidR="0012060B">
        <w:rPr>
          <w:rFonts w:hint="eastAsia"/>
          <w:szCs w:val="22"/>
          <w:lang w:eastAsia="ko-KR"/>
        </w:rPr>
        <w:t xml:space="preserve">of </w:t>
      </w:r>
      <w:r w:rsidR="0043741A">
        <w:rPr>
          <w:rFonts w:hint="eastAsia"/>
          <w:szCs w:val="22"/>
          <w:lang w:eastAsia="ko-KR"/>
        </w:rPr>
        <w:t xml:space="preserve">them entails </w:t>
      </w:r>
      <w:r w:rsidR="0012060B">
        <w:rPr>
          <w:rFonts w:hint="eastAsia"/>
          <w:szCs w:val="22"/>
          <w:lang w:eastAsia="ko-KR"/>
        </w:rPr>
        <w:t xml:space="preserve">high computational complexity, </w:t>
      </w:r>
      <w:r w:rsidR="00FD5459">
        <w:rPr>
          <w:rFonts w:hint="eastAsia"/>
          <w:szCs w:val="22"/>
          <w:lang w:eastAsia="ko-KR"/>
        </w:rPr>
        <w:t xml:space="preserve">it is practically very desirable if </w:t>
      </w:r>
      <w:r w:rsidR="0012060B">
        <w:rPr>
          <w:rFonts w:hint="eastAsia"/>
          <w:szCs w:val="22"/>
          <w:lang w:eastAsia="ko-KR"/>
        </w:rPr>
        <w:t>the encoder</w:t>
      </w:r>
      <w:r w:rsidR="00FD5459">
        <w:rPr>
          <w:rFonts w:hint="eastAsia"/>
          <w:szCs w:val="22"/>
          <w:lang w:eastAsia="ko-KR"/>
        </w:rPr>
        <w:t xml:space="preserve"> can </w:t>
      </w:r>
      <w:r w:rsidR="0012060B">
        <w:rPr>
          <w:rFonts w:hint="eastAsia"/>
          <w:szCs w:val="22"/>
          <w:lang w:eastAsia="ko-KR"/>
        </w:rPr>
        <w:t>decide</w:t>
      </w:r>
      <w:r w:rsidR="00FD5459">
        <w:rPr>
          <w:rFonts w:hint="eastAsia"/>
          <w:szCs w:val="22"/>
          <w:lang w:eastAsia="ko-KR"/>
        </w:rPr>
        <w:t xml:space="preserve"> the </w:t>
      </w:r>
      <w:r w:rsidR="0012060B">
        <w:rPr>
          <w:rFonts w:hint="eastAsia"/>
          <w:szCs w:val="22"/>
          <w:lang w:eastAsia="ko-KR"/>
        </w:rPr>
        <w:t xml:space="preserve">best PU mode </w:t>
      </w:r>
      <w:r w:rsidR="00FD5459">
        <w:rPr>
          <w:rFonts w:hint="eastAsia"/>
          <w:szCs w:val="22"/>
          <w:lang w:eastAsia="ko-KR"/>
        </w:rPr>
        <w:t>at the earliest possible stage without checking all possible modes exhaustively.</w:t>
      </w:r>
    </w:p>
    <w:p w:rsidR="004F11F1" w:rsidRDefault="00BF524D" w:rsidP="004272E4">
      <w:pPr>
        <w:autoSpaceDE/>
        <w:autoSpaceDN/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This contribution proposes </w:t>
      </w:r>
      <w:r w:rsidRPr="00BF524D">
        <w:rPr>
          <w:szCs w:val="22"/>
          <w:lang w:eastAsia="ko-KR"/>
        </w:rPr>
        <w:t>a</w:t>
      </w:r>
      <w:r w:rsidR="00F6469C">
        <w:rPr>
          <w:rFonts w:hint="eastAsia"/>
          <w:szCs w:val="22"/>
          <w:lang w:eastAsia="ko-KR"/>
        </w:rPr>
        <w:t>n</w:t>
      </w:r>
      <w:r w:rsidRPr="00BF524D">
        <w:rPr>
          <w:szCs w:val="22"/>
          <w:lang w:eastAsia="ko-KR"/>
        </w:rPr>
        <w:t xml:space="preserve"> early detection of SKIP mode </w:t>
      </w:r>
      <w:r w:rsidR="00EB2119">
        <w:rPr>
          <w:rFonts w:hint="eastAsia"/>
          <w:szCs w:val="22"/>
          <w:lang w:eastAsia="ko-KR"/>
        </w:rPr>
        <w:t>to</w:t>
      </w:r>
      <w:r w:rsidR="00EB2119" w:rsidRPr="00BF524D">
        <w:rPr>
          <w:szCs w:val="22"/>
          <w:lang w:eastAsia="ko-KR"/>
        </w:rPr>
        <w:t xml:space="preserve"> </w:t>
      </w:r>
      <w:r w:rsidRPr="00BF524D">
        <w:rPr>
          <w:szCs w:val="22"/>
          <w:lang w:eastAsia="ko-KR"/>
        </w:rPr>
        <w:t xml:space="preserve">reduce </w:t>
      </w:r>
      <w:r w:rsidR="00EB2119">
        <w:rPr>
          <w:rFonts w:hint="eastAsia"/>
          <w:szCs w:val="22"/>
          <w:lang w:eastAsia="ko-KR"/>
        </w:rPr>
        <w:t xml:space="preserve">the encoding </w:t>
      </w:r>
      <w:r w:rsidRPr="00BF524D">
        <w:rPr>
          <w:szCs w:val="22"/>
          <w:lang w:eastAsia="ko-KR"/>
        </w:rPr>
        <w:t xml:space="preserve">complexity of HEVC </w:t>
      </w:r>
      <w:r w:rsidR="00FD5459">
        <w:rPr>
          <w:rFonts w:hint="eastAsia"/>
          <w:szCs w:val="22"/>
          <w:lang w:eastAsia="ko-KR"/>
        </w:rPr>
        <w:t xml:space="preserve">by simply checking the </w:t>
      </w:r>
      <w:r w:rsidRPr="00BF524D">
        <w:rPr>
          <w:szCs w:val="22"/>
          <w:lang w:eastAsia="ko-KR"/>
        </w:rPr>
        <w:t xml:space="preserve">differential motion vector (DMV) and </w:t>
      </w:r>
      <w:r w:rsidR="00F6469C">
        <w:rPr>
          <w:rFonts w:hint="eastAsia"/>
          <w:szCs w:val="22"/>
          <w:lang w:eastAsia="ko-KR"/>
        </w:rPr>
        <w:t xml:space="preserve">a </w:t>
      </w:r>
      <w:r w:rsidRPr="00BF524D">
        <w:rPr>
          <w:szCs w:val="22"/>
          <w:lang w:eastAsia="ko-KR"/>
        </w:rPr>
        <w:t>coded block flag (CBF)</w:t>
      </w:r>
      <w:r w:rsidR="00EB2119">
        <w:rPr>
          <w:rFonts w:hint="eastAsia"/>
          <w:szCs w:val="22"/>
          <w:lang w:eastAsia="ko-KR"/>
        </w:rPr>
        <w:t xml:space="preserve"> </w:t>
      </w:r>
      <w:r w:rsidR="00FD5459">
        <w:rPr>
          <w:rFonts w:hint="eastAsia"/>
          <w:szCs w:val="22"/>
          <w:lang w:eastAsia="ko-KR"/>
        </w:rPr>
        <w:t xml:space="preserve">after searching the best </w:t>
      </w:r>
      <w:r w:rsidR="00EB2119">
        <w:rPr>
          <w:rFonts w:hint="eastAsia"/>
          <w:szCs w:val="22"/>
          <w:lang w:eastAsia="ko-KR"/>
        </w:rPr>
        <w:t>Inter 2Nx2N mode</w:t>
      </w:r>
      <w:r w:rsidRPr="00BF524D">
        <w:rPr>
          <w:szCs w:val="22"/>
          <w:lang w:eastAsia="ko-KR"/>
        </w:rPr>
        <w:t xml:space="preserve">. The flowchart of </w:t>
      </w:r>
      <w:r w:rsidR="006811D0">
        <w:rPr>
          <w:rFonts w:hint="eastAsia"/>
          <w:szCs w:val="22"/>
          <w:lang w:eastAsia="ko-KR"/>
        </w:rPr>
        <w:t xml:space="preserve">the </w:t>
      </w:r>
      <w:r w:rsidRPr="00BF524D">
        <w:rPr>
          <w:szCs w:val="22"/>
          <w:lang w:eastAsia="ko-KR"/>
        </w:rPr>
        <w:t xml:space="preserve">proposed </w:t>
      </w:r>
      <w:r>
        <w:rPr>
          <w:rFonts w:hint="eastAsia"/>
          <w:szCs w:val="22"/>
          <w:lang w:eastAsia="ko-KR"/>
        </w:rPr>
        <w:t>method</w:t>
      </w:r>
      <w:r w:rsidRPr="00BF524D">
        <w:rPr>
          <w:szCs w:val="22"/>
          <w:lang w:eastAsia="ko-KR"/>
        </w:rPr>
        <w:t xml:space="preserve"> is </w:t>
      </w:r>
      <w:r>
        <w:rPr>
          <w:rFonts w:hint="eastAsia"/>
          <w:szCs w:val="22"/>
          <w:lang w:eastAsia="ko-KR"/>
        </w:rPr>
        <w:t>depicted in</w:t>
      </w:r>
      <w:r>
        <w:rPr>
          <w:szCs w:val="22"/>
          <w:lang w:eastAsia="ko-KR"/>
        </w:rPr>
        <w:t xml:space="preserve"> Fig. </w:t>
      </w:r>
      <w:r w:rsidR="006804AF">
        <w:rPr>
          <w:rFonts w:hint="eastAsia"/>
          <w:szCs w:val="22"/>
          <w:lang w:eastAsia="ko-KR"/>
        </w:rPr>
        <w:t>2</w:t>
      </w:r>
      <w:r>
        <w:rPr>
          <w:rFonts w:hint="eastAsia"/>
          <w:szCs w:val="22"/>
          <w:lang w:eastAsia="ko-KR"/>
        </w:rPr>
        <w:t>.</w:t>
      </w:r>
      <w:r w:rsidR="00DE71CD">
        <w:rPr>
          <w:rFonts w:hint="eastAsia"/>
          <w:szCs w:val="22"/>
          <w:lang w:eastAsia="ko-KR"/>
        </w:rPr>
        <w:t xml:space="preserve"> </w:t>
      </w:r>
      <w:r w:rsidR="00EB2119">
        <w:rPr>
          <w:rFonts w:hint="eastAsia"/>
          <w:szCs w:val="22"/>
          <w:lang w:eastAsia="ko-KR"/>
        </w:rPr>
        <w:t xml:space="preserve">As shown in Fig.2, in the proposed method, </w:t>
      </w:r>
      <w:r>
        <w:rPr>
          <w:szCs w:val="22"/>
          <w:lang w:eastAsia="ko-KR"/>
        </w:rPr>
        <w:t xml:space="preserve">the </w:t>
      </w:r>
      <w:r>
        <w:rPr>
          <w:rFonts w:hint="eastAsia"/>
          <w:szCs w:val="22"/>
          <w:lang w:eastAsia="ko-KR"/>
        </w:rPr>
        <w:t>current CU</w:t>
      </w:r>
      <w:r w:rsidRPr="00BF524D">
        <w:rPr>
          <w:szCs w:val="22"/>
          <w:lang w:eastAsia="ko-KR"/>
        </w:rPr>
        <w:t xml:space="preserve"> </w:t>
      </w:r>
      <w:r w:rsidR="00FD5459">
        <w:rPr>
          <w:rFonts w:hint="eastAsia"/>
          <w:szCs w:val="22"/>
          <w:lang w:eastAsia="ko-KR"/>
        </w:rPr>
        <w:t>searches</w:t>
      </w:r>
      <w:r w:rsidR="00FD5459" w:rsidRPr="00BF524D">
        <w:rPr>
          <w:szCs w:val="22"/>
          <w:lang w:eastAsia="ko-KR"/>
        </w:rPr>
        <w:t xml:space="preserve"> </w:t>
      </w:r>
      <w:r w:rsidR="00EB2119">
        <w:rPr>
          <w:rFonts w:hint="eastAsia"/>
          <w:szCs w:val="22"/>
          <w:lang w:eastAsia="ko-KR"/>
        </w:rPr>
        <w:t>I</w:t>
      </w:r>
      <w:r w:rsidR="00EB2119" w:rsidRPr="00BF524D">
        <w:rPr>
          <w:szCs w:val="22"/>
          <w:lang w:eastAsia="ko-KR"/>
        </w:rPr>
        <w:t xml:space="preserve">nter </w:t>
      </w:r>
      <w:r w:rsidRPr="00BF524D">
        <w:rPr>
          <w:szCs w:val="22"/>
          <w:lang w:eastAsia="ko-KR"/>
        </w:rPr>
        <w:t>2Nx2N mode</w:t>
      </w:r>
      <w:r w:rsidR="00AE6B1E">
        <w:rPr>
          <w:rFonts w:hint="eastAsia"/>
          <w:szCs w:val="22"/>
          <w:lang w:eastAsia="ko-KR"/>
        </w:rPr>
        <w:t>s</w:t>
      </w:r>
      <w:r w:rsidR="00DE71CD">
        <w:rPr>
          <w:rFonts w:hint="eastAsia"/>
          <w:szCs w:val="22"/>
          <w:lang w:eastAsia="ko-KR"/>
        </w:rPr>
        <w:t xml:space="preserve"> (AMVP and Merge)</w:t>
      </w:r>
      <w:r w:rsidRPr="00BF524D">
        <w:rPr>
          <w:szCs w:val="22"/>
          <w:lang w:eastAsia="ko-KR"/>
        </w:rPr>
        <w:t xml:space="preserve"> </w:t>
      </w:r>
      <w:r w:rsidR="00FD5459">
        <w:rPr>
          <w:rFonts w:hint="eastAsia"/>
          <w:szCs w:val="22"/>
          <w:lang w:eastAsia="ko-KR"/>
        </w:rPr>
        <w:t xml:space="preserve">before checking the </w:t>
      </w:r>
      <w:r w:rsidR="008A7274">
        <w:rPr>
          <w:rFonts w:hint="eastAsia"/>
          <w:szCs w:val="22"/>
          <w:lang w:eastAsia="ko-KR"/>
        </w:rPr>
        <w:t>SKIP mode</w:t>
      </w:r>
      <w:r w:rsidRPr="00BF524D">
        <w:rPr>
          <w:szCs w:val="22"/>
          <w:lang w:eastAsia="ko-KR"/>
        </w:rPr>
        <w:t xml:space="preserve">. After </w:t>
      </w:r>
      <w:r w:rsidR="00EB2119">
        <w:rPr>
          <w:rFonts w:hint="eastAsia"/>
          <w:szCs w:val="22"/>
          <w:lang w:eastAsia="ko-KR"/>
        </w:rPr>
        <w:t>selecting the best I</w:t>
      </w:r>
      <w:r w:rsidR="00EB2119" w:rsidRPr="00BF524D">
        <w:rPr>
          <w:szCs w:val="22"/>
          <w:lang w:eastAsia="ko-KR"/>
        </w:rPr>
        <w:t xml:space="preserve">nter </w:t>
      </w:r>
      <w:r w:rsidRPr="00BF524D">
        <w:rPr>
          <w:szCs w:val="22"/>
          <w:lang w:eastAsia="ko-KR"/>
        </w:rPr>
        <w:t xml:space="preserve">2Nx2N mode </w:t>
      </w:r>
      <w:r w:rsidR="00DE71CD">
        <w:rPr>
          <w:szCs w:val="22"/>
          <w:lang w:eastAsia="ko-KR"/>
        </w:rPr>
        <w:t xml:space="preserve">having </w:t>
      </w:r>
      <w:r w:rsidR="00EB2119">
        <w:rPr>
          <w:rFonts w:hint="eastAsia"/>
          <w:szCs w:val="22"/>
          <w:lang w:eastAsia="ko-KR"/>
        </w:rPr>
        <w:t xml:space="preserve">the </w:t>
      </w:r>
      <w:r w:rsidR="00DE71CD">
        <w:rPr>
          <w:szCs w:val="22"/>
          <w:lang w:eastAsia="ko-KR"/>
        </w:rPr>
        <w:t>minimum RD cost,</w:t>
      </w:r>
      <w:r w:rsidR="00DE71CD">
        <w:rPr>
          <w:rFonts w:hint="eastAsia"/>
          <w:szCs w:val="22"/>
          <w:lang w:eastAsia="ko-KR"/>
        </w:rPr>
        <w:t xml:space="preserve"> the proposed method</w:t>
      </w:r>
      <w:r w:rsidRPr="00BF524D">
        <w:rPr>
          <w:szCs w:val="22"/>
          <w:lang w:eastAsia="ko-KR"/>
        </w:rPr>
        <w:t xml:space="preserve"> check</w:t>
      </w:r>
      <w:r w:rsidR="00DE71CD">
        <w:rPr>
          <w:rFonts w:hint="eastAsia"/>
          <w:szCs w:val="22"/>
          <w:lang w:eastAsia="ko-KR"/>
        </w:rPr>
        <w:t>s</w:t>
      </w:r>
      <w:r w:rsidRPr="00BF524D">
        <w:rPr>
          <w:szCs w:val="22"/>
          <w:lang w:eastAsia="ko-KR"/>
        </w:rPr>
        <w:t xml:space="preserve"> </w:t>
      </w:r>
      <w:r w:rsidR="00EB2119">
        <w:rPr>
          <w:rFonts w:hint="eastAsia"/>
          <w:szCs w:val="22"/>
          <w:lang w:eastAsia="ko-KR"/>
        </w:rPr>
        <w:t xml:space="preserve">its </w:t>
      </w:r>
      <w:r w:rsidRPr="00BF524D">
        <w:rPr>
          <w:szCs w:val="22"/>
          <w:lang w:eastAsia="ko-KR"/>
        </w:rPr>
        <w:t>DMV and CBF</w:t>
      </w:r>
      <w:r w:rsidR="00DE71CD">
        <w:rPr>
          <w:rFonts w:hint="eastAsia"/>
          <w:szCs w:val="22"/>
          <w:lang w:eastAsia="ko-KR"/>
        </w:rPr>
        <w:t xml:space="preserve">. </w:t>
      </w:r>
      <w:r w:rsidR="00F6469C">
        <w:rPr>
          <w:rFonts w:hint="eastAsia"/>
          <w:szCs w:val="22"/>
          <w:lang w:eastAsia="ko-KR"/>
        </w:rPr>
        <w:t>I</w:t>
      </w:r>
      <w:r w:rsidR="00DE71CD">
        <w:rPr>
          <w:rFonts w:hint="eastAsia"/>
          <w:szCs w:val="22"/>
          <w:lang w:eastAsia="ko-KR"/>
        </w:rPr>
        <w:t xml:space="preserve">f DMV and CBF </w:t>
      </w:r>
      <w:r w:rsidR="004272E4">
        <w:rPr>
          <w:rFonts w:hint="eastAsia"/>
          <w:szCs w:val="22"/>
          <w:lang w:eastAsia="ko-KR"/>
        </w:rPr>
        <w:t xml:space="preserve">of </w:t>
      </w:r>
      <w:r w:rsidR="00FD5459">
        <w:rPr>
          <w:rFonts w:hint="eastAsia"/>
          <w:szCs w:val="22"/>
          <w:lang w:eastAsia="ko-KR"/>
        </w:rPr>
        <w:t xml:space="preserve">the </w:t>
      </w:r>
      <w:r w:rsidR="004272E4">
        <w:rPr>
          <w:rFonts w:hint="eastAsia"/>
          <w:szCs w:val="22"/>
          <w:lang w:eastAsia="ko-KR"/>
        </w:rPr>
        <w:t xml:space="preserve">best </w:t>
      </w:r>
      <w:r w:rsidR="00EB2119">
        <w:rPr>
          <w:rFonts w:hint="eastAsia"/>
          <w:szCs w:val="22"/>
          <w:lang w:eastAsia="ko-KR"/>
        </w:rPr>
        <w:t xml:space="preserve">Inter 2Nx2N </w:t>
      </w:r>
      <w:r w:rsidR="004272E4">
        <w:rPr>
          <w:rFonts w:hint="eastAsia"/>
          <w:szCs w:val="22"/>
          <w:lang w:eastAsia="ko-KR"/>
        </w:rPr>
        <w:t xml:space="preserve">mode </w:t>
      </w:r>
      <w:r w:rsidR="00DE71CD">
        <w:rPr>
          <w:rFonts w:hint="eastAsia"/>
          <w:szCs w:val="22"/>
          <w:lang w:eastAsia="ko-KR"/>
        </w:rPr>
        <w:t xml:space="preserve">are </w:t>
      </w:r>
      <w:r w:rsidR="00FD5459">
        <w:rPr>
          <w:rFonts w:hint="eastAsia"/>
          <w:szCs w:val="22"/>
          <w:lang w:eastAsia="ko-KR"/>
        </w:rPr>
        <w:t xml:space="preserve">respectively </w:t>
      </w:r>
      <w:r w:rsidR="00EB2119">
        <w:rPr>
          <w:rFonts w:hint="eastAsia"/>
          <w:szCs w:val="22"/>
          <w:lang w:eastAsia="ko-KR"/>
        </w:rPr>
        <w:t xml:space="preserve">equal to </w:t>
      </w:r>
      <w:r w:rsidR="00DE71CD">
        <w:rPr>
          <w:rFonts w:hint="eastAsia"/>
          <w:szCs w:val="22"/>
          <w:lang w:eastAsia="ko-KR"/>
        </w:rPr>
        <w:t>(0, 0) and zero</w:t>
      </w:r>
      <w:r w:rsidR="00FD5459">
        <w:rPr>
          <w:rFonts w:hint="eastAsia"/>
          <w:szCs w:val="22"/>
          <w:lang w:eastAsia="ko-KR"/>
        </w:rPr>
        <w:t xml:space="preserve"> (these two conditions are called as "early </w:t>
      </w:r>
      <w:r w:rsidR="001022AA">
        <w:rPr>
          <w:rFonts w:hint="eastAsia"/>
          <w:szCs w:val="22"/>
          <w:lang w:eastAsia="ko-KR"/>
        </w:rPr>
        <w:t>SKIP</w:t>
      </w:r>
      <w:r w:rsidR="00FD5459">
        <w:rPr>
          <w:rFonts w:hint="eastAsia"/>
          <w:szCs w:val="22"/>
          <w:lang w:eastAsia="ko-KR"/>
        </w:rPr>
        <w:t xml:space="preserve"> conditions")</w:t>
      </w:r>
      <w:r w:rsidR="00DE71CD">
        <w:rPr>
          <w:rFonts w:hint="eastAsia"/>
          <w:szCs w:val="22"/>
          <w:lang w:eastAsia="ko-KR"/>
        </w:rPr>
        <w:t xml:space="preserve">, </w:t>
      </w:r>
      <w:r w:rsidR="00EB2119">
        <w:rPr>
          <w:rFonts w:hint="eastAsia"/>
          <w:szCs w:val="22"/>
          <w:lang w:eastAsia="ko-KR"/>
        </w:rPr>
        <w:t xml:space="preserve">the </w:t>
      </w:r>
      <w:r w:rsidR="004272E4">
        <w:rPr>
          <w:rFonts w:hint="eastAsia"/>
          <w:szCs w:val="22"/>
          <w:lang w:eastAsia="ko-KR"/>
        </w:rPr>
        <w:t xml:space="preserve">best mode of current CU </w:t>
      </w:r>
      <w:r w:rsidR="00514454">
        <w:rPr>
          <w:rFonts w:hint="eastAsia"/>
          <w:szCs w:val="22"/>
          <w:lang w:eastAsia="ko-KR"/>
        </w:rPr>
        <w:t xml:space="preserve">is determined </w:t>
      </w:r>
      <w:r w:rsidR="00FD5459">
        <w:rPr>
          <w:rFonts w:hint="eastAsia"/>
          <w:szCs w:val="22"/>
          <w:lang w:eastAsia="ko-KR"/>
        </w:rPr>
        <w:t xml:space="preserve">early </w:t>
      </w:r>
      <w:r w:rsidR="00EB2119">
        <w:rPr>
          <w:rFonts w:hint="eastAsia"/>
          <w:szCs w:val="22"/>
          <w:lang w:eastAsia="ko-KR"/>
        </w:rPr>
        <w:t xml:space="preserve">as </w:t>
      </w:r>
      <w:r w:rsidR="00FD5459">
        <w:rPr>
          <w:rFonts w:hint="eastAsia"/>
          <w:szCs w:val="22"/>
          <w:lang w:eastAsia="ko-KR"/>
        </w:rPr>
        <w:t xml:space="preserve">the </w:t>
      </w:r>
      <w:r w:rsidR="004272E4">
        <w:rPr>
          <w:rFonts w:hint="eastAsia"/>
          <w:szCs w:val="22"/>
          <w:lang w:eastAsia="ko-KR"/>
        </w:rPr>
        <w:t>SKIP mode.</w:t>
      </w:r>
      <w:r w:rsidR="00C80A99">
        <w:rPr>
          <w:rFonts w:hint="eastAsia"/>
          <w:szCs w:val="22"/>
          <w:lang w:eastAsia="ko-KR"/>
        </w:rPr>
        <w:t xml:space="preserve"> </w:t>
      </w:r>
      <w:r w:rsidR="00FD5459">
        <w:rPr>
          <w:rFonts w:hint="eastAsia"/>
          <w:szCs w:val="22"/>
          <w:lang w:eastAsia="ko-KR"/>
        </w:rPr>
        <w:t xml:space="preserve">By doing this, in other words, the remaining </w:t>
      </w:r>
      <w:r w:rsidR="00FD5459">
        <w:rPr>
          <w:rFonts w:hint="eastAsia"/>
          <w:szCs w:val="22"/>
          <w:lang w:eastAsia="ko-KR"/>
        </w:rPr>
        <w:lastRenderedPageBreak/>
        <w:t>PU modes are not investigated</w:t>
      </w:r>
      <w:r w:rsidR="0045305F">
        <w:rPr>
          <w:rFonts w:hint="eastAsia"/>
          <w:szCs w:val="22"/>
          <w:lang w:eastAsia="ko-KR"/>
        </w:rPr>
        <w:t xml:space="preserve"> </w:t>
      </w:r>
      <w:r w:rsidR="00FD5459">
        <w:rPr>
          <w:rFonts w:hint="eastAsia"/>
          <w:szCs w:val="22"/>
          <w:lang w:eastAsia="ko-KR"/>
        </w:rPr>
        <w:t>anymore</w:t>
      </w:r>
      <w:r w:rsidR="0045305F">
        <w:rPr>
          <w:rFonts w:hint="eastAsia"/>
          <w:szCs w:val="22"/>
          <w:lang w:eastAsia="ko-KR"/>
        </w:rPr>
        <w:t>.</w:t>
      </w:r>
      <w:r w:rsidR="00FD5459">
        <w:rPr>
          <w:rFonts w:hint="eastAsia"/>
          <w:szCs w:val="22"/>
          <w:lang w:eastAsia="ko-KR"/>
        </w:rPr>
        <w:t xml:space="preserve"> </w:t>
      </w:r>
      <w:r w:rsidR="0045305F">
        <w:rPr>
          <w:rFonts w:hint="eastAsia"/>
          <w:szCs w:val="22"/>
          <w:lang w:eastAsia="ko-KR"/>
        </w:rPr>
        <w:t>T</w:t>
      </w:r>
      <w:r w:rsidR="00C80A99">
        <w:rPr>
          <w:rFonts w:hint="eastAsia"/>
          <w:szCs w:val="22"/>
          <w:lang w:eastAsia="ko-KR"/>
        </w:rPr>
        <w:t xml:space="preserve">he proposed method can omit RD calculation for </w:t>
      </w:r>
      <w:r w:rsidR="00FD5459">
        <w:rPr>
          <w:rFonts w:hint="eastAsia"/>
          <w:szCs w:val="22"/>
          <w:lang w:eastAsia="ko-KR"/>
        </w:rPr>
        <w:t xml:space="preserve">the </w:t>
      </w:r>
      <w:r w:rsidR="00C80A99">
        <w:rPr>
          <w:rFonts w:hint="eastAsia"/>
          <w:szCs w:val="22"/>
          <w:lang w:eastAsia="ko-KR"/>
        </w:rPr>
        <w:t>other modes</w:t>
      </w:r>
      <w:r w:rsidR="00FD5459">
        <w:rPr>
          <w:rFonts w:hint="eastAsia"/>
          <w:szCs w:val="22"/>
          <w:lang w:eastAsia="ko-KR"/>
        </w:rPr>
        <w:t>, thus reducing encoding complexity without sizable coding efficiency loss</w:t>
      </w:r>
      <w:r w:rsidR="00C626C1">
        <w:rPr>
          <w:rFonts w:hint="eastAsia"/>
          <w:szCs w:val="22"/>
          <w:lang w:eastAsia="ko-KR"/>
        </w:rPr>
        <w:t xml:space="preserve">. </w:t>
      </w:r>
      <w:r w:rsidR="00FD5459">
        <w:rPr>
          <w:rFonts w:hint="eastAsia"/>
          <w:szCs w:val="22"/>
          <w:lang w:eastAsia="ko-KR"/>
        </w:rPr>
        <w:t>To realize this idea, t</w:t>
      </w:r>
      <w:r w:rsidR="00C626C1">
        <w:rPr>
          <w:rFonts w:hint="eastAsia"/>
          <w:szCs w:val="22"/>
          <w:lang w:eastAsia="ko-KR"/>
        </w:rPr>
        <w:t>he proposed method only requires</w:t>
      </w:r>
      <w:r w:rsidR="00FD5459">
        <w:rPr>
          <w:rFonts w:hint="eastAsia"/>
          <w:szCs w:val="22"/>
          <w:lang w:eastAsia="ko-KR"/>
        </w:rPr>
        <w:t xml:space="preserve">, with respect to the current HM4.0, one simple processing order </w:t>
      </w:r>
      <w:r w:rsidR="00C626C1">
        <w:rPr>
          <w:rFonts w:hint="eastAsia"/>
          <w:szCs w:val="22"/>
          <w:lang w:eastAsia="ko-KR"/>
        </w:rPr>
        <w:t>change of PU mode</w:t>
      </w:r>
      <w:r w:rsidR="00FD5459">
        <w:rPr>
          <w:rFonts w:hint="eastAsia"/>
          <w:szCs w:val="22"/>
          <w:lang w:eastAsia="ko-KR"/>
        </w:rPr>
        <w:t xml:space="preserve"> search </w:t>
      </w:r>
      <w:r w:rsidR="00AE6B1E">
        <w:rPr>
          <w:rFonts w:hint="eastAsia"/>
          <w:szCs w:val="22"/>
          <w:lang w:eastAsia="ko-KR"/>
        </w:rPr>
        <w:t>a</w:t>
      </w:r>
      <w:r w:rsidR="00C80A99">
        <w:rPr>
          <w:rFonts w:hint="eastAsia"/>
          <w:szCs w:val="22"/>
          <w:lang w:eastAsia="ko-KR"/>
        </w:rPr>
        <w:t xml:space="preserve">nd </w:t>
      </w:r>
      <w:r w:rsidR="00FD5459">
        <w:rPr>
          <w:rFonts w:hint="eastAsia"/>
          <w:szCs w:val="22"/>
          <w:lang w:eastAsia="ko-KR"/>
        </w:rPr>
        <w:t xml:space="preserve">checking the early </w:t>
      </w:r>
      <w:r w:rsidR="006811D0">
        <w:rPr>
          <w:rFonts w:hint="eastAsia"/>
          <w:szCs w:val="22"/>
          <w:lang w:eastAsia="ko-KR"/>
        </w:rPr>
        <w:t>SKIP</w:t>
      </w:r>
      <w:r w:rsidR="00FD5459">
        <w:rPr>
          <w:rFonts w:hint="eastAsia"/>
          <w:szCs w:val="22"/>
          <w:lang w:eastAsia="ko-KR"/>
        </w:rPr>
        <w:t xml:space="preserve"> </w:t>
      </w:r>
      <w:r w:rsidR="00C80A99">
        <w:rPr>
          <w:rFonts w:hint="eastAsia"/>
          <w:szCs w:val="22"/>
          <w:lang w:eastAsia="ko-KR"/>
        </w:rPr>
        <w:t>conditions.</w:t>
      </w:r>
      <w:r w:rsidR="00C626C1">
        <w:rPr>
          <w:rFonts w:hint="eastAsia"/>
          <w:szCs w:val="22"/>
          <w:lang w:eastAsia="ko-KR"/>
        </w:rPr>
        <w:t xml:space="preserve"> </w:t>
      </w:r>
      <w:r w:rsidR="00C80A99">
        <w:rPr>
          <w:rFonts w:hint="eastAsia"/>
          <w:szCs w:val="22"/>
          <w:lang w:eastAsia="ko-KR"/>
        </w:rPr>
        <w:t>T</w:t>
      </w:r>
      <w:r w:rsidR="00C626C1" w:rsidRPr="00C80A99">
        <w:rPr>
          <w:rFonts w:hint="eastAsia"/>
          <w:szCs w:val="22"/>
          <w:lang w:eastAsia="ko-KR"/>
        </w:rPr>
        <w:t xml:space="preserve">herefore it can be </w:t>
      </w:r>
      <w:r w:rsidR="00C80A99">
        <w:rPr>
          <w:rFonts w:hint="eastAsia"/>
          <w:szCs w:val="22"/>
          <w:lang w:eastAsia="ko-KR"/>
        </w:rPr>
        <w:t xml:space="preserve">easily </w:t>
      </w:r>
      <w:r w:rsidR="00C626C1" w:rsidRPr="00C80A99">
        <w:rPr>
          <w:rFonts w:hint="eastAsia"/>
          <w:szCs w:val="22"/>
          <w:lang w:eastAsia="ko-KR"/>
        </w:rPr>
        <w:t xml:space="preserve">implemented into </w:t>
      </w:r>
      <w:r w:rsidR="00FD5459">
        <w:rPr>
          <w:rFonts w:hint="eastAsia"/>
          <w:szCs w:val="22"/>
          <w:lang w:eastAsia="ko-KR"/>
        </w:rPr>
        <w:t>the current HM4.0</w:t>
      </w:r>
      <w:r w:rsidR="00FD5459" w:rsidRPr="00C80A99">
        <w:rPr>
          <w:rFonts w:hint="eastAsia"/>
          <w:szCs w:val="22"/>
          <w:lang w:eastAsia="ko-KR"/>
        </w:rPr>
        <w:t xml:space="preserve"> </w:t>
      </w:r>
      <w:r w:rsidR="00C626C1" w:rsidRPr="00C80A99">
        <w:rPr>
          <w:rFonts w:hint="eastAsia"/>
          <w:szCs w:val="22"/>
          <w:lang w:eastAsia="ko-KR"/>
        </w:rPr>
        <w:t>encoding structure</w:t>
      </w:r>
      <w:r w:rsidR="00A9675F">
        <w:rPr>
          <w:rFonts w:hint="eastAsia"/>
          <w:szCs w:val="22"/>
          <w:lang w:eastAsia="ko-KR"/>
        </w:rPr>
        <w:t xml:space="preserve">. The concept of </w:t>
      </w:r>
      <w:r w:rsidR="0069409B">
        <w:rPr>
          <w:rFonts w:hint="eastAsia"/>
          <w:szCs w:val="22"/>
          <w:lang w:eastAsia="ko-KR"/>
        </w:rPr>
        <w:t xml:space="preserve">the </w:t>
      </w:r>
      <w:r w:rsidR="00A9675F">
        <w:rPr>
          <w:rFonts w:hint="eastAsia"/>
          <w:szCs w:val="22"/>
          <w:lang w:eastAsia="ko-KR"/>
        </w:rPr>
        <w:t xml:space="preserve">proposed method is </w:t>
      </w:r>
      <w:r w:rsidR="0069409B">
        <w:rPr>
          <w:rFonts w:hint="eastAsia"/>
          <w:szCs w:val="22"/>
          <w:lang w:eastAsia="ko-KR"/>
        </w:rPr>
        <w:t>similar</w:t>
      </w:r>
      <w:r w:rsidR="00BA75C8">
        <w:rPr>
          <w:rFonts w:hint="eastAsia"/>
          <w:szCs w:val="22"/>
          <w:lang w:eastAsia="ko-KR"/>
        </w:rPr>
        <w:t xml:space="preserve"> to </w:t>
      </w:r>
      <w:r w:rsidR="0069409B">
        <w:rPr>
          <w:rFonts w:hint="eastAsia"/>
          <w:szCs w:val="22"/>
          <w:lang w:eastAsia="ko-KR"/>
        </w:rPr>
        <w:t>the</w:t>
      </w:r>
      <w:r w:rsidR="00A9675F">
        <w:rPr>
          <w:rFonts w:hint="eastAsia"/>
          <w:szCs w:val="22"/>
          <w:lang w:eastAsia="ko-KR"/>
        </w:rPr>
        <w:t xml:space="preserve"> early SKIP detection </w:t>
      </w:r>
      <w:r w:rsidR="0069409B">
        <w:rPr>
          <w:rFonts w:hint="eastAsia"/>
          <w:szCs w:val="22"/>
          <w:lang w:eastAsia="ko-KR"/>
        </w:rPr>
        <w:t xml:space="preserve">method </w:t>
      </w:r>
      <w:r w:rsidR="00A9675F">
        <w:rPr>
          <w:rFonts w:hint="eastAsia"/>
          <w:szCs w:val="22"/>
          <w:lang w:eastAsia="ko-KR"/>
        </w:rPr>
        <w:t xml:space="preserve">which is </w:t>
      </w:r>
      <w:r w:rsidR="0069409B">
        <w:rPr>
          <w:rFonts w:hint="eastAsia"/>
          <w:szCs w:val="22"/>
          <w:lang w:eastAsia="ko-KR"/>
        </w:rPr>
        <w:t xml:space="preserve">already </w:t>
      </w:r>
      <w:r w:rsidR="00A9675F">
        <w:rPr>
          <w:rFonts w:hint="eastAsia"/>
          <w:szCs w:val="22"/>
          <w:lang w:eastAsia="ko-KR"/>
        </w:rPr>
        <w:t>adopted in JM software [</w:t>
      </w:r>
      <w:r w:rsidR="005E0B26">
        <w:rPr>
          <w:rFonts w:hint="eastAsia"/>
          <w:szCs w:val="22"/>
          <w:lang w:eastAsia="ko-KR"/>
        </w:rPr>
        <w:t>2</w:t>
      </w:r>
      <w:r w:rsidR="00A9675F">
        <w:rPr>
          <w:rFonts w:hint="eastAsia"/>
          <w:szCs w:val="22"/>
          <w:lang w:eastAsia="ko-KR"/>
        </w:rPr>
        <w:t>].</w:t>
      </w:r>
    </w:p>
    <w:p w:rsidR="0045305F" w:rsidRDefault="0045305F" w:rsidP="004272E4">
      <w:pPr>
        <w:autoSpaceDE/>
        <w:autoSpaceDN/>
        <w:jc w:val="both"/>
        <w:rPr>
          <w:szCs w:val="22"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2"/>
      </w:tblGrid>
      <w:tr w:rsidR="00056DB0" w:rsidTr="0083619C">
        <w:trPr>
          <w:jc w:val="center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DB0" w:rsidRDefault="002C5D18" w:rsidP="0083619C">
            <w:pPr>
              <w:jc w:val="center"/>
              <w:rPr>
                <w:lang w:eastAsia="ko-KR"/>
              </w:rPr>
            </w:pPr>
            <w:r>
              <w:object w:dxaOrig="15305" w:dyaOrig="113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5.15pt;height:233pt" o:ole="">
                  <v:imagedata r:id="rId15" o:title=""/>
                </v:shape>
                <o:OLEObject Type="Embed" ProgID="Visio.Drawing.11" ShapeID="_x0000_i1025" DrawAspect="Content" ObjectID="_1382455585" r:id="rId16"/>
              </w:object>
            </w:r>
          </w:p>
        </w:tc>
      </w:tr>
      <w:tr w:rsidR="00056DB0" w:rsidTr="0083619C">
        <w:trPr>
          <w:jc w:val="center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6DB0" w:rsidRDefault="00056DB0" w:rsidP="00FD5459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Fig. 1. </w:t>
            </w:r>
            <w:r w:rsidR="00E022B5">
              <w:rPr>
                <w:rFonts w:hint="eastAsia"/>
                <w:lang w:eastAsia="ko-KR"/>
              </w:rPr>
              <w:t xml:space="preserve">Mode decision process of </w:t>
            </w:r>
            <w:r w:rsidR="005B292C">
              <w:rPr>
                <w:rFonts w:hint="eastAsia"/>
                <w:lang w:eastAsia="ko-KR"/>
              </w:rPr>
              <w:t>HM4.0</w:t>
            </w:r>
          </w:p>
        </w:tc>
      </w:tr>
    </w:tbl>
    <w:p w:rsidR="00056DB0" w:rsidRDefault="00056DB0" w:rsidP="004272E4">
      <w:pPr>
        <w:autoSpaceDE/>
        <w:autoSpaceDN/>
        <w:jc w:val="both"/>
        <w:rPr>
          <w:szCs w:val="22"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9"/>
      </w:tblGrid>
      <w:tr w:rsidR="006804AF" w:rsidTr="00056DB0">
        <w:trPr>
          <w:jc w:val="center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4AF" w:rsidRDefault="002C5D18" w:rsidP="0083619C">
            <w:pPr>
              <w:jc w:val="center"/>
              <w:rPr>
                <w:lang w:eastAsia="ko-KR"/>
              </w:rPr>
            </w:pPr>
            <w:r>
              <w:object w:dxaOrig="16949" w:dyaOrig="14909">
                <v:shape id="_x0000_i1026" type="#_x0000_t75" style="width:315.15pt;height:277.15pt" o:ole="">
                  <v:imagedata r:id="rId17" o:title=""/>
                </v:shape>
                <o:OLEObject Type="Embed" ProgID="Visio.Drawing.11" ShapeID="_x0000_i1026" DrawAspect="Content" ObjectID="_1382455586" r:id="rId18"/>
              </w:object>
            </w:r>
          </w:p>
        </w:tc>
      </w:tr>
      <w:tr w:rsidR="006804AF" w:rsidTr="00056DB0">
        <w:trPr>
          <w:jc w:val="center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4AF" w:rsidRDefault="006804AF" w:rsidP="00E022B5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Fig. 2. </w:t>
            </w:r>
            <w:r w:rsidR="00E022B5">
              <w:rPr>
                <w:rFonts w:hint="eastAsia"/>
                <w:lang w:eastAsia="ko-KR"/>
              </w:rPr>
              <w:t>Mode decision process</w:t>
            </w:r>
            <w:r w:rsidR="00F6469C">
              <w:rPr>
                <w:rFonts w:hint="eastAsia"/>
                <w:lang w:eastAsia="ko-KR"/>
              </w:rPr>
              <w:t xml:space="preserve"> </w:t>
            </w:r>
            <w:r w:rsidR="00E022B5">
              <w:rPr>
                <w:rFonts w:hint="eastAsia"/>
                <w:lang w:eastAsia="ko-KR"/>
              </w:rPr>
              <w:t xml:space="preserve">of the </w:t>
            </w:r>
            <w:r w:rsidR="00056DB0">
              <w:rPr>
                <w:rFonts w:hint="eastAsia"/>
                <w:lang w:eastAsia="ko-KR"/>
              </w:rPr>
              <w:t>proposed method</w:t>
            </w:r>
          </w:p>
        </w:tc>
      </w:tr>
      <w:tr w:rsidR="00AE6B1E" w:rsidTr="00AE6B1E">
        <w:trPr>
          <w:jc w:val="center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6B1E" w:rsidRDefault="0045305F" w:rsidP="0045582C">
            <w:pPr>
              <w:jc w:val="center"/>
              <w:rPr>
                <w:lang w:eastAsia="ko-KR"/>
              </w:rPr>
            </w:pPr>
            <w:r>
              <w:object w:dxaOrig="17233" w:dyaOrig="17497">
                <v:shape id="_x0000_i1027" type="#_x0000_t75" style="width:311.75pt;height:316.55pt" o:ole="">
                  <v:imagedata r:id="rId19" o:title=""/>
                </v:shape>
                <o:OLEObject Type="Embed" ProgID="Visio.Drawing.11" ShapeID="_x0000_i1027" DrawAspect="Content" ObjectID="_1382455587" r:id="rId20"/>
              </w:object>
            </w:r>
          </w:p>
        </w:tc>
      </w:tr>
      <w:tr w:rsidR="00AE6B1E" w:rsidTr="00AE6B1E">
        <w:trPr>
          <w:jc w:val="center"/>
        </w:trPr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6B1E" w:rsidRDefault="00AE6B1E" w:rsidP="00AE6B1E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Fig. 3. Mode decision process of the combined method</w:t>
            </w:r>
          </w:p>
        </w:tc>
      </w:tr>
    </w:tbl>
    <w:p w:rsidR="0045305F" w:rsidRDefault="0045305F" w:rsidP="00E54C3E">
      <w:pPr>
        <w:jc w:val="both"/>
        <w:rPr>
          <w:szCs w:val="22"/>
          <w:lang w:eastAsia="ko-KR"/>
        </w:rPr>
      </w:pPr>
    </w:p>
    <w:p w:rsidR="006811D0" w:rsidRDefault="006811D0" w:rsidP="00E54C3E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In addition, the proposed method can be easily combined with the fast mode decision method which was adopted in the last Torino JCT-VC meeting [</w:t>
      </w:r>
      <w:r w:rsidR="00A50B32">
        <w:rPr>
          <w:rFonts w:hint="eastAsia"/>
          <w:szCs w:val="22"/>
          <w:lang w:eastAsia="ko-KR"/>
        </w:rPr>
        <w:t>1</w:t>
      </w:r>
      <w:r>
        <w:rPr>
          <w:rFonts w:hint="eastAsia"/>
          <w:szCs w:val="22"/>
          <w:lang w:eastAsia="ko-KR"/>
        </w:rPr>
        <w:t xml:space="preserve">]. </w:t>
      </w:r>
      <w:r w:rsidRPr="00BF524D">
        <w:rPr>
          <w:szCs w:val="22"/>
          <w:lang w:eastAsia="ko-KR"/>
        </w:rPr>
        <w:t xml:space="preserve">The flowchart of </w:t>
      </w:r>
      <w:r>
        <w:rPr>
          <w:rFonts w:hint="eastAsia"/>
          <w:szCs w:val="22"/>
          <w:lang w:eastAsia="ko-KR"/>
        </w:rPr>
        <w:t xml:space="preserve">the </w:t>
      </w:r>
      <w:r>
        <w:rPr>
          <w:szCs w:val="22"/>
          <w:lang w:eastAsia="ko-KR"/>
        </w:rPr>
        <w:t>combin</w:t>
      </w:r>
      <w:r>
        <w:rPr>
          <w:rFonts w:hint="eastAsia"/>
          <w:szCs w:val="22"/>
          <w:lang w:eastAsia="ko-KR"/>
        </w:rPr>
        <w:t>ed method</w:t>
      </w:r>
      <w:r w:rsidRPr="00BF524D">
        <w:rPr>
          <w:szCs w:val="22"/>
          <w:lang w:eastAsia="ko-KR"/>
        </w:rPr>
        <w:t xml:space="preserve"> is </w:t>
      </w:r>
      <w:r>
        <w:rPr>
          <w:rFonts w:hint="eastAsia"/>
          <w:szCs w:val="22"/>
          <w:lang w:eastAsia="ko-KR"/>
        </w:rPr>
        <w:t>depicted in</w:t>
      </w:r>
      <w:r>
        <w:rPr>
          <w:szCs w:val="22"/>
          <w:lang w:eastAsia="ko-KR"/>
        </w:rPr>
        <w:t xml:space="preserve"> Fig. </w:t>
      </w:r>
      <w:r>
        <w:rPr>
          <w:rFonts w:hint="eastAsia"/>
          <w:szCs w:val="22"/>
          <w:lang w:eastAsia="ko-KR"/>
        </w:rPr>
        <w:t xml:space="preserve">3. As shown in Fig. 3, these fast mode decision methods are </w:t>
      </w:r>
      <w:r w:rsidR="00AC1563">
        <w:rPr>
          <w:rFonts w:hint="eastAsia"/>
          <w:szCs w:val="22"/>
          <w:lang w:eastAsia="ko-KR"/>
        </w:rPr>
        <w:t>implemented independently</w:t>
      </w:r>
      <w:r>
        <w:rPr>
          <w:rFonts w:hint="eastAsia"/>
          <w:szCs w:val="22"/>
          <w:lang w:eastAsia="ko-KR"/>
        </w:rPr>
        <w:t xml:space="preserve">. </w:t>
      </w:r>
    </w:p>
    <w:p w:rsidR="00E54C3E" w:rsidRDefault="006D5835" w:rsidP="00E54C3E">
      <w:pPr>
        <w:pStyle w:val="1"/>
      </w:pPr>
      <w:r>
        <w:rPr>
          <w:rFonts w:hint="eastAsia"/>
          <w:lang w:eastAsia="ko-KR"/>
        </w:rPr>
        <w:t>Experimental results</w:t>
      </w:r>
    </w:p>
    <w:p w:rsidR="00E54C3E" w:rsidRDefault="00760DEA" w:rsidP="00E54C3E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 proposed method is implemented on HM4.0 software. Table 1 shows the summarized encoding time </w:t>
      </w:r>
      <w:r w:rsidR="004F11F1">
        <w:rPr>
          <w:rFonts w:hint="eastAsia"/>
          <w:szCs w:val="22"/>
          <w:lang w:eastAsia="ko-KR"/>
        </w:rPr>
        <w:t xml:space="preserve">reduction </w:t>
      </w:r>
      <w:r>
        <w:rPr>
          <w:rFonts w:hint="eastAsia"/>
          <w:szCs w:val="22"/>
          <w:lang w:eastAsia="ko-KR"/>
        </w:rPr>
        <w:t xml:space="preserve">and coding performance of the proposed method compared to HM4.0 anchor. </w:t>
      </w:r>
      <w:r w:rsidR="0045582C">
        <w:rPr>
          <w:rFonts w:hint="eastAsia"/>
          <w:szCs w:val="22"/>
          <w:lang w:eastAsia="ko-KR"/>
        </w:rPr>
        <w:t xml:space="preserve">As shown in Table 2, the combined method (proposed method and JCTVC-F092) is summarized. </w:t>
      </w:r>
      <w:r w:rsidR="00CB6ACB">
        <w:rPr>
          <w:rFonts w:hint="eastAsia"/>
          <w:szCs w:val="22"/>
          <w:lang w:eastAsia="ko-KR"/>
        </w:rPr>
        <w:t>The encoding environment is same as JCTVC-F900 [</w:t>
      </w:r>
      <w:r w:rsidR="00A50B32">
        <w:rPr>
          <w:rFonts w:hint="eastAsia"/>
          <w:szCs w:val="22"/>
          <w:lang w:eastAsia="ko-KR"/>
        </w:rPr>
        <w:t>6</w:t>
      </w:r>
      <w:r w:rsidR="00CB6ACB">
        <w:rPr>
          <w:rFonts w:hint="eastAsia"/>
          <w:szCs w:val="22"/>
          <w:lang w:eastAsia="ko-KR"/>
        </w:rPr>
        <w:t xml:space="preserve">]. </w:t>
      </w:r>
      <w:r>
        <w:rPr>
          <w:rFonts w:hint="eastAsia"/>
          <w:szCs w:val="22"/>
          <w:lang w:eastAsia="ko-KR"/>
        </w:rPr>
        <w:t>Detailed results are included in JCTVC-G</w:t>
      </w:r>
      <w:r w:rsidR="005B1B88">
        <w:rPr>
          <w:rFonts w:hint="eastAsia"/>
          <w:szCs w:val="22"/>
          <w:lang w:eastAsia="ko-KR"/>
        </w:rPr>
        <w:t>543</w:t>
      </w:r>
      <w:r>
        <w:rPr>
          <w:rFonts w:hint="eastAsia"/>
          <w:szCs w:val="22"/>
          <w:lang w:eastAsia="ko-KR"/>
        </w:rPr>
        <w:t>.xls</w:t>
      </w:r>
      <w:r w:rsidR="0045582C">
        <w:rPr>
          <w:rFonts w:hint="eastAsia"/>
          <w:szCs w:val="22"/>
          <w:lang w:eastAsia="ko-KR"/>
        </w:rPr>
        <w:t xml:space="preserve"> and JCTVC-G543</w:t>
      </w:r>
      <w:r w:rsidR="009F046A">
        <w:rPr>
          <w:rFonts w:hint="eastAsia"/>
          <w:szCs w:val="22"/>
          <w:lang w:eastAsia="ko-KR"/>
        </w:rPr>
        <w:t>_F092</w:t>
      </w:r>
      <w:r w:rsidR="0045582C">
        <w:rPr>
          <w:rFonts w:hint="eastAsia"/>
          <w:szCs w:val="22"/>
          <w:lang w:eastAsia="ko-KR"/>
        </w:rPr>
        <w:t>.xls.</w:t>
      </w:r>
    </w:p>
    <w:p w:rsidR="004F11F1" w:rsidRDefault="004F11F1" w:rsidP="00E54C3E">
      <w:pPr>
        <w:rPr>
          <w:szCs w:val="22"/>
          <w:lang w:eastAsia="ko-KR"/>
        </w:rPr>
      </w:pPr>
    </w:p>
    <w:p w:rsidR="000D790F" w:rsidRDefault="000D790F" w:rsidP="000D790F">
      <w:pPr>
        <w:jc w:val="center"/>
        <w:rPr>
          <w:lang w:eastAsia="ko-KR"/>
        </w:rPr>
      </w:pPr>
      <w:proofErr w:type="gramStart"/>
      <w:r>
        <w:rPr>
          <w:rFonts w:hint="eastAsia"/>
          <w:lang w:eastAsia="ko-KR"/>
        </w:rPr>
        <w:t>Table 1.</w:t>
      </w:r>
      <w:proofErr w:type="gramEnd"/>
      <w:r>
        <w:rPr>
          <w:rFonts w:hint="eastAsia"/>
          <w:lang w:eastAsia="ko-KR"/>
        </w:rPr>
        <w:t xml:space="preserve"> Experimental results of the proposed method compared to the HM4.0 anchor</w:t>
      </w:r>
    </w:p>
    <w:p w:rsidR="004272E4" w:rsidRDefault="004272E4" w:rsidP="000D790F">
      <w:pPr>
        <w:jc w:val="center"/>
        <w:rPr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0D0A02" w:rsidRPr="00BE7776" w:rsidTr="000D0A02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Random Access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Random Access LC</w:t>
            </w:r>
          </w:p>
        </w:tc>
      </w:tr>
      <w:tr w:rsidR="000D0A02" w:rsidRPr="00BE7776" w:rsidTr="000D0A02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0D0A02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5B1B88">
              <w:rPr>
                <w:rFonts w:ascii="Arial" w:eastAsia="굴림" w:hAnsi="Arial" w:cs="Arial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-0.1%</w:t>
            </w:r>
          </w:p>
        </w:tc>
      </w:tr>
      <w:tr w:rsidR="000D0A02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0.3%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-0.1%</w:t>
            </w:r>
          </w:p>
        </w:tc>
      </w:tr>
      <w:tr w:rsidR="000D0A02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0.0%</w:t>
            </w:r>
          </w:p>
        </w:tc>
      </w:tr>
      <w:tr w:rsidR="000D0A02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0.5%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-0.2%</w:t>
            </w:r>
          </w:p>
        </w:tc>
      </w:tr>
      <w:tr w:rsidR="000D0A02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0D0A02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0D0A02" w:rsidRPr="00BE7776" w:rsidTr="000D0A02">
        <w:trPr>
          <w:trHeight w:val="255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-0.1%</w:t>
            </w:r>
          </w:p>
        </w:tc>
      </w:tr>
      <w:tr w:rsidR="000D0A02" w:rsidRPr="00BE7776" w:rsidTr="000D0A02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2E384A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2E384A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2E384A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2E384A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0.3%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0D0A02" w:rsidRPr="002E384A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0A02" w:rsidRPr="002E384A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-0.1%</w:t>
            </w:r>
          </w:p>
        </w:tc>
      </w:tr>
      <w:tr w:rsidR="000D0A02" w:rsidRPr="00BE7776" w:rsidTr="000D0A02">
        <w:trPr>
          <w:trHeight w:val="53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lastRenderedPageBreak/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69%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D0A02" w:rsidRPr="000D0A02" w:rsidRDefault="000D0A02" w:rsidP="000D0A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66%</w:t>
            </w:r>
          </w:p>
        </w:tc>
      </w:tr>
      <w:tr w:rsidR="000D0A02" w:rsidRPr="00BE7776" w:rsidTr="000D0A02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D0A02" w:rsidRPr="00BE7776" w:rsidRDefault="000D0A02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D0A02" w:rsidRPr="00BE7776" w:rsidRDefault="00B85B80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98</w:t>
            </w:r>
            <w:r w:rsidR="000D0A02" w:rsidRPr="00BE7776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D0A02" w:rsidRPr="00BE7776" w:rsidRDefault="000D0A02" w:rsidP="00B85B8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10</w:t>
            </w:r>
            <w:r w:rsidR="00B85B80"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</w:tbl>
    <w:p w:rsidR="000D790F" w:rsidRDefault="000D790F" w:rsidP="000D790F">
      <w:pPr>
        <w:jc w:val="both"/>
        <w:rPr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2E384A" w:rsidRPr="00BE7776" w:rsidTr="00E63C2D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Low delay B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Low delay B LC</w:t>
            </w:r>
          </w:p>
        </w:tc>
      </w:tr>
      <w:tr w:rsidR="002E384A" w:rsidRPr="00BE7776" w:rsidTr="00E63C2D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0.1%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6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6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0.7%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6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5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2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4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0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53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6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6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6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E384A" w:rsidRPr="00BE7776" w:rsidRDefault="002E384A" w:rsidP="002E384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99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E384A" w:rsidRPr="00BE7776" w:rsidRDefault="00B85B80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97</w:t>
            </w:r>
            <w:r w:rsidR="002E384A" w:rsidRPr="00BE7776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</w:tbl>
    <w:p w:rsidR="002E384A" w:rsidRDefault="002E384A" w:rsidP="000D790F">
      <w:pPr>
        <w:jc w:val="both"/>
        <w:rPr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2E384A" w:rsidRPr="00BE7776" w:rsidTr="00E63C2D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E384A" w:rsidRPr="00BE7776" w:rsidRDefault="002E384A" w:rsidP="004735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Low delay </w:t>
            </w:r>
            <w:r w:rsidR="00473586">
              <w:rPr>
                <w:rFonts w:ascii="Arial" w:eastAsia="굴림" w:hAnsi="Arial" w:cs="Arial" w:hint="eastAsia"/>
                <w:sz w:val="20"/>
                <w:lang w:eastAsia="ko-KR"/>
              </w:rPr>
              <w:t>P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E384A" w:rsidRPr="00BE7776" w:rsidRDefault="00473586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 xml:space="preserve">Low delay 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P</w:t>
            </w:r>
            <w:r w:rsidR="002E384A"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 LC</w:t>
            </w:r>
          </w:p>
        </w:tc>
      </w:tr>
      <w:tr w:rsidR="002E384A" w:rsidRPr="00BE7776" w:rsidTr="00E63C2D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7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0.2%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0.4%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-0.2%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473586"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-0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0.7%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473586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6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6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2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5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0.1%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E384A" w:rsidRPr="002E384A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2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53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72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E384A" w:rsidRPr="000D0A02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6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2E384A" w:rsidRPr="00BE7776" w:rsidTr="00E63C2D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E384A" w:rsidRPr="00BE7776" w:rsidRDefault="002E384A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E384A" w:rsidRPr="00BE7776" w:rsidRDefault="00B85B80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97</w:t>
            </w:r>
            <w:r w:rsidR="002E384A" w:rsidRPr="00BE7776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E384A" w:rsidRPr="00BE7776" w:rsidRDefault="00B85B80" w:rsidP="00E63C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96</w:t>
            </w:r>
            <w:r w:rsidR="002E384A" w:rsidRPr="00BE7776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</w:tbl>
    <w:p w:rsidR="004035B1" w:rsidRDefault="004035B1" w:rsidP="004035B1">
      <w:pPr>
        <w:rPr>
          <w:szCs w:val="22"/>
          <w:lang w:eastAsia="ko-KR"/>
        </w:rPr>
      </w:pPr>
    </w:p>
    <w:p w:rsidR="004035B1" w:rsidRDefault="004035B1" w:rsidP="004035B1">
      <w:pPr>
        <w:jc w:val="center"/>
        <w:rPr>
          <w:lang w:eastAsia="ko-KR"/>
        </w:rPr>
      </w:pPr>
      <w:proofErr w:type="gramStart"/>
      <w:r>
        <w:rPr>
          <w:rFonts w:hint="eastAsia"/>
          <w:lang w:eastAsia="ko-KR"/>
        </w:rPr>
        <w:t xml:space="preserve">Table </w:t>
      </w:r>
      <w:r w:rsidR="000F6DEE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>.</w:t>
      </w:r>
      <w:proofErr w:type="gramEnd"/>
      <w:r>
        <w:rPr>
          <w:rFonts w:hint="eastAsia"/>
          <w:lang w:eastAsia="ko-KR"/>
        </w:rPr>
        <w:t xml:space="preserve"> Experimental results of the </w:t>
      </w:r>
      <w:r w:rsidR="000F6DEE">
        <w:rPr>
          <w:rFonts w:hint="eastAsia"/>
          <w:lang w:eastAsia="ko-KR"/>
        </w:rPr>
        <w:t>combin</w:t>
      </w:r>
      <w:r>
        <w:rPr>
          <w:rFonts w:hint="eastAsia"/>
          <w:lang w:eastAsia="ko-KR"/>
        </w:rPr>
        <w:t>ed method compared to the HM4.0 anchor</w:t>
      </w:r>
    </w:p>
    <w:p w:rsidR="004035B1" w:rsidRDefault="004035B1" w:rsidP="004035B1">
      <w:pPr>
        <w:jc w:val="center"/>
        <w:rPr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4035B1" w:rsidRPr="00BE7776" w:rsidTr="0045582C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Random Access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Random Access LC</w:t>
            </w:r>
          </w:p>
        </w:tc>
      </w:tr>
      <w:tr w:rsidR="004035B1" w:rsidRPr="00BE7776" w:rsidTr="0045582C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5582C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</w:t>
            </w:r>
            <w:r w:rsidR="0045582C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45582C"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5B1B88">
              <w:rPr>
                <w:rFonts w:ascii="Arial" w:eastAsia="굴림" w:hAnsi="Arial" w:cs="Arial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5B1B88">
              <w:rPr>
                <w:rFonts w:ascii="Arial" w:eastAsia="굴림" w:hAnsi="Arial" w:cs="Arial"/>
                <w:sz w:val="20"/>
                <w:lang w:eastAsia="ko-KR"/>
              </w:rPr>
              <w:t>.2%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7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7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5582C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9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9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9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5582C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5582C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7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.4%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6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5582C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9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45582C">
              <w:rPr>
                <w:rFonts w:ascii="Arial" w:eastAsia="굴림" w:hAnsi="Arial" w:cs="Arial" w:hint="eastAsia"/>
                <w:sz w:val="20"/>
                <w:lang w:eastAsia="ko-KR"/>
              </w:rPr>
              <w:t>7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45582C">
              <w:rPr>
                <w:rFonts w:ascii="Arial" w:eastAsia="굴림" w:hAnsi="Arial" w:cs="Arial" w:hint="eastAsia"/>
                <w:sz w:val="20"/>
                <w:lang w:eastAsia="ko-KR"/>
              </w:rPr>
              <w:t>6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7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45582C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1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9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-0.</w:t>
            </w:r>
            <w:r w:rsidR="0045582C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7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2E384A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-0.</w:t>
            </w:r>
            <w:r w:rsidR="0045582C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6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2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2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7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2E384A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-0.</w:t>
            </w:r>
            <w:r w:rsidR="00112B8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5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53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035B1" w:rsidRPr="000D0A02" w:rsidRDefault="00112B8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51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035B1" w:rsidRPr="000D0A02" w:rsidRDefault="00112B8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44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830717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ins w:id="0" w:author="Digital Media Lab." w:date="2011-11-10T18:40:00Z">
              <w:r>
                <w:rPr>
                  <w:rFonts w:ascii="Arial" w:eastAsia="굴림" w:hAnsi="Arial" w:cs="Arial" w:hint="eastAsia"/>
                  <w:sz w:val="20"/>
                  <w:lang w:eastAsia="ko-KR"/>
                </w:rPr>
                <w:t>96%</w:t>
              </w:r>
            </w:ins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830717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ins w:id="1" w:author="Digital Media Lab." w:date="2011-11-10T18:40:00Z">
              <w:r>
                <w:rPr>
                  <w:rFonts w:ascii="Arial" w:eastAsia="굴림" w:hAnsi="Arial" w:cs="Arial" w:hint="eastAsia"/>
                  <w:sz w:val="20"/>
                  <w:lang w:eastAsia="ko-KR"/>
                </w:rPr>
                <w:t>98%</w:t>
              </w:r>
            </w:ins>
          </w:p>
        </w:tc>
      </w:tr>
    </w:tbl>
    <w:p w:rsidR="004035B1" w:rsidRDefault="004035B1" w:rsidP="004035B1">
      <w:pPr>
        <w:jc w:val="both"/>
        <w:rPr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4035B1" w:rsidRPr="00BE7776" w:rsidTr="0045582C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Low delay B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Low delay B LC</w:t>
            </w:r>
          </w:p>
        </w:tc>
      </w:tr>
      <w:tr w:rsidR="004035B1" w:rsidRPr="00BE7776" w:rsidTr="0045582C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1.5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-0.6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-0.6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1.5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-0.7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-0.6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B600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B600B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0.0%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B600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B600B1"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lastRenderedPageBreak/>
              <w:t>Class D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B600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B600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B600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B600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</w:t>
            </w:r>
            <w:r w:rsidR="00B600B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B600B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B600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B600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9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B600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B600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-0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B600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B600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-2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B600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B600B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B600B1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F86BD0" w:rsidP="00F86B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F86BD0" w:rsidP="00F86B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F86BD0" w:rsidP="00F86B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F86BD0" w:rsidP="00F86B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7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.</w:t>
            </w:r>
            <w:r w:rsidR="004035B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5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F86BD0" w:rsidP="00F86B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5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2E384A" w:rsidRDefault="00F86BD0" w:rsidP="00F86B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 w:rsidR="004035B1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3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.</w:t>
            </w:r>
            <w:r w:rsidR="004035B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4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F86BD0" w:rsidP="00F86B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8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2E384A" w:rsidRDefault="00F86BD0" w:rsidP="00F86BD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 w:rsidR="004035B1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7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53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035B1" w:rsidRPr="000D0A02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48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035B1" w:rsidRPr="000D0A02" w:rsidRDefault="00F86BD0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45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830717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ins w:id="2" w:author="Digital Media Lab." w:date="2011-11-10T18:40:00Z">
              <w:r>
                <w:rPr>
                  <w:rFonts w:ascii="Arial" w:eastAsia="굴림" w:hAnsi="Arial" w:cs="Arial" w:hint="eastAsia"/>
                  <w:sz w:val="20"/>
                  <w:lang w:eastAsia="ko-KR"/>
                </w:rPr>
                <w:t>95%</w:t>
              </w:r>
            </w:ins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830717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ins w:id="3" w:author="Digital Media Lab." w:date="2011-11-10T18:40:00Z">
              <w:r>
                <w:rPr>
                  <w:rFonts w:ascii="Arial" w:eastAsia="굴림" w:hAnsi="Arial" w:cs="Arial" w:hint="eastAsia"/>
                  <w:sz w:val="20"/>
                  <w:lang w:eastAsia="ko-KR"/>
                </w:rPr>
                <w:t>95%</w:t>
              </w:r>
            </w:ins>
          </w:p>
        </w:tc>
      </w:tr>
    </w:tbl>
    <w:p w:rsidR="004035B1" w:rsidRDefault="004035B1" w:rsidP="004035B1">
      <w:pPr>
        <w:jc w:val="both"/>
        <w:rPr>
          <w:lang w:eastAsia="ko-KR"/>
        </w:rPr>
      </w:pPr>
    </w:p>
    <w:tbl>
      <w:tblPr>
        <w:tblW w:w="7240" w:type="dxa"/>
        <w:jc w:val="center"/>
        <w:tblCellMar>
          <w:left w:w="99" w:type="dxa"/>
          <w:right w:w="99" w:type="dxa"/>
        </w:tblCellMar>
        <w:tblLook w:val="000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4035B1" w:rsidRPr="00BE7776" w:rsidTr="0045582C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Low delay 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P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 HE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/>
                <w:sz w:val="20"/>
                <w:lang w:eastAsia="ko-KR"/>
              </w:rPr>
              <w:t xml:space="preserve">Low delay 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P</w:t>
            </w:r>
            <w:r w:rsidRPr="00BE7776">
              <w:rPr>
                <w:rFonts w:ascii="Arial" w:eastAsia="굴림" w:hAnsi="Arial" w:cs="Arial"/>
                <w:sz w:val="20"/>
                <w:lang w:eastAsia="ko-KR"/>
              </w:rPr>
              <w:t xml:space="preserve"> LC</w:t>
            </w:r>
          </w:p>
        </w:tc>
      </w:tr>
      <w:tr w:rsidR="004035B1" w:rsidRPr="00BE7776" w:rsidTr="0045582C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V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7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0.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7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8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.4%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0D0A02">
              <w:rPr>
                <w:rFonts w:ascii="Arial" w:eastAsia="굴림" w:hAnsi="Arial" w:cs="Arial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6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6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6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-2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-2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5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2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Class 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  <w:t>Overall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4035B1">
              <w:rPr>
                <w:rFonts w:ascii="Arial" w:eastAsia="굴림" w:hAnsi="Arial" w:cs="Arial" w:hint="eastAsia"/>
                <w:sz w:val="20"/>
                <w:lang w:eastAsia="ko-KR"/>
              </w:rPr>
              <w:t>6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0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sz w:val="20"/>
                <w:lang w:eastAsia="ko-KR"/>
              </w:rPr>
              <w:t>4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0D0A02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sz w:val="20"/>
                <w:lang w:eastAsia="ko-KR"/>
              </w:rPr>
              <w:t>3</w:t>
            </w:r>
            <w:r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55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sz w:val="20"/>
                <w:lang w:eastAsia="ko-K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112B8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.</w:t>
            </w:r>
            <w:r w:rsidR="004035B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6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1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3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2E384A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1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112B8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1</w:t>
            </w:r>
            <w:r w:rsidR="004035B1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.</w:t>
            </w: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4</w:t>
            </w:r>
            <w:r w:rsidR="004035B1"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35B1" w:rsidRPr="002E384A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1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3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35B1" w:rsidRPr="002E384A" w:rsidRDefault="004035B1" w:rsidP="00112B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A6A6A6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-</w:t>
            </w:r>
            <w:r w:rsidR="00112B8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1</w:t>
            </w:r>
            <w:r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.</w:t>
            </w:r>
            <w:r w:rsidR="00112B81">
              <w:rPr>
                <w:rFonts w:ascii="Arial" w:eastAsia="굴림" w:hAnsi="Arial" w:cs="Arial" w:hint="eastAsia"/>
                <w:color w:val="A6A6A6"/>
                <w:sz w:val="20"/>
                <w:lang w:eastAsia="ko-KR"/>
              </w:rPr>
              <w:t>3</w:t>
            </w:r>
            <w:r w:rsidRPr="002E384A">
              <w:rPr>
                <w:rFonts w:ascii="Arial" w:eastAsia="굴림" w:hAnsi="Arial" w:cs="Arial"/>
                <w:color w:val="A6A6A6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53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035B1" w:rsidRPr="000D0A02" w:rsidRDefault="00112B8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56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035B1" w:rsidRPr="000D0A02" w:rsidRDefault="00112B8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>
              <w:rPr>
                <w:rFonts w:ascii="Arial" w:eastAsia="굴림" w:hAnsi="Arial" w:cs="Arial" w:hint="eastAsia"/>
                <w:sz w:val="20"/>
                <w:lang w:eastAsia="ko-KR"/>
              </w:rPr>
              <w:t>49</w:t>
            </w:r>
            <w:r w:rsidR="004035B1" w:rsidRPr="000D0A02">
              <w:rPr>
                <w:rFonts w:ascii="Arial" w:eastAsia="굴림" w:hAnsi="Arial" w:cs="Arial"/>
                <w:sz w:val="20"/>
                <w:lang w:eastAsia="ko-KR"/>
              </w:rPr>
              <w:t>%</w:t>
            </w:r>
          </w:p>
        </w:tc>
      </w:tr>
      <w:tr w:rsidR="004035B1" w:rsidRPr="00BE7776" w:rsidTr="0045582C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035B1" w:rsidRPr="00BE7776" w:rsidRDefault="004035B1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BE7776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830717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 w:hint="eastAsia"/>
                <w:sz w:val="20"/>
                <w:lang w:eastAsia="ko-KR"/>
              </w:rPr>
            </w:pPr>
            <w:ins w:id="4" w:author="Digital Media Lab." w:date="2011-11-10T18:40:00Z">
              <w:r>
                <w:rPr>
                  <w:rFonts w:ascii="Arial" w:eastAsia="굴림" w:hAnsi="Arial" w:cs="Arial" w:hint="eastAsia"/>
                  <w:sz w:val="20"/>
                  <w:lang w:eastAsia="ko-KR"/>
                </w:rPr>
                <w:t>94%</w:t>
              </w:r>
            </w:ins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035B1" w:rsidRPr="00BE7776" w:rsidRDefault="00830717" w:rsidP="004558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ins w:id="5" w:author="Digital Media Lab." w:date="2011-11-10T18:40:00Z">
              <w:r>
                <w:rPr>
                  <w:rFonts w:ascii="Arial" w:eastAsia="굴림" w:hAnsi="Arial" w:cs="Arial" w:hint="eastAsia"/>
                  <w:sz w:val="20"/>
                  <w:lang w:eastAsia="ko-KR"/>
                </w:rPr>
                <w:t>93%</w:t>
              </w:r>
            </w:ins>
          </w:p>
        </w:tc>
      </w:tr>
    </w:tbl>
    <w:p w:rsidR="004035B1" w:rsidRDefault="004035B1" w:rsidP="00E54C3E">
      <w:pPr>
        <w:jc w:val="both"/>
        <w:rPr>
          <w:szCs w:val="22"/>
          <w:lang w:eastAsia="ko-KR"/>
        </w:rPr>
      </w:pPr>
    </w:p>
    <w:p w:rsidR="00E54C3E" w:rsidRDefault="006D5835" w:rsidP="00E54C3E">
      <w:pPr>
        <w:pStyle w:val="1"/>
      </w:pPr>
      <w:r>
        <w:rPr>
          <w:rFonts w:hint="eastAsia"/>
          <w:lang w:eastAsia="ko-KR"/>
        </w:rPr>
        <w:t>Conclusion</w:t>
      </w:r>
    </w:p>
    <w:p w:rsidR="00B968C3" w:rsidRDefault="00B968C3" w:rsidP="00B968C3">
      <w:pPr>
        <w:jc w:val="both"/>
        <w:rPr>
          <w:szCs w:val="22"/>
          <w:lang w:eastAsia="ko-KR"/>
        </w:rPr>
      </w:pPr>
      <w:r>
        <w:t>This contribution propose</w:t>
      </w:r>
      <w:r w:rsidR="00ED5554">
        <w:rPr>
          <w:rFonts w:hint="eastAsia"/>
          <w:lang w:eastAsia="ko-KR"/>
        </w:rPr>
        <w:t>s</w:t>
      </w:r>
      <w:r w:rsidRPr="009626DB">
        <w:t xml:space="preserve"> a</w:t>
      </w:r>
      <w:r w:rsidR="0049378B">
        <w:rPr>
          <w:rFonts w:hint="eastAsia"/>
          <w:lang w:eastAsia="ko-KR"/>
        </w:rPr>
        <w:t>n</w:t>
      </w:r>
      <w:r w:rsidRPr="009626DB">
        <w:t xml:space="preserve"> </w:t>
      </w:r>
      <w:r w:rsidR="0049378B">
        <w:rPr>
          <w:rFonts w:hint="eastAsia"/>
          <w:lang w:eastAsia="ko-KR"/>
        </w:rPr>
        <w:t>early detection of SKIP mode</w:t>
      </w:r>
      <w:r>
        <w:rPr>
          <w:lang w:eastAsia="ko-KR"/>
        </w:rPr>
        <w:t xml:space="preserve"> in the </w:t>
      </w:r>
      <w:r w:rsidR="0049378B">
        <w:rPr>
          <w:rFonts w:hint="eastAsia"/>
          <w:lang w:eastAsia="ko-KR"/>
        </w:rPr>
        <w:t>HM4</w:t>
      </w:r>
      <w:r>
        <w:rPr>
          <w:rFonts w:hint="eastAsia"/>
          <w:lang w:eastAsia="ko-KR"/>
        </w:rPr>
        <w:t>.0</w:t>
      </w:r>
      <w:r w:rsidRPr="009626DB">
        <w:t xml:space="preserve">. </w:t>
      </w:r>
      <w:r w:rsidR="0049378B">
        <w:rPr>
          <w:rFonts w:hint="eastAsia"/>
          <w:lang w:eastAsia="ko-KR"/>
        </w:rPr>
        <w:t>I</w:t>
      </w:r>
      <w:r>
        <w:rPr>
          <w:lang w:eastAsia="ko-KR"/>
        </w:rPr>
        <w:t>t is reported that t</w:t>
      </w:r>
      <w:r w:rsidRPr="009626DB">
        <w:t xml:space="preserve">he proposed </w:t>
      </w:r>
      <w:r w:rsidR="0049378B">
        <w:rPr>
          <w:rFonts w:hint="eastAsia"/>
          <w:lang w:eastAsia="ko-KR"/>
        </w:rPr>
        <w:t>method</w:t>
      </w:r>
      <w:r w:rsidRPr="009626DB">
        <w:t xml:space="preserve"> </w:t>
      </w:r>
      <w:r>
        <w:rPr>
          <w:lang w:eastAsia="ko-KR"/>
        </w:rPr>
        <w:t xml:space="preserve">has </w:t>
      </w:r>
      <w:r w:rsidR="0049378B">
        <w:rPr>
          <w:rFonts w:hint="eastAsia"/>
          <w:lang w:eastAsia="ko-KR"/>
        </w:rPr>
        <w:t xml:space="preserve">a reduction of encoding time </w:t>
      </w:r>
      <w:r w:rsidR="004F11F1">
        <w:rPr>
          <w:rFonts w:hint="eastAsia"/>
          <w:lang w:eastAsia="ko-KR"/>
        </w:rPr>
        <w:t xml:space="preserve">by </w:t>
      </w:r>
      <w:r w:rsidR="0049378B">
        <w:rPr>
          <w:rFonts w:hint="eastAsia"/>
          <w:lang w:eastAsia="ko-KR"/>
        </w:rPr>
        <w:t>about 33%</w:t>
      </w:r>
      <w:r w:rsidRPr="00221861">
        <w:rPr>
          <w:lang w:eastAsia="ko-KR"/>
        </w:rPr>
        <w:t xml:space="preserve"> </w:t>
      </w:r>
      <w:r w:rsidR="00E022B5">
        <w:rPr>
          <w:rFonts w:hint="eastAsia"/>
          <w:lang w:eastAsia="ko-KR"/>
        </w:rPr>
        <w:t xml:space="preserve">on </w:t>
      </w:r>
      <w:r w:rsidR="00C138EE">
        <w:rPr>
          <w:rFonts w:hint="eastAsia"/>
          <w:lang w:eastAsia="ko-KR"/>
        </w:rPr>
        <w:t xml:space="preserve">average </w:t>
      </w:r>
      <w:r w:rsidRPr="00221861">
        <w:rPr>
          <w:lang w:eastAsia="ko-KR"/>
        </w:rPr>
        <w:t xml:space="preserve">with </w:t>
      </w:r>
      <w:r w:rsidR="0049378B">
        <w:rPr>
          <w:rFonts w:hint="eastAsia"/>
          <w:lang w:eastAsia="ko-KR"/>
        </w:rPr>
        <w:t>only a negligible loss of BD-</w:t>
      </w:r>
      <w:proofErr w:type="spellStart"/>
      <w:r w:rsidR="00D95BF7">
        <w:rPr>
          <w:rFonts w:hint="eastAsia"/>
          <w:lang w:eastAsia="ko-KR"/>
        </w:rPr>
        <w:t>bit</w:t>
      </w:r>
      <w:r w:rsidR="0049378B">
        <w:rPr>
          <w:rFonts w:hint="eastAsia"/>
          <w:lang w:eastAsia="ko-KR"/>
        </w:rPr>
        <w:t>rate</w:t>
      </w:r>
      <w:proofErr w:type="spellEnd"/>
      <w:r w:rsidR="0049378B">
        <w:rPr>
          <w:rFonts w:hint="eastAsia"/>
          <w:lang w:eastAsia="ko-KR"/>
        </w:rPr>
        <w:t xml:space="preserve"> 0.</w:t>
      </w:r>
      <w:r w:rsidR="00F6469C">
        <w:rPr>
          <w:rFonts w:hint="eastAsia"/>
          <w:lang w:eastAsia="ko-KR"/>
        </w:rPr>
        <w:t>4</w:t>
      </w:r>
      <w:r w:rsidR="0049378B">
        <w:rPr>
          <w:rFonts w:hint="eastAsia"/>
          <w:lang w:eastAsia="ko-KR"/>
        </w:rPr>
        <w:t xml:space="preserve">5% </w:t>
      </w:r>
      <w:r w:rsidRPr="00221861">
        <w:rPr>
          <w:lang w:eastAsia="ko-KR"/>
        </w:rPr>
        <w:t xml:space="preserve">compared to HM </w:t>
      </w:r>
      <w:r w:rsidR="0049378B">
        <w:rPr>
          <w:rFonts w:hint="eastAsia"/>
          <w:lang w:eastAsia="ko-KR"/>
        </w:rPr>
        <w:t>4</w:t>
      </w:r>
      <w:r w:rsidRPr="00221861">
        <w:rPr>
          <w:lang w:eastAsia="ko-KR"/>
        </w:rPr>
        <w:t>.0.</w:t>
      </w:r>
      <w:r>
        <w:rPr>
          <w:lang w:eastAsia="ko-KR"/>
        </w:rPr>
        <w:t xml:space="preserve"> </w:t>
      </w:r>
      <w:r w:rsidR="00E022B5">
        <w:rPr>
          <w:rFonts w:hint="eastAsia"/>
          <w:lang w:eastAsia="ko-KR"/>
        </w:rPr>
        <w:t xml:space="preserve">By </w:t>
      </w:r>
      <w:r w:rsidR="00E022B5">
        <w:rPr>
          <w:rFonts w:hint="eastAsia"/>
          <w:szCs w:val="22"/>
          <w:lang w:eastAsia="ko-KR"/>
        </w:rPr>
        <w:t xml:space="preserve">detecting </w:t>
      </w:r>
      <w:r w:rsidR="004F11F1">
        <w:rPr>
          <w:rFonts w:hint="eastAsia"/>
          <w:szCs w:val="22"/>
          <w:lang w:eastAsia="ko-KR"/>
        </w:rPr>
        <w:t xml:space="preserve">the </w:t>
      </w:r>
      <w:r w:rsidR="00E022B5">
        <w:rPr>
          <w:rFonts w:hint="eastAsia"/>
          <w:szCs w:val="22"/>
          <w:lang w:eastAsia="ko-KR"/>
        </w:rPr>
        <w:t>SKIP mode at earl</w:t>
      </w:r>
      <w:r w:rsidR="004F11F1">
        <w:rPr>
          <w:rFonts w:hint="eastAsia"/>
          <w:szCs w:val="22"/>
          <w:lang w:eastAsia="ko-KR"/>
        </w:rPr>
        <w:t>iest possible</w:t>
      </w:r>
      <w:r w:rsidR="00A50B32">
        <w:rPr>
          <w:rFonts w:hint="eastAsia"/>
          <w:szCs w:val="22"/>
          <w:lang w:eastAsia="ko-KR"/>
        </w:rPr>
        <w:t xml:space="preserve"> s</w:t>
      </w:r>
      <w:r w:rsidR="00E022B5">
        <w:rPr>
          <w:rFonts w:hint="eastAsia"/>
          <w:szCs w:val="22"/>
          <w:lang w:eastAsia="ko-KR"/>
        </w:rPr>
        <w:t xml:space="preserve">tage, the proposed method </w:t>
      </w:r>
      <w:r w:rsidR="0049378B">
        <w:rPr>
          <w:rFonts w:hint="eastAsia"/>
          <w:lang w:eastAsia="ko-KR"/>
        </w:rPr>
        <w:t xml:space="preserve">reduced </w:t>
      </w:r>
      <w:r w:rsidR="00E022B5">
        <w:rPr>
          <w:rFonts w:hint="eastAsia"/>
          <w:lang w:eastAsia="ko-KR"/>
        </w:rPr>
        <w:t xml:space="preserve">the </w:t>
      </w:r>
      <w:r w:rsidR="0049378B">
        <w:rPr>
          <w:rFonts w:hint="eastAsia"/>
          <w:lang w:eastAsia="ko-KR"/>
        </w:rPr>
        <w:t>encoding time</w:t>
      </w:r>
      <w:r w:rsidR="00ED5554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with</w:t>
      </w:r>
      <w:r>
        <w:rPr>
          <w:lang w:eastAsia="ko-KR"/>
        </w:rPr>
        <w:t xml:space="preserve"> </w:t>
      </w:r>
      <w:r w:rsidR="004F11F1">
        <w:rPr>
          <w:rFonts w:hint="eastAsia"/>
          <w:lang w:eastAsia="ko-KR"/>
        </w:rPr>
        <w:t xml:space="preserve">only a very </w:t>
      </w:r>
      <w:r w:rsidR="00E022B5">
        <w:rPr>
          <w:rFonts w:hint="eastAsia"/>
          <w:lang w:eastAsia="ko-KR"/>
        </w:rPr>
        <w:t>negligible loss of coding performance</w:t>
      </w:r>
      <w:r>
        <w:rPr>
          <w:lang w:eastAsia="ko-KR"/>
        </w:rPr>
        <w:t xml:space="preserve">. </w:t>
      </w:r>
      <w:r w:rsidR="00ED5554">
        <w:rPr>
          <w:rFonts w:hint="eastAsia"/>
          <w:lang w:eastAsia="ko-KR"/>
        </w:rPr>
        <w:t>Furthermore, the proposed method can be applied easily in current HM4.0. The pr</w:t>
      </w:r>
      <w:r>
        <w:rPr>
          <w:lang w:eastAsia="ko-KR"/>
        </w:rPr>
        <w:t xml:space="preserve">oposed method is </w:t>
      </w:r>
      <w:r w:rsidR="00605471">
        <w:rPr>
          <w:rFonts w:hint="eastAsia"/>
          <w:lang w:eastAsia="ko-KR"/>
        </w:rPr>
        <w:t xml:space="preserve">also </w:t>
      </w:r>
      <w:r>
        <w:rPr>
          <w:lang w:eastAsia="ko-KR"/>
        </w:rPr>
        <w:t xml:space="preserve">easy to </w:t>
      </w:r>
      <w:r w:rsidR="004F11F1">
        <w:rPr>
          <w:rFonts w:hint="eastAsia"/>
          <w:lang w:eastAsia="ko-KR"/>
        </w:rPr>
        <w:t xml:space="preserve">be </w:t>
      </w:r>
      <w:r>
        <w:rPr>
          <w:lang w:eastAsia="ko-KR"/>
        </w:rPr>
        <w:t>combine</w:t>
      </w:r>
      <w:r w:rsidR="00A50B32">
        <w:rPr>
          <w:rFonts w:hint="eastAsia"/>
          <w:lang w:eastAsia="ko-KR"/>
        </w:rPr>
        <w:t>d</w:t>
      </w:r>
      <w:r>
        <w:rPr>
          <w:lang w:eastAsia="ko-KR"/>
        </w:rPr>
        <w:t xml:space="preserve"> with other </w:t>
      </w:r>
      <w:r w:rsidR="0049378B">
        <w:rPr>
          <w:rFonts w:hint="eastAsia"/>
          <w:lang w:eastAsia="ko-KR"/>
        </w:rPr>
        <w:t>fast</w:t>
      </w:r>
      <w:r w:rsidR="0049378B">
        <w:rPr>
          <w:lang w:eastAsia="ko-KR"/>
        </w:rPr>
        <w:t xml:space="preserve"> </w:t>
      </w:r>
      <w:r w:rsidR="00AC1563">
        <w:rPr>
          <w:rFonts w:hint="eastAsia"/>
          <w:lang w:eastAsia="ko-KR"/>
        </w:rPr>
        <w:t xml:space="preserve">mode decision </w:t>
      </w:r>
      <w:r w:rsidR="0049378B">
        <w:rPr>
          <w:lang w:eastAsia="ko-KR"/>
        </w:rPr>
        <w:t>method</w:t>
      </w:r>
      <w:r w:rsidR="00996F4B">
        <w:rPr>
          <w:rFonts w:hint="eastAsia"/>
          <w:lang w:eastAsia="ko-KR"/>
        </w:rPr>
        <w:t xml:space="preserve"> </w:t>
      </w:r>
      <w:r w:rsidR="00E022B5">
        <w:rPr>
          <w:rFonts w:hint="eastAsia"/>
          <w:lang w:eastAsia="ko-KR"/>
        </w:rPr>
        <w:t xml:space="preserve">which </w:t>
      </w:r>
      <w:r w:rsidR="00AC1563">
        <w:rPr>
          <w:rFonts w:hint="eastAsia"/>
          <w:lang w:eastAsia="ko-KR"/>
        </w:rPr>
        <w:t xml:space="preserve">was </w:t>
      </w:r>
      <w:r w:rsidR="00E022B5">
        <w:rPr>
          <w:rFonts w:hint="eastAsia"/>
          <w:lang w:eastAsia="ko-KR"/>
        </w:rPr>
        <w:t>adopted in HM4.0 anchor</w:t>
      </w:r>
      <w:r w:rsidR="00F6469C">
        <w:rPr>
          <w:rFonts w:hint="eastAsia"/>
          <w:lang w:eastAsia="ko-KR"/>
        </w:rPr>
        <w:t xml:space="preserve"> </w:t>
      </w:r>
      <w:r w:rsidR="00996F4B">
        <w:rPr>
          <w:rFonts w:hint="eastAsia"/>
          <w:lang w:eastAsia="ko-KR"/>
        </w:rPr>
        <w:t>[</w:t>
      </w:r>
      <w:r w:rsidR="00A50B32">
        <w:rPr>
          <w:rFonts w:hint="eastAsia"/>
          <w:lang w:eastAsia="ko-KR"/>
        </w:rPr>
        <w:t>1</w:t>
      </w:r>
      <w:r w:rsidR="00996F4B">
        <w:rPr>
          <w:rFonts w:hint="eastAsia"/>
          <w:lang w:eastAsia="ko-KR"/>
        </w:rPr>
        <w:t>]</w:t>
      </w:r>
      <w:r w:rsidR="0049378B">
        <w:rPr>
          <w:lang w:eastAsia="ko-KR"/>
        </w:rPr>
        <w:t>.</w:t>
      </w:r>
    </w:p>
    <w:p w:rsidR="00E54C3E" w:rsidRDefault="00E54C3E" w:rsidP="00E54C3E">
      <w:pPr>
        <w:jc w:val="both"/>
        <w:rPr>
          <w:szCs w:val="22"/>
          <w:lang w:eastAsia="ko-KR"/>
        </w:rPr>
      </w:pPr>
    </w:p>
    <w:p w:rsidR="00E54C3E" w:rsidRDefault="006D5835" w:rsidP="00E54C3E">
      <w:pPr>
        <w:pStyle w:val="1"/>
      </w:pPr>
      <w:r>
        <w:rPr>
          <w:rFonts w:hint="eastAsia"/>
          <w:lang w:eastAsia="ko-KR"/>
        </w:rPr>
        <w:t>References</w:t>
      </w:r>
    </w:p>
    <w:p w:rsidR="006D5835" w:rsidRDefault="006D5835" w:rsidP="0012060B">
      <w:pPr>
        <w:ind w:left="330" w:hangingChars="150" w:hanging="330"/>
        <w:jc w:val="both"/>
        <w:rPr>
          <w:lang w:eastAsia="ko-KR"/>
        </w:rPr>
      </w:pPr>
      <w:proofErr w:type="gramStart"/>
      <w:r w:rsidRPr="00E12463">
        <w:rPr>
          <w:lang w:eastAsia="ko-KR"/>
        </w:rPr>
        <w:t>[</w:t>
      </w:r>
      <w:r w:rsidR="00A50B32">
        <w:rPr>
          <w:rFonts w:hint="eastAsia"/>
          <w:lang w:eastAsia="ko-KR"/>
        </w:rPr>
        <w:t>1</w:t>
      </w:r>
      <w:r w:rsidRPr="00E12463">
        <w:rPr>
          <w:lang w:eastAsia="ko-KR"/>
        </w:rPr>
        <w:t>]</w:t>
      </w:r>
      <w:r w:rsidR="00CB6ACB">
        <w:rPr>
          <w:rFonts w:hint="eastAsia"/>
          <w:lang w:eastAsia="ko-KR"/>
        </w:rPr>
        <w:t xml:space="preserve"> </w:t>
      </w:r>
      <w:r w:rsidR="0012060B">
        <w:rPr>
          <w:rFonts w:hint="eastAsia"/>
          <w:lang w:eastAsia="ko-KR"/>
        </w:rPr>
        <w:t xml:space="preserve">K. </w:t>
      </w:r>
      <w:proofErr w:type="spellStart"/>
      <w:r w:rsidR="0012060B">
        <w:rPr>
          <w:rFonts w:hint="eastAsia"/>
          <w:lang w:eastAsia="ko-KR"/>
        </w:rPr>
        <w:t>Choi</w:t>
      </w:r>
      <w:proofErr w:type="spellEnd"/>
      <w:r w:rsidR="0012060B">
        <w:rPr>
          <w:rFonts w:hint="eastAsia"/>
          <w:lang w:eastAsia="ko-KR"/>
        </w:rPr>
        <w:t xml:space="preserve">, S.H. Park, and E.S. Jang, </w:t>
      </w:r>
      <w:r w:rsidR="0012060B">
        <w:rPr>
          <w:lang w:eastAsia="ko-KR"/>
        </w:rPr>
        <w:t>“</w:t>
      </w:r>
      <w:r w:rsidR="0012060B">
        <w:rPr>
          <w:rFonts w:hint="eastAsia"/>
          <w:lang w:eastAsia="ko-KR"/>
        </w:rPr>
        <w:t>Coding tree pruning based CU early termination,</w:t>
      </w:r>
      <w:r w:rsidR="0012060B">
        <w:rPr>
          <w:lang w:eastAsia="ko-KR"/>
        </w:rPr>
        <w:t>”</w:t>
      </w:r>
      <w:r w:rsidR="0012060B">
        <w:rPr>
          <w:rFonts w:hint="eastAsia"/>
          <w:lang w:eastAsia="ko-KR"/>
        </w:rPr>
        <w:t xml:space="preserve"> JCTVC-F092, Torino, IT, July 2011.</w:t>
      </w:r>
      <w:proofErr w:type="gramEnd"/>
    </w:p>
    <w:p w:rsidR="00A50B32" w:rsidRDefault="00A50B32" w:rsidP="00A50B32">
      <w:pPr>
        <w:ind w:left="330" w:hangingChars="150" w:hanging="330"/>
        <w:jc w:val="both"/>
        <w:rPr>
          <w:lang w:eastAsia="ko-KR"/>
        </w:rPr>
      </w:pPr>
      <w:proofErr w:type="gramStart"/>
      <w:r w:rsidRPr="00E12463">
        <w:rPr>
          <w:lang w:eastAsia="ko-KR"/>
        </w:rPr>
        <w:t>[</w:t>
      </w:r>
      <w:r>
        <w:rPr>
          <w:rFonts w:hint="eastAsia"/>
          <w:lang w:eastAsia="ko-KR"/>
        </w:rPr>
        <w:t>2</w:t>
      </w:r>
      <w:r w:rsidRPr="00E12463">
        <w:rPr>
          <w:lang w:eastAsia="ko-KR"/>
        </w:rPr>
        <w:t xml:space="preserve">] </w:t>
      </w:r>
      <w:r>
        <w:rPr>
          <w:rFonts w:hint="eastAsia"/>
          <w:lang w:eastAsia="ko-KR"/>
        </w:rPr>
        <w:t xml:space="preserve">B. </w:t>
      </w:r>
      <w:proofErr w:type="spellStart"/>
      <w:r>
        <w:rPr>
          <w:rFonts w:hint="eastAsia"/>
          <w:lang w:eastAsia="ko-KR"/>
        </w:rPr>
        <w:t>Jeon</w:t>
      </w:r>
      <w:proofErr w:type="spellEnd"/>
      <w:r>
        <w:rPr>
          <w:rFonts w:hint="eastAsia"/>
          <w:lang w:eastAsia="ko-KR"/>
        </w:rPr>
        <w:t xml:space="preserve"> and</w:t>
      </w:r>
      <w:r w:rsidRPr="00E12463">
        <w:rPr>
          <w:lang w:eastAsia="ko-KR"/>
        </w:rPr>
        <w:t xml:space="preserve"> </w:t>
      </w:r>
      <w:r>
        <w:rPr>
          <w:rFonts w:hint="eastAsia"/>
          <w:lang w:eastAsia="ko-KR"/>
        </w:rPr>
        <w:t>J. Lee</w:t>
      </w:r>
      <w:r w:rsidRPr="00E12463">
        <w:rPr>
          <w:lang w:eastAsia="ko-KR"/>
        </w:rPr>
        <w:t>, “</w:t>
      </w:r>
      <w:r>
        <w:rPr>
          <w:rFonts w:hint="eastAsia"/>
          <w:bCs/>
          <w:lang w:eastAsia="ko-KR"/>
        </w:rPr>
        <w:t>Fast mode decision for H.264,</w:t>
      </w:r>
      <w:r>
        <w:rPr>
          <w:bCs/>
          <w:lang w:eastAsia="ko-KR"/>
        </w:rPr>
        <w:t>”</w:t>
      </w:r>
      <w:r>
        <w:rPr>
          <w:rFonts w:hint="eastAsia"/>
          <w:bCs/>
          <w:lang w:eastAsia="ko-KR"/>
        </w:rPr>
        <w:t xml:space="preserve"> </w:t>
      </w:r>
      <w:r w:rsidRPr="00E12463">
        <w:rPr>
          <w:lang w:eastAsia="ko-KR"/>
        </w:rPr>
        <w:t>J</w:t>
      </w:r>
      <w:r>
        <w:rPr>
          <w:rFonts w:hint="eastAsia"/>
          <w:lang w:eastAsia="ko-KR"/>
        </w:rPr>
        <w:t>V</w:t>
      </w:r>
      <w:r w:rsidRPr="00E12463">
        <w:rPr>
          <w:lang w:eastAsia="ko-KR"/>
        </w:rPr>
        <w:t>T-</w:t>
      </w:r>
      <w:r>
        <w:rPr>
          <w:rFonts w:hint="eastAsia"/>
          <w:lang w:eastAsia="ko-KR"/>
        </w:rPr>
        <w:t>J03</w:t>
      </w:r>
      <w:r w:rsidRPr="00E12463">
        <w:rPr>
          <w:lang w:eastAsia="ko-KR"/>
        </w:rPr>
        <w:t xml:space="preserve">3, </w:t>
      </w:r>
      <w:r>
        <w:rPr>
          <w:rFonts w:hint="eastAsia"/>
          <w:lang w:eastAsia="ko-KR"/>
        </w:rPr>
        <w:t>Hawaii</w:t>
      </w:r>
      <w:r w:rsidRPr="00E12463">
        <w:rPr>
          <w:lang w:eastAsia="ko-KR"/>
        </w:rPr>
        <w:t xml:space="preserve">, </w:t>
      </w:r>
      <w:r>
        <w:rPr>
          <w:rFonts w:hint="eastAsia"/>
          <w:lang w:eastAsia="ko-KR"/>
        </w:rPr>
        <w:t>USA, December 2003</w:t>
      </w:r>
      <w:r w:rsidRPr="00E12463">
        <w:rPr>
          <w:lang w:eastAsia="ko-KR"/>
        </w:rPr>
        <w:t>.</w:t>
      </w:r>
      <w:proofErr w:type="gramEnd"/>
    </w:p>
    <w:p w:rsidR="00A50B32" w:rsidRPr="00A50B32" w:rsidRDefault="00A50B32" w:rsidP="00A50B32">
      <w:pPr>
        <w:ind w:left="330" w:hangingChars="150" w:hanging="330"/>
        <w:jc w:val="both"/>
        <w:rPr>
          <w:lang w:eastAsia="ko-KR"/>
        </w:rPr>
      </w:pPr>
      <w:r w:rsidRPr="00A50B32">
        <w:rPr>
          <w:lang w:eastAsia="ko-KR"/>
        </w:rPr>
        <w:t xml:space="preserve">[3] J. Lee and B. </w:t>
      </w:r>
      <w:proofErr w:type="spellStart"/>
      <w:r w:rsidRPr="00A50B32">
        <w:rPr>
          <w:lang w:eastAsia="ko-KR"/>
        </w:rPr>
        <w:t>Jeon</w:t>
      </w:r>
      <w:proofErr w:type="spellEnd"/>
      <w:r w:rsidRPr="00A50B32">
        <w:rPr>
          <w:lang w:eastAsia="ko-KR"/>
        </w:rPr>
        <w:t>, “</w:t>
      </w:r>
      <w:r w:rsidRPr="00A50B32">
        <w:rPr>
          <w:bCs/>
          <w:lang w:eastAsia="ko-KR"/>
        </w:rPr>
        <w:t>Fast mode decision for H.</w:t>
      </w:r>
      <w:r w:rsidRPr="00A50B32">
        <w:rPr>
          <w:bCs/>
          <w:szCs w:val="22"/>
          <w:lang w:eastAsia="ko-KR"/>
        </w:rPr>
        <w:t>264,”</w:t>
      </w:r>
      <w:r w:rsidRPr="00A50B32">
        <w:rPr>
          <w:rStyle w:val="gsa1"/>
          <w:color w:val="auto"/>
          <w:szCs w:val="22"/>
        </w:rPr>
        <w:t xml:space="preserve"> </w:t>
      </w:r>
      <w:r w:rsidRPr="00A50B32">
        <w:rPr>
          <w:rStyle w:val="gsa1"/>
          <w:color w:val="auto"/>
          <w:szCs w:val="22"/>
          <w:lang w:eastAsia="ko-KR"/>
        </w:rPr>
        <w:t>IEEE</w:t>
      </w:r>
      <w:r>
        <w:rPr>
          <w:rStyle w:val="gsa1"/>
          <w:rFonts w:hint="eastAsia"/>
          <w:color w:val="auto"/>
          <w:szCs w:val="22"/>
          <w:lang w:eastAsia="ko-KR"/>
        </w:rPr>
        <w:t xml:space="preserve"> International Conference </w:t>
      </w:r>
      <w:r w:rsidRPr="00A50B32">
        <w:rPr>
          <w:rStyle w:val="gsa1"/>
          <w:color w:val="auto"/>
          <w:szCs w:val="22"/>
        </w:rPr>
        <w:t>Multimedia and Expo</w:t>
      </w:r>
      <w:r>
        <w:rPr>
          <w:rStyle w:val="gsa1"/>
          <w:rFonts w:hint="eastAsia"/>
          <w:color w:val="auto"/>
          <w:szCs w:val="22"/>
          <w:lang w:eastAsia="ko-KR"/>
        </w:rPr>
        <w:t xml:space="preserve"> (ICME)</w:t>
      </w:r>
      <w:r w:rsidRPr="00A50B32">
        <w:rPr>
          <w:rStyle w:val="gsa1"/>
          <w:color w:val="auto"/>
          <w:szCs w:val="22"/>
        </w:rPr>
        <w:t xml:space="preserve">, </w:t>
      </w:r>
      <w:r w:rsidRPr="00A50B32">
        <w:rPr>
          <w:rStyle w:val="gsa1"/>
          <w:color w:val="auto"/>
          <w:szCs w:val="22"/>
          <w:lang w:eastAsia="ko-KR"/>
        </w:rPr>
        <w:t xml:space="preserve">June </w:t>
      </w:r>
      <w:r w:rsidRPr="00A50B32">
        <w:rPr>
          <w:rStyle w:val="gsa1"/>
          <w:color w:val="auto"/>
          <w:szCs w:val="22"/>
        </w:rPr>
        <w:t>2004.</w:t>
      </w:r>
    </w:p>
    <w:p w:rsidR="00A50B32" w:rsidRDefault="00A50B32" w:rsidP="00A50B32">
      <w:pPr>
        <w:ind w:left="330" w:hangingChars="150" w:hanging="330"/>
        <w:jc w:val="both"/>
        <w:rPr>
          <w:lang w:eastAsia="ko-KR"/>
        </w:rPr>
      </w:pPr>
      <w:r w:rsidRPr="00E12463">
        <w:rPr>
          <w:lang w:eastAsia="ko-KR"/>
        </w:rPr>
        <w:t>[</w:t>
      </w:r>
      <w:r>
        <w:rPr>
          <w:rFonts w:hint="eastAsia"/>
          <w:lang w:eastAsia="ko-KR"/>
        </w:rPr>
        <w:t>4</w:t>
      </w:r>
      <w:r w:rsidRPr="00E12463">
        <w:rPr>
          <w:lang w:eastAsia="ko-KR"/>
        </w:rPr>
        <w:t xml:space="preserve">] </w:t>
      </w:r>
      <w:r w:rsidR="00DC7F70">
        <w:rPr>
          <w:rFonts w:hint="eastAsia"/>
          <w:lang w:eastAsia="ko-KR"/>
        </w:rPr>
        <w:t xml:space="preserve">I. </w:t>
      </w:r>
      <w:proofErr w:type="spellStart"/>
      <w:r w:rsidR="00DC7F70">
        <w:rPr>
          <w:rFonts w:hint="eastAsia"/>
          <w:lang w:eastAsia="ko-KR"/>
        </w:rPr>
        <w:t>Choi</w:t>
      </w:r>
      <w:proofErr w:type="spellEnd"/>
      <w:r w:rsidR="00DC7F70">
        <w:rPr>
          <w:rFonts w:hint="eastAsia"/>
          <w:lang w:eastAsia="ko-KR"/>
        </w:rPr>
        <w:t xml:space="preserve">, J. Lee, and </w:t>
      </w:r>
      <w:r>
        <w:rPr>
          <w:rFonts w:hint="eastAsia"/>
          <w:lang w:eastAsia="ko-KR"/>
        </w:rPr>
        <w:t xml:space="preserve">B. </w:t>
      </w:r>
      <w:proofErr w:type="spellStart"/>
      <w:r>
        <w:rPr>
          <w:rFonts w:hint="eastAsia"/>
          <w:lang w:eastAsia="ko-KR"/>
        </w:rPr>
        <w:t>Jeon</w:t>
      </w:r>
      <w:proofErr w:type="spellEnd"/>
      <w:r w:rsidRPr="00E12463">
        <w:rPr>
          <w:lang w:eastAsia="ko-KR"/>
        </w:rPr>
        <w:t>, “</w:t>
      </w:r>
      <w:r>
        <w:rPr>
          <w:rFonts w:hint="eastAsia"/>
          <w:bCs/>
          <w:lang w:eastAsia="ko-KR"/>
        </w:rPr>
        <w:t xml:space="preserve">Fast </w:t>
      </w:r>
      <w:r w:rsidR="00DC7F70">
        <w:rPr>
          <w:rFonts w:hint="eastAsia"/>
          <w:bCs/>
          <w:lang w:eastAsia="ko-KR"/>
        </w:rPr>
        <w:t xml:space="preserve">coding </w:t>
      </w:r>
      <w:r>
        <w:rPr>
          <w:rFonts w:hint="eastAsia"/>
          <w:bCs/>
          <w:lang w:eastAsia="ko-KR"/>
        </w:rPr>
        <w:t xml:space="preserve">mode </w:t>
      </w:r>
      <w:r w:rsidR="00DC7F70">
        <w:rPr>
          <w:rFonts w:hint="eastAsia"/>
          <w:bCs/>
          <w:lang w:eastAsia="ko-KR"/>
        </w:rPr>
        <w:t>selection with rate-distortion optimization for MPEG-4 Part-10 AVC/</w:t>
      </w:r>
      <w:r>
        <w:rPr>
          <w:rFonts w:hint="eastAsia"/>
          <w:bCs/>
          <w:lang w:eastAsia="ko-KR"/>
        </w:rPr>
        <w:t>H.264,</w:t>
      </w:r>
      <w:r>
        <w:rPr>
          <w:bCs/>
          <w:lang w:eastAsia="ko-KR"/>
        </w:rPr>
        <w:t>”</w:t>
      </w:r>
      <w:r>
        <w:rPr>
          <w:rFonts w:hint="eastAsia"/>
          <w:bCs/>
          <w:lang w:eastAsia="ko-KR"/>
        </w:rPr>
        <w:t xml:space="preserve"> </w:t>
      </w:r>
      <w:r w:rsidR="00DC7F70">
        <w:rPr>
          <w:rFonts w:hint="eastAsia"/>
          <w:lang w:eastAsia="ko-KR"/>
        </w:rPr>
        <w:t xml:space="preserve">IEEE Trans. </w:t>
      </w:r>
      <w:r w:rsidR="00DC7F70">
        <w:rPr>
          <w:lang w:eastAsia="ko-KR"/>
        </w:rPr>
        <w:t>O</w:t>
      </w:r>
      <w:r w:rsidR="00DC7F70">
        <w:rPr>
          <w:rFonts w:hint="eastAsia"/>
          <w:lang w:eastAsia="ko-KR"/>
        </w:rPr>
        <w:t>n Circuits and System for Video Technology, vol. 16, no. 12, pp. 1557-1561</w:t>
      </w:r>
      <w:r>
        <w:rPr>
          <w:rFonts w:hint="eastAsia"/>
          <w:lang w:eastAsia="ko-KR"/>
        </w:rPr>
        <w:t xml:space="preserve">, </w:t>
      </w:r>
      <w:r w:rsidR="00DC7F70">
        <w:rPr>
          <w:rFonts w:hint="eastAsia"/>
          <w:lang w:eastAsia="ko-KR"/>
        </w:rPr>
        <w:t>Dec</w:t>
      </w:r>
      <w:r>
        <w:rPr>
          <w:rFonts w:hint="eastAsia"/>
          <w:lang w:eastAsia="ko-KR"/>
        </w:rPr>
        <w:t xml:space="preserve"> 200</w:t>
      </w:r>
      <w:r w:rsidR="00DC7F70">
        <w:rPr>
          <w:rFonts w:hint="eastAsia"/>
          <w:lang w:eastAsia="ko-KR"/>
        </w:rPr>
        <w:t>6</w:t>
      </w:r>
      <w:r w:rsidRPr="00E12463">
        <w:rPr>
          <w:lang w:eastAsia="ko-KR"/>
        </w:rPr>
        <w:t>.</w:t>
      </w:r>
    </w:p>
    <w:p w:rsidR="006D5835" w:rsidRDefault="006D5835" w:rsidP="0012060B">
      <w:pPr>
        <w:ind w:left="330" w:hangingChars="150" w:hanging="330"/>
        <w:jc w:val="both"/>
        <w:rPr>
          <w:lang w:eastAsia="ko-KR"/>
        </w:rPr>
      </w:pPr>
      <w:r w:rsidRPr="00E12463">
        <w:rPr>
          <w:lang w:eastAsia="ko-KR"/>
        </w:rPr>
        <w:t>[</w:t>
      </w:r>
      <w:r w:rsidR="00A50B32">
        <w:rPr>
          <w:rFonts w:hint="eastAsia"/>
          <w:lang w:eastAsia="ko-KR"/>
        </w:rPr>
        <w:t>5</w:t>
      </w:r>
      <w:r w:rsidRPr="00E12463">
        <w:rPr>
          <w:lang w:eastAsia="ko-KR"/>
        </w:rPr>
        <w:t xml:space="preserve">] </w:t>
      </w:r>
      <w:r w:rsidR="0012060B" w:rsidRPr="00E12463">
        <w:rPr>
          <w:lang w:eastAsia="ko-KR"/>
        </w:rPr>
        <w:t xml:space="preserve">Thomas </w:t>
      </w:r>
      <w:proofErr w:type="spellStart"/>
      <w:r w:rsidR="0012060B" w:rsidRPr="00E12463">
        <w:rPr>
          <w:lang w:eastAsia="ko-KR"/>
        </w:rPr>
        <w:t>Wiegand</w:t>
      </w:r>
      <w:proofErr w:type="spellEnd"/>
      <w:r w:rsidR="0012060B" w:rsidRPr="00E12463">
        <w:rPr>
          <w:lang w:eastAsia="ko-KR"/>
        </w:rPr>
        <w:t xml:space="preserve">, Woo-Jin Han, Benjamin </w:t>
      </w:r>
      <w:proofErr w:type="spellStart"/>
      <w:r w:rsidR="0012060B" w:rsidRPr="00E12463">
        <w:rPr>
          <w:lang w:eastAsia="ko-KR"/>
        </w:rPr>
        <w:t>Bross</w:t>
      </w:r>
      <w:proofErr w:type="spellEnd"/>
      <w:r w:rsidR="0012060B" w:rsidRPr="00E12463">
        <w:rPr>
          <w:lang w:eastAsia="ko-KR"/>
        </w:rPr>
        <w:t>, Jens-Rainer Ohm, Gary J. Sullivan, “</w:t>
      </w:r>
      <w:r w:rsidR="0012060B" w:rsidRPr="00E12463">
        <w:rPr>
          <w:bCs/>
          <w:lang w:eastAsia="ko-KR"/>
        </w:rPr>
        <w:t>WD</w:t>
      </w:r>
      <w:r w:rsidR="00CB6ACB">
        <w:rPr>
          <w:rFonts w:hint="eastAsia"/>
          <w:bCs/>
          <w:lang w:eastAsia="ko-KR"/>
        </w:rPr>
        <w:t>4</w:t>
      </w:r>
      <w:r w:rsidR="0012060B" w:rsidRPr="00E12463">
        <w:rPr>
          <w:bCs/>
          <w:lang w:eastAsia="ko-KR"/>
        </w:rPr>
        <w:t xml:space="preserve">: Working Draft </w:t>
      </w:r>
      <w:r w:rsidR="00CB6ACB">
        <w:rPr>
          <w:rFonts w:hint="eastAsia"/>
          <w:bCs/>
          <w:lang w:eastAsia="ko-KR"/>
        </w:rPr>
        <w:t>4</w:t>
      </w:r>
      <w:r w:rsidR="0012060B" w:rsidRPr="00E12463">
        <w:rPr>
          <w:bCs/>
          <w:lang w:eastAsia="ko-KR"/>
        </w:rPr>
        <w:t xml:space="preserve"> o</w:t>
      </w:r>
      <w:r w:rsidR="00CB6ACB">
        <w:rPr>
          <w:bCs/>
          <w:lang w:eastAsia="ko-KR"/>
        </w:rPr>
        <w:t>f High-</w:t>
      </w:r>
      <w:proofErr w:type="spellStart"/>
      <w:r w:rsidR="00CB6ACB">
        <w:rPr>
          <w:bCs/>
          <w:lang w:eastAsia="ko-KR"/>
        </w:rPr>
        <w:t>Efficency</w:t>
      </w:r>
      <w:proofErr w:type="spellEnd"/>
      <w:r w:rsidR="00CB6ACB">
        <w:rPr>
          <w:bCs/>
          <w:lang w:eastAsia="ko-KR"/>
        </w:rPr>
        <w:t xml:space="preserve"> Video Coding</w:t>
      </w:r>
      <w:r w:rsidR="00CB6ACB">
        <w:rPr>
          <w:rFonts w:hint="eastAsia"/>
          <w:bCs/>
          <w:lang w:eastAsia="ko-KR"/>
        </w:rPr>
        <w:t>,</w:t>
      </w:r>
      <w:r w:rsidR="00CB6ACB">
        <w:rPr>
          <w:bCs/>
          <w:lang w:eastAsia="ko-KR"/>
        </w:rPr>
        <w:t>”</w:t>
      </w:r>
      <w:r w:rsidR="00CB6ACB">
        <w:rPr>
          <w:rFonts w:hint="eastAsia"/>
          <w:bCs/>
          <w:lang w:eastAsia="ko-KR"/>
        </w:rPr>
        <w:t xml:space="preserve"> </w:t>
      </w:r>
      <w:r w:rsidR="0012060B" w:rsidRPr="00E12463">
        <w:rPr>
          <w:lang w:eastAsia="ko-KR"/>
        </w:rPr>
        <w:t>JCTVC-</w:t>
      </w:r>
      <w:r w:rsidR="00CB6ACB">
        <w:rPr>
          <w:rFonts w:hint="eastAsia"/>
          <w:lang w:eastAsia="ko-KR"/>
        </w:rPr>
        <w:t>F8</w:t>
      </w:r>
      <w:r w:rsidR="0012060B" w:rsidRPr="00E12463">
        <w:rPr>
          <w:lang w:eastAsia="ko-KR"/>
        </w:rPr>
        <w:t xml:space="preserve">03, </w:t>
      </w:r>
      <w:r w:rsidR="00CB6ACB">
        <w:rPr>
          <w:rFonts w:hint="eastAsia"/>
          <w:lang w:eastAsia="ko-KR"/>
        </w:rPr>
        <w:t>Torino, IT, July 2011</w:t>
      </w:r>
      <w:r w:rsidR="0012060B" w:rsidRPr="00E12463">
        <w:rPr>
          <w:lang w:eastAsia="ko-KR"/>
        </w:rPr>
        <w:t>.</w:t>
      </w:r>
    </w:p>
    <w:p w:rsidR="006D5835" w:rsidRPr="00CB6ACB" w:rsidRDefault="006D5835" w:rsidP="00CB6ACB">
      <w:pPr>
        <w:ind w:left="330" w:hangingChars="150" w:hanging="330"/>
        <w:jc w:val="both"/>
        <w:rPr>
          <w:lang w:eastAsia="ko-KR"/>
        </w:rPr>
      </w:pPr>
      <w:proofErr w:type="gramStart"/>
      <w:r>
        <w:rPr>
          <w:lang w:eastAsia="ko-KR"/>
        </w:rPr>
        <w:t>[</w:t>
      </w:r>
      <w:r w:rsidR="00A50B32">
        <w:rPr>
          <w:rFonts w:hint="eastAsia"/>
          <w:lang w:eastAsia="ko-KR"/>
        </w:rPr>
        <w:t>6</w:t>
      </w:r>
      <w:r>
        <w:rPr>
          <w:lang w:eastAsia="ko-KR"/>
        </w:rPr>
        <w:t xml:space="preserve">] </w:t>
      </w:r>
      <w:r w:rsidR="00CB6ACB">
        <w:rPr>
          <w:rFonts w:hint="eastAsia"/>
          <w:lang w:eastAsia="ko-KR"/>
        </w:rPr>
        <w:t xml:space="preserve">F. </w:t>
      </w:r>
      <w:proofErr w:type="spellStart"/>
      <w:r w:rsidR="00CB6ACB">
        <w:rPr>
          <w:rFonts w:hint="eastAsia"/>
          <w:lang w:eastAsia="ko-KR"/>
        </w:rPr>
        <w:t>Bossen</w:t>
      </w:r>
      <w:proofErr w:type="spellEnd"/>
      <w:r w:rsidR="00CB6ACB">
        <w:rPr>
          <w:rFonts w:hint="eastAsia"/>
          <w:lang w:eastAsia="ko-KR"/>
        </w:rPr>
        <w:t xml:space="preserve">, </w:t>
      </w:r>
      <w:r w:rsidR="00CB6ACB">
        <w:rPr>
          <w:lang w:eastAsia="ko-KR"/>
        </w:rPr>
        <w:t>“</w:t>
      </w:r>
      <w:r w:rsidR="00CB6ACB">
        <w:rPr>
          <w:rFonts w:hint="eastAsia"/>
          <w:lang w:eastAsia="ko-KR"/>
        </w:rPr>
        <w:t>Common test conditions and software reference configurations,</w:t>
      </w:r>
      <w:r w:rsidR="00CB6ACB">
        <w:rPr>
          <w:lang w:eastAsia="ko-KR"/>
        </w:rPr>
        <w:t>”</w:t>
      </w:r>
      <w:r w:rsidR="00CB6ACB">
        <w:rPr>
          <w:rFonts w:hint="eastAsia"/>
          <w:lang w:eastAsia="ko-KR"/>
        </w:rPr>
        <w:t xml:space="preserve"> </w:t>
      </w:r>
      <w:r w:rsidRPr="00E12463">
        <w:rPr>
          <w:lang w:eastAsia="ko-KR"/>
        </w:rPr>
        <w:t>JCTVC-</w:t>
      </w:r>
      <w:r w:rsidR="00CB6ACB">
        <w:rPr>
          <w:rFonts w:hint="eastAsia"/>
          <w:lang w:eastAsia="ko-KR"/>
        </w:rPr>
        <w:t>F900</w:t>
      </w:r>
      <w:r w:rsidR="00CB6ACB" w:rsidRPr="00E12463">
        <w:rPr>
          <w:lang w:eastAsia="ko-KR"/>
        </w:rPr>
        <w:t xml:space="preserve">, </w:t>
      </w:r>
      <w:r w:rsidR="00CB6ACB">
        <w:rPr>
          <w:rFonts w:hint="eastAsia"/>
          <w:lang w:eastAsia="ko-KR"/>
        </w:rPr>
        <w:t>Torino, IT, July 2011</w:t>
      </w:r>
      <w:r w:rsidR="00CB6ACB" w:rsidRPr="00E12463">
        <w:rPr>
          <w:lang w:eastAsia="ko-KR"/>
        </w:rPr>
        <w:t>.</w:t>
      </w:r>
      <w:proofErr w:type="gramEnd"/>
    </w:p>
    <w:p w:rsidR="00E54C3E" w:rsidRPr="006D5835" w:rsidRDefault="00E54C3E" w:rsidP="00E54C3E">
      <w:pPr>
        <w:jc w:val="both"/>
        <w:rPr>
          <w:szCs w:val="22"/>
          <w:lang w:eastAsia="ko-KR"/>
        </w:rPr>
      </w:pPr>
    </w:p>
    <w:p w:rsidR="00E54C3E" w:rsidRPr="00E54C3E" w:rsidRDefault="00E54C3E" w:rsidP="00E54C3E">
      <w:pPr>
        <w:pStyle w:val="1"/>
      </w:pPr>
      <w:r>
        <w:rPr>
          <w:rFonts w:hint="eastAsia"/>
          <w:lang w:eastAsia="ko-KR"/>
        </w:rPr>
        <w:lastRenderedPageBreak/>
        <w:t>Patent right declaration(s)</w:t>
      </w:r>
    </w:p>
    <w:p w:rsidR="00E54C3E" w:rsidRPr="009234A5" w:rsidRDefault="00E54C3E" w:rsidP="00E54C3E">
      <w:pPr>
        <w:jc w:val="both"/>
        <w:rPr>
          <w:szCs w:val="22"/>
        </w:rPr>
      </w:pPr>
      <w:proofErr w:type="spellStart"/>
      <w:r>
        <w:rPr>
          <w:b/>
          <w:bCs/>
          <w:lang w:eastAsia="ko-KR"/>
        </w:rPr>
        <w:t>Sungkyunkwan</w:t>
      </w:r>
      <w:proofErr w:type="spellEnd"/>
      <w:r>
        <w:rPr>
          <w:b/>
          <w:bCs/>
          <w:lang w:eastAsia="ko-KR"/>
        </w:rPr>
        <w:t xml:space="preserve"> University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E54C3E" w:rsidRPr="00E54C3E" w:rsidRDefault="00E54C3E" w:rsidP="00E54C3E">
      <w:pPr>
        <w:jc w:val="both"/>
        <w:rPr>
          <w:szCs w:val="22"/>
          <w:lang w:eastAsia="ko-KR"/>
        </w:rPr>
      </w:pPr>
    </w:p>
    <w:sectPr w:rsidR="00E54C3E" w:rsidRPr="00E54C3E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E7E" w:rsidRDefault="00493E7E">
      <w:r>
        <w:separator/>
      </w:r>
    </w:p>
  </w:endnote>
  <w:endnote w:type="continuationSeparator" w:id="0">
    <w:p w:rsidR="00493E7E" w:rsidRDefault="00493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82C" w:rsidRDefault="0045582C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115B2">
      <w:rPr>
        <w:rStyle w:val="a5"/>
      </w:rPr>
      <w:fldChar w:fldCharType="begin"/>
    </w:r>
    <w:r>
      <w:rPr>
        <w:rStyle w:val="a5"/>
      </w:rPr>
      <w:instrText xml:space="preserve"> PAGE </w:instrText>
    </w:r>
    <w:r w:rsidR="003115B2">
      <w:rPr>
        <w:rStyle w:val="a5"/>
      </w:rPr>
      <w:fldChar w:fldCharType="separate"/>
    </w:r>
    <w:r w:rsidR="00830717">
      <w:rPr>
        <w:rStyle w:val="a5"/>
        <w:noProof/>
      </w:rPr>
      <w:t>6</w:t>
    </w:r>
    <w:r w:rsidR="003115B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115B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115B2">
      <w:rPr>
        <w:rStyle w:val="a5"/>
      </w:rPr>
      <w:fldChar w:fldCharType="separate"/>
    </w:r>
    <w:r w:rsidR="00830717">
      <w:rPr>
        <w:rStyle w:val="a5"/>
        <w:noProof/>
      </w:rPr>
      <w:t>2011-11-10</w:t>
    </w:r>
    <w:r w:rsidR="003115B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E7E" w:rsidRDefault="00493E7E">
      <w:r>
        <w:separator/>
      </w:r>
    </w:p>
  </w:footnote>
  <w:footnote w:type="continuationSeparator" w:id="0">
    <w:p w:rsidR="00493E7E" w:rsidRDefault="00493E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2A5F"/>
    <w:rsid w:val="000458BC"/>
    <w:rsid w:val="00045C41"/>
    <w:rsid w:val="00046C03"/>
    <w:rsid w:val="00056DB0"/>
    <w:rsid w:val="0007614F"/>
    <w:rsid w:val="000B0527"/>
    <w:rsid w:val="000B1C6B"/>
    <w:rsid w:val="000B4593"/>
    <w:rsid w:val="000C09AC"/>
    <w:rsid w:val="000D0A02"/>
    <w:rsid w:val="000D790F"/>
    <w:rsid w:val="000E00F3"/>
    <w:rsid w:val="000F158C"/>
    <w:rsid w:val="000F6DEE"/>
    <w:rsid w:val="001022AA"/>
    <w:rsid w:val="00102F3D"/>
    <w:rsid w:val="00112B81"/>
    <w:rsid w:val="0012060B"/>
    <w:rsid w:val="00124E38"/>
    <w:rsid w:val="0012580B"/>
    <w:rsid w:val="001315F7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6783A"/>
    <w:rsid w:val="00275BCF"/>
    <w:rsid w:val="00292257"/>
    <w:rsid w:val="002A54E0"/>
    <w:rsid w:val="002B1595"/>
    <w:rsid w:val="002B191D"/>
    <w:rsid w:val="002B792A"/>
    <w:rsid w:val="002C5D18"/>
    <w:rsid w:val="002D0AF6"/>
    <w:rsid w:val="002D731E"/>
    <w:rsid w:val="002E384A"/>
    <w:rsid w:val="002F164D"/>
    <w:rsid w:val="002F7C48"/>
    <w:rsid w:val="00306206"/>
    <w:rsid w:val="003115B2"/>
    <w:rsid w:val="00317D85"/>
    <w:rsid w:val="00327C56"/>
    <w:rsid w:val="003315A1"/>
    <w:rsid w:val="003373EC"/>
    <w:rsid w:val="00342FF4"/>
    <w:rsid w:val="00347E32"/>
    <w:rsid w:val="003706CC"/>
    <w:rsid w:val="003A2D8E"/>
    <w:rsid w:val="003C20E4"/>
    <w:rsid w:val="003E6F90"/>
    <w:rsid w:val="003E7DBB"/>
    <w:rsid w:val="003F5D0F"/>
    <w:rsid w:val="0040019E"/>
    <w:rsid w:val="004035B1"/>
    <w:rsid w:val="00414101"/>
    <w:rsid w:val="00426611"/>
    <w:rsid w:val="004272E4"/>
    <w:rsid w:val="00433DDB"/>
    <w:rsid w:val="00436237"/>
    <w:rsid w:val="0043741A"/>
    <w:rsid w:val="00437619"/>
    <w:rsid w:val="0045305F"/>
    <w:rsid w:val="0045582C"/>
    <w:rsid w:val="00473586"/>
    <w:rsid w:val="0049378B"/>
    <w:rsid w:val="00493E7E"/>
    <w:rsid w:val="004A2A63"/>
    <w:rsid w:val="004B210C"/>
    <w:rsid w:val="004B7870"/>
    <w:rsid w:val="004D405F"/>
    <w:rsid w:val="004E4F4F"/>
    <w:rsid w:val="004E6789"/>
    <w:rsid w:val="004F11F1"/>
    <w:rsid w:val="004F3E50"/>
    <w:rsid w:val="004F61E3"/>
    <w:rsid w:val="0051015C"/>
    <w:rsid w:val="005107C1"/>
    <w:rsid w:val="00514454"/>
    <w:rsid w:val="00516CF1"/>
    <w:rsid w:val="00531AE9"/>
    <w:rsid w:val="00537B99"/>
    <w:rsid w:val="0055029C"/>
    <w:rsid w:val="00550A66"/>
    <w:rsid w:val="00567EC7"/>
    <w:rsid w:val="00570013"/>
    <w:rsid w:val="005801A2"/>
    <w:rsid w:val="005952A5"/>
    <w:rsid w:val="005A33A1"/>
    <w:rsid w:val="005A6C58"/>
    <w:rsid w:val="005B1B88"/>
    <w:rsid w:val="005B292C"/>
    <w:rsid w:val="005C385F"/>
    <w:rsid w:val="005E0B26"/>
    <w:rsid w:val="005F6F1B"/>
    <w:rsid w:val="00605471"/>
    <w:rsid w:val="00624B33"/>
    <w:rsid w:val="00630AA2"/>
    <w:rsid w:val="00646707"/>
    <w:rsid w:val="00655009"/>
    <w:rsid w:val="00662E58"/>
    <w:rsid w:val="00664DCF"/>
    <w:rsid w:val="006804AF"/>
    <w:rsid w:val="006811D0"/>
    <w:rsid w:val="00685F32"/>
    <w:rsid w:val="0069409B"/>
    <w:rsid w:val="006C5D39"/>
    <w:rsid w:val="006D5835"/>
    <w:rsid w:val="006E0F1B"/>
    <w:rsid w:val="006E2810"/>
    <w:rsid w:val="006E5417"/>
    <w:rsid w:val="00712F60"/>
    <w:rsid w:val="00720E3B"/>
    <w:rsid w:val="00745F6B"/>
    <w:rsid w:val="0075585E"/>
    <w:rsid w:val="00760DEA"/>
    <w:rsid w:val="00770571"/>
    <w:rsid w:val="007768FF"/>
    <w:rsid w:val="007824D3"/>
    <w:rsid w:val="00796EE3"/>
    <w:rsid w:val="007A7D29"/>
    <w:rsid w:val="007B4AB8"/>
    <w:rsid w:val="007C5428"/>
    <w:rsid w:val="007D05CB"/>
    <w:rsid w:val="007D5D6A"/>
    <w:rsid w:val="007F1F8B"/>
    <w:rsid w:val="007F67A1"/>
    <w:rsid w:val="008206C8"/>
    <w:rsid w:val="00830717"/>
    <w:rsid w:val="0083619C"/>
    <w:rsid w:val="00874A6C"/>
    <w:rsid w:val="00876C65"/>
    <w:rsid w:val="008811C4"/>
    <w:rsid w:val="008A4B4C"/>
    <w:rsid w:val="008A7274"/>
    <w:rsid w:val="008C239F"/>
    <w:rsid w:val="008E480C"/>
    <w:rsid w:val="009040F3"/>
    <w:rsid w:val="00907757"/>
    <w:rsid w:val="009212B0"/>
    <w:rsid w:val="009234A5"/>
    <w:rsid w:val="009336F7"/>
    <w:rsid w:val="009374A7"/>
    <w:rsid w:val="0098551D"/>
    <w:rsid w:val="0099518F"/>
    <w:rsid w:val="00996F4B"/>
    <w:rsid w:val="009A523D"/>
    <w:rsid w:val="009F046A"/>
    <w:rsid w:val="009F496B"/>
    <w:rsid w:val="00A01439"/>
    <w:rsid w:val="00A02E61"/>
    <w:rsid w:val="00A05CFF"/>
    <w:rsid w:val="00A164C1"/>
    <w:rsid w:val="00A50B32"/>
    <w:rsid w:val="00A56B97"/>
    <w:rsid w:val="00A6093D"/>
    <w:rsid w:val="00A76A6D"/>
    <w:rsid w:val="00A83253"/>
    <w:rsid w:val="00A9675F"/>
    <w:rsid w:val="00AA6E84"/>
    <w:rsid w:val="00AC1563"/>
    <w:rsid w:val="00AE341B"/>
    <w:rsid w:val="00AE6412"/>
    <w:rsid w:val="00AE6B1E"/>
    <w:rsid w:val="00B07CA7"/>
    <w:rsid w:val="00B1279A"/>
    <w:rsid w:val="00B266C1"/>
    <w:rsid w:val="00B5222E"/>
    <w:rsid w:val="00B600B1"/>
    <w:rsid w:val="00B61C96"/>
    <w:rsid w:val="00B73A2A"/>
    <w:rsid w:val="00B85B80"/>
    <w:rsid w:val="00B91744"/>
    <w:rsid w:val="00B94B06"/>
    <w:rsid w:val="00B94C28"/>
    <w:rsid w:val="00B968C3"/>
    <w:rsid w:val="00BA7548"/>
    <w:rsid w:val="00BA75C8"/>
    <w:rsid w:val="00BC10BA"/>
    <w:rsid w:val="00BC5AFD"/>
    <w:rsid w:val="00BD54D3"/>
    <w:rsid w:val="00BF38C6"/>
    <w:rsid w:val="00BF524D"/>
    <w:rsid w:val="00C04F43"/>
    <w:rsid w:val="00C0609D"/>
    <w:rsid w:val="00C115AB"/>
    <w:rsid w:val="00C138EE"/>
    <w:rsid w:val="00C30249"/>
    <w:rsid w:val="00C30E99"/>
    <w:rsid w:val="00C3723B"/>
    <w:rsid w:val="00C606C9"/>
    <w:rsid w:val="00C626C1"/>
    <w:rsid w:val="00C67C13"/>
    <w:rsid w:val="00C80A99"/>
    <w:rsid w:val="00C90650"/>
    <w:rsid w:val="00C97D78"/>
    <w:rsid w:val="00CB66FC"/>
    <w:rsid w:val="00CB6ACB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9144D"/>
    <w:rsid w:val="00D95BF7"/>
    <w:rsid w:val="00DA7887"/>
    <w:rsid w:val="00DB2C26"/>
    <w:rsid w:val="00DC7F70"/>
    <w:rsid w:val="00DE6B43"/>
    <w:rsid w:val="00DE71CD"/>
    <w:rsid w:val="00DF1028"/>
    <w:rsid w:val="00E022B5"/>
    <w:rsid w:val="00E11923"/>
    <w:rsid w:val="00E262D4"/>
    <w:rsid w:val="00E36250"/>
    <w:rsid w:val="00E54511"/>
    <w:rsid w:val="00E54C3E"/>
    <w:rsid w:val="00E61DAC"/>
    <w:rsid w:val="00E63C2D"/>
    <w:rsid w:val="00E70BF9"/>
    <w:rsid w:val="00E74567"/>
    <w:rsid w:val="00E75FE3"/>
    <w:rsid w:val="00E90B75"/>
    <w:rsid w:val="00E9206C"/>
    <w:rsid w:val="00EB2119"/>
    <w:rsid w:val="00EB7AB1"/>
    <w:rsid w:val="00ED5554"/>
    <w:rsid w:val="00EF48CC"/>
    <w:rsid w:val="00F21DE8"/>
    <w:rsid w:val="00F6469C"/>
    <w:rsid w:val="00F73032"/>
    <w:rsid w:val="00F80323"/>
    <w:rsid w:val="00F848FC"/>
    <w:rsid w:val="00F86BD0"/>
    <w:rsid w:val="00F9282A"/>
    <w:rsid w:val="00F96BAD"/>
    <w:rsid w:val="00FB0E84"/>
    <w:rsid w:val="00FC4E68"/>
    <w:rsid w:val="00FD01C2"/>
    <w:rsid w:val="00FD5459"/>
    <w:rsid w:val="00FF0CE3"/>
    <w:rsid w:val="00FF0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F38C6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F38C6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F38C6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gsctc1">
    <w:name w:val="gs_ctc1"/>
    <w:basedOn w:val="a0"/>
    <w:rsid w:val="0043741A"/>
    <w:rPr>
      <w:b/>
      <w:bCs/>
      <w:color w:val="0000CC"/>
      <w:sz w:val="20"/>
      <w:szCs w:val="20"/>
    </w:rPr>
  </w:style>
  <w:style w:type="character" w:customStyle="1" w:styleId="gsggs1">
    <w:name w:val="gs_ggs1"/>
    <w:basedOn w:val="a0"/>
    <w:rsid w:val="0043741A"/>
  </w:style>
  <w:style w:type="character" w:customStyle="1" w:styleId="gsctg21">
    <w:name w:val="gs_ctg21"/>
    <w:basedOn w:val="a0"/>
    <w:rsid w:val="0043741A"/>
    <w:rPr>
      <w:b/>
      <w:bCs/>
      <w:sz w:val="24"/>
      <w:szCs w:val="24"/>
    </w:rPr>
  </w:style>
  <w:style w:type="character" w:customStyle="1" w:styleId="gsa1">
    <w:name w:val="gs_a1"/>
    <w:basedOn w:val="a0"/>
    <w:rsid w:val="0043741A"/>
    <w:rPr>
      <w:color w:val="008000"/>
    </w:rPr>
  </w:style>
  <w:style w:type="character" w:customStyle="1" w:styleId="gsfl">
    <w:name w:val="gs_fl"/>
    <w:basedOn w:val="a0"/>
    <w:rsid w:val="004374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4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7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7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14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6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hoiing@skku.edu" TargetMode="Externa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wkh12345@skku.edu" TargetMode="Externa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jh4759@skku.ed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theme" Target="theme/theme1.xml"/><Relationship Id="rId10" Type="http://schemas.openxmlformats.org/officeDocument/2006/relationships/hyperlink" Target="mailto:binbak1@ece.skku.ac.kr" TargetMode="External"/><Relationship Id="rId19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bjeon@skku.ed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3C3F82-4B3E-46E6-BE46-C5D04BF73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6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Digital Media Lab.</cp:lastModifiedBy>
  <cp:revision>23</cp:revision>
  <cp:lastPrinted>1601-01-01T00:00:00Z</cp:lastPrinted>
  <dcterms:created xsi:type="dcterms:W3CDTF">2011-11-08T16:54:00Z</dcterms:created>
  <dcterms:modified xsi:type="dcterms:W3CDTF">2011-11-10T09:40:00Z</dcterms:modified>
</cp:coreProperties>
</file>