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3C" w:rsidRPr="00210652" w:rsidRDefault="0053373C" w:rsidP="0053373C">
      <w:pPr>
        <w:pStyle w:val="Heading3"/>
        <w:numPr>
          <w:ilvl w:val="2"/>
          <w:numId w:val="2"/>
        </w:numPr>
        <w:rPr>
          <w:ins w:id="0" w:author="P. Silcock" w:date="2011-11-18T10:55:00Z"/>
        </w:rPr>
      </w:pPr>
      <w:bookmarkStart w:id="1" w:name="_Ref304811064"/>
      <w:ins w:id="2" w:author="P. Silcock" w:date="2011-11-18T10:55:00Z">
        <w:r>
          <w:t>Vertical hybrid</w:t>
        </w:r>
        <w:r w:rsidRPr="00210652">
          <w:t xml:space="preserve"> diagonal scanning array initiali</w:t>
        </w:r>
        <w:r w:rsidRPr="00210652">
          <w:rPr>
            <w:lang w:eastAsia="ko-KR"/>
          </w:rPr>
          <w:t>s</w:t>
        </w:r>
        <w:r w:rsidRPr="00210652">
          <w:t>ation process</w:t>
        </w:r>
        <w:bookmarkEnd w:id="1"/>
      </w:ins>
    </w:p>
    <w:p w:rsidR="0053373C" w:rsidRPr="00210652" w:rsidRDefault="0053373C" w:rsidP="0053373C">
      <w:pPr>
        <w:rPr>
          <w:ins w:id="3" w:author="P. Silcock" w:date="2011-11-18T10:55:00Z"/>
        </w:rPr>
      </w:pPr>
      <w:ins w:id="4" w:author="P. Silcock" w:date="2011-11-18T10:55:00Z">
        <w:r w:rsidRPr="00210652">
          <w:t xml:space="preserve">Input to this process is a block size </w:t>
        </w:r>
        <w:proofErr w:type="spellStart"/>
        <w:r>
          <w:t>blkSize</w:t>
        </w:r>
        <w:proofErr w:type="spellEnd"/>
        <w:r>
          <w:t>.</w:t>
        </w:r>
      </w:ins>
    </w:p>
    <w:p w:rsidR="0053373C" w:rsidRPr="00210652" w:rsidRDefault="0053373C" w:rsidP="0053373C">
      <w:pPr>
        <w:rPr>
          <w:ins w:id="5" w:author="P. Silcock" w:date="2011-11-18T10:55:00Z"/>
        </w:rPr>
      </w:pPr>
      <w:ins w:id="6" w:author="P. Silcock" w:date="2011-11-18T10:55:00Z">
        <w:r w:rsidRPr="00210652">
          <w:t xml:space="preserve">Output of this process is the array </w:t>
        </w:r>
      </w:ins>
      <w:proofErr w:type="spellStart"/>
      <w:proofErr w:type="gramStart"/>
      <w:ins w:id="7" w:author="P. Silcock" w:date="2011-11-18T10:59:00Z">
        <w:r w:rsidR="00EA1AC2">
          <w:t>VertHybScan</w:t>
        </w:r>
      </w:ins>
      <w:proofErr w:type="spellEnd"/>
      <w:ins w:id="8" w:author="P. Silcock" w:date="2011-11-18T10:55:00Z">
        <w:r w:rsidRPr="00210652">
          <w:t>[</w:t>
        </w:r>
        <w:proofErr w:type="gramEnd"/>
        <w:r w:rsidRPr="00210652">
          <w:t xml:space="preserve"> pos ][ comp ]. The array index pos specify the scan position ranging from 0 to </w:t>
        </w:r>
        <w:proofErr w:type="gramStart"/>
        <w:r w:rsidRPr="00210652">
          <w:t>( </w:t>
        </w:r>
        <w:proofErr w:type="spellStart"/>
        <w:r>
          <w:t>blkSize</w:t>
        </w:r>
        <w:proofErr w:type="spellEnd"/>
        <w:proofErr w:type="gramEnd"/>
        <w:r>
          <w:t>*</w:t>
        </w:r>
        <w:proofErr w:type="spellStart"/>
        <w:r>
          <w:t>blkSize</w:t>
        </w:r>
        <w:proofErr w:type="spellEnd"/>
        <w:r w:rsidRPr="00210652">
          <w:t> ) − 1. The array index comp equal to 0 specifies the horizontal component and the array index</w:t>
        </w:r>
        <w:r>
          <w:t>,</w:t>
        </w:r>
        <w:r w:rsidRPr="00210652">
          <w:t xml:space="preserve"> comp equal to 1 specifies the vertical component. </w:t>
        </w:r>
      </w:ins>
    </w:p>
    <w:p w:rsidR="0053373C" w:rsidRDefault="00EA1AC2" w:rsidP="0053373C">
      <w:pPr>
        <w:ind w:left="810"/>
        <w:jc w:val="left"/>
        <w:rPr>
          <w:ins w:id="9" w:author="P. Silcock" w:date="2011-11-18T10:55:00Z"/>
        </w:rPr>
      </w:pPr>
      <w:proofErr w:type="spellStart"/>
      <w:ins w:id="10" w:author="P. Silcock" w:date="2011-11-18T10:59:00Z">
        <w:r>
          <w:t>VertHybScan</w:t>
        </w:r>
      </w:ins>
      <w:proofErr w:type="spellEnd"/>
      <w:ins w:id="11" w:author="P. Silcock" w:date="2011-11-18T10:55:00Z">
        <w:r w:rsidR="0053373C" w:rsidRPr="00210652">
          <w:t xml:space="preserve"> [ 0 ][ 0 ]  =  0</w:t>
        </w:r>
        <w:r w:rsidR="0053373C" w:rsidRPr="00210652">
          <w:br/>
        </w:r>
      </w:ins>
      <w:proofErr w:type="spellStart"/>
      <w:ins w:id="12" w:author="P. Silcock" w:date="2011-11-18T10:59:00Z">
        <w:r>
          <w:t>VertHybScan</w:t>
        </w:r>
      </w:ins>
      <w:proofErr w:type="spellEnd"/>
      <w:ins w:id="13" w:author="P. Silcock" w:date="2011-11-18T10:55:00Z">
        <w:r w:rsidR="0053373C" w:rsidRPr="00210652">
          <w:t xml:space="preserve"> [ 0 ][ 1 </w:t>
        </w:r>
        <w:r w:rsidR="0053373C">
          <w:t>]  =  0</w:t>
        </w:r>
        <w:r w:rsidR="0053373C">
          <w:br/>
        </w:r>
        <w:proofErr w:type="spellStart"/>
        <w:r w:rsidR="0053373C">
          <w:t>i</w:t>
        </w:r>
        <w:proofErr w:type="spellEnd"/>
        <w:r w:rsidR="0053373C">
          <w:t xml:space="preserve">  =  1</w:t>
        </w:r>
        <w:r w:rsidR="0053373C">
          <w:br/>
          <w:t>x  =  0</w:t>
        </w:r>
        <w:r w:rsidR="0053373C">
          <w:br/>
          <w:t>y  =  1</w:t>
        </w:r>
        <w:r w:rsidR="0053373C">
          <w:br/>
          <w:t xml:space="preserve">while( x==0 ) </w:t>
        </w:r>
        <w:r w:rsidR="0053373C" w:rsidRPr="00210652">
          <w:br/>
        </w:r>
        <w:r w:rsidR="0053373C"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14" w:author="P. Silcock" w:date="2011-11-18T10:55:00Z"/>
        </w:rPr>
      </w:pPr>
      <w:ins w:id="15" w:author="P. Silcock" w:date="2011-11-18T10:55:00Z">
        <w:r w:rsidRPr="00210652">
          <w:tab/>
        </w:r>
      </w:ins>
      <w:proofErr w:type="spellStart"/>
      <w:ins w:id="16" w:author="P. Silcock" w:date="2011-11-18T10:59:00Z">
        <w:r w:rsidR="00EA1AC2">
          <w:t>VertHybScan</w:t>
        </w:r>
      </w:ins>
      <w:proofErr w:type="spellEnd"/>
      <w:proofErr w:type="gramStart"/>
      <w:ins w:id="17" w:author="P. Silcock" w:date="2011-11-18T10:55:00Z">
        <w:r>
          <w:t xml:space="preserve">[ </w:t>
        </w:r>
        <w:proofErr w:type="spellStart"/>
        <w:r>
          <w:t>i</w:t>
        </w:r>
        <w:proofErr w:type="spellEnd"/>
        <w:proofErr w:type="gramEnd"/>
        <w:r>
          <w:t xml:space="preserve"> ][ 0 ] = x</w:t>
        </w:r>
      </w:ins>
    </w:p>
    <w:p w:rsidR="0053373C" w:rsidRDefault="0053373C" w:rsidP="0053373C">
      <w:pPr>
        <w:spacing w:before="0"/>
        <w:ind w:left="811"/>
        <w:jc w:val="left"/>
        <w:rPr>
          <w:ins w:id="18" w:author="P. Silcock" w:date="2011-11-18T10:55:00Z"/>
        </w:rPr>
      </w:pPr>
      <w:ins w:id="19" w:author="P. Silcock" w:date="2011-11-18T10:55:00Z">
        <w:r>
          <w:tab/>
        </w:r>
      </w:ins>
      <w:proofErr w:type="spellStart"/>
      <w:ins w:id="20" w:author="P. Silcock" w:date="2011-11-18T10:59:00Z">
        <w:r w:rsidR="00EA1AC2">
          <w:t>VertHybScan</w:t>
        </w:r>
      </w:ins>
      <w:proofErr w:type="spellEnd"/>
      <w:proofErr w:type="gramStart"/>
      <w:ins w:id="21" w:author="P. Silcock" w:date="2011-11-18T10:55:00Z">
        <w:r>
          <w:t xml:space="preserve">[ </w:t>
        </w:r>
        <w:proofErr w:type="spellStart"/>
        <w:r>
          <w:t>i</w:t>
        </w:r>
        <w:proofErr w:type="spellEnd"/>
        <w:proofErr w:type="gramEnd"/>
        <w:r>
          <w:t xml:space="preserve"> ][ 1 ] = </w:t>
        </w:r>
      </w:ins>
      <w:ins w:id="22" w:author="P. Silcock" w:date="2011-11-18T11:18:00Z">
        <w:r w:rsidR="003F29C8">
          <w:t>y</w:t>
        </w:r>
      </w:ins>
    </w:p>
    <w:p w:rsidR="0053373C" w:rsidRDefault="0053373C" w:rsidP="0053373C">
      <w:pPr>
        <w:spacing w:before="0"/>
        <w:ind w:left="811"/>
        <w:jc w:val="left"/>
        <w:rPr>
          <w:ins w:id="23" w:author="P. Silcock" w:date="2011-11-18T11:18:00Z"/>
        </w:rPr>
      </w:pPr>
      <w:ins w:id="24" w:author="P. Silcock" w:date="2011-11-18T10:55:00Z">
        <w:r>
          <w:tab/>
        </w:r>
      </w:ins>
      <w:proofErr w:type="gramStart"/>
      <w:ins w:id="25" w:author="P. Silcock" w:date="2011-11-18T11:18:00Z">
        <w:r w:rsidR="003F29C8">
          <w:t>y</w:t>
        </w:r>
        <w:proofErr w:type="gramEnd"/>
        <w:r w:rsidR="003F29C8">
          <w:t>++</w:t>
        </w:r>
      </w:ins>
    </w:p>
    <w:p w:rsidR="003F29C8" w:rsidRDefault="003F29C8" w:rsidP="0053373C">
      <w:pPr>
        <w:spacing w:before="0"/>
        <w:ind w:left="811"/>
        <w:jc w:val="left"/>
        <w:rPr>
          <w:ins w:id="26" w:author="P. Silcock" w:date="2011-11-18T10:55:00Z"/>
        </w:rPr>
      </w:pPr>
      <w:ins w:id="27" w:author="P. Silcock" w:date="2011-11-18T11:18:00Z">
        <w:r>
          <w:tab/>
        </w:r>
        <w:proofErr w:type="spellStart"/>
        <w:r>
          <w:t>i</w:t>
        </w:r>
        <w:proofErr w:type="spellEnd"/>
        <w:r>
          <w:t>=y</w:t>
        </w:r>
      </w:ins>
    </w:p>
    <w:p w:rsidR="0053373C" w:rsidRDefault="00F3361E" w:rsidP="0053373C">
      <w:pPr>
        <w:spacing w:before="0"/>
        <w:ind w:left="811"/>
        <w:jc w:val="left"/>
        <w:rPr>
          <w:ins w:id="28" w:author="P. Silcock" w:date="2011-11-18T10:55:00Z"/>
        </w:rPr>
      </w:pPr>
      <w:ins w:id="29" w:author="P. Silcock" w:date="2011-11-18T10:55:00Z">
        <w:r>
          <w:t xml:space="preserve">   </w:t>
        </w:r>
        <w:r>
          <w:tab/>
        </w:r>
        <w:proofErr w:type="gramStart"/>
        <w:r>
          <w:t>if</w:t>
        </w:r>
        <w:proofErr w:type="gramEnd"/>
        <w:r>
          <w:t xml:space="preserve"> ( y==</w:t>
        </w:r>
        <w:proofErr w:type="spellStart"/>
        <w:r>
          <w:t>blkSize</w:t>
        </w:r>
      </w:ins>
      <w:proofErr w:type="spellEnd"/>
      <w:ins w:id="30" w:author="P. Silcock" w:date="2011-11-18T11:19:00Z">
        <w:r>
          <w:t xml:space="preserve"> </w:t>
        </w:r>
      </w:ins>
      <w:ins w:id="31" w:author="P. Silcock" w:date="2011-11-18T10:55:00Z">
        <w:r w:rsidR="0053373C">
          <w:t>)</w:t>
        </w:r>
      </w:ins>
    </w:p>
    <w:p w:rsidR="0053373C" w:rsidRDefault="0053373C" w:rsidP="0053373C">
      <w:pPr>
        <w:spacing w:before="0"/>
        <w:ind w:left="811"/>
        <w:jc w:val="left"/>
        <w:rPr>
          <w:ins w:id="32" w:author="P. Silcock" w:date="2011-11-18T10:55:00Z"/>
        </w:rPr>
      </w:pPr>
      <w:ins w:id="33" w:author="P. Silcock" w:date="2011-11-18T10:55:00Z">
        <w:r>
          <w:tab/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34" w:author="P. Silcock" w:date="2011-11-18T10:55:00Z"/>
        </w:rPr>
      </w:pPr>
      <w:ins w:id="35" w:author="P. Silcock" w:date="2011-11-18T10:55:00Z">
        <w:r>
          <w:tab/>
        </w:r>
        <w:r>
          <w:tab/>
          <w:t>x=1</w:t>
        </w:r>
      </w:ins>
    </w:p>
    <w:p w:rsidR="0053373C" w:rsidRDefault="0053373C" w:rsidP="0053373C">
      <w:pPr>
        <w:spacing w:before="0"/>
        <w:ind w:left="811"/>
        <w:jc w:val="left"/>
        <w:rPr>
          <w:ins w:id="36" w:author="P. Silcock" w:date="2011-11-18T10:55:00Z"/>
        </w:rPr>
      </w:pPr>
      <w:ins w:id="37" w:author="P. Silcock" w:date="2011-11-18T10:55:00Z">
        <w:r>
          <w:tab/>
          <w:t>}</w:t>
        </w:r>
        <w:r w:rsidRPr="00210652">
          <w:br/>
        </w:r>
        <w:r>
          <w:t>}</w:t>
        </w:r>
      </w:ins>
    </w:p>
    <w:p w:rsidR="0053373C" w:rsidRDefault="0053373C" w:rsidP="0053373C">
      <w:pPr>
        <w:spacing w:before="0"/>
        <w:ind w:left="811"/>
        <w:jc w:val="left"/>
        <w:rPr>
          <w:ins w:id="38" w:author="P. Silcock" w:date="2011-11-18T10:55:00Z"/>
        </w:rPr>
      </w:pPr>
      <w:proofErr w:type="gramStart"/>
      <w:ins w:id="39" w:author="P. Silcock" w:date="2011-11-18T10:55:00Z">
        <w:r>
          <w:t>for</w:t>
        </w:r>
        <w:proofErr w:type="gramEnd"/>
        <w:r>
          <w:t xml:space="preserve"> (x=1; x&lt;</w:t>
        </w:r>
        <w:proofErr w:type="spellStart"/>
        <w:r>
          <w:t>blkSize</w:t>
        </w:r>
        <w:proofErr w:type="spellEnd"/>
        <w:r>
          <w:t>; x++)</w:t>
        </w:r>
      </w:ins>
    </w:p>
    <w:p w:rsidR="0053373C" w:rsidRDefault="0053373C" w:rsidP="0053373C">
      <w:pPr>
        <w:spacing w:before="0"/>
        <w:ind w:left="811"/>
        <w:jc w:val="left"/>
        <w:rPr>
          <w:ins w:id="40" w:author="P. Silcock" w:date="2011-11-18T10:55:00Z"/>
        </w:rPr>
      </w:pPr>
      <w:ins w:id="41" w:author="P. Silcock" w:date="2011-11-18T10:55:00Z">
        <w:r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42" w:author="P. Silcock" w:date="2011-11-18T10:55:00Z"/>
        </w:rPr>
      </w:pPr>
      <w:ins w:id="43" w:author="P. Silcock" w:date="2011-11-18T10:55:00Z">
        <w:r>
          <w:tab/>
        </w:r>
        <w:proofErr w:type="gramStart"/>
        <w:r>
          <w:t>for</w:t>
        </w:r>
        <w:proofErr w:type="gramEnd"/>
        <w:r>
          <w:t xml:space="preserve"> (y=0; y&lt;</w:t>
        </w:r>
        <w:proofErr w:type="spellStart"/>
        <w:r>
          <w:t>blkSize</w:t>
        </w:r>
        <w:proofErr w:type="spellEnd"/>
        <w:r>
          <w:t>; y++)</w:t>
        </w:r>
      </w:ins>
    </w:p>
    <w:p w:rsidR="0053373C" w:rsidRDefault="0053373C" w:rsidP="0053373C">
      <w:pPr>
        <w:spacing w:before="0"/>
        <w:ind w:left="811"/>
        <w:jc w:val="left"/>
        <w:rPr>
          <w:ins w:id="44" w:author="P. Silcock" w:date="2011-11-18T10:55:00Z"/>
        </w:rPr>
      </w:pPr>
      <w:ins w:id="45" w:author="P. Silcock" w:date="2011-11-18T10:55:00Z">
        <w:r>
          <w:tab/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46" w:author="P. Silcock" w:date="2011-11-18T10:55:00Z"/>
        </w:rPr>
      </w:pPr>
      <w:ins w:id="47" w:author="P. Silcock" w:date="2011-11-18T10:55:00Z">
        <w:r>
          <w:tab/>
        </w:r>
        <w:r>
          <w:tab/>
        </w:r>
        <w:proofErr w:type="spellStart"/>
        <w:proofErr w:type="gramStart"/>
        <w:r>
          <w:t>diagSum</w:t>
        </w:r>
        <w:proofErr w:type="spellEnd"/>
        <w:proofErr w:type="gramEnd"/>
        <w:r>
          <w:t xml:space="preserve"> = x + y</w:t>
        </w:r>
      </w:ins>
    </w:p>
    <w:p w:rsidR="0053373C" w:rsidRDefault="0053373C" w:rsidP="0053373C">
      <w:pPr>
        <w:spacing w:before="0"/>
        <w:ind w:left="811"/>
        <w:jc w:val="left"/>
        <w:rPr>
          <w:ins w:id="48" w:author="P. Silcock" w:date="2011-11-18T10:55:00Z"/>
        </w:rPr>
      </w:pPr>
      <w:ins w:id="49" w:author="P. Silcock" w:date="2011-11-18T10:55:00Z">
        <w:r>
          <w:t xml:space="preserve">   </w:t>
        </w:r>
        <w:r>
          <w:tab/>
        </w:r>
        <w:r>
          <w:tab/>
        </w:r>
        <w:proofErr w:type="gramStart"/>
        <w:r>
          <w:t>if</w:t>
        </w:r>
        <w:proofErr w:type="gramEnd"/>
        <w:r>
          <w:t xml:space="preserve"> (</w:t>
        </w:r>
        <w:proofErr w:type="spellStart"/>
        <w:r>
          <w:t>diagSum</w:t>
        </w:r>
        <w:proofErr w:type="spellEnd"/>
        <w:r>
          <w:t xml:space="preserve"> &lt; (blkSize-1))</w:t>
        </w:r>
      </w:ins>
    </w:p>
    <w:p w:rsidR="0053373C" w:rsidRDefault="0053373C" w:rsidP="0053373C">
      <w:pPr>
        <w:spacing w:before="0"/>
        <w:ind w:left="811"/>
        <w:jc w:val="left"/>
        <w:rPr>
          <w:ins w:id="50" w:author="P. Silcock" w:date="2011-11-18T10:55:00Z"/>
        </w:rPr>
      </w:pPr>
      <w:ins w:id="51" w:author="P. Silcock" w:date="2011-11-18T10:55:00Z">
        <w:r>
          <w:tab/>
        </w:r>
        <w:r>
          <w:tab/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52" w:author="P. Silcock" w:date="2011-11-18T10:55:00Z"/>
        </w:rPr>
      </w:pPr>
      <w:ins w:id="53" w:author="P. Silcock" w:date="2011-11-18T10:55:00Z">
        <w:r>
          <w:tab/>
        </w:r>
        <w:r>
          <w:tab/>
        </w:r>
        <w:r>
          <w:tab/>
        </w:r>
      </w:ins>
      <w:proofErr w:type="spellStart"/>
      <w:ins w:id="54" w:author="P. Silcock" w:date="2011-11-18T10:59:00Z">
        <w:r w:rsidR="00EA1AC2">
          <w:t>VertHybScan</w:t>
        </w:r>
      </w:ins>
      <w:proofErr w:type="spellEnd"/>
      <w:proofErr w:type="gramStart"/>
      <w:ins w:id="55" w:author="P. Silcock" w:date="2011-11-18T10:55:00Z">
        <w:r>
          <w:t xml:space="preserve">[ </w:t>
        </w:r>
        <w:proofErr w:type="spellStart"/>
        <w:r>
          <w:t>i</w:t>
        </w:r>
        <w:proofErr w:type="spellEnd"/>
        <w:proofErr w:type="gramEnd"/>
        <w:r>
          <w:t xml:space="preserve"> ] = </w:t>
        </w:r>
        <w:proofErr w:type="spellStart"/>
        <w:r>
          <w:t>DiagScan</w:t>
        </w:r>
        <w:proofErr w:type="spellEnd"/>
        <w:r>
          <w:t xml:space="preserve">[ </w:t>
        </w:r>
        <w:proofErr w:type="spellStart"/>
        <w:r>
          <w:t>i</w:t>
        </w:r>
        <w:proofErr w:type="spellEnd"/>
        <w:r>
          <w:t xml:space="preserve"> – (blkSize-1) + </w:t>
        </w:r>
        <w:proofErr w:type="spellStart"/>
        <w:r>
          <w:t>diagSum</w:t>
        </w:r>
        <w:proofErr w:type="spellEnd"/>
        <w:r>
          <w:t xml:space="preserve"> ]</w:t>
        </w:r>
      </w:ins>
    </w:p>
    <w:p w:rsidR="0053373C" w:rsidRDefault="0053373C" w:rsidP="0053373C">
      <w:pPr>
        <w:spacing w:before="0"/>
        <w:ind w:left="811"/>
        <w:jc w:val="left"/>
        <w:rPr>
          <w:ins w:id="56" w:author="P. Silcock" w:date="2011-11-18T10:55:00Z"/>
        </w:rPr>
      </w:pPr>
      <w:ins w:id="57" w:author="P. Silcock" w:date="2011-11-18T10:55:00Z">
        <w:r>
          <w:tab/>
        </w:r>
        <w:r>
          <w:tab/>
          <w:t>}</w:t>
        </w:r>
      </w:ins>
    </w:p>
    <w:p w:rsidR="0053373C" w:rsidRDefault="0053373C" w:rsidP="0053373C">
      <w:pPr>
        <w:spacing w:before="0"/>
        <w:ind w:left="811"/>
        <w:jc w:val="left"/>
        <w:rPr>
          <w:ins w:id="58" w:author="P. Silcock" w:date="2011-11-18T10:55:00Z"/>
        </w:rPr>
      </w:pPr>
      <w:ins w:id="59" w:author="P. Silcock" w:date="2011-11-18T10:55:00Z">
        <w:r>
          <w:tab/>
        </w:r>
        <w:r>
          <w:tab/>
        </w:r>
        <w:proofErr w:type="gramStart"/>
        <w:r>
          <w:t>else</w:t>
        </w:r>
        <w:proofErr w:type="gramEnd"/>
      </w:ins>
    </w:p>
    <w:p w:rsidR="0053373C" w:rsidRDefault="0053373C" w:rsidP="0053373C">
      <w:pPr>
        <w:spacing w:before="0"/>
        <w:ind w:left="811"/>
        <w:jc w:val="left"/>
        <w:rPr>
          <w:ins w:id="60" w:author="P. Silcock" w:date="2011-11-18T10:55:00Z"/>
        </w:rPr>
      </w:pPr>
      <w:ins w:id="61" w:author="P. Silcock" w:date="2011-11-18T10:55:00Z">
        <w:r>
          <w:tab/>
        </w:r>
        <w:r>
          <w:tab/>
          <w:t>{</w:t>
        </w:r>
      </w:ins>
    </w:p>
    <w:p w:rsidR="0053373C" w:rsidRDefault="0053373C" w:rsidP="0053373C">
      <w:pPr>
        <w:spacing w:before="0"/>
        <w:ind w:left="811"/>
        <w:jc w:val="left"/>
        <w:rPr>
          <w:ins w:id="62" w:author="P. Silcock" w:date="2011-11-18T10:55:00Z"/>
        </w:rPr>
      </w:pPr>
      <w:ins w:id="63" w:author="P. Silcock" w:date="2011-11-18T10:55:00Z">
        <w:r>
          <w:tab/>
        </w:r>
        <w:r>
          <w:tab/>
        </w:r>
        <w:r>
          <w:tab/>
        </w:r>
      </w:ins>
      <w:proofErr w:type="spellStart"/>
      <w:ins w:id="64" w:author="P. Silcock" w:date="2011-11-18T10:59:00Z">
        <w:r w:rsidR="00EA1AC2">
          <w:t>VertHybScan</w:t>
        </w:r>
      </w:ins>
      <w:proofErr w:type="spellEnd"/>
      <w:proofErr w:type="gramStart"/>
      <w:ins w:id="65" w:author="P. Silcock" w:date="2011-11-18T10:55:00Z">
        <w:r>
          <w:t xml:space="preserve">[ </w:t>
        </w:r>
        <w:proofErr w:type="spellStart"/>
        <w:r>
          <w:t>i</w:t>
        </w:r>
        <w:proofErr w:type="spellEnd"/>
        <w:proofErr w:type="gramEnd"/>
        <w:r>
          <w:t xml:space="preserve"> ] = </w:t>
        </w:r>
        <w:proofErr w:type="spellStart"/>
        <w:r>
          <w:t>DiagScan</w:t>
        </w:r>
        <w:proofErr w:type="spellEnd"/>
        <w:r>
          <w:t xml:space="preserve">[ </w:t>
        </w:r>
        <w:proofErr w:type="spellStart"/>
        <w:r>
          <w:t>i</w:t>
        </w:r>
        <w:proofErr w:type="spellEnd"/>
        <w:r>
          <w:t xml:space="preserve"> ]</w:t>
        </w:r>
      </w:ins>
    </w:p>
    <w:p w:rsidR="0053373C" w:rsidRDefault="0053373C" w:rsidP="0053373C">
      <w:pPr>
        <w:spacing w:before="0"/>
        <w:ind w:left="811"/>
        <w:jc w:val="left"/>
        <w:rPr>
          <w:ins w:id="66" w:author="P. Silcock" w:date="2011-11-18T10:55:00Z"/>
        </w:rPr>
      </w:pPr>
      <w:ins w:id="67" w:author="P. Silcock" w:date="2011-11-18T10:55:00Z">
        <w:r>
          <w:tab/>
        </w:r>
        <w:r>
          <w:tab/>
          <w:t>}</w:t>
        </w:r>
      </w:ins>
    </w:p>
    <w:p w:rsidR="0053373C" w:rsidRDefault="0053373C" w:rsidP="0053373C">
      <w:pPr>
        <w:spacing w:before="0"/>
        <w:ind w:left="811"/>
        <w:jc w:val="left"/>
        <w:rPr>
          <w:ins w:id="68" w:author="P. Silcock" w:date="2011-11-18T10:55:00Z"/>
        </w:rPr>
      </w:pPr>
      <w:ins w:id="69" w:author="P. Silcock" w:date="2011-11-18T10:55:00Z">
        <w:r>
          <w:tab/>
        </w:r>
        <w:r>
          <w:tab/>
        </w:r>
        <w:proofErr w:type="spellStart"/>
        <w:proofErr w:type="gramStart"/>
        <w:r>
          <w:t>i</w:t>
        </w:r>
        <w:proofErr w:type="spellEnd"/>
        <w:proofErr w:type="gramEnd"/>
        <w:r>
          <w:t>++</w:t>
        </w:r>
      </w:ins>
    </w:p>
    <w:p w:rsidR="0053373C" w:rsidRDefault="0053373C" w:rsidP="0053373C">
      <w:pPr>
        <w:spacing w:before="0"/>
        <w:ind w:left="811"/>
        <w:jc w:val="left"/>
        <w:rPr>
          <w:ins w:id="70" w:author="P. Silcock" w:date="2011-11-18T10:55:00Z"/>
        </w:rPr>
      </w:pPr>
      <w:ins w:id="71" w:author="P. Silcock" w:date="2011-11-18T10:55:00Z">
        <w:r>
          <w:tab/>
          <w:t>}</w:t>
        </w:r>
      </w:ins>
    </w:p>
    <w:p w:rsidR="0053373C" w:rsidRDefault="0053373C" w:rsidP="0053373C">
      <w:pPr>
        <w:rPr>
          <w:ins w:id="72" w:author="P. Silcock" w:date="2011-11-18T10:55:00Z"/>
        </w:rPr>
      </w:pPr>
      <w:ins w:id="73" w:author="P. Silcock" w:date="2011-11-18T10:55:00Z">
        <w:r>
          <w:tab/>
          <w:t>}</w:t>
        </w:r>
      </w:ins>
    </w:p>
    <w:p w:rsidR="000462A0" w:rsidRPr="00210652" w:rsidRDefault="000462A0" w:rsidP="000462A0">
      <w:pPr>
        <w:spacing w:before="0"/>
        <w:ind w:left="811"/>
        <w:jc w:val="left"/>
      </w:pPr>
      <w:r w:rsidRPr="00210652">
        <w:tab/>
      </w:r>
      <w:r w:rsidRPr="00210652">
        <w:tab/>
      </w:r>
      <w:r w:rsidRPr="00210652">
        <w:tab/>
      </w:r>
      <w:r w:rsidRPr="00210652">
        <w:tab/>
      </w:r>
    </w:p>
    <w:p w:rsidR="007008E0" w:rsidRPr="00210652" w:rsidRDefault="007008E0" w:rsidP="007008E0">
      <w:pPr>
        <w:pStyle w:val="Heading2"/>
        <w:numPr>
          <w:ilvl w:val="1"/>
          <w:numId w:val="5"/>
        </w:numPr>
      </w:pPr>
      <w:r w:rsidRPr="00210652">
        <w:t>Scanning order array initiali</w:t>
      </w:r>
      <w:r w:rsidRPr="00210652">
        <w:rPr>
          <w:lang w:eastAsia="ko-KR"/>
        </w:rPr>
        <w:t>s</w:t>
      </w:r>
      <w:r w:rsidRPr="00210652">
        <w:t>ation process</w:t>
      </w:r>
    </w:p>
    <w:p w:rsidR="007008E0" w:rsidRPr="00210652" w:rsidRDefault="007008E0" w:rsidP="007008E0">
      <w:r w:rsidRPr="00210652">
        <w:t xml:space="preserve">Input to this process is a block </w:t>
      </w:r>
      <w:proofErr w:type="spellStart"/>
      <w:r w:rsidRPr="00210652">
        <w:t>widthsize</w:t>
      </w:r>
      <w:proofErr w:type="spellEnd"/>
      <w:r w:rsidRPr="00210652">
        <w:t xml:space="preserve"> </w:t>
      </w:r>
      <w:proofErr w:type="spellStart"/>
      <w:r w:rsidRPr="00210652">
        <w:t>blkWidth</w:t>
      </w:r>
      <w:proofErr w:type="spellEnd"/>
      <w:r w:rsidRPr="00210652">
        <w:t xml:space="preserve"> and a block height </w:t>
      </w:r>
      <w:proofErr w:type="spellStart"/>
      <w:r w:rsidRPr="00210652">
        <w:t>blkHeight</w:t>
      </w:r>
      <w:proofErr w:type="spellEnd"/>
      <w:r w:rsidRPr="00210652">
        <w:t>.</w:t>
      </w:r>
    </w:p>
    <w:p w:rsidR="007008E0" w:rsidRPr="00210652" w:rsidRDefault="007008E0" w:rsidP="007008E0">
      <w:r w:rsidRPr="00210652">
        <w:t xml:space="preserve">Output of this process is the array </w:t>
      </w:r>
      <w:proofErr w:type="spellStart"/>
      <w:proofErr w:type="gramStart"/>
      <w:r w:rsidRPr="00210652">
        <w:t>ScanOrder</w:t>
      </w:r>
      <w:proofErr w:type="spellEnd"/>
      <w:r w:rsidRPr="00210652">
        <w:t>[</w:t>
      </w:r>
      <w:proofErr w:type="gramEnd"/>
      <w:r w:rsidRPr="00210652">
        <w:t> </w:t>
      </w:r>
      <w:proofErr w:type="spellStart"/>
      <w:r w:rsidRPr="00210652">
        <w:t>scanIdx</w:t>
      </w:r>
      <w:proofErr w:type="spellEnd"/>
      <w:r w:rsidRPr="00210652">
        <w:t xml:space="preserve"> ][ pos ][ comp ]. The array index </w:t>
      </w:r>
      <w:proofErr w:type="spellStart"/>
      <w:r w:rsidRPr="00210652">
        <w:t>scanIdx</w:t>
      </w:r>
      <w:proofErr w:type="spellEnd"/>
      <w:r w:rsidRPr="00210652">
        <w:t xml:space="preserve"> equal to 0 specifies a </w:t>
      </w:r>
      <w:proofErr w:type="spellStart"/>
      <w:r w:rsidRPr="00210652">
        <w:t>zig-zag</w:t>
      </w:r>
      <w:proofErr w:type="spellEnd"/>
      <w:r w:rsidRPr="00210652">
        <w:t xml:space="preserve"> scan as specified in </w:t>
      </w:r>
      <w:proofErr w:type="spellStart"/>
      <w:proofErr w:type="gramStart"/>
      <w:r w:rsidRPr="00210652">
        <w:t>subclause</w:t>
      </w:r>
      <w:proofErr w:type="spellEnd"/>
      <w:r w:rsidRPr="00210652">
        <w:t xml:space="preserve"> </w:t>
      </w:r>
      <w:proofErr w:type="gramEnd"/>
      <w:r w:rsidR="004C2C69" w:rsidRPr="00210652">
        <w:fldChar w:fldCharType="begin" w:fldLock="1"/>
      </w:r>
      <w:r w:rsidRPr="00210652">
        <w:instrText xml:space="preserve"> REF _Ref291019166 \r \h </w:instrText>
      </w:r>
      <w:r w:rsidR="004C2C69" w:rsidRPr="00210652">
        <w:fldChar w:fldCharType="separate"/>
      </w:r>
      <w:r w:rsidR="004C2C69" w:rsidRPr="00210652">
        <w:rPr>
          <w:b/>
          <w:bCs/>
        </w:rPr>
        <w:fldChar w:fldCharType="begin" w:fldLock="1"/>
      </w:r>
      <w:r w:rsidRPr="00210652">
        <w:instrText xml:space="preserve"> REF _Ref304811006 \r \h </w:instrText>
      </w:r>
      <w:r w:rsidR="004C2C69" w:rsidRPr="00210652">
        <w:rPr>
          <w:b/>
          <w:bCs/>
        </w:rPr>
      </w:r>
      <w:r w:rsidR="004C2C69" w:rsidRPr="00210652">
        <w:rPr>
          <w:b/>
          <w:bCs/>
        </w:rPr>
        <w:fldChar w:fldCharType="separate"/>
      </w:r>
      <w:r w:rsidRPr="00210652">
        <w:t>6.5.1</w:t>
      </w:r>
      <w:r w:rsidR="004C2C69" w:rsidRPr="00210652">
        <w:rPr>
          <w:b/>
          <w:bCs/>
        </w:rPr>
        <w:fldChar w:fldCharType="end"/>
      </w:r>
      <w:r w:rsidRPr="00210652">
        <w:rPr>
          <w:b/>
          <w:bCs/>
        </w:rPr>
        <w:t>.</w:t>
      </w:r>
      <w:r w:rsidR="004C2C69" w:rsidRPr="00210652">
        <w:fldChar w:fldCharType="end"/>
      </w:r>
      <w:r w:rsidRPr="00210652">
        <w:t xml:space="preserve"> </w:t>
      </w:r>
      <w:proofErr w:type="gramStart"/>
      <w:r w:rsidRPr="00210652">
        <w:t>with</w:t>
      </w:r>
      <w:proofErr w:type="gramEnd"/>
      <w:r w:rsidRPr="00210652">
        <w:t xml:space="preserve"> </w:t>
      </w:r>
      <w:proofErr w:type="spellStart"/>
      <w:r w:rsidRPr="00210652">
        <w:t>blkWidth</w:t>
      </w:r>
      <w:proofErr w:type="spellEnd"/>
      <w:r w:rsidRPr="00210652">
        <w:t xml:space="preserve"> and </w:t>
      </w:r>
      <w:proofErr w:type="spellStart"/>
      <w:r w:rsidRPr="00210652">
        <w:t>blkHeight</w:t>
      </w:r>
      <w:proofErr w:type="spellEnd"/>
      <w:r w:rsidRPr="00210652">
        <w:t xml:space="preserve"> as inputs, </w:t>
      </w:r>
      <w:proofErr w:type="spellStart"/>
      <w:r w:rsidRPr="00210652">
        <w:t>scanIdx</w:t>
      </w:r>
      <w:proofErr w:type="spellEnd"/>
      <w:r w:rsidRPr="00210652">
        <w:t xml:space="preserve"> equal to 1 specifies a horizontal scan, </w:t>
      </w:r>
      <w:proofErr w:type="spellStart"/>
      <w:r w:rsidRPr="00210652">
        <w:t>scanIdx</w:t>
      </w:r>
      <w:proofErr w:type="spellEnd"/>
      <w:r w:rsidRPr="00210652">
        <w:t xml:space="preserve"> equal to 2 specifies a vertical scan, </w:t>
      </w:r>
      <w:del w:id="74" w:author="P. Silcock" w:date="2011-11-18T10:52:00Z">
        <w:r w:rsidRPr="00210652" w:rsidDel="00DC514F">
          <w:delText xml:space="preserve">and </w:delText>
        </w:r>
      </w:del>
      <w:proofErr w:type="spellStart"/>
      <w:r w:rsidRPr="00210652">
        <w:t>scanIdx</w:t>
      </w:r>
      <w:proofErr w:type="spellEnd"/>
      <w:r w:rsidRPr="00210652">
        <w:t xml:space="preserve"> equal to 3 specifies an up-right diagonal scan </w:t>
      </w:r>
      <w:ins w:id="75" w:author="P. Silcock" w:date="2011-11-18T11:17:00Z">
        <w:r w:rsidR="00470813">
          <w:t xml:space="preserve">as specified </w:t>
        </w:r>
      </w:ins>
      <w:r w:rsidRPr="00210652">
        <w:t xml:space="preserve">in </w:t>
      </w:r>
      <w:proofErr w:type="spellStart"/>
      <w:r w:rsidRPr="00210652">
        <w:t>subclause</w:t>
      </w:r>
      <w:proofErr w:type="spellEnd"/>
      <w:r w:rsidRPr="00210652">
        <w:t xml:space="preserve"> </w:t>
      </w:r>
      <w:r w:rsidR="004C2C69" w:rsidRPr="00210652">
        <w:fldChar w:fldCharType="begin" w:fldLock="1"/>
      </w:r>
      <w:r w:rsidRPr="00210652">
        <w:instrText xml:space="preserve"> REF _Ref304811064 \r \h </w:instrText>
      </w:r>
      <w:r w:rsidR="004C2C69" w:rsidRPr="00210652">
        <w:fldChar w:fldCharType="separate"/>
      </w:r>
      <w:r w:rsidRPr="00210652">
        <w:t>6.5.2</w:t>
      </w:r>
      <w:r w:rsidR="004C2C69" w:rsidRPr="00210652">
        <w:fldChar w:fldCharType="end"/>
      </w:r>
      <w:ins w:id="76" w:author="P. Silcock" w:date="2011-11-18T10:52:00Z">
        <w:r w:rsidR="00DC514F">
          <w:t xml:space="preserve">, </w:t>
        </w:r>
        <w:proofErr w:type="spellStart"/>
        <w:r w:rsidR="00DC514F">
          <w:t>scanIdx</w:t>
        </w:r>
        <w:proofErr w:type="spellEnd"/>
        <w:r w:rsidR="00DC514F">
          <w:t xml:space="preserve"> equal to </w:t>
        </w:r>
      </w:ins>
      <w:ins w:id="77" w:author="P. Silcock" w:date="2011-11-18T10:53:00Z">
        <w:r w:rsidR="00DC514F">
          <w:t xml:space="preserve">4 specifies a horizontal hybrid scan and </w:t>
        </w:r>
        <w:proofErr w:type="spellStart"/>
        <w:r w:rsidR="00DC514F">
          <w:t>scanIdx</w:t>
        </w:r>
        <w:proofErr w:type="spellEnd"/>
        <w:r w:rsidR="00DC514F">
          <w:t xml:space="preserve"> equal to 5 specifies a vertical hybrid</w:t>
        </w:r>
      </w:ins>
      <w:ins w:id="78" w:author="P. Silcock" w:date="2011-11-18T10:54:00Z">
        <w:r w:rsidR="00DC514F">
          <w:t xml:space="preserve"> scan in </w:t>
        </w:r>
        <w:proofErr w:type="spellStart"/>
        <w:r w:rsidR="00DC514F">
          <w:t>subclause</w:t>
        </w:r>
        <w:proofErr w:type="spellEnd"/>
        <w:r w:rsidR="00DC514F">
          <w:t xml:space="preserve"> </w:t>
        </w:r>
      </w:ins>
      <w:ins w:id="79" w:author="P. Silcock" w:date="2011-11-18T10:55:00Z">
        <w:r w:rsidR="004C2C69">
          <w:fldChar w:fldCharType="begin"/>
        </w:r>
        <w:r w:rsidR="0053373C">
          <w:instrText xml:space="preserve"> REF _Ref304811064 \r \h </w:instrText>
        </w:r>
      </w:ins>
      <w:r w:rsidR="004C2C69">
        <w:fldChar w:fldCharType="separate"/>
      </w:r>
      <w:ins w:id="80" w:author="P. Silcock" w:date="2011-11-18T10:55:00Z">
        <w:r w:rsidR="0053373C">
          <w:t>6.5.3</w:t>
        </w:r>
        <w:r w:rsidR="004C2C69">
          <w:fldChar w:fldCharType="end"/>
        </w:r>
      </w:ins>
      <w:r w:rsidRPr="00210652">
        <w:t xml:space="preserve">. The array index pos specifies the scan position ranging from 0 to </w:t>
      </w:r>
      <w:proofErr w:type="gramStart"/>
      <w:r w:rsidRPr="00210652">
        <w:t>( </w:t>
      </w:r>
      <w:proofErr w:type="spellStart"/>
      <w:r w:rsidRPr="00210652">
        <w:t>blkWidth</w:t>
      </w:r>
      <w:proofErr w:type="spellEnd"/>
      <w:proofErr w:type="gramEnd"/>
      <w:r w:rsidRPr="00210652">
        <w:t> * </w:t>
      </w:r>
      <w:proofErr w:type="spellStart"/>
      <w:r w:rsidRPr="00210652">
        <w:t>blkHeight</w:t>
      </w:r>
      <w:proofErr w:type="spellEnd"/>
      <w:r w:rsidRPr="00210652">
        <w:t xml:space="preserve"> ) − 1. The array index comp equal to 0 specifies the horizontal component and the array index comp equal to 1 specifies the vertical component. The array </w:t>
      </w:r>
      <w:proofErr w:type="spellStart"/>
      <w:r w:rsidRPr="00210652">
        <w:t>ScanOrder</w:t>
      </w:r>
      <w:proofErr w:type="spellEnd"/>
      <w:r w:rsidRPr="00210652">
        <w:t xml:space="preserve"> is derived as follows.</w:t>
      </w:r>
    </w:p>
    <w:p w:rsidR="007008E0" w:rsidRPr="00210652" w:rsidRDefault="007008E0" w:rsidP="007008E0">
      <w:pPr>
        <w:keepNext/>
      </w:pPr>
      <w:r w:rsidRPr="00210652">
        <w:lastRenderedPageBreak/>
        <w:tab/>
      </w:r>
      <w:proofErr w:type="spellStart"/>
      <w:proofErr w:type="gramStart"/>
      <w:r w:rsidRPr="00210652">
        <w:t>ScanOrder</w:t>
      </w:r>
      <w:proofErr w:type="spellEnd"/>
      <w:r w:rsidRPr="00210652">
        <w:t>[</w:t>
      </w:r>
      <w:proofErr w:type="gramEnd"/>
      <w:r w:rsidRPr="00210652">
        <w:t xml:space="preserve">0] = </w:t>
      </w:r>
      <w:proofErr w:type="spellStart"/>
      <w:r w:rsidRPr="00210652">
        <w:t>ZigZag</w:t>
      </w:r>
      <w:proofErr w:type="spellEnd"/>
    </w:p>
    <w:p w:rsidR="007008E0" w:rsidRPr="00210652" w:rsidRDefault="007008E0" w:rsidP="007008E0">
      <w:pPr>
        <w:keepNext/>
        <w:keepLines/>
        <w:ind w:left="806"/>
        <w:jc w:val="left"/>
      </w:pPr>
      <w:proofErr w:type="spellStart"/>
      <w:r w:rsidRPr="00210652">
        <w:t>i</w:t>
      </w:r>
      <w:proofErr w:type="spellEnd"/>
      <w:r w:rsidRPr="00210652">
        <w:t xml:space="preserve">  =  0</w:t>
      </w:r>
      <w:r w:rsidRPr="00210652">
        <w:br/>
        <w:t>y  =  0</w:t>
      </w:r>
      <w:r w:rsidRPr="00210652">
        <w:br/>
        <w:t xml:space="preserve">while( y  &lt; </w:t>
      </w:r>
      <w:proofErr w:type="spellStart"/>
      <w:r w:rsidRPr="00210652">
        <w:t>blkHeight</w:t>
      </w:r>
      <w:proofErr w:type="spellEnd"/>
      <w:r w:rsidRPr="00210652">
        <w:t xml:space="preserve"> ) {</w:t>
      </w:r>
      <w:r w:rsidRPr="00210652">
        <w:br/>
      </w:r>
      <w:r w:rsidRPr="00210652">
        <w:tab/>
        <w:t>x  =  0</w:t>
      </w:r>
      <w:r w:rsidRPr="00210652">
        <w:br/>
      </w:r>
      <w:r w:rsidRPr="00210652">
        <w:tab/>
        <w:t xml:space="preserve">while( x  &lt;  </w:t>
      </w:r>
      <w:proofErr w:type="spellStart"/>
      <w:r w:rsidRPr="00210652">
        <w:t>blkWidth</w:t>
      </w:r>
      <w:proofErr w:type="spellEnd"/>
      <w:r w:rsidRPr="00210652">
        <w:t xml:space="preserve"> ) {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ScanOrder</w:t>
      </w:r>
      <w:proofErr w:type="spellEnd"/>
      <w:r w:rsidRPr="00210652">
        <w:t>[ 1 ][ </w:t>
      </w:r>
      <w:proofErr w:type="spellStart"/>
      <w:r w:rsidRPr="00210652">
        <w:t>i</w:t>
      </w:r>
      <w:proofErr w:type="spellEnd"/>
      <w:r w:rsidRPr="00210652">
        <w:t> ][ 0 ]  = x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ScanOrder</w:t>
      </w:r>
      <w:proofErr w:type="spellEnd"/>
      <w:r w:rsidRPr="00210652">
        <w:t>[ 1 ][ </w:t>
      </w:r>
      <w:proofErr w:type="spellStart"/>
      <w:r w:rsidRPr="00210652">
        <w:t>i</w:t>
      </w:r>
      <w:proofErr w:type="spellEnd"/>
      <w:r w:rsidRPr="00210652">
        <w:t> ][ 1 ]  = y</w:t>
      </w:r>
      <w:r w:rsidRPr="00210652">
        <w:br/>
      </w:r>
      <w:r w:rsidRPr="00210652">
        <w:tab/>
      </w:r>
      <w:r w:rsidRPr="00210652">
        <w:tab/>
        <w:t>x++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i</w:t>
      </w:r>
      <w:proofErr w:type="spellEnd"/>
      <w:r w:rsidRPr="00210652">
        <w:t>++</w:t>
      </w:r>
      <w:r w:rsidRPr="00210652">
        <w:br/>
      </w:r>
      <w:r w:rsidRPr="00210652">
        <w:tab/>
        <w:t>}</w:t>
      </w:r>
      <w:r w:rsidRPr="00210652">
        <w:br/>
      </w:r>
      <w:r w:rsidRPr="00210652">
        <w:tab/>
        <w:t>y++</w:t>
      </w:r>
      <w:r w:rsidRPr="00210652">
        <w:br/>
        <w:t>}</w:t>
      </w:r>
    </w:p>
    <w:p w:rsidR="007008E0" w:rsidRPr="00210652" w:rsidRDefault="007008E0" w:rsidP="007008E0">
      <w:pPr>
        <w:ind w:left="806"/>
        <w:jc w:val="left"/>
      </w:pPr>
      <w:proofErr w:type="spellStart"/>
      <w:r w:rsidRPr="00210652">
        <w:t>i</w:t>
      </w:r>
      <w:proofErr w:type="spellEnd"/>
      <w:r w:rsidRPr="00210652">
        <w:t xml:space="preserve">  =  0</w:t>
      </w:r>
      <w:r w:rsidRPr="00210652">
        <w:br/>
        <w:t>x  =  0</w:t>
      </w:r>
      <w:r w:rsidRPr="00210652">
        <w:br/>
        <w:t xml:space="preserve">while( x  &lt; </w:t>
      </w:r>
      <w:proofErr w:type="spellStart"/>
      <w:r w:rsidRPr="00210652">
        <w:t>blkWidth</w:t>
      </w:r>
      <w:proofErr w:type="spellEnd"/>
      <w:r w:rsidRPr="00210652">
        <w:t xml:space="preserve"> ) {</w:t>
      </w:r>
      <w:r w:rsidRPr="00210652">
        <w:br/>
      </w:r>
      <w:r w:rsidRPr="00210652">
        <w:tab/>
        <w:t>y  =  0</w:t>
      </w:r>
      <w:r w:rsidRPr="00210652">
        <w:br/>
      </w:r>
      <w:r w:rsidRPr="00210652">
        <w:tab/>
        <w:t xml:space="preserve">while( y  &lt;  </w:t>
      </w:r>
      <w:proofErr w:type="spellStart"/>
      <w:r w:rsidRPr="00210652">
        <w:t>blkHeight</w:t>
      </w:r>
      <w:proofErr w:type="spellEnd"/>
      <w:r w:rsidRPr="00210652">
        <w:t xml:space="preserve"> ) {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ScanOrder</w:t>
      </w:r>
      <w:proofErr w:type="spellEnd"/>
      <w:r w:rsidRPr="00210652">
        <w:t>[ 2 ][ </w:t>
      </w:r>
      <w:proofErr w:type="spellStart"/>
      <w:r w:rsidRPr="00210652">
        <w:t>i</w:t>
      </w:r>
      <w:proofErr w:type="spellEnd"/>
      <w:r w:rsidRPr="00210652">
        <w:t> ][ 0 ]  = x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ScanOrder</w:t>
      </w:r>
      <w:proofErr w:type="spellEnd"/>
      <w:r w:rsidRPr="00210652">
        <w:t>[ 2 ][ </w:t>
      </w:r>
      <w:proofErr w:type="spellStart"/>
      <w:r w:rsidRPr="00210652">
        <w:t>i</w:t>
      </w:r>
      <w:proofErr w:type="spellEnd"/>
      <w:r w:rsidRPr="00210652">
        <w:t> ][ 1 ]  = y</w:t>
      </w:r>
      <w:r w:rsidRPr="00210652">
        <w:br/>
      </w:r>
      <w:r w:rsidRPr="00210652">
        <w:tab/>
      </w:r>
      <w:r w:rsidRPr="00210652">
        <w:tab/>
        <w:t>y++</w:t>
      </w:r>
      <w:r w:rsidRPr="00210652">
        <w:br/>
      </w:r>
      <w:r w:rsidRPr="00210652">
        <w:tab/>
      </w:r>
      <w:r w:rsidRPr="00210652">
        <w:tab/>
      </w:r>
      <w:proofErr w:type="spellStart"/>
      <w:r w:rsidRPr="00210652">
        <w:t>i</w:t>
      </w:r>
      <w:proofErr w:type="spellEnd"/>
      <w:r w:rsidRPr="00210652">
        <w:t>++</w:t>
      </w:r>
      <w:r w:rsidRPr="00210652">
        <w:br/>
      </w:r>
      <w:r w:rsidRPr="00210652">
        <w:tab/>
        <w:t>}</w:t>
      </w:r>
      <w:r w:rsidRPr="00210652">
        <w:br/>
      </w:r>
      <w:r w:rsidRPr="00210652">
        <w:tab/>
        <w:t>x++</w:t>
      </w:r>
      <w:r w:rsidRPr="00210652">
        <w:br/>
        <w:t>}</w:t>
      </w:r>
    </w:p>
    <w:p w:rsidR="00000000" w:rsidRDefault="007008E0">
      <w:pPr>
        <w:spacing w:before="0"/>
        <w:rPr>
          <w:ins w:id="81" w:author="P. Silcock" w:date="2011-11-18T10:54:00Z"/>
        </w:rPr>
        <w:pPrChange w:id="82" w:author="P. Silcock" w:date="2011-11-18T10:56:00Z">
          <w:pPr/>
        </w:pPrChange>
      </w:pPr>
      <w:r w:rsidRPr="00210652">
        <w:tab/>
      </w:r>
      <w:proofErr w:type="spellStart"/>
      <w:proofErr w:type="gramStart"/>
      <w:r w:rsidRPr="00210652">
        <w:t>ScanOrder</w:t>
      </w:r>
      <w:proofErr w:type="spellEnd"/>
      <w:r w:rsidRPr="00210652">
        <w:t>[</w:t>
      </w:r>
      <w:proofErr w:type="gramEnd"/>
      <w:r w:rsidRPr="00210652">
        <w:t xml:space="preserve">3] = </w:t>
      </w:r>
      <w:proofErr w:type="spellStart"/>
      <w:r w:rsidRPr="00210652">
        <w:t>DiagScan</w:t>
      </w:r>
      <w:proofErr w:type="spellEnd"/>
    </w:p>
    <w:p w:rsidR="00000000" w:rsidRDefault="00C42E55">
      <w:pPr>
        <w:spacing w:before="0"/>
        <w:rPr>
          <w:ins w:id="83" w:author="P. Silcock" w:date="2011-11-18T10:56:00Z"/>
        </w:rPr>
        <w:pPrChange w:id="84" w:author="P. Silcock" w:date="2011-11-18T10:56:00Z">
          <w:pPr/>
        </w:pPrChange>
      </w:pPr>
      <w:ins w:id="85" w:author="P. Silcock" w:date="2011-11-18T10:55:00Z">
        <w:r>
          <w:tab/>
        </w:r>
        <w:proofErr w:type="spellStart"/>
        <w:proofErr w:type="gramStart"/>
        <w:r>
          <w:t>ScanOrder</w:t>
        </w:r>
      </w:ins>
      <w:proofErr w:type="spellEnd"/>
      <w:ins w:id="86" w:author="P. Silcock" w:date="2011-11-18T10:56:00Z">
        <w:r>
          <w:t>[</w:t>
        </w:r>
        <w:proofErr w:type="gramEnd"/>
        <w:r>
          <w:t xml:space="preserve">5] = </w:t>
        </w:r>
      </w:ins>
      <w:proofErr w:type="spellStart"/>
      <w:ins w:id="87" w:author="P. Silcock" w:date="2011-11-18T10:59:00Z">
        <w:r w:rsidR="00EA1AC2">
          <w:t>VertHybScan</w:t>
        </w:r>
      </w:ins>
      <w:proofErr w:type="spellEnd"/>
    </w:p>
    <w:p w:rsidR="00000000" w:rsidRDefault="00C42E55">
      <w:pPr>
        <w:spacing w:before="0"/>
        <w:rPr>
          <w:ins w:id="88" w:author="P. Silcock" w:date="2011-11-18T10:56:00Z"/>
        </w:rPr>
        <w:pPrChange w:id="89" w:author="P. Silcock" w:date="2011-11-18T10:56:00Z">
          <w:pPr/>
        </w:pPrChange>
      </w:pPr>
      <w:ins w:id="90" w:author="P. Silcock" w:date="2011-11-18T10:56:00Z">
        <w:r>
          <w:tab/>
        </w:r>
        <w:proofErr w:type="spellStart"/>
        <w:r>
          <w:t>i</w:t>
        </w:r>
        <w:proofErr w:type="spellEnd"/>
        <w:r>
          <w:t xml:space="preserve"> = 0</w:t>
        </w:r>
      </w:ins>
    </w:p>
    <w:p w:rsidR="00000000" w:rsidRDefault="00C42E55">
      <w:pPr>
        <w:spacing w:before="0"/>
        <w:rPr>
          <w:ins w:id="91" w:author="P. Silcock" w:date="2011-11-18T10:57:00Z"/>
        </w:rPr>
        <w:pPrChange w:id="92" w:author="P. Silcock" w:date="2011-11-18T10:56:00Z">
          <w:pPr/>
        </w:pPrChange>
      </w:pPr>
      <w:ins w:id="93" w:author="P. Silcock" w:date="2011-11-18T10:56:00Z">
        <w:r>
          <w:tab/>
        </w:r>
        <w:proofErr w:type="gramStart"/>
        <w:r>
          <w:t>while</w:t>
        </w:r>
        <w:proofErr w:type="gramEnd"/>
        <w:r>
          <w:t xml:space="preserve"> (</w:t>
        </w:r>
        <w:proofErr w:type="spellStart"/>
        <w:r>
          <w:t>i</w:t>
        </w:r>
      </w:ins>
      <w:proofErr w:type="spellEnd"/>
      <w:ins w:id="94" w:author="P. Silcock" w:date="2011-11-18T10:57:00Z">
        <w:r>
          <w:t xml:space="preserve"> &lt; </w:t>
        </w:r>
        <w:proofErr w:type="spellStart"/>
        <w:r>
          <w:t>blkWidth</w:t>
        </w:r>
        <w:proofErr w:type="spellEnd"/>
        <w:r>
          <w:t>*</w:t>
        </w:r>
        <w:proofErr w:type="spellStart"/>
        <w:r>
          <w:t>blkWidth</w:t>
        </w:r>
        <w:proofErr w:type="spellEnd"/>
        <w:r>
          <w:t>)</w:t>
        </w:r>
      </w:ins>
    </w:p>
    <w:p w:rsidR="00000000" w:rsidRDefault="00C42E55">
      <w:pPr>
        <w:spacing w:before="0"/>
        <w:rPr>
          <w:ins w:id="95" w:author="P. Silcock" w:date="2011-11-18T10:57:00Z"/>
        </w:rPr>
        <w:pPrChange w:id="96" w:author="P. Silcock" w:date="2011-11-18T10:56:00Z">
          <w:pPr/>
        </w:pPrChange>
      </w:pPr>
      <w:ins w:id="97" w:author="P. Silcock" w:date="2011-11-18T10:57:00Z">
        <w:r>
          <w:tab/>
          <w:t>{</w:t>
        </w:r>
      </w:ins>
    </w:p>
    <w:p w:rsidR="00000000" w:rsidRDefault="00C42E55">
      <w:pPr>
        <w:spacing w:before="0"/>
        <w:rPr>
          <w:ins w:id="98" w:author="P. Silcock" w:date="2011-11-18T10:58:00Z"/>
        </w:rPr>
        <w:pPrChange w:id="99" w:author="P. Silcock" w:date="2011-11-18T10:56:00Z">
          <w:pPr/>
        </w:pPrChange>
      </w:pPr>
      <w:ins w:id="100" w:author="P. Silcock" w:date="2011-11-18T10:57:00Z">
        <w:r>
          <w:tab/>
        </w:r>
        <w:r>
          <w:tab/>
        </w:r>
        <w:proofErr w:type="spellStart"/>
        <w:r>
          <w:t>ScanOrder</w:t>
        </w:r>
        <w:proofErr w:type="spellEnd"/>
        <w:r>
          <w:t xml:space="preserve">[ 4 ][ </w:t>
        </w:r>
        <w:proofErr w:type="spellStart"/>
        <w:r>
          <w:t>i</w:t>
        </w:r>
        <w:proofErr w:type="spellEnd"/>
        <w:r>
          <w:t xml:space="preserve"> ][ 0 ] = </w:t>
        </w:r>
        <w:proofErr w:type="spellStart"/>
        <w:r>
          <w:t>ScanOr</w:t>
        </w:r>
      </w:ins>
      <w:ins w:id="101" w:author="P. Silcock" w:date="2011-11-18T10:58:00Z">
        <w:r>
          <w:t>der</w:t>
        </w:r>
        <w:proofErr w:type="spellEnd"/>
        <w:r>
          <w:t xml:space="preserve">[ 5 ][ </w:t>
        </w:r>
        <w:proofErr w:type="spellStart"/>
        <w:r>
          <w:t>i</w:t>
        </w:r>
        <w:proofErr w:type="spellEnd"/>
        <w:r>
          <w:t xml:space="preserve"> ][ 1 ]</w:t>
        </w:r>
      </w:ins>
    </w:p>
    <w:p w:rsidR="00000000" w:rsidRDefault="00C42E55">
      <w:pPr>
        <w:spacing w:before="0"/>
        <w:rPr>
          <w:ins w:id="102" w:author="P. Silcock" w:date="2011-11-18T10:58:00Z"/>
        </w:rPr>
        <w:pPrChange w:id="103" w:author="P. Silcock" w:date="2011-11-18T10:56:00Z">
          <w:pPr/>
        </w:pPrChange>
      </w:pPr>
      <w:ins w:id="104" w:author="P. Silcock" w:date="2011-11-18T10:58:00Z">
        <w:r>
          <w:tab/>
        </w:r>
        <w:r>
          <w:tab/>
        </w:r>
        <w:proofErr w:type="spellStart"/>
        <w:r>
          <w:t>ScanOrder</w:t>
        </w:r>
        <w:proofErr w:type="spellEnd"/>
        <w:r>
          <w:t xml:space="preserve">[ 4 ][ </w:t>
        </w:r>
        <w:proofErr w:type="spellStart"/>
        <w:r>
          <w:t>i</w:t>
        </w:r>
        <w:proofErr w:type="spellEnd"/>
        <w:r>
          <w:t xml:space="preserve"> ][ 1 ] = </w:t>
        </w:r>
        <w:proofErr w:type="spellStart"/>
        <w:r>
          <w:t>ScanOrder</w:t>
        </w:r>
        <w:proofErr w:type="spellEnd"/>
        <w:r>
          <w:t xml:space="preserve">[ 5 ][ </w:t>
        </w:r>
        <w:proofErr w:type="spellStart"/>
        <w:r>
          <w:t>i</w:t>
        </w:r>
        <w:proofErr w:type="spellEnd"/>
        <w:r>
          <w:t xml:space="preserve"> ][ 0 ]</w:t>
        </w:r>
      </w:ins>
    </w:p>
    <w:p w:rsidR="00000000" w:rsidRDefault="00C42E55">
      <w:pPr>
        <w:spacing w:before="0"/>
        <w:rPr>
          <w:ins w:id="105" w:author="P. Silcock" w:date="2011-11-18T10:57:00Z"/>
        </w:rPr>
        <w:pPrChange w:id="106" w:author="P. Silcock" w:date="2011-11-18T10:56:00Z">
          <w:pPr/>
        </w:pPrChange>
      </w:pPr>
      <w:ins w:id="107" w:author="P. Silcock" w:date="2011-11-18T10:58:00Z">
        <w:r>
          <w:tab/>
        </w:r>
        <w:r>
          <w:tab/>
        </w:r>
        <w:proofErr w:type="spellStart"/>
        <w:proofErr w:type="gramStart"/>
        <w:r>
          <w:t>i</w:t>
        </w:r>
        <w:proofErr w:type="spellEnd"/>
        <w:proofErr w:type="gramEnd"/>
        <w:r>
          <w:t>++</w:t>
        </w:r>
      </w:ins>
    </w:p>
    <w:p w:rsidR="00000000" w:rsidRDefault="00C42E55">
      <w:pPr>
        <w:spacing w:before="0"/>
        <w:pPrChange w:id="108" w:author="P. Silcock" w:date="2011-11-18T10:56:00Z">
          <w:pPr/>
        </w:pPrChange>
      </w:pPr>
      <w:ins w:id="109" w:author="P. Silcock" w:date="2011-11-18T10:57:00Z">
        <w:r>
          <w:tab/>
          <w:t>}</w:t>
        </w:r>
      </w:ins>
    </w:p>
    <w:p w:rsidR="000462A0" w:rsidRDefault="000462A0"/>
    <w:p w:rsidR="005F5352" w:rsidRPr="00210652" w:rsidRDefault="00184DAA" w:rsidP="005F5352">
      <w:pPr>
        <w:pStyle w:val="Heading3"/>
        <w:numPr>
          <w:ilvl w:val="2"/>
          <w:numId w:val="0"/>
        </w:numPr>
        <w:tabs>
          <w:tab w:val="num" w:pos="720"/>
        </w:tabs>
        <w:ind w:left="1224" w:hanging="1224"/>
      </w:pPr>
      <w:bookmarkStart w:id="110" w:name="_Toc287363795"/>
      <w:bookmarkStart w:id="111" w:name="_Toc293649199"/>
      <w:r>
        <w:t xml:space="preserve">7.4.9 </w:t>
      </w:r>
      <w:r w:rsidR="004C0379">
        <w:tab/>
      </w:r>
      <w:r w:rsidR="005F5352" w:rsidRPr="00210652">
        <w:t>Transform coefficient semantics</w:t>
      </w:r>
      <w:bookmarkEnd w:id="110"/>
      <w:bookmarkEnd w:id="111"/>
    </w:p>
    <w:p w:rsidR="005F5352" w:rsidRPr="00210652" w:rsidRDefault="005F5352" w:rsidP="005F5352">
      <w:pPr>
        <w:rPr>
          <w:lang w:eastAsia="ko-KR"/>
        </w:rPr>
      </w:pPr>
      <w:r w:rsidRPr="00210652">
        <w:t xml:space="preserve">The transform coefficient levels are parsed into the arrays </w:t>
      </w:r>
      <w:proofErr w:type="spellStart"/>
      <w:r w:rsidRPr="00210652">
        <w:t>transCoeffLevel</w:t>
      </w:r>
      <w:proofErr w:type="spellEnd"/>
      <w:r w:rsidRPr="00210652">
        <w:t>[ x0 ][ y0 ][ </w:t>
      </w:r>
      <w:proofErr w:type="spellStart"/>
      <w:r w:rsidRPr="00210652">
        <w:t>trafoDepth</w:t>
      </w:r>
      <w:proofErr w:type="spellEnd"/>
      <w:r w:rsidRPr="00210652">
        <w:t> ][ </w:t>
      </w:r>
      <w:proofErr w:type="spellStart"/>
      <w:r w:rsidRPr="00210652">
        <w:t>cIdx</w:t>
      </w:r>
      <w:proofErr w:type="spellEnd"/>
      <w:r w:rsidRPr="00210652">
        <w:t xml:space="preserve"> ][ n ]. The array indices x0, y0 specify the location </w:t>
      </w:r>
      <w:proofErr w:type="gramStart"/>
      <w:r w:rsidRPr="00210652">
        <w:t>( x0</w:t>
      </w:r>
      <w:proofErr w:type="gramEnd"/>
      <w:r w:rsidRPr="00210652">
        <w:t xml:space="preserve">, y0 ) of the top-left </w:t>
      </w:r>
      <w:proofErr w:type="spellStart"/>
      <w:r w:rsidRPr="00210652">
        <w:t>luma</w:t>
      </w:r>
      <w:proofErr w:type="spellEnd"/>
      <w:r w:rsidRPr="00210652">
        <w:t xml:space="preserve"> sample of the considered transform block relative to the top-left </w:t>
      </w:r>
      <w:proofErr w:type="spellStart"/>
      <w:r w:rsidRPr="00210652">
        <w:t>luma</w:t>
      </w:r>
      <w:proofErr w:type="spellEnd"/>
      <w:r w:rsidRPr="00210652">
        <w:t xml:space="preserve"> sample of the picture. The array index </w:t>
      </w:r>
      <w:proofErr w:type="spellStart"/>
      <w:r w:rsidRPr="00210652">
        <w:t>trafoDepth</w:t>
      </w:r>
      <w:proofErr w:type="spellEnd"/>
      <w:r w:rsidRPr="00210652">
        <w:t xml:space="preserve"> specifies the current subdivision level of a coding unit into blocks for the purpose of transform coding. </w:t>
      </w:r>
      <w:proofErr w:type="spellStart"/>
      <w:proofErr w:type="gramStart"/>
      <w:r w:rsidRPr="00210652">
        <w:t>trafoDepth</w:t>
      </w:r>
      <w:proofErr w:type="spellEnd"/>
      <w:proofErr w:type="gramEnd"/>
      <w:r w:rsidRPr="00210652">
        <w:t xml:space="preserve"> is equal to 0 for blocks that correspond to coding units. The array index </w:t>
      </w:r>
      <w:proofErr w:type="spellStart"/>
      <w:r w:rsidRPr="00210652">
        <w:t>cIdx</w:t>
      </w:r>
      <w:proofErr w:type="spellEnd"/>
      <w:r w:rsidRPr="00210652">
        <w:t xml:space="preserve"> specifies an indicator for the colour component; it is equal to 0 for </w:t>
      </w:r>
      <w:proofErr w:type="spellStart"/>
      <w:r w:rsidRPr="00210652">
        <w:t>luma</w:t>
      </w:r>
      <w:proofErr w:type="spellEnd"/>
      <w:r w:rsidRPr="00210652">
        <w:t xml:space="preserve">, equal to 1 for </w:t>
      </w:r>
      <w:proofErr w:type="spellStart"/>
      <w:r w:rsidRPr="00210652">
        <w:t>Cb</w:t>
      </w:r>
      <w:proofErr w:type="spellEnd"/>
      <w:r w:rsidRPr="00210652">
        <w:t>, and equal to 2 for Cr. The array index n specifies the scanning position of the transform coefficient levels.</w:t>
      </w:r>
    </w:p>
    <w:p w:rsidR="005F5352" w:rsidRPr="00210652" w:rsidRDefault="005F5352" w:rsidP="005F5352">
      <w:r w:rsidRPr="00210652">
        <w:rPr>
          <w:bCs/>
        </w:rPr>
        <w:t xml:space="preserve">When </w:t>
      </w:r>
      <w:proofErr w:type="spellStart"/>
      <w:r w:rsidRPr="00210652">
        <w:t>PredMode</w:t>
      </w:r>
      <w:proofErr w:type="spellEnd"/>
      <w:r w:rsidRPr="00210652">
        <w:t xml:space="preserve"> is equal to MODE_INTRA, different scanning orders are used. The array </w:t>
      </w:r>
      <w:proofErr w:type="spellStart"/>
      <w:r w:rsidRPr="00210652">
        <w:t>ScanType</w:t>
      </w:r>
      <w:proofErr w:type="spellEnd"/>
      <w:r w:rsidRPr="00210652">
        <w:t>[ log2TrafoSize − 2 ][ </w:t>
      </w:r>
      <w:proofErr w:type="spellStart"/>
      <w:r w:rsidRPr="00210652">
        <w:t>IntraPredMode</w:t>
      </w:r>
      <w:proofErr w:type="spellEnd"/>
      <w:r w:rsidRPr="00210652">
        <w:t xml:space="preserve"> ], specifying the scanning order for various </w:t>
      </w:r>
      <w:proofErr w:type="spellStart"/>
      <w:r w:rsidRPr="00210652">
        <w:t>luma</w:t>
      </w:r>
      <w:proofErr w:type="spellEnd"/>
      <w:r w:rsidRPr="00210652">
        <w:t xml:space="preserve"> transform block sizes and intra prediction modes, is derived as specified in </w:t>
      </w:r>
      <w:r w:rsidR="004C2C69" w:rsidRPr="00210652">
        <w:fldChar w:fldCharType="begin" w:fldLock="1"/>
      </w:r>
      <w:r w:rsidRPr="00210652">
        <w:instrText xml:space="preserve"> REF _Ref305068318 \h </w:instrText>
      </w:r>
      <w:r w:rsidR="004C2C69" w:rsidRPr="00210652">
        <w:fldChar w:fldCharType="separate"/>
      </w:r>
      <w:r w:rsidRPr="00210652">
        <w:t xml:space="preserve">Table </w:t>
      </w:r>
      <w:r w:rsidRPr="00210652">
        <w:rPr>
          <w:noProof/>
        </w:rPr>
        <w:t>7</w:t>
      </w:r>
      <w:r w:rsidRPr="00210652">
        <w:noBreakHyphen/>
      </w:r>
      <w:r w:rsidRPr="00210652">
        <w:rPr>
          <w:noProof/>
        </w:rPr>
        <w:t>16</w:t>
      </w:r>
      <w:r w:rsidR="004C2C69" w:rsidRPr="00210652">
        <w:fldChar w:fldCharType="end"/>
      </w:r>
      <w:r w:rsidR="004C2C69" w:rsidRPr="00210652">
        <w:fldChar w:fldCharType="begin" w:fldLock="1"/>
      </w:r>
      <w:r w:rsidRPr="00210652">
        <w:instrText xml:space="preserve"> REF _Ref292280830 \h  \* MERGEFORMAT </w:instrText>
      </w:r>
      <w:r w:rsidR="004C2C69" w:rsidRPr="00210652">
        <w:fldChar w:fldCharType="end"/>
      </w:r>
      <w:r w:rsidRPr="00210652">
        <w:t>.</w:t>
      </w:r>
    </w:p>
    <w:p w:rsidR="005F5352" w:rsidRDefault="005F5352"/>
    <w:p w:rsidR="00060E04" w:rsidRPr="00210652" w:rsidRDefault="00060E04" w:rsidP="00060E04">
      <w:pPr>
        <w:pStyle w:val="Caption"/>
        <w:rPr>
          <w:lang w:val="en-GB"/>
        </w:rPr>
      </w:pPr>
      <w:bookmarkStart w:id="112" w:name="_Ref305068318"/>
      <w:r w:rsidRPr="00210652">
        <w:rPr>
          <w:lang w:val="en-GB"/>
        </w:rPr>
        <w:lastRenderedPageBreak/>
        <w:t xml:space="preserve">Table </w:t>
      </w:r>
      <w:r w:rsidR="004C2C69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STYLEREF 1 \s </w:instrText>
      </w:r>
      <w:r w:rsidR="004C2C69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7</w:t>
      </w:r>
      <w:r w:rsidR="004C2C69" w:rsidRPr="00210652">
        <w:rPr>
          <w:lang w:val="en-GB"/>
        </w:rPr>
        <w:fldChar w:fldCharType="end"/>
      </w:r>
      <w:r w:rsidRPr="00210652">
        <w:rPr>
          <w:lang w:val="en-GB"/>
        </w:rPr>
        <w:noBreakHyphen/>
      </w:r>
      <w:r w:rsidR="004C2C69" w:rsidRPr="00210652">
        <w:rPr>
          <w:lang w:val="en-GB"/>
        </w:rPr>
        <w:fldChar w:fldCharType="begin" w:fldLock="1"/>
      </w:r>
      <w:r w:rsidRPr="00210652">
        <w:rPr>
          <w:lang w:val="en-GB"/>
        </w:rPr>
        <w:instrText xml:space="preserve"> SEQ Table \* ARABIC \s 1 </w:instrText>
      </w:r>
      <w:r w:rsidR="004C2C69" w:rsidRPr="00210652">
        <w:rPr>
          <w:lang w:val="en-GB"/>
        </w:rPr>
        <w:fldChar w:fldCharType="separate"/>
      </w:r>
      <w:r w:rsidRPr="00210652">
        <w:rPr>
          <w:noProof/>
          <w:lang w:val="en-GB"/>
        </w:rPr>
        <w:t>16</w:t>
      </w:r>
      <w:r w:rsidR="004C2C69" w:rsidRPr="00210652">
        <w:rPr>
          <w:lang w:val="en-GB"/>
        </w:rPr>
        <w:fldChar w:fldCharType="end"/>
      </w:r>
      <w:bookmarkEnd w:id="112"/>
      <w:r w:rsidRPr="00210652">
        <w:rPr>
          <w:lang w:val="en-GB"/>
        </w:rPr>
        <w:t xml:space="preserve"> – Specification of </w:t>
      </w:r>
      <w:proofErr w:type="spellStart"/>
      <w:proofErr w:type="gramStart"/>
      <w:r w:rsidRPr="00210652">
        <w:rPr>
          <w:lang w:val="en-GB"/>
        </w:rPr>
        <w:t>ScanType</w:t>
      </w:r>
      <w:proofErr w:type="spellEnd"/>
      <w:r w:rsidRPr="00210652">
        <w:rPr>
          <w:lang w:val="en-GB"/>
        </w:rPr>
        <w:t>[</w:t>
      </w:r>
      <w:proofErr w:type="gramEnd"/>
      <w:r w:rsidRPr="00210652">
        <w:rPr>
          <w:lang w:val="en-GB"/>
        </w:rPr>
        <w:t> log2TrafoSize − 2 ][ </w:t>
      </w:r>
      <w:proofErr w:type="spellStart"/>
      <w:r w:rsidRPr="00210652">
        <w:rPr>
          <w:lang w:val="en-GB"/>
        </w:rPr>
        <w:t>IntraPredMode</w:t>
      </w:r>
      <w:proofErr w:type="spellEnd"/>
      <w:r w:rsidRPr="00210652">
        <w:rPr>
          <w:lang w:val="en-GB"/>
        </w:rPr>
        <w:t> 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6"/>
        <w:gridCol w:w="1656"/>
        <w:gridCol w:w="1656"/>
        <w:gridCol w:w="1656"/>
        <w:gridCol w:w="1656"/>
      </w:tblGrid>
      <w:tr w:rsidR="00060E04" w:rsidRPr="00210652" w:rsidTr="00252445">
        <w:trPr>
          <w:jc w:val="center"/>
        </w:trPr>
        <w:tc>
          <w:tcPr>
            <w:tcW w:w="1656" w:type="dxa"/>
            <w:vMerge w:val="restart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3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proofErr w:type="spellStart"/>
            <w:r w:rsidRPr="00210652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6624" w:type="dxa"/>
            <w:gridSpan w:val="4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4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log2TrafoSize − 2</w:t>
            </w:r>
          </w:p>
        </w:tc>
      </w:tr>
      <w:tr w:rsidR="00060E04" w:rsidRPr="00210652" w:rsidTr="00252445">
        <w:trPr>
          <w:jc w:val="center"/>
        </w:trPr>
        <w:tc>
          <w:tcPr>
            <w:tcW w:w="1656" w:type="dxa"/>
            <w:vMerge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5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</w:p>
        </w:tc>
        <w:tc>
          <w:tcPr>
            <w:tcW w:w="1656" w:type="dxa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6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0</w:t>
            </w:r>
          </w:p>
        </w:tc>
        <w:tc>
          <w:tcPr>
            <w:tcW w:w="1656" w:type="dxa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7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1</w:t>
            </w:r>
          </w:p>
        </w:tc>
        <w:tc>
          <w:tcPr>
            <w:tcW w:w="1656" w:type="dxa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8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2</w:t>
            </w:r>
          </w:p>
        </w:tc>
        <w:tc>
          <w:tcPr>
            <w:tcW w:w="1656" w:type="dxa"/>
            <w:vAlign w:val="center"/>
          </w:tcPr>
          <w:p w:rsidR="00060E04" w:rsidRPr="00210652" w:rsidRDefault="00060E04" w:rsidP="00A37382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  <w:pPrChange w:id="119" w:author="P. Silcock" w:date="2011-11-18T15:24:00Z">
                <w:pPr>
                  <w:pStyle w:val="CommentText"/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b/>
                <w:bCs/>
                <w:lang w:eastAsia="ko-KR"/>
              </w:rPr>
              <w:t>3</w:t>
            </w:r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2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2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2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2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24" w:author="P. Silcock" w:date="2011-11-18T11:07:00Z">
              <w:r w:rsidRPr="00210652" w:rsidDel="00252445">
                <w:rPr>
                  <w:lang w:eastAsia="ko-KR"/>
                </w:rPr>
                <w:delText>0</w:delText>
              </w:r>
            </w:del>
            <w:ins w:id="125" w:author="P. Silcock" w:date="2011-11-18T11:12:00Z">
              <w:r>
                <w:rPr>
                  <w:lang w:eastAsia="ko-KR"/>
                </w:rPr>
                <w:t>4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2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27" w:author="P. Silcock" w:date="2011-11-18T11:13:00Z">
              <w:r>
                <w:rPr>
                  <w:lang w:eastAsia="ko-KR"/>
                </w:rPr>
                <w:t>4</w:t>
              </w:r>
            </w:ins>
            <w:del w:id="128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2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3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3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3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33" w:author="P. Silcock" w:date="2011-11-18T11:07:00Z">
              <w:r w:rsidRPr="00210652" w:rsidDel="00252445">
                <w:rPr>
                  <w:lang w:eastAsia="ko-KR"/>
                </w:rPr>
                <w:delText>0</w:delText>
              </w:r>
            </w:del>
            <w:ins w:id="134" w:author="P. Silcock" w:date="2011-11-18T11:12:00Z">
              <w:r>
                <w:rPr>
                  <w:lang w:eastAsia="ko-KR"/>
                </w:rPr>
                <w:t>5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3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36" w:author="P. Silcock" w:date="2011-11-18T11:13:00Z">
              <w:r>
                <w:rPr>
                  <w:lang w:eastAsia="ko-KR"/>
                </w:rPr>
                <w:t>5</w:t>
              </w:r>
            </w:ins>
            <w:del w:id="137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3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2-3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3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43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44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4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4-5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4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50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51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5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6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5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5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5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5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57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58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5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7-8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64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65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66" w:author="P. Silcock" w:date="2011-11-18T15:25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9-10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6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7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71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72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7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11-12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7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7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7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7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78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79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80" w:author="P. Silcock" w:date="2011-11-18T15:25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13-14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85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86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8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15-16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8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92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193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194" w:author="P. Silcock" w:date="2011-11-18T15:25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17-19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19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199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200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  <w:ins w:id="201" w:author="P. Silcock" w:date="2011-11-18T11:07:00Z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02" w:author="P. Silcock" w:date="2011-11-18T11:07:00Z"/>
                <w:rFonts w:ascii="Times" w:hAnsi="Times" w:cs="Times"/>
                <w:lang w:eastAsia="ko-KR"/>
              </w:rPr>
              <w:pPrChange w:id="20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04" w:author="P. Silcock" w:date="2011-11-18T11:07:00Z">
              <w:r>
                <w:rPr>
                  <w:rFonts w:ascii="Times" w:hAnsi="Times" w:cs="Times"/>
                  <w:lang w:eastAsia="ko-KR"/>
                </w:rPr>
                <w:t>20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05" w:author="P. Silcock" w:date="2011-11-18T11:07:00Z"/>
                <w:lang w:eastAsia="ko-KR"/>
              </w:rPr>
              <w:pPrChange w:id="20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07" w:author="P. Silcock" w:date="2011-11-18T11:12:00Z">
              <w:r>
                <w:rPr>
                  <w:lang w:eastAsia="ko-KR"/>
                </w:rPr>
                <w:t>1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08" w:author="P. Silcock" w:date="2011-11-18T11:07:00Z"/>
                <w:lang w:eastAsia="ko-KR"/>
              </w:rPr>
              <w:pPrChange w:id="20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10" w:author="P. Silcock" w:date="2011-11-18T11:12:00Z">
              <w:r>
                <w:rPr>
                  <w:lang w:eastAsia="ko-KR"/>
                </w:rPr>
                <w:t>1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11" w:author="P. Silcock" w:date="2011-11-18T11:07:00Z"/>
                <w:lang w:eastAsia="ko-KR"/>
              </w:rPr>
              <w:pPrChange w:id="21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13" w:author="P. Silcock" w:date="2011-11-18T11:11:00Z">
              <w:r>
                <w:rPr>
                  <w:lang w:eastAsia="ko-KR"/>
                </w:rPr>
                <w:t>0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14" w:author="P. Silcock" w:date="2011-11-18T11:07:00Z"/>
                <w:lang w:eastAsia="ko-KR"/>
              </w:rPr>
              <w:pPrChange w:id="21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16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1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18" w:author="P. Silcock" w:date="2011-11-18T11:07:00Z">
              <w:r w:rsidRPr="00210652" w:rsidDel="00252445">
                <w:rPr>
                  <w:rFonts w:ascii="Times" w:hAnsi="Times" w:cs="Times"/>
                  <w:lang w:eastAsia="ko-KR"/>
                </w:rPr>
                <w:delText>20-23</w:delText>
              </w:r>
            </w:del>
            <w:ins w:id="219" w:author="P. Silcock" w:date="2011-11-18T11:07:00Z">
              <w:r>
                <w:rPr>
                  <w:rFonts w:ascii="Times" w:hAnsi="Times" w:cs="Times"/>
                  <w:lang w:eastAsia="ko-KR"/>
                </w:rPr>
                <w:t>21</w:t>
              </w:r>
            </w:ins>
            <w:ins w:id="220" w:author="P. Silcock" w:date="2011-11-18T11:11:00Z">
              <w:r>
                <w:rPr>
                  <w:rFonts w:ascii="Times" w:hAnsi="Times" w:cs="Times"/>
                  <w:lang w:eastAsia="ko-KR"/>
                </w:rPr>
                <w:t>-22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2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2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2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24" w:author="P. Silcock" w:date="2011-11-18T11:11:00Z">
              <w:r w:rsidRPr="00210652" w:rsidDel="00861DBA">
                <w:rPr>
                  <w:lang w:eastAsia="ko-KR"/>
                </w:rPr>
                <w:delText>0</w:delText>
              </w:r>
            </w:del>
            <w:ins w:id="225" w:author="P. Silcock" w:date="2011-11-18T11:12:00Z">
              <w:r>
                <w:rPr>
                  <w:lang w:eastAsia="ko-KR"/>
                </w:rPr>
                <w:t>4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2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27" w:author="P. Silcock" w:date="2011-11-18T11:13:00Z">
              <w:r>
                <w:rPr>
                  <w:lang w:eastAsia="ko-KR"/>
                </w:rPr>
                <w:t>4</w:t>
              </w:r>
            </w:ins>
            <w:del w:id="228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  <w:ins w:id="229" w:author="P. Silcock" w:date="2011-11-18T11:07:00Z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30" w:author="P. Silcock" w:date="2011-11-18T11:07:00Z"/>
                <w:rFonts w:ascii="Times" w:hAnsi="Times" w:cs="Times"/>
                <w:lang w:eastAsia="ko-KR"/>
              </w:rPr>
              <w:pPrChange w:id="23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32" w:author="P. Silcock" w:date="2011-11-18T11:11:00Z">
              <w:r>
                <w:rPr>
                  <w:rFonts w:ascii="Times" w:hAnsi="Times" w:cs="Times"/>
                  <w:lang w:eastAsia="ko-KR"/>
                </w:rPr>
                <w:t>23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33" w:author="P. Silcock" w:date="2011-11-18T11:07:00Z"/>
                <w:lang w:eastAsia="ko-KR"/>
              </w:rPr>
              <w:pPrChange w:id="23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35" w:author="P. Silcock" w:date="2011-11-18T11:12:00Z">
              <w:r>
                <w:rPr>
                  <w:lang w:eastAsia="ko-KR"/>
                </w:rPr>
                <w:t>1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36" w:author="P. Silcock" w:date="2011-11-18T11:07:00Z"/>
                <w:lang w:eastAsia="ko-KR"/>
              </w:rPr>
              <w:pPrChange w:id="23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38" w:author="P. Silcock" w:date="2011-11-18T11:12:00Z">
              <w:r>
                <w:rPr>
                  <w:lang w:eastAsia="ko-KR"/>
                </w:rPr>
                <w:t>1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39" w:author="P. Silcock" w:date="2011-11-18T11:07:00Z"/>
                <w:lang w:eastAsia="ko-KR"/>
              </w:rPr>
              <w:pPrChange w:id="24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41" w:author="P. Silcock" w:date="2011-11-18T11:11:00Z">
              <w:r>
                <w:rPr>
                  <w:lang w:eastAsia="ko-KR"/>
                </w:rPr>
                <w:t>0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42" w:author="P. Silcock" w:date="2011-11-18T11:07:00Z"/>
                <w:lang w:eastAsia="ko-KR"/>
              </w:rPr>
              <w:pPrChange w:id="24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44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45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24-27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4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4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4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49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50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251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  <w:ins w:id="252" w:author="P. Silcock" w:date="2011-11-18T11:12:00Z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53" w:author="P. Silcock" w:date="2011-11-18T11:12:00Z"/>
                <w:rFonts w:ascii="Times" w:hAnsi="Times" w:cs="Times"/>
                <w:lang w:eastAsia="ko-KR"/>
              </w:rPr>
              <w:pPrChange w:id="25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55" w:author="P. Silcock" w:date="2011-11-18T11:12:00Z">
              <w:r>
                <w:rPr>
                  <w:rFonts w:ascii="Times" w:hAnsi="Times" w:cs="Times"/>
                  <w:lang w:eastAsia="ko-KR"/>
                </w:rPr>
                <w:t>28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56" w:author="P. Silcock" w:date="2011-11-18T11:12:00Z"/>
                <w:lang w:eastAsia="ko-KR"/>
              </w:rPr>
              <w:pPrChange w:id="25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58" w:author="P. Silcock" w:date="2011-11-18T11:13:00Z">
              <w:r>
                <w:rPr>
                  <w:lang w:eastAsia="ko-KR"/>
                </w:rPr>
                <w:t>2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59" w:author="P. Silcock" w:date="2011-11-18T11:12:00Z"/>
                <w:lang w:eastAsia="ko-KR"/>
              </w:rPr>
              <w:pPrChange w:id="26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61" w:author="P. Silcock" w:date="2011-11-18T11:13:00Z">
              <w:r>
                <w:rPr>
                  <w:lang w:eastAsia="ko-KR"/>
                </w:rPr>
                <w:t>2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62" w:author="P. Silcock" w:date="2011-11-18T11:12:00Z"/>
                <w:lang w:eastAsia="ko-KR"/>
              </w:rPr>
              <w:pPrChange w:id="26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64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65" w:author="P. Silcock" w:date="2011-11-18T11:12:00Z"/>
                <w:lang w:eastAsia="ko-KR"/>
              </w:rPr>
              <w:pPrChange w:id="26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67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</w:tr>
      <w:tr w:rsidR="00861DBA" w:rsidRPr="00210652" w:rsidTr="00252445">
        <w:trPr>
          <w:jc w:val="center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68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2</w:t>
            </w:r>
            <w:ins w:id="269" w:author="P. Silcock" w:date="2011-11-18T11:12:00Z">
              <w:r>
                <w:rPr>
                  <w:rFonts w:ascii="Times" w:hAnsi="Times" w:cs="Times"/>
                  <w:lang w:eastAsia="ko-KR"/>
                </w:rPr>
                <w:t>9-30</w:t>
              </w:r>
            </w:ins>
            <w:del w:id="270" w:author="P. Silcock" w:date="2011-11-18T11:12:00Z">
              <w:r w:rsidRPr="00210652" w:rsidDel="00861DBA">
                <w:rPr>
                  <w:rFonts w:ascii="Times" w:hAnsi="Times" w:cs="Times"/>
                  <w:lang w:eastAsia="ko-KR"/>
                </w:rPr>
                <w:delText>8-31</w:delText>
              </w:r>
            </w:del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7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72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7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74" w:author="P. Silcock" w:date="2011-11-18T11:12:00Z">
              <w:r w:rsidRPr="00210652" w:rsidDel="00861DBA">
                <w:rPr>
                  <w:lang w:eastAsia="ko-KR"/>
                </w:rPr>
                <w:delText>0</w:delText>
              </w:r>
            </w:del>
            <w:ins w:id="275" w:author="P. Silcock" w:date="2011-11-18T11:13:00Z">
              <w:r>
                <w:rPr>
                  <w:lang w:eastAsia="ko-KR"/>
                </w:rPr>
                <w:t>5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276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77" w:author="P. Silcock" w:date="2011-11-18T11:13:00Z">
              <w:r>
                <w:rPr>
                  <w:lang w:eastAsia="ko-KR"/>
                </w:rPr>
                <w:t>5</w:t>
              </w:r>
            </w:ins>
            <w:del w:id="278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jc w:val="center"/>
          <w:ins w:id="279" w:author="P. Silcock" w:date="2011-11-18T11:12:00Z"/>
        </w:trPr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80" w:author="P. Silcock" w:date="2011-11-18T11:12:00Z"/>
                <w:rFonts w:ascii="Times" w:hAnsi="Times" w:cs="Times"/>
                <w:lang w:eastAsia="ko-KR"/>
              </w:rPr>
              <w:pPrChange w:id="281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82" w:author="P. Silcock" w:date="2011-11-18T11:12:00Z">
              <w:r>
                <w:rPr>
                  <w:rFonts w:ascii="Times" w:hAnsi="Times" w:cs="Times"/>
                  <w:lang w:eastAsia="ko-KR"/>
                </w:rPr>
                <w:t>31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83" w:author="P. Silcock" w:date="2011-11-18T11:12:00Z"/>
                <w:lang w:eastAsia="ko-KR"/>
              </w:rPr>
              <w:pPrChange w:id="284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85" w:author="P. Silcock" w:date="2011-11-18T11:13:00Z">
              <w:r>
                <w:rPr>
                  <w:lang w:eastAsia="ko-KR"/>
                </w:rPr>
                <w:t>2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86" w:author="P. Silcock" w:date="2011-11-18T11:12:00Z"/>
                <w:lang w:eastAsia="ko-KR"/>
              </w:rPr>
              <w:pPrChange w:id="287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88" w:author="P. Silcock" w:date="2011-11-18T11:13:00Z">
              <w:r>
                <w:rPr>
                  <w:lang w:eastAsia="ko-KR"/>
                </w:rPr>
                <w:t>2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89" w:author="P. Silcock" w:date="2011-11-18T11:12:00Z"/>
                <w:lang w:eastAsia="ko-KR"/>
              </w:rPr>
              <w:pPrChange w:id="290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91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  <w:tc>
          <w:tcPr>
            <w:tcW w:w="1656" w:type="dxa"/>
          </w:tcPr>
          <w:p w:rsidR="00861DBA" w:rsidRPr="00210652" w:rsidRDefault="00861DBA" w:rsidP="00A37382">
            <w:pPr>
              <w:keepNext/>
              <w:keepLines/>
              <w:spacing w:beforeLines="25" w:afterLines="25"/>
              <w:jc w:val="center"/>
              <w:rPr>
                <w:ins w:id="292" w:author="P. Silcock" w:date="2011-11-18T11:12:00Z"/>
                <w:lang w:eastAsia="ko-KR"/>
              </w:rPr>
              <w:pPrChange w:id="293" w:author="P. Silcock" w:date="2011-11-18T15:24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ins w:id="294" w:author="P. Silcock" w:date="2011-11-18T11:13:00Z">
              <w:r>
                <w:rPr>
                  <w:lang w:eastAsia="ko-KR"/>
                </w:rPr>
                <w:t>0</w:t>
              </w:r>
            </w:ins>
          </w:p>
        </w:tc>
      </w:tr>
      <w:tr w:rsidR="00861DBA" w:rsidRPr="00210652" w:rsidTr="00252445">
        <w:trPr>
          <w:trHeight w:val="60"/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295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32-33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296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B20F70">
            <w:pPr>
              <w:spacing w:beforeLines="25" w:afterLines="25"/>
              <w:jc w:val="center"/>
              <w:rPr>
                <w:lang w:eastAsia="ko-KR"/>
              </w:rPr>
              <w:pPrChange w:id="297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298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299" w:author="P. Silcock" w:date="2011-11-18T15:24:00Z">
                <w:pPr>
                  <w:spacing w:beforeLines="25" w:afterLines="25"/>
                  <w:jc w:val="center"/>
                </w:pPr>
              </w:pPrChange>
            </w:pPr>
            <w:ins w:id="300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301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trHeight w:val="60"/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302" w:author="P. Silcock" w:date="2011-11-18T15:25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34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03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04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05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06" w:author="P. Silcock" w:date="2011-11-18T15:24:00Z">
                <w:pPr>
                  <w:spacing w:beforeLines="25" w:afterLines="25"/>
                  <w:jc w:val="center"/>
                </w:pPr>
              </w:pPrChange>
            </w:pPr>
            <w:ins w:id="307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308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  <w:tr w:rsidR="00861DBA" w:rsidRPr="00210652" w:rsidTr="00252445">
        <w:trPr>
          <w:trHeight w:val="60"/>
          <w:jc w:val="center"/>
        </w:trPr>
        <w:tc>
          <w:tcPr>
            <w:tcW w:w="1656" w:type="dxa"/>
          </w:tcPr>
          <w:p w:rsidR="00861DBA" w:rsidRPr="00210652" w:rsidRDefault="00861DBA" w:rsidP="00B20F70">
            <w:pPr>
              <w:spacing w:beforeLines="25" w:afterLines="25"/>
              <w:jc w:val="center"/>
              <w:rPr>
                <w:rFonts w:ascii="Times" w:hAnsi="Times" w:cs="Times"/>
                <w:lang w:eastAsia="ko-KR"/>
              </w:rPr>
              <w:pPrChange w:id="309" w:author="P. Silcock" w:date="2011-11-18T15:25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rFonts w:ascii="Times" w:hAnsi="Times" w:cs="Times"/>
                <w:lang w:eastAsia="ko-KR"/>
              </w:rPr>
              <w:t>35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10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11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12" w:author="P. Silcock" w:date="2011-11-18T15:24:00Z">
                <w:pPr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1656" w:type="dxa"/>
          </w:tcPr>
          <w:p w:rsidR="00861DBA" w:rsidRPr="00210652" w:rsidRDefault="00861DBA" w:rsidP="00A37382">
            <w:pPr>
              <w:spacing w:beforeLines="25" w:afterLines="25"/>
              <w:jc w:val="center"/>
              <w:rPr>
                <w:lang w:eastAsia="ko-KR"/>
              </w:rPr>
              <w:pPrChange w:id="313" w:author="P. Silcock" w:date="2011-11-18T15:24:00Z">
                <w:pPr>
                  <w:spacing w:beforeLines="25" w:afterLines="25"/>
                  <w:jc w:val="center"/>
                </w:pPr>
              </w:pPrChange>
            </w:pPr>
            <w:ins w:id="314" w:author="P. Silcock" w:date="2011-11-18T11:13:00Z">
              <w:r w:rsidRPr="00210652">
                <w:rPr>
                  <w:lang w:eastAsia="ko-KR"/>
                </w:rPr>
                <w:t>0</w:t>
              </w:r>
            </w:ins>
            <w:del w:id="315" w:author="P. Silcock" w:date="2011-11-18T11:13:00Z">
              <w:r w:rsidRPr="00210652" w:rsidDel="007B3969">
                <w:rPr>
                  <w:lang w:eastAsia="ko-KR"/>
                </w:rPr>
                <w:delText>0</w:delText>
              </w:r>
            </w:del>
          </w:p>
        </w:tc>
      </w:tr>
    </w:tbl>
    <w:p w:rsidR="00060E04" w:rsidRDefault="00060E04"/>
    <w:p w:rsidR="004C0379" w:rsidRPr="00210652" w:rsidRDefault="004C0379" w:rsidP="004C0379">
      <w:pPr>
        <w:pStyle w:val="Heading3"/>
        <w:keepLines w:val="0"/>
        <w:numPr>
          <w:ilvl w:val="2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eastAsia="ko-KR"/>
        </w:rPr>
      </w:pPr>
      <w:bookmarkStart w:id="316" w:name="_Ref278186704"/>
      <w:bookmarkStart w:id="317" w:name="_Toc287363828"/>
      <w:bookmarkStart w:id="318" w:name="_Toc293649234"/>
      <w:r>
        <w:rPr>
          <w:lang w:eastAsia="ko-KR"/>
        </w:rPr>
        <w:t xml:space="preserve">8.5.2 </w:t>
      </w:r>
      <w:r>
        <w:rPr>
          <w:lang w:eastAsia="ko-KR"/>
        </w:rPr>
        <w:tab/>
      </w:r>
      <w:r w:rsidRPr="00210652">
        <w:rPr>
          <w:lang w:eastAsia="ko-KR"/>
        </w:rPr>
        <w:t>Inverse scanning process for transform coefficients</w:t>
      </w:r>
      <w:bookmarkEnd w:id="316"/>
      <w:bookmarkEnd w:id="317"/>
      <w:bookmarkEnd w:id="318"/>
    </w:p>
    <w:p w:rsidR="004C0379" w:rsidRPr="00210652" w:rsidRDefault="004C0379" w:rsidP="004C0379">
      <w:r w:rsidRPr="00210652">
        <w:t>Inputs to this process are:</w:t>
      </w:r>
    </w:p>
    <w:p w:rsidR="004C0379" w:rsidRPr="00210652" w:rsidRDefault="004C0379" w:rsidP="004C0379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nW</w:t>
      </w:r>
      <w:proofErr w:type="spellEnd"/>
      <w:r w:rsidRPr="00210652">
        <w:rPr>
          <w:lang w:eastAsia="ko-KR"/>
        </w:rPr>
        <w:t xml:space="preserve"> specifying the width of the current transform unit,</w:t>
      </w:r>
    </w:p>
    <w:p w:rsidR="004C0379" w:rsidRPr="00210652" w:rsidRDefault="004C0379" w:rsidP="004C0379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proofErr w:type="gramStart"/>
      <w:r w:rsidRPr="00210652">
        <w:rPr>
          <w:lang w:eastAsia="ko-KR"/>
        </w:rPr>
        <w:t>a</w:t>
      </w:r>
      <w:proofErr w:type="gramEnd"/>
      <w:r w:rsidRPr="00210652">
        <w:rPr>
          <w:lang w:eastAsia="ko-KR"/>
        </w:rPr>
        <w:t xml:space="preserve"> variable </w:t>
      </w:r>
      <w:proofErr w:type="spellStart"/>
      <w:r w:rsidRPr="00210652">
        <w:rPr>
          <w:lang w:eastAsia="ko-KR"/>
        </w:rPr>
        <w:t>nH</w:t>
      </w:r>
      <w:proofErr w:type="spellEnd"/>
      <w:r w:rsidRPr="00210652">
        <w:rPr>
          <w:lang w:eastAsia="ko-KR"/>
        </w:rPr>
        <w:t xml:space="preserve"> specifying the height of the current transform unit.</w:t>
      </w:r>
    </w:p>
    <w:p w:rsidR="004C0379" w:rsidRPr="00210652" w:rsidRDefault="004C0379" w:rsidP="004C0379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list of (</w:t>
      </w:r>
      <w:proofErr w:type="spellStart"/>
      <w:r w:rsidRPr="00210652">
        <w:rPr>
          <w:lang w:eastAsia="ko-KR"/>
        </w:rPr>
        <w:t>nW</w:t>
      </w:r>
      <w:proofErr w:type="spellEnd"/>
      <w:r w:rsidRPr="00210652">
        <w:rPr>
          <w:lang w:eastAsia="ko-KR"/>
        </w:rPr>
        <w:t>)x(</w:t>
      </w:r>
      <w:proofErr w:type="spellStart"/>
      <w:r w:rsidRPr="00210652">
        <w:rPr>
          <w:lang w:eastAsia="ko-KR"/>
        </w:rPr>
        <w:t>nH</w:t>
      </w:r>
      <w:proofErr w:type="spellEnd"/>
      <w:r w:rsidRPr="00210652">
        <w:rPr>
          <w:lang w:eastAsia="ko-KR"/>
        </w:rPr>
        <w:t xml:space="preserve">) values </w:t>
      </w:r>
      <w:proofErr w:type="spellStart"/>
      <w:r w:rsidRPr="00210652">
        <w:t>transCoeffLevel</w:t>
      </w:r>
      <w:proofErr w:type="spellEnd"/>
      <w:r w:rsidRPr="00210652">
        <w:t>[ </w:t>
      </w:r>
      <w:proofErr w:type="spellStart"/>
      <w:r w:rsidRPr="00210652">
        <w:t>xT</w:t>
      </w:r>
      <w:proofErr w:type="spellEnd"/>
      <w:r w:rsidRPr="00210652">
        <w:t> ][ </w:t>
      </w:r>
      <w:proofErr w:type="spellStart"/>
      <w:r w:rsidRPr="00210652">
        <w:t>yT</w:t>
      </w:r>
      <w:proofErr w:type="spellEnd"/>
      <w:r w:rsidRPr="00210652">
        <w:t> ][ </w:t>
      </w:r>
      <w:proofErr w:type="spellStart"/>
      <w:r w:rsidRPr="00210652">
        <w:t>trafoDepth</w:t>
      </w:r>
      <w:proofErr w:type="spellEnd"/>
      <w:r w:rsidRPr="00210652">
        <w:t> ][ </w:t>
      </w:r>
      <w:proofErr w:type="spellStart"/>
      <w:r w:rsidRPr="00210652">
        <w:t>cIdx</w:t>
      </w:r>
      <w:proofErr w:type="spellEnd"/>
      <w:r w:rsidRPr="00210652">
        <w:t> ]</w:t>
      </w:r>
      <w:r w:rsidRPr="00210652">
        <w:rPr>
          <w:lang w:eastAsia="ko-KR"/>
        </w:rPr>
        <w:t>.</w:t>
      </w:r>
    </w:p>
    <w:p w:rsidR="004C0379" w:rsidRPr="00210652" w:rsidRDefault="004C0379" w:rsidP="004C0379">
      <w:pPr>
        <w:tabs>
          <w:tab w:val="left" w:pos="284"/>
        </w:tabs>
        <w:ind w:left="284" w:hanging="284"/>
      </w:pPr>
      <w:r w:rsidRPr="00210652">
        <w:t>–</w:t>
      </w:r>
      <w:r w:rsidRPr="00210652">
        <w:tab/>
      </w:r>
      <w:proofErr w:type="gramStart"/>
      <w:r w:rsidRPr="00210652">
        <w:t>a</w:t>
      </w:r>
      <w:proofErr w:type="gramEnd"/>
      <w:r w:rsidRPr="00210652">
        <w:t xml:space="preserve"> variable </w:t>
      </w:r>
      <w:proofErr w:type="spellStart"/>
      <w:r w:rsidRPr="00210652">
        <w:t>cIdx</w:t>
      </w:r>
      <w:proofErr w:type="spellEnd"/>
      <w:r w:rsidRPr="00210652">
        <w:t xml:space="preserve"> specifying the </w:t>
      </w:r>
      <w:proofErr w:type="spellStart"/>
      <w:r w:rsidRPr="00210652">
        <w:t>chroma</w:t>
      </w:r>
      <w:proofErr w:type="spellEnd"/>
      <w:r w:rsidRPr="00210652">
        <w:t xml:space="preserve"> component of the current block.</w:t>
      </w:r>
    </w:p>
    <w:p w:rsidR="004C0379" w:rsidRPr="00210652" w:rsidRDefault="004C0379" w:rsidP="004C0379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a variable c containing a two-dimensional array of (</w:t>
      </w:r>
      <w:proofErr w:type="spellStart"/>
      <w:r w:rsidRPr="00210652">
        <w:rPr>
          <w:lang w:eastAsia="ko-KR"/>
        </w:rPr>
        <w:t>nW</w:t>
      </w:r>
      <w:proofErr w:type="spellEnd"/>
      <w:proofErr w:type="gramStart"/>
      <w:r w:rsidRPr="00210652">
        <w:rPr>
          <w:lang w:eastAsia="ko-KR"/>
        </w:rPr>
        <w:t>)x</w:t>
      </w:r>
      <w:proofErr w:type="gramEnd"/>
      <w:r w:rsidRPr="00210652">
        <w:rPr>
          <w:lang w:eastAsia="ko-KR"/>
        </w:rPr>
        <w:t>(</w:t>
      </w:r>
      <w:proofErr w:type="spellStart"/>
      <w:r w:rsidRPr="00210652">
        <w:rPr>
          <w:lang w:eastAsia="ko-KR"/>
        </w:rPr>
        <w:t>nH</w:t>
      </w:r>
      <w:proofErr w:type="spellEnd"/>
      <w:r w:rsidRPr="00210652">
        <w:rPr>
          <w:lang w:eastAsia="ko-KR"/>
        </w:rPr>
        <w:t>) values.</w:t>
      </w:r>
    </w:p>
    <w:p w:rsidR="004C0379" w:rsidRPr="00210652" w:rsidRDefault="004C0379" w:rsidP="004C0379">
      <w:pPr>
        <w:tabs>
          <w:tab w:val="left" w:pos="360"/>
        </w:tabs>
        <w:rPr>
          <w:lang w:eastAsia="ko-KR"/>
        </w:rPr>
      </w:pPr>
      <w:r w:rsidRPr="00210652">
        <w:rPr>
          <w:lang w:eastAsia="ko-KR"/>
        </w:rPr>
        <w:t xml:space="preserve">The variable 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proofErr w:type="gramStart"/>
      <w:r w:rsidRPr="00210652">
        <w:rPr>
          <w:lang w:eastAsia="ko-KR"/>
        </w:rPr>
        <w:t>Sqrt</w:t>
      </w:r>
      <w:proofErr w:type="spellEnd"/>
      <w:r w:rsidRPr="00210652">
        <w:rPr>
          <w:lang w:eastAsia="ko-KR"/>
        </w:rPr>
        <w:t>(</w:t>
      </w:r>
      <w:proofErr w:type="spellStart"/>
      <w:proofErr w:type="gramEnd"/>
      <w:r w:rsidRPr="00210652">
        <w:rPr>
          <w:lang w:eastAsia="ko-KR"/>
        </w:rPr>
        <w:t>nW</w:t>
      </w:r>
      <w:proofErr w:type="spellEnd"/>
      <w:r w:rsidRPr="00210652">
        <w:rPr>
          <w:lang w:eastAsia="ko-KR"/>
        </w:rPr>
        <w:t>*</w:t>
      </w:r>
      <w:proofErr w:type="spellStart"/>
      <w:r w:rsidRPr="00210652">
        <w:rPr>
          <w:lang w:eastAsia="ko-KR"/>
        </w:rPr>
        <w:t>nH</w:t>
      </w:r>
      <w:proofErr w:type="spellEnd"/>
      <w:r w:rsidRPr="00210652">
        <w:rPr>
          <w:lang w:eastAsia="ko-KR"/>
        </w:rPr>
        <w:t>).</w:t>
      </w:r>
    </w:p>
    <w:p w:rsidR="004C0379" w:rsidRPr="00210652" w:rsidRDefault="004C0379" w:rsidP="004C0379">
      <w:pPr>
        <w:rPr>
          <w:lang w:eastAsia="ko-KR"/>
        </w:rPr>
      </w:pPr>
      <w:r w:rsidRPr="00210652">
        <w:rPr>
          <w:lang w:eastAsia="ko-KR"/>
        </w:rPr>
        <w:t xml:space="preserve">The variable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>, indicating w</w:t>
      </w:r>
      <w:ins w:id="319" w:author="P. Silcock" w:date="2011-11-18T11:52:00Z">
        <w:r w:rsidR="0092050A">
          <w:rPr>
            <w:lang w:eastAsia="ko-KR"/>
          </w:rPr>
          <w:t>h</w:t>
        </w:r>
      </w:ins>
      <w:r w:rsidRPr="00210652">
        <w:rPr>
          <w:lang w:eastAsia="ko-KR"/>
        </w:rPr>
        <w:t>ich scan</w:t>
      </w:r>
      <w:ins w:id="320" w:author="P. Silcock" w:date="2011-11-18T13:50:00Z">
        <w:r w:rsidR="00A5042E">
          <w:rPr>
            <w:lang w:eastAsia="ko-KR"/>
          </w:rPr>
          <w:t xml:space="preserve"> order</w:t>
        </w:r>
      </w:ins>
      <w:r w:rsidRPr="00210652">
        <w:rPr>
          <w:lang w:eastAsia="ko-KR"/>
        </w:rPr>
        <w:t xml:space="preserve"> is used to scan the transform coefficients </w:t>
      </w:r>
      <w:r w:rsidRPr="00210652">
        <w:t>(zigzag, horizontal</w:t>
      </w:r>
      <w:del w:id="321" w:author="P. Silcock" w:date="2011-11-18T11:41:00Z">
        <w:r w:rsidRPr="00210652" w:rsidDel="003C6784">
          <w:delText xml:space="preserve"> or</w:delText>
        </w:r>
      </w:del>
      <w:ins w:id="322" w:author="P. Silcock" w:date="2011-11-18T11:41:00Z">
        <w:r w:rsidR="003C6784">
          <w:t xml:space="preserve">, </w:t>
        </w:r>
      </w:ins>
      <w:del w:id="323" w:author="P. Silcock" w:date="2011-11-18T11:41:00Z">
        <w:r w:rsidRPr="00210652" w:rsidDel="003C6784">
          <w:delText xml:space="preserve"> </w:delText>
        </w:r>
      </w:del>
      <w:r w:rsidRPr="00210652">
        <w:t>vertical</w:t>
      </w:r>
      <w:ins w:id="324" w:author="P. Silcock" w:date="2011-11-18T11:41:00Z">
        <w:r w:rsidR="003C6784">
          <w:t>, diagonal, horizontal hybrid or vertical hybrid</w:t>
        </w:r>
      </w:ins>
      <w:r w:rsidRPr="00210652">
        <w:t>)</w:t>
      </w:r>
      <w:r w:rsidRPr="00210652">
        <w:rPr>
          <w:lang w:eastAsia="ko-KR"/>
        </w:rPr>
        <w:t>, is derived as follows.</w:t>
      </w:r>
    </w:p>
    <w:p w:rsidR="004C0379" w:rsidRPr="00210652" w:rsidRDefault="004C0379" w:rsidP="004C0379">
      <w:pPr>
        <w:numPr>
          <w:ilvl w:val="0"/>
          <w:numId w:val="6"/>
        </w:numPr>
        <w:tabs>
          <w:tab w:val="clear" w:pos="805"/>
          <w:tab w:val="num" w:pos="405"/>
        </w:tabs>
        <w:ind w:left="405"/>
        <w:rPr>
          <w:lang w:eastAsia="ko-KR"/>
        </w:rPr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PredMode</w:t>
      </w:r>
      <w:proofErr w:type="spellEnd"/>
      <w:r w:rsidRPr="00210652">
        <w:rPr>
          <w:lang w:eastAsia="ko-KR"/>
        </w:rPr>
        <w:t xml:space="preserve"> is equal to MODE_INTRA, the following applies.</w:t>
      </w:r>
    </w:p>
    <w:p w:rsidR="004C0379" w:rsidRPr="00210652" w:rsidRDefault="004C0379" w:rsidP="004C0379">
      <w:pPr>
        <w:numPr>
          <w:ilvl w:val="1"/>
          <w:numId w:val="7"/>
        </w:numPr>
        <w:tabs>
          <w:tab w:val="clear" w:pos="800"/>
          <w:tab w:val="clear" w:pos="1191"/>
          <w:tab w:val="num" w:pos="1200"/>
        </w:tabs>
        <w:ind w:left="1200"/>
      </w:pPr>
      <w:r w:rsidRPr="00210652">
        <w:rPr>
          <w:lang w:eastAsia="ko-KR"/>
        </w:rPr>
        <w:t xml:space="preserve">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 xml:space="preserve"> is set to </w:t>
      </w:r>
      <w:proofErr w:type="spellStart"/>
      <w:r w:rsidRPr="00210652">
        <w:t>ScanType</w:t>
      </w:r>
      <w:proofErr w:type="spellEnd"/>
      <w:r w:rsidRPr="00210652">
        <w:t>[ Log2( </w:t>
      </w:r>
      <w:proofErr w:type="spellStart"/>
      <w:r w:rsidRPr="00210652">
        <w:t>nS</w:t>
      </w:r>
      <w:proofErr w:type="spellEnd"/>
      <w:r w:rsidRPr="00210652">
        <w:t> &gt;&gt; 2 ) ][ </w:t>
      </w:r>
      <w:proofErr w:type="spellStart"/>
      <w:r w:rsidRPr="00210652">
        <w:t>IntraPredMode</w:t>
      </w:r>
      <w:proofErr w:type="spellEnd"/>
      <w:r w:rsidRPr="00210652">
        <w:t> ].</w:t>
      </w:r>
    </w:p>
    <w:p w:rsidR="004C0379" w:rsidRPr="00210652" w:rsidRDefault="004C0379" w:rsidP="004C0379">
      <w:pPr>
        <w:numPr>
          <w:ilvl w:val="1"/>
          <w:numId w:val="7"/>
        </w:numPr>
        <w:tabs>
          <w:tab w:val="clear" w:pos="800"/>
          <w:tab w:val="clear" w:pos="1191"/>
          <w:tab w:val="num" w:pos="1200"/>
        </w:tabs>
        <w:ind w:left="1200"/>
        <w:jc w:val="left"/>
        <w:rPr>
          <w:lang w:eastAsia="ko-KR"/>
        </w:rPr>
      </w:pPr>
      <w:r w:rsidRPr="00210652">
        <w:rPr>
          <w:lang w:eastAsia="ko-KR"/>
        </w:rPr>
        <w:t>Otherwise</w:t>
      </w:r>
      <w:r w:rsidRPr="00210652">
        <w:t xml:space="preserve"> (</w:t>
      </w:r>
      <w:proofErr w:type="spellStart"/>
      <w:r w:rsidRPr="00210652">
        <w:t>cIdx</w:t>
      </w:r>
      <w:proofErr w:type="spellEnd"/>
      <w:r w:rsidRPr="00210652">
        <w:t xml:space="preserve"> is equal to 1 or 2), </w:t>
      </w:r>
      <w:proofErr w:type="spellStart"/>
      <w:r w:rsidRPr="00210652">
        <w:t>scanIdx</w:t>
      </w:r>
      <w:proofErr w:type="spellEnd"/>
      <w:r w:rsidRPr="00210652">
        <w:t xml:space="preserve"> is set to </w:t>
      </w:r>
      <w:proofErr w:type="spellStart"/>
      <w:r w:rsidRPr="00210652">
        <w:t>ScanType</w:t>
      </w:r>
      <w:proofErr w:type="spellEnd"/>
      <w:r w:rsidRPr="00210652">
        <w:t>[ Log2( </w:t>
      </w:r>
      <w:proofErr w:type="spellStart"/>
      <w:r w:rsidRPr="00210652">
        <w:t>nS</w:t>
      </w:r>
      <w:proofErr w:type="spellEnd"/>
      <w:r w:rsidRPr="00210652">
        <w:t> &gt;&gt; 2 ) ][ </w:t>
      </w:r>
      <w:proofErr w:type="spellStart"/>
      <w:r w:rsidRPr="00210652">
        <w:t>IntraPredModeC</w:t>
      </w:r>
      <w:proofErr w:type="spellEnd"/>
      <w:r w:rsidRPr="00210652">
        <w:t> ]</w:t>
      </w:r>
    </w:p>
    <w:p w:rsidR="004C0379" w:rsidRPr="00210652" w:rsidRDefault="004C0379" w:rsidP="004C0379">
      <w:pPr>
        <w:numPr>
          <w:ilvl w:val="0"/>
          <w:numId w:val="6"/>
        </w:numPr>
        <w:tabs>
          <w:tab w:val="clear" w:pos="805"/>
          <w:tab w:val="num" w:pos="405"/>
        </w:tabs>
        <w:ind w:left="405"/>
        <w:rPr>
          <w:lang w:eastAsia="ko-KR"/>
        </w:rPr>
      </w:pPr>
      <w:r w:rsidRPr="00210652">
        <w:rPr>
          <w:lang w:eastAsia="ko-KR"/>
        </w:rPr>
        <w:lastRenderedPageBreak/>
        <w:t>Otherwise (</w:t>
      </w:r>
      <w:proofErr w:type="spellStart"/>
      <w:r w:rsidRPr="00210652">
        <w:rPr>
          <w:lang w:eastAsia="ko-KR"/>
        </w:rPr>
        <w:t>PredMode</w:t>
      </w:r>
      <w:proofErr w:type="spellEnd"/>
      <w:r w:rsidRPr="00210652">
        <w:rPr>
          <w:lang w:eastAsia="ko-KR"/>
        </w:rPr>
        <w:t xml:space="preserve"> is not equal to MODE_INTRA),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 xml:space="preserve"> is set to 0. </w:t>
      </w:r>
    </w:p>
    <w:p w:rsidR="004C0379" w:rsidRDefault="004C0379" w:rsidP="004C0379">
      <w:pPr>
        <w:rPr>
          <w:ins w:id="325" w:author="P. Silcock" w:date="2011-11-18T12:22:00Z"/>
          <w:lang w:eastAsia="ko-KR"/>
        </w:rPr>
      </w:pPr>
      <w:r w:rsidRPr="00210652">
        <w:rPr>
          <w:lang w:eastAsia="ko-KR"/>
        </w:rPr>
        <w:t xml:space="preserve">When </w:t>
      </w:r>
      <w:proofErr w:type="spellStart"/>
      <w:r w:rsidRPr="00210652">
        <w:rPr>
          <w:lang w:eastAsia="ko-KR"/>
        </w:rPr>
        <w:t>entropy_coding_mode_flag</w:t>
      </w:r>
      <w:proofErr w:type="spellEnd"/>
      <w:r w:rsidRPr="00210652">
        <w:rPr>
          <w:lang w:eastAsia="ko-KR"/>
        </w:rPr>
        <w:t xml:space="preserve"> is equal to 1 (CABAC) and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 xml:space="preserve"> is equal to 0 (zigzag),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 xml:space="preserve"> is set to 3 (diagonal).</w:t>
      </w:r>
    </w:p>
    <w:p w:rsidR="007B0028" w:rsidRDefault="004B56B9" w:rsidP="007B0028">
      <w:pPr>
        <w:jc w:val="left"/>
        <w:rPr>
          <w:ins w:id="326" w:author="P. Silcock" w:date="2011-11-18T12:40:00Z"/>
          <w:lang w:eastAsia="ko-KR"/>
        </w:rPr>
      </w:pPr>
      <w:commentRangeStart w:id="327"/>
      <w:ins w:id="328" w:author="P. Silcock" w:date="2011-11-18T12:22:00Z">
        <w:r>
          <w:rPr>
            <w:lang w:eastAsia="ko-KR"/>
          </w:rPr>
          <w:t xml:space="preserve">When </w:t>
        </w:r>
        <w:proofErr w:type="spellStart"/>
        <w:r w:rsidRPr="00210652">
          <w:rPr>
            <w:lang w:eastAsia="ko-KR"/>
          </w:rPr>
          <w:t>entropy_coding_mode_flag</w:t>
        </w:r>
        <w:proofErr w:type="spellEnd"/>
        <w:r w:rsidRPr="00210652">
          <w:rPr>
            <w:lang w:eastAsia="ko-KR"/>
          </w:rPr>
          <w:t xml:space="preserve"> is equal to 1 (CABAC)</w:t>
        </w:r>
        <w:r>
          <w:rPr>
            <w:lang w:eastAsia="ko-KR"/>
          </w:rPr>
          <w:t xml:space="preserve"> and </w:t>
        </w:r>
        <w:proofErr w:type="spellStart"/>
        <w:r>
          <w:rPr>
            <w:lang w:eastAsia="ko-KR"/>
          </w:rPr>
          <w:t>scanIdx</w:t>
        </w:r>
        <w:proofErr w:type="spellEnd"/>
        <w:r>
          <w:rPr>
            <w:lang w:eastAsia="ko-KR"/>
          </w:rPr>
          <w:t xml:space="preserve"> is not equal to</w:t>
        </w:r>
      </w:ins>
      <w:ins w:id="329" w:author="P. Silcock" w:date="2011-11-18T12:23:00Z">
        <w:r>
          <w:rPr>
            <w:lang w:eastAsia="ko-KR"/>
          </w:rPr>
          <w:t xml:space="preserve"> 0 </w:t>
        </w:r>
      </w:ins>
      <w:ins w:id="330" w:author="P. Silcock" w:date="2011-11-18T15:18:00Z">
        <w:r w:rsidR="0025134D">
          <w:rPr>
            <w:lang w:eastAsia="ko-KR"/>
          </w:rPr>
          <w:t>to</w:t>
        </w:r>
      </w:ins>
      <w:ins w:id="331" w:author="P. Silcock" w:date="2011-11-18T12:22:00Z">
        <w:r>
          <w:rPr>
            <w:lang w:eastAsia="ko-KR"/>
          </w:rPr>
          <w:t xml:space="preserve"> 3</w:t>
        </w:r>
      </w:ins>
      <w:ins w:id="332" w:author="P. Silcock" w:date="2011-11-18T12:23:00Z">
        <w:r>
          <w:rPr>
            <w:lang w:eastAsia="ko-KR"/>
          </w:rPr>
          <w:t xml:space="preserve">, </w:t>
        </w:r>
      </w:ins>
      <w:ins w:id="333" w:author="P. Silcock" w:date="2011-11-18T12:25:00Z">
        <w:r w:rsidR="007B0028">
          <w:rPr>
            <w:lang w:eastAsia="ko-KR"/>
          </w:rPr>
          <w:t>t</w:t>
        </w:r>
        <w:r w:rsidR="007B0028" w:rsidRPr="00210652">
          <w:rPr>
            <w:lang w:eastAsia="ko-KR"/>
          </w:rPr>
          <w:t>he variable c[ </w:t>
        </w:r>
        <w:proofErr w:type="spellStart"/>
        <w:r w:rsidR="007B0028" w:rsidRPr="00210652">
          <w:rPr>
            <w:lang w:eastAsia="ko-KR"/>
          </w:rPr>
          <w:t>i</w:t>
        </w:r>
        <w:proofErr w:type="spellEnd"/>
        <w:r w:rsidR="007B0028" w:rsidRPr="00210652">
          <w:rPr>
            <w:lang w:eastAsia="ko-KR"/>
          </w:rPr>
          <w:t> ][ j ] which is located in the ( </w:t>
        </w:r>
        <w:proofErr w:type="spellStart"/>
        <w:r w:rsidR="007B0028" w:rsidRPr="00210652">
          <w:rPr>
            <w:lang w:eastAsia="ko-KR"/>
          </w:rPr>
          <w:t>i</w:t>
        </w:r>
        <w:proofErr w:type="spellEnd"/>
        <w:r w:rsidR="007B0028" w:rsidRPr="00210652">
          <w:rPr>
            <w:lang w:eastAsia="ko-KR"/>
          </w:rPr>
          <w:t>, j ) position in th</w:t>
        </w:r>
        <w:r w:rsidR="007B0028">
          <w:rPr>
            <w:lang w:eastAsia="ko-KR"/>
          </w:rPr>
          <w:t>e array c is derived as follows:</w:t>
        </w:r>
      </w:ins>
      <w:commentRangeEnd w:id="327"/>
      <w:ins w:id="334" w:author="P. Silcock" w:date="2011-11-18T13:40:00Z">
        <w:r w:rsidR="00A5042E">
          <w:rPr>
            <w:rStyle w:val="CommentReference"/>
          </w:rPr>
          <w:commentReference w:id="327"/>
        </w:r>
      </w:ins>
    </w:p>
    <w:p w:rsidR="00B426E1" w:rsidRDefault="00B426E1" w:rsidP="007B0028">
      <w:pPr>
        <w:jc w:val="left"/>
        <w:rPr>
          <w:ins w:id="335" w:author="P. Silcock" w:date="2011-11-18T12:26:00Z"/>
          <w:lang w:eastAsia="ko-KR"/>
        </w:rPr>
      </w:pPr>
      <w:ins w:id="336" w:author="P. Silcock" w:date="2011-11-18T12:40:00Z">
        <w:r w:rsidRPr="00210652">
          <w:t>–</w:t>
        </w:r>
        <w:r w:rsidR="00FC1C72">
          <w:tab/>
        </w:r>
      </w:ins>
      <w:ins w:id="337" w:author="P. Silcock" w:date="2011-11-18T14:58:00Z">
        <w:r w:rsidR="00FC1C72">
          <w:t>D</w:t>
        </w:r>
      </w:ins>
      <w:ins w:id="338" w:author="P. Silcock" w:date="2011-11-18T12:40:00Z">
        <w:r>
          <w:t xml:space="preserve">efine position arrays I and J, </w:t>
        </w:r>
      </w:ins>
      <w:ins w:id="339" w:author="P. Silcock" w:date="2011-11-18T12:48:00Z">
        <w:r w:rsidR="0085736F">
          <w:t xml:space="preserve">each </w:t>
        </w:r>
      </w:ins>
      <w:ins w:id="340" w:author="P. Silcock" w:date="2011-11-18T12:40:00Z">
        <w:r>
          <w:t xml:space="preserve">of length n </w:t>
        </w:r>
      </w:ins>
      <w:ins w:id="341" w:author="P. Silcock" w:date="2011-11-18T12:41:00Z">
        <w:r>
          <w:t>(</w:t>
        </w:r>
      </w:ins>
      <w:ins w:id="342" w:author="P. Silcock" w:date="2011-11-18T12:40:00Z">
        <w:r>
          <w:t xml:space="preserve">where </w:t>
        </w:r>
        <w:proofErr w:type="gramStart"/>
        <w:r>
          <w:t>I(</w:t>
        </w:r>
        <w:proofErr w:type="gramEnd"/>
        <w:r>
          <w:t xml:space="preserve">0) corresponds to position </w:t>
        </w:r>
        <w:proofErr w:type="spellStart"/>
        <w:r>
          <w:t>i</w:t>
        </w:r>
        <w:proofErr w:type="spellEnd"/>
        <w:r>
          <w:t xml:space="preserve"> for n=0</w:t>
        </w:r>
      </w:ins>
      <w:ins w:id="343" w:author="P. Silcock" w:date="2011-11-18T12:41:00Z">
        <w:r>
          <w:t>)</w:t>
        </w:r>
      </w:ins>
    </w:p>
    <w:p w:rsidR="00424BF1" w:rsidRDefault="00424BF1" w:rsidP="007B0028">
      <w:pPr>
        <w:jc w:val="left"/>
        <w:rPr>
          <w:ins w:id="344" w:author="P. Silcock" w:date="2011-11-18T12:34:00Z"/>
        </w:rPr>
      </w:pPr>
      <w:ins w:id="345" w:author="P. Silcock" w:date="2011-11-18T12:26:00Z">
        <w:r w:rsidRPr="00210652">
          <w:t>–</w:t>
        </w:r>
        <w:r>
          <w:t xml:space="preserve"> </w:t>
        </w:r>
        <w:r w:rsidR="00BA063A">
          <w:tab/>
        </w:r>
      </w:ins>
      <w:ins w:id="346" w:author="P. Silcock" w:date="2011-11-18T14:53:00Z">
        <w:r w:rsidR="006A7E66">
          <w:t>When</w:t>
        </w:r>
      </w:ins>
      <w:ins w:id="347" w:author="P. Silcock" w:date="2011-11-18T12:34:00Z">
        <w:r w:rsidR="00B426E1">
          <w:t xml:space="preserve"> n=</w:t>
        </w:r>
      </w:ins>
      <w:ins w:id="348" w:author="P. Silcock" w:date="2011-11-18T14:58:00Z">
        <w:r w:rsidR="00B94414">
          <w:t>=</w:t>
        </w:r>
      </w:ins>
      <w:ins w:id="349" w:author="P. Silcock" w:date="2011-11-18T12:34:00Z">
        <w:r w:rsidR="00B426E1">
          <w:t>0:</w:t>
        </w:r>
        <w:r w:rsidR="00B426E1">
          <w:br/>
        </w:r>
        <w:r w:rsidR="00B426E1">
          <w:tab/>
        </w:r>
      </w:ins>
      <w:ins w:id="350" w:author="P. Silcock" w:date="2011-11-18T12:35:00Z">
        <w:r w:rsidR="00B426E1">
          <w:tab/>
        </w:r>
      </w:ins>
      <w:proofErr w:type="spellStart"/>
      <w:ins w:id="351" w:author="P. Silcock" w:date="2011-11-18T12:41:00Z">
        <w:r w:rsidR="00B426E1">
          <w:t>i</w:t>
        </w:r>
      </w:ins>
      <w:ins w:id="352" w:author="P. Silcock" w:date="2011-11-18T15:02:00Z">
        <w:r w:rsidR="004A3E53">
          <w:t>New</w:t>
        </w:r>
      </w:ins>
      <w:proofErr w:type="spellEnd"/>
      <w:ins w:id="353" w:author="P. Silcock" w:date="2011-11-18T12:41:00Z">
        <w:r w:rsidR="00B426E1">
          <w:t>=</w:t>
        </w:r>
        <w:proofErr w:type="gramStart"/>
        <w:r w:rsidR="00B426E1">
          <w:t>I(</w:t>
        </w:r>
        <w:proofErr w:type="gramEnd"/>
        <w:r w:rsidR="00B426E1">
          <w:t>0)=0</w:t>
        </w:r>
      </w:ins>
    </w:p>
    <w:p w:rsidR="00000000" w:rsidRDefault="00B426E1">
      <w:pPr>
        <w:spacing w:before="0"/>
        <w:jc w:val="left"/>
        <w:rPr>
          <w:ins w:id="354" w:author="P. Silcock" w:date="2011-11-18T15:01:00Z"/>
        </w:rPr>
        <w:pPrChange w:id="355" w:author="P. Silcock" w:date="2011-11-18T12:34:00Z">
          <w:pPr>
            <w:jc w:val="left"/>
          </w:pPr>
        </w:pPrChange>
      </w:pPr>
      <w:ins w:id="356" w:author="P. Silcock" w:date="2011-11-18T12:34:00Z">
        <w:r>
          <w:tab/>
        </w:r>
      </w:ins>
      <w:ins w:id="357" w:author="P. Silcock" w:date="2011-11-18T12:35:00Z">
        <w:r>
          <w:tab/>
        </w:r>
      </w:ins>
      <w:proofErr w:type="spellStart"/>
      <w:proofErr w:type="gramStart"/>
      <w:ins w:id="358" w:author="P. Silcock" w:date="2011-11-18T12:41:00Z">
        <w:r>
          <w:t>j</w:t>
        </w:r>
      </w:ins>
      <w:ins w:id="359" w:author="P. Silcock" w:date="2011-11-18T15:02:00Z">
        <w:r w:rsidR="004A3E53">
          <w:t>New</w:t>
        </w:r>
      </w:ins>
      <w:proofErr w:type="spellEnd"/>
      <w:ins w:id="360" w:author="P. Silcock" w:date="2011-11-18T12:41:00Z">
        <w:r>
          <w:t>=</w:t>
        </w:r>
        <w:proofErr w:type="gramEnd"/>
        <w:r>
          <w:t>J(0)=0</w:t>
        </w:r>
      </w:ins>
    </w:p>
    <w:p w:rsidR="00C40DF0" w:rsidRDefault="00C40DF0" w:rsidP="004B18AA">
      <w:pPr>
        <w:spacing w:before="0"/>
        <w:jc w:val="left"/>
        <w:rPr>
          <w:ins w:id="361" w:author="P. Silcock" w:date="2011-11-18T13:25:00Z"/>
        </w:rPr>
      </w:pPr>
      <w:ins w:id="362" w:author="P. Silcock" w:date="2011-11-18T13:25:00Z">
        <w:r>
          <w:tab/>
        </w:r>
        <w:r w:rsidRPr="00210652">
          <w:t>–</w:t>
        </w:r>
        <w:r w:rsidR="00FC1C72">
          <w:tab/>
        </w:r>
      </w:ins>
      <w:ins w:id="363" w:author="P. Silcock" w:date="2011-11-18T14:59:00Z">
        <w:r w:rsidR="00FC1C72">
          <w:t>D</w:t>
        </w:r>
      </w:ins>
      <w:ins w:id="364" w:author="P. Silcock" w:date="2011-11-18T13:25:00Z">
        <w:r>
          <w:t xml:space="preserve">efine Boolean </w:t>
        </w:r>
        <w:proofErr w:type="spellStart"/>
        <w:r>
          <w:t>processedLastSigCoef</w:t>
        </w:r>
        <w:proofErr w:type="spellEnd"/>
        <w:r>
          <w:t>, and initialize to false when n==0</w:t>
        </w:r>
      </w:ins>
    </w:p>
    <w:p w:rsidR="00C40DF0" w:rsidRDefault="0013727F" w:rsidP="004B18AA">
      <w:pPr>
        <w:spacing w:before="0"/>
        <w:jc w:val="left"/>
        <w:rPr>
          <w:ins w:id="365" w:author="P. Silcock" w:date="2011-11-18T13:05:00Z"/>
        </w:rPr>
      </w:pPr>
      <w:ins w:id="366" w:author="P. Silcock" w:date="2011-11-18T14:55:00Z">
        <w:r w:rsidRPr="00210652">
          <w:t>–</w:t>
        </w:r>
        <w:r>
          <w:t xml:space="preserve"> </w:t>
        </w:r>
        <w:r>
          <w:tab/>
          <w:t>When n&gt;0</w:t>
        </w:r>
      </w:ins>
    </w:p>
    <w:p w:rsidR="004B18AA" w:rsidRDefault="004B18AA" w:rsidP="004B18AA">
      <w:pPr>
        <w:spacing w:before="0"/>
        <w:jc w:val="left"/>
        <w:rPr>
          <w:ins w:id="367" w:author="P. Silcock" w:date="2011-11-18T13:05:00Z"/>
        </w:rPr>
      </w:pPr>
      <w:ins w:id="368" w:author="P. Silcock" w:date="2011-11-18T13:05:00Z">
        <w:r>
          <w:tab/>
        </w:r>
        <w:r>
          <w:tab/>
        </w:r>
        <w:proofErr w:type="gramStart"/>
        <w:r>
          <w:t>if</w:t>
        </w:r>
        <w:proofErr w:type="gramEnd"/>
        <w:r>
          <w:t xml:space="preserve"> (</w:t>
        </w:r>
        <w:proofErr w:type="spellStart"/>
        <w:r>
          <w:t>scanIdx</w:t>
        </w:r>
        <w:proofErr w:type="spellEnd"/>
        <w:r>
          <w:t>==4)</w:t>
        </w:r>
      </w:ins>
    </w:p>
    <w:p w:rsidR="004B18AA" w:rsidRDefault="0013727F" w:rsidP="004B18AA">
      <w:pPr>
        <w:spacing w:before="0"/>
        <w:jc w:val="left"/>
        <w:rPr>
          <w:ins w:id="369" w:author="P. Silcock" w:date="2011-11-18T13:05:00Z"/>
        </w:rPr>
      </w:pPr>
      <w:ins w:id="370" w:author="P. Silcock" w:date="2011-11-18T14:55:00Z">
        <w:r>
          <w:tab/>
        </w:r>
      </w:ins>
      <w:ins w:id="371" w:author="P. Silcock" w:date="2011-11-18T13:05:00Z">
        <w:r w:rsidR="004B18AA">
          <w:tab/>
          <w:t>{</w:t>
        </w:r>
      </w:ins>
    </w:p>
    <w:p w:rsidR="004B18AA" w:rsidRDefault="0013727F" w:rsidP="004B18AA">
      <w:pPr>
        <w:spacing w:before="0"/>
        <w:jc w:val="left"/>
        <w:rPr>
          <w:ins w:id="372" w:author="P. Silcock" w:date="2011-11-18T13:05:00Z"/>
        </w:rPr>
      </w:pPr>
      <w:ins w:id="373" w:author="P. Silcock" w:date="2011-11-18T14:55:00Z">
        <w:r>
          <w:tab/>
        </w:r>
      </w:ins>
      <w:ins w:id="374" w:author="P. Silcock" w:date="2011-11-18T13:05:00Z">
        <w:r w:rsidR="004B18AA">
          <w:tab/>
        </w:r>
        <w:r w:rsidR="004B18AA">
          <w:tab/>
        </w:r>
        <w:proofErr w:type="spellStart"/>
        <w:proofErr w:type="gramStart"/>
        <w:r w:rsidR="004B18AA">
          <w:t>lastSigI</w:t>
        </w:r>
        <w:proofErr w:type="spellEnd"/>
        <w:proofErr w:type="gramEnd"/>
        <w:r w:rsidR="004B18AA">
          <w:t xml:space="preserve"> = </w:t>
        </w:r>
        <w:proofErr w:type="spellStart"/>
        <w:r w:rsidR="004B18AA">
          <w:t>last_significant_coefficient_x</w:t>
        </w:r>
        <w:proofErr w:type="spellEnd"/>
      </w:ins>
    </w:p>
    <w:p w:rsidR="004B18AA" w:rsidRDefault="0013727F" w:rsidP="004B18AA">
      <w:pPr>
        <w:spacing w:before="0"/>
        <w:jc w:val="left"/>
        <w:rPr>
          <w:ins w:id="375" w:author="P. Silcock" w:date="2011-11-18T13:05:00Z"/>
        </w:rPr>
      </w:pPr>
      <w:ins w:id="376" w:author="P. Silcock" w:date="2011-11-18T14:55:00Z">
        <w:r>
          <w:tab/>
        </w:r>
      </w:ins>
      <w:ins w:id="377" w:author="P. Silcock" w:date="2011-11-18T13:05:00Z">
        <w:r w:rsidR="004B18AA">
          <w:tab/>
        </w:r>
        <w:r w:rsidR="004B18AA">
          <w:tab/>
        </w:r>
        <w:proofErr w:type="spellStart"/>
        <w:proofErr w:type="gramStart"/>
        <w:r w:rsidR="004B18AA">
          <w:t>lastSigJ</w:t>
        </w:r>
        <w:proofErr w:type="spellEnd"/>
        <w:proofErr w:type="gramEnd"/>
        <w:r w:rsidR="004B18AA">
          <w:t xml:space="preserve"> = </w:t>
        </w:r>
        <w:proofErr w:type="spellStart"/>
        <w:r w:rsidR="004B18AA">
          <w:t>last_significant_coefficient_y</w:t>
        </w:r>
        <w:proofErr w:type="spellEnd"/>
      </w:ins>
    </w:p>
    <w:p w:rsidR="004B18AA" w:rsidRDefault="0013727F" w:rsidP="004B18AA">
      <w:pPr>
        <w:spacing w:before="0"/>
        <w:jc w:val="left"/>
        <w:rPr>
          <w:ins w:id="378" w:author="P. Silcock" w:date="2011-11-18T13:05:00Z"/>
        </w:rPr>
      </w:pPr>
      <w:ins w:id="379" w:author="P. Silcock" w:date="2011-11-18T14:55:00Z">
        <w:r>
          <w:tab/>
        </w:r>
      </w:ins>
      <w:ins w:id="380" w:author="P. Silcock" w:date="2011-11-18T13:05:00Z">
        <w:r w:rsidR="004B18AA">
          <w:tab/>
          <w:t>}</w:t>
        </w:r>
      </w:ins>
    </w:p>
    <w:p w:rsidR="004B18AA" w:rsidRDefault="0013727F" w:rsidP="004B18AA">
      <w:pPr>
        <w:spacing w:before="0"/>
        <w:jc w:val="left"/>
        <w:rPr>
          <w:ins w:id="381" w:author="P. Silcock" w:date="2011-11-18T13:05:00Z"/>
        </w:rPr>
      </w:pPr>
      <w:ins w:id="382" w:author="P. Silcock" w:date="2011-11-18T14:55:00Z">
        <w:r>
          <w:tab/>
        </w:r>
      </w:ins>
      <w:ins w:id="383" w:author="P. Silcock" w:date="2011-11-18T13:05:00Z">
        <w:r w:rsidR="004B18AA">
          <w:tab/>
        </w:r>
        <w:proofErr w:type="gramStart"/>
        <w:r w:rsidR="004B18AA">
          <w:t>else</w:t>
        </w:r>
      </w:ins>
      <w:proofErr w:type="gramEnd"/>
      <w:ins w:id="384" w:author="P. Silcock" w:date="2011-11-18T15:25:00Z">
        <w:r w:rsidR="00B20F70">
          <w:tab/>
        </w:r>
        <w:r w:rsidR="00B20F70" w:rsidRPr="00B20F70">
          <w:rPr>
            <w:color w:val="00B050"/>
            <w:rPrChange w:id="385" w:author="P. Silcock" w:date="2011-11-18T15:26:00Z">
              <w:rPr/>
            </w:rPrChange>
          </w:rPr>
          <w:t>// transpose data</w:t>
        </w:r>
      </w:ins>
    </w:p>
    <w:p w:rsidR="004B18AA" w:rsidRDefault="0013727F" w:rsidP="004B18AA">
      <w:pPr>
        <w:spacing w:before="0"/>
        <w:jc w:val="left"/>
        <w:rPr>
          <w:ins w:id="386" w:author="P. Silcock" w:date="2011-11-18T13:05:00Z"/>
        </w:rPr>
      </w:pPr>
      <w:ins w:id="387" w:author="P. Silcock" w:date="2011-11-18T14:55:00Z">
        <w:r>
          <w:tab/>
        </w:r>
      </w:ins>
      <w:ins w:id="388" w:author="P. Silcock" w:date="2011-11-18T13:05:00Z">
        <w:r w:rsidR="004B18AA">
          <w:tab/>
          <w:t>{</w:t>
        </w:r>
      </w:ins>
    </w:p>
    <w:p w:rsidR="004B18AA" w:rsidRDefault="0013727F" w:rsidP="004B18AA">
      <w:pPr>
        <w:spacing w:before="0"/>
        <w:jc w:val="left"/>
        <w:rPr>
          <w:ins w:id="389" w:author="P. Silcock" w:date="2011-11-18T13:05:00Z"/>
        </w:rPr>
      </w:pPr>
      <w:ins w:id="390" w:author="P. Silcock" w:date="2011-11-18T14:55:00Z">
        <w:r>
          <w:tab/>
        </w:r>
      </w:ins>
      <w:ins w:id="391" w:author="P. Silcock" w:date="2011-11-18T13:05:00Z">
        <w:r w:rsidR="004B18AA">
          <w:tab/>
        </w:r>
        <w:r w:rsidR="004B18AA">
          <w:tab/>
        </w:r>
        <w:proofErr w:type="spellStart"/>
        <w:proofErr w:type="gramStart"/>
        <w:r w:rsidR="004B18AA">
          <w:t>lastSigI</w:t>
        </w:r>
        <w:proofErr w:type="spellEnd"/>
        <w:proofErr w:type="gramEnd"/>
        <w:r w:rsidR="004B18AA">
          <w:t xml:space="preserve"> = </w:t>
        </w:r>
        <w:proofErr w:type="spellStart"/>
        <w:r w:rsidR="004B18AA">
          <w:t>last_significant_coefficient_y</w:t>
        </w:r>
        <w:proofErr w:type="spellEnd"/>
      </w:ins>
    </w:p>
    <w:p w:rsidR="004B18AA" w:rsidRDefault="0013727F" w:rsidP="004B18AA">
      <w:pPr>
        <w:spacing w:before="0"/>
        <w:jc w:val="left"/>
        <w:rPr>
          <w:ins w:id="392" w:author="P. Silcock" w:date="2011-11-18T13:05:00Z"/>
        </w:rPr>
      </w:pPr>
      <w:ins w:id="393" w:author="P. Silcock" w:date="2011-11-18T14:55:00Z">
        <w:r>
          <w:tab/>
        </w:r>
      </w:ins>
      <w:ins w:id="394" w:author="P. Silcock" w:date="2011-11-18T13:05:00Z">
        <w:r w:rsidR="004B18AA">
          <w:tab/>
        </w:r>
        <w:r w:rsidR="004B18AA">
          <w:tab/>
        </w:r>
        <w:proofErr w:type="spellStart"/>
        <w:proofErr w:type="gramStart"/>
        <w:r w:rsidR="004B18AA">
          <w:t>lastSigJ</w:t>
        </w:r>
        <w:proofErr w:type="spellEnd"/>
        <w:proofErr w:type="gramEnd"/>
        <w:r w:rsidR="004B18AA">
          <w:t xml:space="preserve"> = </w:t>
        </w:r>
        <w:proofErr w:type="spellStart"/>
        <w:r w:rsidR="004B18AA">
          <w:t>last_significant_coefficient_x</w:t>
        </w:r>
        <w:proofErr w:type="spellEnd"/>
      </w:ins>
    </w:p>
    <w:p w:rsidR="00A270C2" w:rsidRDefault="0013727F" w:rsidP="004B18AA">
      <w:pPr>
        <w:spacing w:before="0"/>
        <w:jc w:val="left"/>
        <w:rPr>
          <w:ins w:id="395" w:author="P. Silcock" w:date="2011-11-18T13:07:00Z"/>
        </w:rPr>
      </w:pPr>
      <w:ins w:id="396" w:author="P. Silcock" w:date="2011-11-18T14:55:00Z">
        <w:r>
          <w:tab/>
        </w:r>
      </w:ins>
      <w:ins w:id="397" w:author="P. Silcock" w:date="2011-11-18T13:05:00Z">
        <w:r w:rsidR="004B18AA">
          <w:tab/>
          <w:t>}</w:t>
        </w:r>
      </w:ins>
    </w:p>
    <w:p w:rsidR="004B18AA" w:rsidRDefault="00A270C2" w:rsidP="004B18AA">
      <w:pPr>
        <w:spacing w:before="0"/>
        <w:jc w:val="left"/>
        <w:rPr>
          <w:ins w:id="398" w:author="P. Silcock" w:date="2011-11-18T13:05:00Z"/>
        </w:rPr>
      </w:pPr>
      <w:ins w:id="399" w:author="P. Silcock" w:date="2011-11-18T13:07:00Z">
        <w:r>
          <w:tab/>
        </w:r>
      </w:ins>
      <w:ins w:id="400" w:author="P. Silcock" w:date="2011-11-18T14:55:00Z">
        <w:r w:rsidR="0013727F">
          <w:tab/>
        </w:r>
      </w:ins>
      <w:proofErr w:type="spellStart"/>
      <w:proofErr w:type="gramStart"/>
      <w:ins w:id="401" w:author="P. Silcock" w:date="2011-11-18T13:07:00Z">
        <w:r>
          <w:t>lastSigCoefInFirstRowOrCol</w:t>
        </w:r>
        <w:proofErr w:type="spellEnd"/>
        <w:proofErr w:type="gramEnd"/>
        <w:r>
          <w:t xml:space="preserve"> = </w:t>
        </w:r>
        <w:proofErr w:type="spellStart"/>
        <w:r>
          <w:t>lastSigJ</w:t>
        </w:r>
        <w:proofErr w:type="spellEnd"/>
        <w:r>
          <w:t xml:space="preserve">==0  ?  </w:t>
        </w:r>
        <w:proofErr w:type="gramStart"/>
        <w:r>
          <w:t>true  :</w:t>
        </w:r>
        <w:proofErr w:type="gramEnd"/>
        <w:r>
          <w:t xml:space="preserve">  false</w:t>
        </w:r>
      </w:ins>
    </w:p>
    <w:p w:rsidR="004B18AA" w:rsidRDefault="004B18AA" w:rsidP="004B18AA">
      <w:pPr>
        <w:spacing w:before="0"/>
        <w:jc w:val="left"/>
        <w:rPr>
          <w:ins w:id="402" w:author="P. Silcock" w:date="2011-11-18T13:05:00Z"/>
        </w:rPr>
      </w:pPr>
      <w:ins w:id="403" w:author="P. Silcock" w:date="2011-11-18T13:05:00Z">
        <w:r>
          <w:tab/>
        </w:r>
        <w:r>
          <w:tab/>
        </w:r>
        <w:proofErr w:type="spellStart"/>
        <w:proofErr w:type="gramStart"/>
        <w:r>
          <w:t>iOld</w:t>
        </w:r>
        <w:proofErr w:type="spellEnd"/>
        <w:r>
          <w:t>=</w:t>
        </w:r>
        <w:proofErr w:type="gramEnd"/>
        <w:r>
          <w:t>I(n-1)</w:t>
        </w:r>
      </w:ins>
    </w:p>
    <w:p w:rsidR="004B18AA" w:rsidRDefault="004B18AA" w:rsidP="004B18AA">
      <w:pPr>
        <w:spacing w:before="0"/>
        <w:jc w:val="left"/>
        <w:rPr>
          <w:ins w:id="404" w:author="P. Silcock" w:date="2011-11-18T13:05:00Z"/>
        </w:rPr>
      </w:pPr>
      <w:ins w:id="405" w:author="P. Silcock" w:date="2011-11-18T13:05:00Z">
        <w:r>
          <w:tab/>
        </w:r>
        <w:r>
          <w:tab/>
        </w:r>
        <w:proofErr w:type="spellStart"/>
        <w:proofErr w:type="gramStart"/>
        <w:r>
          <w:t>jOld</w:t>
        </w:r>
        <w:proofErr w:type="spellEnd"/>
        <w:r>
          <w:t>=</w:t>
        </w:r>
        <w:proofErr w:type="gramEnd"/>
        <w:r>
          <w:t>J(n-1)</w:t>
        </w:r>
      </w:ins>
    </w:p>
    <w:p w:rsidR="004B18AA" w:rsidRDefault="0013727F" w:rsidP="00A91067">
      <w:pPr>
        <w:spacing w:before="0"/>
        <w:jc w:val="left"/>
        <w:rPr>
          <w:ins w:id="406" w:author="P. Silcock" w:date="2011-11-18T13:09:00Z"/>
        </w:rPr>
      </w:pPr>
      <w:ins w:id="407" w:author="P. Silcock" w:date="2011-11-18T14:55:00Z">
        <w:r>
          <w:tab/>
        </w:r>
      </w:ins>
      <w:ins w:id="408" w:author="P. Silcock" w:date="2011-11-18T13:05:00Z">
        <w:r w:rsidR="004B18AA">
          <w:tab/>
        </w:r>
      </w:ins>
      <w:proofErr w:type="gramStart"/>
      <w:ins w:id="409" w:author="P. Silcock" w:date="2011-11-18T13:09:00Z">
        <w:r w:rsidR="00D70551">
          <w:t>if</w:t>
        </w:r>
        <w:proofErr w:type="gramEnd"/>
        <w:r w:rsidR="00D70551">
          <w:t xml:space="preserve"> (</w:t>
        </w:r>
        <w:proofErr w:type="spellStart"/>
        <w:r w:rsidR="00D70551">
          <w:t>lastSigCoefInFirstRowOrCol</w:t>
        </w:r>
        <w:proofErr w:type="spellEnd"/>
        <w:r w:rsidR="00D70551">
          <w:t>)</w:t>
        </w:r>
      </w:ins>
    </w:p>
    <w:p w:rsidR="00D70551" w:rsidRDefault="0013727F" w:rsidP="00A91067">
      <w:pPr>
        <w:spacing w:before="0"/>
        <w:jc w:val="left"/>
        <w:rPr>
          <w:ins w:id="410" w:author="P. Silcock" w:date="2011-11-18T13:09:00Z"/>
        </w:rPr>
      </w:pPr>
      <w:ins w:id="411" w:author="P. Silcock" w:date="2011-11-18T14:55:00Z">
        <w:r>
          <w:tab/>
        </w:r>
      </w:ins>
      <w:ins w:id="412" w:author="P. Silcock" w:date="2011-11-18T13:09:00Z">
        <w:r w:rsidR="00D70551">
          <w:tab/>
          <w:t>{</w:t>
        </w:r>
      </w:ins>
    </w:p>
    <w:p w:rsidR="00D70551" w:rsidRDefault="0013727F" w:rsidP="00A91067">
      <w:pPr>
        <w:spacing w:before="0"/>
        <w:jc w:val="left"/>
        <w:rPr>
          <w:ins w:id="413" w:author="P. Silcock" w:date="2011-11-18T13:10:00Z"/>
        </w:rPr>
      </w:pPr>
      <w:ins w:id="414" w:author="P. Silcock" w:date="2011-11-18T14:55:00Z">
        <w:r>
          <w:tab/>
        </w:r>
      </w:ins>
      <w:ins w:id="415" w:author="P. Silcock" w:date="2011-11-18T13:10:00Z">
        <w:r w:rsidR="00D70551">
          <w:tab/>
        </w:r>
        <w:r w:rsidR="00D70551">
          <w:tab/>
        </w:r>
        <w:proofErr w:type="spellStart"/>
        <w:proofErr w:type="gramStart"/>
        <w:r w:rsidR="00D70551">
          <w:t>iNew</w:t>
        </w:r>
        <w:proofErr w:type="spellEnd"/>
        <w:proofErr w:type="gramEnd"/>
        <w:r w:rsidR="00D70551">
          <w:t xml:space="preserve"> = </w:t>
        </w:r>
        <w:proofErr w:type="spellStart"/>
        <w:r w:rsidR="00D70551">
          <w:t>iOld</w:t>
        </w:r>
        <w:proofErr w:type="spellEnd"/>
        <w:r w:rsidR="00D70551">
          <w:t xml:space="preserve"> + 1</w:t>
        </w:r>
      </w:ins>
    </w:p>
    <w:p w:rsidR="00D70551" w:rsidRDefault="0013727F" w:rsidP="00A91067">
      <w:pPr>
        <w:spacing w:before="0"/>
        <w:jc w:val="left"/>
        <w:rPr>
          <w:ins w:id="416" w:author="P. Silcock" w:date="2011-11-18T13:10:00Z"/>
        </w:rPr>
      </w:pPr>
      <w:ins w:id="417" w:author="P. Silcock" w:date="2011-11-18T14:55:00Z">
        <w:r>
          <w:tab/>
        </w:r>
      </w:ins>
      <w:ins w:id="418" w:author="P. Silcock" w:date="2011-11-18T13:10:00Z">
        <w:r w:rsidR="00D70551">
          <w:tab/>
        </w:r>
        <w:r w:rsidR="00D70551">
          <w:tab/>
        </w:r>
        <w:proofErr w:type="spellStart"/>
        <w:proofErr w:type="gramStart"/>
        <w:r w:rsidR="00D70551">
          <w:t>jNew</w:t>
        </w:r>
        <w:proofErr w:type="spellEnd"/>
        <w:proofErr w:type="gramEnd"/>
        <w:r w:rsidR="00D70551">
          <w:t xml:space="preserve"> = 0</w:t>
        </w:r>
      </w:ins>
    </w:p>
    <w:p w:rsidR="00D70551" w:rsidRDefault="0013727F" w:rsidP="00A91067">
      <w:pPr>
        <w:spacing w:before="0"/>
        <w:jc w:val="left"/>
        <w:rPr>
          <w:ins w:id="419" w:author="P. Silcock" w:date="2011-11-18T13:10:00Z"/>
        </w:rPr>
      </w:pPr>
      <w:ins w:id="420" w:author="P. Silcock" w:date="2011-11-18T14:55:00Z">
        <w:r>
          <w:tab/>
        </w:r>
      </w:ins>
      <w:ins w:id="421" w:author="P. Silcock" w:date="2011-11-18T13:10:00Z">
        <w:r w:rsidR="00D70551">
          <w:tab/>
          <w:t>}</w:t>
        </w:r>
      </w:ins>
    </w:p>
    <w:p w:rsidR="00D70551" w:rsidRDefault="0013727F" w:rsidP="00A91067">
      <w:pPr>
        <w:spacing w:before="0"/>
        <w:jc w:val="left"/>
        <w:rPr>
          <w:ins w:id="422" w:author="P. Silcock" w:date="2011-11-18T13:10:00Z"/>
        </w:rPr>
      </w:pPr>
      <w:ins w:id="423" w:author="P. Silcock" w:date="2011-11-18T14:55:00Z">
        <w:r>
          <w:tab/>
        </w:r>
      </w:ins>
      <w:ins w:id="424" w:author="P. Silcock" w:date="2011-11-18T13:10:00Z">
        <w:r w:rsidR="00D70551">
          <w:tab/>
        </w:r>
        <w:proofErr w:type="gramStart"/>
        <w:r w:rsidR="00D70551">
          <w:t>else</w:t>
        </w:r>
        <w:proofErr w:type="gramEnd"/>
      </w:ins>
    </w:p>
    <w:p w:rsidR="00D70551" w:rsidRDefault="0013727F" w:rsidP="00A91067">
      <w:pPr>
        <w:spacing w:before="0"/>
        <w:jc w:val="left"/>
        <w:rPr>
          <w:ins w:id="425" w:author="P. Silcock" w:date="2011-11-18T13:10:00Z"/>
        </w:rPr>
      </w:pPr>
      <w:ins w:id="426" w:author="P. Silcock" w:date="2011-11-18T14:55:00Z">
        <w:r>
          <w:tab/>
        </w:r>
      </w:ins>
      <w:ins w:id="427" w:author="P. Silcock" w:date="2011-11-18T13:10:00Z">
        <w:r w:rsidR="00D70551">
          <w:tab/>
          <w:t>{</w:t>
        </w:r>
      </w:ins>
    </w:p>
    <w:p w:rsidR="00D70551" w:rsidRDefault="0013727F" w:rsidP="00A91067">
      <w:pPr>
        <w:spacing w:before="0"/>
        <w:jc w:val="left"/>
        <w:rPr>
          <w:ins w:id="428" w:author="P. Silcock" w:date="2011-11-18T13:25:00Z"/>
        </w:rPr>
      </w:pPr>
      <w:ins w:id="429" w:author="P. Silcock" w:date="2011-11-18T14:55:00Z">
        <w:r>
          <w:tab/>
        </w:r>
      </w:ins>
      <w:ins w:id="430" w:author="P. Silcock" w:date="2011-11-18T13:10:00Z">
        <w:r w:rsidR="00D70551">
          <w:tab/>
        </w:r>
        <w:r w:rsidR="00D70551">
          <w:tab/>
        </w:r>
        <w:proofErr w:type="gramStart"/>
        <w:r w:rsidR="00D70551">
          <w:t>if</w:t>
        </w:r>
        <w:proofErr w:type="gramEnd"/>
        <w:r w:rsidR="00D70551">
          <w:t xml:space="preserve"> </w:t>
        </w:r>
      </w:ins>
      <w:ins w:id="431" w:author="P. Silcock" w:date="2011-11-18T13:25:00Z">
        <w:r w:rsidR="005E0495">
          <w:t>(</w:t>
        </w:r>
        <w:proofErr w:type="spellStart"/>
        <w:r w:rsidR="005E0495">
          <w:t>processedLastSigCoef</w:t>
        </w:r>
        <w:proofErr w:type="spellEnd"/>
        <w:r w:rsidR="005E0495">
          <w:t>)</w:t>
        </w:r>
      </w:ins>
    </w:p>
    <w:p w:rsidR="005E0495" w:rsidRDefault="005E0495" w:rsidP="00A91067">
      <w:pPr>
        <w:spacing w:before="0"/>
        <w:jc w:val="left"/>
        <w:rPr>
          <w:ins w:id="432" w:author="P. Silcock" w:date="2011-11-18T13:25:00Z"/>
        </w:rPr>
      </w:pPr>
      <w:ins w:id="433" w:author="P. Silcock" w:date="2011-11-18T13:25:00Z">
        <w:r>
          <w:tab/>
        </w:r>
      </w:ins>
      <w:ins w:id="434" w:author="P. Silcock" w:date="2011-11-18T14:55:00Z">
        <w:r w:rsidR="0013727F">
          <w:tab/>
        </w:r>
      </w:ins>
      <w:ins w:id="435" w:author="P. Silcock" w:date="2011-11-18T13:25:00Z">
        <w:r>
          <w:tab/>
          <w:t>{</w:t>
        </w:r>
      </w:ins>
    </w:p>
    <w:p w:rsidR="005E0495" w:rsidRDefault="005E0495" w:rsidP="00A91067">
      <w:pPr>
        <w:spacing w:before="0"/>
        <w:jc w:val="left"/>
        <w:rPr>
          <w:ins w:id="436" w:author="P. Silcock" w:date="2011-11-18T15:23:00Z"/>
        </w:rPr>
      </w:pPr>
      <w:ins w:id="437" w:author="P. Silcock" w:date="2011-11-18T13:25:00Z">
        <w:r>
          <w:tab/>
        </w:r>
      </w:ins>
      <w:ins w:id="438" w:author="P. Silcock" w:date="2011-11-18T14:55:00Z">
        <w:r w:rsidR="0013727F">
          <w:tab/>
        </w:r>
      </w:ins>
      <w:ins w:id="439" w:author="P. Silcock" w:date="2011-11-18T13:25:00Z">
        <w:r>
          <w:tab/>
        </w:r>
        <w:r>
          <w:tab/>
        </w:r>
        <w:r>
          <w:tab/>
        </w:r>
      </w:ins>
      <w:proofErr w:type="spellStart"/>
      <w:proofErr w:type="gramStart"/>
      <w:ins w:id="440" w:author="P. Silcock" w:date="2011-11-18T15:23:00Z">
        <w:r w:rsidR="00A37382">
          <w:t>iNew</w:t>
        </w:r>
        <w:proofErr w:type="spellEnd"/>
        <w:proofErr w:type="gramEnd"/>
        <w:r w:rsidR="00A37382">
          <w:t xml:space="preserve"> = </w:t>
        </w:r>
        <w:proofErr w:type="spellStart"/>
        <w:r w:rsidR="00A37382">
          <w:t>iOld</w:t>
        </w:r>
        <w:proofErr w:type="spellEnd"/>
        <w:r w:rsidR="00A37382">
          <w:t xml:space="preserve"> + </w:t>
        </w:r>
        <w:proofErr w:type="spellStart"/>
        <w:r w:rsidR="00A37382">
          <w:t>jOld</w:t>
        </w:r>
        <w:proofErr w:type="spellEnd"/>
        <w:r w:rsidR="00A37382">
          <w:t xml:space="preserve"> + 1</w:t>
        </w:r>
      </w:ins>
    </w:p>
    <w:p w:rsidR="00A37382" w:rsidRDefault="00A37382" w:rsidP="00A91067">
      <w:pPr>
        <w:spacing w:before="0"/>
        <w:jc w:val="left"/>
        <w:rPr>
          <w:ins w:id="441" w:author="P. Silcock" w:date="2011-11-18T13:25:00Z"/>
        </w:rPr>
      </w:pPr>
      <w:ins w:id="442" w:author="P. Silcock" w:date="2011-11-18T15:24:00Z">
        <w:r>
          <w:tab/>
        </w:r>
        <w:r>
          <w:tab/>
        </w:r>
        <w:r>
          <w:tab/>
        </w:r>
        <w:r>
          <w:tab/>
        </w:r>
        <w:r>
          <w:tab/>
        </w:r>
        <w:proofErr w:type="spellStart"/>
        <w:proofErr w:type="gramStart"/>
        <w:r>
          <w:t>jNew</w:t>
        </w:r>
        <w:proofErr w:type="spellEnd"/>
        <w:proofErr w:type="gramEnd"/>
        <w:r>
          <w:t xml:space="preserve"> = 0</w:t>
        </w:r>
      </w:ins>
    </w:p>
    <w:p w:rsidR="005E0495" w:rsidRDefault="005E0495" w:rsidP="00A91067">
      <w:pPr>
        <w:spacing w:before="0"/>
        <w:jc w:val="left"/>
        <w:rPr>
          <w:ins w:id="443" w:author="P. Silcock" w:date="2011-11-18T13:26:00Z"/>
        </w:rPr>
      </w:pPr>
      <w:ins w:id="444" w:author="P. Silcock" w:date="2011-11-18T13:25:00Z">
        <w:r>
          <w:tab/>
        </w:r>
      </w:ins>
      <w:ins w:id="445" w:author="P. Silcock" w:date="2011-11-18T14:56:00Z">
        <w:r w:rsidR="0013727F">
          <w:tab/>
        </w:r>
      </w:ins>
      <w:ins w:id="446" w:author="P. Silcock" w:date="2011-11-18T13:25:00Z">
        <w:r>
          <w:tab/>
        </w:r>
      </w:ins>
      <w:ins w:id="447" w:author="P. Silcock" w:date="2011-11-18T13:26:00Z">
        <w:r>
          <w:t>}</w:t>
        </w:r>
      </w:ins>
    </w:p>
    <w:p w:rsidR="005E0495" w:rsidRDefault="005E0495" w:rsidP="00A91067">
      <w:pPr>
        <w:spacing w:before="0"/>
        <w:jc w:val="left"/>
        <w:rPr>
          <w:ins w:id="448" w:author="P. Silcock" w:date="2011-11-18T13:26:00Z"/>
        </w:rPr>
      </w:pPr>
      <w:ins w:id="449" w:author="P. Silcock" w:date="2011-11-18T13:26:00Z">
        <w:r>
          <w:tab/>
        </w:r>
      </w:ins>
      <w:ins w:id="450" w:author="P. Silcock" w:date="2011-11-18T14:56:00Z">
        <w:r w:rsidR="0013727F">
          <w:tab/>
        </w:r>
      </w:ins>
      <w:ins w:id="451" w:author="P. Silcock" w:date="2011-11-18T13:26:00Z">
        <w:r>
          <w:tab/>
        </w:r>
        <w:proofErr w:type="gramStart"/>
        <w:r>
          <w:t>else</w:t>
        </w:r>
        <w:proofErr w:type="gramEnd"/>
        <w:r>
          <w:t xml:space="preserve"> </w:t>
        </w:r>
      </w:ins>
    </w:p>
    <w:p w:rsidR="005E0495" w:rsidRDefault="005E0495" w:rsidP="00A91067">
      <w:pPr>
        <w:spacing w:before="0"/>
        <w:jc w:val="left"/>
        <w:rPr>
          <w:ins w:id="452" w:author="P. Silcock" w:date="2011-11-18T13:26:00Z"/>
        </w:rPr>
      </w:pPr>
      <w:ins w:id="453" w:author="P. Silcock" w:date="2011-11-18T13:26:00Z">
        <w:r>
          <w:tab/>
        </w:r>
      </w:ins>
      <w:ins w:id="454" w:author="P. Silcock" w:date="2011-11-18T14:56:00Z">
        <w:r w:rsidR="0013727F">
          <w:tab/>
        </w:r>
      </w:ins>
      <w:ins w:id="455" w:author="P. Silcock" w:date="2011-11-18T13:26:00Z">
        <w:r>
          <w:tab/>
          <w:t>{</w:t>
        </w:r>
      </w:ins>
    </w:p>
    <w:p w:rsidR="005E0495" w:rsidRDefault="005E0495" w:rsidP="00A91067">
      <w:pPr>
        <w:spacing w:before="0"/>
        <w:jc w:val="left"/>
        <w:rPr>
          <w:ins w:id="456" w:author="P. Silcock" w:date="2011-11-18T13:26:00Z"/>
        </w:rPr>
      </w:pPr>
      <w:ins w:id="457" w:author="P. Silcock" w:date="2011-11-18T13:26:00Z">
        <w:r>
          <w:tab/>
        </w:r>
      </w:ins>
      <w:ins w:id="458" w:author="P. Silcock" w:date="2011-11-18T15:22:00Z">
        <w:r w:rsidR="0025134D">
          <w:tab/>
        </w:r>
        <w:r w:rsidR="0025134D">
          <w:tab/>
        </w:r>
        <w:r w:rsidR="0025134D">
          <w:tab/>
        </w:r>
      </w:ins>
      <w:proofErr w:type="gramStart"/>
      <w:ins w:id="459" w:author="P. Silcock" w:date="2011-11-18T13:26:00Z">
        <w:r>
          <w:t>if</w:t>
        </w:r>
        <w:proofErr w:type="gramEnd"/>
        <w:r>
          <w:t xml:space="preserve"> ( </w:t>
        </w:r>
        <w:proofErr w:type="spellStart"/>
        <w:r>
          <w:t>iOld</w:t>
        </w:r>
        <w:proofErr w:type="spellEnd"/>
        <w:r>
          <w:t xml:space="preserve">==0  &amp;&amp;  </w:t>
        </w:r>
        <w:proofErr w:type="spellStart"/>
        <w:r>
          <w:t>jOld</w:t>
        </w:r>
        <w:proofErr w:type="spellEnd"/>
        <w:r>
          <w:t>&lt;(nS-1) )</w:t>
        </w:r>
      </w:ins>
    </w:p>
    <w:p w:rsidR="005E0495" w:rsidRDefault="005E0495" w:rsidP="00A91067">
      <w:pPr>
        <w:spacing w:before="0"/>
        <w:jc w:val="left"/>
        <w:rPr>
          <w:ins w:id="460" w:author="P. Silcock" w:date="2011-11-18T13:27:00Z"/>
        </w:rPr>
      </w:pPr>
      <w:ins w:id="461" w:author="P. Silcock" w:date="2011-11-18T13:27:00Z">
        <w:r>
          <w:tab/>
        </w:r>
      </w:ins>
      <w:ins w:id="462" w:author="P. Silcock" w:date="2011-11-18T14:56:00Z">
        <w:r w:rsidR="0013727F">
          <w:tab/>
        </w:r>
        <w:r w:rsidR="0013727F">
          <w:tab/>
        </w:r>
      </w:ins>
      <w:ins w:id="463" w:author="P. Silcock" w:date="2011-11-18T15:22:00Z">
        <w:r w:rsidR="0025134D">
          <w:tab/>
        </w:r>
      </w:ins>
      <w:ins w:id="464" w:author="P. Silcock" w:date="2011-11-18T13:27:00Z">
        <w:r>
          <w:t>{</w:t>
        </w:r>
      </w:ins>
    </w:p>
    <w:p w:rsidR="005E0495" w:rsidRDefault="005E0495" w:rsidP="00A91067">
      <w:pPr>
        <w:spacing w:before="0"/>
        <w:jc w:val="left"/>
        <w:rPr>
          <w:ins w:id="465" w:author="P. Silcock" w:date="2011-11-18T13:28:00Z"/>
        </w:rPr>
      </w:pPr>
      <w:ins w:id="466" w:author="P. Silcock" w:date="2011-11-18T13:27:00Z">
        <w:r>
          <w:tab/>
        </w:r>
        <w:r>
          <w:tab/>
        </w:r>
      </w:ins>
      <w:ins w:id="467" w:author="P. Silcock" w:date="2011-11-18T14:56:00Z">
        <w:r w:rsidR="0013727F">
          <w:tab/>
        </w:r>
      </w:ins>
      <w:ins w:id="468" w:author="P. Silcock" w:date="2011-11-18T13:28:00Z">
        <w:r>
          <w:tab/>
        </w:r>
      </w:ins>
      <w:ins w:id="469" w:author="P. Silcock" w:date="2011-11-18T15:22:00Z">
        <w:r w:rsidR="0025134D">
          <w:tab/>
        </w:r>
      </w:ins>
      <w:proofErr w:type="spellStart"/>
      <w:proofErr w:type="gramStart"/>
      <w:ins w:id="470" w:author="P. Silcock" w:date="2011-11-18T13:28:00Z">
        <w:r>
          <w:t>iNew</w:t>
        </w:r>
        <w:proofErr w:type="spellEnd"/>
        <w:proofErr w:type="gramEnd"/>
        <w:r>
          <w:t xml:space="preserve"> = </w:t>
        </w:r>
        <w:proofErr w:type="spellStart"/>
        <w:r>
          <w:t>jOld</w:t>
        </w:r>
        <w:proofErr w:type="spellEnd"/>
        <w:r>
          <w:t xml:space="preserve"> + 1</w:t>
        </w:r>
      </w:ins>
    </w:p>
    <w:p w:rsidR="005E0495" w:rsidRDefault="005E0495" w:rsidP="00A91067">
      <w:pPr>
        <w:spacing w:before="0"/>
        <w:jc w:val="left"/>
        <w:rPr>
          <w:ins w:id="471" w:author="P. Silcock" w:date="2011-11-18T13:27:00Z"/>
        </w:rPr>
      </w:pPr>
      <w:ins w:id="472" w:author="P. Silcock" w:date="2011-11-18T13:28:00Z">
        <w:r>
          <w:tab/>
        </w:r>
        <w:r>
          <w:tab/>
        </w:r>
        <w:r>
          <w:tab/>
        </w:r>
        <w:r>
          <w:tab/>
        </w:r>
      </w:ins>
      <w:ins w:id="473" w:author="P. Silcock" w:date="2011-11-18T15:22:00Z">
        <w:r w:rsidR="0025134D">
          <w:tab/>
        </w:r>
      </w:ins>
      <w:proofErr w:type="spellStart"/>
      <w:proofErr w:type="gramStart"/>
      <w:ins w:id="474" w:author="P. Silcock" w:date="2011-11-18T13:28:00Z">
        <w:r>
          <w:t>jNew</w:t>
        </w:r>
        <w:proofErr w:type="spellEnd"/>
        <w:proofErr w:type="gramEnd"/>
        <w:r>
          <w:t xml:space="preserve"> = 0</w:t>
        </w:r>
      </w:ins>
    </w:p>
    <w:p w:rsidR="005E0495" w:rsidRDefault="005E0495" w:rsidP="00A91067">
      <w:pPr>
        <w:spacing w:before="0"/>
        <w:jc w:val="left"/>
        <w:rPr>
          <w:ins w:id="475" w:author="P. Silcock" w:date="2011-11-18T13:28:00Z"/>
        </w:rPr>
      </w:pPr>
      <w:ins w:id="476" w:author="P. Silcock" w:date="2011-11-18T13:27:00Z">
        <w:r>
          <w:tab/>
        </w:r>
        <w:r>
          <w:tab/>
        </w:r>
      </w:ins>
      <w:ins w:id="477" w:author="P. Silcock" w:date="2011-11-18T14:56:00Z">
        <w:r w:rsidR="0013727F">
          <w:tab/>
        </w:r>
      </w:ins>
      <w:ins w:id="478" w:author="P. Silcock" w:date="2011-11-18T15:22:00Z">
        <w:r w:rsidR="0025134D">
          <w:tab/>
        </w:r>
      </w:ins>
      <w:ins w:id="479" w:author="P. Silcock" w:date="2011-11-18T13:27:00Z">
        <w:r>
          <w:t>}</w:t>
        </w:r>
      </w:ins>
      <w:ins w:id="480" w:author="P. Silcock" w:date="2011-11-18T13:26:00Z">
        <w:r>
          <w:tab/>
        </w:r>
      </w:ins>
    </w:p>
    <w:p w:rsidR="005E0495" w:rsidRDefault="005E0495" w:rsidP="00A91067">
      <w:pPr>
        <w:spacing w:before="0"/>
        <w:jc w:val="left"/>
        <w:rPr>
          <w:ins w:id="481" w:author="P. Silcock" w:date="2011-11-18T13:28:00Z"/>
        </w:rPr>
      </w:pPr>
      <w:ins w:id="482" w:author="P. Silcock" w:date="2011-11-18T13:28:00Z">
        <w:r>
          <w:tab/>
        </w:r>
        <w:r>
          <w:tab/>
        </w:r>
      </w:ins>
      <w:ins w:id="483" w:author="P. Silcock" w:date="2011-11-18T14:56:00Z">
        <w:r w:rsidR="0013727F">
          <w:tab/>
        </w:r>
      </w:ins>
      <w:ins w:id="484" w:author="P. Silcock" w:date="2011-11-18T15:22:00Z">
        <w:r w:rsidR="0025134D">
          <w:tab/>
        </w:r>
      </w:ins>
      <w:proofErr w:type="gramStart"/>
      <w:ins w:id="485" w:author="P. Silcock" w:date="2011-11-18T13:28:00Z">
        <w:r>
          <w:t>else</w:t>
        </w:r>
        <w:proofErr w:type="gramEnd"/>
        <w:r>
          <w:t xml:space="preserve"> if ( </w:t>
        </w:r>
        <w:proofErr w:type="spellStart"/>
        <w:r>
          <w:t>jOld</w:t>
        </w:r>
        <w:proofErr w:type="spellEnd"/>
        <w:r>
          <w:t>==(nS-1) )</w:t>
        </w:r>
      </w:ins>
    </w:p>
    <w:p w:rsidR="005E0495" w:rsidRDefault="005E0495" w:rsidP="00A91067">
      <w:pPr>
        <w:spacing w:before="0"/>
        <w:jc w:val="left"/>
        <w:rPr>
          <w:ins w:id="486" w:author="P. Silcock" w:date="2011-11-18T13:29:00Z"/>
        </w:rPr>
      </w:pPr>
      <w:ins w:id="487" w:author="P. Silcock" w:date="2011-11-18T13:29:00Z">
        <w:r>
          <w:tab/>
        </w:r>
        <w:r>
          <w:tab/>
        </w:r>
        <w:r>
          <w:tab/>
        </w:r>
      </w:ins>
      <w:ins w:id="488" w:author="P. Silcock" w:date="2011-11-18T15:22:00Z">
        <w:r w:rsidR="0025134D">
          <w:tab/>
        </w:r>
      </w:ins>
      <w:ins w:id="489" w:author="P. Silcock" w:date="2011-11-18T13:29:00Z">
        <w:r>
          <w:t>{</w:t>
        </w:r>
      </w:ins>
    </w:p>
    <w:p w:rsidR="005E0495" w:rsidRDefault="005E0495" w:rsidP="00A91067">
      <w:pPr>
        <w:spacing w:before="0"/>
        <w:jc w:val="left"/>
        <w:rPr>
          <w:ins w:id="490" w:author="P. Silcock" w:date="2011-11-18T13:29:00Z"/>
        </w:rPr>
      </w:pPr>
      <w:ins w:id="491" w:author="P. Silcock" w:date="2011-11-18T13:29:00Z">
        <w:r>
          <w:tab/>
        </w:r>
        <w:r>
          <w:tab/>
        </w:r>
        <w:r>
          <w:tab/>
        </w:r>
        <w:r>
          <w:tab/>
        </w:r>
      </w:ins>
      <w:ins w:id="492" w:author="P. Silcock" w:date="2011-11-18T15:22:00Z">
        <w:r w:rsidR="0025134D">
          <w:tab/>
        </w:r>
      </w:ins>
      <w:proofErr w:type="spellStart"/>
      <w:proofErr w:type="gramStart"/>
      <w:ins w:id="493" w:author="P. Silcock" w:date="2011-11-18T13:29:00Z">
        <w:r>
          <w:t>jNew</w:t>
        </w:r>
        <w:proofErr w:type="spellEnd"/>
        <w:proofErr w:type="gramEnd"/>
        <w:r>
          <w:t xml:space="preserve"> = (</w:t>
        </w:r>
        <w:proofErr w:type="spellStart"/>
        <w:r>
          <w:t>iOld</w:t>
        </w:r>
        <w:proofErr w:type="spellEnd"/>
        <w:r>
          <w:t xml:space="preserve"> + </w:t>
        </w:r>
        <w:proofErr w:type="spellStart"/>
        <w:r>
          <w:t>jOld</w:t>
        </w:r>
        <w:proofErr w:type="spellEnd"/>
        <w:r>
          <w:t>) – (nS-2)</w:t>
        </w:r>
      </w:ins>
    </w:p>
    <w:p w:rsidR="005E0495" w:rsidRDefault="005E0495" w:rsidP="00A91067">
      <w:pPr>
        <w:spacing w:before="0"/>
        <w:jc w:val="left"/>
        <w:rPr>
          <w:ins w:id="494" w:author="P. Silcock" w:date="2011-11-18T13:29:00Z"/>
        </w:rPr>
      </w:pPr>
      <w:ins w:id="495" w:author="P. Silcock" w:date="2011-11-18T13:29:00Z">
        <w:r>
          <w:tab/>
        </w:r>
        <w:r>
          <w:tab/>
        </w:r>
        <w:r>
          <w:tab/>
        </w:r>
      </w:ins>
      <w:ins w:id="496" w:author="P. Silcock" w:date="2011-11-18T14:56:00Z">
        <w:r w:rsidR="0013727F">
          <w:tab/>
        </w:r>
      </w:ins>
      <w:ins w:id="497" w:author="P. Silcock" w:date="2011-11-18T15:22:00Z">
        <w:r w:rsidR="0025134D">
          <w:tab/>
        </w:r>
      </w:ins>
      <w:proofErr w:type="spellStart"/>
      <w:proofErr w:type="gramStart"/>
      <w:ins w:id="498" w:author="P. Silcock" w:date="2011-11-18T13:29:00Z">
        <w:r>
          <w:t>iNew</w:t>
        </w:r>
        <w:proofErr w:type="spellEnd"/>
        <w:proofErr w:type="gramEnd"/>
        <w:r>
          <w:t xml:space="preserve"> = </w:t>
        </w:r>
        <w:proofErr w:type="spellStart"/>
        <w:r>
          <w:t>nS</w:t>
        </w:r>
        <w:proofErr w:type="spellEnd"/>
        <w:r>
          <w:t xml:space="preserve"> - 1</w:t>
        </w:r>
      </w:ins>
    </w:p>
    <w:p w:rsidR="005E0495" w:rsidRDefault="005E0495" w:rsidP="00A91067">
      <w:pPr>
        <w:spacing w:before="0"/>
        <w:jc w:val="left"/>
        <w:rPr>
          <w:ins w:id="499" w:author="P. Silcock" w:date="2011-11-18T13:29:00Z"/>
        </w:rPr>
      </w:pPr>
      <w:ins w:id="500" w:author="P. Silcock" w:date="2011-11-18T13:29:00Z">
        <w:r>
          <w:tab/>
        </w:r>
        <w:r>
          <w:tab/>
        </w:r>
        <w:r>
          <w:tab/>
        </w:r>
      </w:ins>
      <w:ins w:id="501" w:author="P. Silcock" w:date="2011-11-18T15:22:00Z">
        <w:r w:rsidR="0025134D">
          <w:tab/>
        </w:r>
      </w:ins>
      <w:ins w:id="502" w:author="P. Silcock" w:date="2011-11-18T13:29:00Z">
        <w:r>
          <w:t>}</w:t>
        </w:r>
      </w:ins>
    </w:p>
    <w:p w:rsidR="005E0495" w:rsidRDefault="005E0495" w:rsidP="00A91067">
      <w:pPr>
        <w:spacing w:before="0"/>
        <w:jc w:val="left"/>
        <w:rPr>
          <w:ins w:id="503" w:author="P. Silcock" w:date="2011-11-18T13:29:00Z"/>
        </w:rPr>
      </w:pPr>
      <w:ins w:id="504" w:author="P. Silcock" w:date="2011-11-18T13:29:00Z">
        <w:r>
          <w:tab/>
        </w:r>
        <w:r>
          <w:tab/>
        </w:r>
        <w:r>
          <w:tab/>
        </w:r>
      </w:ins>
      <w:ins w:id="505" w:author="P. Silcock" w:date="2011-11-18T15:22:00Z">
        <w:r w:rsidR="0025134D">
          <w:tab/>
        </w:r>
      </w:ins>
      <w:proofErr w:type="gramStart"/>
      <w:ins w:id="506" w:author="P. Silcock" w:date="2011-11-18T13:29:00Z">
        <w:r>
          <w:t>else</w:t>
        </w:r>
        <w:proofErr w:type="gramEnd"/>
      </w:ins>
    </w:p>
    <w:p w:rsidR="005E0495" w:rsidRDefault="005E0495" w:rsidP="00A91067">
      <w:pPr>
        <w:spacing w:before="0"/>
        <w:jc w:val="left"/>
        <w:rPr>
          <w:ins w:id="507" w:author="P. Silcock" w:date="2011-11-18T13:29:00Z"/>
        </w:rPr>
      </w:pPr>
      <w:ins w:id="508" w:author="P. Silcock" w:date="2011-11-18T13:29:00Z">
        <w:r>
          <w:tab/>
        </w:r>
        <w:r>
          <w:tab/>
        </w:r>
        <w:r>
          <w:tab/>
        </w:r>
      </w:ins>
      <w:ins w:id="509" w:author="P. Silcock" w:date="2011-11-18T15:22:00Z">
        <w:r w:rsidR="0025134D">
          <w:tab/>
        </w:r>
      </w:ins>
      <w:ins w:id="510" w:author="P. Silcock" w:date="2011-11-18T13:29:00Z">
        <w:r>
          <w:t>{</w:t>
        </w:r>
      </w:ins>
    </w:p>
    <w:p w:rsidR="005E0495" w:rsidRDefault="005E0495" w:rsidP="00A91067">
      <w:pPr>
        <w:spacing w:before="0"/>
        <w:jc w:val="left"/>
        <w:rPr>
          <w:ins w:id="511" w:author="P. Silcock" w:date="2011-11-18T13:30:00Z"/>
        </w:rPr>
      </w:pPr>
      <w:ins w:id="512" w:author="P. Silcock" w:date="2011-11-18T13:29:00Z">
        <w:r>
          <w:tab/>
        </w:r>
        <w:r>
          <w:tab/>
        </w:r>
        <w:r>
          <w:tab/>
        </w:r>
        <w:r>
          <w:tab/>
        </w:r>
      </w:ins>
      <w:ins w:id="513" w:author="P. Silcock" w:date="2011-11-18T15:22:00Z">
        <w:r w:rsidR="0025134D">
          <w:tab/>
        </w:r>
      </w:ins>
      <w:proofErr w:type="spellStart"/>
      <w:proofErr w:type="gramStart"/>
      <w:ins w:id="514" w:author="P. Silcock" w:date="2011-11-18T13:30:00Z">
        <w:r>
          <w:t>iNew</w:t>
        </w:r>
        <w:proofErr w:type="spellEnd"/>
        <w:proofErr w:type="gramEnd"/>
        <w:r>
          <w:t xml:space="preserve"> = </w:t>
        </w:r>
        <w:proofErr w:type="spellStart"/>
        <w:r>
          <w:t>iOld</w:t>
        </w:r>
        <w:proofErr w:type="spellEnd"/>
        <w:r>
          <w:t xml:space="preserve"> – 1</w:t>
        </w:r>
      </w:ins>
    </w:p>
    <w:p w:rsidR="005E0495" w:rsidRDefault="005E0495" w:rsidP="00A91067">
      <w:pPr>
        <w:spacing w:before="0"/>
        <w:jc w:val="left"/>
        <w:rPr>
          <w:ins w:id="515" w:author="P. Silcock" w:date="2011-11-18T13:30:00Z"/>
        </w:rPr>
      </w:pPr>
      <w:ins w:id="516" w:author="P. Silcock" w:date="2011-11-18T13:30:00Z">
        <w:r>
          <w:tab/>
        </w:r>
        <w:r>
          <w:tab/>
        </w:r>
        <w:r>
          <w:tab/>
        </w:r>
        <w:r>
          <w:tab/>
        </w:r>
      </w:ins>
      <w:ins w:id="517" w:author="P. Silcock" w:date="2011-11-18T15:22:00Z">
        <w:r w:rsidR="0025134D">
          <w:tab/>
        </w:r>
      </w:ins>
      <w:proofErr w:type="spellStart"/>
      <w:proofErr w:type="gramStart"/>
      <w:ins w:id="518" w:author="P. Silcock" w:date="2011-11-18T13:30:00Z">
        <w:r>
          <w:t>jNew</w:t>
        </w:r>
        <w:proofErr w:type="spellEnd"/>
        <w:proofErr w:type="gramEnd"/>
        <w:r>
          <w:t xml:space="preserve"> = </w:t>
        </w:r>
        <w:proofErr w:type="spellStart"/>
        <w:r>
          <w:t>jOld</w:t>
        </w:r>
        <w:proofErr w:type="spellEnd"/>
        <w:r>
          <w:t xml:space="preserve"> + 1</w:t>
        </w:r>
      </w:ins>
    </w:p>
    <w:p w:rsidR="005E0495" w:rsidRDefault="005E0495" w:rsidP="00A91067">
      <w:pPr>
        <w:spacing w:before="0"/>
        <w:jc w:val="left"/>
        <w:rPr>
          <w:ins w:id="519" w:author="P. Silcock" w:date="2011-11-18T13:30:00Z"/>
        </w:rPr>
      </w:pPr>
      <w:ins w:id="520" w:author="P. Silcock" w:date="2011-11-18T13:30:00Z">
        <w:r>
          <w:tab/>
        </w:r>
        <w:r>
          <w:tab/>
        </w:r>
        <w:r>
          <w:tab/>
        </w:r>
      </w:ins>
      <w:ins w:id="521" w:author="P. Silcock" w:date="2011-11-18T15:22:00Z">
        <w:r w:rsidR="0025134D">
          <w:tab/>
        </w:r>
      </w:ins>
      <w:ins w:id="522" w:author="P. Silcock" w:date="2011-11-18T13:30:00Z">
        <w:r>
          <w:t>}</w:t>
        </w:r>
      </w:ins>
    </w:p>
    <w:p w:rsidR="005E0495" w:rsidRDefault="0025134D" w:rsidP="00A91067">
      <w:pPr>
        <w:spacing w:before="0"/>
        <w:jc w:val="left"/>
        <w:rPr>
          <w:ins w:id="523" w:author="P. Silcock" w:date="2011-11-18T13:31:00Z"/>
        </w:rPr>
      </w:pPr>
      <w:ins w:id="524" w:author="P. Silcock" w:date="2011-11-18T15:20:00Z">
        <w:r>
          <w:tab/>
        </w:r>
        <w:r>
          <w:tab/>
        </w:r>
        <w:r>
          <w:tab/>
        </w:r>
      </w:ins>
      <w:ins w:id="525" w:author="P. Silcock" w:date="2011-11-18T15:22:00Z">
        <w:r>
          <w:tab/>
        </w:r>
      </w:ins>
      <w:proofErr w:type="gramStart"/>
      <w:ins w:id="526" w:author="P. Silcock" w:date="2011-11-18T13:30:00Z">
        <w:r w:rsidR="005E0495">
          <w:t>if</w:t>
        </w:r>
        <w:proofErr w:type="gramEnd"/>
        <w:r w:rsidR="005E0495">
          <w:t xml:space="preserve"> (</w:t>
        </w:r>
      </w:ins>
      <w:ins w:id="527" w:author="P. Silcock" w:date="2011-11-18T13:31:00Z">
        <w:r w:rsidR="00CE34BF">
          <w:t xml:space="preserve"> </w:t>
        </w:r>
      </w:ins>
      <w:proofErr w:type="spellStart"/>
      <w:ins w:id="528" w:author="P. Silcock" w:date="2011-11-18T13:30:00Z">
        <w:r w:rsidR="00CE34BF">
          <w:t>iNew</w:t>
        </w:r>
        <w:proofErr w:type="spellEnd"/>
        <w:r w:rsidR="00CE34BF">
          <w:t>==</w:t>
        </w:r>
        <w:proofErr w:type="spellStart"/>
        <w:r w:rsidR="00CE34BF">
          <w:t>lastSigI</w:t>
        </w:r>
        <w:proofErr w:type="spellEnd"/>
        <w:r w:rsidR="00CE34BF">
          <w:t xml:space="preserve">  &amp;&amp; </w:t>
        </w:r>
      </w:ins>
      <w:ins w:id="529" w:author="P. Silcock" w:date="2011-11-18T13:31:00Z">
        <w:r w:rsidR="00CE34BF">
          <w:t xml:space="preserve"> </w:t>
        </w:r>
      </w:ins>
      <w:proofErr w:type="spellStart"/>
      <w:ins w:id="530" w:author="P. Silcock" w:date="2011-11-18T13:30:00Z">
        <w:r w:rsidR="00CE34BF">
          <w:t>jNew</w:t>
        </w:r>
      </w:ins>
      <w:proofErr w:type="spellEnd"/>
      <w:ins w:id="531" w:author="P. Silcock" w:date="2011-11-18T13:31:00Z">
        <w:r w:rsidR="00CE34BF">
          <w:t>==</w:t>
        </w:r>
        <w:proofErr w:type="spellStart"/>
        <w:r w:rsidR="00CE34BF">
          <w:t>lastSigJ</w:t>
        </w:r>
        <w:proofErr w:type="spellEnd"/>
        <w:r w:rsidR="00CE34BF">
          <w:t xml:space="preserve"> )</w:t>
        </w:r>
      </w:ins>
    </w:p>
    <w:p w:rsidR="00CE34BF" w:rsidRDefault="00CE34BF" w:rsidP="00A91067">
      <w:pPr>
        <w:spacing w:before="0"/>
        <w:jc w:val="left"/>
        <w:rPr>
          <w:ins w:id="532" w:author="P. Silcock" w:date="2011-11-18T13:31:00Z"/>
        </w:rPr>
      </w:pPr>
      <w:ins w:id="533" w:author="P. Silcock" w:date="2011-11-18T13:31:00Z">
        <w:r>
          <w:tab/>
        </w:r>
        <w:r>
          <w:tab/>
        </w:r>
        <w:r>
          <w:tab/>
        </w:r>
      </w:ins>
      <w:ins w:id="534" w:author="P. Silcock" w:date="2011-11-18T15:20:00Z">
        <w:r w:rsidR="0025134D">
          <w:tab/>
        </w:r>
      </w:ins>
      <w:ins w:id="535" w:author="P. Silcock" w:date="2011-11-18T13:31:00Z">
        <w:r>
          <w:t>{</w:t>
        </w:r>
      </w:ins>
    </w:p>
    <w:p w:rsidR="00CE34BF" w:rsidRDefault="00CE34BF" w:rsidP="00A91067">
      <w:pPr>
        <w:spacing w:before="0"/>
        <w:jc w:val="left"/>
        <w:rPr>
          <w:ins w:id="536" w:author="P. Silcock" w:date="2011-11-18T13:31:00Z"/>
        </w:rPr>
      </w:pPr>
      <w:ins w:id="537" w:author="P. Silcock" w:date="2011-11-18T13:31:00Z">
        <w:r>
          <w:tab/>
        </w:r>
        <w:r>
          <w:tab/>
        </w:r>
      </w:ins>
      <w:ins w:id="538" w:author="P. Silcock" w:date="2011-11-18T15:20:00Z">
        <w:r w:rsidR="0025134D">
          <w:tab/>
        </w:r>
      </w:ins>
      <w:ins w:id="539" w:author="P. Silcock" w:date="2011-11-18T13:31:00Z">
        <w:r>
          <w:tab/>
        </w:r>
      </w:ins>
      <w:ins w:id="540" w:author="P. Silcock" w:date="2011-11-18T15:20:00Z">
        <w:r w:rsidR="0025134D">
          <w:tab/>
        </w:r>
      </w:ins>
      <w:proofErr w:type="spellStart"/>
      <w:proofErr w:type="gramStart"/>
      <w:ins w:id="541" w:author="P. Silcock" w:date="2011-11-18T13:31:00Z">
        <w:r>
          <w:t>processedLastSigCoef</w:t>
        </w:r>
        <w:proofErr w:type="spellEnd"/>
        <w:proofErr w:type="gramEnd"/>
        <w:r>
          <w:t xml:space="preserve"> = true</w:t>
        </w:r>
      </w:ins>
    </w:p>
    <w:p w:rsidR="00CE34BF" w:rsidRDefault="00CE34BF" w:rsidP="00A91067">
      <w:pPr>
        <w:spacing w:before="0"/>
        <w:jc w:val="left"/>
        <w:rPr>
          <w:ins w:id="542" w:author="P. Silcock" w:date="2011-11-18T13:26:00Z"/>
        </w:rPr>
      </w:pPr>
      <w:ins w:id="543" w:author="P. Silcock" w:date="2011-11-18T13:31:00Z">
        <w:r>
          <w:tab/>
        </w:r>
      </w:ins>
      <w:ins w:id="544" w:author="P. Silcock" w:date="2011-11-18T14:56:00Z">
        <w:r w:rsidR="0013727F">
          <w:tab/>
        </w:r>
      </w:ins>
      <w:ins w:id="545" w:author="P. Silcock" w:date="2011-11-18T15:20:00Z">
        <w:r w:rsidR="0025134D">
          <w:tab/>
        </w:r>
      </w:ins>
      <w:ins w:id="546" w:author="P. Silcock" w:date="2011-11-18T15:21:00Z">
        <w:r w:rsidR="0025134D">
          <w:tab/>
        </w:r>
      </w:ins>
      <w:ins w:id="547" w:author="P. Silcock" w:date="2011-11-18T13:31:00Z">
        <w:r>
          <w:t>}</w:t>
        </w:r>
      </w:ins>
    </w:p>
    <w:p w:rsidR="005E0495" w:rsidRDefault="005E0495" w:rsidP="00A91067">
      <w:pPr>
        <w:spacing w:before="0"/>
        <w:jc w:val="left"/>
        <w:rPr>
          <w:ins w:id="548" w:author="P. Silcock" w:date="2011-11-18T13:10:00Z"/>
        </w:rPr>
      </w:pPr>
      <w:ins w:id="549" w:author="P. Silcock" w:date="2011-11-18T13:26:00Z">
        <w:r>
          <w:tab/>
        </w:r>
        <w:r>
          <w:tab/>
        </w:r>
        <w:r>
          <w:tab/>
          <w:t>}</w:t>
        </w:r>
      </w:ins>
    </w:p>
    <w:p w:rsidR="00D70551" w:rsidRDefault="00D70551" w:rsidP="00A91067">
      <w:pPr>
        <w:spacing w:before="0"/>
        <w:jc w:val="left"/>
        <w:rPr>
          <w:ins w:id="550" w:author="P. Silcock" w:date="2011-11-18T13:33:00Z"/>
        </w:rPr>
      </w:pPr>
      <w:ins w:id="551" w:author="P. Silcock" w:date="2011-11-18T13:10:00Z">
        <w:r>
          <w:lastRenderedPageBreak/>
          <w:tab/>
        </w:r>
        <w:r>
          <w:tab/>
          <w:t>}</w:t>
        </w:r>
      </w:ins>
    </w:p>
    <w:p w:rsidR="009E7D58" w:rsidRDefault="009E7D58" w:rsidP="00A91067">
      <w:pPr>
        <w:spacing w:before="0"/>
        <w:jc w:val="left"/>
        <w:rPr>
          <w:ins w:id="552" w:author="P. Silcock" w:date="2011-11-18T13:05:00Z"/>
        </w:rPr>
      </w:pPr>
    </w:p>
    <w:p w:rsidR="00C40DF0" w:rsidRDefault="00C40DF0" w:rsidP="00C40DF0">
      <w:pPr>
        <w:spacing w:before="0"/>
        <w:jc w:val="left"/>
        <w:rPr>
          <w:ins w:id="553" w:author="P. Silcock" w:date="2011-11-18T13:20:00Z"/>
        </w:rPr>
      </w:pPr>
      <w:ins w:id="554" w:author="P. Silcock" w:date="2011-11-18T13:20:00Z">
        <w:r>
          <w:tab/>
        </w:r>
        <w:r>
          <w:tab/>
        </w:r>
        <w:proofErr w:type="gramStart"/>
        <w:r>
          <w:t>I(</w:t>
        </w:r>
        <w:proofErr w:type="gramEnd"/>
        <w:r>
          <w:t xml:space="preserve">n) = </w:t>
        </w:r>
        <w:proofErr w:type="spellStart"/>
        <w:r>
          <w:t>iNew</w:t>
        </w:r>
        <w:proofErr w:type="spellEnd"/>
      </w:ins>
    </w:p>
    <w:p w:rsidR="00C40DF0" w:rsidRDefault="0025134D" w:rsidP="00C40DF0">
      <w:pPr>
        <w:spacing w:before="0"/>
        <w:jc w:val="left"/>
        <w:rPr>
          <w:ins w:id="555" w:author="P. Silcock" w:date="2011-11-18T13:20:00Z"/>
        </w:rPr>
      </w:pPr>
      <w:ins w:id="556" w:author="P. Silcock" w:date="2011-11-18T13:20:00Z">
        <w:r>
          <w:tab/>
        </w:r>
      </w:ins>
      <w:ins w:id="557" w:author="P. Silcock" w:date="2011-11-18T14:56:00Z">
        <w:r w:rsidR="0013727F">
          <w:tab/>
        </w:r>
      </w:ins>
      <w:proofErr w:type="gramStart"/>
      <w:ins w:id="558" w:author="P. Silcock" w:date="2011-11-18T13:20:00Z">
        <w:r w:rsidR="00C40DF0">
          <w:t>J(</w:t>
        </w:r>
        <w:proofErr w:type="gramEnd"/>
        <w:r w:rsidR="00C40DF0">
          <w:t xml:space="preserve">n) = </w:t>
        </w:r>
        <w:proofErr w:type="spellStart"/>
        <w:r w:rsidR="00C40DF0">
          <w:t>jNew</w:t>
        </w:r>
        <w:proofErr w:type="spellEnd"/>
      </w:ins>
    </w:p>
    <w:p w:rsidR="009E7D58" w:rsidRDefault="009E7D58" w:rsidP="004B18AA">
      <w:pPr>
        <w:spacing w:before="0"/>
        <w:jc w:val="left"/>
        <w:rPr>
          <w:ins w:id="559" w:author="P. Silcock" w:date="2011-11-18T13:05:00Z"/>
        </w:rPr>
      </w:pPr>
    </w:p>
    <w:p w:rsidR="00000000" w:rsidRDefault="004B18AA" w:rsidP="004A3E53">
      <w:pPr>
        <w:spacing w:before="0"/>
        <w:jc w:val="left"/>
        <w:rPr>
          <w:ins w:id="560" w:author="P. Silcock" w:date="2011-11-18T12:35:00Z"/>
        </w:rPr>
        <w:pPrChange w:id="561" w:author="P. Silcock" w:date="2011-11-18T15:01:00Z">
          <w:pPr>
            <w:jc w:val="left"/>
          </w:pPr>
        </w:pPrChange>
      </w:pPr>
      <w:ins w:id="562" w:author="P. Silcock" w:date="2011-11-18T13:05:00Z">
        <w:r>
          <w:tab/>
        </w:r>
        <w:r>
          <w:tab/>
        </w:r>
      </w:ins>
      <w:ins w:id="563" w:author="P. Silcock" w:date="2011-11-18T14:56:00Z">
        <w:r w:rsidR="0013727F">
          <w:tab/>
        </w:r>
      </w:ins>
    </w:p>
    <w:p w:rsidR="00000000" w:rsidRDefault="00B426E1">
      <w:pPr>
        <w:spacing w:before="0"/>
        <w:jc w:val="left"/>
        <w:rPr>
          <w:ins w:id="564" w:author="P. Silcock" w:date="2011-11-18T13:33:00Z"/>
          <w:lang w:eastAsia="ko-KR"/>
        </w:rPr>
        <w:pPrChange w:id="565" w:author="P. Silcock" w:date="2011-11-18T13:33:00Z">
          <w:pPr/>
        </w:pPrChange>
      </w:pPr>
      <w:ins w:id="566" w:author="P. Silcock" w:date="2011-11-18T12:35:00Z">
        <w:r>
          <w:tab/>
        </w:r>
        <w:r>
          <w:tab/>
        </w:r>
      </w:ins>
    </w:p>
    <w:p w:rsidR="00000000" w:rsidRDefault="00C66FCD">
      <w:pPr>
        <w:spacing w:before="0"/>
        <w:jc w:val="left"/>
        <w:rPr>
          <w:ins w:id="567" w:author="P. Silcock" w:date="2011-11-18T15:01:00Z"/>
          <w:lang w:eastAsia="ko-KR"/>
        </w:rPr>
        <w:pPrChange w:id="568" w:author="P. Silcock" w:date="2011-11-18T13:33:00Z">
          <w:pPr/>
        </w:pPrChange>
      </w:pPr>
      <w:ins w:id="569" w:author="P. Silcock" w:date="2011-11-18T15:03:00Z">
        <w:r w:rsidRPr="00210652">
          <w:t>–</w:t>
        </w:r>
        <w:r>
          <w:tab/>
        </w:r>
        <w:proofErr w:type="gramStart"/>
        <w:r>
          <w:t>c</w:t>
        </w:r>
        <w:proofErr w:type="gramEnd"/>
        <w:r>
          <w:t xml:space="preserve">[ </w:t>
        </w:r>
        <w:proofErr w:type="spellStart"/>
        <w:r>
          <w:t>i</w:t>
        </w:r>
        <w:proofErr w:type="spellEnd"/>
        <w:r>
          <w:t xml:space="preserve"> ][ j ] is given as follows:</w:t>
        </w:r>
      </w:ins>
    </w:p>
    <w:p w:rsidR="004A3E53" w:rsidRDefault="004A3E53" w:rsidP="00C66FCD">
      <w:pPr>
        <w:pStyle w:val="ListParagraph"/>
        <w:numPr>
          <w:ilvl w:val="0"/>
          <w:numId w:val="6"/>
        </w:numPr>
        <w:spacing w:before="0"/>
        <w:jc w:val="left"/>
        <w:rPr>
          <w:ins w:id="570" w:author="P. Silcock" w:date="2011-11-18T15:01:00Z"/>
        </w:rPr>
        <w:pPrChange w:id="571" w:author="P. Silcock" w:date="2011-11-18T15:03:00Z">
          <w:pPr>
            <w:spacing w:before="0"/>
            <w:jc w:val="left"/>
          </w:pPr>
        </w:pPrChange>
      </w:pPr>
      <w:ins w:id="572" w:author="P. Silcock" w:date="2011-11-18T15:01:00Z">
        <w:r>
          <w:t xml:space="preserve">When </w:t>
        </w:r>
        <w:proofErr w:type="spellStart"/>
        <w:r>
          <w:t>scanIdx</w:t>
        </w:r>
        <w:proofErr w:type="spellEnd"/>
        <w:r>
          <w:t>==</w:t>
        </w:r>
      </w:ins>
      <w:ins w:id="573" w:author="P. Silcock" w:date="2011-11-18T15:04:00Z">
        <w:r w:rsidR="00C66FCD">
          <w:t xml:space="preserve"> </w:t>
        </w:r>
      </w:ins>
      <w:ins w:id="574" w:author="P. Silcock" w:date="2011-11-18T15:01:00Z">
        <w:r>
          <w:t>4:</w:t>
        </w:r>
      </w:ins>
    </w:p>
    <w:p w:rsidR="004A3E53" w:rsidRDefault="004A3E53" w:rsidP="004A3E53">
      <w:pPr>
        <w:spacing w:before="0"/>
        <w:jc w:val="left"/>
        <w:rPr>
          <w:ins w:id="575" w:author="P. Silcock" w:date="2011-11-18T15:01:00Z"/>
        </w:rPr>
      </w:pPr>
      <w:ins w:id="576" w:author="P. Silcock" w:date="2011-11-18T15:01:00Z">
        <w:r>
          <w:tab/>
        </w:r>
      </w:ins>
      <w:ins w:id="577" w:author="P. Silcock" w:date="2011-11-18T15:03:00Z">
        <w:r w:rsidR="00C66FCD">
          <w:tab/>
        </w:r>
      </w:ins>
      <w:ins w:id="578" w:author="P. Silcock" w:date="2011-11-18T15:01:00Z">
        <w:r w:rsidRPr="00210652">
          <w:rPr>
            <w:lang w:eastAsia="ko-KR"/>
          </w:rPr>
          <w:t>c[ i</w:t>
        </w:r>
        <w:r>
          <w:rPr>
            <w:lang w:eastAsia="ko-KR"/>
          </w:rPr>
          <w:t>New</w:t>
        </w:r>
        <w:r w:rsidRPr="00210652">
          <w:rPr>
            <w:lang w:eastAsia="ko-KR"/>
          </w:rPr>
          <w:t> ][ j</w:t>
        </w:r>
        <w:r>
          <w:rPr>
            <w:lang w:eastAsia="ko-KR"/>
          </w:rPr>
          <w:t>New</w:t>
        </w:r>
        <w:r w:rsidRPr="00210652">
          <w:rPr>
            <w:lang w:eastAsia="ko-KR"/>
          </w:rPr>
          <w:t> ] = transCoeffLevel[ xT ][ yT ]</w:t>
        </w:r>
        <w:r>
          <w:rPr>
            <w:lang w:eastAsia="ko-KR"/>
          </w:rPr>
          <w:t>[ trafoDepth ][ cIdx ][ n ]</w:t>
        </w:r>
        <w:r>
          <w:tab/>
        </w:r>
      </w:ins>
    </w:p>
    <w:p w:rsidR="004A3E53" w:rsidRDefault="004A3E53" w:rsidP="00C66FCD">
      <w:pPr>
        <w:pStyle w:val="ListParagraph"/>
        <w:numPr>
          <w:ilvl w:val="0"/>
          <w:numId w:val="6"/>
        </w:numPr>
        <w:spacing w:before="0"/>
        <w:jc w:val="left"/>
        <w:rPr>
          <w:ins w:id="579" w:author="P. Silcock" w:date="2011-11-18T15:01:00Z"/>
        </w:rPr>
        <w:pPrChange w:id="580" w:author="P. Silcock" w:date="2011-11-18T15:03:00Z">
          <w:pPr>
            <w:spacing w:before="0"/>
            <w:jc w:val="left"/>
          </w:pPr>
        </w:pPrChange>
      </w:pPr>
      <w:ins w:id="581" w:author="P. Silcock" w:date="2011-11-18T15:01:00Z">
        <w:r>
          <w:t xml:space="preserve">When </w:t>
        </w:r>
        <w:proofErr w:type="spellStart"/>
        <w:r>
          <w:t>scanIdx</w:t>
        </w:r>
        <w:proofErr w:type="spellEnd"/>
        <w:r>
          <w:t>==</w:t>
        </w:r>
      </w:ins>
      <w:ins w:id="582" w:author="P. Silcock" w:date="2011-11-18T15:04:00Z">
        <w:r w:rsidR="00C66FCD">
          <w:t xml:space="preserve"> </w:t>
        </w:r>
      </w:ins>
      <w:ins w:id="583" w:author="P. Silcock" w:date="2011-11-18T15:01:00Z">
        <w:r>
          <w:t>5:</w:t>
        </w:r>
      </w:ins>
      <w:ins w:id="584" w:author="P. Silcock" w:date="2011-11-18T15:13:00Z">
        <w:r w:rsidR="00DD7EE3">
          <w:tab/>
        </w:r>
        <w:r w:rsidR="00DD7EE3" w:rsidRPr="00DD7EE3">
          <w:rPr>
            <w:color w:val="00B050"/>
            <w:rPrChange w:id="585" w:author="P. Silcock" w:date="2011-11-18T15:13:00Z">
              <w:rPr/>
            </w:rPrChange>
          </w:rPr>
          <w:t>// transpose the data</w:t>
        </w:r>
      </w:ins>
    </w:p>
    <w:p w:rsidR="004A3E53" w:rsidRDefault="004A3E53" w:rsidP="004A3E53">
      <w:pPr>
        <w:spacing w:before="0"/>
        <w:jc w:val="left"/>
        <w:rPr>
          <w:ins w:id="586" w:author="P. Silcock" w:date="2011-11-18T15:01:00Z"/>
        </w:rPr>
      </w:pPr>
      <w:ins w:id="587" w:author="P. Silcock" w:date="2011-11-18T15:01:00Z">
        <w:r>
          <w:tab/>
        </w:r>
      </w:ins>
      <w:ins w:id="588" w:author="P. Silcock" w:date="2011-11-18T15:03:00Z">
        <w:r w:rsidR="00C66FCD">
          <w:tab/>
        </w:r>
      </w:ins>
      <w:ins w:id="589" w:author="P. Silcock" w:date="2011-11-18T15:01:00Z">
        <w:r>
          <w:rPr>
            <w:lang w:eastAsia="ko-KR"/>
          </w:rPr>
          <w:t>c[ jNew</w:t>
        </w:r>
        <w:r w:rsidRPr="00210652">
          <w:rPr>
            <w:lang w:eastAsia="ko-KR"/>
          </w:rPr>
          <w:t> ][ </w:t>
        </w:r>
        <w:r>
          <w:rPr>
            <w:lang w:eastAsia="ko-KR"/>
          </w:rPr>
          <w:t>iNew</w:t>
        </w:r>
        <w:r w:rsidRPr="00210652">
          <w:rPr>
            <w:lang w:eastAsia="ko-KR"/>
          </w:rPr>
          <w:t> ] = transCoeffLevel[ xT ][ yT ]</w:t>
        </w:r>
        <w:r>
          <w:rPr>
            <w:lang w:eastAsia="ko-KR"/>
          </w:rPr>
          <w:t>[ trafoDepth ][ cIdx ][ n ]</w:t>
        </w:r>
        <w:r>
          <w:tab/>
        </w:r>
      </w:ins>
    </w:p>
    <w:p w:rsidR="00C66FCD" w:rsidRDefault="004A3E53" w:rsidP="004A3E53">
      <w:pPr>
        <w:spacing w:before="0"/>
        <w:jc w:val="left"/>
        <w:rPr>
          <w:ins w:id="590" w:author="P. Silcock" w:date="2011-11-18T15:03:00Z"/>
          <w:lang w:eastAsia="ko-KR"/>
        </w:rPr>
      </w:pPr>
      <w:ins w:id="591" w:author="P. Silcock" w:date="2011-11-18T15:01:00Z">
        <w:r>
          <w:rPr>
            <w:lang w:eastAsia="ko-KR"/>
          </w:rPr>
          <w:tab/>
        </w:r>
      </w:ins>
    </w:p>
    <w:p w:rsidR="004A3E53" w:rsidRDefault="00C66FCD" w:rsidP="004A3E53">
      <w:pPr>
        <w:spacing w:before="0"/>
        <w:jc w:val="left"/>
        <w:rPr>
          <w:ins w:id="592" w:author="P. Silcock" w:date="2011-11-18T15:01:00Z"/>
        </w:rPr>
      </w:pPr>
      <w:ins w:id="593" w:author="P. Silcock" w:date="2011-11-18T15:04:00Z">
        <w:r>
          <w:rPr>
            <w:lang w:eastAsia="ko-KR"/>
          </w:rPr>
          <w:tab/>
        </w:r>
      </w:ins>
      <w:proofErr w:type="gramStart"/>
      <w:ins w:id="594" w:author="P. Silcock" w:date="2011-11-18T15:01:00Z">
        <w:r w:rsidR="004A3E53" w:rsidRPr="00210652">
          <w:rPr>
            <w:lang w:eastAsia="ko-KR"/>
          </w:rPr>
          <w:t>with</w:t>
        </w:r>
        <w:proofErr w:type="gramEnd"/>
        <w:r w:rsidR="004A3E53" w:rsidRPr="00210652">
          <w:rPr>
            <w:lang w:eastAsia="ko-KR"/>
          </w:rPr>
          <w:t xml:space="preserve"> n = 0.. </w:t>
        </w:r>
        <w:proofErr w:type="gramStart"/>
        <w:r w:rsidR="004A3E53" w:rsidRPr="00210652">
          <w:rPr>
            <w:lang w:eastAsia="ko-KR"/>
          </w:rPr>
          <w:t xml:space="preserve">( </w:t>
        </w:r>
        <w:proofErr w:type="spellStart"/>
        <w:r w:rsidR="004A3E53" w:rsidRPr="00210652">
          <w:rPr>
            <w:lang w:eastAsia="ko-KR"/>
          </w:rPr>
          <w:t>nS</w:t>
        </w:r>
        <w:proofErr w:type="spellEnd"/>
        <w:proofErr w:type="gramEnd"/>
        <w:r w:rsidR="004A3E53" w:rsidRPr="00210652">
          <w:rPr>
            <w:lang w:eastAsia="ko-KR"/>
          </w:rPr>
          <w:t xml:space="preserve"> * </w:t>
        </w:r>
        <w:proofErr w:type="spellStart"/>
        <w:r w:rsidR="004A3E53" w:rsidRPr="00210652">
          <w:rPr>
            <w:lang w:eastAsia="ko-KR"/>
          </w:rPr>
          <w:t>nS</w:t>
        </w:r>
        <w:proofErr w:type="spellEnd"/>
        <w:r w:rsidR="004A3E53" w:rsidRPr="00210652">
          <w:rPr>
            <w:lang w:eastAsia="ko-KR"/>
          </w:rPr>
          <w:t xml:space="preserve"> ) – 1</w:t>
        </w:r>
        <w:r w:rsidR="004A3E53">
          <w:tab/>
        </w:r>
      </w:ins>
    </w:p>
    <w:p w:rsidR="004A3E53" w:rsidRDefault="004A3E53" w:rsidP="004A3E53">
      <w:pPr>
        <w:spacing w:before="0"/>
        <w:jc w:val="left"/>
        <w:rPr>
          <w:ins w:id="595" w:author="P. Silcock" w:date="2011-11-18T15:01:00Z"/>
        </w:rPr>
      </w:pPr>
      <w:ins w:id="596" w:author="P. Silcock" w:date="2011-11-18T15:01:00Z">
        <w:r>
          <w:tab/>
        </w:r>
      </w:ins>
    </w:p>
    <w:p w:rsidR="004A3E53" w:rsidRDefault="004A3E53">
      <w:pPr>
        <w:spacing w:before="0"/>
        <w:jc w:val="left"/>
        <w:rPr>
          <w:ins w:id="597" w:author="P. Silcock" w:date="2011-11-18T15:01:00Z"/>
          <w:lang w:eastAsia="ko-KR"/>
        </w:rPr>
        <w:pPrChange w:id="598" w:author="P. Silcock" w:date="2011-11-18T13:33:00Z">
          <w:pPr/>
        </w:pPrChange>
      </w:pPr>
    </w:p>
    <w:p w:rsidR="004A3E53" w:rsidRDefault="004A3E53">
      <w:pPr>
        <w:spacing w:before="0"/>
        <w:jc w:val="left"/>
        <w:rPr>
          <w:lang w:eastAsia="ko-KR"/>
        </w:rPr>
        <w:pPrChange w:id="599" w:author="P. Silcock" w:date="2011-11-18T13:33:00Z">
          <w:pPr/>
        </w:pPrChange>
      </w:pPr>
    </w:p>
    <w:p w:rsidR="004C0379" w:rsidRPr="00210652" w:rsidRDefault="007B0028" w:rsidP="004C0379">
      <w:pPr>
        <w:jc w:val="left"/>
        <w:rPr>
          <w:lang w:eastAsia="ko-KR"/>
        </w:rPr>
      </w:pPr>
      <w:ins w:id="600" w:author="P. Silcock" w:date="2011-11-18T12:25:00Z">
        <w:r>
          <w:rPr>
            <w:lang w:eastAsia="ko-KR"/>
          </w:rPr>
          <w:t xml:space="preserve">Otherwise, </w:t>
        </w:r>
      </w:ins>
      <w:del w:id="601" w:author="P. Silcock" w:date="2011-11-18T12:25:00Z">
        <w:r w:rsidR="004C0379" w:rsidRPr="00210652" w:rsidDel="007B0028">
          <w:rPr>
            <w:lang w:eastAsia="ko-KR"/>
          </w:rPr>
          <w:delText>T</w:delText>
        </w:r>
      </w:del>
      <w:ins w:id="602" w:author="P. Silcock" w:date="2011-11-18T12:25:00Z">
        <w:r>
          <w:rPr>
            <w:lang w:eastAsia="ko-KR"/>
          </w:rPr>
          <w:t>t</w:t>
        </w:r>
      </w:ins>
      <w:r w:rsidR="004C0379" w:rsidRPr="00210652">
        <w:rPr>
          <w:lang w:eastAsia="ko-KR"/>
        </w:rPr>
        <w:t>he variable c</w:t>
      </w:r>
      <w:proofErr w:type="gramStart"/>
      <w:r w:rsidR="004C0379" w:rsidRPr="00210652">
        <w:rPr>
          <w:lang w:eastAsia="ko-KR"/>
        </w:rPr>
        <w:t>[ </w:t>
      </w:r>
      <w:proofErr w:type="spellStart"/>
      <w:r w:rsidR="004C0379" w:rsidRPr="00210652">
        <w:rPr>
          <w:lang w:eastAsia="ko-KR"/>
        </w:rPr>
        <w:t>i</w:t>
      </w:r>
      <w:proofErr w:type="spellEnd"/>
      <w:proofErr w:type="gramEnd"/>
      <w:r w:rsidR="004C0379" w:rsidRPr="00210652">
        <w:rPr>
          <w:lang w:eastAsia="ko-KR"/>
        </w:rPr>
        <w:t> ][ j ] which is located in the ( </w:t>
      </w:r>
      <w:proofErr w:type="spellStart"/>
      <w:r w:rsidR="004C0379" w:rsidRPr="00210652">
        <w:rPr>
          <w:lang w:eastAsia="ko-KR"/>
        </w:rPr>
        <w:t>i</w:t>
      </w:r>
      <w:proofErr w:type="spellEnd"/>
      <w:r w:rsidR="004C0379" w:rsidRPr="00210652">
        <w:rPr>
          <w:lang w:eastAsia="ko-KR"/>
        </w:rPr>
        <w:t>, j ) position in the array c is derived as follows</w:t>
      </w:r>
      <w:ins w:id="603" w:author="P. Silcock" w:date="2011-11-18T13:33:00Z">
        <w:r w:rsidR="0047163B">
          <w:rPr>
            <w:lang w:eastAsia="ko-KR"/>
          </w:rPr>
          <w:t>:</w:t>
        </w:r>
      </w:ins>
      <w:del w:id="604" w:author="P. Silcock" w:date="2011-11-18T13:33:00Z">
        <w:r w:rsidR="004C0379" w:rsidRPr="00210652" w:rsidDel="0047163B">
          <w:rPr>
            <w:lang w:eastAsia="ko-KR"/>
          </w:rPr>
          <w:delText>.</w:delText>
        </w:r>
      </w:del>
    </w:p>
    <w:p w:rsidR="004C0379" w:rsidRPr="00210652" w:rsidRDefault="004C0379" w:rsidP="004C0379">
      <w:pPr>
        <w:numPr>
          <w:ilvl w:val="0"/>
          <w:numId w:val="6"/>
        </w:numPr>
        <w:tabs>
          <w:tab w:val="clear" w:pos="805"/>
          <w:tab w:val="num" w:pos="405"/>
        </w:tabs>
        <w:spacing w:before="100" w:beforeAutospacing="1"/>
        <w:ind w:left="405"/>
        <w:jc w:val="left"/>
        <w:rPr>
          <w:lang w:eastAsia="ko-KR"/>
        </w:rPr>
      </w:pPr>
      <w:r w:rsidRPr="00210652">
        <w:rPr>
          <w:lang w:eastAsia="ko-KR"/>
        </w:rPr>
        <w:t xml:space="preserve">The transform coefficient level at scanning position n is mapped to the position </w:t>
      </w:r>
      <w:proofErr w:type="gramStart"/>
      <w:r w:rsidRPr="00210652">
        <w:rPr>
          <w:lang w:eastAsia="ko-KR"/>
        </w:rPr>
        <w:t>( </w:t>
      </w:r>
      <w:proofErr w:type="spellStart"/>
      <w:r w:rsidRPr="00210652">
        <w:rPr>
          <w:lang w:eastAsia="ko-KR"/>
        </w:rPr>
        <w:t>i</w:t>
      </w:r>
      <w:proofErr w:type="spellEnd"/>
      <w:proofErr w:type="gramEnd"/>
      <w:r w:rsidRPr="00210652">
        <w:rPr>
          <w:lang w:eastAsia="ko-KR"/>
        </w:rPr>
        <w:t xml:space="preserve">, j ) in the array c using the scan specified by </w:t>
      </w:r>
      <w:proofErr w:type="spellStart"/>
      <w:r w:rsidRPr="00210652">
        <w:rPr>
          <w:lang w:eastAsia="ko-KR"/>
        </w:rPr>
        <w:t>scanIdx</w:t>
      </w:r>
      <w:proofErr w:type="spellEnd"/>
      <w:r w:rsidRPr="00210652">
        <w:rPr>
          <w:lang w:eastAsia="ko-KR"/>
        </w:rPr>
        <w:t xml:space="preserve"> as follows.</w:t>
      </w:r>
    </w:p>
    <w:p w:rsidR="004C0379" w:rsidRPr="00210652" w:rsidRDefault="004C0379" w:rsidP="004C0379">
      <w:pPr>
        <w:tabs>
          <w:tab w:val="clear" w:pos="1191"/>
          <w:tab w:val="left" w:pos="8910"/>
        </w:tabs>
        <w:spacing w:before="100" w:beforeAutospacing="1"/>
        <w:ind w:left="1196"/>
        <w:jc w:val="right"/>
      </w:pPr>
      <w:proofErr w:type="spellStart"/>
      <w:r w:rsidRPr="00210652">
        <w:rPr>
          <w:lang w:eastAsia="ko-KR"/>
        </w:rPr>
        <w:t>i</w:t>
      </w:r>
      <w:proofErr w:type="spellEnd"/>
      <w:r w:rsidRPr="00210652">
        <w:rPr>
          <w:lang w:eastAsia="ko-KR"/>
        </w:rPr>
        <w:t xml:space="preserve"> = </w:t>
      </w:r>
      <w:r w:rsidRPr="00210652">
        <w:t>ScanOrder[ Log2( nS &gt;&gt; 2 ) ][ Log2( nS &gt;&gt; 2 ) ][ scanIdx ][ n ][ 0 ]</w:t>
      </w:r>
      <w:r w:rsidRPr="00210652">
        <w:rPr>
          <w:lang w:eastAsia="ko-KR"/>
        </w:rPr>
        <w:tab/>
      </w:r>
      <w:r w:rsidRPr="00210652">
        <w:rPr>
          <w:lang w:eastAsia="ko-KR"/>
        </w:rPr>
        <w:br/>
        <w:t xml:space="preserve">j = </w:t>
      </w:r>
      <w:r w:rsidRPr="00210652">
        <w:t>ScanOrder[ Log2( nS &gt;&gt; 2 ) ][ Log2( nS &gt;&gt; 2 ) ][ scanIdx ][ n ][ 1 ]</w:t>
      </w:r>
      <w:r w:rsidRPr="00210652">
        <w:tab/>
      </w:r>
      <w:r w:rsidRPr="00210652">
        <w:rPr>
          <w:lang w:eastAsia="ko-KR"/>
        </w:rPr>
        <w:br/>
        <w:t>c[ i ][ j ] = </w:t>
      </w:r>
      <w:proofErr w:type="spellStart"/>
      <w:r w:rsidRPr="00210652">
        <w:rPr>
          <w:lang w:eastAsia="ko-KR"/>
        </w:rPr>
        <w:t>transCoeffLevel</w:t>
      </w:r>
      <w:proofErr w:type="spellEnd"/>
      <w:r w:rsidRPr="00210652">
        <w:rPr>
          <w:lang w:eastAsia="ko-KR"/>
        </w:rPr>
        <w:t>[ </w:t>
      </w:r>
      <w:proofErr w:type="spellStart"/>
      <w:r w:rsidRPr="00210652">
        <w:rPr>
          <w:lang w:eastAsia="ko-KR"/>
        </w:rPr>
        <w:t>xT</w:t>
      </w:r>
      <w:proofErr w:type="spellEnd"/>
      <w:r w:rsidRPr="00210652">
        <w:rPr>
          <w:lang w:eastAsia="ko-KR"/>
        </w:rPr>
        <w:t> ][ </w:t>
      </w:r>
      <w:proofErr w:type="spellStart"/>
      <w:r w:rsidRPr="00210652">
        <w:rPr>
          <w:lang w:eastAsia="ko-KR"/>
        </w:rPr>
        <w:t>yT</w:t>
      </w:r>
      <w:proofErr w:type="spellEnd"/>
      <w:r w:rsidRPr="00210652">
        <w:rPr>
          <w:lang w:eastAsia="ko-KR"/>
        </w:rPr>
        <w:t> ]</w:t>
      </w:r>
      <w:r>
        <w:rPr>
          <w:lang w:eastAsia="ko-KR"/>
        </w:rPr>
        <w:t>[ </w:t>
      </w:r>
      <w:proofErr w:type="spellStart"/>
      <w:r>
        <w:rPr>
          <w:lang w:eastAsia="ko-KR"/>
        </w:rPr>
        <w:t>trafoDepth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n ],</w:t>
      </w:r>
      <w:r>
        <w:rPr>
          <w:lang w:eastAsia="ko-KR"/>
        </w:rPr>
        <w:tab/>
      </w:r>
      <w:r>
        <w:rPr>
          <w:lang w:eastAsia="ko-KR"/>
        </w:rPr>
        <w:tab/>
      </w:r>
      <w:r w:rsidRPr="00210652">
        <w:rPr>
          <w:lang w:eastAsia="ko-KR"/>
        </w:rPr>
        <w:t xml:space="preserve">with n = 0.. </w:t>
      </w:r>
      <w:proofErr w:type="gramStart"/>
      <w:r w:rsidRPr="00210652">
        <w:rPr>
          <w:lang w:eastAsia="ko-KR"/>
        </w:rPr>
        <w:t xml:space="preserve">( </w:t>
      </w:r>
      <w:proofErr w:type="spellStart"/>
      <w:r w:rsidRPr="00210652">
        <w:rPr>
          <w:lang w:eastAsia="ko-KR"/>
        </w:rPr>
        <w:t>nS</w:t>
      </w:r>
      <w:proofErr w:type="spellEnd"/>
      <w:proofErr w:type="gramEnd"/>
      <w:r w:rsidRPr="00210652">
        <w:rPr>
          <w:lang w:eastAsia="ko-KR"/>
        </w:rPr>
        <w:t xml:space="preserve"> * </w:t>
      </w:r>
      <w:proofErr w:type="spellStart"/>
      <w:r w:rsidRPr="00210652">
        <w:rPr>
          <w:lang w:eastAsia="ko-KR"/>
        </w:rPr>
        <w:t>nS</w:t>
      </w:r>
      <w:proofErr w:type="spellEnd"/>
      <w:r w:rsidRPr="00210652">
        <w:rPr>
          <w:lang w:eastAsia="ko-KR"/>
        </w:rPr>
        <w:t xml:space="preserve"> ) – 1</w:t>
      </w:r>
      <w:r w:rsidRPr="00210652">
        <w:rPr>
          <w:lang w:eastAsia="ko-KR"/>
        </w:rPr>
        <w:tab/>
      </w:r>
      <w:r>
        <w:rPr>
          <w:lang w:eastAsia="ko-KR"/>
        </w:rPr>
        <w:tab/>
      </w:r>
      <w:r w:rsidRPr="00210652">
        <w:t>(</w:t>
      </w:r>
      <w:fldSimple w:instr=" STYLEREF 1 \s " w:fldLock="1">
        <w:r w:rsidRPr="00210652">
          <w:rPr>
            <w:noProof/>
          </w:rPr>
          <w:t>8</w:t>
        </w:r>
      </w:fldSimple>
      <w:r w:rsidRPr="00210652">
        <w:noBreakHyphen/>
      </w:r>
      <w:fldSimple w:instr=" SEQ Equation \* ARABIC \s 1 " w:fldLock="1">
        <w:r w:rsidRPr="00210652">
          <w:rPr>
            <w:noProof/>
          </w:rPr>
          <w:t>152</w:t>
        </w:r>
      </w:fldSimple>
      <w:r w:rsidRPr="00210652">
        <w:t>)</w:t>
      </w:r>
    </w:p>
    <w:p w:rsidR="004C0379" w:rsidRDefault="004C0379">
      <w:r>
        <w:tab/>
      </w:r>
    </w:p>
    <w:sectPr w:rsidR="004C0379" w:rsidSect="008B4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27" w:author="P. Silcock" w:date="2011-11-18T14:44:00Z" w:initials="g">
    <w:p w:rsidR="00A5042E" w:rsidRDefault="00A5042E">
      <w:pPr>
        <w:pStyle w:val="CommentText"/>
      </w:pPr>
      <w:r>
        <w:rPr>
          <w:rStyle w:val="CommentReference"/>
        </w:rPr>
        <w:annotationRef/>
      </w:r>
      <w:r>
        <w:t xml:space="preserve">This is a general  case demonstrating application for all 'directional' scan orders; in G491 this process is invoked only for </w:t>
      </w:r>
      <w:proofErr w:type="spellStart"/>
      <w:r>
        <w:t>scanIdx</w:t>
      </w:r>
      <w:proofErr w:type="spellEnd"/>
      <w:r>
        <w:t>&gt;=4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Japanese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8573D"/>
    <w:multiLevelType w:val="multilevel"/>
    <w:tmpl w:val="F050F0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2D137E0B"/>
    <w:multiLevelType w:val="hybridMultilevel"/>
    <w:tmpl w:val="988E223C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5">
    <w:nsid w:val="4C46669E"/>
    <w:multiLevelType w:val="multilevel"/>
    <w:tmpl w:val="A7BE9B3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72C07B34"/>
    <w:multiLevelType w:val="multilevel"/>
    <w:tmpl w:val="A7BE9B3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revisionView w:markup="0"/>
  <w:trackRevisions/>
  <w:defaultTabStop w:val="720"/>
  <w:characterSpacingControl w:val="doNotCompress"/>
  <w:compat>
    <w:useFELayout/>
  </w:compat>
  <w:rsids>
    <w:rsidRoot w:val="000462A0"/>
    <w:rsid w:val="000462A0"/>
    <w:rsid w:val="00060E04"/>
    <w:rsid w:val="0013727F"/>
    <w:rsid w:val="00182404"/>
    <w:rsid w:val="00184DAA"/>
    <w:rsid w:val="00233E72"/>
    <w:rsid w:val="0025134D"/>
    <w:rsid w:val="00252445"/>
    <w:rsid w:val="003C6784"/>
    <w:rsid w:val="003F29C8"/>
    <w:rsid w:val="00424A7D"/>
    <w:rsid w:val="00424BF1"/>
    <w:rsid w:val="00470813"/>
    <w:rsid w:val="0047163B"/>
    <w:rsid w:val="004738AC"/>
    <w:rsid w:val="004A3E53"/>
    <w:rsid w:val="004B18AA"/>
    <w:rsid w:val="004B44F4"/>
    <w:rsid w:val="004B56B9"/>
    <w:rsid w:val="004C0379"/>
    <w:rsid w:val="004C2C69"/>
    <w:rsid w:val="0053373C"/>
    <w:rsid w:val="005E0495"/>
    <w:rsid w:val="005F5352"/>
    <w:rsid w:val="0063288A"/>
    <w:rsid w:val="006A5BA1"/>
    <w:rsid w:val="006A7E66"/>
    <w:rsid w:val="007008E0"/>
    <w:rsid w:val="007B0028"/>
    <w:rsid w:val="0085736F"/>
    <w:rsid w:val="00861DBA"/>
    <w:rsid w:val="008B46E4"/>
    <w:rsid w:val="008C55A4"/>
    <w:rsid w:val="0092050A"/>
    <w:rsid w:val="009D6016"/>
    <w:rsid w:val="009E7D58"/>
    <w:rsid w:val="00A270C2"/>
    <w:rsid w:val="00A37382"/>
    <w:rsid w:val="00A5042E"/>
    <w:rsid w:val="00A91067"/>
    <w:rsid w:val="00AD18BB"/>
    <w:rsid w:val="00B06385"/>
    <w:rsid w:val="00B20F70"/>
    <w:rsid w:val="00B426E1"/>
    <w:rsid w:val="00B94414"/>
    <w:rsid w:val="00BA063A"/>
    <w:rsid w:val="00BB0488"/>
    <w:rsid w:val="00C40DF0"/>
    <w:rsid w:val="00C42E55"/>
    <w:rsid w:val="00C66FCD"/>
    <w:rsid w:val="00CE34BF"/>
    <w:rsid w:val="00CE4389"/>
    <w:rsid w:val="00D70551"/>
    <w:rsid w:val="00DC514F"/>
    <w:rsid w:val="00DD7EE3"/>
    <w:rsid w:val="00E00577"/>
    <w:rsid w:val="00EA1AC2"/>
    <w:rsid w:val="00F3361E"/>
    <w:rsid w:val="00FC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62A0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62A0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62A0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0462A0"/>
    <w:pPr>
      <w:numPr>
        <w:ilvl w:val="3"/>
      </w:numPr>
      <w:ind w:left="1701" w:hanging="1701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0462A0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0462A0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462A0"/>
    <w:rPr>
      <w:rFonts w:ascii="Times" w:eastAsia="Malgun Gothic" w:hAnsi="Times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0462A0"/>
    <w:rPr>
      <w:rFonts w:ascii="Times" w:eastAsia="Malgun Gothic" w:hAnsi="Times" w:cs="Times New Roman"/>
      <w:b/>
      <w:bCs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0462A0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462A0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0462A0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0462A0"/>
    <w:rPr>
      <w:rFonts w:ascii="Times" w:eastAsia="Malgun Gothic" w:hAnsi="Times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514F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14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14F"/>
    <w:rPr>
      <w:rFonts w:ascii="Tahoma" w:eastAsia="Malgun Gothic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060E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E04"/>
    <w:rPr>
      <w:rFonts w:ascii="Times New Roman" w:eastAsia="Malgun Gothic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060E04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060E04"/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B56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04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4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42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462C-6B3F-47E6-8B35-0399ADD4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Europe</Company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Silcock</dc:creator>
  <cp:keywords/>
  <dc:description/>
  <cp:lastModifiedBy>P. Silcock</cp:lastModifiedBy>
  <cp:revision>51</cp:revision>
  <dcterms:created xsi:type="dcterms:W3CDTF">2011-11-18T09:52:00Z</dcterms:created>
  <dcterms:modified xsi:type="dcterms:W3CDTF">2011-11-18T15:27:00Z</dcterms:modified>
</cp:coreProperties>
</file>