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510225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2289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2289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342FF4" w:rsidP="00342FF4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CH</w:t>
            </w:r>
            <w:r w:rsidR="00A6093D" w:rsidRPr="00AE341B">
              <w:rPr>
                <w:szCs w:val="22"/>
              </w:rPr>
              <w:t>,</w:t>
            </w:r>
            <w:r w:rsidR="00664DCF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21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30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AB257F" w:rsidRDefault="00E61DAC" w:rsidP="00077D05">
            <w:pPr>
              <w:tabs>
                <w:tab w:val="left" w:pos="7200"/>
              </w:tabs>
              <w:rPr>
                <w:rFonts w:eastAsia="SimSun"/>
                <w:u w:val="single"/>
                <w:lang w:eastAsia="zh-CN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342FF4">
              <w:t>G</w:t>
            </w:r>
            <w:r w:rsidR="00AB257F">
              <w:rPr>
                <w:rFonts w:eastAsia="SimSun" w:hint="eastAsia"/>
                <w:lang w:eastAsia="zh-CN"/>
              </w:rPr>
              <w:t>355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B257F" w:rsidRDefault="00AB257F">
            <w:pPr>
              <w:spacing w:before="60" w:after="60"/>
              <w:rPr>
                <w:rFonts w:eastAsia="SimSun"/>
                <w:b/>
                <w:szCs w:val="22"/>
                <w:lang w:eastAsia="zh-CN"/>
              </w:rPr>
            </w:pPr>
            <w:r>
              <w:rPr>
                <w:rFonts w:eastAsia="SimSun" w:hint="eastAsia"/>
                <w:b/>
                <w:szCs w:val="22"/>
                <w:lang w:eastAsia="zh-CN"/>
              </w:rPr>
              <w:t xml:space="preserve">Joint </w:t>
            </w:r>
            <w:r>
              <w:rPr>
                <w:rFonts w:eastAsia="SimSun"/>
                <w:b/>
                <w:szCs w:val="22"/>
                <w:lang w:eastAsia="zh-CN"/>
              </w:rPr>
              <w:t>coding of splitting flag and inter modes</w:t>
            </w:r>
            <w:r w:rsidR="00444BC1">
              <w:rPr>
                <w:rFonts w:eastAsia="SimSun" w:hint="eastAsia"/>
                <w:b/>
                <w:szCs w:val="22"/>
                <w:lang w:eastAsia="zh-CN"/>
              </w:rPr>
              <w:t xml:space="preserve"> in CAVLC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Proposal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D4BC2" w:rsidRPr="00AB257F" w:rsidRDefault="00444BC1">
            <w:pPr>
              <w:spacing w:before="60" w:after="60"/>
              <w:rPr>
                <w:rFonts w:eastAsia="SimSun"/>
                <w:szCs w:val="22"/>
                <w:lang w:eastAsia="zh-CN"/>
              </w:rPr>
            </w:pPr>
            <w:r>
              <w:rPr>
                <w:rFonts w:eastAsia="SimSun" w:hint="eastAsia"/>
                <w:szCs w:val="22"/>
                <w:lang w:eastAsia="zh-CN"/>
              </w:rPr>
              <w:t>Wen Zhang</w:t>
            </w:r>
          </w:p>
          <w:p w:rsidR="00E61DAC" w:rsidRPr="00AB257F" w:rsidRDefault="005277A6">
            <w:pPr>
              <w:spacing w:before="60" w:after="60"/>
              <w:rPr>
                <w:rFonts w:eastAsia="SimSun"/>
                <w:szCs w:val="22"/>
                <w:lang w:eastAsia="zh-CN"/>
              </w:rPr>
            </w:pPr>
            <w:r>
              <w:rPr>
                <w:rFonts w:eastAsia="SimSun" w:hint="eastAsia"/>
                <w:szCs w:val="22"/>
                <w:lang w:eastAsia="zh-CN"/>
              </w:rPr>
              <w:t>Ping Wu</w:t>
            </w:r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1C382E" w:rsidRPr="00AE341B" w:rsidRDefault="00E61DAC" w:rsidP="00A92135">
            <w:pPr>
              <w:spacing w:before="60" w:after="60"/>
              <w:rPr>
                <w:szCs w:val="22"/>
                <w:lang w:eastAsia="zh-CN"/>
              </w:rPr>
            </w:pPr>
            <w:r w:rsidRPr="00AE341B">
              <w:rPr>
                <w:szCs w:val="22"/>
              </w:rPr>
              <w:br/>
            </w:r>
            <w:r w:rsidR="00AB257F">
              <w:rPr>
                <w:szCs w:val="22"/>
              </w:rPr>
              <w:t>+</w:t>
            </w:r>
            <w:r w:rsidR="00AB257F">
              <w:rPr>
                <w:rFonts w:eastAsia="SimSun" w:hint="eastAsia"/>
                <w:szCs w:val="22"/>
                <w:lang w:eastAsia="zh-CN"/>
              </w:rPr>
              <w:t>86</w:t>
            </w:r>
            <w:r w:rsidR="00AB257F">
              <w:rPr>
                <w:szCs w:val="22"/>
              </w:rPr>
              <w:t>-</w:t>
            </w:r>
            <w:r w:rsidR="00AB257F">
              <w:rPr>
                <w:rFonts w:eastAsia="SimSun" w:hint="eastAsia"/>
                <w:szCs w:val="22"/>
                <w:lang w:eastAsia="zh-CN"/>
              </w:rPr>
              <w:t>13528803560</w:t>
            </w:r>
            <w:r w:rsidRPr="00AE341B">
              <w:rPr>
                <w:szCs w:val="22"/>
              </w:rPr>
              <w:br/>
            </w:r>
            <w:hyperlink r:id="rId9" w:history="1">
              <w:r w:rsidR="00AB257F" w:rsidRPr="00D636D3">
                <w:rPr>
                  <w:rStyle w:val="a6"/>
                  <w:rFonts w:eastAsia="SimSun" w:hint="eastAsia"/>
                  <w:szCs w:val="22"/>
                  <w:lang w:eastAsia="zh-CN"/>
                </w:rPr>
                <w:t>zhang.wen4</w:t>
              </w:r>
              <w:r w:rsidR="00AB257F" w:rsidRPr="00D636D3">
                <w:rPr>
                  <w:rStyle w:val="a6"/>
                  <w:szCs w:val="22"/>
                </w:rPr>
                <w:t>@</w:t>
              </w:r>
              <w:r w:rsidR="00AB257F" w:rsidRPr="00D636D3">
                <w:rPr>
                  <w:rStyle w:val="a6"/>
                  <w:rFonts w:eastAsia="SimSun" w:hint="eastAsia"/>
                  <w:szCs w:val="22"/>
                  <w:lang w:eastAsia="zh-CN"/>
                </w:rPr>
                <w:t>zte.com.cn</w:t>
              </w:r>
            </w:hyperlink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B257F" w:rsidRDefault="00AB257F">
            <w:pPr>
              <w:spacing w:before="60" w:after="60"/>
              <w:rPr>
                <w:rFonts w:eastAsia="SimSun"/>
                <w:szCs w:val="22"/>
                <w:lang w:eastAsia="zh-CN"/>
              </w:rPr>
            </w:pPr>
            <w:r>
              <w:rPr>
                <w:rFonts w:eastAsia="SimSun" w:hint="eastAsia"/>
                <w:szCs w:val="22"/>
                <w:lang w:eastAsia="zh-CN"/>
              </w:rPr>
              <w:t>ZTE Corporation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76FB8">
      <w:pPr>
        <w:pStyle w:val="1"/>
        <w:numPr>
          <w:ilvl w:val="0"/>
          <w:numId w:val="0"/>
        </w:numPr>
        <w:ind w:left="360"/>
      </w:pPr>
      <w:r w:rsidRPr="002B191D">
        <w:t>Abstract</w:t>
      </w:r>
    </w:p>
    <w:p w:rsidR="00F5485F" w:rsidRPr="009A7903" w:rsidRDefault="004D4BC2" w:rsidP="000A5B32">
      <w:pPr>
        <w:ind w:firstLineChars="100" w:firstLine="220"/>
        <w:jc w:val="both"/>
        <w:rPr>
          <w:rFonts w:eastAsia="SimSun"/>
          <w:lang w:eastAsia="zh-CN"/>
        </w:rPr>
      </w:pPr>
      <w:r>
        <w:t>This contribution</w:t>
      </w:r>
      <w:r w:rsidR="00453EDE">
        <w:rPr>
          <w:rFonts w:eastAsia="SimSun" w:hint="eastAsia"/>
          <w:lang w:eastAsia="zh-CN"/>
        </w:rPr>
        <w:t xml:space="preserve"> </w:t>
      </w:r>
      <w:r w:rsidR="00FD4263">
        <w:rPr>
          <w:rFonts w:eastAsia="SimSun" w:hint="eastAsia"/>
          <w:lang w:eastAsia="zh-CN"/>
        </w:rPr>
        <w:t>was</w:t>
      </w:r>
      <w:r w:rsidR="009A7903">
        <w:rPr>
          <w:rFonts w:eastAsia="SimSun" w:hint="eastAsia"/>
          <w:lang w:eastAsia="zh-CN"/>
        </w:rPr>
        <w:t xml:space="preserve"> </w:t>
      </w:r>
      <w:r w:rsidR="009A7903">
        <w:rPr>
          <w:rFonts w:eastAsia="SimSun"/>
          <w:lang w:eastAsia="zh-CN"/>
        </w:rPr>
        <w:t>su</w:t>
      </w:r>
      <w:r w:rsidR="009A7903">
        <w:rPr>
          <w:rFonts w:eastAsia="SimSun" w:hint="eastAsia"/>
          <w:lang w:eastAsia="zh-CN"/>
        </w:rPr>
        <w:t>ccess</w:t>
      </w:r>
      <w:r w:rsidR="009A7903">
        <w:rPr>
          <w:rFonts w:eastAsia="SimSun"/>
          <w:lang w:eastAsia="zh-CN"/>
        </w:rPr>
        <w:t>or</w:t>
      </w:r>
      <w:r w:rsidR="009A7903">
        <w:rPr>
          <w:rFonts w:eastAsia="SimSun" w:hint="eastAsia"/>
          <w:lang w:eastAsia="zh-CN"/>
        </w:rPr>
        <w:t xml:space="preserve"> to JCTVC-F418 </w:t>
      </w:r>
      <w:r w:rsidR="00EA2472">
        <w:rPr>
          <w:rFonts w:eastAsia="SimSun" w:hint="eastAsia"/>
          <w:lang w:eastAsia="zh-CN"/>
        </w:rPr>
        <w:t>and</w:t>
      </w:r>
      <w:r w:rsidR="009A7903">
        <w:rPr>
          <w:rFonts w:eastAsia="SimSun" w:hint="eastAsia"/>
          <w:lang w:eastAsia="zh-CN"/>
        </w:rPr>
        <w:t xml:space="preserve"> </w:t>
      </w:r>
      <w:r w:rsidR="00FD4263">
        <w:rPr>
          <w:rFonts w:eastAsia="SimSun" w:hint="eastAsia"/>
          <w:lang w:eastAsia="zh-CN"/>
        </w:rPr>
        <w:t>wa</w:t>
      </w:r>
      <w:r w:rsidR="00EA2472">
        <w:rPr>
          <w:rFonts w:eastAsia="SimSun" w:hint="eastAsia"/>
          <w:lang w:eastAsia="zh-CN"/>
        </w:rPr>
        <w:t xml:space="preserve">s </w:t>
      </w:r>
      <w:r w:rsidR="009A7903">
        <w:rPr>
          <w:rFonts w:eastAsia="SimSun" w:hint="eastAsia"/>
          <w:lang w:eastAsia="zh-CN"/>
        </w:rPr>
        <w:t>focused on CAVLC only</w:t>
      </w:r>
      <w:r w:rsidR="005F6F08">
        <w:t>.</w:t>
      </w:r>
      <w:r w:rsidR="00FD4263">
        <w:rPr>
          <w:rFonts w:eastAsia="SimSun" w:hint="eastAsia"/>
          <w:lang w:eastAsia="zh-CN"/>
        </w:rPr>
        <w:t xml:space="preserve"> It had</w:t>
      </w:r>
      <w:r w:rsidR="009A7903">
        <w:rPr>
          <w:rFonts w:eastAsia="SimSun" w:hint="eastAsia"/>
          <w:lang w:eastAsia="zh-CN"/>
        </w:rPr>
        <w:t xml:space="preserve"> resolved parsing dependency </w:t>
      </w:r>
      <w:r w:rsidR="001F0552">
        <w:rPr>
          <w:rFonts w:eastAsia="SimSun" w:hint="eastAsia"/>
          <w:lang w:eastAsia="zh-CN"/>
        </w:rPr>
        <w:t xml:space="preserve">problem </w:t>
      </w:r>
      <w:r w:rsidR="00B10545">
        <w:rPr>
          <w:rFonts w:eastAsia="SimSun" w:hint="eastAsia"/>
          <w:lang w:eastAsia="zh-CN"/>
        </w:rPr>
        <w:t xml:space="preserve">in JCTVC-F418 </w:t>
      </w:r>
      <w:r w:rsidR="009A7903">
        <w:rPr>
          <w:rFonts w:eastAsia="SimSun" w:hint="eastAsia"/>
          <w:lang w:eastAsia="zh-CN"/>
        </w:rPr>
        <w:t>meanwhile maintained</w:t>
      </w:r>
      <w:r w:rsidR="00033E4E">
        <w:rPr>
          <w:rFonts w:eastAsia="SimSun" w:hint="eastAsia"/>
          <w:lang w:eastAsia="zh-CN"/>
        </w:rPr>
        <w:t xml:space="preserve"> coding gain</w:t>
      </w:r>
      <w:r w:rsidR="009A7903">
        <w:rPr>
          <w:rFonts w:eastAsia="SimSun" w:hint="eastAsia"/>
          <w:lang w:eastAsia="zh-CN"/>
        </w:rPr>
        <w:t xml:space="preserve">. </w:t>
      </w:r>
      <w:r w:rsidR="00804188">
        <w:rPr>
          <w:rFonts w:eastAsia="SimSun" w:hint="eastAsia"/>
          <w:lang w:eastAsia="zh-CN"/>
        </w:rPr>
        <w:t>It provide</w:t>
      </w:r>
      <w:r w:rsidR="00FD4263">
        <w:rPr>
          <w:rFonts w:eastAsia="SimSun" w:hint="eastAsia"/>
          <w:lang w:eastAsia="zh-CN"/>
        </w:rPr>
        <w:t>d</w:t>
      </w:r>
      <w:r w:rsidR="00B10545">
        <w:rPr>
          <w:rFonts w:eastAsia="SimSun" w:hint="eastAsia"/>
          <w:lang w:eastAsia="zh-CN"/>
        </w:rPr>
        <w:t xml:space="preserve"> an </w:t>
      </w:r>
      <w:r w:rsidR="00D4189F">
        <w:rPr>
          <w:rFonts w:eastAsia="SimSun" w:hint="eastAsia"/>
          <w:lang w:eastAsia="zh-CN"/>
        </w:rPr>
        <w:t xml:space="preserve">alternative </w:t>
      </w:r>
      <w:r w:rsidR="00B10545">
        <w:rPr>
          <w:rFonts w:eastAsia="SimSun" w:hint="eastAsia"/>
          <w:lang w:eastAsia="zh-CN"/>
        </w:rPr>
        <w:t xml:space="preserve">joint coding scheme of splitting flag and inter modes in CAVLC </w:t>
      </w:r>
      <w:r w:rsidR="005B4DCA">
        <w:rPr>
          <w:rFonts w:eastAsia="SimSun" w:hint="eastAsia"/>
          <w:lang w:eastAsia="zh-CN"/>
        </w:rPr>
        <w:t>rather than</w:t>
      </w:r>
      <w:r w:rsidR="00B10545">
        <w:rPr>
          <w:rFonts w:eastAsia="SimSun" w:hint="eastAsia"/>
          <w:lang w:eastAsia="zh-CN"/>
        </w:rPr>
        <w:t xml:space="preserve"> </w:t>
      </w:r>
      <w:r w:rsidR="0084635A">
        <w:rPr>
          <w:rFonts w:eastAsia="SimSun" w:hint="eastAsia"/>
          <w:lang w:eastAsia="zh-CN"/>
        </w:rPr>
        <w:t xml:space="preserve">what </w:t>
      </w:r>
      <w:r w:rsidR="005B4DCA">
        <w:rPr>
          <w:rFonts w:eastAsia="SimSun" w:hint="eastAsia"/>
          <w:lang w:eastAsia="zh-CN"/>
        </w:rPr>
        <w:t xml:space="preserve">adopted in </w:t>
      </w:r>
      <w:r w:rsidR="00B10545">
        <w:rPr>
          <w:rFonts w:eastAsia="SimSun" w:hint="eastAsia"/>
          <w:lang w:eastAsia="zh-CN"/>
        </w:rPr>
        <w:t xml:space="preserve">HM 4.0. </w:t>
      </w:r>
      <w:r w:rsidR="009A7903">
        <w:rPr>
          <w:rFonts w:eastAsia="SimSun" w:hint="eastAsia"/>
          <w:lang w:eastAsia="zh-CN"/>
        </w:rPr>
        <w:t>According test results, -0.1%/-0.4%/-0.6%/-0.6% BD-rate gain was achieved comparing to HM 4.0 for AI-LC/RA-LC/LB-LC/LP-LC configurations.</w:t>
      </w:r>
    </w:p>
    <w:p w:rsidR="001F2594" w:rsidRPr="00870E25" w:rsidRDefault="00745F6B" w:rsidP="009A60B4">
      <w:pPr>
        <w:pStyle w:val="1"/>
        <w:rPr>
          <w:szCs w:val="22"/>
        </w:rPr>
      </w:pPr>
      <w:r w:rsidRPr="00AE341B">
        <w:t xml:space="preserve">Introduction </w:t>
      </w:r>
    </w:p>
    <w:p w:rsidR="000D5C23" w:rsidRDefault="000D5C23" w:rsidP="000A5B32">
      <w:pPr>
        <w:ind w:firstLineChars="100" w:firstLine="220"/>
        <w:jc w:val="both"/>
        <w:rPr>
          <w:rFonts w:eastAsia="SimSun"/>
          <w:lang w:eastAsia="zh-CN"/>
        </w:rPr>
      </w:pPr>
      <w:bookmarkStart w:id="0" w:name="OLE_LINK1"/>
      <w:bookmarkStart w:id="1" w:name="OLE_LINK2"/>
      <w:r>
        <w:rPr>
          <w:rFonts w:hint="eastAsia"/>
          <w:lang w:eastAsia="zh-CN"/>
        </w:rPr>
        <w:t xml:space="preserve">In HM 4.0, the joint coding </w:t>
      </w:r>
      <w:r>
        <w:rPr>
          <w:rFonts w:eastAsia="SimSun" w:hint="eastAsia"/>
          <w:lang w:eastAsia="zh-CN"/>
        </w:rPr>
        <w:t>scheme</w:t>
      </w:r>
      <w:r>
        <w:rPr>
          <w:rFonts w:hint="eastAsia"/>
          <w:lang w:eastAsia="zh-CN"/>
        </w:rPr>
        <w:t xml:space="preserve"> of </w:t>
      </w:r>
      <w:r>
        <w:rPr>
          <w:rFonts w:eastAsia="SimSun" w:hint="eastAsia"/>
          <w:lang w:eastAsia="zh-CN"/>
        </w:rPr>
        <w:t xml:space="preserve">splitting flag and inter modes in CAVLC was characterized as depth-dependent (JCTVC-D370) and counter adaptive (JCTVC-E143). </w:t>
      </w:r>
      <w:r w:rsidR="006B3CFA">
        <w:rPr>
          <w:rFonts w:hint="eastAsia"/>
          <w:szCs w:val="22"/>
          <w:lang w:eastAsia="zh-CN"/>
        </w:rPr>
        <w:t>In this proposal, the representing method of CU splitting flag and inter modes was however context</w:t>
      </w:r>
      <w:r w:rsidR="00FD4263">
        <w:rPr>
          <w:rFonts w:eastAsia="SimSun" w:hint="eastAsia"/>
          <w:lang w:eastAsia="zh-CN"/>
        </w:rPr>
        <w:t>-dependent and slice adaptive.</w:t>
      </w:r>
    </w:p>
    <w:p w:rsidR="006B3CFA" w:rsidRDefault="006B3CFA" w:rsidP="000A5B32">
      <w:pPr>
        <w:ind w:firstLineChars="100" w:firstLine="220"/>
        <w:jc w:val="both"/>
        <w:rPr>
          <w:lang w:eastAsia="zh-CN"/>
        </w:rPr>
      </w:pPr>
      <w:r>
        <w:rPr>
          <w:rFonts w:hint="eastAsia"/>
          <w:szCs w:val="22"/>
          <w:lang w:eastAsia="zh-CN"/>
        </w:rPr>
        <w:t xml:space="preserve">Firstly, </w:t>
      </w:r>
      <w:r w:rsidR="00E47342">
        <w:rPr>
          <w:rFonts w:hint="eastAsia"/>
          <w:szCs w:val="22"/>
          <w:lang w:eastAsia="zh-CN"/>
        </w:rPr>
        <w:t>t</w:t>
      </w:r>
      <w:r>
        <w:rPr>
          <w:rFonts w:hint="eastAsia"/>
          <w:szCs w:val="22"/>
          <w:lang w:eastAsia="zh-CN"/>
        </w:rPr>
        <w:t xml:space="preserve">he coding CU splitting flag and inter modes was classified into 4 types </w:t>
      </w:r>
      <w:r w:rsidR="00FD4263">
        <w:rPr>
          <w:rFonts w:hint="eastAsia"/>
          <w:szCs w:val="22"/>
          <w:lang w:eastAsia="zh-CN"/>
        </w:rPr>
        <w:t>a</w:t>
      </w:r>
      <w:r>
        <w:rPr>
          <w:szCs w:val="22"/>
          <w:lang w:eastAsia="zh-CN"/>
        </w:rPr>
        <w:t>ccording</w:t>
      </w:r>
      <w:r>
        <w:rPr>
          <w:rFonts w:hint="eastAsia"/>
          <w:szCs w:val="22"/>
          <w:lang w:eastAsia="zh-CN"/>
        </w:rPr>
        <w:t xml:space="preserve"> to contexts of current CU. </w:t>
      </w:r>
      <w:r>
        <w:rPr>
          <w:rFonts w:hint="eastAsia"/>
          <w:lang w:eastAsia="zh-CN"/>
        </w:rPr>
        <w:t>I</w:t>
      </w:r>
      <w:r>
        <w:rPr>
          <w:rFonts w:hint="eastAsia"/>
          <w:szCs w:val="22"/>
          <w:lang w:eastAsia="zh-CN"/>
        </w:rPr>
        <w:t>t</w:t>
      </w:r>
      <w:r>
        <w:rPr>
          <w:szCs w:val="22"/>
          <w:lang w:eastAsia="zh-CN"/>
        </w:rPr>
        <w:t>’</w:t>
      </w:r>
      <w:r>
        <w:rPr>
          <w:rFonts w:hint="eastAsia"/>
          <w:szCs w:val="22"/>
          <w:lang w:eastAsia="zh-CN"/>
        </w:rPr>
        <w:t>s specifically classified according to CU splitting and prediction mode of left and above CU</w:t>
      </w:r>
      <w:r w:rsidR="00FD4263">
        <w:rPr>
          <w:rFonts w:hint="eastAsia"/>
          <w:szCs w:val="22"/>
          <w:lang w:eastAsia="zh-CN"/>
        </w:rPr>
        <w:t>s</w:t>
      </w:r>
      <w:r w:rsidR="005B4DCA">
        <w:rPr>
          <w:rFonts w:hint="eastAsia"/>
          <w:szCs w:val="22"/>
          <w:lang w:eastAsia="zh-CN"/>
        </w:rPr>
        <w:t>, along with current CU-depth</w:t>
      </w:r>
      <w:r>
        <w:rPr>
          <w:rFonts w:hint="eastAsia"/>
          <w:szCs w:val="22"/>
          <w:lang w:eastAsia="zh-CN"/>
        </w:rPr>
        <w:t>. Please refer to Tab</w:t>
      </w:r>
      <w:r w:rsidR="005B4DCA">
        <w:rPr>
          <w:rFonts w:hint="eastAsia"/>
          <w:szCs w:val="22"/>
          <w:lang w:eastAsia="zh-CN"/>
        </w:rPr>
        <w:t>le-</w:t>
      </w:r>
      <w:r w:rsidR="008644C3">
        <w:rPr>
          <w:rFonts w:hint="eastAsia"/>
          <w:szCs w:val="22"/>
          <w:lang w:eastAsia="zh-CN"/>
        </w:rPr>
        <w:t>1</w:t>
      </w:r>
      <w:r>
        <w:rPr>
          <w:rFonts w:hint="eastAsia"/>
          <w:szCs w:val="22"/>
          <w:lang w:eastAsia="zh-CN"/>
        </w:rPr>
        <w:t xml:space="preserve"> for detailed coding types of CU splitting flag and inter modes.</w:t>
      </w:r>
    </w:p>
    <w:bookmarkEnd w:id="0"/>
    <w:bookmarkEnd w:id="1"/>
    <w:p w:rsidR="00C136BC" w:rsidRPr="000A5B32" w:rsidRDefault="008644C3" w:rsidP="000A5B32">
      <w:pPr>
        <w:ind w:firstLineChars="100" w:firstLine="220"/>
        <w:jc w:val="both"/>
        <w:rPr>
          <w:lang w:eastAsia="zh-CN"/>
        </w:rPr>
      </w:pP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proofErr w:type="gramStart"/>
      <w:r w:rsidR="005B4DCA">
        <w:rPr>
          <w:rFonts w:hint="eastAsia"/>
          <w:lang w:eastAsia="zh-CN"/>
        </w:rPr>
        <w:t>Table-1</w:t>
      </w:r>
      <w:r w:rsidR="00644957">
        <w:rPr>
          <w:lang w:eastAsia="zh-CN"/>
        </w:rPr>
        <w:t>.</w:t>
      </w:r>
      <w:proofErr w:type="gramEnd"/>
      <w:r w:rsidR="005B4DCA">
        <w:rPr>
          <w:rFonts w:hint="eastAsia"/>
          <w:lang w:eastAsia="zh-CN"/>
        </w:rPr>
        <w:t xml:space="preserve"> </w:t>
      </w:r>
      <w:r w:rsidR="0051567F">
        <w:rPr>
          <w:lang w:eastAsia="zh-CN"/>
        </w:rPr>
        <w:t xml:space="preserve">The </w:t>
      </w:r>
      <w:r w:rsidR="00C136BC" w:rsidRPr="000A5B32">
        <w:t xml:space="preserve">4 </w:t>
      </w:r>
      <w:r w:rsidR="00C136BC" w:rsidRPr="000A5B32">
        <w:rPr>
          <w:rFonts w:hint="eastAsia"/>
        </w:rPr>
        <w:t>coding types (</w:t>
      </w:r>
      <w:r w:rsidR="00C136BC" w:rsidRPr="000A5B32">
        <w:t>contexts</w:t>
      </w:r>
      <w:r w:rsidR="00C136BC" w:rsidRPr="000A5B32">
        <w:rPr>
          <w:rFonts w:hint="eastAsia"/>
        </w:rPr>
        <w:t>)</w:t>
      </w:r>
      <w:r>
        <w:rPr>
          <w:rFonts w:hint="eastAsia"/>
          <w:lang w:eastAsia="zh-CN"/>
        </w:rPr>
        <w:t xml:space="preserve"> </w:t>
      </w:r>
      <w:r w:rsidR="00C136BC" w:rsidRPr="000A5B32">
        <w:t xml:space="preserve">defined </w:t>
      </w:r>
      <w:r>
        <w:rPr>
          <w:rFonts w:hint="eastAsia"/>
          <w:lang w:eastAsia="zh-CN"/>
        </w:rPr>
        <w:t xml:space="preserve">for </w:t>
      </w:r>
      <w:r>
        <w:rPr>
          <w:rFonts w:hint="eastAsia"/>
          <w:szCs w:val="22"/>
          <w:lang w:eastAsia="zh-CN"/>
        </w:rPr>
        <w:t>CU splitting flag and inter modes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5"/>
        <w:gridCol w:w="2394"/>
        <w:gridCol w:w="2394"/>
        <w:gridCol w:w="1573"/>
      </w:tblGrid>
      <w:tr w:rsidR="00C136BC" w:rsidRPr="00AF3BBE" w:rsidTr="000A5B32">
        <w:tc>
          <w:tcPr>
            <w:tcW w:w="1625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CU-depth</w:t>
            </w: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Prediction mode-</w:t>
            </w:r>
            <w:r>
              <w:rPr>
                <w:rFonts w:hint="eastAsia"/>
                <w:szCs w:val="22"/>
                <w:lang w:eastAsia="zh-CN"/>
              </w:rPr>
              <w:t>top CU</w:t>
            </w: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Prediction mode</w:t>
            </w:r>
            <w:r>
              <w:rPr>
                <w:rFonts w:hint="eastAsia"/>
                <w:szCs w:val="22"/>
                <w:lang w:eastAsia="zh-CN"/>
              </w:rPr>
              <w:t>-left CU</w:t>
            </w:r>
          </w:p>
        </w:tc>
        <w:tc>
          <w:tcPr>
            <w:tcW w:w="1573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Coding Type</w:t>
            </w:r>
          </w:p>
        </w:tc>
      </w:tr>
      <w:tr w:rsidR="00C136BC" w:rsidRPr="00AF3BBE" w:rsidTr="000A5B32">
        <w:tc>
          <w:tcPr>
            <w:tcW w:w="1625" w:type="dxa"/>
            <w:vMerge w:val="restart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CU size &gt; 8x8 (min)</w:t>
            </w: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SKIP</w:t>
            </w: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SKIP</w:t>
            </w:r>
          </w:p>
        </w:tc>
        <w:tc>
          <w:tcPr>
            <w:tcW w:w="1573" w:type="dxa"/>
            <w:vMerge w:val="restart"/>
            <w:vAlign w:val="center"/>
          </w:tcPr>
          <w:p w:rsidR="00C136BC" w:rsidRPr="00C136BC" w:rsidRDefault="00C136BC" w:rsidP="006A5801">
            <w:pPr>
              <w:jc w:val="both"/>
              <w:rPr>
                <w:rFonts w:eastAsia="SimSun"/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0</w:t>
            </w:r>
          </w:p>
        </w:tc>
      </w:tr>
      <w:tr w:rsidR="00C136BC" w:rsidRPr="00AF3BBE" w:rsidTr="000A5B32">
        <w:tc>
          <w:tcPr>
            <w:tcW w:w="1625" w:type="dxa"/>
            <w:vMerge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INTER</w:t>
            </w: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SKIP</w:t>
            </w:r>
          </w:p>
        </w:tc>
        <w:tc>
          <w:tcPr>
            <w:tcW w:w="1573" w:type="dxa"/>
            <w:vMerge/>
            <w:vAlign w:val="center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</w:p>
        </w:tc>
      </w:tr>
      <w:tr w:rsidR="00C136BC" w:rsidRPr="00AF3BBE" w:rsidTr="000A5B32">
        <w:tc>
          <w:tcPr>
            <w:tcW w:w="1625" w:type="dxa"/>
            <w:vMerge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SKIP</w:t>
            </w: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INTER</w:t>
            </w:r>
          </w:p>
        </w:tc>
        <w:tc>
          <w:tcPr>
            <w:tcW w:w="1573" w:type="dxa"/>
            <w:vMerge/>
            <w:vAlign w:val="center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</w:p>
        </w:tc>
      </w:tr>
      <w:tr w:rsidR="00C136BC" w:rsidRPr="00AF3BBE" w:rsidTr="000A5B32">
        <w:tc>
          <w:tcPr>
            <w:tcW w:w="1625" w:type="dxa"/>
            <w:vMerge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INTRA</w:t>
            </w: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SKIP</w:t>
            </w:r>
          </w:p>
        </w:tc>
        <w:tc>
          <w:tcPr>
            <w:tcW w:w="1573" w:type="dxa"/>
            <w:vMerge/>
            <w:vAlign w:val="center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</w:p>
        </w:tc>
      </w:tr>
      <w:tr w:rsidR="00C136BC" w:rsidRPr="00AF3BBE" w:rsidTr="000A5B32">
        <w:tc>
          <w:tcPr>
            <w:tcW w:w="1625" w:type="dxa"/>
            <w:vMerge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SKIP</w:t>
            </w: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INTRA</w:t>
            </w:r>
          </w:p>
        </w:tc>
        <w:tc>
          <w:tcPr>
            <w:tcW w:w="1573" w:type="dxa"/>
            <w:vMerge/>
            <w:vAlign w:val="center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</w:p>
        </w:tc>
      </w:tr>
      <w:tr w:rsidR="00C136BC" w:rsidRPr="00AF3BBE" w:rsidTr="000A5B32">
        <w:tc>
          <w:tcPr>
            <w:tcW w:w="1625" w:type="dxa"/>
            <w:vMerge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CU Splitting</w:t>
            </w: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SKIP</w:t>
            </w:r>
          </w:p>
        </w:tc>
        <w:tc>
          <w:tcPr>
            <w:tcW w:w="1573" w:type="dxa"/>
            <w:vMerge/>
            <w:vAlign w:val="center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</w:p>
        </w:tc>
      </w:tr>
      <w:tr w:rsidR="00C136BC" w:rsidRPr="00AF3BBE" w:rsidTr="000A5B32">
        <w:tc>
          <w:tcPr>
            <w:tcW w:w="1625" w:type="dxa"/>
            <w:vMerge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SKIP</w:t>
            </w: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CU Splitting</w:t>
            </w:r>
          </w:p>
        </w:tc>
        <w:tc>
          <w:tcPr>
            <w:tcW w:w="1573" w:type="dxa"/>
            <w:vMerge/>
            <w:vAlign w:val="center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</w:p>
        </w:tc>
      </w:tr>
      <w:tr w:rsidR="00C136BC" w:rsidRPr="00AF3BBE" w:rsidTr="000A5B32">
        <w:tc>
          <w:tcPr>
            <w:tcW w:w="1625" w:type="dxa"/>
            <w:vMerge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INTER</w:t>
            </w: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INTER</w:t>
            </w:r>
          </w:p>
        </w:tc>
        <w:tc>
          <w:tcPr>
            <w:tcW w:w="1573" w:type="dxa"/>
            <w:vMerge/>
            <w:vAlign w:val="center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</w:p>
        </w:tc>
      </w:tr>
      <w:tr w:rsidR="00C136BC" w:rsidRPr="00AF3BBE" w:rsidTr="000A5B32">
        <w:tc>
          <w:tcPr>
            <w:tcW w:w="1625" w:type="dxa"/>
            <w:vMerge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INTRA</w:t>
            </w: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INTER</w:t>
            </w:r>
          </w:p>
        </w:tc>
        <w:tc>
          <w:tcPr>
            <w:tcW w:w="1573" w:type="dxa"/>
            <w:vMerge w:val="restart"/>
            <w:vAlign w:val="center"/>
          </w:tcPr>
          <w:p w:rsidR="00C136BC" w:rsidRPr="00C136BC" w:rsidRDefault="00C136BC" w:rsidP="006A5801">
            <w:pPr>
              <w:jc w:val="both"/>
              <w:rPr>
                <w:rFonts w:eastAsia="SimSun"/>
                <w:szCs w:val="22"/>
                <w:lang w:eastAsia="zh-CN"/>
              </w:rPr>
            </w:pPr>
            <w:r>
              <w:rPr>
                <w:rFonts w:eastAsia="SimSun" w:hint="eastAsia"/>
                <w:szCs w:val="22"/>
                <w:lang w:eastAsia="zh-CN"/>
              </w:rPr>
              <w:t>1</w:t>
            </w:r>
          </w:p>
        </w:tc>
      </w:tr>
      <w:tr w:rsidR="00C136BC" w:rsidRPr="00AF3BBE" w:rsidTr="000A5B32">
        <w:tc>
          <w:tcPr>
            <w:tcW w:w="1625" w:type="dxa"/>
            <w:vMerge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INTER</w:t>
            </w: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INTRA</w:t>
            </w:r>
          </w:p>
        </w:tc>
        <w:tc>
          <w:tcPr>
            <w:tcW w:w="1573" w:type="dxa"/>
            <w:vMerge/>
            <w:vAlign w:val="center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</w:p>
        </w:tc>
      </w:tr>
      <w:tr w:rsidR="00C136BC" w:rsidRPr="00AF3BBE" w:rsidTr="000A5B32">
        <w:tc>
          <w:tcPr>
            <w:tcW w:w="1625" w:type="dxa"/>
            <w:vMerge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CU Splitting</w:t>
            </w: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INTER</w:t>
            </w:r>
          </w:p>
        </w:tc>
        <w:tc>
          <w:tcPr>
            <w:tcW w:w="1573" w:type="dxa"/>
            <w:vMerge/>
            <w:vAlign w:val="center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</w:p>
        </w:tc>
      </w:tr>
      <w:tr w:rsidR="00C136BC" w:rsidRPr="00AF3BBE" w:rsidTr="000A5B32">
        <w:tc>
          <w:tcPr>
            <w:tcW w:w="1625" w:type="dxa"/>
            <w:vMerge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INTER</w:t>
            </w: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CU Splitting</w:t>
            </w:r>
          </w:p>
        </w:tc>
        <w:tc>
          <w:tcPr>
            <w:tcW w:w="1573" w:type="dxa"/>
            <w:vMerge/>
            <w:vAlign w:val="center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</w:p>
        </w:tc>
      </w:tr>
      <w:tr w:rsidR="00C136BC" w:rsidRPr="00AF3BBE" w:rsidTr="000A5B32">
        <w:tc>
          <w:tcPr>
            <w:tcW w:w="1625" w:type="dxa"/>
            <w:vMerge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INTRA</w:t>
            </w: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INTRA</w:t>
            </w:r>
          </w:p>
        </w:tc>
        <w:tc>
          <w:tcPr>
            <w:tcW w:w="1573" w:type="dxa"/>
            <w:vMerge/>
            <w:vAlign w:val="center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</w:p>
        </w:tc>
      </w:tr>
      <w:tr w:rsidR="00C136BC" w:rsidRPr="00AF3BBE" w:rsidTr="000A5B32">
        <w:tc>
          <w:tcPr>
            <w:tcW w:w="1625" w:type="dxa"/>
            <w:vMerge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CU Splitting</w:t>
            </w: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INTRA</w:t>
            </w:r>
          </w:p>
        </w:tc>
        <w:tc>
          <w:tcPr>
            <w:tcW w:w="1573" w:type="dxa"/>
            <w:vMerge/>
            <w:vAlign w:val="center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</w:p>
        </w:tc>
      </w:tr>
      <w:tr w:rsidR="00C136BC" w:rsidRPr="00AF3BBE" w:rsidTr="000A5B32">
        <w:tc>
          <w:tcPr>
            <w:tcW w:w="1625" w:type="dxa"/>
            <w:vMerge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INTRA</w:t>
            </w: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CU Splitting</w:t>
            </w:r>
          </w:p>
        </w:tc>
        <w:tc>
          <w:tcPr>
            <w:tcW w:w="1573" w:type="dxa"/>
            <w:vMerge/>
            <w:vAlign w:val="center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</w:p>
        </w:tc>
      </w:tr>
      <w:tr w:rsidR="00C136BC" w:rsidRPr="00AF3BBE" w:rsidTr="000A5B32">
        <w:tc>
          <w:tcPr>
            <w:tcW w:w="1625" w:type="dxa"/>
            <w:vMerge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CU Splitting</w:t>
            </w:r>
          </w:p>
        </w:tc>
        <w:tc>
          <w:tcPr>
            <w:tcW w:w="2394" w:type="dxa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CU Splitting</w:t>
            </w:r>
          </w:p>
        </w:tc>
        <w:tc>
          <w:tcPr>
            <w:tcW w:w="1573" w:type="dxa"/>
            <w:vMerge/>
            <w:vAlign w:val="center"/>
          </w:tcPr>
          <w:p w:rsidR="00C136BC" w:rsidRPr="00AF3BBE" w:rsidRDefault="00C136BC" w:rsidP="006A5801">
            <w:pPr>
              <w:jc w:val="both"/>
              <w:rPr>
                <w:szCs w:val="22"/>
                <w:lang w:eastAsia="zh-CN"/>
              </w:rPr>
            </w:pPr>
          </w:p>
        </w:tc>
      </w:tr>
      <w:tr w:rsidR="000B6F7D" w:rsidRPr="00AF3BBE" w:rsidTr="000A5B32">
        <w:tc>
          <w:tcPr>
            <w:tcW w:w="1625" w:type="dxa"/>
            <w:vMerge w:val="restart"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CU size==8x8(min)</w:t>
            </w:r>
          </w:p>
        </w:tc>
        <w:tc>
          <w:tcPr>
            <w:tcW w:w="2394" w:type="dxa"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SKIP</w:t>
            </w:r>
          </w:p>
        </w:tc>
        <w:tc>
          <w:tcPr>
            <w:tcW w:w="2394" w:type="dxa"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SKIP</w:t>
            </w:r>
          </w:p>
        </w:tc>
        <w:tc>
          <w:tcPr>
            <w:tcW w:w="1573" w:type="dxa"/>
            <w:vMerge w:val="restart"/>
            <w:vAlign w:val="center"/>
          </w:tcPr>
          <w:p w:rsidR="000B6F7D" w:rsidRPr="000B6F7D" w:rsidRDefault="000B6F7D" w:rsidP="006A5801">
            <w:pPr>
              <w:jc w:val="both"/>
              <w:rPr>
                <w:rFonts w:eastAsia="SimSun"/>
                <w:szCs w:val="22"/>
                <w:lang w:eastAsia="zh-CN"/>
              </w:rPr>
            </w:pPr>
            <w:r>
              <w:rPr>
                <w:rFonts w:eastAsia="SimSun" w:hint="eastAsia"/>
                <w:szCs w:val="22"/>
                <w:lang w:eastAsia="zh-CN"/>
              </w:rPr>
              <w:t>2</w:t>
            </w:r>
          </w:p>
        </w:tc>
      </w:tr>
      <w:tr w:rsidR="000B6F7D" w:rsidRPr="00AF3BBE" w:rsidTr="000A5B32">
        <w:tc>
          <w:tcPr>
            <w:tcW w:w="1625" w:type="dxa"/>
            <w:vMerge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</w:p>
        </w:tc>
        <w:tc>
          <w:tcPr>
            <w:tcW w:w="2394" w:type="dxa"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INTER</w:t>
            </w:r>
          </w:p>
        </w:tc>
        <w:tc>
          <w:tcPr>
            <w:tcW w:w="2394" w:type="dxa"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SKIP</w:t>
            </w:r>
          </w:p>
        </w:tc>
        <w:tc>
          <w:tcPr>
            <w:tcW w:w="1573" w:type="dxa"/>
            <w:vMerge/>
            <w:vAlign w:val="center"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</w:p>
        </w:tc>
      </w:tr>
      <w:tr w:rsidR="000B6F7D" w:rsidRPr="00AF3BBE" w:rsidTr="000A5B32">
        <w:tc>
          <w:tcPr>
            <w:tcW w:w="1625" w:type="dxa"/>
            <w:vMerge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</w:p>
        </w:tc>
        <w:tc>
          <w:tcPr>
            <w:tcW w:w="2394" w:type="dxa"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SKIP</w:t>
            </w:r>
          </w:p>
        </w:tc>
        <w:tc>
          <w:tcPr>
            <w:tcW w:w="2394" w:type="dxa"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INTER</w:t>
            </w:r>
          </w:p>
        </w:tc>
        <w:tc>
          <w:tcPr>
            <w:tcW w:w="1573" w:type="dxa"/>
            <w:vMerge/>
            <w:vAlign w:val="center"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</w:p>
        </w:tc>
      </w:tr>
      <w:tr w:rsidR="000B6F7D" w:rsidRPr="00AF3BBE" w:rsidTr="000A5B32">
        <w:tc>
          <w:tcPr>
            <w:tcW w:w="1625" w:type="dxa"/>
            <w:vMerge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</w:p>
        </w:tc>
        <w:tc>
          <w:tcPr>
            <w:tcW w:w="2394" w:type="dxa"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INTRA</w:t>
            </w:r>
          </w:p>
        </w:tc>
        <w:tc>
          <w:tcPr>
            <w:tcW w:w="2394" w:type="dxa"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SKIP</w:t>
            </w:r>
          </w:p>
        </w:tc>
        <w:tc>
          <w:tcPr>
            <w:tcW w:w="1573" w:type="dxa"/>
            <w:vMerge/>
            <w:vAlign w:val="center"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</w:p>
        </w:tc>
      </w:tr>
      <w:tr w:rsidR="000B6F7D" w:rsidRPr="00AF3BBE" w:rsidTr="000A5B32">
        <w:tc>
          <w:tcPr>
            <w:tcW w:w="1625" w:type="dxa"/>
            <w:vMerge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</w:p>
        </w:tc>
        <w:tc>
          <w:tcPr>
            <w:tcW w:w="2394" w:type="dxa"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SKIP</w:t>
            </w:r>
          </w:p>
        </w:tc>
        <w:tc>
          <w:tcPr>
            <w:tcW w:w="2394" w:type="dxa"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INTRA</w:t>
            </w:r>
          </w:p>
        </w:tc>
        <w:tc>
          <w:tcPr>
            <w:tcW w:w="1573" w:type="dxa"/>
            <w:vMerge/>
            <w:vAlign w:val="center"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</w:p>
        </w:tc>
      </w:tr>
      <w:tr w:rsidR="000B6F7D" w:rsidRPr="00AF3BBE" w:rsidTr="000A5B32">
        <w:tc>
          <w:tcPr>
            <w:tcW w:w="1625" w:type="dxa"/>
            <w:vMerge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</w:p>
        </w:tc>
        <w:tc>
          <w:tcPr>
            <w:tcW w:w="2394" w:type="dxa"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INTER</w:t>
            </w:r>
          </w:p>
        </w:tc>
        <w:tc>
          <w:tcPr>
            <w:tcW w:w="2394" w:type="dxa"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INTER</w:t>
            </w:r>
          </w:p>
        </w:tc>
        <w:tc>
          <w:tcPr>
            <w:tcW w:w="1573" w:type="dxa"/>
            <w:vMerge/>
            <w:vAlign w:val="center"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</w:p>
        </w:tc>
      </w:tr>
      <w:tr w:rsidR="000B6F7D" w:rsidRPr="00AF3BBE" w:rsidTr="000A5B32">
        <w:tc>
          <w:tcPr>
            <w:tcW w:w="1625" w:type="dxa"/>
            <w:vMerge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</w:p>
        </w:tc>
        <w:tc>
          <w:tcPr>
            <w:tcW w:w="2394" w:type="dxa"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INTRA</w:t>
            </w:r>
          </w:p>
        </w:tc>
        <w:tc>
          <w:tcPr>
            <w:tcW w:w="2394" w:type="dxa"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INTER</w:t>
            </w:r>
          </w:p>
        </w:tc>
        <w:tc>
          <w:tcPr>
            <w:tcW w:w="1573" w:type="dxa"/>
            <w:vMerge w:val="restart"/>
            <w:vAlign w:val="center"/>
          </w:tcPr>
          <w:p w:rsidR="000B6F7D" w:rsidRPr="000B6F7D" w:rsidRDefault="000B6F7D" w:rsidP="006A5801">
            <w:pPr>
              <w:jc w:val="both"/>
              <w:rPr>
                <w:rFonts w:eastAsia="SimSun"/>
                <w:szCs w:val="22"/>
                <w:lang w:eastAsia="zh-CN"/>
              </w:rPr>
            </w:pPr>
            <w:r>
              <w:rPr>
                <w:rFonts w:eastAsia="SimSun" w:hint="eastAsia"/>
                <w:szCs w:val="22"/>
                <w:lang w:eastAsia="zh-CN"/>
              </w:rPr>
              <w:t>3</w:t>
            </w:r>
          </w:p>
        </w:tc>
      </w:tr>
      <w:tr w:rsidR="000B6F7D" w:rsidRPr="00AF3BBE" w:rsidTr="000A5B32">
        <w:tc>
          <w:tcPr>
            <w:tcW w:w="1625" w:type="dxa"/>
            <w:vMerge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</w:p>
        </w:tc>
        <w:tc>
          <w:tcPr>
            <w:tcW w:w="2394" w:type="dxa"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INTER</w:t>
            </w:r>
          </w:p>
        </w:tc>
        <w:tc>
          <w:tcPr>
            <w:tcW w:w="2394" w:type="dxa"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INTRA</w:t>
            </w:r>
          </w:p>
        </w:tc>
        <w:tc>
          <w:tcPr>
            <w:tcW w:w="1573" w:type="dxa"/>
            <w:vMerge/>
            <w:vAlign w:val="center"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</w:p>
        </w:tc>
      </w:tr>
      <w:tr w:rsidR="000B6F7D" w:rsidRPr="00AF3BBE" w:rsidTr="000A5B32">
        <w:tc>
          <w:tcPr>
            <w:tcW w:w="1625" w:type="dxa"/>
            <w:vMerge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</w:p>
        </w:tc>
        <w:tc>
          <w:tcPr>
            <w:tcW w:w="2394" w:type="dxa"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INTRA</w:t>
            </w:r>
          </w:p>
        </w:tc>
        <w:tc>
          <w:tcPr>
            <w:tcW w:w="2394" w:type="dxa"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  <w:r w:rsidRPr="00AF3BBE">
              <w:rPr>
                <w:rFonts w:hint="eastAsia"/>
                <w:szCs w:val="22"/>
                <w:lang w:eastAsia="zh-CN"/>
              </w:rPr>
              <w:t>INTRA</w:t>
            </w:r>
          </w:p>
        </w:tc>
        <w:tc>
          <w:tcPr>
            <w:tcW w:w="1573" w:type="dxa"/>
            <w:vMerge/>
            <w:vAlign w:val="center"/>
          </w:tcPr>
          <w:p w:rsidR="000B6F7D" w:rsidRPr="00AF3BBE" w:rsidRDefault="000B6F7D" w:rsidP="006A5801">
            <w:pPr>
              <w:jc w:val="both"/>
              <w:rPr>
                <w:szCs w:val="22"/>
                <w:lang w:eastAsia="zh-CN"/>
              </w:rPr>
            </w:pPr>
          </w:p>
        </w:tc>
      </w:tr>
    </w:tbl>
    <w:p w:rsidR="006A5801" w:rsidRDefault="00C27CD0" w:rsidP="006A5801">
      <w:pPr>
        <w:tabs>
          <w:tab w:val="clear" w:pos="360"/>
        </w:tabs>
        <w:ind w:firstLineChars="100" w:firstLine="220"/>
        <w:jc w:val="both"/>
        <w:rPr>
          <w:lang w:eastAsia="zh-CN"/>
        </w:rPr>
      </w:pPr>
      <w:r>
        <w:rPr>
          <w:rFonts w:hint="eastAsia"/>
          <w:lang w:eastAsia="zh-CN"/>
        </w:rPr>
        <w:t xml:space="preserve">Secondly, </w:t>
      </w:r>
      <w:r w:rsidR="00CD3C35">
        <w:rPr>
          <w:lang w:eastAsia="zh-CN"/>
        </w:rPr>
        <w:t>since</w:t>
      </w:r>
      <w:r w:rsidR="00C83C60">
        <w:rPr>
          <w:rFonts w:hint="eastAsia"/>
          <w:lang w:eastAsia="zh-CN"/>
        </w:rPr>
        <w:t xml:space="preserve"> </w:t>
      </w:r>
      <w:r w:rsidR="00C83C60" w:rsidRPr="000A5B32">
        <w:rPr>
          <w:rFonts w:hint="eastAsia"/>
        </w:rPr>
        <w:t xml:space="preserve">AMP </w:t>
      </w:r>
      <w:r w:rsidR="00C83C60">
        <w:rPr>
          <w:rFonts w:hint="eastAsia"/>
        </w:rPr>
        <w:t>ha</w:t>
      </w:r>
      <w:r w:rsidR="00C83C60">
        <w:rPr>
          <w:rFonts w:eastAsia="SimSun" w:hint="eastAsia"/>
          <w:lang w:eastAsia="zh-CN"/>
        </w:rPr>
        <w:t>d</w:t>
      </w:r>
      <w:r w:rsidR="00C54238">
        <w:rPr>
          <w:rFonts w:hint="eastAsia"/>
        </w:rPr>
        <w:t xml:space="preserve"> been added in</w:t>
      </w:r>
      <w:r w:rsidR="00C83C60" w:rsidRPr="000A5B32">
        <w:rPr>
          <w:rFonts w:hint="eastAsia"/>
        </w:rPr>
        <w:t xml:space="preserve"> HM 4.0</w:t>
      </w:r>
      <w:r w:rsidR="00C83C60">
        <w:rPr>
          <w:rFonts w:eastAsia="SimSun" w:hint="eastAsia"/>
          <w:lang w:eastAsia="zh-CN"/>
        </w:rPr>
        <w:t xml:space="preserve"> meanwhile inter 4x4 was disabled</w:t>
      </w:r>
      <w:r w:rsidR="00BC7FB6">
        <w:rPr>
          <w:rFonts w:eastAsia="SimSun" w:hint="eastAsia"/>
          <w:lang w:eastAsia="zh-CN"/>
        </w:rPr>
        <w:t>,</w:t>
      </w:r>
      <w:r w:rsidR="00C83C60">
        <w:rPr>
          <w:rFonts w:hint="eastAsia"/>
          <w:lang w:eastAsia="zh-CN"/>
        </w:rPr>
        <w:t xml:space="preserve"> </w:t>
      </w:r>
      <w:r w:rsidR="00D503B4">
        <w:rPr>
          <w:rFonts w:hint="eastAsia"/>
          <w:lang w:eastAsia="zh-CN"/>
        </w:rPr>
        <w:t xml:space="preserve">CU </w:t>
      </w:r>
      <w:r w:rsidR="00017F3D">
        <w:rPr>
          <w:rFonts w:hint="eastAsia"/>
          <w:lang w:eastAsia="zh-CN"/>
        </w:rPr>
        <w:t xml:space="preserve">splitting flag and inter modes supported in HM 4.0 were summarized in </w:t>
      </w:r>
      <w:r w:rsidR="00F66D43">
        <w:rPr>
          <w:lang w:eastAsia="zh-CN"/>
        </w:rPr>
        <w:t>T</w:t>
      </w:r>
      <w:r w:rsidR="00017F3D">
        <w:rPr>
          <w:rFonts w:hint="eastAsia"/>
          <w:lang w:eastAsia="zh-CN"/>
        </w:rPr>
        <w:t>able-2</w:t>
      </w:r>
      <w:r w:rsidR="00452DEB">
        <w:rPr>
          <w:lang w:eastAsia="zh-CN"/>
        </w:rPr>
        <w:t xml:space="preserve"> below</w:t>
      </w:r>
      <w:r w:rsidR="00017F3D">
        <w:rPr>
          <w:rFonts w:hint="eastAsia"/>
          <w:lang w:eastAsia="zh-CN"/>
        </w:rPr>
        <w:t xml:space="preserve">. </w:t>
      </w:r>
      <w:r w:rsidR="00CD2067">
        <w:rPr>
          <w:rFonts w:hint="eastAsia"/>
          <w:lang w:eastAsia="zh-CN"/>
        </w:rPr>
        <w:t>A</w:t>
      </w:r>
      <w:r w:rsidR="00D503B4">
        <w:rPr>
          <w:rFonts w:hint="eastAsia"/>
          <w:lang w:eastAsia="zh-CN"/>
        </w:rPr>
        <w:t xml:space="preserve"> new syntax element </w:t>
      </w:r>
      <w:r w:rsidR="00E0242F">
        <w:rPr>
          <w:lang w:eastAsia="zh-CN"/>
        </w:rPr>
        <w:t>“</w:t>
      </w:r>
      <w:proofErr w:type="spellStart"/>
      <w:r w:rsidR="00D503B4">
        <w:rPr>
          <w:rFonts w:hint="eastAsia"/>
          <w:lang w:eastAsia="zh-CN"/>
        </w:rPr>
        <w:t>split_mode</w:t>
      </w:r>
      <w:proofErr w:type="spellEnd"/>
      <w:r w:rsidR="00E0242F">
        <w:rPr>
          <w:lang w:eastAsia="zh-CN"/>
        </w:rPr>
        <w:t>”</w:t>
      </w:r>
      <w:r w:rsidR="00D503B4">
        <w:rPr>
          <w:rFonts w:hint="eastAsia"/>
          <w:lang w:eastAsia="zh-CN"/>
        </w:rPr>
        <w:t xml:space="preserve"> was </w:t>
      </w:r>
      <w:r w:rsidR="00FD4263">
        <w:rPr>
          <w:rFonts w:hint="eastAsia"/>
          <w:lang w:eastAsia="zh-CN"/>
        </w:rPr>
        <w:t xml:space="preserve">thus </w:t>
      </w:r>
      <w:r w:rsidR="00D503B4">
        <w:rPr>
          <w:rFonts w:hint="eastAsia"/>
          <w:lang w:eastAsia="zh-CN"/>
        </w:rPr>
        <w:t>defined to represent CU splitting flag and inter modes.</w:t>
      </w:r>
    </w:p>
    <w:p w:rsidR="00017F3D" w:rsidRDefault="006A5801" w:rsidP="00017F3D">
      <w:pPr>
        <w:ind w:firstLineChars="100" w:firstLine="220"/>
        <w:jc w:val="both"/>
        <w:rPr>
          <w:lang w:eastAsia="zh-CN"/>
        </w:rPr>
      </w:pPr>
      <w:r>
        <w:rPr>
          <w:rFonts w:hint="eastAsia"/>
          <w:lang w:eastAsia="zh-CN"/>
        </w:rPr>
        <w:t xml:space="preserve">From </w:t>
      </w:r>
      <w:r w:rsidR="00052D39">
        <w:rPr>
          <w:lang w:eastAsia="zh-CN"/>
        </w:rPr>
        <w:t>T</w:t>
      </w:r>
      <w:r>
        <w:rPr>
          <w:rFonts w:hint="eastAsia"/>
          <w:lang w:eastAsia="zh-CN"/>
        </w:rPr>
        <w:t xml:space="preserve">able-2, the value of </w:t>
      </w:r>
      <w:r w:rsidR="001A4913">
        <w:rPr>
          <w:lang w:eastAsia="zh-CN"/>
        </w:rPr>
        <w:t>“</w:t>
      </w:r>
      <w:proofErr w:type="spellStart"/>
      <w:r>
        <w:rPr>
          <w:rFonts w:hint="eastAsia"/>
          <w:lang w:eastAsia="zh-CN"/>
        </w:rPr>
        <w:t>split_mode</w:t>
      </w:r>
      <w:proofErr w:type="spellEnd"/>
      <w:r w:rsidR="001A4913">
        <w:rPr>
          <w:lang w:eastAsia="zh-CN"/>
        </w:rPr>
        <w:t>”</w:t>
      </w:r>
      <w:r>
        <w:rPr>
          <w:rFonts w:hint="eastAsia"/>
          <w:lang w:eastAsia="zh-CN"/>
        </w:rPr>
        <w:t xml:space="preserve"> was ranged from 0(SKIP) to 7(AMP)</w:t>
      </w:r>
      <w:r w:rsidR="001A4913">
        <w:rPr>
          <w:lang w:eastAsia="zh-CN"/>
        </w:rPr>
        <w:t xml:space="preserve"> (details are indicated in Table-2)</w:t>
      </w:r>
      <w:r>
        <w:rPr>
          <w:rFonts w:hint="eastAsia"/>
          <w:lang w:eastAsia="zh-CN"/>
        </w:rPr>
        <w:t xml:space="preserve">. </w:t>
      </w:r>
      <w:r w:rsidR="00F73E68">
        <w:rPr>
          <w:rFonts w:hint="eastAsia"/>
          <w:lang w:eastAsia="zh-CN"/>
        </w:rPr>
        <w:t xml:space="preserve">When </w:t>
      </w:r>
      <w:r w:rsidR="001A4913">
        <w:rPr>
          <w:lang w:eastAsia="zh-CN"/>
        </w:rPr>
        <w:t>“</w:t>
      </w:r>
      <w:proofErr w:type="spellStart"/>
      <w:r w:rsidR="00F73E68">
        <w:rPr>
          <w:rFonts w:hint="eastAsia"/>
          <w:lang w:eastAsia="zh-CN"/>
        </w:rPr>
        <w:t>split_mode</w:t>
      </w:r>
      <w:proofErr w:type="spellEnd"/>
      <w:r w:rsidR="001A4913">
        <w:rPr>
          <w:lang w:eastAsia="zh-CN"/>
        </w:rPr>
        <w:t>”</w:t>
      </w:r>
      <w:r w:rsidR="00F73E68">
        <w:rPr>
          <w:rFonts w:hint="eastAsia"/>
          <w:lang w:eastAsia="zh-CN"/>
        </w:rPr>
        <w:t xml:space="preserve"> </w:t>
      </w:r>
      <w:r w:rsidR="00FD4263">
        <w:rPr>
          <w:rFonts w:hint="eastAsia"/>
          <w:lang w:eastAsia="zh-CN"/>
        </w:rPr>
        <w:t>equals to INTER_AMP, it included</w:t>
      </w:r>
      <w:r w:rsidR="00F73E68">
        <w:rPr>
          <w:rFonts w:hint="eastAsia"/>
          <w:lang w:eastAsia="zh-CN"/>
        </w:rPr>
        <w:t xml:space="preserve"> four </w:t>
      </w:r>
      <w:proofErr w:type="spellStart"/>
      <w:r w:rsidR="00F73E68">
        <w:rPr>
          <w:rFonts w:hint="eastAsia"/>
          <w:lang w:eastAsia="zh-CN"/>
        </w:rPr>
        <w:t>PartMode</w:t>
      </w:r>
      <w:proofErr w:type="spellEnd"/>
      <w:r w:rsidR="00F73E68">
        <w:rPr>
          <w:rFonts w:hint="eastAsia"/>
          <w:lang w:eastAsia="zh-CN"/>
        </w:rPr>
        <w:t xml:space="preserve"> of 2NxnU, 2NxnD, nLx2N, nRx2N which </w:t>
      </w:r>
      <w:r w:rsidR="00E64B74">
        <w:rPr>
          <w:rFonts w:hint="eastAsia"/>
          <w:lang w:eastAsia="zh-CN"/>
        </w:rPr>
        <w:t>could be</w:t>
      </w:r>
      <w:r w:rsidR="00F73E68">
        <w:rPr>
          <w:rFonts w:hint="eastAsia"/>
          <w:lang w:eastAsia="zh-CN"/>
        </w:rPr>
        <w:t xml:space="preserve"> further signaled by two flags</w:t>
      </w:r>
      <w:r w:rsidR="003C5D2A">
        <w:rPr>
          <w:rFonts w:hint="eastAsia"/>
          <w:lang w:eastAsia="zh-CN"/>
        </w:rPr>
        <w:t xml:space="preserve"> (</w:t>
      </w:r>
      <w:proofErr w:type="spellStart"/>
      <w:r w:rsidR="003C5D2A">
        <w:rPr>
          <w:rFonts w:hint="eastAsia"/>
          <w:lang w:eastAsia="zh-CN"/>
        </w:rPr>
        <w:t>amp_direct_flag</w:t>
      </w:r>
      <w:proofErr w:type="spellEnd"/>
      <w:r w:rsidR="003C5D2A">
        <w:rPr>
          <w:rFonts w:hint="eastAsia"/>
          <w:lang w:eastAsia="zh-CN"/>
        </w:rPr>
        <w:t>/</w:t>
      </w:r>
      <w:proofErr w:type="spellStart"/>
      <w:r w:rsidR="003C5D2A">
        <w:rPr>
          <w:rFonts w:hint="eastAsia"/>
          <w:lang w:eastAsia="zh-CN"/>
        </w:rPr>
        <w:t>amp_pos_flag</w:t>
      </w:r>
      <w:proofErr w:type="spellEnd"/>
      <w:r w:rsidR="003C5D2A">
        <w:rPr>
          <w:rFonts w:hint="eastAsia"/>
          <w:lang w:eastAsia="zh-CN"/>
        </w:rPr>
        <w:t>)</w:t>
      </w:r>
      <w:r w:rsidR="000902FF">
        <w:rPr>
          <w:rFonts w:hint="eastAsia"/>
          <w:lang w:eastAsia="zh-CN"/>
        </w:rPr>
        <w:t xml:space="preserve">. If </w:t>
      </w:r>
      <w:r w:rsidR="001A4913">
        <w:rPr>
          <w:lang w:eastAsia="zh-CN"/>
        </w:rPr>
        <w:t>“</w:t>
      </w:r>
      <w:proofErr w:type="spellStart"/>
      <w:r w:rsidR="000902FF">
        <w:rPr>
          <w:rFonts w:hint="eastAsia"/>
          <w:lang w:eastAsia="zh-CN"/>
        </w:rPr>
        <w:t>split_mode</w:t>
      </w:r>
      <w:proofErr w:type="spellEnd"/>
      <w:r w:rsidR="001A4913">
        <w:rPr>
          <w:lang w:eastAsia="zh-CN"/>
        </w:rPr>
        <w:t>”</w:t>
      </w:r>
      <w:r w:rsidR="000902FF">
        <w:rPr>
          <w:rFonts w:hint="eastAsia"/>
          <w:lang w:eastAsia="zh-CN"/>
        </w:rPr>
        <w:t xml:space="preserve"> is INTER_2NxN,</w:t>
      </w:r>
      <w:r w:rsidR="00F73E68">
        <w:rPr>
          <w:rFonts w:hint="eastAsia"/>
          <w:lang w:eastAsia="zh-CN"/>
        </w:rPr>
        <w:t xml:space="preserve"> INTER_Nx2N</w:t>
      </w:r>
      <w:r w:rsidR="000902FF">
        <w:rPr>
          <w:rFonts w:hint="eastAsia"/>
          <w:lang w:eastAsia="zh-CN"/>
        </w:rPr>
        <w:t xml:space="preserve"> or INTER_AMP</w:t>
      </w:r>
      <w:r w:rsidR="00F73E68">
        <w:rPr>
          <w:rFonts w:hint="eastAsia"/>
          <w:lang w:eastAsia="zh-CN"/>
        </w:rPr>
        <w:t xml:space="preserve">, two </w:t>
      </w:r>
      <w:r w:rsidR="00E64B74">
        <w:rPr>
          <w:rFonts w:hint="eastAsia"/>
          <w:lang w:eastAsia="zh-CN"/>
        </w:rPr>
        <w:t xml:space="preserve">additional flags </w:t>
      </w:r>
      <w:r w:rsidR="0031090F">
        <w:rPr>
          <w:rFonts w:hint="eastAsia"/>
          <w:lang w:eastAsia="zh-CN"/>
        </w:rPr>
        <w:t>(</w:t>
      </w:r>
      <w:proofErr w:type="spellStart"/>
      <w:r w:rsidR="0031090F">
        <w:rPr>
          <w:rFonts w:hint="eastAsia"/>
          <w:lang w:eastAsia="zh-CN"/>
        </w:rPr>
        <w:t>pu_merge_flag</w:t>
      </w:r>
      <w:proofErr w:type="spellEnd"/>
      <w:r w:rsidR="0031090F">
        <w:rPr>
          <w:rFonts w:hint="eastAsia"/>
          <w:lang w:eastAsia="zh-CN"/>
        </w:rPr>
        <w:t xml:space="preserve">) </w:t>
      </w:r>
      <w:r w:rsidR="00E64B74">
        <w:rPr>
          <w:rFonts w:hint="eastAsia"/>
          <w:lang w:eastAsia="zh-CN"/>
        </w:rPr>
        <w:t>should be</w:t>
      </w:r>
      <w:r w:rsidR="00F73E68">
        <w:rPr>
          <w:rFonts w:hint="eastAsia"/>
          <w:lang w:eastAsia="zh-CN"/>
        </w:rPr>
        <w:t xml:space="preserve"> used to signal </w:t>
      </w:r>
      <w:r>
        <w:rPr>
          <w:rFonts w:hint="eastAsia"/>
          <w:lang w:eastAsia="zh-CN"/>
        </w:rPr>
        <w:t>merge</w:t>
      </w:r>
      <w:r w:rsidR="00F73E68">
        <w:rPr>
          <w:rFonts w:hint="eastAsia"/>
          <w:lang w:eastAsia="zh-CN"/>
        </w:rPr>
        <w:t xml:space="preserve"> information</w:t>
      </w:r>
      <w:r>
        <w:rPr>
          <w:rFonts w:hint="eastAsia"/>
          <w:lang w:eastAsia="zh-CN"/>
        </w:rPr>
        <w:t xml:space="preserve"> of two PU included in current CU</w:t>
      </w:r>
      <w:r w:rsidR="00F73E68">
        <w:rPr>
          <w:rFonts w:hint="eastAsia"/>
          <w:lang w:eastAsia="zh-CN"/>
        </w:rPr>
        <w:t>.</w:t>
      </w:r>
    </w:p>
    <w:p w:rsidR="00017F3D" w:rsidRPr="000A5B32" w:rsidRDefault="006A5801" w:rsidP="00017F3D">
      <w:pPr>
        <w:ind w:firstLineChars="100" w:firstLine="220"/>
        <w:jc w:val="both"/>
        <w:rPr>
          <w:lang w:eastAsia="zh-CN"/>
        </w:rPr>
      </w:pP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  <w:t>T</w:t>
      </w:r>
      <w:r>
        <w:rPr>
          <w:rFonts w:hint="eastAsia"/>
        </w:rPr>
        <w:t>able</w:t>
      </w:r>
      <w:r>
        <w:rPr>
          <w:rFonts w:hint="eastAsia"/>
          <w:lang w:eastAsia="zh-CN"/>
        </w:rPr>
        <w:t>-</w:t>
      </w:r>
      <w:r w:rsidRPr="000A5B32">
        <w:rPr>
          <w:rFonts w:hint="eastAsia"/>
        </w:rPr>
        <w:t>2</w:t>
      </w:r>
      <w:r>
        <w:rPr>
          <w:rFonts w:hint="eastAsia"/>
          <w:lang w:eastAsia="zh-CN"/>
        </w:rPr>
        <w:t xml:space="preserve"> </w:t>
      </w:r>
      <w:proofErr w:type="gramStart"/>
      <w:r w:rsidR="00052D39">
        <w:rPr>
          <w:lang w:eastAsia="zh-CN"/>
        </w:rPr>
        <w:t>The</w:t>
      </w:r>
      <w:proofErr w:type="gramEnd"/>
      <w:r w:rsidR="00052D39">
        <w:rPr>
          <w:lang w:eastAsia="zh-CN"/>
        </w:rPr>
        <w:t xml:space="preserve"> </w:t>
      </w:r>
      <w:proofErr w:type="spellStart"/>
      <w:r>
        <w:rPr>
          <w:rFonts w:hint="eastAsia"/>
          <w:lang w:eastAsia="zh-CN"/>
        </w:rPr>
        <w:t>split_mode</w:t>
      </w:r>
      <w:proofErr w:type="spellEnd"/>
      <w:r w:rsidR="00017F3D" w:rsidRPr="000A5B32">
        <w:rPr>
          <w:rFonts w:hint="eastAsia"/>
        </w:rPr>
        <w:t xml:space="preserve"> </w:t>
      </w:r>
      <w:r>
        <w:rPr>
          <w:rFonts w:hint="eastAsia"/>
          <w:lang w:eastAsia="zh-CN"/>
        </w:rPr>
        <w:t>defined for</w:t>
      </w:r>
      <w:r w:rsidR="00017F3D" w:rsidRPr="000A5B32">
        <w:rPr>
          <w:rFonts w:hint="eastAsia"/>
        </w:rPr>
        <w:t xml:space="preserve"> CU splitting flag </w:t>
      </w:r>
      <w:r>
        <w:rPr>
          <w:rFonts w:hint="eastAsia"/>
        </w:rPr>
        <w:t>and inter modes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1559"/>
        <w:gridCol w:w="2126"/>
        <w:gridCol w:w="2694"/>
      </w:tblGrid>
      <w:tr w:rsidR="00017F3D" w:rsidRPr="00402500" w:rsidTr="006A5801">
        <w:trPr>
          <w:trHeight w:val="788"/>
        </w:trPr>
        <w:tc>
          <w:tcPr>
            <w:tcW w:w="1701" w:type="dxa"/>
          </w:tcPr>
          <w:p w:rsidR="00017F3D" w:rsidRPr="00402500" w:rsidRDefault="00017F3D" w:rsidP="00017F3D">
            <w:pPr>
              <w:jc w:val="both"/>
              <w:rPr>
                <w:szCs w:val="22"/>
                <w:lang w:eastAsia="zh-CN"/>
              </w:rPr>
            </w:pPr>
            <w:proofErr w:type="spellStart"/>
            <w:r>
              <w:rPr>
                <w:rFonts w:hint="eastAsia"/>
                <w:szCs w:val="22"/>
                <w:lang w:eastAsia="zh-CN"/>
              </w:rPr>
              <w:t>PredM</w:t>
            </w:r>
            <w:r w:rsidRPr="00402500">
              <w:rPr>
                <w:rFonts w:hint="eastAsia"/>
                <w:szCs w:val="22"/>
                <w:lang w:eastAsia="zh-CN"/>
              </w:rPr>
              <w:t>ode</w:t>
            </w:r>
            <w:proofErr w:type="spellEnd"/>
            <w:r>
              <w:rPr>
                <w:rFonts w:hint="eastAsia"/>
                <w:szCs w:val="22"/>
                <w:lang w:eastAsia="zh-CN"/>
              </w:rPr>
              <w:t xml:space="preserve"> and</w:t>
            </w:r>
          </w:p>
          <w:p w:rsidR="00017F3D" w:rsidRPr="00017F3D" w:rsidRDefault="00017F3D" w:rsidP="00017F3D">
            <w:pPr>
              <w:jc w:val="both"/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 xml:space="preserve">CU splitting </w:t>
            </w:r>
          </w:p>
        </w:tc>
        <w:tc>
          <w:tcPr>
            <w:tcW w:w="1559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proofErr w:type="spellStart"/>
            <w:r>
              <w:rPr>
                <w:rFonts w:eastAsia="Malgun Gothic" w:hint="eastAsia"/>
                <w:szCs w:val="22"/>
                <w:lang w:eastAsia="zh-CN"/>
              </w:rPr>
              <w:t>PartMode</w:t>
            </w:r>
            <w:proofErr w:type="spellEnd"/>
          </w:p>
        </w:tc>
        <w:tc>
          <w:tcPr>
            <w:tcW w:w="2126" w:type="dxa"/>
          </w:tcPr>
          <w:p w:rsidR="00017F3D" w:rsidRDefault="00017F3D" w:rsidP="006A5801">
            <w:pPr>
              <w:jc w:val="both"/>
              <w:rPr>
                <w:szCs w:val="22"/>
                <w:lang w:eastAsia="zh-CN"/>
              </w:rPr>
            </w:pPr>
            <w:r w:rsidRPr="00402500">
              <w:rPr>
                <w:rFonts w:eastAsia="Malgun Gothic" w:hint="eastAsia"/>
                <w:szCs w:val="22"/>
                <w:lang w:eastAsia="zh-CN"/>
              </w:rPr>
              <w:t>CU size &gt; 8x8 (min)</w:t>
            </w:r>
          </w:p>
          <w:p w:rsidR="00017F3D" w:rsidRPr="00017F3D" w:rsidRDefault="00017F3D" w:rsidP="006A5801">
            <w:pPr>
              <w:jc w:val="both"/>
              <w:rPr>
                <w:szCs w:val="22"/>
                <w:lang w:eastAsia="zh-CN"/>
              </w:rPr>
            </w:pPr>
            <w:proofErr w:type="spellStart"/>
            <w:r>
              <w:rPr>
                <w:rFonts w:hint="eastAsia"/>
                <w:szCs w:val="22"/>
                <w:lang w:eastAsia="zh-CN"/>
              </w:rPr>
              <w:t>split_mode</w:t>
            </w:r>
            <w:proofErr w:type="spellEnd"/>
          </w:p>
        </w:tc>
        <w:tc>
          <w:tcPr>
            <w:tcW w:w="2694" w:type="dxa"/>
          </w:tcPr>
          <w:p w:rsidR="00017F3D" w:rsidRDefault="00017F3D" w:rsidP="006A5801">
            <w:pPr>
              <w:jc w:val="both"/>
              <w:rPr>
                <w:szCs w:val="22"/>
                <w:lang w:eastAsia="zh-CN"/>
              </w:rPr>
            </w:pPr>
            <w:r w:rsidRPr="00402500">
              <w:rPr>
                <w:rFonts w:eastAsia="Malgun Gothic" w:hint="eastAsia"/>
                <w:szCs w:val="22"/>
                <w:lang w:eastAsia="zh-CN"/>
              </w:rPr>
              <w:t>CU size</w:t>
            </w:r>
            <w:r>
              <w:rPr>
                <w:rFonts w:eastAsia="Malgun Gothic" w:hint="eastAsia"/>
                <w:szCs w:val="22"/>
                <w:lang w:eastAsia="zh-CN"/>
              </w:rPr>
              <w:t xml:space="preserve"> </w:t>
            </w:r>
            <w:r w:rsidRPr="00402500">
              <w:rPr>
                <w:rFonts w:eastAsia="Malgun Gothic" w:hint="eastAsia"/>
                <w:szCs w:val="22"/>
                <w:lang w:eastAsia="zh-CN"/>
              </w:rPr>
              <w:t>==</w:t>
            </w:r>
            <w:r>
              <w:rPr>
                <w:rFonts w:eastAsia="Malgun Gothic" w:hint="eastAsia"/>
                <w:szCs w:val="22"/>
                <w:lang w:eastAsia="zh-CN"/>
              </w:rPr>
              <w:t xml:space="preserve"> </w:t>
            </w:r>
            <w:r w:rsidRPr="00402500">
              <w:rPr>
                <w:rFonts w:eastAsia="Malgun Gothic" w:hint="eastAsia"/>
                <w:szCs w:val="22"/>
                <w:lang w:eastAsia="zh-CN"/>
              </w:rPr>
              <w:t>8x8(min)</w:t>
            </w:r>
          </w:p>
          <w:p w:rsidR="00017F3D" w:rsidRPr="00017F3D" w:rsidRDefault="00017F3D" w:rsidP="006A5801">
            <w:pPr>
              <w:jc w:val="both"/>
              <w:rPr>
                <w:szCs w:val="22"/>
                <w:lang w:eastAsia="zh-CN"/>
              </w:rPr>
            </w:pPr>
            <w:proofErr w:type="spellStart"/>
            <w:r>
              <w:rPr>
                <w:rFonts w:hint="eastAsia"/>
                <w:szCs w:val="22"/>
                <w:lang w:eastAsia="zh-CN"/>
              </w:rPr>
              <w:t>split_mode</w:t>
            </w:r>
            <w:proofErr w:type="spellEnd"/>
          </w:p>
        </w:tc>
      </w:tr>
      <w:tr w:rsidR="00017F3D" w:rsidRPr="00402500" w:rsidTr="006A5801">
        <w:trPr>
          <w:trHeight w:val="259"/>
        </w:trPr>
        <w:tc>
          <w:tcPr>
            <w:tcW w:w="1701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 w:rsidRPr="006745D2">
              <w:rPr>
                <w:rFonts w:eastAsia="Malgun Gothic"/>
                <w:lang w:eastAsia="ko-KR"/>
              </w:rPr>
              <w:t>MODE_</w:t>
            </w:r>
            <w:r w:rsidRPr="00402500">
              <w:rPr>
                <w:rFonts w:eastAsia="Malgun Gothic" w:hint="eastAsia"/>
                <w:szCs w:val="22"/>
                <w:lang w:eastAsia="zh-CN"/>
              </w:rPr>
              <w:t>SKIP</w:t>
            </w:r>
          </w:p>
        </w:tc>
        <w:tc>
          <w:tcPr>
            <w:tcW w:w="1559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>
              <w:rPr>
                <w:rFonts w:eastAsia="Malgun Gothic" w:hint="eastAsia"/>
                <w:szCs w:val="22"/>
                <w:lang w:eastAsia="zh-CN"/>
              </w:rPr>
              <w:t>PART_</w:t>
            </w:r>
            <w:r w:rsidRPr="00402500">
              <w:rPr>
                <w:rFonts w:eastAsia="Malgun Gothic" w:hint="eastAsia"/>
                <w:szCs w:val="22"/>
                <w:lang w:eastAsia="zh-CN"/>
              </w:rPr>
              <w:t>2Nx2N</w:t>
            </w:r>
          </w:p>
        </w:tc>
        <w:tc>
          <w:tcPr>
            <w:tcW w:w="2126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 w:rsidRPr="00402500">
              <w:rPr>
                <w:rFonts w:eastAsia="Malgun Gothic" w:hint="eastAsia"/>
                <w:szCs w:val="22"/>
                <w:lang w:eastAsia="zh-CN"/>
              </w:rPr>
              <w:t>0</w:t>
            </w:r>
            <w:r>
              <w:rPr>
                <w:rFonts w:eastAsia="Malgun Gothic" w:hint="eastAsia"/>
                <w:szCs w:val="22"/>
                <w:lang w:eastAsia="zh-CN"/>
              </w:rPr>
              <w:t xml:space="preserve"> (SKIP_2Nx2N)</w:t>
            </w:r>
          </w:p>
        </w:tc>
        <w:tc>
          <w:tcPr>
            <w:tcW w:w="2694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 w:rsidRPr="00402500">
              <w:rPr>
                <w:rFonts w:eastAsia="Malgun Gothic" w:hint="eastAsia"/>
                <w:szCs w:val="22"/>
                <w:lang w:eastAsia="zh-CN"/>
              </w:rPr>
              <w:t>0</w:t>
            </w:r>
            <w:r>
              <w:rPr>
                <w:rFonts w:eastAsia="Malgun Gothic" w:hint="eastAsia"/>
                <w:szCs w:val="22"/>
                <w:lang w:eastAsia="zh-CN"/>
              </w:rPr>
              <w:t xml:space="preserve"> (SKIP_2Nx2N)</w:t>
            </w:r>
          </w:p>
        </w:tc>
      </w:tr>
      <w:tr w:rsidR="00017F3D" w:rsidRPr="00402500" w:rsidTr="006A5801">
        <w:trPr>
          <w:trHeight w:val="267"/>
        </w:trPr>
        <w:tc>
          <w:tcPr>
            <w:tcW w:w="1701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 w:rsidRPr="006745D2">
              <w:rPr>
                <w:rFonts w:eastAsia="Malgun Gothic"/>
                <w:lang w:eastAsia="ko-KR"/>
              </w:rPr>
              <w:t>MODE_</w:t>
            </w:r>
            <w:r w:rsidRPr="00402500">
              <w:rPr>
                <w:rFonts w:eastAsia="Malgun Gothic" w:hint="eastAsia"/>
                <w:szCs w:val="22"/>
                <w:lang w:eastAsia="zh-CN"/>
              </w:rPr>
              <w:t>MRG</w:t>
            </w:r>
          </w:p>
        </w:tc>
        <w:tc>
          <w:tcPr>
            <w:tcW w:w="1559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>
              <w:rPr>
                <w:rFonts w:eastAsia="Malgun Gothic" w:hint="eastAsia"/>
                <w:szCs w:val="22"/>
                <w:lang w:eastAsia="zh-CN"/>
              </w:rPr>
              <w:t>PART_</w:t>
            </w:r>
            <w:r w:rsidRPr="00402500">
              <w:rPr>
                <w:rFonts w:eastAsia="Malgun Gothic" w:hint="eastAsia"/>
                <w:szCs w:val="22"/>
                <w:lang w:eastAsia="zh-CN"/>
              </w:rPr>
              <w:t>2Nx2N</w:t>
            </w:r>
          </w:p>
        </w:tc>
        <w:tc>
          <w:tcPr>
            <w:tcW w:w="2126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>
              <w:rPr>
                <w:rFonts w:eastAsia="Malgun Gothic" w:hint="eastAsia"/>
                <w:szCs w:val="22"/>
                <w:lang w:eastAsia="zh-CN"/>
              </w:rPr>
              <w:t>5 (MRG_2Nx2N)</w:t>
            </w:r>
          </w:p>
        </w:tc>
        <w:tc>
          <w:tcPr>
            <w:tcW w:w="2694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>
              <w:rPr>
                <w:rFonts w:eastAsia="Malgun Gothic" w:hint="eastAsia"/>
                <w:szCs w:val="22"/>
                <w:lang w:eastAsia="zh-CN"/>
              </w:rPr>
              <w:t>5 (MRG_2Nx2N)</w:t>
            </w:r>
          </w:p>
        </w:tc>
      </w:tr>
      <w:tr w:rsidR="00017F3D" w:rsidRPr="00402500" w:rsidTr="006A5801">
        <w:trPr>
          <w:trHeight w:val="259"/>
        </w:trPr>
        <w:tc>
          <w:tcPr>
            <w:tcW w:w="1701" w:type="dxa"/>
            <w:vMerge w:val="restart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 w:rsidRPr="006745D2">
              <w:rPr>
                <w:rFonts w:eastAsia="Malgun Gothic"/>
                <w:lang w:eastAsia="ko-KR"/>
              </w:rPr>
              <w:t>MODE_</w:t>
            </w:r>
            <w:r w:rsidRPr="00402500">
              <w:rPr>
                <w:rFonts w:eastAsia="Malgun Gothic" w:hint="eastAsia"/>
                <w:szCs w:val="22"/>
                <w:lang w:eastAsia="zh-CN"/>
              </w:rPr>
              <w:t>INTER</w:t>
            </w:r>
          </w:p>
        </w:tc>
        <w:tc>
          <w:tcPr>
            <w:tcW w:w="1559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>
              <w:rPr>
                <w:rFonts w:eastAsia="Malgun Gothic" w:hint="eastAsia"/>
                <w:szCs w:val="22"/>
                <w:lang w:eastAsia="zh-CN"/>
              </w:rPr>
              <w:t>PART_</w:t>
            </w:r>
            <w:r w:rsidRPr="00402500">
              <w:rPr>
                <w:rFonts w:eastAsia="Malgun Gothic" w:hint="eastAsia"/>
                <w:szCs w:val="22"/>
                <w:lang w:eastAsia="zh-CN"/>
              </w:rPr>
              <w:t>2Nx2N</w:t>
            </w:r>
          </w:p>
        </w:tc>
        <w:tc>
          <w:tcPr>
            <w:tcW w:w="2126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>
              <w:rPr>
                <w:rFonts w:eastAsia="Malgun Gothic" w:hint="eastAsia"/>
                <w:szCs w:val="22"/>
                <w:lang w:eastAsia="zh-CN"/>
              </w:rPr>
              <w:t>1(INTER_2Nx2N)</w:t>
            </w:r>
          </w:p>
        </w:tc>
        <w:tc>
          <w:tcPr>
            <w:tcW w:w="2694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>
              <w:rPr>
                <w:rFonts w:eastAsia="Malgun Gothic" w:hint="eastAsia"/>
                <w:szCs w:val="22"/>
                <w:lang w:eastAsia="zh-CN"/>
              </w:rPr>
              <w:t>1 (INTER_2Nx2N)</w:t>
            </w:r>
          </w:p>
        </w:tc>
      </w:tr>
      <w:tr w:rsidR="00017F3D" w:rsidRPr="00402500" w:rsidTr="006A5801">
        <w:trPr>
          <w:trHeight w:val="259"/>
        </w:trPr>
        <w:tc>
          <w:tcPr>
            <w:tcW w:w="1701" w:type="dxa"/>
            <w:vMerge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</w:p>
        </w:tc>
        <w:tc>
          <w:tcPr>
            <w:tcW w:w="1559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>
              <w:rPr>
                <w:rFonts w:eastAsia="Malgun Gothic" w:hint="eastAsia"/>
                <w:szCs w:val="22"/>
                <w:lang w:eastAsia="zh-CN"/>
              </w:rPr>
              <w:t>PART_</w:t>
            </w:r>
            <w:r w:rsidRPr="00402500">
              <w:rPr>
                <w:rFonts w:eastAsia="Malgun Gothic" w:hint="eastAsia"/>
                <w:szCs w:val="22"/>
                <w:lang w:eastAsia="zh-CN"/>
              </w:rPr>
              <w:t>2NxN</w:t>
            </w:r>
          </w:p>
        </w:tc>
        <w:tc>
          <w:tcPr>
            <w:tcW w:w="2126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>
              <w:rPr>
                <w:rFonts w:eastAsia="Malgun Gothic" w:hint="eastAsia"/>
                <w:szCs w:val="22"/>
                <w:lang w:eastAsia="zh-CN"/>
              </w:rPr>
              <w:t>3 (INTER_2NxN)</w:t>
            </w:r>
          </w:p>
        </w:tc>
        <w:tc>
          <w:tcPr>
            <w:tcW w:w="2694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>
              <w:rPr>
                <w:rFonts w:eastAsia="Malgun Gothic" w:hint="eastAsia"/>
                <w:szCs w:val="22"/>
                <w:lang w:eastAsia="zh-CN"/>
              </w:rPr>
              <w:t>3 (INTER_2NxN)</w:t>
            </w:r>
          </w:p>
        </w:tc>
      </w:tr>
      <w:tr w:rsidR="00017F3D" w:rsidRPr="00402500" w:rsidTr="006A5801">
        <w:trPr>
          <w:trHeight w:val="259"/>
        </w:trPr>
        <w:tc>
          <w:tcPr>
            <w:tcW w:w="1701" w:type="dxa"/>
            <w:vMerge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</w:p>
        </w:tc>
        <w:tc>
          <w:tcPr>
            <w:tcW w:w="1559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>
              <w:rPr>
                <w:rFonts w:eastAsia="Malgun Gothic" w:hint="eastAsia"/>
                <w:szCs w:val="22"/>
                <w:lang w:eastAsia="zh-CN"/>
              </w:rPr>
              <w:t>PART_</w:t>
            </w:r>
            <w:r w:rsidRPr="00402500">
              <w:rPr>
                <w:rFonts w:eastAsia="Malgun Gothic" w:hint="eastAsia"/>
                <w:szCs w:val="22"/>
                <w:lang w:eastAsia="zh-CN"/>
              </w:rPr>
              <w:t>Nx2N</w:t>
            </w:r>
          </w:p>
        </w:tc>
        <w:tc>
          <w:tcPr>
            <w:tcW w:w="2126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>
              <w:rPr>
                <w:rFonts w:eastAsia="Malgun Gothic" w:hint="eastAsia"/>
                <w:szCs w:val="22"/>
                <w:lang w:eastAsia="zh-CN"/>
              </w:rPr>
              <w:t>4 (INTER_Nx2N)</w:t>
            </w:r>
          </w:p>
        </w:tc>
        <w:tc>
          <w:tcPr>
            <w:tcW w:w="2694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>
              <w:rPr>
                <w:rFonts w:eastAsia="Malgun Gothic" w:hint="eastAsia"/>
                <w:szCs w:val="22"/>
                <w:lang w:eastAsia="zh-CN"/>
              </w:rPr>
              <w:t>4 (INTER_Nx2N)</w:t>
            </w:r>
          </w:p>
        </w:tc>
      </w:tr>
      <w:tr w:rsidR="00017F3D" w:rsidRPr="00402500" w:rsidTr="006A5801">
        <w:trPr>
          <w:trHeight w:val="259"/>
        </w:trPr>
        <w:tc>
          <w:tcPr>
            <w:tcW w:w="1701" w:type="dxa"/>
            <w:vMerge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</w:p>
        </w:tc>
        <w:tc>
          <w:tcPr>
            <w:tcW w:w="1559" w:type="dxa"/>
          </w:tcPr>
          <w:p w:rsidR="00017F3D" w:rsidRPr="00997FAD" w:rsidRDefault="00017F3D" w:rsidP="006A5801">
            <w:pPr>
              <w:jc w:val="both"/>
              <w:rPr>
                <w:rFonts w:eastAsia="Malgun Gothic"/>
                <w:color w:val="00B050"/>
                <w:szCs w:val="22"/>
                <w:lang w:eastAsia="zh-CN"/>
              </w:rPr>
            </w:pPr>
            <w:r w:rsidRPr="00997FAD">
              <w:rPr>
                <w:rFonts w:eastAsia="Malgun Gothic" w:hint="eastAsia"/>
                <w:color w:val="00B050"/>
                <w:szCs w:val="22"/>
                <w:lang w:eastAsia="zh-CN"/>
              </w:rPr>
              <w:t>PART_2NxnU</w:t>
            </w:r>
          </w:p>
        </w:tc>
        <w:tc>
          <w:tcPr>
            <w:tcW w:w="2126" w:type="dxa"/>
            <w:vMerge w:val="restart"/>
          </w:tcPr>
          <w:p w:rsidR="00017F3D" w:rsidRPr="00997FAD" w:rsidRDefault="00017F3D" w:rsidP="006A5801">
            <w:pPr>
              <w:jc w:val="both"/>
              <w:rPr>
                <w:rFonts w:eastAsia="Malgun Gothic"/>
                <w:color w:val="00B050"/>
                <w:szCs w:val="22"/>
                <w:lang w:eastAsia="zh-CN"/>
              </w:rPr>
            </w:pPr>
            <w:r>
              <w:rPr>
                <w:rFonts w:eastAsia="Malgun Gothic" w:hint="eastAsia"/>
                <w:color w:val="00B050"/>
                <w:szCs w:val="22"/>
                <w:lang w:eastAsia="zh-CN"/>
              </w:rPr>
              <w:t>7</w:t>
            </w:r>
            <w:r w:rsidRPr="00997FAD">
              <w:rPr>
                <w:rFonts w:eastAsia="Malgun Gothic" w:hint="eastAsia"/>
                <w:color w:val="00B050"/>
                <w:szCs w:val="22"/>
                <w:lang w:eastAsia="zh-CN"/>
              </w:rPr>
              <w:t xml:space="preserve"> (</w:t>
            </w:r>
            <w:r w:rsidRPr="000372FE">
              <w:rPr>
                <w:rFonts w:eastAsia="Malgun Gothic" w:hint="eastAsia"/>
                <w:color w:val="00B050"/>
                <w:szCs w:val="22"/>
                <w:lang w:eastAsia="zh-CN"/>
              </w:rPr>
              <w:t>INTER_</w:t>
            </w:r>
            <w:r>
              <w:rPr>
                <w:rFonts w:eastAsia="Malgun Gothic" w:hint="eastAsia"/>
                <w:color w:val="00B050"/>
                <w:szCs w:val="22"/>
                <w:lang w:eastAsia="zh-CN"/>
              </w:rPr>
              <w:t>AMP</w:t>
            </w:r>
            <w:r w:rsidRPr="00997FAD">
              <w:rPr>
                <w:rFonts w:eastAsia="Malgun Gothic" w:hint="eastAsia"/>
                <w:color w:val="00B050"/>
                <w:szCs w:val="22"/>
                <w:lang w:eastAsia="zh-CN"/>
              </w:rPr>
              <w:t>)</w:t>
            </w:r>
          </w:p>
        </w:tc>
        <w:tc>
          <w:tcPr>
            <w:tcW w:w="2694" w:type="dxa"/>
            <w:vMerge w:val="restart"/>
          </w:tcPr>
          <w:p w:rsidR="00017F3D" w:rsidRPr="00997FAD" w:rsidRDefault="00017F3D" w:rsidP="006A5801">
            <w:pPr>
              <w:jc w:val="both"/>
              <w:rPr>
                <w:rFonts w:eastAsia="Malgun Gothic"/>
                <w:color w:val="00B050"/>
                <w:szCs w:val="22"/>
                <w:lang w:eastAsia="zh-CN"/>
              </w:rPr>
            </w:pPr>
            <w:r>
              <w:rPr>
                <w:rFonts w:eastAsia="Malgun Gothic" w:hint="eastAsia"/>
                <w:color w:val="00B050"/>
                <w:szCs w:val="22"/>
                <w:lang w:eastAsia="zh-CN"/>
              </w:rPr>
              <w:t>--</w:t>
            </w:r>
          </w:p>
        </w:tc>
      </w:tr>
      <w:tr w:rsidR="00017F3D" w:rsidRPr="00402500" w:rsidTr="006A5801">
        <w:trPr>
          <w:trHeight w:val="259"/>
        </w:trPr>
        <w:tc>
          <w:tcPr>
            <w:tcW w:w="1701" w:type="dxa"/>
            <w:vMerge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</w:p>
        </w:tc>
        <w:tc>
          <w:tcPr>
            <w:tcW w:w="1559" w:type="dxa"/>
          </w:tcPr>
          <w:p w:rsidR="00017F3D" w:rsidRPr="00997FAD" w:rsidRDefault="00017F3D" w:rsidP="006A5801">
            <w:pPr>
              <w:jc w:val="both"/>
              <w:rPr>
                <w:rFonts w:eastAsia="Malgun Gothic"/>
                <w:color w:val="00B050"/>
                <w:szCs w:val="22"/>
                <w:lang w:eastAsia="zh-CN"/>
              </w:rPr>
            </w:pPr>
            <w:r w:rsidRPr="00997FAD">
              <w:rPr>
                <w:rFonts w:eastAsia="Malgun Gothic" w:hint="eastAsia"/>
                <w:color w:val="00B050"/>
                <w:szCs w:val="22"/>
                <w:lang w:eastAsia="zh-CN"/>
              </w:rPr>
              <w:t>PART_2NxnD</w:t>
            </w:r>
          </w:p>
        </w:tc>
        <w:tc>
          <w:tcPr>
            <w:tcW w:w="2126" w:type="dxa"/>
            <w:vMerge/>
          </w:tcPr>
          <w:p w:rsidR="00017F3D" w:rsidRPr="00997FAD" w:rsidRDefault="00017F3D" w:rsidP="006A5801">
            <w:pPr>
              <w:jc w:val="both"/>
              <w:rPr>
                <w:rFonts w:eastAsia="Malgun Gothic"/>
                <w:color w:val="00B050"/>
                <w:szCs w:val="22"/>
                <w:lang w:eastAsia="zh-CN"/>
              </w:rPr>
            </w:pPr>
          </w:p>
        </w:tc>
        <w:tc>
          <w:tcPr>
            <w:tcW w:w="2694" w:type="dxa"/>
            <w:vMerge/>
          </w:tcPr>
          <w:p w:rsidR="00017F3D" w:rsidRPr="00997FAD" w:rsidRDefault="00017F3D" w:rsidP="006A5801">
            <w:pPr>
              <w:jc w:val="both"/>
              <w:rPr>
                <w:rFonts w:eastAsia="Malgun Gothic"/>
                <w:color w:val="00B050"/>
                <w:szCs w:val="22"/>
                <w:lang w:eastAsia="zh-CN"/>
              </w:rPr>
            </w:pPr>
          </w:p>
        </w:tc>
      </w:tr>
      <w:tr w:rsidR="00017F3D" w:rsidRPr="00402500" w:rsidTr="006A5801">
        <w:trPr>
          <w:trHeight w:val="259"/>
        </w:trPr>
        <w:tc>
          <w:tcPr>
            <w:tcW w:w="1701" w:type="dxa"/>
            <w:vMerge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</w:p>
        </w:tc>
        <w:tc>
          <w:tcPr>
            <w:tcW w:w="1559" w:type="dxa"/>
          </w:tcPr>
          <w:p w:rsidR="00017F3D" w:rsidRPr="00997FAD" w:rsidRDefault="00017F3D" w:rsidP="006A5801">
            <w:pPr>
              <w:jc w:val="both"/>
              <w:rPr>
                <w:rFonts w:eastAsia="Malgun Gothic"/>
                <w:color w:val="00B050"/>
                <w:szCs w:val="22"/>
                <w:lang w:eastAsia="zh-CN"/>
              </w:rPr>
            </w:pPr>
            <w:r w:rsidRPr="00997FAD">
              <w:rPr>
                <w:rFonts w:eastAsia="Malgun Gothic" w:hint="eastAsia"/>
                <w:color w:val="00B050"/>
                <w:szCs w:val="22"/>
                <w:lang w:eastAsia="zh-CN"/>
              </w:rPr>
              <w:t>PART_nLx2N</w:t>
            </w:r>
          </w:p>
        </w:tc>
        <w:tc>
          <w:tcPr>
            <w:tcW w:w="2126" w:type="dxa"/>
            <w:vMerge/>
          </w:tcPr>
          <w:p w:rsidR="00017F3D" w:rsidRPr="00997FAD" w:rsidRDefault="00017F3D" w:rsidP="006A5801">
            <w:pPr>
              <w:jc w:val="both"/>
              <w:rPr>
                <w:rFonts w:eastAsia="Malgun Gothic"/>
                <w:color w:val="00B050"/>
                <w:szCs w:val="22"/>
                <w:lang w:eastAsia="zh-CN"/>
              </w:rPr>
            </w:pPr>
          </w:p>
        </w:tc>
        <w:tc>
          <w:tcPr>
            <w:tcW w:w="2694" w:type="dxa"/>
            <w:vMerge/>
          </w:tcPr>
          <w:p w:rsidR="00017F3D" w:rsidRPr="00997FAD" w:rsidRDefault="00017F3D" w:rsidP="006A5801">
            <w:pPr>
              <w:jc w:val="both"/>
              <w:rPr>
                <w:rFonts w:eastAsia="Malgun Gothic"/>
                <w:color w:val="00B050"/>
                <w:szCs w:val="22"/>
                <w:lang w:eastAsia="zh-CN"/>
              </w:rPr>
            </w:pPr>
          </w:p>
        </w:tc>
      </w:tr>
      <w:tr w:rsidR="00017F3D" w:rsidRPr="00402500" w:rsidTr="006A5801">
        <w:trPr>
          <w:trHeight w:val="259"/>
        </w:trPr>
        <w:tc>
          <w:tcPr>
            <w:tcW w:w="1701" w:type="dxa"/>
            <w:vMerge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</w:p>
        </w:tc>
        <w:tc>
          <w:tcPr>
            <w:tcW w:w="1559" w:type="dxa"/>
          </w:tcPr>
          <w:p w:rsidR="00017F3D" w:rsidRPr="00997FAD" w:rsidRDefault="00017F3D" w:rsidP="006A5801">
            <w:pPr>
              <w:jc w:val="both"/>
              <w:rPr>
                <w:rFonts w:eastAsia="Malgun Gothic"/>
                <w:color w:val="00B050"/>
                <w:szCs w:val="22"/>
                <w:lang w:eastAsia="zh-CN"/>
              </w:rPr>
            </w:pPr>
            <w:r w:rsidRPr="00997FAD">
              <w:rPr>
                <w:rFonts w:eastAsia="Malgun Gothic" w:hint="eastAsia"/>
                <w:color w:val="00B050"/>
                <w:szCs w:val="22"/>
                <w:lang w:eastAsia="zh-CN"/>
              </w:rPr>
              <w:t>PART_nRx2N</w:t>
            </w:r>
          </w:p>
        </w:tc>
        <w:tc>
          <w:tcPr>
            <w:tcW w:w="2126" w:type="dxa"/>
            <w:vMerge/>
          </w:tcPr>
          <w:p w:rsidR="00017F3D" w:rsidRPr="00997FAD" w:rsidRDefault="00017F3D" w:rsidP="006A5801">
            <w:pPr>
              <w:jc w:val="both"/>
              <w:rPr>
                <w:rFonts w:eastAsia="Malgun Gothic"/>
                <w:color w:val="00B050"/>
                <w:szCs w:val="22"/>
                <w:lang w:eastAsia="zh-CN"/>
              </w:rPr>
            </w:pPr>
          </w:p>
        </w:tc>
        <w:tc>
          <w:tcPr>
            <w:tcW w:w="2694" w:type="dxa"/>
            <w:vMerge/>
          </w:tcPr>
          <w:p w:rsidR="00017F3D" w:rsidRPr="00997FAD" w:rsidRDefault="00017F3D" w:rsidP="006A5801">
            <w:pPr>
              <w:jc w:val="both"/>
              <w:rPr>
                <w:rFonts w:eastAsia="Malgun Gothic"/>
                <w:color w:val="00B050"/>
                <w:szCs w:val="22"/>
                <w:lang w:eastAsia="zh-CN"/>
              </w:rPr>
            </w:pPr>
          </w:p>
        </w:tc>
      </w:tr>
      <w:tr w:rsidR="00017F3D" w:rsidRPr="00402500" w:rsidTr="006A5801">
        <w:trPr>
          <w:trHeight w:val="259"/>
        </w:trPr>
        <w:tc>
          <w:tcPr>
            <w:tcW w:w="1701" w:type="dxa"/>
            <w:vMerge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</w:p>
        </w:tc>
        <w:tc>
          <w:tcPr>
            <w:tcW w:w="1559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proofErr w:type="spellStart"/>
            <w:r>
              <w:rPr>
                <w:rFonts w:eastAsia="Malgun Gothic" w:hint="eastAsia"/>
                <w:szCs w:val="22"/>
                <w:lang w:eastAsia="zh-CN"/>
              </w:rPr>
              <w:t>PART_</w:t>
            </w:r>
            <w:r w:rsidRPr="00402500">
              <w:rPr>
                <w:rFonts w:eastAsia="Malgun Gothic" w:hint="eastAsia"/>
                <w:szCs w:val="22"/>
                <w:lang w:eastAsia="zh-CN"/>
              </w:rPr>
              <w:t>NxN</w:t>
            </w:r>
            <w:proofErr w:type="spellEnd"/>
          </w:p>
        </w:tc>
        <w:tc>
          <w:tcPr>
            <w:tcW w:w="2126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 w:rsidRPr="00402500">
              <w:rPr>
                <w:rFonts w:eastAsia="Malgun Gothic" w:hint="eastAsia"/>
                <w:szCs w:val="22"/>
                <w:lang w:eastAsia="zh-CN"/>
              </w:rPr>
              <w:t>--</w:t>
            </w:r>
          </w:p>
        </w:tc>
        <w:tc>
          <w:tcPr>
            <w:tcW w:w="2694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>
              <w:rPr>
                <w:rFonts w:eastAsia="Malgun Gothic" w:hint="eastAsia"/>
                <w:szCs w:val="22"/>
                <w:lang w:eastAsia="zh-CN"/>
              </w:rPr>
              <w:t>7 (</w:t>
            </w:r>
            <w:proofErr w:type="spellStart"/>
            <w:r>
              <w:rPr>
                <w:rFonts w:eastAsia="Malgun Gothic" w:hint="eastAsia"/>
                <w:szCs w:val="22"/>
                <w:lang w:eastAsia="zh-CN"/>
              </w:rPr>
              <w:t>INTER_NxN</w:t>
            </w:r>
            <w:proofErr w:type="spellEnd"/>
            <w:r>
              <w:rPr>
                <w:rFonts w:eastAsia="Malgun Gothic" w:hint="eastAsia"/>
                <w:szCs w:val="22"/>
                <w:lang w:eastAsia="zh-CN"/>
              </w:rPr>
              <w:t xml:space="preserve">) </w:t>
            </w:r>
            <w:r w:rsidRPr="003A75BC">
              <w:rPr>
                <w:rFonts w:eastAsia="Malgun Gothic" w:hint="eastAsia"/>
                <w:szCs w:val="22"/>
                <w:highlight w:val="yellow"/>
                <w:lang w:eastAsia="zh-CN"/>
              </w:rPr>
              <w:t>disabled</w:t>
            </w:r>
          </w:p>
        </w:tc>
      </w:tr>
      <w:tr w:rsidR="00017F3D" w:rsidRPr="00402500" w:rsidTr="006A5801">
        <w:trPr>
          <w:trHeight w:val="267"/>
        </w:trPr>
        <w:tc>
          <w:tcPr>
            <w:tcW w:w="1701" w:type="dxa"/>
            <w:vMerge w:val="restart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 w:rsidRPr="006745D2">
              <w:rPr>
                <w:rFonts w:eastAsia="Malgun Gothic"/>
                <w:lang w:eastAsia="ko-KR"/>
              </w:rPr>
              <w:t>MODE_</w:t>
            </w:r>
            <w:r w:rsidRPr="00402500">
              <w:rPr>
                <w:rFonts w:eastAsia="Malgun Gothic" w:hint="eastAsia"/>
                <w:szCs w:val="22"/>
                <w:lang w:eastAsia="zh-CN"/>
              </w:rPr>
              <w:t>INTRA</w:t>
            </w:r>
          </w:p>
        </w:tc>
        <w:tc>
          <w:tcPr>
            <w:tcW w:w="1559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>
              <w:rPr>
                <w:rFonts w:eastAsia="Malgun Gothic" w:hint="eastAsia"/>
                <w:szCs w:val="22"/>
                <w:lang w:eastAsia="zh-CN"/>
              </w:rPr>
              <w:t>PART_</w:t>
            </w:r>
            <w:r w:rsidRPr="00402500">
              <w:rPr>
                <w:rFonts w:eastAsia="Malgun Gothic" w:hint="eastAsia"/>
                <w:szCs w:val="22"/>
                <w:lang w:eastAsia="zh-CN"/>
              </w:rPr>
              <w:t>2Nx2N</w:t>
            </w:r>
          </w:p>
        </w:tc>
        <w:tc>
          <w:tcPr>
            <w:tcW w:w="2126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>
              <w:rPr>
                <w:rFonts w:eastAsia="Malgun Gothic" w:hint="eastAsia"/>
                <w:szCs w:val="22"/>
                <w:lang w:eastAsia="zh-CN"/>
              </w:rPr>
              <w:t>2 (INTRA_2Nx2N)</w:t>
            </w:r>
          </w:p>
        </w:tc>
        <w:tc>
          <w:tcPr>
            <w:tcW w:w="2694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>
              <w:rPr>
                <w:rFonts w:eastAsia="Malgun Gothic" w:hint="eastAsia"/>
                <w:szCs w:val="22"/>
                <w:lang w:eastAsia="zh-CN"/>
              </w:rPr>
              <w:t>2(INTRA_2Nx2N)</w:t>
            </w:r>
          </w:p>
        </w:tc>
      </w:tr>
      <w:tr w:rsidR="00017F3D" w:rsidRPr="00402500" w:rsidTr="006A5801">
        <w:trPr>
          <w:trHeight w:val="267"/>
        </w:trPr>
        <w:tc>
          <w:tcPr>
            <w:tcW w:w="1701" w:type="dxa"/>
            <w:vMerge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</w:p>
        </w:tc>
        <w:tc>
          <w:tcPr>
            <w:tcW w:w="1559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proofErr w:type="spellStart"/>
            <w:r>
              <w:rPr>
                <w:rFonts w:eastAsia="Malgun Gothic" w:hint="eastAsia"/>
                <w:szCs w:val="22"/>
                <w:lang w:eastAsia="zh-CN"/>
              </w:rPr>
              <w:t>PART_</w:t>
            </w:r>
            <w:r w:rsidRPr="00402500">
              <w:rPr>
                <w:rFonts w:eastAsia="Malgun Gothic" w:hint="eastAsia"/>
                <w:szCs w:val="22"/>
                <w:lang w:eastAsia="zh-CN"/>
              </w:rPr>
              <w:t>NxN</w:t>
            </w:r>
            <w:proofErr w:type="spellEnd"/>
          </w:p>
        </w:tc>
        <w:tc>
          <w:tcPr>
            <w:tcW w:w="2126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 w:rsidRPr="00402500">
              <w:rPr>
                <w:rFonts w:eastAsia="Malgun Gothic" w:hint="eastAsia"/>
                <w:szCs w:val="22"/>
                <w:lang w:eastAsia="zh-CN"/>
              </w:rPr>
              <w:t>--</w:t>
            </w:r>
          </w:p>
        </w:tc>
        <w:tc>
          <w:tcPr>
            <w:tcW w:w="2694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>
              <w:rPr>
                <w:rFonts w:eastAsia="Malgun Gothic" w:hint="eastAsia"/>
                <w:szCs w:val="22"/>
                <w:lang w:eastAsia="zh-CN"/>
              </w:rPr>
              <w:t>6(</w:t>
            </w:r>
            <w:proofErr w:type="spellStart"/>
            <w:r>
              <w:rPr>
                <w:rFonts w:eastAsia="Malgun Gothic" w:hint="eastAsia"/>
                <w:szCs w:val="22"/>
                <w:lang w:eastAsia="zh-CN"/>
              </w:rPr>
              <w:t>INTRA_NxN</w:t>
            </w:r>
            <w:proofErr w:type="spellEnd"/>
            <w:r>
              <w:rPr>
                <w:rFonts w:eastAsia="Malgun Gothic" w:hint="eastAsia"/>
                <w:szCs w:val="22"/>
                <w:lang w:eastAsia="zh-CN"/>
              </w:rPr>
              <w:t>)</w:t>
            </w:r>
          </w:p>
        </w:tc>
      </w:tr>
      <w:tr w:rsidR="00017F3D" w:rsidRPr="00402500" w:rsidTr="006A5801">
        <w:trPr>
          <w:trHeight w:val="267"/>
        </w:trPr>
        <w:tc>
          <w:tcPr>
            <w:tcW w:w="1701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 w:rsidRPr="00402500">
              <w:rPr>
                <w:rFonts w:eastAsia="Malgun Gothic" w:hint="eastAsia"/>
                <w:szCs w:val="22"/>
                <w:lang w:eastAsia="zh-CN"/>
              </w:rPr>
              <w:t>SPLIT</w:t>
            </w:r>
          </w:p>
        </w:tc>
        <w:tc>
          <w:tcPr>
            <w:tcW w:w="1559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</w:p>
        </w:tc>
        <w:tc>
          <w:tcPr>
            <w:tcW w:w="2126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>
              <w:rPr>
                <w:rFonts w:eastAsia="Malgun Gothic" w:hint="eastAsia"/>
                <w:szCs w:val="22"/>
                <w:lang w:eastAsia="zh-CN"/>
              </w:rPr>
              <w:t>6(SPLIT)</w:t>
            </w:r>
          </w:p>
        </w:tc>
        <w:tc>
          <w:tcPr>
            <w:tcW w:w="2694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 w:rsidRPr="00402500">
              <w:rPr>
                <w:rFonts w:eastAsia="Malgun Gothic" w:hint="eastAsia"/>
                <w:szCs w:val="22"/>
                <w:lang w:eastAsia="zh-CN"/>
              </w:rPr>
              <w:t>--</w:t>
            </w:r>
          </w:p>
        </w:tc>
      </w:tr>
      <w:tr w:rsidR="00017F3D" w:rsidRPr="00402500" w:rsidTr="006A5801">
        <w:trPr>
          <w:trHeight w:val="267"/>
        </w:trPr>
        <w:tc>
          <w:tcPr>
            <w:tcW w:w="1701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>
              <w:rPr>
                <w:rFonts w:eastAsia="Malgun Gothic" w:hint="eastAsia"/>
                <w:szCs w:val="22"/>
                <w:lang w:eastAsia="zh-CN"/>
              </w:rPr>
              <w:lastRenderedPageBreak/>
              <w:t>PCM</w:t>
            </w:r>
          </w:p>
        </w:tc>
        <w:tc>
          <w:tcPr>
            <w:tcW w:w="1559" w:type="dxa"/>
          </w:tcPr>
          <w:p w:rsidR="00017F3D" w:rsidRPr="00402500" w:rsidRDefault="00017F3D" w:rsidP="006A5801">
            <w:pPr>
              <w:jc w:val="both"/>
              <w:rPr>
                <w:rFonts w:eastAsia="Malgun Gothic"/>
                <w:szCs w:val="22"/>
                <w:lang w:eastAsia="zh-CN"/>
              </w:rPr>
            </w:pPr>
            <w:r>
              <w:rPr>
                <w:rFonts w:eastAsia="Malgun Gothic" w:hint="eastAsia"/>
                <w:szCs w:val="22"/>
                <w:lang w:eastAsia="zh-CN"/>
              </w:rPr>
              <w:t>PART_2Nx2N</w:t>
            </w:r>
          </w:p>
        </w:tc>
        <w:tc>
          <w:tcPr>
            <w:tcW w:w="2126" w:type="dxa"/>
          </w:tcPr>
          <w:p w:rsidR="00017F3D" w:rsidRPr="00550DDE" w:rsidRDefault="00017F3D" w:rsidP="006A5801">
            <w:pPr>
              <w:jc w:val="both"/>
              <w:rPr>
                <w:rFonts w:eastAsia="Malgun Gothic"/>
                <w:szCs w:val="22"/>
                <w:highlight w:val="yellow"/>
                <w:lang w:eastAsia="zh-CN"/>
              </w:rPr>
            </w:pPr>
            <w:r w:rsidRPr="00550DDE">
              <w:rPr>
                <w:rFonts w:eastAsia="Malgun Gothic" w:hint="eastAsia"/>
                <w:szCs w:val="22"/>
                <w:highlight w:val="yellow"/>
                <w:lang w:eastAsia="zh-CN"/>
              </w:rPr>
              <w:t>disabled</w:t>
            </w:r>
          </w:p>
        </w:tc>
        <w:tc>
          <w:tcPr>
            <w:tcW w:w="2694" w:type="dxa"/>
          </w:tcPr>
          <w:p w:rsidR="00017F3D" w:rsidRPr="00550DDE" w:rsidRDefault="00C27CD0" w:rsidP="006A5801">
            <w:pPr>
              <w:jc w:val="both"/>
              <w:rPr>
                <w:rFonts w:eastAsia="Malgun Gothic"/>
                <w:szCs w:val="22"/>
                <w:highlight w:val="yellow"/>
                <w:lang w:eastAsia="zh-CN"/>
              </w:rPr>
            </w:pPr>
            <w:r w:rsidRPr="00550DDE">
              <w:rPr>
                <w:rFonts w:eastAsia="Malgun Gothic"/>
                <w:szCs w:val="22"/>
                <w:highlight w:val="yellow"/>
                <w:lang w:eastAsia="zh-CN"/>
              </w:rPr>
              <w:t>D</w:t>
            </w:r>
            <w:r w:rsidR="00017F3D" w:rsidRPr="00550DDE">
              <w:rPr>
                <w:rFonts w:eastAsia="Malgun Gothic" w:hint="eastAsia"/>
                <w:szCs w:val="22"/>
                <w:highlight w:val="yellow"/>
                <w:lang w:eastAsia="zh-CN"/>
              </w:rPr>
              <w:t>isabled</w:t>
            </w:r>
          </w:p>
        </w:tc>
      </w:tr>
    </w:tbl>
    <w:p w:rsidR="006A5801" w:rsidRDefault="0098576B" w:rsidP="00012466">
      <w:pPr>
        <w:ind w:firstLineChars="100" w:firstLine="220"/>
        <w:jc w:val="both"/>
        <w:rPr>
          <w:lang w:eastAsia="zh-CN"/>
        </w:rPr>
      </w:pPr>
      <w:r>
        <w:rPr>
          <w:rFonts w:hint="eastAsia"/>
          <w:lang w:eastAsia="zh-CN"/>
        </w:rPr>
        <w:t xml:space="preserve">Thirdly, </w:t>
      </w:r>
      <w:r w:rsidR="00012466">
        <w:rPr>
          <w:rFonts w:hint="eastAsia"/>
        </w:rPr>
        <w:t>31</w:t>
      </w:r>
      <w:r w:rsidR="00012466">
        <w:rPr>
          <w:rFonts w:hint="eastAsia"/>
          <w:lang w:eastAsia="zh-CN"/>
        </w:rPr>
        <w:t xml:space="preserve"> </w:t>
      </w:r>
      <w:r w:rsidR="00012466" w:rsidRPr="000A5B32">
        <w:rPr>
          <w:rFonts w:hint="eastAsia"/>
        </w:rPr>
        <w:t>codeword</w:t>
      </w:r>
      <w:r w:rsidR="00012466"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d</w:t>
      </w:r>
      <w:r w:rsidR="00E23BE5" w:rsidRPr="000A5B32">
        <w:t>epend</w:t>
      </w:r>
      <w:r>
        <w:rPr>
          <w:rFonts w:hint="eastAsia"/>
          <w:lang w:eastAsia="zh-CN"/>
        </w:rPr>
        <w:t>ing</w:t>
      </w:r>
      <w:r w:rsidR="00E23BE5" w:rsidRPr="000A5B32">
        <w:t xml:space="preserve"> on distribution of each </w:t>
      </w:r>
      <w:r w:rsidR="006F741F">
        <w:rPr>
          <w:rFonts w:eastAsia="SimSun" w:hint="eastAsia"/>
          <w:lang w:eastAsia="zh-CN"/>
        </w:rPr>
        <w:t>coding type</w:t>
      </w:r>
      <w:r w:rsidR="007A7DD0">
        <w:rPr>
          <w:rFonts w:eastAsia="SimSun" w:hint="eastAsia"/>
          <w:lang w:eastAsia="zh-CN"/>
        </w:rPr>
        <w:t>s</w:t>
      </w:r>
      <w:r w:rsidR="006A5801">
        <w:rPr>
          <w:rFonts w:eastAsia="SimSun" w:hint="eastAsia"/>
          <w:lang w:eastAsia="zh-CN"/>
        </w:rPr>
        <w:t xml:space="preserve"> </w:t>
      </w:r>
      <w:r w:rsidR="00012466">
        <w:rPr>
          <w:rFonts w:eastAsia="SimSun" w:hint="eastAsia"/>
          <w:lang w:eastAsia="zh-CN"/>
        </w:rPr>
        <w:t>for</w:t>
      </w:r>
      <w:r w:rsidR="006A5801">
        <w:rPr>
          <w:rFonts w:eastAsia="SimSun" w:hint="eastAsia"/>
          <w:lang w:eastAsia="zh-CN"/>
        </w:rPr>
        <w:t xml:space="preserve"> </w:t>
      </w:r>
      <w:r w:rsidR="001A4913">
        <w:rPr>
          <w:rFonts w:eastAsia="SimSun"/>
          <w:lang w:eastAsia="zh-CN"/>
        </w:rPr>
        <w:t>“</w:t>
      </w:r>
      <w:proofErr w:type="spellStart"/>
      <w:r w:rsidR="006A5801">
        <w:rPr>
          <w:rFonts w:eastAsia="SimSun" w:hint="eastAsia"/>
          <w:lang w:eastAsia="zh-CN"/>
        </w:rPr>
        <w:t>split_mode</w:t>
      </w:r>
      <w:proofErr w:type="spellEnd"/>
      <w:r w:rsidR="001A4913">
        <w:rPr>
          <w:rFonts w:eastAsia="SimSun"/>
          <w:lang w:eastAsia="zh-CN"/>
        </w:rPr>
        <w:t>”</w:t>
      </w:r>
      <w:r w:rsidR="00E23BE5" w:rsidRPr="000A5B32">
        <w:t xml:space="preserve"> </w:t>
      </w:r>
      <w:r w:rsidR="00012466">
        <w:t>were</w:t>
      </w:r>
      <w:r w:rsidR="006A5801">
        <w:rPr>
          <w:rFonts w:hint="eastAsia"/>
          <w:lang w:eastAsia="zh-CN"/>
        </w:rPr>
        <w:t xml:space="preserve"> </w:t>
      </w:r>
      <w:r w:rsidR="00E23BE5" w:rsidRPr="000A5B32">
        <w:t>defined</w:t>
      </w:r>
      <w:r w:rsidR="006A5801">
        <w:rPr>
          <w:rFonts w:hint="eastAsia"/>
          <w:lang w:eastAsia="zh-CN"/>
        </w:rPr>
        <w:t xml:space="preserve"> </w:t>
      </w:r>
      <w:r w:rsidR="00E23BE5" w:rsidRPr="000A5B32">
        <w:t>and</w:t>
      </w:r>
      <w:r w:rsidR="00012466">
        <w:rPr>
          <w:rFonts w:hint="eastAsia"/>
          <w:lang w:eastAsia="zh-CN"/>
        </w:rPr>
        <w:t xml:space="preserve"> </w:t>
      </w:r>
      <w:r w:rsidR="00012466" w:rsidRPr="000A5B32">
        <w:t>explicit</w:t>
      </w:r>
      <w:r w:rsidR="00012466">
        <w:rPr>
          <w:rFonts w:hint="eastAsia"/>
          <w:lang w:eastAsia="zh-CN"/>
        </w:rPr>
        <w:t>ly</w:t>
      </w:r>
      <w:r w:rsidR="00E23BE5" w:rsidRPr="000A5B32">
        <w:t xml:space="preserve"> signaled</w:t>
      </w:r>
      <w:r w:rsidR="00E23BE5" w:rsidRPr="000A5B32">
        <w:rPr>
          <w:rFonts w:hint="eastAsia"/>
        </w:rPr>
        <w:t xml:space="preserve"> per slice</w:t>
      </w:r>
      <w:r w:rsidR="006A5801">
        <w:rPr>
          <w:rFonts w:hint="eastAsia"/>
          <w:lang w:eastAsia="zh-CN"/>
        </w:rPr>
        <w:t>.</w:t>
      </w:r>
      <w:r w:rsidR="0083478F">
        <w:rPr>
          <w:rFonts w:hint="eastAsia"/>
          <w:lang w:eastAsia="zh-CN"/>
        </w:rPr>
        <w:t xml:space="preserve"> </w:t>
      </w:r>
      <w:r w:rsidR="00E47342">
        <w:rPr>
          <w:rFonts w:hint="eastAsia"/>
          <w:lang w:eastAsia="zh-CN"/>
        </w:rPr>
        <w:t xml:space="preserve">For each codeword, it represented the coding order of unary flags in </w:t>
      </w:r>
      <w:r w:rsidR="00861B7B">
        <w:rPr>
          <w:lang w:eastAsia="zh-CN"/>
        </w:rPr>
        <w:t>“</w:t>
      </w:r>
      <w:proofErr w:type="spellStart"/>
      <w:r w:rsidR="00E47342">
        <w:rPr>
          <w:rFonts w:hint="eastAsia"/>
          <w:lang w:eastAsia="zh-CN"/>
        </w:rPr>
        <w:t>split_mode</w:t>
      </w:r>
      <w:proofErr w:type="spellEnd"/>
      <w:r w:rsidR="00861B7B">
        <w:rPr>
          <w:lang w:eastAsia="zh-CN"/>
        </w:rPr>
        <w:t>”</w:t>
      </w:r>
      <w:r w:rsidR="00E47342">
        <w:rPr>
          <w:rFonts w:hint="eastAsia"/>
          <w:lang w:eastAsia="zh-CN"/>
        </w:rPr>
        <w:t>. And, the codeword was highly context dependent and b</w:t>
      </w:r>
      <w:r w:rsidR="00E47342">
        <w:rPr>
          <w:lang w:eastAsia="zh-CN"/>
        </w:rPr>
        <w:t>asically</w:t>
      </w:r>
      <w:r w:rsidR="00E47342">
        <w:rPr>
          <w:rFonts w:hint="eastAsia"/>
          <w:lang w:eastAsia="zh-CN"/>
        </w:rPr>
        <w:t xml:space="preserve"> slice adaptive. </w:t>
      </w:r>
      <w:r w:rsidR="0083478F">
        <w:rPr>
          <w:rFonts w:hint="eastAsia"/>
          <w:lang w:eastAsia="zh-CN"/>
        </w:rPr>
        <w:t xml:space="preserve">Please refer to below </w:t>
      </w:r>
      <w:proofErr w:type="spellStart"/>
      <w:r w:rsidR="0083478F">
        <w:rPr>
          <w:lang w:eastAsia="zh-CN"/>
        </w:rPr>
        <w:t>g_auiCtxDepthInterSplitMode</w:t>
      </w:r>
      <w:proofErr w:type="spellEnd"/>
      <w:r w:rsidR="0083478F">
        <w:rPr>
          <w:rFonts w:hint="eastAsia"/>
          <w:lang w:eastAsia="zh-CN"/>
        </w:rPr>
        <w:t xml:space="preserve"> for </w:t>
      </w:r>
      <w:r w:rsidR="00012466">
        <w:rPr>
          <w:rFonts w:hint="eastAsia"/>
          <w:lang w:eastAsia="zh-CN"/>
        </w:rPr>
        <w:t xml:space="preserve">detailed codeword </w:t>
      </w:r>
      <w:r w:rsidR="005E2D9B">
        <w:rPr>
          <w:rFonts w:hint="eastAsia"/>
          <w:lang w:eastAsia="zh-CN"/>
        </w:rPr>
        <w:t>information and</w:t>
      </w:r>
      <w:r w:rsidR="00325F68">
        <w:rPr>
          <w:rFonts w:hint="eastAsia"/>
          <w:lang w:eastAsia="zh-CN"/>
        </w:rPr>
        <w:t xml:space="preserve"> </w:t>
      </w:r>
      <w:r w:rsidR="005E2D9B">
        <w:rPr>
          <w:rFonts w:hint="eastAsia"/>
          <w:lang w:eastAsia="zh-CN"/>
        </w:rPr>
        <w:t>t</w:t>
      </w:r>
      <w:r w:rsidR="00EB3502">
        <w:rPr>
          <w:rFonts w:hint="eastAsia"/>
          <w:lang w:eastAsia="zh-CN"/>
        </w:rPr>
        <w:t>his p</w:t>
      </w:r>
      <w:r w:rsidR="00EB3502">
        <w:rPr>
          <w:lang w:eastAsia="zh-CN"/>
        </w:rPr>
        <w:t>redefined</w:t>
      </w:r>
      <w:r w:rsidR="00EB3502">
        <w:rPr>
          <w:rFonts w:hint="eastAsia"/>
          <w:lang w:eastAsia="zh-CN"/>
        </w:rPr>
        <w:t xml:space="preserve"> codeword table should be maintained in both</w:t>
      </w:r>
      <w:r w:rsidR="005E2D9B">
        <w:rPr>
          <w:rFonts w:hint="eastAsia"/>
          <w:lang w:eastAsia="zh-CN"/>
        </w:rPr>
        <w:t xml:space="preserve"> encoder and decoder.</w:t>
      </w:r>
    </w:p>
    <w:p w:rsidR="00C60C0D" w:rsidRPr="00C60C0D" w:rsidRDefault="00C60C0D" w:rsidP="00C60C0D">
      <w:pPr>
        <w:jc w:val="both"/>
        <w:rPr>
          <w:sz w:val="16"/>
          <w:szCs w:val="16"/>
          <w:lang w:eastAsia="zh-CN"/>
        </w:rPr>
      </w:pPr>
      <w:r w:rsidRPr="00C60C0D">
        <w:rPr>
          <w:sz w:val="16"/>
          <w:szCs w:val="16"/>
          <w:lang w:eastAsia="zh-CN"/>
        </w:rPr>
        <w:t>#define</w:t>
      </w:r>
      <w:r w:rsidRPr="00C60C0D">
        <w:rPr>
          <w:rFonts w:hint="eastAsia"/>
          <w:sz w:val="16"/>
          <w:szCs w:val="16"/>
          <w:lang w:eastAsia="zh-CN"/>
        </w:rPr>
        <w:t xml:space="preserve"> </w:t>
      </w:r>
      <w:r w:rsidRPr="00C60C0D">
        <w:rPr>
          <w:sz w:val="16"/>
          <w:szCs w:val="16"/>
          <w:lang w:eastAsia="zh-CN"/>
        </w:rPr>
        <w:t>ENCTYPE(</w:t>
      </w:r>
      <w:proofErr w:type="spellStart"/>
      <w:r w:rsidRPr="00C60C0D">
        <w:rPr>
          <w:sz w:val="16"/>
          <w:szCs w:val="16"/>
          <w:lang w:eastAsia="zh-CN"/>
        </w:rPr>
        <w:t>a,b,c,d,e,f,g,h</w:t>
      </w:r>
      <w:proofErr w:type="spellEnd"/>
      <w:r w:rsidRPr="00C60C0D">
        <w:rPr>
          <w:sz w:val="16"/>
          <w:szCs w:val="16"/>
          <w:lang w:eastAsia="zh-CN"/>
        </w:rPr>
        <w:t>) (((h)&lt;&lt;21)+((g)&lt;&lt;18)+((f)&lt;&lt;15)+((e)&lt;&lt;12)+((d)&lt;&lt;9)+((c)&lt;&lt;6)+ ((b)&lt;&lt;3)+((a)&lt;&lt;0))</w:t>
      </w:r>
    </w:p>
    <w:p w:rsidR="00C60C0D" w:rsidRPr="00C60C0D" w:rsidRDefault="00C60C0D" w:rsidP="00C60C0D">
      <w:pPr>
        <w:jc w:val="both"/>
        <w:rPr>
          <w:sz w:val="16"/>
          <w:szCs w:val="16"/>
          <w:lang w:eastAsia="zh-CN"/>
        </w:rPr>
      </w:pPr>
      <w:r w:rsidRPr="00C60C0D">
        <w:rPr>
          <w:sz w:val="16"/>
          <w:szCs w:val="16"/>
          <w:lang w:eastAsia="zh-CN"/>
        </w:rPr>
        <w:t>#define CODEWORD_LEN                31</w:t>
      </w:r>
    </w:p>
    <w:p w:rsidR="0083478F" w:rsidRPr="00C60C0D" w:rsidRDefault="0083478F" w:rsidP="0083478F">
      <w:pPr>
        <w:jc w:val="both"/>
        <w:rPr>
          <w:sz w:val="16"/>
          <w:szCs w:val="16"/>
          <w:lang w:eastAsia="zh-CN"/>
        </w:rPr>
      </w:pPr>
      <w:r w:rsidRPr="00C60C0D">
        <w:rPr>
          <w:rFonts w:hint="eastAsia"/>
          <w:sz w:val="16"/>
          <w:szCs w:val="16"/>
          <w:lang w:eastAsia="zh-CN"/>
        </w:rPr>
        <w:t>Const</w:t>
      </w:r>
      <w:r w:rsidR="006A5801" w:rsidRPr="00C60C0D">
        <w:rPr>
          <w:sz w:val="16"/>
          <w:szCs w:val="16"/>
          <w:lang w:eastAsia="zh-CN"/>
        </w:rPr>
        <w:t xml:space="preserve"> </w:t>
      </w:r>
      <w:proofErr w:type="spellStart"/>
      <w:r w:rsidR="006A5801" w:rsidRPr="00C60C0D">
        <w:rPr>
          <w:sz w:val="16"/>
          <w:szCs w:val="16"/>
          <w:lang w:eastAsia="zh-CN"/>
        </w:rPr>
        <w:t>UInt</w:t>
      </w:r>
      <w:proofErr w:type="spellEnd"/>
      <w:r w:rsidR="006A5801" w:rsidRPr="00C60C0D">
        <w:rPr>
          <w:sz w:val="16"/>
          <w:szCs w:val="16"/>
          <w:lang w:eastAsia="zh-CN"/>
        </w:rPr>
        <w:t xml:space="preserve"> </w:t>
      </w:r>
      <w:proofErr w:type="spellStart"/>
      <w:r w:rsidR="006A5801" w:rsidRPr="00C60C0D">
        <w:rPr>
          <w:sz w:val="16"/>
          <w:szCs w:val="16"/>
          <w:lang w:eastAsia="zh-CN"/>
        </w:rPr>
        <w:t>g_</w:t>
      </w:r>
      <w:proofErr w:type="gramStart"/>
      <w:r w:rsidR="006A5801" w:rsidRPr="00C60C0D">
        <w:rPr>
          <w:sz w:val="16"/>
          <w:szCs w:val="16"/>
          <w:lang w:eastAsia="zh-CN"/>
        </w:rPr>
        <w:t>auiCtxDepthInterSplitMode</w:t>
      </w:r>
      <w:proofErr w:type="spellEnd"/>
      <w:r w:rsidR="006A5801" w:rsidRPr="00C60C0D">
        <w:rPr>
          <w:sz w:val="16"/>
          <w:szCs w:val="16"/>
          <w:lang w:eastAsia="zh-CN"/>
        </w:rPr>
        <w:t>[</w:t>
      </w:r>
      <w:proofErr w:type="gramEnd"/>
      <w:r w:rsidR="006A5801" w:rsidRPr="00C60C0D">
        <w:rPr>
          <w:sz w:val="16"/>
          <w:szCs w:val="16"/>
          <w:lang w:eastAsia="zh-CN"/>
        </w:rPr>
        <w:t>4][CODEWORD_LEN] = {</w:t>
      </w:r>
    </w:p>
    <w:p w:rsidR="00BD017F" w:rsidRDefault="006A5801" w:rsidP="0083478F">
      <w:pPr>
        <w:jc w:val="both"/>
        <w:rPr>
          <w:sz w:val="16"/>
          <w:szCs w:val="16"/>
          <w:lang w:eastAsia="zh-CN"/>
        </w:rPr>
      </w:pPr>
      <w:r w:rsidRPr="00C60C0D">
        <w:rPr>
          <w:sz w:val="16"/>
          <w:szCs w:val="16"/>
          <w:lang w:eastAsia="zh-CN"/>
        </w:rPr>
        <w:t>{ENCTYPE(0,6,7,1,4,5,3,2),ENCTYPE(0,6,1,7,4,3,2,5),ENCTYPE(0,6,5,7,1,2,4,3),ENCTYPE(6,0,7,5,1,2,4,3),ENCTYPE(0,6,7,4,1,5,3,2),ENCTYPE(0,6,4,7,1,3,5,2),ENCTYPE(0,6,7,5,1,4,3,2),ENCTYPE(0,6,1,4,7,3,2,5),ENCTYPE(6,7,0,5,1,2,4,3),ENCTYPE(0,6,4,1,7,3,5,2),ENCTYPE(0,5,6,1,7,4,3,2),ENCTYPE(0,1,6,2,7,3,4,5),ENCTYPE(5,6,0,7,2,1,3,4),ENCTYPE(7,6,5,0,1,2,4,3),ENCTYPE(6,5,0,7,1,2,4,3),ENCTYPE(6,5,7,0,1,3,4,2),ENCTYPE(6,7,5,1,4,3,2,0),ENCTYPE(6,1,0,7,5,2,3,4),ENCTYPE(7,5,6,0,1,2,4,3),ENCTYPE(7,0,6,5,1,2,4,3),ENCTYPE(5,0,6,7,2,1,3,4),ENCTYPE(5,2,6,7,0,1,3,4),ENCTYPE(5,7,6,0,2,1,3,4),ENCTYPE(2,5,6,0,1,7,3,4),ENCTYPE(1,5,6,0,7,2,3,4),ENCTYPE(0,2,6,1,5,7,3,4),ENCTYPE(0,3,6,1,5,7,4,2),ENCTYPE(0,4,6,1,5,7,3,2),ENCTYPE(0,7,6,1,5,4,3,2),ENCTYPE(0,6,2,7,1,4,3,5),ENCTYPE(0,6,3,7,1,4,2,5)},</w:t>
      </w:r>
    </w:p>
    <w:p w:rsidR="00BD017F" w:rsidRDefault="006A5801" w:rsidP="0083478F">
      <w:pPr>
        <w:jc w:val="both"/>
        <w:rPr>
          <w:sz w:val="16"/>
          <w:szCs w:val="16"/>
          <w:lang w:eastAsia="zh-CN"/>
        </w:rPr>
      </w:pPr>
      <w:r w:rsidRPr="00C60C0D">
        <w:rPr>
          <w:sz w:val="16"/>
          <w:szCs w:val="16"/>
          <w:lang w:eastAsia="zh-CN"/>
        </w:rPr>
        <w:t>{ENCTYPE(6,0,7,1,4,3,5,2),ENCTYPE(6,7,0,4,1,5,3,2),ENCTYPE(0,6,1,7,4,3,5,2),ENCTYPE(6,0,1,7,4,3,2,5),ENCTYPE(6,2,7,5,0,1,4,3),ENCTYPE(6,5,7,2,0,1,4,3),ENCTYPE(6,0,4,7,1,5,2,3),ENCTYPE(6,7,5,0,2,4,1,3),ENCTYPE(2,6,0,1,5,7,3,4),ENCTYPE(6,7,2,0,5,4,1,3),ENCTYPE(6,7,4,0,5,2,1,3),ENCTYPE(6,2,5,7,0,1,4,3),ENCTYPE(0,1,6,4,3,7,2,5),ENCTYPE(0,6,7,1,4,3,5,2),ENCTYPE(6,0,5,7,1,4,2,3),ENCTYPE(1,0,6,4,3,2,5,7),ENCTYPE(2,0,6,1,5,7,3,4),ENCTYPE(0,6,4,1,7,3,5,2),ENCTYPE(0,2,6,1,4,3,7,5),ENCTYPE(0,3,6,1,4,2,7,5),ENCTYPE(0,4,6,1,3,7,2,5),ENCTYPE(0,7,6,1,4,3,2,5),ENCTYPE(6,1,0,7,2,5,4,3),ENCTYPE(6,4,1,0,7,2,5,3),ENCTYPE(6,7,1,0,5,2,4,3),ENCTYPE(6,7,3,1,0,5,2,4),ENCTYPE(6,0,2,7,1,4,5,3),ENCTYPE(6,2,1,7,5,0,4,3),ENCTYPE(6,2,0,7,5,1,4,3),ENCTYPE(6,5,0,7,2,1,</w:t>
      </w:r>
      <w:r w:rsidR="00BD017F">
        <w:rPr>
          <w:sz w:val="16"/>
          <w:szCs w:val="16"/>
          <w:lang w:eastAsia="zh-CN"/>
        </w:rPr>
        <w:t>4,3),ENCTYPE(6,5,2,7,0,1,4,3)},</w:t>
      </w:r>
    </w:p>
    <w:p w:rsidR="00BD017F" w:rsidRDefault="006A5801" w:rsidP="0083478F">
      <w:pPr>
        <w:jc w:val="both"/>
        <w:rPr>
          <w:sz w:val="16"/>
          <w:szCs w:val="16"/>
          <w:lang w:eastAsia="zh-CN"/>
        </w:rPr>
      </w:pPr>
      <w:r w:rsidRPr="00C60C0D">
        <w:rPr>
          <w:sz w:val="16"/>
          <w:szCs w:val="16"/>
          <w:lang w:eastAsia="zh-CN"/>
        </w:rPr>
        <w:t>{ENCTYPE(0,1,4,2,3,5,6,7),ENCTYPE(0,5,1,4,2,3,6,7),ENCTYPE(0,4,1,3,5,2,6,7),ENCTYPE(0,1,2,4,3,5,6,7),ENCTYPE(5,0,1,4,2,3,6,7),ENCTYPE(0,4,3,1,5,2,6,7),ENCTYPE(0,5,4,1,2,3,6,7),ENCTYPE(0,5,2,1,4,3,6,7),ENCTYPE(0,2,1,5,6,4,3,7),ENCTYPE(0,1,3,4,2,5,6,7),ENCTYPE(0,1,5,4,2,3,6,7),ENCTYPE(0,2,5,1,6,4,3,7),ENCTYPE(0,4,5,1,3,2,6,7),ENCTYPE(0,3,4,1,5,2,6,7),ENCTYPE(5,1,0,4,3,2,6,7),ENCTYPE(5,0,4,1,2,3,6,7),ENCTYPE(0,6,1,5,4,2,3,7),ENCTYPE(0,3,1,4,5,2,6,7),ENCTYPE(0,3,5,4,1,2,6,7),ENCTYPE(0,2,4,1,5,6,3,7),ENCTYPE(0,2,6,1,5,4,3,7),ENCTYPE(0,4,2,1,3,5,6,7),ENCTYPE(1,5,4,0,2,3,6,7),ENCTYPE(2,0,6,5,1,4,3,7),ENCTYPE(4,0,1,5,3,2,6,7),ENCTYPE(0,5,3,1,4,2,6,7),ENCTYPE(5,2,0,1,4,3,6,7),ENCTYPE(5,3,0,1,4,2,6,7),ENCTYPE(5,4,0,1,3,2,6,7),ENCTYPE(5,6,0,1,4,2,</w:t>
      </w:r>
      <w:r w:rsidR="00BD017F">
        <w:rPr>
          <w:sz w:val="16"/>
          <w:szCs w:val="16"/>
          <w:lang w:eastAsia="zh-CN"/>
        </w:rPr>
        <w:t>3,7),ENCTYPE(5,0,2,1,4,6,3,7)},</w:t>
      </w:r>
    </w:p>
    <w:p w:rsidR="00BD017F" w:rsidRDefault="006A5801" w:rsidP="0083478F">
      <w:pPr>
        <w:jc w:val="both"/>
        <w:rPr>
          <w:sz w:val="16"/>
          <w:szCs w:val="16"/>
          <w:lang w:eastAsia="zh-CN"/>
        </w:rPr>
      </w:pPr>
      <w:r w:rsidRPr="00C60C0D">
        <w:rPr>
          <w:sz w:val="16"/>
          <w:szCs w:val="16"/>
          <w:lang w:eastAsia="zh-CN"/>
        </w:rPr>
        <w:t>{ENCTYPE(2,6,0,5,1,4,3,7),ENCTYPE(0,1,2,4,3,5,6,7),ENCTYPE(2,0,6,5,1,4,3,7),ENCTYPE(0,2,1,4,3,5,6,7),ENCTYPE(2,5,6,0,1,4,3,7),ENCTYPE(5,2,0,1,4,6,3,7),ENCTYPE(6,2,5,1,4,0,3,7),ENCTYPE(2,1,6,0,5,4,3,7),ENCTYPE(1,0,2,4,6,5,3,7),ENCTYPE(0,4,1,2,3,5,6,7),ENCTYPE(5,0,2,1,4,6,3,7),ENCTYPE(1,2,0,4,6,5,3,7),ENCTYPE(3,0,4,1,5,2,6,7),ENCTYPE(0,3,1,2,4,5,6,7),ENCTYPE(4,0,1,3,5,6,2,7),ENCTYPE(0,6,1,2,4,5,3,7),ENCTYPE(0,5,1,2,4,3,6,7),ENCTYPE(1,4,0,2,6,5,3,7),ENCTYPE(1,5,0,2,4,6,3,7),ENCTYPE(1,6,0,2,4,5,3,7),ENCTYPE(3,4,0,1,5,2,6,7),ENCTYPE(4,1,0,3,5,6,2,7),ENCTYPE(4,3,0,1,5,6,2,7),ENCTYPE(4,5,0,1,3,6,2,7),ENCTYPE(5,1,2,0,4,6,3,7),ENCTYPE(5,3,2,0,1,4,6,7),ENCTYPE(5,4,2,0,1,6,3,7),ENCTYPE(5,6,2,0,1,4,3,7),ENCTYPE(6,1,2,5,4,0,3,7),ENCTYPE(6,4,2,5,1,0</w:t>
      </w:r>
      <w:r w:rsidR="0083478F" w:rsidRPr="00C60C0D">
        <w:rPr>
          <w:sz w:val="16"/>
          <w:szCs w:val="16"/>
          <w:lang w:eastAsia="zh-CN"/>
        </w:rPr>
        <w:t>,3,7),ENCTYPE(6,5,2,1,4,0,3,7)}</w:t>
      </w:r>
    </w:p>
    <w:p w:rsidR="006A5801" w:rsidRPr="00BD017F" w:rsidRDefault="006A5801" w:rsidP="0083478F">
      <w:pPr>
        <w:jc w:val="both"/>
        <w:rPr>
          <w:sz w:val="16"/>
          <w:szCs w:val="16"/>
          <w:lang w:eastAsia="zh-CN"/>
        </w:rPr>
      </w:pPr>
      <w:r w:rsidRPr="00C60C0D">
        <w:rPr>
          <w:sz w:val="16"/>
          <w:szCs w:val="16"/>
          <w:lang w:eastAsia="zh-CN"/>
        </w:rPr>
        <w:t>};</w:t>
      </w:r>
    </w:p>
    <w:p w:rsidR="001576CC" w:rsidRDefault="007A7DD0" w:rsidP="00BC7FB6">
      <w:pPr>
        <w:ind w:firstLineChars="100" w:firstLine="220"/>
        <w:jc w:val="both"/>
        <w:rPr>
          <w:lang w:eastAsia="zh-CN"/>
        </w:rPr>
      </w:pPr>
      <w:r>
        <w:rPr>
          <w:rFonts w:hint="eastAsia"/>
          <w:lang w:eastAsia="zh-CN"/>
        </w:rPr>
        <w:t xml:space="preserve">In each inter slice, when the first time </w:t>
      </w:r>
      <w:r w:rsidR="008A6ED9">
        <w:rPr>
          <w:rFonts w:hint="eastAsia"/>
          <w:lang w:eastAsia="zh-CN"/>
        </w:rPr>
        <w:t>it has</w:t>
      </w:r>
      <w:r>
        <w:rPr>
          <w:rFonts w:hint="eastAsia"/>
          <w:lang w:eastAsia="zh-CN"/>
        </w:rPr>
        <w:t xml:space="preserve"> </w:t>
      </w:r>
      <w:r w:rsidR="005F1203">
        <w:rPr>
          <w:rFonts w:hint="eastAsia"/>
          <w:lang w:eastAsia="zh-CN"/>
        </w:rPr>
        <w:t xml:space="preserve">one </w:t>
      </w:r>
      <w:r w:rsidR="006C0B2A">
        <w:rPr>
          <w:rFonts w:hint="eastAsia"/>
          <w:lang w:eastAsia="zh-CN"/>
        </w:rPr>
        <w:t xml:space="preserve">of </w:t>
      </w:r>
      <w:r w:rsidR="002A3041">
        <w:rPr>
          <w:lang w:eastAsia="zh-CN"/>
        </w:rPr>
        <w:t xml:space="preserve">the </w:t>
      </w:r>
      <w:r w:rsidR="006C0B2A">
        <w:rPr>
          <w:rFonts w:hint="eastAsia"/>
          <w:lang w:eastAsia="zh-CN"/>
        </w:rPr>
        <w:t xml:space="preserve">four </w:t>
      </w:r>
      <w:r w:rsidR="008A6ED9">
        <w:rPr>
          <w:rFonts w:hint="eastAsia"/>
          <w:lang w:eastAsia="zh-CN"/>
        </w:rPr>
        <w:t>coding type</w:t>
      </w:r>
      <w:r w:rsidR="006C0B2A">
        <w:rPr>
          <w:rFonts w:hint="eastAsia"/>
          <w:lang w:eastAsia="zh-CN"/>
        </w:rPr>
        <w:t>s</w:t>
      </w:r>
      <w:r w:rsidR="005F1203">
        <w:rPr>
          <w:rFonts w:hint="eastAsia"/>
          <w:lang w:eastAsia="zh-CN"/>
        </w:rPr>
        <w:t xml:space="preserve"> (</w:t>
      </w:r>
      <w:proofErr w:type="spellStart"/>
      <w:r w:rsidR="005F1203" w:rsidRPr="005F1203">
        <w:rPr>
          <w:lang w:eastAsia="zh-CN"/>
        </w:rPr>
        <w:t>bFirstCodingTypeInSlice</w:t>
      </w:r>
      <w:proofErr w:type="spellEnd"/>
      <w:r w:rsidR="005F1203">
        <w:rPr>
          <w:rFonts w:hint="eastAsia"/>
          <w:lang w:eastAsia="zh-CN"/>
        </w:rPr>
        <w:t>)</w:t>
      </w:r>
      <w:r w:rsidR="00382C6E">
        <w:rPr>
          <w:rFonts w:hint="eastAsia"/>
          <w:lang w:eastAsia="zh-CN"/>
        </w:rPr>
        <w:t xml:space="preserve"> before</w:t>
      </w:r>
      <w:r w:rsidR="00390448">
        <w:rPr>
          <w:rFonts w:hint="eastAsia"/>
          <w:lang w:eastAsia="zh-CN"/>
        </w:rPr>
        <w:t xml:space="preserve"> coding </w:t>
      </w:r>
      <w:proofErr w:type="spellStart"/>
      <w:r w:rsidR="00390448">
        <w:rPr>
          <w:rFonts w:hint="eastAsia"/>
          <w:lang w:eastAsia="zh-CN"/>
        </w:rPr>
        <w:t>split_mode</w:t>
      </w:r>
      <w:proofErr w:type="spellEnd"/>
      <w:r w:rsidR="005F1203">
        <w:rPr>
          <w:rFonts w:hint="eastAsia"/>
          <w:lang w:eastAsia="zh-CN"/>
        </w:rPr>
        <w:t>.</w:t>
      </w:r>
      <w:r>
        <w:rPr>
          <w:rFonts w:hint="eastAsia"/>
          <w:lang w:eastAsia="zh-CN"/>
        </w:rPr>
        <w:t xml:space="preserve"> </w:t>
      </w:r>
      <w:r w:rsidR="005F1203">
        <w:rPr>
          <w:rFonts w:hint="eastAsia"/>
          <w:lang w:eastAsia="zh-CN"/>
        </w:rPr>
        <w:t>A</w:t>
      </w:r>
      <w:r w:rsidR="008A6ED9">
        <w:rPr>
          <w:rFonts w:hint="eastAsia"/>
          <w:lang w:eastAsia="zh-CN"/>
        </w:rPr>
        <w:t xml:space="preserve"> </w:t>
      </w:r>
      <w:proofErr w:type="spellStart"/>
      <w:r w:rsidR="006D4320">
        <w:rPr>
          <w:rFonts w:hint="eastAsia"/>
          <w:lang w:eastAsia="zh-CN"/>
        </w:rPr>
        <w:t>codeword_</w:t>
      </w:r>
      <w:r w:rsidR="008A6ED9">
        <w:rPr>
          <w:rFonts w:hint="eastAsia"/>
          <w:lang w:eastAsia="zh-CN"/>
        </w:rPr>
        <w:t>index</w:t>
      </w:r>
      <w:proofErr w:type="spellEnd"/>
      <w:r w:rsidR="008A6ED9">
        <w:rPr>
          <w:rFonts w:hint="eastAsia"/>
          <w:lang w:eastAsia="zh-CN"/>
        </w:rPr>
        <w:t xml:space="preserve"> </w:t>
      </w:r>
      <w:r w:rsidR="005F1203">
        <w:rPr>
          <w:rFonts w:hint="eastAsia"/>
          <w:lang w:eastAsia="zh-CN"/>
        </w:rPr>
        <w:t xml:space="preserve">which </w:t>
      </w:r>
      <w:r w:rsidR="008A6ED9">
        <w:rPr>
          <w:rFonts w:hint="eastAsia"/>
          <w:lang w:eastAsia="zh-CN"/>
        </w:rPr>
        <w:t>range</w:t>
      </w:r>
      <w:r w:rsidR="005F1203">
        <w:rPr>
          <w:rFonts w:hint="eastAsia"/>
          <w:lang w:eastAsia="zh-CN"/>
        </w:rPr>
        <w:t>d</w:t>
      </w:r>
      <w:r w:rsidR="008A6ED9">
        <w:rPr>
          <w:rFonts w:hint="eastAsia"/>
          <w:lang w:eastAsia="zh-CN"/>
        </w:rPr>
        <w:t xml:space="preserve"> from 0 to</w:t>
      </w:r>
      <w:r w:rsidR="008A6ED9" w:rsidRPr="008A6ED9">
        <w:rPr>
          <w:lang w:eastAsia="zh-CN"/>
        </w:rPr>
        <w:t xml:space="preserve"> CODEWORD_LEN</w:t>
      </w:r>
      <w:r w:rsidR="008A6ED9" w:rsidRPr="008A6ED9">
        <w:rPr>
          <w:rFonts w:hint="eastAsia"/>
          <w:lang w:eastAsia="zh-CN"/>
        </w:rPr>
        <w:t>-1</w:t>
      </w:r>
      <w:r w:rsidR="005F1203">
        <w:rPr>
          <w:rFonts w:hint="eastAsia"/>
          <w:lang w:eastAsia="zh-CN"/>
        </w:rPr>
        <w:t xml:space="preserve"> to represent</w:t>
      </w:r>
      <w:r w:rsidR="008A6ED9">
        <w:rPr>
          <w:rFonts w:hint="eastAsia"/>
          <w:lang w:eastAsia="zh-CN"/>
        </w:rPr>
        <w:t xml:space="preserve"> codeword for </w:t>
      </w:r>
      <w:r w:rsidR="006C0B2A">
        <w:rPr>
          <w:rFonts w:hint="eastAsia"/>
          <w:lang w:eastAsia="zh-CN"/>
        </w:rPr>
        <w:t>that</w:t>
      </w:r>
      <w:r w:rsidR="005F1203">
        <w:rPr>
          <w:rFonts w:hint="eastAsia"/>
          <w:lang w:eastAsia="zh-CN"/>
        </w:rPr>
        <w:t xml:space="preserve"> coding type</w:t>
      </w:r>
      <w:r w:rsidR="008A6ED9">
        <w:rPr>
          <w:rFonts w:hint="eastAsia"/>
          <w:lang w:eastAsia="zh-CN"/>
        </w:rPr>
        <w:t xml:space="preserve"> was signaled and transmitted </w:t>
      </w:r>
      <w:r w:rsidR="00CB2F64" w:rsidRPr="000A5B32">
        <w:rPr>
          <w:rFonts w:hint="eastAsia"/>
        </w:rPr>
        <w:t>using UVLC</w:t>
      </w:r>
      <w:r w:rsidR="00E23BE5" w:rsidRPr="000A5B32">
        <w:rPr>
          <w:rFonts w:hint="eastAsia"/>
        </w:rPr>
        <w:t>.</w:t>
      </w:r>
    </w:p>
    <w:p w:rsidR="00C27CD0" w:rsidRPr="00C27CD0" w:rsidRDefault="00BC7FB6" w:rsidP="00B90C8E">
      <w:pPr>
        <w:ind w:firstLineChars="100" w:firstLine="220"/>
        <w:jc w:val="both"/>
        <w:rPr>
          <w:lang w:eastAsia="zh-CN"/>
        </w:rPr>
      </w:pPr>
      <w:r>
        <w:rPr>
          <w:rFonts w:hint="eastAsia"/>
          <w:lang w:eastAsia="zh-CN"/>
        </w:rPr>
        <w:t>Since codeword was explicitly</w:t>
      </w:r>
      <w:r w:rsidR="003811B8" w:rsidRPr="000A5B32">
        <w:t xml:space="preserve"> </w:t>
      </w:r>
      <w:r>
        <w:rPr>
          <w:rFonts w:hint="eastAsia"/>
          <w:lang w:eastAsia="zh-CN"/>
        </w:rPr>
        <w:t>signaled and transmitted,</w:t>
      </w:r>
      <w:r w:rsidRPr="000A5B32">
        <w:t xml:space="preserve"> </w:t>
      </w:r>
      <w:r w:rsidR="003811B8" w:rsidRPr="000A5B32">
        <w:t>the decoder didn't need to gather statistics of previous slices</w:t>
      </w:r>
      <w:r>
        <w:rPr>
          <w:rFonts w:hint="eastAsia"/>
          <w:lang w:eastAsia="zh-CN"/>
        </w:rPr>
        <w:t xml:space="preserve"> like in JCTVC-F418</w:t>
      </w:r>
      <w:r w:rsidR="003811B8" w:rsidRPr="000A5B32">
        <w:rPr>
          <w:rFonts w:hint="eastAsia"/>
        </w:rPr>
        <w:t xml:space="preserve">. </w:t>
      </w:r>
      <w:r w:rsidR="00B90C8E">
        <w:rPr>
          <w:rFonts w:hint="eastAsia"/>
          <w:lang w:eastAsia="zh-CN"/>
        </w:rPr>
        <w:t xml:space="preserve">Thus there is no </w:t>
      </w:r>
      <w:r w:rsidR="00B90C8E">
        <w:rPr>
          <w:rFonts w:eastAsia="SimSun" w:hint="eastAsia"/>
          <w:lang w:eastAsia="zh-CN"/>
        </w:rPr>
        <w:t xml:space="preserve">parsing dependency problem </w:t>
      </w:r>
      <w:r w:rsidR="002A3041">
        <w:rPr>
          <w:rFonts w:eastAsia="SimSun"/>
          <w:lang w:eastAsia="zh-CN"/>
        </w:rPr>
        <w:t xml:space="preserve">between slices </w:t>
      </w:r>
      <w:r w:rsidR="00B90C8E">
        <w:rPr>
          <w:rFonts w:eastAsia="SimSun" w:hint="eastAsia"/>
          <w:lang w:eastAsia="zh-CN"/>
        </w:rPr>
        <w:t xml:space="preserve">anymore. </w:t>
      </w:r>
      <w:r w:rsidR="003811B8" w:rsidRPr="000A5B32">
        <w:rPr>
          <w:rFonts w:hint="eastAsia"/>
        </w:rPr>
        <w:t>But</w:t>
      </w:r>
      <w:r w:rsidR="005510CF" w:rsidRPr="000A5B32">
        <w:rPr>
          <w:rFonts w:hint="eastAsia"/>
        </w:rPr>
        <w:t xml:space="preserve"> such </w:t>
      </w:r>
      <w:r w:rsidR="003811B8" w:rsidRPr="000A5B32">
        <w:t>informati</w:t>
      </w:r>
      <w:r w:rsidR="00EE266C">
        <w:t xml:space="preserve">on </w:t>
      </w:r>
      <w:r w:rsidR="00EE266C">
        <w:rPr>
          <w:rFonts w:eastAsia="SimSun" w:hint="eastAsia"/>
          <w:lang w:eastAsia="zh-CN"/>
        </w:rPr>
        <w:t>wa</w:t>
      </w:r>
      <w:r w:rsidR="005510CF" w:rsidRPr="000A5B32">
        <w:t xml:space="preserve">s still helpful and </w:t>
      </w:r>
      <w:r w:rsidR="00B90C8E">
        <w:rPr>
          <w:rFonts w:hint="eastAsia"/>
          <w:lang w:eastAsia="zh-CN"/>
        </w:rPr>
        <w:t xml:space="preserve">could be </w:t>
      </w:r>
      <w:r w:rsidR="005510CF" w:rsidRPr="000A5B32">
        <w:t xml:space="preserve">used </w:t>
      </w:r>
      <w:r w:rsidR="00B90C8E" w:rsidRPr="000A5B32">
        <w:rPr>
          <w:rFonts w:hint="eastAsia"/>
        </w:rPr>
        <w:t xml:space="preserve">at encoder side </w:t>
      </w:r>
      <w:r w:rsidR="005510CF" w:rsidRPr="000A5B32">
        <w:rPr>
          <w:rFonts w:hint="eastAsia"/>
        </w:rPr>
        <w:t xml:space="preserve">in </w:t>
      </w:r>
      <w:r w:rsidR="005510CF" w:rsidRPr="000A5B32">
        <w:t>RDO progress</w:t>
      </w:r>
      <w:r>
        <w:rPr>
          <w:rFonts w:hint="eastAsia"/>
        </w:rPr>
        <w:t>.</w:t>
      </w:r>
      <w:r w:rsidR="00F22333">
        <w:rPr>
          <w:rFonts w:hint="eastAsia"/>
          <w:lang w:eastAsia="zh-CN"/>
        </w:rPr>
        <w:t xml:space="preserve"> </w:t>
      </w:r>
    </w:p>
    <w:p w:rsidR="00C27CD0" w:rsidRDefault="00D64A2D" w:rsidP="005E2066">
      <w:pPr>
        <w:jc w:val="both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  </w:t>
      </w:r>
      <w:r w:rsidR="00B90C8E">
        <w:rPr>
          <w:rFonts w:hint="eastAsia"/>
          <w:szCs w:val="22"/>
          <w:lang w:eastAsia="zh-CN"/>
        </w:rPr>
        <w:t xml:space="preserve">The fourth, </w:t>
      </w:r>
      <w:r w:rsidR="009B4E51">
        <w:rPr>
          <w:szCs w:val="22"/>
          <w:lang w:eastAsia="zh-CN"/>
        </w:rPr>
        <w:t xml:space="preserve">in addition to </w:t>
      </w:r>
      <w:r>
        <w:rPr>
          <w:rFonts w:eastAsia="SimSun" w:hint="eastAsia"/>
          <w:lang w:eastAsia="zh-CN"/>
        </w:rPr>
        <w:t xml:space="preserve">above </w:t>
      </w:r>
      <w:r w:rsidR="00B90C8E">
        <w:rPr>
          <w:rFonts w:hint="eastAsia"/>
          <w:lang w:eastAsia="zh-CN"/>
        </w:rPr>
        <w:t>context dependent and slice adaptive coding method</w:t>
      </w:r>
      <w:r>
        <w:rPr>
          <w:rFonts w:eastAsia="SimSun" w:hint="eastAsia"/>
          <w:lang w:eastAsia="zh-CN"/>
        </w:rPr>
        <w:t xml:space="preserve">, swapping adaption process in HM 4.0 was </w:t>
      </w:r>
      <w:r w:rsidR="00B90C8E">
        <w:rPr>
          <w:rFonts w:eastAsia="SimSun" w:hint="eastAsia"/>
          <w:lang w:eastAsia="zh-CN"/>
        </w:rPr>
        <w:t xml:space="preserve">also </w:t>
      </w:r>
      <w:r>
        <w:rPr>
          <w:rFonts w:eastAsia="SimSun" w:hint="eastAsia"/>
          <w:lang w:eastAsia="zh-CN"/>
        </w:rPr>
        <w:t>incorporated as complementary part to explicit codeword signal</w:t>
      </w:r>
      <w:r w:rsidR="004C60B8">
        <w:rPr>
          <w:rFonts w:eastAsia="SimSun" w:hint="eastAsia"/>
          <w:lang w:eastAsia="zh-CN"/>
        </w:rPr>
        <w:t>ing.</w:t>
      </w:r>
    </w:p>
    <w:p w:rsidR="00F22333" w:rsidRDefault="00313ED9" w:rsidP="00C27CD0">
      <w:pPr>
        <w:tabs>
          <w:tab w:val="clear" w:pos="360"/>
        </w:tabs>
        <w:ind w:firstLineChars="100" w:firstLine="220"/>
        <w:jc w:val="both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 xml:space="preserve">Finally, </w:t>
      </w:r>
      <w:r>
        <w:rPr>
          <w:rFonts w:eastAsia="SimSun" w:hint="eastAsia"/>
          <w:lang w:eastAsia="zh-CN"/>
        </w:rPr>
        <w:t>i</w:t>
      </w:r>
      <w:r w:rsidR="00C27CD0">
        <w:rPr>
          <w:rFonts w:eastAsia="SimSun" w:hint="eastAsia"/>
          <w:lang w:eastAsia="zh-CN"/>
        </w:rPr>
        <w:t xml:space="preserve">n order to further remove redundancy existed in </w:t>
      </w:r>
      <w:r w:rsidR="00CA3AF9">
        <w:rPr>
          <w:rFonts w:eastAsia="SimSun" w:hint="eastAsia"/>
          <w:lang w:eastAsia="zh-CN"/>
        </w:rPr>
        <w:t xml:space="preserve">signaling of </w:t>
      </w:r>
      <w:r w:rsidR="00C27CD0">
        <w:rPr>
          <w:rFonts w:eastAsia="SimSun" w:hint="eastAsia"/>
          <w:lang w:eastAsia="zh-CN"/>
        </w:rPr>
        <w:t xml:space="preserve">CU splitting flag </w:t>
      </w:r>
      <w:r w:rsidR="00405BBF">
        <w:rPr>
          <w:rFonts w:eastAsia="SimSun" w:hint="eastAsia"/>
          <w:lang w:eastAsia="zh-CN"/>
        </w:rPr>
        <w:t xml:space="preserve">both </w:t>
      </w:r>
      <w:r w:rsidR="00CA3AF9">
        <w:rPr>
          <w:rFonts w:eastAsia="SimSun" w:hint="eastAsia"/>
          <w:lang w:eastAsia="zh-CN"/>
        </w:rPr>
        <w:t xml:space="preserve">in </w:t>
      </w:r>
      <w:r w:rsidR="00405BBF">
        <w:rPr>
          <w:rFonts w:eastAsia="SimSun" w:hint="eastAsia"/>
          <w:lang w:eastAsia="zh-CN"/>
        </w:rPr>
        <w:t>inter and intra slice</w:t>
      </w:r>
      <w:r w:rsidR="00C27CD0">
        <w:rPr>
          <w:rFonts w:eastAsia="SimSun" w:hint="eastAsia"/>
          <w:lang w:eastAsia="zh-CN"/>
        </w:rPr>
        <w:t xml:space="preserve">, </w:t>
      </w:r>
      <w:r w:rsidR="00C27CD0">
        <w:rPr>
          <w:rFonts w:hint="eastAsia"/>
          <w:szCs w:val="22"/>
          <w:lang w:eastAsia="zh-CN"/>
        </w:rPr>
        <w:t xml:space="preserve">A </w:t>
      </w:r>
      <w:r w:rsidR="00235175">
        <w:rPr>
          <w:rFonts w:hint="eastAsia"/>
          <w:szCs w:val="22"/>
          <w:lang w:eastAsia="zh-CN"/>
        </w:rPr>
        <w:t xml:space="preserve">new syntax element </w:t>
      </w:r>
      <w:r w:rsidR="00611CED">
        <w:rPr>
          <w:szCs w:val="22"/>
          <w:lang w:eastAsia="zh-CN"/>
        </w:rPr>
        <w:t>“</w:t>
      </w:r>
      <w:proofErr w:type="spellStart"/>
      <w:r w:rsidR="00C27CD0">
        <w:rPr>
          <w:rFonts w:hint="eastAsia"/>
          <w:szCs w:val="22"/>
          <w:lang w:eastAsia="zh-CN"/>
        </w:rPr>
        <w:t>p</w:t>
      </w:r>
      <w:r w:rsidR="00C27CD0">
        <w:rPr>
          <w:szCs w:val="22"/>
          <w:lang w:eastAsia="zh-CN"/>
        </w:rPr>
        <w:t>red_split_flag</w:t>
      </w:r>
      <w:proofErr w:type="spellEnd"/>
      <w:r w:rsidR="00611CED">
        <w:rPr>
          <w:szCs w:val="22"/>
          <w:lang w:eastAsia="zh-CN"/>
        </w:rPr>
        <w:t>”</w:t>
      </w:r>
      <w:r w:rsidR="00C27CD0">
        <w:rPr>
          <w:szCs w:val="22"/>
          <w:lang w:eastAsia="zh-CN"/>
        </w:rPr>
        <w:t xml:space="preserve"> </w:t>
      </w:r>
      <w:r w:rsidR="00C27CD0">
        <w:rPr>
          <w:rFonts w:hint="eastAsia"/>
          <w:szCs w:val="22"/>
          <w:lang w:eastAsia="zh-CN"/>
        </w:rPr>
        <w:t>was</w:t>
      </w:r>
      <w:r w:rsidR="00C27CD0" w:rsidRPr="00394E77">
        <w:rPr>
          <w:szCs w:val="22"/>
          <w:lang w:eastAsia="zh-CN"/>
        </w:rPr>
        <w:t xml:space="preserve"> defined whi</w:t>
      </w:r>
      <w:r w:rsidR="00C27CD0">
        <w:rPr>
          <w:szCs w:val="22"/>
          <w:lang w:eastAsia="zh-CN"/>
        </w:rPr>
        <w:t>le CU</w:t>
      </w:r>
      <w:r w:rsidR="00C27CD0">
        <w:rPr>
          <w:rFonts w:hint="eastAsia"/>
          <w:szCs w:val="22"/>
          <w:lang w:eastAsia="zh-CN"/>
        </w:rPr>
        <w:t>-</w:t>
      </w:r>
      <w:r w:rsidR="00C27CD0">
        <w:rPr>
          <w:szCs w:val="22"/>
          <w:lang w:eastAsia="zh-CN"/>
        </w:rPr>
        <w:t>depth equals to 0 or 1</w:t>
      </w:r>
      <w:r w:rsidR="00C27CD0">
        <w:rPr>
          <w:rFonts w:hint="eastAsia"/>
          <w:szCs w:val="22"/>
          <w:lang w:eastAsia="zh-CN"/>
        </w:rPr>
        <w:t>. If</w:t>
      </w:r>
      <w:r w:rsidR="00C27CD0" w:rsidRPr="00394E77">
        <w:rPr>
          <w:szCs w:val="22"/>
          <w:lang w:eastAsia="zh-CN"/>
        </w:rPr>
        <w:t xml:space="preserve"> this flag equals to 1, it means not only</w:t>
      </w:r>
      <w:r w:rsidR="00C27CD0">
        <w:rPr>
          <w:szCs w:val="22"/>
          <w:lang w:eastAsia="zh-CN"/>
        </w:rPr>
        <w:t xml:space="preserve"> CU of current depth with </w:t>
      </w:r>
      <w:r w:rsidR="00611CED">
        <w:rPr>
          <w:szCs w:val="22"/>
          <w:lang w:eastAsia="zh-CN"/>
        </w:rPr>
        <w:t>“</w:t>
      </w:r>
      <w:proofErr w:type="spellStart"/>
      <w:r w:rsidR="00C27CD0">
        <w:rPr>
          <w:szCs w:val="22"/>
          <w:lang w:eastAsia="zh-CN"/>
        </w:rPr>
        <w:t>split</w:t>
      </w:r>
      <w:r w:rsidR="00C27CD0">
        <w:rPr>
          <w:rFonts w:hint="eastAsia"/>
          <w:szCs w:val="22"/>
          <w:lang w:eastAsia="zh-CN"/>
        </w:rPr>
        <w:t>_</w:t>
      </w:r>
      <w:r w:rsidR="00C27CD0" w:rsidRPr="00394E77">
        <w:rPr>
          <w:szCs w:val="22"/>
          <w:lang w:eastAsia="zh-CN"/>
        </w:rPr>
        <w:t>flag</w:t>
      </w:r>
      <w:proofErr w:type="spellEnd"/>
      <w:r w:rsidR="00611CED">
        <w:rPr>
          <w:szCs w:val="22"/>
          <w:lang w:eastAsia="zh-CN"/>
        </w:rPr>
        <w:t>”</w:t>
      </w:r>
      <w:r w:rsidR="00C27CD0" w:rsidRPr="00394E77">
        <w:rPr>
          <w:szCs w:val="22"/>
          <w:lang w:eastAsia="zh-CN"/>
        </w:rPr>
        <w:t xml:space="preserve"> equals to 1 but also all CUs </w:t>
      </w:r>
      <w:r w:rsidR="00C27CD0">
        <w:rPr>
          <w:rFonts w:hint="eastAsia"/>
          <w:szCs w:val="22"/>
          <w:lang w:eastAsia="zh-CN"/>
        </w:rPr>
        <w:t xml:space="preserve">here </w:t>
      </w:r>
      <w:r w:rsidR="00C27CD0" w:rsidRPr="00394E77">
        <w:rPr>
          <w:szCs w:val="22"/>
          <w:lang w:eastAsia="zh-CN"/>
        </w:rPr>
        <w:t xml:space="preserve">of </w:t>
      </w:r>
      <w:r w:rsidR="00C27CD0">
        <w:rPr>
          <w:szCs w:val="22"/>
          <w:lang w:eastAsia="zh-CN"/>
        </w:rPr>
        <w:t xml:space="preserve">current depth plus </w:t>
      </w:r>
      <w:r w:rsidR="00C27CD0">
        <w:rPr>
          <w:rFonts w:hint="eastAsia"/>
          <w:szCs w:val="22"/>
          <w:lang w:eastAsia="zh-CN"/>
        </w:rPr>
        <w:t>one</w:t>
      </w:r>
      <w:r w:rsidR="00C27CD0">
        <w:rPr>
          <w:szCs w:val="22"/>
          <w:lang w:eastAsia="zh-CN"/>
        </w:rPr>
        <w:t xml:space="preserve"> with </w:t>
      </w:r>
      <w:r w:rsidR="00264E2F">
        <w:rPr>
          <w:szCs w:val="22"/>
          <w:lang w:eastAsia="zh-CN"/>
        </w:rPr>
        <w:t>“</w:t>
      </w:r>
      <w:proofErr w:type="spellStart"/>
      <w:r w:rsidR="00C27CD0">
        <w:rPr>
          <w:szCs w:val="22"/>
          <w:lang w:eastAsia="zh-CN"/>
        </w:rPr>
        <w:t>split</w:t>
      </w:r>
      <w:r w:rsidR="00C27CD0">
        <w:rPr>
          <w:rFonts w:hint="eastAsia"/>
          <w:szCs w:val="22"/>
          <w:lang w:eastAsia="zh-CN"/>
        </w:rPr>
        <w:t>_</w:t>
      </w:r>
      <w:r w:rsidR="00264E2F">
        <w:rPr>
          <w:szCs w:val="22"/>
          <w:lang w:eastAsia="zh-CN"/>
        </w:rPr>
        <w:t>flag</w:t>
      </w:r>
      <w:proofErr w:type="spellEnd"/>
      <w:r w:rsidR="00264E2F">
        <w:rPr>
          <w:szCs w:val="22"/>
          <w:lang w:eastAsia="zh-CN"/>
        </w:rPr>
        <w:t>”</w:t>
      </w:r>
      <w:r w:rsidR="00C27CD0" w:rsidRPr="00394E77">
        <w:rPr>
          <w:szCs w:val="22"/>
          <w:lang w:eastAsia="zh-CN"/>
        </w:rPr>
        <w:t xml:space="preserve"> equal to 1.</w:t>
      </w:r>
      <w:r w:rsidR="00F90D82">
        <w:rPr>
          <w:rFonts w:hint="eastAsia"/>
          <w:szCs w:val="22"/>
          <w:lang w:eastAsia="zh-CN"/>
        </w:rPr>
        <w:t xml:space="preserve"> </w:t>
      </w:r>
      <w:r w:rsidR="00904D8C">
        <w:rPr>
          <w:rFonts w:hint="eastAsia"/>
          <w:szCs w:val="22"/>
          <w:lang w:eastAsia="zh-CN"/>
        </w:rPr>
        <w:t xml:space="preserve">The coding gain of </w:t>
      </w:r>
      <w:r w:rsidR="001A4913">
        <w:rPr>
          <w:szCs w:val="22"/>
          <w:lang w:eastAsia="zh-CN"/>
        </w:rPr>
        <w:t>“</w:t>
      </w:r>
      <w:proofErr w:type="spellStart"/>
      <w:r w:rsidR="00904D8C">
        <w:rPr>
          <w:rFonts w:hint="eastAsia"/>
          <w:szCs w:val="22"/>
          <w:lang w:eastAsia="zh-CN"/>
        </w:rPr>
        <w:t>p</w:t>
      </w:r>
      <w:r w:rsidR="00904D8C">
        <w:rPr>
          <w:szCs w:val="22"/>
          <w:lang w:eastAsia="zh-CN"/>
        </w:rPr>
        <w:t>red_split_flag</w:t>
      </w:r>
      <w:proofErr w:type="spellEnd"/>
      <w:r w:rsidR="001A4913">
        <w:rPr>
          <w:szCs w:val="22"/>
          <w:lang w:eastAsia="zh-CN"/>
        </w:rPr>
        <w:t>”</w:t>
      </w:r>
      <w:r w:rsidR="00904D8C">
        <w:rPr>
          <w:szCs w:val="22"/>
          <w:lang w:eastAsia="zh-CN"/>
        </w:rPr>
        <w:t xml:space="preserve"> </w:t>
      </w:r>
      <w:r w:rsidR="00904D8C">
        <w:rPr>
          <w:rFonts w:hint="eastAsia"/>
          <w:szCs w:val="22"/>
          <w:lang w:eastAsia="zh-CN"/>
        </w:rPr>
        <w:t>was roughly</w:t>
      </w:r>
      <w:r w:rsidR="00904D8C">
        <w:rPr>
          <w:szCs w:val="22"/>
          <w:lang w:eastAsia="zh-CN"/>
        </w:rPr>
        <w:t xml:space="preserve"> 0.1% BD-rate </w:t>
      </w:r>
      <w:r w:rsidR="00904D8C" w:rsidRPr="001303F7">
        <w:rPr>
          <w:szCs w:val="22"/>
          <w:lang w:eastAsia="zh-CN"/>
        </w:rPr>
        <w:t>for AI-LC and RA-LC configurations.</w:t>
      </w:r>
    </w:p>
    <w:p w:rsidR="00AF7D43" w:rsidRDefault="00297C1A" w:rsidP="00E056A7">
      <w:pPr>
        <w:tabs>
          <w:tab w:val="clear" w:pos="360"/>
        </w:tabs>
        <w:ind w:firstLineChars="100" w:firstLine="220"/>
        <w:jc w:val="both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 xml:space="preserve">Meanwhile, the presence of </w:t>
      </w:r>
      <w:proofErr w:type="spellStart"/>
      <w:r>
        <w:rPr>
          <w:rFonts w:hint="eastAsia"/>
          <w:szCs w:val="22"/>
          <w:lang w:eastAsia="zh-CN"/>
        </w:rPr>
        <w:t>pred_split_flag</w:t>
      </w:r>
      <w:proofErr w:type="spellEnd"/>
      <w:r>
        <w:rPr>
          <w:rFonts w:hint="eastAsia"/>
          <w:szCs w:val="22"/>
          <w:lang w:eastAsia="zh-CN"/>
        </w:rPr>
        <w:t xml:space="preserve"> was </w:t>
      </w:r>
      <w:r w:rsidR="00235175">
        <w:rPr>
          <w:rFonts w:hint="eastAsia"/>
          <w:szCs w:val="22"/>
          <w:lang w:eastAsia="zh-CN"/>
        </w:rPr>
        <w:t xml:space="preserve">adaptively </w:t>
      </w:r>
      <w:r>
        <w:rPr>
          <w:rFonts w:hint="eastAsia"/>
          <w:szCs w:val="22"/>
          <w:lang w:eastAsia="zh-CN"/>
        </w:rPr>
        <w:t xml:space="preserve">controlled at two levels. </w:t>
      </w:r>
      <w:r w:rsidR="00E056A7">
        <w:rPr>
          <w:rFonts w:hint="eastAsia"/>
          <w:szCs w:val="22"/>
          <w:lang w:eastAsia="zh-CN"/>
        </w:rPr>
        <w:t xml:space="preserve">At slice level, a controlling flag </w:t>
      </w:r>
      <w:r w:rsidR="00235175">
        <w:rPr>
          <w:rFonts w:hint="eastAsia"/>
          <w:szCs w:val="22"/>
          <w:lang w:eastAsia="zh-CN"/>
        </w:rPr>
        <w:t>(</w:t>
      </w:r>
      <w:proofErr w:type="spellStart"/>
      <w:r w:rsidR="00235175">
        <w:rPr>
          <w:rFonts w:hint="eastAsia"/>
          <w:szCs w:val="22"/>
          <w:lang w:eastAsia="zh-CN"/>
        </w:rPr>
        <w:t>pred_split_coding_flag</w:t>
      </w:r>
      <w:proofErr w:type="spellEnd"/>
      <w:r w:rsidR="00235175">
        <w:rPr>
          <w:rFonts w:hint="eastAsia"/>
          <w:szCs w:val="22"/>
          <w:lang w:eastAsia="zh-CN"/>
        </w:rPr>
        <w:t xml:space="preserve">) </w:t>
      </w:r>
      <w:r w:rsidR="00E056A7">
        <w:rPr>
          <w:rFonts w:hint="eastAsia"/>
          <w:szCs w:val="22"/>
          <w:lang w:eastAsia="zh-CN"/>
        </w:rPr>
        <w:t xml:space="preserve">was added into slice header, it could switch on/off the presence of </w:t>
      </w:r>
      <w:proofErr w:type="spellStart"/>
      <w:r w:rsidR="00E056A7" w:rsidRPr="00394E77">
        <w:rPr>
          <w:szCs w:val="22"/>
          <w:lang w:eastAsia="zh-CN"/>
        </w:rPr>
        <w:t>pred_split_fl</w:t>
      </w:r>
      <w:r w:rsidR="00E056A7">
        <w:rPr>
          <w:szCs w:val="22"/>
          <w:lang w:eastAsia="zh-CN"/>
        </w:rPr>
        <w:t>ag</w:t>
      </w:r>
      <w:proofErr w:type="spellEnd"/>
      <w:r w:rsidR="00E056A7">
        <w:rPr>
          <w:rFonts w:hint="eastAsia"/>
          <w:szCs w:val="22"/>
          <w:lang w:eastAsia="zh-CN"/>
        </w:rPr>
        <w:t xml:space="preserve"> in </w:t>
      </w:r>
      <w:r w:rsidR="00235175">
        <w:rPr>
          <w:rFonts w:hint="eastAsia"/>
          <w:szCs w:val="22"/>
          <w:lang w:eastAsia="zh-CN"/>
        </w:rPr>
        <w:t>current</w:t>
      </w:r>
      <w:r w:rsidR="00E056A7">
        <w:rPr>
          <w:rFonts w:hint="eastAsia"/>
          <w:szCs w:val="22"/>
          <w:lang w:eastAsia="zh-CN"/>
        </w:rPr>
        <w:t xml:space="preserve"> slice. </w:t>
      </w:r>
      <w:r>
        <w:rPr>
          <w:rFonts w:hint="eastAsia"/>
          <w:szCs w:val="22"/>
          <w:lang w:eastAsia="zh-CN"/>
        </w:rPr>
        <w:t>At CU level</w:t>
      </w:r>
      <w:r w:rsidR="00337E21">
        <w:rPr>
          <w:rFonts w:hint="eastAsia"/>
          <w:szCs w:val="22"/>
          <w:lang w:eastAsia="zh-CN"/>
        </w:rPr>
        <w:t>,</w:t>
      </w:r>
      <w:r>
        <w:rPr>
          <w:rFonts w:hint="eastAsia"/>
          <w:szCs w:val="22"/>
          <w:lang w:eastAsia="zh-CN"/>
        </w:rPr>
        <w:t xml:space="preserve"> </w:t>
      </w:r>
      <w:r w:rsidR="00337E21">
        <w:rPr>
          <w:rFonts w:hint="eastAsia"/>
          <w:szCs w:val="22"/>
          <w:lang w:eastAsia="zh-CN"/>
        </w:rPr>
        <w:t xml:space="preserve">it was decided </w:t>
      </w:r>
      <w:r w:rsidR="006F55E5">
        <w:rPr>
          <w:rFonts w:hint="eastAsia"/>
          <w:szCs w:val="22"/>
          <w:lang w:eastAsia="zh-CN"/>
        </w:rPr>
        <w:t xml:space="preserve">by </w:t>
      </w:r>
      <w:proofErr w:type="spellStart"/>
      <w:r w:rsidR="006F55E5" w:rsidRPr="00AF7D43">
        <w:rPr>
          <w:szCs w:val="22"/>
          <w:lang w:eastAsia="zh-CN"/>
        </w:rPr>
        <w:t>bHasPredSplitFlag</w:t>
      </w:r>
      <w:proofErr w:type="spellEnd"/>
      <w:r w:rsidR="006F55E5">
        <w:rPr>
          <w:rFonts w:hint="eastAsia"/>
          <w:szCs w:val="22"/>
          <w:lang w:eastAsia="zh-CN"/>
        </w:rPr>
        <w:t xml:space="preserve"> </w:t>
      </w:r>
      <w:r w:rsidR="00337E21">
        <w:rPr>
          <w:rFonts w:hint="eastAsia"/>
          <w:szCs w:val="22"/>
          <w:lang w:eastAsia="zh-CN"/>
        </w:rPr>
        <w:t>to</w:t>
      </w:r>
      <w:r w:rsidR="004523B1">
        <w:rPr>
          <w:rFonts w:hint="eastAsia"/>
          <w:szCs w:val="22"/>
          <w:lang w:eastAsia="zh-CN"/>
        </w:rPr>
        <w:t xml:space="preserve"> code </w:t>
      </w:r>
      <w:proofErr w:type="spellStart"/>
      <w:r w:rsidR="004523B1">
        <w:rPr>
          <w:rFonts w:hint="eastAsia"/>
          <w:szCs w:val="22"/>
          <w:lang w:eastAsia="zh-CN"/>
        </w:rPr>
        <w:t>pred_split_flag</w:t>
      </w:r>
      <w:proofErr w:type="spellEnd"/>
      <w:r w:rsidR="004523B1">
        <w:rPr>
          <w:rFonts w:hint="eastAsia"/>
          <w:szCs w:val="22"/>
          <w:lang w:eastAsia="zh-CN"/>
        </w:rPr>
        <w:t xml:space="preserve"> in</w:t>
      </w:r>
      <w:r w:rsidR="00337E21">
        <w:rPr>
          <w:rFonts w:hint="eastAsia"/>
          <w:szCs w:val="22"/>
          <w:lang w:eastAsia="zh-CN"/>
        </w:rPr>
        <w:t xml:space="preserve"> current CU </w:t>
      </w:r>
      <w:r w:rsidR="004523B1">
        <w:rPr>
          <w:rFonts w:hint="eastAsia"/>
          <w:szCs w:val="22"/>
          <w:lang w:eastAsia="zh-CN"/>
        </w:rPr>
        <w:t xml:space="preserve">or not </w:t>
      </w:r>
      <w:r w:rsidR="001850B4">
        <w:rPr>
          <w:szCs w:val="22"/>
          <w:lang w:eastAsia="zh-CN"/>
        </w:rPr>
        <w:t xml:space="preserve">to code </w:t>
      </w:r>
      <w:r w:rsidR="00CA3AF9">
        <w:rPr>
          <w:rFonts w:hint="eastAsia"/>
          <w:szCs w:val="22"/>
          <w:lang w:eastAsia="zh-CN"/>
        </w:rPr>
        <w:t xml:space="preserve">according to above and left CU-depth </w:t>
      </w:r>
      <w:r>
        <w:rPr>
          <w:rFonts w:hint="eastAsia"/>
          <w:szCs w:val="22"/>
          <w:lang w:eastAsia="zh-CN"/>
        </w:rPr>
        <w:t>information</w:t>
      </w:r>
      <w:r w:rsidR="00554BBC">
        <w:rPr>
          <w:rFonts w:hint="eastAsia"/>
          <w:szCs w:val="22"/>
          <w:lang w:eastAsia="zh-CN"/>
        </w:rPr>
        <w:t>.</w:t>
      </w:r>
      <w:r>
        <w:rPr>
          <w:rFonts w:hint="eastAsia"/>
          <w:szCs w:val="22"/>
          <w:lang w:eastAsia="zh-CN"/>
        </w:rPr>
        <w:t xml:space="preserve"> </w:t>
      </w:r>
      <w:r w:rsidR="004523B1">
        <w:rPr>
          <w:rFonts w:hint="eastAsia"/>
          <w:szCs w:val="22"/>
          <w:lang w:eastAsia="zh-CN"/>
        </w:rPr>
        <w:t xml:space="preserve">The detailed </w:t>
      </w:r>
      <w:r w:rsidR="004523B1">
        <w:rPr>
          <w:szCs w:val="22"/>
          <w:lang w:eastAsia="zh-CN"/>
        </w:rPr>
        <w:t>constrained conditions</w:t>
      </w:r>
      <w:r w:rsidR="00E056A7">
        <w:rPr>
          <w:rFonts w:hint="eastAsia"/>
          <w:szCs w:val="22"/>
          <w:lang w:eastAsia="zh-CN"/>
        </w:rPr>
        <w:t xml:space="preserve"> were defined as below to deduce </w:t>
      </w:r>
      <w:proofErr w:type="spellStart"/>
      <w:r w:rsidR="000C45B0" w:rsidRPr="00AF7D43">
        <w:rPr>
          <w:szCs w:val="22"/>
          <w:lang w:eastAsia="zh-CN"/>
        </w:rPr>
        <w:t>bHasPredSplitFlag</w:t>
      </w:r>
      <w:proofErr w:type="spellEnd"/>
      <w:r w:rsidR="00235175">
        <w:rPr>
          <w:rFonts w:hint="eastAsia"/>
          <w:szCs w:val="22"/>
          <w:lang w:eastAsia="zh-CN"/>
        </w:rPr>
        <w:t xml:space="preserve"> of current CU</w:t>
      </w:r>
      <w:r w:rsidR="004523B1">
        <w:rPr>
          <w:rFonts w:hint="eastAsia"/>
          <w:szCs w:val="22"/>
          <w:lang w:eastAsia="zh-CN"/>
        </w:rPr>
        <w:t>.</w:t>
      </w:r>
      <w:r w:rsidR="00E97AD3">
        <w:rPr>
          <w:rFonts w:hint="eastAsia"/>
          <w:szCs w:val="22"/>
          <w:lang w:eastAsia="zh-CN"/>
        </w:rPr>
        <w:t xml:space="preserve"> When this </w:t>
      </w:r>
      <w:proofErr w:type="spellStart"/>
      <w:r w:rsidR="00E97AD3" w:rsidRPr="00AF7D43">
        <w:rPr>
          <w:szCs w:val="22"/>
          <w:lang w:eastAsia="zh-CN"/>
        </w:rPr>
        <w:t>bHasPredSplitFlag</w:t>
      </w:r>
      <w:proofErr w:type="spellEnd"/>
      <w:r w:rsidR="00F663FC">
        <w:rPr>
          <w:rFonts w:hint="eastAsia"/>
          <w:szCs w:val="22"/>
          <w:lang w:eastAsia="zh-CN"/>
        </w:rPr>
        <w:t xml:space="preserve"> wa</w:t>
      </w:r>
      <w:r w:rsidR="00E97AD3">
        <w:rPr>
          <w:rFonts w:hint="eastAsia"/>
          <w:szCs w:val="22"/>
          <w:lang w:eastAsia="zh-CN"/>
        </w:rPr>
        <w:t xml:space="preserve">s false, the value of </w:t>
      </w:r>
      <w:proofErr w:type="spellStart"/>
      <w:r w:rsidR="00E97AD3" w:rsidRPr="00394E77">
        <w:rPr>
          <w:szCs w:val="22"/>
          <w:lang w:eastAsia="zh-CN"/>
        </w:rPr>
        <w:t>pred_split_fl</w:t>
      </w:r>
      <w:r w:rsidR="00E97AD3">
        <w:rPr>
          <w:szCs w:val="22"/>
          <w:lang w:eastAsia="zh-CN"/>
        </w:rPr>
        <w:t>ag</w:t>
      </w:r>
      <w:proofErr w:type="spellEnd"/>
      <w:r w:rsidR="00E97AD3">
        <w:rPr>
          <w:rFonts w:hint="eastAsia"/>
          <w:szCs w:val="22"/>
          <w:lang w:eastAsia="zh-CN"/>
        </w:rPr>
        <w:t xml:space="preserve"> should be deduced as false too.</w:t>
      </w:r>
    </w:p>
    <w:p w:rsidR="00AF7D43" w:rsidRPr="00AF7D43" w:rsidRDefault="00235175" w:rsidP="00235175">
      <w:pPr>
        <w:tabs>
          <w:tab w:val="clear" w:pos="360"/>
        </w:tabs>
        <w:ind w:leftChars="100" w:left="220"/>
        <w:jc w:val="both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>I</w:t>
      </w:r>
      <w:r w:rsidR="00AF7D43" w:rsidRPr="00AF7D43">
        <w:rPr>
          <w:szCs w:val="22"/>
          <w:lang w:eastAsia="zh-CN"/>
        </w:rPr>
        <w:t>f ((</w:t>
      </w:r>
      <w:proofErr w:type="spellStart"/>
      <w:proofErr w:type="gramStart"/>
      <w:r w:rsidR="00AF7D43" w:rsidRPr="00AF7D43">
        <w:rPr>
          <w:szCs w:val="22"/>
          <w:lang w:eastAsia="zh-CN"/>
        </w:rPr>
        <w:t>getSlice</w:t>
      </w:r>
      <w:proofErr w:type="spellEnd"/>
      <w:r w:rsidR="00AF7D43" w:rsidRPr="00AF7D43">
        <w:rPr>
          <w:szCs w:val="22"/>
          <w:lang w:eastAsia="zh-CN"/>
        </w:rPr>
        <w:t>(</w:t>
      </w:r>
      <w:proofErr w:type="gramEnd"/>
      <w:r w:rsidR="00AF7D43" w:rsidRPr="00AF7D43">
        <w:rPr>
          <w:szCs w:val="22"/>
          <w:lang w:eastAsia="zh-CN"/>
        </w:rPr>
        <w:t>)-&gt;</w:t>
      </w:r>
      <w:proofErr w:type="spellStart"/>
      <w:r w:rsidR="00AF7D43" w:rsidRPr="00AF7D43">
        <w:rPr>
          <w:szCs w:val="22"/>
          <w:lang w:eastAsia="zh-CN"/>
        </w:rPr>
        <w:t>isIntra</w:t>
      </w:r>
      <w:proofErr w:type="spellEnd"/>
      <w:r w:rsidR="00AF7D43" w:rsidRPr="00AF7D43">
        <w:rPr>
          <w:szCs w:val="22"/>
          <w:lang w:eastAsia="zh-CN"/>
        </w:rPr>
        <w:t>() &amp;&amp; (</w:t>
      </w:r>
      <w:proofErr w:type="spellStart"/>
      <w:r w:rsidR="00AF7D43" w:rsidRPr="00AF7D43">
        <w:rPr>
          <w:szCs w:val="22"/>
          <w:lang w:eastAsia="zh-CN"/>
        </w:rPr>
        <w:t>uiDepth</w:t>
      </w:r>
      <w:proofErr w:type="spellEnd"/>
      <w:r w:rsidR="00AF7D43" w:rsidRPr="00AF7D43">
        <w:rPr>
          <w:szCs w:val="22"/>
          <w:lang w:eastAsia="zh-CN"/>
        </w:rPr>
        <w:t xml:space="preserve"> == 0)) ||</w:t>
      </w:r>
    </w:p>
    <w:p w:rsidR="00235175" w:rsidRDefault="00235175" w:rsidP="00235175">
      <w:pPr>
        <w:tabs>
          <w:tab w:val="clear" w:pos="360"/>
        </w:tabs>
        <w:ind w:leftChars="100" w:left="220" w:firstLineChars="100" w:firstLine="220"/>
        <w:jc w:val="both"/>
        <w:rPr>
          <w:szCs w:val="22"/>
          <w:lang w:eastAsia="zh-CN"/>
        </w:rPr>
      </w:pPr>
      <w:r>
        <w:rPr>
          <w:szCs w:val="22"/>
          <w:lang w:eastAsia="zh-CN"/>
        </w:rPr>
        <w:lastRenderedPageBreak/>
        <w:t xml:space="preserve">  </w:t>
      </w:r>
      <w:r w:rsidR="00AF7D43" w:rsidRPr="00AF7D43">
        <w:rPr>
          <w:szCs w:val="22"/>
          <w:lang w:eastAsia="zh-CN"/>
        </w:rPr>
        <w:t>((</w:t>
      </w:r>
      <w:proofErr w:type="spellStart"/>
      <w:proofErr w:type="gramStart"/>
      <w:r w:rsidR="00AF7D43" w:rsidRPr="00AF7D43">
        <w:rPr>
          <w:szCs w:val="22"/>
          <w:lang w:eastAsia="zh-CN"/>
        </w:rPr>
        <w:t>getSlice</w:t>
      </w:r>
      <w:proofErr w:type="spellEnd"/>
      <w:r w:rsidR="00AF7D43" w:rsidRPr="00AF7D43">
        <w:rPr>
          <w:szCs w:val="22"/>
          <w:lang w:eastAsia="zh-CN"/>
        </w:rPr>
        <w:t>(</w:t>
      </w:r>
      <w:proofErr w:type="gramEnd"/>
      <w:r w:rsidR="00AF7D43" w:rsidRPr="00AF7D43">
        <w:rPr>
          <w:szCs w:val="22"/>
          <w:lang w:eastAsia="zh-CN"/>
        </w:rPr>
        <w:t>)-&gt;</w:t>
      </w:r>
      <w:proofErr w:type="spellStart"/>
      <w:r w:rsidR="00AF7D43" w:rsidRPr="00AF7D43">
        <w:rPr>
          <w:szCs w:val="22"/>
          <w:lang w:eastAsia="zh-CN"/>
        </w:rPr>
        <w:t>isIntra</w:t>
      </w:r>
      <w:proofErr w:type="spellEnd"/>
      <w:r w:rsidR="00AF7D43" w:rsidRPr="00AF7D43">
        <w:rPr>
          <w:szCs w:val="22"/>
          <w:lang w:eastAsia="zh-CN"/>
        </w:rPr>
        <w:t>() ||  (</w:t>
      </w:r>
      <w:proofErr w:type="spellStart"/>
      <w:r w:rsidR="00AF7D43" w:rsidRPr="00AF7D43">
        <w:rPr>
          <w:szCs w:val="22"/>
          <w:lang w:eastAsia="zh-CN"/>
        </w:rPr>
        <w:t>uiDepth</w:t>
      </w:r>
      <w:proofErr w:type="spellEnd"/>
      <w:r w:rsidR="00AF7D43" w:rsidRPr="00AF7D43">
        <w:rPr>
          <w:szCs w:val="22"/>
          <w:lang w:eastAsia="zh-CN"/>
        </w:rPr>
        <w:t xml:space="preserve"> == 0)) &amp;&amp;</w:t>
      </w:r>
      <w:r>
        <w:rPr>
          <w:rFonts w:hint="eastAsia"/>
          <w:szCs w:val="22"/>
          <w:lang w:eastAsia="zh-CN"/>
        </w:rPr>
        <w:t xml:space="preserve"> </w:t>
      </w:r>
      <w:r w:rsidR="00AF7D43" w:rsidRPr="00AF7D43">
        <w:rPr>
          <w:szCs w:val="22"/>
          <w:lang w:eastAsia="zh-CN"/>
        </w:rPr>
        <w:t>(</w:t>
      </w:r>
      <w:proofErr w:type="spellStart"/>
      <w:r w:rsidR="00AF7D43" w:rsidRPr="00AF7D43">
        <w:rPr>
          <w:szCs w:val="22"/>
          <w:lang w:eastAsia="zh-CN"/>
        </w:rPr>
        <w:t>getSlice</w:t>
      </w:r>
      <w:proofErr w:type="spellEnd"/>
      <w:r w:rsidR="00AF7D43" w:rsidRPr="00AF7D43">
        <w:rPr>
          <w:szCs w:val="22"/>
          <w:lang w:eastAsia="zh-CN"/>
        </w:rPr>
        <w:t>()-&gt;</w:t>
      </w:r>
      <w:proofErr w:type="spellStart"/>
      <w:r w:rsidR="00AF7D43" w:rsidRPr="00AF7D43">
        <w:rPr>
          <w:szCs w:val="22"/>
          <w:lang w:eastAsia="zh-CN"/>
        </w:rPr>
        <w:t>getPredSplitCodingFlag</w:t>
      </w:r>
      <w:proofErr w:type="spellEnd"/>
      <w:r w:rsidR="00AF7D43" w:rsidRPr="00AF7D43">
        <w:rPr>
          <w:szCs w:val="22"/>
          <w:lang w:eastAsia="zh-CN"/>
        </w:rPr>
        <w:t>())))</w:t>
      </w:r>
    </w:p>
    <w:p w:rsidR="00AF7D43" w:rsidRPr="00AF7D43" w:rsidRDefault="00AF7D43" w:rsidP="00235175">
      <w:pPr>
        <w:tabs>
          <w:tab w:val="clear" w:pos="360"/>
        </w:tabs>
        <w:ind w:leftChars="100" w:left="220"/>
        <w:jc w:val="both"/>
        <w:rPr>
          <w:szCs w:val="22"/>
          <w:lang w:eastAsia="zh-CN"/>
        </w:rPr>
      </w:pPr>
      <w:r w:rsidRPr="00AF7D43">
        <w:rPr>
          <w:szCs w:val="22"/>
          <w:lang w:eastAsia="zh-CN"/>
        </w:rPr>
        <w:t>{</w:t>
      </w:r>
    </w:p>
    <w:p w:rsidR="00AF7D43" w:rsidRPr="00AF7D43" w:rsidRDefault="00235175" w:rsidP="00235175">
      <w:pPr>
        <w:tabs>
          <w:tab w:val="clear" w:pos="360"/>
        </w:tabs>
        <w:ind w:leftChars="100" w:left="220" w:firstLineChars="100" w:firstLine="220"/>
        <w:jc w:val="both"/>
        <w:rPr>
          <w:szCs w:val="22"/>
          <w:lang w:eastAsia="zh-CN"/>
        </w:rPr>
      </w:pPr>
      <w:proofErr w:type="spellStart"/>
      <w:proofErr w:type="gramStart"/>
      <w:r>
        <w:rPr>
          <w:szCs w:val="22"/>
          <w:lang w:eastAsia="zh-CN"/>
        </w:rPr>
        <w:t>bHasPredSplitFlag</w:t>
      </w:r>
      <w:proofErr w:type="spellEnd"/>
      <w:proofErr w:type="gramEnd"/>
      <w:r>
        <w:rPr>
          <w:szCs w:val="22"/>
          <w:lang w:eastAsia="zh-CN"/>
        </w:rPr>
        <w:t xml:space="preserve"> </w:t>
      </w:r>
      <w:r w:rsidR="00AF7D43" w:rsidRPr="00AF7D43">
        <w:rPr>
          <w:szCs w:val="22"/>
          <w:lang w:eastAsia="zh-CN"/>
        </w:rPr>
        <w:t xml:space="preserve">= </w:t>
      </w:r>
      <w:r>
        <w:rPr>
          <w:rFonts w:hint="eastAsia"/>
          <w:szCs w:val="22"/>
          <w:lang w:eastAsia="zh-CN"/>
        </w:rPr>
        <w:t>above A CU</w:t>
      </w:r>
      <w:r w:rsidR="002845C1">
        <w:rPr>
          <w:rFonts w:hint="eastAsia"/>
          <w:szCs w:val="22"/>
          <w:lang w:eastAsia="zh-CN"/>
        </w:rPr>
        <w:t>s</w:t>
      </w:r>
      <w:r>
        <w:rPr>
          <w:rFonts w:hint="eastAsia"/>
          <w:szCs w:val="22"/>
          <w:lang w:eastAsia="zh-CN"/>
        </w:rPr>
        <w:t xml:space="preserve"> with smaller CU-depth </w:t>
      </w:r>
      <w:r w:rsidRPr="00235175">
        <w:rPr>
          <w:rFonts w:hint="eastAsia"/>
          <w:b/>
          <w:szCs w:val="22"/>
          <w:lang w:eastAsia="zh-CN"/>
        </w:rPr>
        <w:t>OR</w:t>
      </w:r>
      <w:r>
        <w:rPr>
          <w:rFonts w:hint="eastAsia"/>
          <w:szCs w:val="22"/>
          <w:lang w:eastAsia="zh-CN"/>
        </w:rPr>
        <w:t xml:space="preserve"> left B CU</w:t>
      </w:r>
      <w:r w:rsidR="002845C1">
        <w:rPr>
          <w:rFonts w:hint="eastAsia"/>
          <w:szCs w:val="22"/>
          <w:lang w:eastAsia="zh-CN"/>
        </w:rPr>
        <w:t>s</w:t>
      </w:r>
      <w:r>
        <w:rPr>
          <w:rFonts w:hint="eastAsia"/>
          <w:szCs w:val="22"/>
          <w:lang w:eastAsia="zh-CN"/>
        </w:rPr>
        <w:t xml:space="preserve"> with smaller CU-depth</w:t>
      </w:r>
      <w:r w:rsidR="00AF7D43" w:rsidRPr="00AF7D43">
        <w:rPr>
          <w:szCs w:val="22"/>
          <w:lang w:eastAsia="zh-CN"/>
        </w:rPr>
        <w:t>;</w:t>
      </w:r>
    </w:p>
    <w:p w:rsidR="00AF7D43" w:rsidRPr="00AF7D43" w:rsidRDefault="00AF7D43" w:rsidP="00235175">
      <w:pPr>
        <w:tabs>
          <w:tab w:val="clear" w:pos="360"/>
        </w:tabs>
        <w:ind w:leftChars="100" w:left="220"/>
        <w:jc w:val="both"/>
        <w:rPr>
          <w:szCs w:val="22"/>
          <w:lang w:eastAsia="zh-CN"/>
        </w:rPr>
      </w:pPr>
      <w:r w:rsidRPr="00AF7D43">
        <w:rPr>
          <w:szCs w:val="22"/>
          <w:lang w:eastAsia="zh-CN"/>
        </w:rPr>
        <w:t>}</w:t>
      </w:r>
    </w:p>
    <w:p w:rsidR="00AF7D43" w:rsidRPr="00AF7D43" w:rsidRDefault="00235175" w:rsidP="00235175">
      <w:pPr>
        <w:tabs>
          <w:tab w:val="clear" w:pos="360"/>
        </w:tabs>
        <w:ind w:leftChars="100" w:left="220"/>
        <w:jc w:val="both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>E</w:t>
      </w:r>
      <w:r w:rsidR="00AF7D43" w:rsidRPr="00AF7D43">
        <w:rPr>
          <w:szCs w:val="22"/>
          <w:lang w:eastAsia="zh-CN"/>
        </w:rPr>
        <w:t>lse if (</w:t>
      </w:r>
      <w:proofErr w:type="gramStart"/>
      <w:r w:rsidR="00AF7D43" w:rsidRPr="00AF7D43">
        <w:rPr>
          <w:szCs w:val="22"/>
          <w:lang w:eastAsia="zh-CN"/>
        </w:rPr>
        <w:t>!</w:t>
      </w:r>
      <w:proofErr w:type="spellStart"/>
      <w:r w:rsidR="00AF7D43" w:rsidRPr="00AF7D43">
        <w:rPr>
          <w:szCs w:val="22"/>
          <w:lang w:eastAsia="zh-CN"/>
        </w:rPr>
        <w:t>getSlice</w:t>
      </w:r>
      <w:proofErr w:type="spellEnd"/>
      <w:proofErr w:type="gramEnd"/>
      <w:r w:rsidR="00AF7D43" w:rsidRPr="00AF7D43">
        <w:rPr>
          <w:szCs w:val="22"/>
          <w:lang w:eastAsia="zh-CN"/>
        </w:rPr>
        <w:t>()-&gt;</w:t>
      </w:r>
      <w:proofErr w:type="spellStart"/>
      <w:r w:rsidR="00AF7D43" w:rsidRPr="00AF7D43">
        <w:rPr>
          <w:szCs w:val="22"/>
          <w:lang w:eastAsia="zh-CN"/>
        </w:rPr>
        <w:t>isIntra</w:t>
      </w:r>
      <w:proofErr w:type="spellEnd"/>
      <w:r w:rsidR="00AF7D43" w:rsidRPr="00AF7D43">
        <w:rPr>
          <w:szCs w:val="22"/>
          <w:lang w:eastAsia="zh-CN"/>
        </w:rPr>
        <w:t>() &amp;&amp; (</w:t>
      </w:r>
      <w:proofErr w:type="spellStart"/>
      <w:r w:rsidR="00AF7D43" w:rsidRPr="00AF7D43">
        <w:rPr>
          <w:szCs w:val="22"/>
          <w:lang w:eastAsia="zh-CN"/>
        </w:rPr>
        <w:t>uiDepth</w:t>
      </w:r>
      <w:proofErr w:type="spellEnd"/>
      <w:r w:rsidR="00AF7D43" w:rsidRPr="00AF7D43">
        <w:rPr>
          <w:szCs w:val="22"/>
          <w:lang w:eastAsia="zh-CN"/>
        </w:rPr>
        <w:t xml:space="preserve"> &gt; 0) &amp;&amp; </w:t>
      </w:r>
      <w:proofErr w:type="spellStart"/>
      <w:r w:rsidR="00AF7D43" w:rsidRPr="00AF7D43">
        <w:rPr>
          <w:szCs w:val="22"/>
          <w:lang w:eastAsia="zh-CN"/>
        </w:rPr>
        <w:t>getSlice</w:t>
      </w:r>
      <w:proofErr w:type="spellEnd"/>
      <w:r w:rsidR="00AF7D43" w:rsidRPr="00AF7D43">
        <w:rPr>
          <w:szCs w:val="22"/>
          <w:lang w:eastAsia="zh-CN"/>
        </w:rPr>
        <w:t>()-&gt;</w:t>
      </w:r>
      <w:proofErr w:type="spellStart"/>
      <w:r w:rsidR="00AF7D43" w:rsidRPr="00AF7D43">
        <w:rPr>
          <w:szCs w:val="22"/>
          <w:lang w:eastAsia="zh-CN"/>
        </w:rPr>
        <w:t>getPredSplitCodingFlag</w:t>
      </w:r>
      <w:proofErr w:type="spellEnd"/>
      <w:r w:rsidR="00AF7D43" w:rsidRPr="00AF7D43">
        <w:rPr>
          <w:szCs w:val="22"/>
          <w:lang w:eastAsia="zh-CN"/>
        </w:rPr>
        <w:t>())</w:t>
      </w:r>
    </w:p>
    <w:p w:rsidR="00235175" w:rsidRDefault="00AF7D43" w:rsidP="00235175">
      <w:pPr>
        <w:tabs>
          <w:tab w:val="clear" w:pos="360"/>
        </w:tabs>
        <w:ind w:leftChars="100" w:left="220"/>
        <w:jc w:val="both"/>
        <w:rPr>
          <w:szCs w:val="22"/>
          <w:lang w:eastAsia="zh-CN"/>
        </w:rPr>
      </w:pPr>
      <w:r w:rsidRPr="00AF7D43">
        <w:rPr>
          <w:szCs w:val="22"/>
          <w:lang w:eastAsia="zh-CN"/>
        </w:rPr>
        <w:t>{</w:t>
      </w:r>
    </w:p>
    <w:p w:rsidR="00AF7D43" w:rsidRDefault="00235175" w:rsidP="00235175">
      <w:pPr>
        <w:tabs>
          <w:tab w:val="clear" w:pos="360"/>
        </w:tabs>
        <w:ind w:leftChars="100" w:left="220" w:firstLineChars="100" w:firstLine="220"/>
        <w:jc w:val="both"/>
        <w:rPr>
          <w:szCs w:val="22"/>
          <w:lang w:eastAsia="zh-CN"/>
        </w:rPr>
      </w:pPr>
      <w:proofErr w:type="spellStart"/>
      <w:proofErr w:type="gramStart"/>
      <w:r>
        <w:rPr>
          <w:szCs w:val="22"/>
          <w:lang w:eastAsia="zh-CN"/>
        </w:rPr>
        <w:t>bHasPredSplitFlag</w:t>
      </w:r>
      <w:proofErr w:type="spellEnd"/>
      <w:proofErr w:type="gramEnd"/>
      <w:r>
        <w:rPr>
          <w:szCs w:val="22"/>
          <w:lang w:eastAsia="zh-CN"/>
        </w:rPr>
        <w:t xml:space="preserve"> </w:t>
      </w:r>
      <w:r w:rsidRPr="00AF7D43">
        <w:rPr>
          <w:szCs w:val="22"/>
          <w:lang w:eastAsia="zh-CN"/>
        </w:rPr>
        <w:t xml:space="preserve">= </w:t>
      </w:r>
      <w:r>
        <w:rPr>
          <w:rFonts w:hint="eastAsia"/>
          <w:szCs w:val="22"/>
          <w:lang w:eastAsia="zh-CN"/>
        </w:rPr>
        <w:t>above A CU</w:t>
      </w:r>
      <w:r w:rsidR="002845C1">
        <w:rPr>
          <w:rFonts w:hint="eastAsia"/>
          <w:szCs w:val="22"/>
          <w:lang w:eastAsia="zh-CN"/>
        </w:rPr>
        <w:t>s</w:t>
      </w:r>
      <w:r>
        <w:rPr>
          <w:rFonts w:hint="eastAsia"/>
          <w:szCs w:val="22"/>
          <w:lang w:eastAsia="zh-CN"/>
        </w:rPr>
        <w:t xml:space="preserve"> with smaller CU-depth </w:t>
      </w:r>
      <w:r w:rsidRPr="00235175">
        <w:rPr>
          <w:rFonts w:hint="eastAsia"/>
          <w:b/>
          <w:szCs w:val="22"/>
          <w:lang w:eastAsia="zh-CN"/>
        </w:rPr>
        <w:t>AND</w:t>
      </w:r>
      <w:r>
        <w:rPr>
          <w:rFonts w:hint="eastAsia"/>
          <w:szCs w:val="22"/>
          <w:lang w:eastAsia="zh-CN"/>
        </w:rPr>
        <w:t xml:space="preserve"> left B CU</w:t>
      </w:r>
      <w:r w:rsidR="002845C1">
        <w:rPr>
          <w:rFonts w:hint="eastAsia"/>
          <w:szCs w:val="22"/>
          <w:lang w:eastAsia="zh-CN"/>
        </w:rPr>
        <w:t>s</w:t>
      </w:r>
      <w:r>
        <w:rPr>
          <w:rFonts w:hint="eastAsia"/>
          <w:szCs w:val="22"/>
          <w:lang w:eastAsia="zh-CN"/>
        </w:rPr>
        <w:t xml:space="preserve"> with smaller CU-depth</w:t>
      </w:r>
      <w:r w:rsidRPr="00AF7D43">
        <w:rPr>
          <w:szCs w:val="22"/>
          <w:lang w:eastAsia="zh-CN"/>
        </w:rPr>
        <w:t>;</w:t>
      </w:r>
    </w:p>
    <w:p w:rsidR="00C27CD0" w:rsidRDefault="00235175" w:rsidP="00235175">
      <w:pPr>
        <w:ind w:leftChars="100" w:left="220"/>
        <w:jc w:val="both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}</w:t>
      </w:r>
    </w:p>
    <w:p w:rsidR="008B0163" w:rsidRDefault="008B0163" w:rsidP="00235175">
      <w:pPr>
        <w:ind w:leftChars="100" w:left="220"/>
        <w:jc w:val="both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Else</w:t>
      </w:r>
    </w:p>
    <w:p w:rsidR="008B0163" w:rsidRDefault="008B0163" w:rsidP="00235175">
      <w:pPr>
        <w:ind w:leftChars="100" w:left="220"/>
        <w:jc w:val="both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{</w:t>
      </w:r>
    </w:p>
    <w:p w:rsidR="008B0163" w:rsidRDefault="008B0163" w:rsidP="00235175">
      <w:pPr>
        <w:ind w:leftChars="100" w:left="220"/>
        <w:jc w:val="both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  </w:t>
      </w:r>
      <w:proofErr w:type="spellStart"/>
      <w:proofErr w:type="gramStart"/>
      <w:r>
        <w:rPr>
          <w:szCs w:val="22"/>
          <w:lang w:eastAsia="zh-CN"/>
        </w:rPr>
        <w:t>bHasPredSplitFlag</w:t>
      </w:r>
      <w:proofErr w:type="spellEnd"/>
      <w:proofErr w:type="gramEnd"/>
      <w:r>
        <w:rPr>
          <w:szCs w:val="22"/>
          <w:lang w:eastAsia="zh-CN"/>
        </w:rPr>
        <w:t xml:space="preserve"> </w:t>
      </w:r>
      <w:r w:rsidRPr="00AF7D43">
        <w:rPr>
          <w:szCs w:val="22"/>
          <w:lang w:eastAsia="zh-CN"/>
        </w:rPr>
        <w:t>=</w:t>
      </w:r>
      <w:r>
        <w:rPr>
          <w:rFonts w:hint="eastAsia"/>
          <w:szCs w:val="22"/>
          <w:lang w:eastAsia="zh-CN"/>
        </w:rPr>
        <w:t xml:space="preserve"> false;</w:t>
      </w:r>
    </w:p>
    <w:p w:rsidR="008B0163" w:rsidRDefault="008B0163" w:rsidP="00235175">
      <w:pPr>
        <w:ind w:leftChars="100" w:left="220"/>
        <w:jc w:val="both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}</w:t>
      </w:r>
    </w:p>
    <w:p w:rsidR="00111F22" w:rsidRDefault="002438A5" w:rsidP="009A60B4">
      <w:pPr>
        <w:pStyle w:val="1"/>
      </w:pPr>
      <w:r>
        <w:t xml:space="preserve">Proposed Changes to </w:t>
      </w:r>
      <w:r w:rsidR="00111F22">
        <w:t>WD</w:t>
      </w:r>
      <w:r w:rsidR="009565B4">
        <w:rPr>
          <w:rFonts w:eastAsia="SimSun" w:hint="eastAsia"/>
          <w:lang w:eastAsia="zh-CN"/>
        </w:rPr>
        <w:t xml:space="preserve"> Text</w:t>
      </w:r>
    </w:p>
    <w:p w:rsidR="00FD0987" w:rsidRDefault="00FD0987" w:rsidP="00E63442">
      <w:pPr>
        <w:tabs>
          <w:tab w:val="clear" w:pos="360"/>
        </w:tabs>
        <w:ind w:firstLineChars="100" w:firstLine="220"/>
        <w:jc w:val="both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 xml:space="preserve">According to syntax elements </w:t>
      </w:r>
      <w:r w:rsidR="00D77841">
        <w:rPr>
          <w:rFonts w:hint="eastAsia"/>
          <w:szCs w:val="22"/>
          <w:lang w:eastAsia="zh-CN"/>
        </w:rPr>
        <w:t xml:space="preserve">defined above </w:t>
      </w:r>
      <w:r>
        <w:rPr>
          <w:rFonts w:hint="eastAsia"/>
          <w:szCs w:val="22"/>
          <w:lang w:eastAsia="zh-CN"/>
        </w:rPr>
        <w:t xml:space="preserve">and their explanation, the WD text of </w:t>
      </w:r>
      <w:proofErr w:type="spellStart"/>
      <w:r w:rsidR="002F5F3F">
        <w:rPr>
          <w:rFonts w:eastAsia="SimSun" w:hint="eastAsia"/>
          <w:szCs w:val="22"/>
          <w:lang w:eastAsia="zh-CN"/>
        </w:rPr>
        <w:t>slice_</w:t>
      </w:r>
      <w:proofErr w:type="gramStart"/>
      <w:r w:rsidR="002F5F3F">
        <w:rPr>
          <w:rFonts w:eastAsia="SimSun" w:hint="eastAsia"/>
          <w:szCs w:val="22"/>
          <w:lang w:eastAsia="zh-CN"/>
        </w:rPr>
        <w:t>header</w:t>
      </w:r>
      <w:proofErr w:type="spellEnd"/>
      <w:r w:rsidR="002F5F3F">
        <w:rPr>
          <w:rFonts w:eastAsia="SimSun" w:hint="eastAsia"/>
          <w:szCs w:val="22"/>
          <w:lang w:eastAsia="zh-CN"/>
        </w:rPr>
        <w:t>(</w:t>
      </w:r>
      <w:proofErr w:type="gramEnd"/>
      <w:r w:rsidR="002F5F3F">
        <w:rPr>
          <w:rFonts w:eastAsia="SimSun" w:hint="eastAsia"/>
          <w:szCs w:val="22"/>
          <w:lang w:eastAsia="zh-CN"/>
        </w:rPr>
        <w:t xml:space="preserve">), </w:t>
      </w:r>
      <w:proofErr w:type="spellStart"/>
      <w:r>
        <w:rPr>
          <w:rFonts w:hint="eastAsia"/>
          <w:szCs w:val="22"/>
          <w:lang w:eastAsia="zh-CN"/>
        </w:rPr>
        <w:t>coding_tree</w:t>
      </w:r>
      <w:proofErr w:type="spellEnd"/>
      <w:r>
        <w:rPr>
          <w:rFonts w:hint="eastAsia"/>
          <w:szCs w:val="22"/>
          <w:lang w:eastAsia="zh-CN"/>
        </w:rPr>
        <w:t xml:space="preserve">(), </w:t>
      </w:r>
      <w:proofErr w:type="spellStart"/>
      <w:r>
        <w:rPr>
          <w:rFonts w:hint="eastAsia"/>
          <w:szCs w:val="22"/>
          <w:lang w:eastAsia="zh-CN"/>
        </w:rPr>
        <w:t>coding_unit</w:t>
      </w:r>
      <w:proofErr w:type="spellEnd"/>
      <w:r>
        <w:rPr>
          <w:rFonts w:hint="eastAsia"/>
          <w:szCs w:val="22"/>
          <w:lang w:eastAsia="zh-CN"/>
        </w:rPr>
        <w:t xml:space="preserve">() and </w:t>
      </w:r>
      <w:proofErr w:type="spellStart"/>
      <w:r>
        <w:rPr>
          <w:rFonts w:hint="eastAsia"/>
          <w:szCs w:val="22"/>
          <w:lang w:eastAsia="zh-CN"/>
        </w:rPr>
        <w:t>prediction_</w:t>
      </w:r>
      <w:r w:rsidR="002F5F3F">
        <w:rPr>
          <w:rFonts w:hint="eastAsia"/>
          <w:szCs w:val="22"/>
          <w:lang w:eastAsia="zh-CN"/>
        </w:rPr>
        <w:t>unit</w:t>
      </w:r>
      <w:proofErr w:type="spellEnd"/>
      <w:r w:rsidR="002F5F3F">
        <w:rPr>
          <w:rFonts w:hint="eastAsia"/>
          <w:szCs w:val="22"/>
          <w:lang w:eastAsia="zh-CN"/>
        </w:rPr>
        <w:t>()</w:t>
      </w:r>
      <w:r w:rsidR="00BC3934">
        <w:rPr>
          <w:rFonts w:hint="eastAsia"/>
          <w:szCs w:val="22"/>
          <w:lang w:eastAsia="zh-CN"/>
        </w:rPr>
        <w:t xml:space="preserve"> should</w:t>
      </w:r>
      <w:r w:rsidR="002B19A0">
        <w:rPr>
          <w:rFonts w:hint="eastAsia"/>
          <w:szCs w:val="22"/>
          <w:lang w:eastAsia="zh-CN"/>
        </w:rPr>
        <w:t xml:space="preserve"> be revised</w:t>
      </w:r>
      <w:r>
        <w:rPr>
          <w:rFonts w:hint="eastAsia"/>
          <w:szCs w:val="22"/>
          <w:lang w:eastAsia="zh-CN"/>
        </w:rPr>
        <w:t xml:space="preserve"> (from </w:t>
      </w:r>
      <w:r>
        <w:rPr>
          <w:szCs w:val="22"/>
          <w:lang w:eastAsia="zh-CN"/>
        </w:rPr>
        <w:t>JCTVC-</w:t>
      </w:r>
      <w:r>
        <w:rPr>
          <w:rFonts w:hint="eastAsia"/>
          <w:szCs w:val="22"/>
          <w:lang w:eastAsia="zh-CN"/>
        </w:rPr>
        <w:t>F8</w:t>
      </w:r>
      <w:r w:rsidR="002F5F3F">
        <w:rPr>
          <w:szCs w:val="22"/>
          <w:lang w:eastAsia="zh-CN"/>
        </w:rPr>
        <w:t>03-v</w:t>
      </w:r>
      <w:r w:rsidR="002F5F3F">
        <w:rPr>
          <w:rFonts w:hint="eastAsia"/>
          <w:szCs w:val="22"/>
          <w:lang w:eastAsia="zh-CN"/>
        </w:rPr>
        <w:t>7</w:t>
      </w:r>
      <w:r>
        <w:rPr>
          <w:rFonts w:hint="eastAsia"/>
          <w:szCs w:val="22"/>
          <w:lang w:eastAsia="zh-CN"/>
        </w:rPr>
        <w:t>)</w:t>
      </w:r>
      <w:r w:rsidR="002F5F3F">
        <w:rPr>
          <w:rFonts w:hint="eastAsia"/>
          <w:szCs w:val="22"/>
          <w:lang w:eastAsia="zh-CN"/>
        </w:rPr>
        <w:t>.</w:t>
      </w:r>
      <w:r w:rsidR="00F16316">
        <w:rPr>
          <w:szCs w:val="22"/>
          <w:lang w:eastAsia="zh-CN"/>
        </w:rPr>
        <w:t xml:space="preserve"> All the necessary changes to WD are presented in this section.</w:t>
      </w:r>
    </w:p>
    <w:p w:rsidR="002B19A0" w:rsidRDefault="002B19A0" w:rsidP="002B19A0">
      <w:pPr>
        <w:pStyle w:val="af"/>
        <w:numPr>
          <w:ilvl w:val="0"/>
          <w:numId w:val="13"/>
        </w:numPr>
        <w:tabs>
          <w:tab w:val="clear" w:pos="360"/>
        </w:tabs>
        <w:ind w:firstLineChars="0"/>
        <w:jc w:val="both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 xml:space="preserve">Insert </w:t>
      </w:r>
      <w:proofErr w:type="spellStart"/>
      <w:r>
        <w:rPr>
          <w:rFonts w:hint="eastAsia"/>
          <w:szCs w:val="22"/>
          <w:lang w:eastAsia="zh-CN"/>
        </w:rPr>
        <w:t>pred_split_coding_flag</w:t>
      </w:r>
      <w:proofErr w:type="spellEnd"/>
      <w:r>
        <w:rPr>
          <w:rFonts w:hint="eastAsia"/>
          <w:szCs w:val="22"/>
          <w:lang w:eastAsia="zh-CN"/>
        </w:rPr>
        <w:t xml:space="preserve"> into </w:t>
      </w:r>
      <w:proofErr w:type="spellStart"/>
      <w:r>
        <w:rPr>
          <w:rFonts w:hint="eastAsia"/>
          <w:szCs w:val="22"/>
          <w:lang w:eastAsia="zh-CN"/>
        </w:rPr>
        <w:t>slice_</w:t>
      </w:r>
      <w:proofErr w:type="gramStart"/>
      <w:r>
        <w:rPr>
          <w:rFonts w:hint="eastAsia"/>
          <w:szCs w:val="22"/>
          <w:lang w:eastAsia="zh-CN"/>
        </w:rPr>
        <w:t>header</w:t>
      </w:r>
      <w:proofErr w:type="spellEnd"/>
      <w:r>
        <w:rPr>
          <w:rFonts w:hint="eastAsia"/>
          <w:szCs w:val="22"/>
          <w:lang w:eastAsia="zh-CN"/>
        </w:rPr>
        <w:t>(</w:t>
      </w:r>
      <w:proofErr w:type="gramEnd"/>
      <w:r>
        <w:rPr>
          <w:rFonts w:hint="eastAsia"/>
          <w:szCs w:val="22"/>
          <w:lang w:eastAsia="zh-CN"/>
        </w:rPr>
        <w:t>).</w:t>
      </w:r>
      <w:bookmarkStart w:id="2" w:name="_GoBack"/>
      <w:bookmarkEnd w:id="2"/>
    </w:p>
    <w:p w:rsidR="002B19A0" w:rsidRDefault="002B19A0" w:rsidP="002B19A0">
      <w:pPr>
        <w:pStyle w:val="af"/>
        <w:numPr>
          <w:ilvl w:val="0"/>
          <w:numId w:val="13"/>
        </w:numPr>
        <w:tabs>
          <w:tab w:val="clear" w:pos="360"/>
        </w:tabs>
        <w:ind w:firstLineChars="0"/>
        <w:jc w:val="both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 xml:space="preserve">Substitute </w:t>
      </w:r>
      <w:proofErr w:type="spellStart"/>
      <w:r w:rsidR="00580103">
        <w:rPr>
          <w:szCs w:val="22"/>
          <w:lang w:eastAsia="zh-CN"/>
        </w:rPr>
        <w:t>cu_split_pred_part_mode</w:t>
      </w:r>
      <w:proofErr w:type="spellEnd"/>
      <w:r w:rsidR="00580103">
        <w:rPr>
          <w:szCs w:val="22"/>
          <w:lang w:eastAsia="zh-CN"/>
        </w:rPr>
        <w:t>[x0</w:t>
      </w:r>
      <w:proofErr w:type="gramStart"/>
      <w:r w:rsidR="00580103">
        <w:rPr>
          <w:szCs w:val="22"/>
          <w:lang w:eastAsia="zh-CN"/>
        </w:rPr>
        <w:t>][</w:t>
      </w:r>
      <w:proofErr w:type="gramEnd"/>
      <w:r w:rsidR="00580103">
        <w:rPr>
          <w:szCs w:val="22"/>
          <w:lang w:eastAsia="zh-CN"/>
        </w:rPr>
        <w:t>y0</w:t>
      </w:r>
      <w:r w:rsidRPr="002B19A0">
        <w:rPr>
          <w:szCs w:val="22"/>
          <w:lang w:eastAsia="zh-CN"/>
        </w:rPr>
        <w:t>]</w:t>
      </w:r>
      <w:r>
        <w:rPr>
          <w:rFonts w:hint="eastAsia"/>
          <w:szCs w:val="22"/>
          <w:lang w:eastAsia="zh-CN"/>
        </w:rPr>
        <w:t xml:space="preserve"> with </w:t>
      </w:r>
      <w:proofErr w:type="spellStart"/>
      <w:r>
        <w:rPr>
          <w:rFonts w:hint="eastAsia"/>
          <w:szCs w:val="22"/>
          <w:lang w:eastAsia="zh-CN"/>
        </w:rPr>
        <w:t>p</w:t>
      </w:r>
      <w:r>
        <w:rPr>
          <w:szCs w:val="22"/>
          <w:lang w:eastAsia="zh-CN"/>
        </w:rPr>
        <w:t>red_split_flag</w:t>
      </w:r>
      <w:proofErr w:type="spellEnd"/>
      <w:r w:rsidR="00AD1AEF">
        <w:rPr>
          <w:rFonts w:hint="eastAsia"/>
          <w:szCs w:val="22"/>
          <w:lang w:eastAsia="zh-CN"/>
        </w:rPr>
        <w:t xml:space="preserve"> </w:t>
      </w:r>
      <w:r w:rsidR="00351AB3">
        <w:rPr>
          <w:rFonts w:hint="eastAsia"/>
          <w:szCs w:val="22"/>
          <w:lang w:eastAsia="zh-CN"/>
        </w:rPr>
        <w:t>[x0][y0]</w:t>
      </w:r>
      <w:r w:rsidR="00AD1AEF" w:rsidRPr="00AD1AEF">
        <w:rPr>
          <w:rFonts w:hint="eastAsia"/>
          <w:szCs w:val="22"/>
          <w:lang w:eastAsia="zh-CN"/>
        </w:rPr>
        <w:t xml:space="preserve"> </w:t>
      </w:r>
      <w:r w:rsidR="00AD1AEF">
        <w:rPr>
          <w:rFonts w:hint="eastAsia"/>
          <w:szCs w:val="22"/>
          <w:lang w:eastAsia="zh-CN"/>
        </w:rPr>
        <w:t>(</w:t>
      </w:r>
      <w:proofErr w:type="spellStart"/>
      <w:r w:rsidR="00AD1AEF" w:rsidRPr="00AF7D43">
        <w:rPr>
          <w:szCs w:val="22"/>
          <w:lang w:eastAsia="zh-CN"/>
        </w:rPr>
        <w:t>bHasPredSplitFlag</w:t>
      </w:r>
      <w:proofErr w:type="spellEnd"/>
      <w:r w:rsidR="00AD1AEF">
        <w:rPr>
          <w:rFonts w:hint="eastAsia"/>
          <w:szCs w:val="22"/>
          <w:lang w:eastAsia="zh-CN"/>
        </w:rPr>
        <w:t>)</w:t>
      </w:r>
      <w:r>
        <w:rPr>
          <w:rFonts w:hint="eastAsia"/>
          <w:szCs w:val="22"/>
          <w:lang w:eastAsia="zh-CN"/>
        </w:rPr>
        <w:t xml:space="preserve">, </w:t>
      </w:r>
      <w:proofErr w:type="spellStart"/>
      <w:r>
        <w:rPr>
          <w:rFonts w:hint="eastAsia"/>
          <w:lang w:eastAsia="zh-CN"/>
        </w:rPr>
        <w:t>codeword_index</w:t>
      </w:r>
      <w:proofErr w:type="spellEnd"/>
      <w:r w:rsidR="00AD1AEF">
        <w:rPr>
          <w:rFonts w:hint="eastAsia"/>
          <w:lang w:eastAsia="zh-CN"/>
        </w:rPr>
        <w:t xml:space="preserve"> </w:t>
      </w:r>
      <w:r w:rsidR="00351AB3">
        <w:rPr>
          <w:rFonts w:hint="eastAsia"/>
          <w:lang w:eastAsia="zh-CN"/>
        </w:rPr>
        <w:t>[</w:t>
      </w:r>
      <w:proofErr w:type="spellStart"/>
      <w:r w:rsidR="00351AB3">
        <w:rPr>
          <w:rFonts w:hint="eastAsia"/>
          <w:lang w:eastAsia="zh-CN"/>
        </w:rPr>
        <w:t>i</w:t>
      </w:r>
      <w:proofErr w:type="spellEnd"/>
      <w:r w:rsidR="00351AB3">
        <w:rPr>
          <w:rFonts w:hint="eastAsia"/>
          <w:lang w:eastAsia="zh-CN"/>
        </w:rPr>
        <w:t>]</w:t>
      </w:r>
      <w:r>
        <w:rPr>
          <w:rFonts w:hint="eastAsia"/>
          <w:lang w:eastAsia="zh-CN"/>
        </w:rPr>
        <w:t xml:space="preserve"> </w:t>
      </w:r>
      <w:r w:rsidR="00AD1AEF">
        <w:rPr>
          <w:rFonts w:hint="eastAsia"/>
          <w:lang w:eastAsia="zh-CN"/>
        </w:rPr>
        <w:t>(</w:t>
      </w:r>
      <w:proofErr w:type="spellStart"/>
      <w:r w:rsidR="00AD1AEF" w:rsidRPr="005F1203">
        <w:rPr>
          <w:lang w:eastAsia="zh-CN"/>
        </w:rPr>
        <w:t>bFirstCodingTypeInSlice</w:t>
      </w:r>
      <w:proofErr w:type="spellEnd"/>
      <w:r w:rsidR="00AD1AEF">
        <w:rPr>
          <w:rFonts w:hint="eastAsia"/>
          <w:lang w:eastAsia="zh-CN"/>
        </w:rPr>
        <w:t xml:space="preserve">) </w:t>
      </w:r>
      <w:r>
        <w:rPr>
          <w:rFonts w:hint="eastAsia"/>
          <w:lang w:eastAsia="zh-CN"/>
        </w:rPr>
        <w:t xml:space="preserve">and </w:t>
      </w:r>
      <w:proofErr w:type="spellStart"/>
      <w:r>
        <w:rPr>
          <w:rFonts w:hint="eastAsia"/>
          <w:szCs w:val="22"/>
          <w:lang w:eastAsia="zh-CN"/>
        </w:rPr>
        <w:t>split_mode</w:t>
      </w:r>
      <w:proofErr w:type="spellEnd"/>
      <w:r w:rsidR="00AD1AEF">
        <w:rPr>
          <w:rFonts w:hint="eastAsia"/>
          <w:szCs w:val="22"/>
          <w:lang w:eastAsia="zh-CN"/>
        </w:rPr>
        <w:t xml:space="preserve"> </w:t>
      </w:r>
      <w:r w:rsidR="00351AB3">
        <w:rPr>
          <w:rFonts w:hint="eastAsia"/>
          <w:szCs w:val="22"/>
          <w:lang w:eastAsia="zh-CN"/>
        </w:rPr>
        <w:t>[x0][y0]</w:t>
      </w:r>
      <w:r w:rsidR="003D77B6">
        <w:rPr>
          <w:rFonts w:hint="eastAsia"/>
          <w:szCs w:val="22"/>
          <w:lang w:eastAsia="zh-CN"/>
        </w:rPr>
        <w:t xml:space="preserve"> </w:t>
      </w:r>
      <w:r w:rsidR="00AD1AEF">
        <w:rPr>
          <w:rFonts w:hint="eastAsia"/>
          <w:szCs w:val="22"/>
          <w:lang w:eastAsia="zh-CN"/>
        </w:rPr>
        <w:t>(</w:t>
      </w:r>
      <w:proofErr w:type="spellStart"/>
      <w:r w:rsidR="00AD1AEF">
        <w:rPr>
          <w:rFonts w:hint="eastAsia"/>
          <w:szCs w:val="22"/>
          <w:lang w:eastAsia="zh-CN"/>
        </w:rPr>
        <w:t>PredMode</w:t>
      </w:r>
      <w:proofErr w:type="spellEnd"/>
      <w:r w:rsidR="00AD1AEF">
        <w:rPr>
          <w:rFonts w:hint="eastAsia"/>
          <w:szCs w:val="22"/>
          <w:lang w:eastAsia="zh-CN"/>
        </w:rPr>
        <w:t xml:space="preserve">, </w:t>
      </w:r>
      <w:proofErr w:type="spellStart"/>
      <w:r w:rsidR="00AD1AEF">
        <w:rPr>
          <w:rFonts w:hint="eastAsia"/>
          <w:szCs w:val="22"/>
          <w:lang w:eastAsia="zh-CN"/>
        </w:rPr>
        <w:t>PartMode</w:t>
      </w:r>
      <w:proofErr w:type="spellEnd"/>
      <w:r w:rsidR="00AD1AEF">
        <w:rPr>
          <w:rFonts w:hint="eastAsia"/>
          <w:szCs w:val="22"/>
          <w:lang w:eastAsia="zh-CN"/>
        </w:rPr>
        <w:t xml:space="preserve">) </w:t>
      </w:r>
      <w:r w:rsidR="003D77B6">
        <w:rPr>
          <w:rFonts w:hint="eastAsia"/>
          <w:szCs w:val="22"/>
          <w:lang w:eastAsia="zh-CN"/>
        </w:rPr>
        <w:t xml:space="preserve">in </w:t>
      </w:r>
      <w:proofErr w:type="spellStart"/>
      <w:r w:rsidR="003D77B6">
        <w:rPr>
          <w:rFonts w:hint="eastAsia"/>
          <w:szCs w:val="22"/>
          <w:lang w:eastAsia="zh-CN"/>
        </w:rPr>
        <w:t>coding_tree</w:t>
      </w:r>
      <w:proofErr w:type="spellEnd"/>
      <w:r w:rsidR="003D77B6">
        <w:rPr>
          <w:rFonts w:hint="eastAsia"/>
          <w:szCs w:val="22"/>
          <w:lang w:eastAsia="zh-CN"/>
        </w:rPr>
        <w:t>()</w:t>
      </w:r>
      <w:r>
        <w:rPr>
          <w:rFonts w:hint="eastAsia"/>
          <w:szCs w:val="22"/>
          <w:lang w:eastAsia="zh-CN"/>
        </w:rPr>
        <w:t>.</w:t>
      </w:r>
    </w:p>
    <w:p w:rsidR="00CD1F0D" w:rsidRDefault="00C84118" w:rsidP="00AD31B9">
      <w:pPr>
        <w:pStyle w:val="af"/>
        <w:numPr>
          <w:ilvl w:val="0"/>
          <w:numId w:val="13"/>
        </w:numPr>
        <w:tabs>
          <w:tab w:val="clear" w:pos="360"/>
        </w:tabs>
        <w:ind w:firstLineChars="0"/>
        <w:jc w:val="both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>Insert</w:t>
      </w:r>
      <w:r w:rsidR="002321D4">
        <w:rPr>
          <w:rFonts w:hint="eastAsia"/>
          <w:szCs w:val="22"/>
          <w:lang w:eastAsia="zh-CN"/>
        </w:rPr>
        <w:t xml:space="preserve"> </w:t>
      </w:r>
      <w:proofErr w:type="spellStart"/>
      <w:r w:rsidR="0036113E">
        <w:rPr>
          <w:rFonts w:hint="eastAsia"/>
          <w:lang w:eastAsia="zh-CN"/>
        </w:rPr>
        <w:t>amp_direct_flag</w:t>
      </w:r>
      <w:proofErr w:type="spellEnd"/>
      <w:r w:rsidR="0036113E">
        <w:rPr>
          <w:rFonts w:hint="eastAsia"/>
          <w:lang w:eastAsia="zh-CN"/>
        </w:rPr>
        <w:t>/</w:t>
      </w:r>
      <w:proofErr w:type="spellStart"/>
      <w:r w:rsidR="0036113E">
        <w:rPr>
          <w:rFonts w:hint="eastAsia"/>
          <w:lang w:eastAsia="zh-CN"/>
        </w:rPr>
        <w:t>amp_pos_flag</w:t>
      </w:r>
      <w:proofErr w:type="spellEnd"/>
      <w:r w:rsidR="0014751F">
        <w:rPr>
          <w:rFonts w:hint="eastAsia"/>
          <w:szCs w:val="22"/>
          <w:lang w:eastAsia="zh-CN"/>
        </w:rPr>
        <w:t xml:space="preserve"> </w:t>
      </w:r>
      <w:r w:rsidR="002321D4">
        <w:rPr>
          <w:rFonts w:hint="eastAsia"/>
          <w:szCs w:val="22"/>
          <w:lang w:eastAsia="zh-CN"/>
        </w:rPr>
        <w:t xml:space="preserve">and </w:t>
      </w:r>
      <w:proofErr w:type="spellStart"/>
      <w:r w:rsidR="002321D4">
        <w:rPr>
          <w:rFonts w:hint="eastAsia"/>
          <w:lang w:eastAsia="zh-CN"/>
        </w:rPr>
        <w:t>pu_merge_flag</w:t>
      </w:r>
      <w:proofErr w:type="spellEnd"/>
      <w:r w:rsidR="00351AB3">
        <w:rPr>
          <w:rFonts w:hint="eastAsia"/>
          <w:lang w:eastAsia="zh-CN"/>
        </w:rPr>
        <w:t>[</w:t>
      </w:r>
      <w:proofErr w:type="spellStart"/>
      <w:r w:rsidR="00AD1AEF">
        <w:rPr>
          <w:rFonts w:hint="eastAsia"/>
          <w:lang w:eastAsia="zh-CN"/>
        </w:rPr>
        <w:t>i</w:t>
      </w:r>
      <w:proofErr w:type="spellEnd"/>
      <w:r w:rsidR="00351AB3">
        <w:rPr>
          <w:rFonts w:hint="eastAsia"/>
          <w:lang w:eastAsia="zh-CN"/>
        </w:rPr>
        <w:t>]</w:t>
      </w:r>
      <w:r w:rsidR="002321D4">
        <w:rPr>
          <w:rFonts w:hint="eastAsia"/>
          <w:szCs w:val="22"/>
          <w:lang w:eastAsia="zh-CN"/>
        </w:rPr>
        <w:t xml:space="preserve"> </w:t>
      </w:r>
      <w:r w:rsidR="00CD1F0D">
        <w:rPr>
          <w:rFonts w:hint="eastAsia"/>
          <w:szCs w:val="22"/>
          <w:lang w:eastAsia="zh-CN"/>
        </w:rPr>
        <w:t xml:space="preserve">in </w:t>
      </w:r>
      <w:proofErr w:type="spellStart"/>
      <w:r w:rsidR="00CD1F0D">
        <w:rPr>
          <w:rFonts w:hint="eastAsia"/>
          <w:szCs w:val="22"/>
          <w:lang w:eastAsia="zh-CN"/>
        </w:rPr>
        <w:t>coding_</w:t>
      </w:r>
      <w:proofErr w:type="gramStart"/>
      <w:r w:rsidR="00CD1F0D">
        <w:rPr>
          <w:rFonts w:hint="eastAsia"/>
          <w:szCs w:val="22"/>
          <w:lang w:eastAsia="zh-CN"/>
        </w:rPr>
        <w:t>unit</w:t>
      </w:r>
      <w:proofErr w:type="spellEnd"/>
      <w:r w:rsidR="00CD1F0D">
        <w:rPr>
          <w:rFonts w:hint="eastAsia"/>
          <w:szCs w:val="22"/>
          <w:lang w:eastAsia="zh-CN"/>
        </w:rPr>
        <w:t>(</w:t>
      </w:r>
      <w:proofErr w:type="gramEnd"/>
      <w:r w:rsidR="00CD1F0D">
        <w:rPr>
          <w:rFonts w:hint="eastAsia"/>
          <w:szCs w:val="22"/>
          <w:lang w:eastAsia="zh-CN"/>
        </w:rPr>
        <w:t>).</w:t>
      </w:r>
    </w:p>
    <w:p w:rsidR="002321D4" w:rsidRPr="00AD31B9" w:rsidRDefault="002321D4" w:rsidP="00AD31B9">
      <w:pPr>
        <w:pStyle w:val="af"/>
        <w:numPr>
          <w:ilvl w:val="0"/>
          <w:numId w:val="13"/>
        </w:numPr>
        <w:tabs>
          <w:tab w:val="clear" w:pos="360"/>
        </w:tabs>
        <w:ind w:firstLineChars="0"/>
        <w:jc w:val="both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 xml:space="preserve">Remove </w:t>
      </w:r>
      <w:r w:rsidR="00414991">
        <w:rPr>
          <w:rFonts w:hint="eastAsia"/>
          <w:szCs w:val="22"/>
          <w:lang w:eastAsia="zh-CN"/>
        </w:rPr>
        <w:t xml:space="preserve">unnecessary </w:t>
      </w:r>
      <w:proofErr w:type="spellStart"/>
      <w:r>
        <w:rPr>
          <w:rFonts w:hint="eastAsia"/>
          <w:szCs w:val="22"/>
          <w:lang w:eastAsia="zh-CN"/>
        </w:rPr>
        <w:t>merge_flag</w:t>
      </w:r>
      <w:proofErr w:type="spellEnd"/>
      <w:r>
        <w:rPr>
          <w:rFonts w:hint="eastAsia"/>
          <w:szCs w:val="22"/>
          <w:lang w:eastAsia="zh-CN"/>
        </w:rPr>
        <w:t xml:space="preserve"> in </w:t>
      </w:r>
      <w:proofErr w:type="spellStart"/>
      <w:r>
        <w:rPr>
          <w:rFonts w:hint="eastAsia"/>
          <w:szCs w:val="22"/>
          <w:lang w:eastAsia="zh-CN"/>
        </w:rPr>
        <w:t>prediction_</w:t>
      </w:r>
      <w:proofErr w:type="gramStart"/>
      <w:r>
        <w:rPr>
          <w:rFonts w:hint="eastAsia"/>
          <w:szCs w:val="22"/>
          <w:lang w:eastAsia="zh-CN"/>
        </w:rPr>
        <w:t>unit</w:t>
      </w:r>
      <w:proofErr w:type="spellEnd"/>
      <w:r>
        <w:rPr>
          <w:rFonts w:hint="eastAsia"/>
          <w:szCs w:val="22"/>
          <w:lang w:eastAsia="zh-CN"/>
        </w:rPr>
        <w:t>(</w:t>
      </w:r>
      <w:proofErr w:type="gramEnd"/>
      <w:r>
        <w:rPr>
          <w:rFonts w:hint="eastAsia"/>
          <w:szCs w:val="22"/>
          <w:lang w:eastAsia="zh-CN"/>
        </w:rPr>
        <w:t>).</w:t>
      </w:r>
    </w:p>
    <w:p w:rsidR="00E63442" w:rsidRDefault="00111F22" w:rsidP="00CD1F0D">
      <w:pPr>
        <w:tabs>
          <w:tab w:val="clear" w:pos="360"/>
        </w:tabs>
        <w:ind w:firstLineChars="100" w:firstLine="220"/>
        <w:jc w:val="both"/>
        <w:rPr>
          <w:rFonts w:eastAsia="SimSun"/>
          <w:szCs w:val="22"/>
          <w:lang w:eastAsia="zh-CN"/>
        </w:rPr>
      </w:pPr>
      <w:r>
        <w:rPr>
          <w:szCs w:val="22"/>
        </w:rPr>
        <w:t xml:space="preserve">The </w:t>
      </w:r>
      <w:r w:rsidR="00E63442">
        <w:rPr>
          <w:rFonts w:hint="eastAsia"/>
          <w:szCs w:val="22"/>
          <w:lang w:eastAsia="zh-CN"/>
        </w:rPr>
        <w:t xml:space="preserve">change to </w:t>
      </w:r>
      <w:r w:rsidR="008F027A">
        <w:rPr>
          <w:szCs w:val="22"/>
        </w:rPr>
        <w:t xml:space="preserve">current </w:t>
      </w:r>
      <w:r w:rsidR="009565B4">
        <w:rPr>
          <w:rFonts w:eastAsia="SimSun" w:hint="eastAsia"/>
          <w:szCs w:val="22"/>
          <w:lang w:eastAsia="zh-CN"/>
        </w:rPr>
        <w:t>WD</w:t>
      </w:r>
      <w:r w:rsidR="00E63442">
        <w:rPr>
          <w:rFonts w:eastAsia="SimSun" w:hint="eastAsia"/>
          <w:szCs w:val="22"/>
          <w:lang w:eastAsia="zh-CN"/>
        </w:rPr>
        <w:t xml:space="preserve"> draft</w:t>
      </w:r>
      <w:r w:rsidR="00E30FC2">
        <w:rPr>
          <w:rFonts w:eastAsia="SimSun" w:hint="eastAsia"/>
          <w:szCs w:val="22"/>
          <w:lang w:eastAsia="zh-CN"/>
        </w:rPr>
        <w:t xml:space="preserve"> in </w:t>
      </w:r>
      <w:proofErr w:type="spellStart"/>
      <w:r w:rsidR="00E30FC2">
        <w:rPr>
          <w:rFonts w:eastAsia="SimSun" w:hint="eastAsia"/>
          <w:szCs w:val="22"/>
          <w:lang w:eastAsia="zh-CN"/>
        </w:rPr>
        <w:t>slice_</w:t>
      </w:r>
      <w:proofErr w:type="gramStart"/>
      <w:r w:rsidR="00E63442">
        <w:rPr>
          <w:rFonts w:eastAsia="SimSun" w:hint="eastAsia"/>
          <w:szCs w:val="22"/>
          <w:lang w:eastAsia="zh-CN"/>
        </w:rPr>
        <w:t>header</w:t>
      </w:r>
      <w:proofErr w:type="spellEnd"/>
      <w:r w:rsidR="00E30FC2">
        <w:rPr>
          <w:rFonts w:eastAsia="SimSun" w:hint="eastAsia"/>
          <w:szCs w:val="22"/>
          <w:lang w:eastAsia="zh-CN"/>
        </w:rPr>
        <w:t>(</w:t>
      </w:r>
      <w:proofErr w:type="gramEnd"/>
      <w:r w:rsidR="00E30FC2">
        <w:rPr>
          <w:rFonts w:eastAsia="SimSun" w:hint="eastAsia"/>
          <w:szCs w:val="22"/>
          <w:lang w:eastAsia="zh-CN"/>
        </w:rPr>
        <w:t>)</w:t>
      </w:r>
      <w:r w:rsidR="00E63442">
        <w:rPr>
          <w:rFonts w:eastAsia="SimSun" w:hint="eastAsia"/>
          <w:szCs w:val="22"/>
          <w:lang w:eastAsia="zh-CN"/>
        </w:rPr>
        <w:t xml:space="preserve"> </w:t>
      </w:r>
      <w:r w:rsidR="00E30FC2">
        <w:rPr>
          <w:rFonts w:eastAsia="SimSun" w:hint="eastAsia"/>
          <w:szCs w:val="22"/>
          <w:lang w:eastAsia="zh-CN"/>
        </w:rPr>
        <w:t>wa</w:t>
      </w:r>
      <w:r w:rsidR="00E63442">
        <w:rPr>
          <w:rFonts w:eastAsia="SimSun" w:hint="eastAsia"/>
          <w:szCs w:val="22"/>
          <w:lang w:eastAsia="zh-CN"/>
        </w:rPr>
        <w:t xml:space="preserve">s shown in </w:t>
      </w:r>
      <w:r w:rsidR="00AB27CF">
        <w:rPr>
          <w:rFonts w:eastAsia="SimSun"/>
          <w:szCs w:val="22"/>
          <w:lang w:eastAsia="zh-CN"/>
        </w:rPr>
        <w:t>T</w:t>
      </w:r>
      <w:r w:rsidR="00E63442">
        <w:rPr>
          <w:rFonts w:eastAsia="SimSun" w:hint="eastAsia"/>
          <w:szCs w:val="22"/>
          <w:lang w:eastAsia="zh-CN"/>
        </w:rPr>
        <w:t>able-3</w:t>
      </w:r>
      <w:r w:rsidR="00E30FC2">
        <w:rPr>
          <w:rFonts w:eastAsia="SimSun" w:hint="eastAsia"/>
          <w:szCs w:val="22"/>
          <w:lang w:eastAsia="zh-CN"/>
        </w:rPr>
        <w:t>.</w:t>
      </w:r>
    </w:p>
    <w:p w:rsidR="00E63442" w:rsidRDefault="0095664F" w:rsidP="0095664F">
      <w:pPr>
        <w:tabs>
          <w:tab w:val="clear" w:pos="1080"/>
          <w:tab w:val="clear" w:pos="1440"/>
          <w:tab w:val="left" w:pos="754"/>
        </w:tabs>
        <w:jc w:val="both"/>
        <w:rPr>
          <w:szCs w:val="22"/>
          <w:lang w:eastAsia="zh-CN"/>
        </w:rPr>
      </w:pPr>
      <w:r>
        <w:rPr>
          <w:rFonts w:eastAsia="SimSun" w:hint="eastAsia"/>
          <w:szCs w:val="22"/>
          <w:lang w:eastAsia="zh-CN"/>
        </w:rPr>
        <w:tab/>
      </w:r>
      <w:r>
        <w:rPr>
          <w:rFonts w:eastAsia="SimSun" w:hint="eastAsia"/>
          <w:szCs w:val="22"/>
          <w:lang w:eastAsia="zh-CN"/>
        </w:rPr>
        <w:tab/>
      </w:r>
      <w:r>
        <w:rPr>
          <w:rFonts w:eastAsia="SimSun" w:hint="eastAsia"/>
          <w:szCs w:val="22"/>
          <w:lang w:eastAsia="zh-CN"/>
        </w:rPr>
        <w:tab/>
      </w:r>
      <w:r w:rsidR="00432495">
        <w:rPr>
          <w:rFonts w:eastAsia="SimSun" w:hint="eastAsia"/>
          <w:szCs w:val="22"/>
          <w:lang w:eastAsia="zh-CN"/>
        </w:rPr>
        <w:t>Table-3 Insert</w:t>
      </w:r>
      <w:r w:rsidR="00E63442">
        <w:rPr>
          <w:rFonts w:eastAsia="SimSun" w:hint="eastAsia"/>
          <w:szCs w:val="22"/>
          <w:lang w:eastAsia="zh-CN"/>
        </w:rPr>
        <w:t xml:space="preserve"> </w:t>
      </w:r>
      <w:proofErr w:type="spellStart"/>
      <w:r w:rsidR="00E63442">
        <w:rPr>
          <w:rFonts w:hint="eastAsia"/>
          <w:szCs w:val="22"/>
          <w:lang w:eastAsia="zh-CN"/>
        </w:rPr>
        <w:t>pred_split_coding_flag</w:t>
      </w:r>
      <w:proofErr w:type="spellEnd"/>
      <w:r w:rsidR="00E30FC2">
        <w:rPr>
          <w:rFonts w:hint="eastAsia"/>
          <w:szCs w:val="22"/>
          <w:lang w:eastAsia="zh-CN"/>
        </w:rPr>
        <w:t xml:space="preserve"> to </w:t>
      </w:r>
      <w:proofErr w:type="spellStart"/>
      <w:r w:rsidR="00E30FC2">
        <w:rPr>
          <w:rFonts w:hint="eastAsia"/>
          <w:szCs w:val="22"/>
          <w:lang w:eastAsia="zh-CN"/>
        </w:rPr>
        <w:t>slice_</w:t>
      </w:r>
      <w:proofErr w:type="gramStart"/>
      <w:r w:rsidR="00E63442">
        <w:rPr>
          <w:rFonts w:hint="eastAsia"/>
          <w:szCs w:val="22"/>
          <w:lang w:eastAsia="zh-CN"/>
        </w:rPr>
        <w:t>header</w:t>
      </w:r>
      <w:proofErr w:type="spellEnd"/>
      <w:r w:rsidR="00E30FC2">
        <w:rPr>
          <w:rFonts w:hint="eastAsia"/>
          <w:szCs w:val="22"/>
          <w:lang w:eastAsia="zh-CN"/>
        </w:rPr>
        <w:t>()</w:t>
      </w:r>
      <w:proofErr w:type="gramEnd"/>
    </w:p>
    <w:tbl>
      <w:tblPr>
        <w:tblW w:w="78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20"/>
        <w:gridCol w:w="1128"/>
      </w:tblGrid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kern w:val="2"/>
              </w:rPr>
            </w:pPr>
            <w:proofErr w:type="spellStart"/>
            <w:r>
              <w:rPr>
                <w:kern w:val="2"/>
              </w:rPr>
              <w:lastRenderedPageBreak/>
              <w:t>slice_header</w:t>
            </w:r>
            <w:proofErr w:type="spellEnd"/>
            <w:r>
              <w:rPr>
                <w:kern w:val="2"/>
              </w:rPr>
              <w:t>( ) {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heading"/>
              <w:rPr>
                <w:kern w:val="2"/>
              </w:rPr>
            </w:pPr>
            <w:r>
              <w:rPr>
                <w:kern w:val="2"/>
              </w:rPr>
              <w:t>Descriptor</w:t>
            </w: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b/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b/>
                <w:kern w:val="2"/>
                <w:lang w:eastAsia="ko-KR"/>
              </w:rPr>
              <w:t>lightweight_slice_flag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cell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u(1)</w:t>
            </w: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  <w:t>if( !</w:t>
            </w:r>
            <w:proofErr w:type="spellStart"/>
            <w:r>
              <w:rPr>
                <w:kern w:val="2"/>
                <w:lang w:eastAsia="ko-KR"/>
              </w:rPr>
              <w:t>lightweight_slice_flag</w:t>
            </w:r>
            <w:proofErr w:type="spellEnd"/>
            <w:r>
              <w:rPr>
                <w:kern w:val="2"/>
                <w:lang w:eastAsia="ko-KR"/>
              </w:rPr>
              <w:t xml:space="preserve"> ) {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kern w:val="2"/>
              </w:rPr>
            </w:pPr>
            <w:r>
              <w:rPr>
                <w:kern w:val="2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b/>
                <w:bCs/>
                <w:kern w:val="2"/>
              </w:rPr>
              <w:t>slice_type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cell"/>
              <w:rPr>
                <w:kern w:val="2"/>
              </w:rPr>
            </w:pPr>
            <w:proofErr w:type="spellStart"/>
            <w:r>
              <w:rPr>
                <w:kern w:val="2"/>
              </w:rPr>
              <w:t>ue</w:t>
            </w:r>
            <w:proofErr w:type="spellEnd"/>
            <w:r>
              <w:rPr>
                <w:kern w:val="2"/>
              </w:rPr>
              <w:t>(v)</w:t>
            </w: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kern w:val="2"/>
                <w:sz w:val="22"/>
                <w:szCs w:val="2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</w:rPr>
              <w:tab/>
            </w:r>
            <w:proofErr w:type="spellStart"/>
            <w:r>
              <w:rPr>
                <w:b/>
                <w:bCs/>
                <w:kern w:val="2"/>
              </w:rPr>
              <w:t>pic_parameter_set_id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cell"/>
              <w:rPr>
                <w:kern w:val="2"/>
              </w:rPr>
            </w:pPr>
            <w:proofErr w:type="spellStart"/>
            <w:r>
              <w:rPr>
                <w:kern w:val="2"/>
              </w:rPr>
              <w:t>ue</w:t>
            </w:r>
            <w:proofErr w:type="spellEnd"/>
            <w:r>
              <w:rPr>
                <w:kern w:val="2"/>
              </w:rPr>
              <w:t>(v)</w:t>
            </w: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b/>
                <w:color w:val="FF0000"/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</w:rPr>
              <w:tab/>
            </w:r>
            <w:proofErr w:type="spellStart"/>
            <w:r>
              <w:rPr>
                <w:b/>
                <w:color w:val="FF0000"/>
                <w:kern w:val="2"/>
              </w:rPr>
              <w:t>frame_num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cell"/>
              <w:rPr>
                <w:kern w:val="2"/>
              </w:rPr>
            </w:pPr>
            <w:r>
              <w:rPr>
                <w:kern w:val="2"/>
              </w:rPr>
              <w:t>u(v)</w:t>
            </w: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bCs/>
                <w:kern w:val="2"/>
              </w:rPr>
            </w:pPr>
            <w:r>
              <w:rPr>
                <w:bCs/>
                <w:kern w:val="2"/>
                <w:lang w:eastAsia="ko-KR"/>
              </w:rPr>
              <w:tab/>
            </w:r>
            <w:r>
              <w:rPr>
                <w:bCs/>
                <w:kern w:val="2"/>
              </w:rPr>
              <w:tab/>
              <w:t xml:space="preserve">if( </w:t>
            </w:r>
            <w:proofErr w:type="spellStart"/>
            <w:r>
              <w:rPr>
                <w:bCs/>
                <w:kern w:val="2"/>
              </w:rPr>
              <w:t>IdrPicFlag</w:t>
            </w:r>
            <w:proofErr w:type="spellEnd"/>
            <w:r>
              <w:rPr>
                <w:bCs/>
                <w:kern w:val="2"/>
              </w:rPr>
              <w:t xml:space="preserve"> 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b/>
                <w:bCs/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</w:rPr>
              <w:tab/>
            </w:r>
            <w:r>
              <w:rPr>
                <w:kern w:val="2"/>
              </w:rPr>
              <w:tab/>
            </w:r>
            <w:proofErr w:type="spellStart"/>
            <w:r>
              <w:rPr>
                <w:b/>
                <w:bCs/>
                <w:kern w:val="2"/>
              </w:rPr>
              <w:t>idr_pic_id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cell"/>
              <w:rPr>
                <w:kern w:val="2"/>
              </w:rPr>
            </w:pPr>
            <w:proofErr w:type="spellStart"/>
            <w:r>
              <w:rPr>
                <w:kern w:val="2"/>
              </w:rPr>
              <w:t>ue</w:t>
            </w:r>
            <w:proofErr w:type="spellEnd"/>
            <w:r>
              <w:rPr>
                <w:kern w:val="2"/>
              </w:rPr>
              <w:t>(v)</w:t>
            </w: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</w:rPr>
              <w:tab/>
              <w:t xml:space="preserve">if( </w:t>
            </w:r>
            <w:proofErr w:type="spellStart"/>
            <w:r>
              <w:rPr>
                <w:kern w:val="2"/>
              </w:rPr>
              <w:t>pic_order_cnt_type</w:t>
            </w:r>
            <w:proofErr w:type="spellEnd"/>
            <w:r>
              <w:rPr>
                <w:kern w:val="2"/>
              </w:rPr>
              <w:t xml:space="preserve">  = =  0 )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b/>
                <w:bCs/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</w:rPr>
              <w:tab/>
            </w:r>
            <w:r>
              <w:rPr>
                <w:kern w:val="2"/>
              </w:rPr>
              <w:tab/>
            </w:r>
            <w:proofErr w:type="spellStart"/>
            <w:r>
              <w:rPr>
                <w:b/>
                <w:bCs/>
                <w:kern w:val="2"/>
              </w:rPr>
              <w:t>pic_order_cnt_lsb</w:t>
            </w:r>
            <w:proofErr w:type="spellEnd"/>
            <w:r>
              <w:rPr>
                <w:b/>
                <w:bCs/>
                <w:kern w:val="2"/>
              </w:rPr>
              <w:t xml:space="preserve"> /*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cell"/>
              <w:rPr>
                <w:kern w:val="2"/>
              </w:rPr>
            </w:pPr>
            <w:r>
              <w:rPr>
                <w:kern w:val="2"/>
              </w:rPr>
              <w:t>u(v)</w:t>
            </w: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</w:rPr>
              <w:tab/>
              <w:t xml:space="preserve">if( </w:t>
            </w:r>
            <w:proofErr w:type="spellStart"/>
            <w:r>
              <w:rPr>
                <w:kern w:val="2"/>
              </w:rPr>
              <w:t>slice_type</w:t>
            </w:r>
            <w:proofErr w:type="spellEnd"/>
            <w:r>
              <w:rPr>
                <w:kern w:val="2"/>
              </w:rPr>
              <w:t xml:space="preserve">  = =  P  | |  </w:t>
            </w:r>
            <w:proofErr w:type="spellStart"/>
            <w:r>
              <w:rPr>
                <w:kern w:val="2"/>
              </w:rPr>
              <w:t>slice_type</w:t>
            </w:r>
            <w:proofErr w:type="spellEnd"/>
            <w:r>
              <w:rPr>
                <w:kern w:val="2"/>
              </w:rPr>
              <w:t xml:space="preserve">  = =  B ) {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b/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</w:rPr>
              <w:tab/>
            </w:r>
            <w:r>
              <w:rPr>
                <w:kern w:val="2"/>
              </w:rPr>
              <w:tab/>
            </w:r>
            <w:proofErr w:type="spellStart"/>
            <w:r>
              <w:rPr>
                <w:b/>
                <w:kern w:val="2"/>
              </w:rPr>
              <w:t>num_ref_idx_active_override_flag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cell"/>
              <w:rPr>
                <w:kern w:val="2"/>
              </w:rPr>
            </w:pPr>
            <w:r>
              <w:rPr>
                <w:kern w:val="2"/>
              </w:rPr>
              <w:t>u(1)</w:t>
            </w: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</w:rPr>
              <w:tab/>
            </w:r>
            <w:r>
              <w:rPr>
                <w:kern w:val="2"/>
              </w:rPr>
              <w:tab/>
              <w:t xml:space="preserve">if( </w:t>
            </w:r>
            <w:proofErr w:type="spellStart"/>
            <w:r>
              <w:rPr>
                <w:kern w:val="2"/>
              </w:rPr>
              <w:t>num_ref_idx_active_override_flag</w:t>
            </w:r>
            <w:proofErr w:type="spellEnd"/>
            <w:r>
              <w:rPr>
                <w:kern w:val="2"/>
              </w:rPr>
              <w:t xml:space="preserve"> ) {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b/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</w:rPr>
              <w:tab/>
            </w:r>
            <w:r>
              <w:rPr>
                <w:kern w:val="2"/>
              </w:rPr>
              <w:tab/>
            </w:r>
            <w:r>
              <w:rPr>
                <w:kern w:val="2"/>
              </w:rPr>
              <w:tab/>
            </w:r>
            <w:r>
              <w:rPr>
                <w:b/>
                <w:kern w:val="2"/>
              </w:rPr>
              <w:t>num_ref_idx_l0_active_minus1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cell"/>
              <w:rPr>
                <w:kern w:val="2"/>
              </w:rPr>
            </w:pPr>
            <w:proofErr w:type="spellStart"/>
            <w:r>
              <w:rPr>
                <w:kern w:val="2"/>
              </w:rPr>
              <w:t>ue</w:t>
            </w:r>
            <w:proofErr w:type="spellEnd"/>
            <w:r>
              <w:rPr>
                <w:kern w:val="2"/>
              </w:rPr>
              <w:t>(v)</w:t>
            </w: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</w:rPr>
              <w:tab/>
            </w:r>
            <w:r>
              <w:rPr>
                <w:kern w:val="2"/>
              </w:rPr>
              <w:tab/>
            </w:r>
            <w:r>
              <w:rPr>
                <w:kern w:val="2"/>
              </w:rPr>
              <w:tab/>
              <w:t xml:space="preserve">if( </w:t>
            </w:r>
            <w:proofErr w:type="spellStart"/>
            <w:r>
              <w:rPr>
                <w:kern w:val="2"/>
                <w:lang w:eastAsia="ja-JP"/>
              </w:rPr>
              <w:t>slice_type</w:t>
            </w:r>
            <w:proofErr w:type="spellEnd"/>
            <w:r>
              <w:rPr>
                <w:kern w:val="2"/>
                <w:lang w:eastAsia="ja-JP"/>
              </w:rPr>
              <w:t xml:space="preserve"> </w:t>
            </w:r>
            <w:r>
              <w:rPr>
                <w:kern w:val="2"/>
              </w:rPr>
              <w:t xml:space="preserve"> = =  B 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b/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</w:rPr>
              <w:tab/>
            </w:r>
            <w:r>
              <w:rPr>
                <w:kern w:val="2"/>
              </w:rPr>
              <w:tab/>
            </w:r>
            <w:r>
              <w:rPr>
                <w:kern w:val="2"/>
              </w:rPr>
              <w:tab/>
            </w:r>
            <w:r>
              <w:rPr>
                <w:kern w:val="2"/>
              </w:rPr>
              <w:tab/>
            </w:r>
            <w:r>
              <w:rPr>
                <w:b/>
                <w:kern w:val="2"/>
              </w:rPr>
              <w:t>num_ref_idx_l1_active_minus1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cell"/>
              <w:rPr>
                <w:kern w:val="2"/>
              </w:rPr>
            </w:pPr>
            <w:proofErr w:type="spellStart"/>
            <w:r>
              <w:rPr>
                <w:kern w:val="2"/>
              </w:rPr>
              <w:t>ue</w:t>
            </w:r>
            <w:proofErr w:type="spellEnd"/>
            <w:r>
              <w:rPr>
                <w:kern w:val="2"/>
              </w:rPr>
              <w:t>(v)</w:t>
            </w: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</w:rPr>
              <w:tab/>
            </w:r>
            <w:r>
              <w:rPr>
                <w:kern w:val="2"/>
              </w:rPr>
              <w:tab/>
              <w:t>}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</w:rPr>
              <w:tab/>
              <w:t>}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</w:rPr>
              <w:tab/>
            </w:r>
            <w:proofErr w:type="spellStart"/>
            <w:r>
              <w:rPr>
                <w:kern w:val="2"/>
              </w:rPr>
              <w:t>ref_pic_list_modification</w:t>
            </w:r>
            <w:proofErr w:type="spellEnd"/>
            <w:r>
              <w:rPr>
                <w:kern w:val="2"/>
              </w:rPr>
              <w:t>( 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ref_pic_list_combination</w:t>
            </w:r>
            <w:proofErr w:type="spellEnd"/>
            <w:r>
              <w:rPr>
                <w:kern w:val="2"/>
                <w:lang w:eastAsia="ko-KR"/>
              </w:rPr>
              <w:t>( 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</w:rPr>
              <w:tab/>
              <w:t xml:space="preserve">if( </w:t>
            </w:r>
            <w:proofErr w:type="spellStart"/>
            <w:r>
              <w:rPr>
                <w:kern w:val="2"/>
              </w:rPr>
              <w:t>nal_ref_idc</w:t>
            </w:r>
            <w:proofErr w:type="spellEnd"/>
            <w:r>
              <w:rPr>
                <w:kern w:val="2"/>
              </w:rPr>
              <w:t xml:space="preserve"> != 0 )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</w:rPr>
              <w:tab/>
            </w:r>
            <w:r>
              <w:rPr>
                <w:kern w:val="2"/>
              </w:rPr>
              <w:tab/>
            </w:r>
            <w:proofErr w:type="spellStart"/>
            <w:r>
              <w:rPr>
                <w:kern w:val="2"/>
              </w:rPr>
              <w:t>dec_ref_pic_marking</w:t>
            </w:r>
            <w:proofErr w:type="spellEnd"/>
            <w:r>
              <w:rPr>
                <w:kern w:val="2"/>
              </w:rPr>
              <w:t>( 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</w:rPr>
              <w:t xml:space="preserve">if( </w:t>
            </w:r>
            <w:proofErr w:type="spellStart"/>
            <w:r>
              <w:rPr>
                <w:kern w:val="2"/>
              </w:rPr>
              <w:t>entropy_coding_mode_flag</w:t>
            </w:r>
            <w:proofErr w:type="spellEnd"/>
            <w:r>
              <w:rPr>
                <w:kern w:val="2"/>
              </w:rPr>
              <w:t xml:space="preserve">  &amp;&amp;  </w:t>
            </w:r>
            <w:proofErr w:type="spellStart"/>
            <w:r>
              <w:rPr>
                <w:kern w:val="2"/>
              </w:rPr>
              <w:t>slice_type</w:t>
            </w:r>
            <w:proofErr w:type="spellEnd"/>
            <w:r>
              <w:rPr>
                <w:kern w:val="2"/>
              </w:rPr>
              <w:t xml:space="preserve">  !=  I)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</w:rPr>
              <w:tab/>
            </w:r>
            <w:proofErr w:type="spellStart"/>
            <w:r>
              <w:rPr>
                <w:b/>
                <w:kern w:val="2"/>
              </w:rPr>
              <w:t>cabac_init_idc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cell"/>
              <w:rPr>
                <w:kern w:val="2"/>
              </w:rPr>
            </w:pPr>
            <w:proofErr w:type="spellStart"/>
            <w:r>
              <w:rPr>
                <w:kern w:val="2"/>
              </w:rPr>
              <w:t>ue</w:t>
            </w:r>
            <w:proofErr w:type="spellEnd"/>
            <w:r>
              <w:rPr>
                <w:kern w:val="2"/>
              </w:rPr>
              <w:t>(v)</w:t>
            </w:r>
          </w:p>
        </w:tc>
      </w:tr>
      <w:tr w:rsidR="00432495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95" w:rsidRPr="00185A8A" w:rsidRDefault="00432495">
            <w:pPr>
              <w:pStyle w:val="tablesyntax"/>
              <w:rPr>
                <w:kern w:val="2"/>
                <w:highlight w:val="green"/>
                <w:lang w:eastAsia="zh-CN"/>
              </w:rPr>
            </w:pPr>
            <w:r w:rsidRPr="0080488D">
              <w:rPr>
                <w:rFonts w:hint="eastAsia"/>
                <w:kern w:val="2"/>
                <w:lang w:eastAsia="zh-CN"/>
              </w:rPr>
              <w:t xml:space="preserve">  </w:t>
            </w:r>
            <w:r w:rsidRPr="00185A8A">
              <w:rPr>
                <w:rFonts w:hint="eastAsia"/>
                <w:kern w:val="2"/>
                <w:highlight w:val="green"/>
                <w:lang w:eastAsia="zh-CN"/>
              </w:rPr>
              <w:t>else if (!</w:t>
            </w:r>
            <w:proofErr w:type="spellStart"/>
            <w:r w:rsidRPr="00185A8A">
              <w:rPr>
                <w:rFonts w:hint="eastAsia"/>
                <w:kern w:val="2"/>
                <w:highlight w:val="green"/>
                <w:lang w:eastAsia="zh-CN"/>
              </w:rPr>
              <w:t>entropy_coding_mode_flag</w:t>
            </w:r>
            <w:proofErr w:type="spellEnd"/>
            <w:r w:rsidRPr="00185A8A">
              <w:rPr>
                <w:rFonts w:hint="eastAsia"/>
                <w:kern w:val="2"/>
                <w:highlight w:val="green"/>
                <w:lang w:eastAsia="zh-CN"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95" w:rsidRPr="00185A8A" w:rsidRDefault="00432495">
            <w:pPr>
              <w:pStyle w:val="tablecell"/>
              <w:rPr>
                <w:kern w:val="2"/>
                <w:highlight w:val="green"/>
              </w:rPr>
            </w:pPr>
          </w:p>
        </w:tc>
      </w:tr>
      <w:tr w:rsidR="00432495" w:rsidRPr="00185A8A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95" w:rsidRPr="00185A8A" w:rsidRDefault="00432495">
            <w:pPr>
              <w:pStyle w:val="tablesyntax"/>
              <w:rPr>
                <w:b/>
                <w:kern w:val="2"/>
                <w:highlight w:val="green"/>
                <w:lang w:eastAsia="zh-CN"/>
              </w:rPr>
            </w:pPr>
            <w:r w:rsidRPr="0080488D">
              <w:rPr>
                <w:rFonts w:hint="eastAsia"/>
                <w:kern w:val="2"/>
                <w:lang w:eastAsia="zh-CN"/>
              </w:rPr>
              <w:t xml:space="preserve">    </w:t>
            </w:r>
            <w:proofErr w:type="spellStart"/>
            <w:r w:rsidRPr="00185A8A">
              <w:rPr>
                <w:rFonts w:hint="eastAsia"/>
                <w:b/>
                <w:kern w:val="2"/>
                <w:highlight w:val="green"/>
                <w:lang w:eastAsia="zh-CN"/>
              </w:rPr>
              <w:t>pred_split_coding_flag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95" w:rsidRPr="00185A8A" w:rsidRDefault="00432495">
            <w:pPr>
              <w:pStyle w:val="tablecell"/>
              <w:rPr>
                <w:rFonts w:eastAsiaTheme="minorEastAsia"/>
                <w:kern w:val="2"/>
                <w:highlight w:val="green"/>
                <w:lang w:eastAsia="zh-CN"/>
              </w:rPr>
            </w:pPr>
            <w:r w:rsidRPr="00185A8A">
              <w:rPr>
                <w:rFonts w:eastAsiaTheme="minorEastAsia" w:hint="eastAsia"/>
                <w:kern w:val="2"/>
                <w:highlight w:val="green"/>
                <w:lang w:eastAsia="zh-CN"/>
              </w:rPr>
              <w:t>u(1)</w:t>
            </w: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b/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b/>
                <w:kern w:val="2"/>
                <w:lang w:eastAsia="ko-KR"/>
              </w:rPr>
              <w:t>first_slice_in_pic_flag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cell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u(1)</w:t>
            </w: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  <w:t xml:space="preserve">if( </w:t>
            </w:r>
            <w:proofErr w:type="spellStart"/>
            <w:r>
              <w:rPr>
                <w:kern w:val="2"/>
                <w:lang w:eastAsia="ko-KR"/>
              </w:rPr>
              <w:t>first_slice_in_pic_flag</w:t>
            </w:r>
            <w:proofErr w:type="spellEnd"/>
            <w:r>
              <w:rPr>
                <w:kern w:val="2"/>
                <w:lang w:eastAsia="ko-KR"/>
              </w:rPr>
              <w:t xml:space="preserve"> == 0 )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b/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b/>
                <w:kern w:val="2"/>
                <w:lang w:eastAsia="ko-KR"/>
              </w:rPr>
              <w:t>slice_address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cell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u(v)</w:t>
            </w: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  <w:t>if( !</w:t>
            </w:r>
            <w:proofErr w:type="spellStart"/>
            <w:r>
              <w:rPr>
                <w:kern w:val="2"/>
                <w:lang w:eastAsia="ko-KR"/>
              </w:rPr>
              <w:t>lightweight_slice_flag</w:t>
            </w:r>
            <w:proofErr w:type="spellEnd"/>
            <w:r>
              <w:rPr>
                <w:kern w:val="2"/>
                <w:lang w:eastAsia="ko-KR"/>
              </w:rPr>
              <w:t xml:space="preserve"> ) {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</w:rPr>
              <w:tab/>
            </w:r>
            <w:proofErr w:type="spellStart"/>
            <w:r>
              <w:rPr>
                <w:b/>
                <w:kern w:val="2"/>
              </w:rPr>
              <w:t>slice_qp_</w:t>
            </w:r>
            <w:r>
              <w:rPr>
                <w:b/>
                <w:kern w:val="2"/>
                <w:lang w:eastAsia="ja-JP"/>
              </w:rPr>
              <w:t>delta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cell"/>
              <w:rPr>
                <w:kern w:val="2"/>
              </w:rPr>
            </w:pPr>
            <w:r>
              <w:rPr>
                <w:kern w:val="2"/>
              </w:rPr>
              <w:t>se(v)</w:t>
            </w: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if( </w:t>
            </w:r>
            <w:proofErr w:type="spellStart"/>
            <w:r>
              <w:rPr>
                <w:kern w:val="2"/>
                <w:lang w:eastAsia="ko-KR"/>
              </w:rPr>
              <w:t>sample_adaptive_offset_enabled_flag</w:t>
            </w:r>
            <w:proofErr w:type="spellEnd"/>
            <w:r>
              <w:rPr>
                <w:kern w:val="2"/>
                <w:lang w:eastAsia="ko-KR"/>
              </w:rPr>
              <w:t xml:space="preserve"> 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sao_param</w:t>
            </w:r>
            <w:proofErr w:type="spellEnd"/>
            <w:r>
              <w:rPr>
                <w:kern w:val="2"/>
                <w:lang w:eastAsia="ko-KR"/>
              </w:rPr>
              <w:t>()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keepNext w:val="0"/>
              <w:keepLines w:val="0"/>
              <w:rPr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</w:rPr>
              <w:tab/>
              <w:t xml:space="preserve">if( </w:t>
            </w:r>
            <w:proofErr w:type="spellStart"/>
            <w:r>
              <w:rPr>
                <w:kern w:val="2"/>
              </w:rPr>
              <w:t>deblocking_filter_control_present_flag</w:t>
            </w:r>
            <w:proofErr w:type="spellEnd"/>
            <w:r>
              <w:rPr>
                <w:kern w:val="2"/>
              </w:rPr>
              <w:t xml:space="preserve"> ) {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keepNext w:val="0"/>
              <w:keepLines w:val="0"/>
              <w:rPr>
                <w:b/>
                <w:bCs/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</w:rPr>
              <w:tab/>
            </w:r>
            <w:r>
              <w:rPr>
                <w:kern w:val="2"/>
              </w:rPr>
              <w:tab/>
            </w:r>
            <w:proofErr w:type="spellStart"/>
            <w:r>
              <w:rPr>
                <w:b/>
                <w:bCs/>
                <w:kern w:val="2"/>
              </w:rPr>
              <w:t>disable_deblocking_filter_idc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keepNext w:val="0"/>
              <w:keepLines w:val="0"/>
              <w:rPr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</w:rPr>
              <w:tab/>
            </w:r>
            <w:r>
              <w:rPr>
                <w:kern w:val="2"/>
              </w:rPr>
              <w:tab/>
              <w:t xml:space="preserve">if( </w:t>
            </w:r>
            <w:proofErr w:type="spellStart"/>
            <w:r>
              <w:rPr>
                <w:kern w:val="2"/>
              </w:rPr>
              <w:t>disable_deblocking_filter_idc</w:t>
            </w:r>
            <w:proofErr w:type="spellEnd"/>
            <w:r>
              <w:rPr>
                <w:kern w:val="2"/>
              </w:rPr>
              <w:t xml:space="preserve">  !=  1 ) {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keepNext w:val="0"/>
              <w:keepLines w:val="0"/>
              <w:rPr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</w:rPr>
              <w:tab/>
            </w:r>
            <w:r>
              <w:rPr>
                <w:kern w:val="2"/>
              </w:rPr>
              <w:tab/>
            </w:r>
            <w:r>
              <w:rPr>
                <w:kern w:val="2"/>
              </w:rPr>
              <w:tab/>
            </w:r>
            <w:r>
              <w:rPr>
                <w:b/>
                <w:bCs/>
                <w:kern w:val="2"/>
              </w:rPr>
              <w:t>slice_alpha_c0_offset_div2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keepNext w:val="0"/>
              <w:keepLines w:val="0"/>
              <w:rPr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</w:rPr>
              <w:tab/>
            </w:r>
            <w:r>
              <w:rPr>
                <w:kern w:val="2"/>
              </w:rPr>
              <w:tab/>
            </w:r>
            <w:r>
              <w:rPr>
                <w:kern w:val="2"/>
              </w:rPr>
              <w:tab/>
            </w:r>
            <w:r>
              <w:rPr>
                <w:b/>
                <w:bCs/>
                <w:kern w:val="2"/>
              </w:rPr>
              <w:t>slice_beta_offset_div2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keepNext w:val="0"/>
              <w:keepLines w:val="0"/>
              <w:rPr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</w:rPr>
              <w:tab/>
            </w:r>
            <w:r>
              <w:rPr>
                <w:kern w:val="2"/>
              </w:rPr>
              <w:tab/>
              <w:t>}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lastRenderedPageBreak/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</w:rPr>
              <w:t>}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if( </w:t>
            </w:r>
            <w:proofErr w:type="spellStart"/>
            <w:r>
              <w:rPr>
                <w:kern w:val="2"/>
                <w:lang w:eastAsia="ko-KR"/>
              </w:rPr>
              <w:t>slice_type</w:t>
            </w:r>
            <w:proofErr w:type="spellEnd"/>
            <w:r>
              <w:rPr>
                <w:kern w:val="2"/>
                <w:lang w:eastAsia="ko-KR"/>
              </w:rPr>
              <w:t xml:space="preserve"> = = B 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b/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b/>
                <w:kern w:val="2"/>
                <w:lang w:eastAsia="ko-KR"/>
              </w:rPr>
              <w:t>collocated_from_l0_flag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cell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u(1)</w:t>
            </w: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if( </w:t>
            </w:r>
            <w:proofErr w:type="spellStart"/>
            <w:r>
              <w:rPr>
                <w:kern w:val="2"/>
                <w:lang w:eastAsia="ko-KR"/>
              </w:rPr>
              <w:t>adaptive_loop_filter_enabled_flag</w:t>
            </w:r>
            <w:proofErr w:type="spellEnd"/>
            <w:r>
              <w:rPr>
                <w:kern w:val="2"/>
                <w:lang w:eastAsia="ko-KR"/>
              </w:rPr>
              <w:t xml:space="preserve"> ) {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if( !</w:t>
            </w:r>
            <w:proofErr w:type="spellStart"/>
            <w:r>
              <w:rPr>
                <w:kern w:val="2"/>
                <w:lang w:eastAsia="ko-KR"/>
              </w:rPr>
              <w:t>shared_pps_info_enabled_flag</w:t>
            </w:r>
            <w:proofErr w:type="spellEnd"/>
            <w:r>
              <w:rPr>
                <w:kern w:val="2"/>
                <w:lang w:eastAsia="ko-KR"/>
              </w:rPr>
              <w:t xml:space="preserve"> 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alf_param</w:t>
            </w:r>
            <w:proofErr w:type="spellEnd"/>
            <w:r>
              <w:rPr>
                <w:kern w:val="2"/>
                <w:lang w:eastAsia="ko-KR"/>
              </w:rPr>
              <w:t>( 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alf_cu_control_param</w:t>
            </w:r>
            <w:proofErr w:type="spellEnd"/>
            <w:r>
              <w:rPr>
                <w:kern w:val="2"/>
                <w:lang w:eastAsia="ko-KR"/>
              </w:rPr>
              <w:t>( 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C36781" w:rsidTr="001C48DA">
        <w:trPr>
          <w:cantSplit/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81" w:rsidRDefault="00C36781">
            <w:pPr>
              <w:pStyle w:val="tablesyntax"/>
              <w:keepNext w:val="0"/>
              <w:rPr>
                <w:kern w:val="2"/>
                <w:lang w:eastAsia="ko-KR"/>
              </w:rPr>
            </w:pPr>
            <w:r>
              <w:rPr>
                <w:kern w:val="2"/>
              </w:rPr>
              <w:t>}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1" w:rsidRDefault="00C36781">
            <w:pPr>
              <w:pStyle w:val="tablecell"/>
              <w:keepNext w:val="0"/>
              <w:rPr>
                <w:kern w:val="2"/>
              </w:rPr>
            </w:pPr>
          </w:p>
        </w:tc>
      </w:tr>
    </w:tbl>
    <w:p w:rsidR="00E63442" w:rsidRDefault="00E30FC2" w:rsidP="0091774E">
      <w:pPr>
        <w:ind w:firstLineChars="100" w:firstLine="220"/>
        <w:jc w:val="both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 xml:space="preserve">The change to current WD draft in </w:t>
      </w:r>
      <w:proofErr w:type="spellStart"/>
      <w:r>
        <w:rPr>
          <w:rFonts w:hint="eastAsia"/>
          <w:szCs w:val="22"/>
          <w:lang w:eastAsia="zh-CN"/>
        </w:rPr>
        <w:t>coding_</w:t>
      </w:r>
      <w:proofErr w:type="gramStart"/>
      <w:r>
        <w:rPr>
          <w:rFonts w:hint="eastAsia"/>
          <w:szCs w:val="22"/>
          <w:lang w:eastAsia="zh-CN"/>
        </w:rPr>
        <w:t>tree</w:t>
      </w:r>
      <w:proofErr w:type="spellEnd"/>
      <w:r>
        <w:rPr>
          <w:rFonts w:hint="eastAsia"/>
          <w:szCs w:val="22"/>
          <w:lang w:eastAsia="zh-CN"/>
        </w:rPr>
        <w:t>(</w:t>
      </w:r>
      <w:proofErr w:type="gramEnd"/>
      <w:r>
        <w:rPr>
          <w:rFonts w:hint="eastAsia"/>
          <w:szCs w:val="22"/>
          <w:lang w:eastAsia="zh-CN"/>
        </w:rPr>
        <w:t xml:space="preserve">) was shown in </w:t>
      </w:r>
      <w:r w:rsidR="00F00197">
        <w:rPr>
          <w:szCs w:val="22"/>
          <w:lang w:eastAsia="zh-CN"/>
        </w:rPr>
        <w:t>T</w:t>
      </w:r>
      <w:r>
        <w:rPr>
          <w:rFonts w:hint="eastAsia"/>
          <w:szCs w:val="22"/>
          <w:lang w:eastAsia="zh-CN"/>
        </w:rPr>
        <w:t>able-4.</w:t>
      </w:r>
    </w:p>
    <w:p w:rsidR="00E30FC2" w:rsidRDefault="0095664F" w:rsidP="0095664F">
      <w:pPr>
        <w:tabs>
          <w:tab w:val="clear" w:pos="1080"/>
          <w:tab w:val="clear" w:pos="1440"/>
          <w:tab w:val="left" w:pos="754"/>
        </w:tabs>
        <w:jc w:val="both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ab/>
      </w:r>
      <w:r>
        <w:rPr>
          <w:rFonts w:hint="eastAsia"/>
          <w:szCs w:val="22"/>
          <w:lang w:eastAsia="zh-CN"/>
        </w:rPr>
        <w:tab/>
      </w:r>
      <w:r>
        <w:rPr>
          <w:rFonts w:hint="eastAsia"/>
          <w:szCs w:val="22"/>
          <w:lang w:eastAsia="zh-CN"/>
        </w:rPr>
        <w:tab/>
      </w:r>
      <w:r w:rsidR="00E30FC2">
        <w:rPr>
          <w:rFonts w:eastAsia="SimSun" w:hint="eastAsia"/>
          <w:szCs w:val="22"/>
          <w:lang w:eastAsia="zh-CN"/>
        </w:rPr>
        <w:t xml:space="preserve">Table-4 </w:t>
      </w:r>
      <w:r w:rsidR="00634923">
        <w:rPr>
          <w:rFonts w:eastAsia="SimSun" w:hint="eastAsia"/>
          <w:szCs w:val="22"/>
          <w:lang w:eastAsia="zh-CN"/>
        </w:rPr>
        <w:t xml:space="preserve">Add </w:t>
      </w:r>
      <w:proofErr w:type="spellStart"/>
      <w:r w:rsidR="00E30FC2">
        <w:rPr>
          <w:rFonts w:eastAsia="SimSun" w:hint="eastAsia"/>
          <w:szCs w:val="22"/>
          <w:lang w:eastAsia="zh-CN"/>
        </w:rPr>
        <w:t>pred_split_flag</w:t>
      </w:r>
      <w:proofErr w:type="spellEnd"/>
      <w:r w:rsidR="00E30FC2">
        <w:rPr>
          <w:rFonts w:eastAsia="SimSun" w:hint="eastAsia"/>
          <w:szCs w:val="22"/>
          <w:lang w:eastAsia="zh-CN"/>
        </w:rPr>
        <w:t xml:space="preserve"> and </w:t>
      </w:r>
      <w:proofErr w:type="spellStart"/>
      <w:r w:rsidR="002D0EF2">
        <w:rPr>
          <w:rFonts w:eastAsia="SimSun" w:hint="eastAsia"/>
          <w:szCs w:val="22"/>
          <w:lang w:eastAsia="zh-CN"/>
        </w:rPr>
        <w:t>codeword_index</w:t>
      </w:r>
      <w:proofErr w:type="spellEnd"/>
      <w:r w:rsidR="002D0EF2">
        <w:rPr>
          <w:rFonts w:eastAsia="SimSun" w:hint="eastAsia"/>
          <w:szCs w:val="22"/>
          <w:lang w:eastAsia="zh-CN"/>
        </w:rPr>
        <w:t>/</w:t>
      </w:r>
      <w:proofErr w:type="spellStart"/>
      <w:r w:rsidR="00E30FC2">
        <w:rPr>
          <w:rFonts w:eastAsia="SimSun" w:hint="eastAsia"/>
          <w:szCs w:val="22"/>
          <w:lang w:eastAsia="zh-CN"/>
        </w:rPr>
        <w:t>split_mode</w:t>
      </w:r>
      <w:proofErr w:type="spellEnd"/>
      <w:r w:rsidR="00E30FC2">
        <w:rPr>
          <w:rFonts w:hint="eastAsia"/>
          <w:szCs w:val="22"/>
          <w:lang w:eastAsia="zh-CN"/>
        </w:rPr>
        <w:t xml:space="preserve"> in </w:t>
      </w:r>
      <w:proofErr w:type="spellStart"/>
      <w:r w:rsidR="00E30FC2">
        <w:rPr>
          <w:rFonts w:hint="eastAsia"/>
          <w:szCs w:val="22"/>
          <w:lang w:eastAsia="zh-CN"/>
        </w:rPr>
        <w:t>coding_</w:t>
      </w:r>
      <w:proofErr w:type="gramStart"/>
      <w:r w:rsidR="00E30FC2">
        <w:rPr>
          <w:rFonts w:hint="eastAsia"/>
          <w:szCs w:val="22"/>
          <w:lang w:eastAsia="zh-CN"/>
        </w:rPr>
        <w:t>tree</w:t>
      </w:r>
      <w:proofErr w:type="spellEnd"/>
      <w:r w:rsidR="00E30FC2">
        <w:rPr>
          <w:rFonts w:hint="eastAsia"/>
          <w:szCs w:val="22"/>
          <w:lang w:eastAsia="zh-CN"/>
        </w:rPr>
        <w:t>()</w:t>
      </w:r>
      <w:proofErr w:type="gramEnd"/>
    </w:p>
    <w:tbl>
      <w:tblPr>
        <w:tblW w:w="7812" w:type="dxa"/>
        <w:jc w:val="center"/>
        <w:tblInd w:w="-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51"/>
        <w:gridCol w:w="1261"/>
      </w:tblGrid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</w:rPr>
            </w:pPr>
            <w:proofErr w:type="spellStart"/>
            <w:r>
              <w:rPr>
                <w:kern w:val="2"/>
              </w:rPr>
              <w:lastRenderedPageBreak/>
              <w:t>coding_</w:t>
            </w:r>
            <w:r>
              <w:rPr>
                <w:kern w:val="2"/>
                <w:lang w:eastAsia="ko-KR"/>
              </w:rPr>
              <w:t>tree</w:t>
            </w:r>
            <w:proofErr w:type="spellEnd"/>
            <w:r>
              <w:rPr>
                <w:kern w:val="2"/>
              </w:rPr>
              <w:t>( x0, y0, log2CUSize, </w:t>
            </w:r>
            <w:proofErr w:type="spellStart"/>
            <w:r>
              <w:rPr>
                <w:kern w:val="2"/>
              </w:rPr>
              <w:t>cuDepth</w:t>
            </w:r>
            <w:proofErr w:type="spellEnd"/>
            <w:r>
              <w:rPr>
                <w:kern w:val="2"/>
              </w:rPr>
              <w:t> 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heading"/>
              <w:rPr>
                <w:kern w:val="2"/>
              </w:rPr>
            </w:pPr>
            <w:r>
              <w:rPr>
                <w:kern w:val="2"/>
              </w:rPr>
              <w:t>Descriptor</w:t>
            </w: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</w:rPr>
            </w:pPr>
            <w:r>
              <w:rPr>
                <w:kern w:val="2"/>
              </w:rPr>
              <w:tab/>
              <w:t xml:space="preserve">if( x0 + ( 1 &lt;&lt; log2CUSize )  &lt;=  </w:t>
            </w:r>
            <w:proofErr w:type="spellStart"/>
            <w:r>
              <w:rPr>
                <w:kern w:val="2"/>
              </w:rPr>
              <w:t>PicWidthInSamples</w:t>
            </w:r>
            <w:r>
              <w:rPr>
                <w:kern w:val="2"/>
                <w:vertAlign w:val="subscript"/>
              </w:rPr>
              <w:t>L</w:t>
            </w:r>
            <w:proofErr w:type="spellEnd"/>
            <w:r>
              <w:rPr>
                <w:kern w:val="2"/>
              </w:rPr>
              <w:t xml:space="preserve">  &amp;&amp;</w:t>
            </w:r>
            <w:r>
              <w:rPr>
                <w:kern w:val="2"/>
              </w:rPr>
              <w:br/>
            </w:r>
            <w:r>
              <w:rPr>
                <w:kern w:val="2"/>
              </w:rPr>
              <w:tab/>
            </w:r>
            <w:r>
              <w:rPr>
                <w:kern w:val="2"/>
              </w:rPr>
              <w:tab/>
              <w:t xml:space="preserve">y0 + ( 1 &lt;&lt; log2CUSize )  &lt;=  </w:t>
            </w:r>
            <w:proofErr w:type="spellStart"/>
            <w:r>
              <w:rPr>
                <w:kern w:val="2"/>
              </w:rPr>
              <w:t>PicHeightInSamples</w:t>
            </w:r>
            <w:r>
              <w:rPr>
                <w:kern w:val="2"/>
                <w:vertAlign w:val="subscript"/>
              </w:rPr>
              <w:t>L</w:t>
            </w:r>
            <w:proofErr w:type="spellEnd"/>
            <w:r>
              <w:rPr>
                <w:kern w:val="2"/>
              </w:rPr>
              <w:t xml:space="preserve">  </w:t>
            </w:r>
            <w:r>
              <w:rPr>
                <w:kern w:val="2"/>
                <w:lang w:eastAsia="ko-KR"/>
              </w:rPr>
              <w:t>&amp;&amp;</w:t>
            </w:r>
            <w:r>
              <w:rPr>
                <w:kern w:val="2"/>
                <w:lang w:eastAsia="ko-KR"/>
              </w:rPr>
              <w:br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highlight w:val="yellow"/>
                <w:lang w:eastAsia="ko-KR"/>
              </w:rPr>
              <w:t>cuAddress</w:t>
            </w:r>
            <w:proofErr w:type="spellEnd"/>
            <w:r>
              <w:rPr>
                <w:kern w:val="2"/>
                <w:lang w:eastAsia="ko-KR"/>
              </w:rPr>
              <w:t xml:space="preserve">( x0, y0 )  &gt;=  </w:t>
            </w:r>
            <w:proofErr w:type="spellStart"/>
            <w:r>
              <w:rPr>
                <w:kern w:val="2"/>
                <w:lang w:eastAsia="ko-KR"/>
              </w:rPr>
              <w:t>SliceAddress</w:t>
            </w:r>
            <w:proofErr w:type="spellEnd"/>
            <w:r>
              <w:rPr>
                <w:kern w:val="2"/>
                <w:lang w:eastAsia="ko-KR"/>
              </w:rPr>
              <w:t xml:space="preserve"> 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 w:rsidP="004263B0">
            <w:pPr>
              <w:pStyle w:val="tablesyntax"/>
              <w:rPr>
                <w:kern w:val="2"/>
                <w:lang w:eastAsia="zh-CN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if( !</w:t>
            </w:r>
            <w:proofErr w:type="spellStart"/>
            <w:r>
              <w:rPr>
                <w:kern w:val="2"/>
                <w:lang w:eastAsia="ko-KR"/>
              </w:rPr>
              <w:t>entropy_coding_mode_flag</w:t>
            </w:r>
            <w:proofErr w:type="spellEnd"/>
            <w:r>
              <w:rPr>
                <w:kern w:val="2"/>
                <w:lang w:eastAsia="ko-KR"/>
              </w:rPr>
              <w:t xml:space="preserve"> </w:t>
            </w:r>
            <w:del w:id="3" w:author="Lenovo User" w:date="2011-11-16T11:04:00Z">
              <w:r w:rsidDel="004263B0">
                <w:rPr>
                  <w:kern w:val="2"/>
                  <w:lang w:eastAsia="ko-KR"/>
                </w:rPr>
                <w:delText xml:space="preserve">&amp;&amp; slice_type != I </w:delText>
              </w:r>
            </w:del>
            <w:r>
              <w:rPr>
                <w:kern w:val="2"/>
                <w:lang w:eastAsia="ko-KR"/>
              </w:rPr>
              <w:t>)</w:t>
            </w:r>
            <w:r w:rsidR="00C14442">
              <w:rPr>
                <w:rFonts w:hint="eastAsia"/>
                <w:kern w:val="2"/>
                <w:lang w:eastAsia="zh-CN"/>
              </w:rPr>
              <w:t xml:space="preserve"> </w:t>
            </w:r>
            <w:r w:rsidR="00C14442" w:rsidRPr="00C14442">
              <w:rPr>
                <w:rFonts w:hint="eastAsia"/>
                <w:kern w:val="2"/>
                <w:highlight w:val="green"/>
                <w:lang w:eastAsia="zh-CN"/>
              </w:rPr>
              <w:t>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  <w:lang w:eastAsia="ko-KR"/>
              </w:rPr>
            </w:pPr>
            <w:del w:id="4" w:author="Lenovo User" w:date="2011-11-16T11:04:00Z">
              <w:r w:rsidDel="004263B0">
                <w:rPr>
                  <w:kern w:val="2"/>
                  <w:lang w:eastAsia="ko-KR"/>
                </w:rPr>
                <w:tab/>
              </w:r>
              <w:r w:rsidDel="004263B0">
                <w:rPr>
                  <w:kern w:val="2"/>
                  <w:lang w:eastAsia="ko-KR"/>
                </w:rPr>
                <w:tab/>
              </w:r>
              <w:r w:rsidDel="004263B0">
                <w:rPr>
                  <w:kern w:val="2"/>
                  <w:lang w:eastAsia="ko-KR"/>
                </w:rPr>
                <w:tab/>
              </w:r>
              <w:r w:rsidDel="004263B0">
                <w:rPr>
                  <w:b/>
                  <w:kern w:val="2"/>
                  <w:lang w:eastAsia="ko-KR"/>
                </w:rPr>
                <w:delText>cu_split_pred_part_mode</w:delText>
              </w:r>
              <w:r w:rsidDel="004263B0">
                <w:rPr>
                  <w:kern w:val="2"/>
                  <w:lang w:eastAsia="ko-KR"/>
                </w:rPr>
                <w:delText>[ x0 ][ y0 ]</w:delText>
              </w:r>
            </w:del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cell"/>
              <w:rPr>
                <w:kern w:val="2"/>
                <w:lang w:eastAsia="ko-KR"/>
              </w:rPr>
            </w:pPr>
            <w:del w:id="5" w:author="Lenovo User" w:date="2011-11-16T11:04:00Z">
              <w:r w:rsidDel="004263B0">
                <w:rPr>
                  <w:kern w:val="2"/>
                  <w:lang w:eastAsia="ko-KR"/>
                </w:rPr>
                <w:delText>ce(v)</w:delText>
              </w:r>
            </w:del>
          </w:p>
        </w:tc>
      </w:tr>
      <w:tr w:rsidR="00C14442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2" w:rsidRPr="00A262E0" w:rsidDel="004263B0" w:rsidRDefault="00C14442">
            <w:pPr>
              <w:pStyle w:val="tablesyntax"/>
              <w:rPr>
                <w:kern w:val="2"/>
                <w:highlight w:val="green"/>
                <w:lang w:eastAsia="zh-CN"/>
              </w:rPr>
            </w:pPr>
            <w:r w:rsidRPr="0080488D">
              <w:rPr>
                <w:rFonts w:hint="eastAsia"/>
                <w:kern w:val="2"/>
                <w:lang w:eastAsia="zh-CN"/>
              </w:rPr>
              <w:t xml:space="preserve">       </w:t>
            </w:r>
            <w:r w:rsidR="00C83EAD" w:rsidRPr="00A262E0">
              <w:rPr>
                <w:kern w:val="2"/>
                <w:highlight w:val="green"/>
                <w:lang w:eastAsia="zh-CN"/>
              </w:rPr>
              <w:t>if (</w:t>
            </w:r>
            <w:proofErr w:type="spellStart"/>
            <w:r w:rsidR="00C83EAD" w:rsidRPr="00A262E0">
              <w:rPr>
                <w:kern w:val="2"/>
                <w:highlight w:val="green"/>
                <w:lang w:eastAsia="zh-CN"/>
              </w:rPr>
              <w:t>bHasPredSplitFlag</w:t>
            </w:r>
            <w:proofErr w:type="spellEnd"/>
            <w:r w:rsidR="00C83EAD" w:rsidRPr="00A262E0">
              <w:rPr>
                <w:kern w:val="2"/>
                <w:highlight w:val="green"/>
                <w:lang w:eastAsia="zh-CN"/>
              </w:rPr>
              <w:t>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2" w:rsidRPr="00A262E0" w:rsidDel="004263B0" w:rsidRDefault="00C14442">
            <w:pPr>
              <w:pStyle w:val="tablecell"/>
              <w:rPr>
                <w:kern w:val="2"/>
                <w:highlight w:val="green"/>
                <w:lang w:eastAsia="ko-KR"/>
              </w:rPr>
            </w:pPr>
          </w:p>
        </w:tc>
      </w:tr>
      <w:tr w:rsidR="00C83EAD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AD" w:rsidRPr="00A262E0" w:rsidRDefault="00C83EAD">
            <w:pPr>
              <w:pStyle w:val="tablesyntax"/>
              <w:rPr>
                <w:b/>
                <w:kern w:val="2"/>
                <w:highlight w:val="green"/>
                <w:lang w:eastAsia="zh-CN"/>
              </w:rPr>
            </w:pPr>
            <w:r w:rsidRPr="0080488D">
              <w:rPr>
                <w:rFonts w:hint="eastAsia"/>
                <w:kern w:val="2"/>
                <w:lang w:eastAsia="zh-CN"/>
              </w:rPr>
              <w:t xml:space="preserve">         </w:t>
            </w:r>
            <w:r w:rsidR="004B74A6" w:rsidRPr="0080488D">
              <w:rPr>
                <w:rFonts w:hint="eastAsia"/>
                <w:kern w:val="2"/>
                <w:lang w:eastAsia="zh-CN"/>
              </w:rPr>
              <w:t xml:space="preserve"> </w:t>
            </w:r>
            <w:proofErr w:type="spellStart"/>
            <w:r w:rsidRPr="00A262E0">
              <w:rPr>
                <w:b/>
                <w:kern w:val="2"/>
                <w:highlight w:val="green"/>
                <w:lang w:eastAsia="zh-CN"/>
              </w:rPr>
              <w:t>pred_split_flag</w:t>
            </w:r>
            <w:proofErr w:type="spellEnd"/>
            <w:r w:rsidR="002A0A4D">
              <w:rPr>
                <w:rFonts w:hint="eastAsia"/>
                <w:b/>
                <w:kern w:val="2"/>
                <w:highlight w:val="green"/>
                <w:lang w:eastAsia="zh-CN"/>
              </w:rPr>
              <w:t>[x0][y0]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AD" w:rsidRPr="00A262E0" w:rsidDel="004263B0" w:rsidRDefault="00944593">
            <w:pPr>
              <w:pStyle w:val="tablecell"/>
              <w:rPr>
                <w:rFonts w:eastAsiaTheme="minorEastAsia"/>
                <w:kern w:val="2"/>
                <w:highlight w:val="green"/>
                <w:lang w:eastAsia="zh-CN"/>
              </w:rPr>
            </w:pPr>
            <w:r w:rsidRPr="00A262E0">
              <w:rPr>
                <w:rFonts w:eastAsiaTheme="minorEastAsia" w:hint="eastAsia"/>
                <w:kern w:val="2"/>
                <w:highlight w:val="green"/>
                <w:lang w:eastAsia="zh-CN"/>
              </w:rPr>
              <w:t>u(1)</w:t>
            </w:r>
          </w:p>
        </w:tc>
      </w:tr>
      <w:tr w:rsidR="00C83EAD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AD" w:rsidRPr="00A262E0" w:rsidRDefault="00C83EAD">
            <w:pPr>
              <w:pStyle w:val="tablesyntax"/>
              <w:rPr>
                <w:kern w:val="2"/>
                <w:highlight w:val="green"/>
                <w:lang w:eastAsia="zh-CN"/>
              </w:rPr>
            </w:pPr>
            <w:r w:rsidRPr="0080488D">
              <w:rPr>
                <w:rFonts w:hint="eastAsia"/>
                <w:kern w:val="2"/>
                <w:lang w:eastAsia="zh-CN"/>
              </w:rPr>
              <w:t xml:space="preserve">       </w:t>
            </w:r>
            <w:r w:rsidRPr="00A262E0">
              <w:rPr>
                <w:rFonts w:hint="eastAsia"/>
                <w:kern w:val="2"/>
                <w:highlight w:val="green"/>
                <w:lang w:eastAsia="zh-CN"/>
              </w:rPr>
              <w:t>if (</w:t>
            </w:r>
            <w:r w:rsidR="001F53B2" w:rsidRPr="00A262E0">
              <w:rPr>
                <w:rFonts w:hint="eastAsia"/>
                <w:kern w:val="2"/>
                <w:highlight w:val="green"/>
                <w:lang w:eastAsia="zh-CN"/>
              </w:rPr>
              <w:t>!</w:t>
            </w:r>
            <w:proofErr w:type="spellStart"/>
            <w:r w:rsidRPr="00A262E0">
              <w:rPr>
                <w:kern w:val="2"/>
                <w:highlight w:val="green"/>
                <w:lang w:eastAsia="zh-CN"/>
              </w:rPr>
              <w:t>pred_split_flag</w:t>
            </w:r>
            <w:proofErr w:type="spellEnd"/>
            <w:r w:rsidRPr="00A262E0">
              <w:rPr>
                <w:rFonts w:hint="eastAsia"/>
                <w:kern w:val="2"/>
                <w:highlight w:val="green"/>
                <w:lang w:eastAsia="zh-CN"/>
              </w:rPr>
              <w:t>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AD" w:rsidRPr="00A262E0" w:rsidDel="004263B0" w:rsidRDefault="00C83EAD">
            <w:pPr>
              <w:pStyle w:val="tablecell"/>
              <w:rPr>
                <w:kern w:val="2"/>
                <w:highlight w:val="green"/>
                <w:lang w:eastAsia="ko-KR"/>
              </w:rPr>
            </w:pPr>
          </w:p>
        </w:tc>
      </w:tr>
      <w:tr w:rsidR="004B74A6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A6" w:rsidRPr="00A262E0" w:rsidRDefault="004B74A6">
            <w:pPr>
              <w:pStyle w:val="tablesyntax"/>
              <w:rPr>
                <w:kern w:val="2"/>
                <w:highlight w:val="green"/>
                <w:lang w:eastAsia="zh-CN"/>
              </w:rPr>
            </w:pPr>
            <w:r w:rsidRPr="0080488D">
              <w:rPr>
                <w:rFonts w:hint="eastAsia"/>
                <w:kern w:val="2"/>
                <w:lang w:eastAsia="zh-CN"/>
              </w:rPr>
              <w:t xml:space="preserve">          </w:t>
            </w:r>
            <w:r w:rsidRPr="00A262E0">
              <w:rPr>
                <w:kern w:val="2"/>
                <w:highlight w:val="green"/>
                <w:lang w:eastAsia="zh-CN"/>
              </w:rPr>
              <w:t>if (</w:t>
            </w:r>
            <w:proofErr w:type="spellStart"/>
            <w:r w:rsidRPr="00A262E0">
              <w:rPr>
                <w:rFonts w:hint="eastAsia"/>
                <w:kern w:val="2"/>
                <w:highlight w:val="green"/>
                <w:lang w:eastAsia="zh-CN"/>
              </w:rPr>
              <w:t>slice_type</w:t>
            </w:r>
            <w:proofErr w:type="spellEnd"/>
            <w:r w:rsidRPr="00A262E0">
              <w:rPr>
                <w:rFonts w:hint="eastAsia"/>
                <w:kern w:val="2"/>
                <w:highlight w:val="green"/>
                <w:lang w:eastAsia="zh-CN"/>
              </w:rPr>
              <w:t xml:space="preserve"> != I</w:t>
            </w:r>
            <w:r w:rsidRPr="00A262E0">
              <w:rPr>
                <w:kern w:val="2"/>
                <w:highlight w:val="green"/>
                <w:lang w:eastAsia="zh-CN"/>
              </w:rPr>
              <w:t>)</w:t>
            </w:r>
            <w:r w:rsidR="00BB6EF5" w:rsidRPr="00A262E0">
              <w:rPr>
                <w:rFonts w:hint="eastAsia"/>
                <w:kern w:val="2"/>
                <w:highlight w:val="green"/>
                <w:lang w:eastAsia="zh-CN"/>
              </w:rPr>
              <w:t xml:space="preserve">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A6" w:rsidRPr="00A262E0" w:rsidDel="004263B0" w:rsidRDefault="004B74A6">
            <w:pPr>
              <w:pStyle w:val="tablecell"/>
              <w:rPr>
                <w:kern w:val="2"/>
                <w:highlight w:val="green"/>
                <w:lang w:eastAsia="ko-KR"/>
              </w:rPr>
            </w:pPr>
          </w:p>
        </w:tc>
      </w:tr>
      <w:tr w:rsidR="00BB6EF5" w:rsidTr="0095664F">
        <w:trPr>
          <w:cantSplit/>
          <w:trHeight w:val="283"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F5" w:rsidRPr="00A262E0" w:rsidRDefault="00BB6EF5">
            <w:pPr>
              <w:pStyle w:val="tablesyntax"/>
              <w:rPr>
                <w:kern w:val="2"/>
                <w:highlight w:val="green"/>
                <w:lang w:eastAsia="zh-CN"/>
              </w:rPr>
            </w:pPr>
            <w:r w:rsidRPr="0080488D">
              <w:rPr>
                <w:rFonts w:hint="eastAsia"/>
                <w:kern w:val="2"/>
                <w:lang w:eastAsia="zh-CN"/>
              </w:rPr>
              <w:t xml:space="preserve">             </w:t>
            </w:r>
            <w:r w:rsidR="00DF103B" w:rsidRPr="00A262E0">
              <w:rPr>
                <w:kern w:val="2"/>
                <w:highlight w:val="green"/>
                <w:lang w:eastAsia="zh-CN"/>
              </w:rPr>
              <w:t>if (</w:t>
            </w:r>
            <w:proofErr w:type="spellStart"/>
            <w:r w:rsidR="00DF103B" w:rsidRPr="00A262E0">
              <w:rPr>
                <w:kern w:val="2"/>
                <w:highlight w:val="green"/>
                <w:lang w:eastAsia="zh-CN"/>
              </w:rPr>
              <w:t>bFirstCodingTypeInSlice</w:t>
            </w:r>
            <w:proofErr w:type="spellEnd"/>
            <w:r w:rsidR="00DF103B" w:rsidRPr="00A262E0">
              <w:rPr>
                <w:kern w:val="2"/>
                <w:highlight w:val="green"/>
                <w:lang w:eastAsia="zh-CN"/>
              </w:rPr>
              <w:t>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F5" w:rsidRPr="00A262E0" w:rsidDel="004263B0" w:rsidRDefault="00BB6EF5">
            <w:pPr>
              <w:pStyle w:val="tablecell"/>
              <w:rPr>
                <w:kern w:val="2"/>
                <w:highlight w:val="green"/>
                <w:lang w:eastAsia="ko-KR"/>
              </w:rPr>
            </w:pPr>
          </w:p>
        </w:tc>
      </w:tr>
      <w:tr w:rsidR="00DF103B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03B" w:rsidRPr="00A262E0" w:rsidRDefault="00DF103B">
            <w:pPr>
              <w:pStyle w:val="tablesyntax"/>
              <w:rPr>
                <w:b/>
                <w:kern w:val="2"/>
                <w:highlight w:val="green"/>
                <w:lang w:eastAsia="zh-CN"/>
              </w:rPr>
            </w:pPr>
            <w:r w:rsidRPr="0080488D">
              <w:rPr>
                <w:rFonts w:hint="eastAsia"/>
                <w:kern w:val="2"/>
                <w:lang w:eastAsia="zh-CN"/>
              </w:rPr>
              <w:t xml:space="preserve">               </w:t>
            </w:r>
            <w:proofErr w:type="spellStart"/>
            <w:r w:rsidRPr="00A262E0">
              <w:rPr>
                <w:b/>
                <w:kern w:val="2"/>
                <w:highlight w:val="green"/>
                <w:lang w:eastAsia="zh-CN"/>
              </w:rPr>
              <w:t>codeword_index</w:t>
            </w:r>
            <w:proofErr w:type="spellEnd"/>
            <w:r w:rsidR="0095664F">
              <w:rPr>
                <w:rFonts w:hint="eastAsia"/>
                <w:b/>
                <w:kern w:val="2"/>
                <w:highlight w:val="green"/>
                <w:lang w:eastAsia="zh-CN"/>
              </w:rPr>
              <w:t>[</w:t>
            </w:r>
            <w:proofErr w:type="spellStart"/>
            <w:r w:rsidR="0095664F">
              <w:rPr>
                <w:rFonts w:hint="eastAsia"/>
                <w:b/>
                <w:kern w:val="2"/>
                <w:highlight w:val="green"/>
                <w:lang w:eastAsia="zh-CN"/>
              </w:rPr>
              <w:t>i</w:t>
            </w:r>
            <w:proofErr w:type="spellEnd"/>
            <w:r w:rsidR="0095664F">
              <w:rPr>
                <w:rFonts w:hint="eastAsia"/>
                <w:b/>
                <w:kern w:val="2"/>
                <w:highlight w:val="green"/>
                <w:lang w:eastAsia="zh-CN"/>
              </w:rPr>
              <w:t>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03B" w:rsidRPr="00A262E0" w:rsidDel="004263B0" w:rsidRDefault="00944593">
            <w:pPr>
              <w:pStyle w:val="tablecell"/>
              <w:rPr>
                <w:rFonts w:eastAsiaTheme="minorEastAsia"/>
                <w:kern w:val="2"/>
                <w:highlight w:val="green"/>
                <w:lang w:eastAsia="zh-CN"/>
              </w:rPr>
            </w:pPr>
            <w:proofErr w:type="spellStart"/>
            <w:r w:rsidRPr="00A262E0">
              <w:rPr>
                <w:rFonts w:eastAsiaTheme="minorEastAsia" w:hint="eastAsia"/>
                <w:kern w:val="2"/>
                <w:highlight w:val="green"/>
                <w:lang w:eastAsia="zh-CN"/>
              </w:rPr>
              <w:t>ce</w:t>
            </w:r>
            <w:proofErr w:type="spellEnd"/>
            <w:r w:rsidRPr="00A262E0">
              <w:rPr>
                <w:rFonts w:eastAsiaTheme="minorEastAsia" w:hint="eastAsia"/>
                <w:kern w:val="2"/>
                <w:highlight w:val="green"/>
                <w:lang w:eastAsia="zh-CN"/>
              </w:rPr>
              <w:t>(v)</w:t>
            </w:r>
          </w:p>
        </w:tc>
      </w:tr>
      <w:tr w:rsidR="00DF103B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03B" w:rsidRPr="00A262E0" w:rsidRDefault="00DF103B">
            <w:pPr>
              <w:pStyle w:val="tablesyntax"/>
              <w:rPr>
                <w:b/>
                <w:kern w:val="2"/>
                <w:highlight w:val="green"/>
                <w:lang w:eastAsia="zh-CN"/>
              </w:rPr>
            </w:pPr>
            <w:r w:rsidRPr="0080488D">
              <w:rPr>
                <w:rFonts w:hint="eastAsia"/>
                <w:kern w:val="2"/>
                <w:lang w:eastAsia="zh-CN"/>
              </w:rPr>
              <w:t xml:space="preserve">             </w:t>
            </w:r>
            <w:proofErr w:type="spellStart"/>
            <w:r w:rsidR="005928E4" w:rsidRPr="00A262E0">
              <w:rPr>
                <w:b/>
                <w:kern w:val="2"/>
                <w:highlight w:val="green"/>
                <w:lang w:eastAsia="zh-CN"/>
              </w:rPr>
              <w:t>split_mode</w:t>
            </w:r>
            <w:proofErr w:type="spellEnd"/>
            <w:r w:rsidR="005928E4" w:rsidRPr="00A262E0">
              <w:rPr>
                <w:b/>
                <w:kern w:val="2"/>
                <w:highlight w:val="green"/>
                <w:lang w:eastAsia="zh-CN"/>
              </w:rPr>
              <w:t>[x0][y0]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03B" w:rsidRPr="00A262E0" w:rsidDel="004263B0" w:rsidRDefault="00944593">
            <w:pPr>
              <w:pStyle w:val="tablecell"/>
              <w:rPr>
                <w:rFonts w:eastAsiaTheme="minorEastAsia"/>
                <w:kern w:val="2"/>
                <w:highlight w:val="green"/>
                <w:lang w:eastAsia="zh-CN"/>
              </w:rPr>
            </w:pPr>
            <w:proofErr w:type="spellStart"/>
            <w:r w:rsidRPr="00A262E0">
              <w:rPr>
                <w:rFonts w:eastAsiaTheme="minorEastAsia" w:hint="eastAsia"/>
                <w:kern w:val="2"/>
                <w:highlight w:val="green"/>
                <w:lang w:eastAsia="zh-CN"/>
              </w:rPr>
              <w:t>ce</w:t>
            </w:r>
            <w:proofErr w:type="spellEnd"/>
            <w:r w:rsidRPr="00A262E0">
              <w:rPr>
                <w:rFonts w:eastAsiaTheme="minorEastAsia" w:hint="eastAsia"/>
                <w:kern w:val="2"/>
                <w:highlight w:val="green"/>
                <w:lang w:eastAsia="zh-CN"/>
              </w:rPr>
              <w:t>(v)</w:t>
            </w:r>
          </w:p>
        </w:tc>
      </w:tr>
      <w:tr w:rsidR="00BB6EF5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F5" w:rsidRPr="00A262E0" w:rsidRDefault="00BB6EF5">
            <w:pPr>
              <w:pStyle w:val="tablesyntax"/>
              <w:rPr>
                <w:kern w:val="2"/>
                <w:highlight w:val="green"/>
                <w:lang w:eastAsia="zh-CN"/>
              </w:rPr>
            </w:pPr>
            <w:r w:rsidRPr="0080488D">
              <w:rPr>
                <w:rFonts w:hint="eastAsia"/>
                <w:kern w:val="2"/>
                <w:lang w:eastAsia="zh-CN"/>
              </w:rPr>
              <w:t xml:space="preserve">          </w:t>
            </w:r>
            <w:r w:rsidRPr="00A262E0">
              <w:rPr>
                <w:rFonts w:hint="eastAsia"/>
                <w:kern w:val="2"/>
                <w:highlight w:val="green"/>
                <w:lang w:eastAsia="zh-CN"/>
              </w:rPr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F5" w:rsidRPr="00A262E0" w:rsidDel="004263B0" w:rsidRDefault="00BB6EF5">
            <w:pPr>
              <w:pStyle w:val="tablecell"/>
              <w:rPr>
                <w:kern w:val="2"/>
                <w:highlight w:val="green"/>
                <w:lang w:eastAsia="ko-KR"/>
              </w:rPr>
            </w:pPr>
          </w:p>
        </w:tc>
      </w:tr>
      <w:tr w:rsidR="00344A04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A04" w:rsidRPr="00A262E0" w:rsidRDefault="00344A04">
            <w:pPr>
              <w:pStyle w:val="tablesyntax"/>
              <w:rPr>
                <w:kern w:val="2"/>
                <w:highlight w:val="green"/>
                <w:lang w:eastAsia="zh-CN"/>
              </w:rPr>
            </w:pPr>
            <w:r w:rsidRPr="0080488D">
              <w:rPr>
                <w:rFonts w:hint="eastAsia"/>
                <w:kern w:val="2"/>
                <w:lang w:eastAsia="zh-CN"/>
              </w:rPr>
              <w:t xml:space="preserve">          </w:t>
            </w:r>
            <w:r w:rsidRPr="00A262E0">
              <w:rPr>
                <w:rFonts w:hint="eastAsia"/>
                <w:kern w:val="2"/>
                <w:highlight w:val="green"/>
                <w:lang w:eastAsia="zh-CN"/>
              </w:rPr>
              <w:t>else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A04" w:rsidRPr="00A262E0" w:rsidDel="004263B0" w:rsidRDefault="00344A04">
            <w:pPr>
              <w:pStyle w:val="tablecell"/>
              <w:rPr>
                <w:kern w:val="2"/>
                <w:highlight w:val="green"/>
                <w:lang w:eastAsia="ko-KR"/>
              </w:rPr>
            </w:pPr>
          </w:p>
        </w:tc>
      </w:tr>
      <w:tr w:rsidR="00344A04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A04" w:rsidRPr="00A262E0" w:rsidRDefault="00344A04">
            <w:pPr>
              <w:pStyle w:val="tablesyntax"/>
              <w:rPr>
                <w:b/>
                <w:kern w:val="2"/>
                <w:highlight w:val="green"/>
                <w:lang w:eastAsia="zh-CN"/>
              </w:rPr>
            </w:pPr>
            <w:r w:rsidRPr="0080488D">
              <w:rPr>
                <w:rFonts w:hint="eastAsia"/>
                <w:kern w:val="2"/>
                <w:lang w:eastAsia="zh-CN"/>
              </w:rPr>
              <w:t xml:space="preserve">             </w:t>
            </w:r>
            <w:proofErr w:type="spellStart"/>
            <w:r w:rsidR="001E6643" w:rsidRPr="00A262E0">
              <w:rPr>
                <w:b/>
                <w:kern w:val="2"/>
                <w:highlight w:val="green"/>
                <w:lang w:eastAsia="zh-CN"/>
              </w:rPr>
              <w:t>split_coding_unit_flag</w:t>
            </w:r>
            <w:proofErr w:type="spellEnd"/>
            <w:r w:rsidR="001E6643" w:rsidRPr="00A262E0">
              <w:rPr>
                <w:b/>
                <w:kern w:val="2"/>
                <w:highlight w:val="green"/>
                <w:lang w:eastAsia="zh-CN"/>
              </w:rPr>
              <w:t>[x0][y0]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A04" w:rsidRPr="00A262E0" w:rsidDel="004263B0" w:rsidRDefault="00A262E0">
            <w:pPr>
              <w:pStyle w:val="tablecell"/>
              <w:rPr>
                <w:rFonts w:eastAsiaTheme="minorEastAsia"/>
                <w:kern w:val="2"/>
                <w:highlight w:val="green"/>
                <w:lang w:eastAsia="zh-CN"/>
              </w:rPr>
            </w:pPr>
            <w:r>
              <w:rPr>
                <w:rFonts w:eastAsiaTheme="minorEastAsia" w:hint="eastAsia"/>
                <w:kern w:val="2"/>
                <w:highlight w:val="green"/>
                <w:lang w:eastAsia="zh-CN"/>
              </w:rPr>
              <w:t>u(1)</w:t>
            </w:r>
          </w:p>
        </w:tc>
      </w:tr>
      <w:tr w:rsidR="00C83EAD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AD" w:rsidRPr="00A262E0" w:rsidRDefault="00C83EAD">
            <w:pPr>
              <w:pStyle w:val="tablesyntax"/>
              <w:rPr>
                <w:kern w:val="2"/>
                <w:highlight w:val="green"/>
                <w:lang w:eastAsia="zh-CN"/>
              </w:rPr>
            </w:pPr>
            <w:r w:rsidRPr="0080488D">
              <w:rPr>
                <w:rFonts w:hint="eastAsia"/>
                <w:kern w:val="2"/>
                <w:lang w:eastAsia="zh-CN"/>
              </w:rPr>
              <w:t xml:space="preserve">       </w:t>
            </w:r>
            <w:r w:rsidRPr="00A262E0">
              <w:rPr>
                <w:rFonts w:hint="eastAsia"/>
                <w:kern w:val="2"/>
                <w:highlight w:val="green"/>
                <w:lang w:eastAsia="zh-CN"/>
              </w:rPr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AD" w:rsidRPr="00A262E0" w:rsidDel="004263B0" w:rsidRDefault="00C83EAD">
            <w:pPr>
              <w:pStyle w:val="tablecell"/>
              <w:rPr>
                <w:rFonts w:eastAsiaTheme="minorEastAsia"/>
                <w:kern w:val="2"/>
                <w:highlight w:val="green"/>
                <w:lang w:eastAsia="zh-CN"/>
              </w:rPr>
            </w:pPr>
          </w:p>
        </w:tc>
      </w:tr>
      <w:tr w:rsidR="00C14442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2" w:rsidRDefault="00C14442" w:rsidP="00C14442">
            <w:pPr>
              <w:pStyle w:val="tablesyntax"/>
              <w:ind w:firstLineChars="200" w:firstLine="400"/>
              <w:rPr>
                <w:kern w:val="2"/>
                <w:lang w:eastAsia="zh-CN"/>
              </w:rPr>
            </w:pPr>
            <w:r w:rsidRPr="00C14442">
              <w:rPr>
                <w:rFonts w:hint="eastAsia"/>
                <w:kern w:val="2"/>
                <w:highlight w:val="green"/>
                <w:lang w:eastAsia="zh-CN"/>
              </w:rPr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2" w:rsidDel="004263B0" w:rsidRDefault="00C14442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else if( log2CUSize &gt; Log2MinCUSize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b/>
                <w:kern w:val="2"/>
                <w:lang w:eastAsia="ko-KR"/>
              </w:rPr>
            </w:pPr>
            <w:r>
              <w:rPr>
                <w:kern w:val="2"/>
              </w:rPr>
              <w:tab/>
            </w:r>
            <w:r>
              <w:rPr>
                <w:kern w:val="2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b/>
                <w:kern w:val="2"/>
              </w:rPr>
              <w:t>split_coding_unit_flag</w:t>
            </w:r>
            <w:proofErr w:type="spellEnd"/>
            <w:r>
              <w:rPr>
                <w:b/>
                <w:kern w:val="2"/>
                <w:lang w:eastAsia="ko-KR"/>
              </w:rPr>
              <w:t>[</w:t>
            </w:r>
            <w:r>
              <w:rPr>
                <w:kern w:val="2"/>
                <w:lang w:eastAsia="ko-KR"/>
              </w:rPr>
              <w:t> x0 </w:t>
            </w:r>
            <w:r>
              <w:rPr>
                <w:b/>
                <w:kern w:val="2"/>
                <w:lang w:eastAsia="ko-KR"/>
              </w:rPr>
              <w:t>][</w:t>
            </w:r>
            <w:r>
              <w:rPr>
                <w:kern w:val="2"/>
                <w:lang w:eastAsia="ko-KR"/>
              </w:rPr>
              <w:t> y0 </w:t>
            </w:r>
            <w:r>
              <w:rPr>
                <w:b/>
                <w:kern w:val="2"/>
                <w:lang w:eastAsia="ko-KR"/>
              </w:rPr>
              <w:t>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cell"/>
              <w:rPr>
                <w:kern w:val="2"/>
              </w:rPr>
            </w:pPr>
            <w:r>
              <w:rPr>
                <w:kern w:val="2"/>
              </w:rPr>
              <w:t xml:space="preserve">u(1) | </w:t>
            </w:r>
            <w:proofErr w:type="spellStart"/>
            <w:r>
              <w:rPr>
                <w:kern w:val="2"/>
              </w:rPr>
              <w:t>ae</w:t>
            </w:r>
            <w:proofErr w:type="spellEnd"/>
            <w:r>
              <w:rPr>
                <w:kern w:val="2"/>
              </w:rPr>
              <w:t>(v)</w:t>
            </w: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  <w:t xml:space="preserve">if( </w:t>
            </w:r>
            <w:proofErr w:type="spellStart"/>
            <w:r>
              <w:rPr>
                <w:kern w:val="2"/>
                <w:lang w:eastAsia="ko-KR"/>
              </w:rPr>
              <w:t>adaptive_loop_filter_flag</w:t>
            </w:r>
            <w:proofErr w:type="spellEnd"/>
            <w:r>
              <w:rPr>
                <w:kern w:val="2"/>
                <w:lang w:eastAsia="ko-KR"/>
              </w:rPr>
              <w:t xml:space="preserve"> &amp;&amp; </w:t>
            </w:r>
            <w:proofErr w:type="spellStart"/>
            <w:r>
              <w:rPr>
                <w:kern w:val="2"/>
                <w:lang w:eastAsia="ko-KR"/>
              </w:rPr>
              <w:t>alf_cu_control_flag</w:t>
            </w:r>
            <w:proofErr w:type="spellEnd"/>
            <w:r>
              <w:rPr>
                <w:kern w:val="2"/>
                <w:lang w:eastAsia="ko-KR"/>
              </w:rPr>
              <w:t xml:space="preserve"> 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if( </w:t>
            </w:r>
            <w:proofErr w:type="spellStart"/>
            <w:r>
              <w:rPr>
                <w:kern w:val="2"/>
                <w:lang w:eastAsia="ko-KR"/>
              </w:rPr>
              <w:t>cuDepth</w:t>
            </w:r>
            <w:proofErr w:type="spellEnd"/>
            <w:r>
              <w:rPr>
                <w:kern w:val="2"/>
                <w:lang w:eastAsia="ko-KR"/>
              </w:rPr>
              <w:t xml:space="preserve">  &lt;= </w:t>
            </w:r>
            <w:proofErr w:type="spellStart"/>
            <w:r>
              <w:rPr>
                <w:kern w:val="2"/>
                <w:lang w:eastAsia="ko-KR"/>
              </w:rPr>
              <w:t>alf_cu_control_max_depth</w:t>
            </w:r>
            <w:proofErr w:type="spellEnd"/>
            <w:r>
              <w:rPr>
                <w:kern w:val="2"/>
                <w:lang w:eastAsia="ko-KR"/>
              </w:rPr>
              <w:t xml:space="preserve">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if( </w:t>
            </w:r>
            <w:proofErr w:type="spellStart"/>
            <w:r>
              <w:rPr>
                <w:kern w:val="2"/>
                <w:lang w:eastAsia="ko-KR"/>
              </w:rPr>
              <w:t>cuDepth</w:t>
            </w:r>
            <w:proofErr w:type="spellEnd"/>
            <w:r>
              <w:rPr>
                <w:kern w:val="2"/>
                <w:lang w:eastAsia="ko-KR"/>
              </w:rPr>
              <w:t xml:space="preserve"> == </w:t>
            </w:r>
            <w:proofErr w:type="spellStart"/>
            <w:r>
              <w:rPr>
                <w:kern w:val="2"/>
                <w:lang w:eastAsia="ko-KR"/>
              </w:rPr>
              <w:t>alf_cu_control_max_depth</w:t>
            </w:r>
            <w:proofErr w:type="spellEnd"/>
            <w:r>
              <w:rPr>
                <w:kern w:val="2"/>
                <w:lang w:eastAsia="ko-KR"/>
              </w:rPr>
              <w:t xml:space="preserve"> ||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split_coding_unit_flag</w:t>
            </w:r>
            <w:proofErr w:type="spellEnd"/>
            <w:r>
              <w:rPr>
                <w:kern w:val="2"/>
                <w:lang w:eastAsia="ko-KR"/>
              </w:rPr>
              <w:t>[ x0 ][ y0 ] == 0 )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AlfCuFlagIdx</w:t>
            </w:r>
            <w:proofErr w:type="spellEnd"/>
            <w:r>
              <w:rPr>
                <w:kern w:val="2"/>
                <w:lang w:eastAsia="ko-KR"/>
              </w:rPr>
              <w:t>++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  <w:t xml:space="preserve">if( </w:t>
            </w:r>
            <w:proofErr w:type="spellStart"/>
            <w:r>
              <w:rPr>
                <w:kern w:val="2"/>
                <w:lang w:eastAsia="ko-KR"/>
              </w:rPr>
              <w:t>cu_qp_delta_enabled_flag</w:t>
            </w:r>
            <w:proofErr w:type="spellEnd"/>
            <w:r>
              <w:rPr>
                <w:kern w:val="2"/>
                <w:lang w:eastAsia="ko-KR"/>
              </w:rPr>
              <w:t xml:space="preserve"> &amp;&amp; </w:t>
            </w:r>
            <w:r>
              <w:rPr>
                <w:kern w:val="2"/>
                <w:lang w:eastAsia="ko-KR"/>
              </w:rPr>
              <w:br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log2CUSize &gt;= log2MinCUDQPSize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IsCuQpDeltaCoded</w:t>
            </w:r>
            <w:proofErr w:type="spellEnd"/>
            <w:r>
              <w:rPr>
                <w:kern w:val="2"/>
                <w:lang w:eastAsia="ko-KR"/>
              </w:rPr>
              <w:t xml:space="preserve"> = 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</w:rPr>
            </w:pPr>
            <w:r>
              <w:rPr>
                <w:kern w:val="2"/>
              </w:rPr>
              <w:tab/>
              <w:t xml:space="preserve">if( </w:t>
            </w:r>
            <w:proofErr w:type="spellStart"/>
            <w:r>
              <w:rPr>
                <w:kern w:val="2"/>
              </w:rPr>
              <w:t>split_coding_unit_flag</w:t>
            </w:r>
            <w:proofErr w:type="spellEnd"/>
            <w:r>
              <w:rPr>
                <w:kern w:val="2"/>
                <w:lang w:eastAsia="ko-KR"/>
              </w:rPr>
              <w:t>[ x0 ][ y0 ]</w:t>
            </w:r>
            <w:r>
              <w:rPr>
                <w:kern w:val="2"/>
              </w:rPr>
              <w:t xml:space="preserve"> 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</w:rPr>
            </w:pPr>
            <w:r>
              <w:rPr>
                <w:kern w:val="2"/>
              </w:rPr>
              <w:tab/>
            </w:r>
            <w:r>
              <w:rPr>
                <w:kern w:val="2"/>
              </w:rPr>
              <w:tab/>
              <w:t>x1 = x0 + ( ( 1 &lt;&lt; log2CUSize ) &gt;&gt; 1 )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</w:rPr>
            </w:pPr>
            <w:r>
              <w:rPr>
                <w:kern w:val="2"/>
              </w:rPr>
              <w:tab/>
            </w:r>
            <w:r>
              <w:rPr>
                <w:kern w:val="2"/>
              </w:rPr>
              <w:tab/>
              <w:t>y1 = y0 + ( ( 1 &lt;&lt; log2CUSize ) &gt;&gt; 1 )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if( </w:t>
            </w:r>
            <w:proofErr w:type="spellStart"/>
            <w:r>
              <w:rPr>
                <w:kern w:val="2"/>
                <w:highlight w:val="yellow"/>
                <w:lang w:eastAsia="ko-KR"/>
              </w:rPr>
              <w:t>cuAddress</w:t>
            </w:r>
            <w:proofErr w:type="spellEnd"/>
            <w:r>
              <w:rPr>
                <w:kern w:val="2"/>
                <w:lang w:eastAsia="ko-KR"/>
              </w:rPr>
              <w:t xml:space="preserve">( x1, y0 ) &gt; </w:t>
            </w:r>
            <w:proofErr w:type="spellStart"/>
            <w:r>
              <w:rPr>
                <w:kern w:val="2"/>
                <w:lang w:eastAsia="ko-KR"/>
              </w:rPr>
              <w:t>SliceAddress</w:t>
            </w:r>
            <w:proofErr w:type="spellEnd"/>
            <w:r>
              <w:rPr>
                <w:kern w:val="2"/>
                <w:lang w:eastAsia="ko-KR"/>
              </w:rPr>
              <w:t xml:space="preserve">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</w:rPr>
            </w:pPr>
            <w:r>
              <w:rPr>
                <w:kern w:val="2"/>
              </w:rPr>
              <w:tab/>
            </w:r>
            <w:r>
              <w:rPr>
                <w:kern w:val="2"/>
              </w:rPr>
              <w:tab/>
            </w:r>
            <w:r>
              <w:rPr>
                <w:kern w:val="2"/>
              </w:rPr>
              <w:tab/>
            </w:r>
            <w:proofErr w:type="spellStart"/>
            <w:r>
              <w:rPr>
                <w:kern w:val="2"/>
              </w:rPr>
              <w:t>moreDataFlag</w:t>
            </w:r>
            <w:proofErr w:type="spellEnd"/>
            <w:r>
              <w:rPr>
                <w:kern w:val="2"/>
              </w:rPr>
              <w:t xml:space="preserve"> = </w:t>
            </w:r>
            <w:proofErr w:type="spellStart"/>
            <w:r>
              <w:rPr>
                <w:kern w:val="2"/>
              </w:rPr>
              <w:t>coding_</w:t>
            </w:r>
            <w:r>
              <w:rPr>
                <w:kern w:val="2"/>
                <w:lang w:eastAsia="ko-KR"/>
              </w:rPr>
              <w:t>tree</w:t>
            </w:r>
            <w:proofErr w:type="spellEnd"/>
            <w:r>
              <w:rPr>
                <w:kern w:val="2"/>
              </w:rPr>
              <w:t>( x0, y0, log2CUSize – 1, </w:t>
            </w:r>
            <w:proofErr w:type="spellStart"/>
            <w:r>
              <w:rPr>
                <w:kern w:val="2"/>
              </w:rPr>
              <w:t>cuDepth</w:t>
            </w:r>
            <w:proofErr w:type="spellEnd"/>
            <w:r>
              <w:rPr>
                <w:kern w:val="2"/>
              </w:rPr>
              <w:t> + 1</w:t>
            </w:r>
            <w:r>
              <w:rPr>
                <w:kern w:val="2"/>
                <w:lang w:eastAsia="ko-KR"/>
              </w:rPr>
              <w:t> </w:t>
            </w:r>
            <w:r>
              <w:rPr>
                <w:kern w:val="2"/>
              </w:rPr>
              <w:t>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</w:rPr>
            </w:pPr>
            <w:r>
              <w:rPr>
                <w:kern w:val="2"/>
              </w:rPr>
              <w:tab/>
            </w:r>
            <w:r>
              <w:rPr>
                <w:kern w:val="2"/>
              </w:rPr>
              <w:tab/>
              <w:t xml:space="preserve">if( </w:t>
            </w:r>
            <w:proofErr w:type="spellStart"/>
            <w:r>
              <w:rPr>
                <w:kern w:val="2"/>
                <w:highlight w:val="yellow"/>
                <w:lang w:eastAsia="ko-KR"/>
              </w:rPr>
              <w:t>cuAddress</w:t>
            </w:r>
            <w:proofErr w:type="spellEnd"/>
            <w:r>
              <w:rPr>
                <w:kern w:val="2"/>
                <w:lang w:eastAsia="ko-KR"/>
              </w:rPr>
              <w:t xml:space="preserve">( x0, y1 ) &gt; </w:t>
            </w:r>
            <w:proofErr w:type="spellStart"/>
            <w:r>
              <w:rPr>
                <w:kern w:val="2"/>
                <w:lang w:eastAsia="ko-KR"/>
              </w:rPr>
              <w:t>SliceAddress</w:t>
            </w:r>
            <w:proofErr w:type="spellEnd"/>
            <w:r>
              <w:rPr>
                <w:kern w:val="2"/>
                <w:lang w:eastAsia="ko-KR"/>
              </w:rPr>
              <w:t xml:space="preserve"> &amp;&amp; </w:t>
            </w:r>
            <w:proofErr w:type="spellStart"/>
            <w:r>
              <w:rPr>
                <w:kern w:val="2"/>
                <w:lang w:eastAsia="ko-KR"/>
              </w:rPr>
              <w:t>moreDataFlag</w:t>
            </w:r>
            <w:proofErr w:type="spellEnd"/>
            <w:r>
              <w:rPr>
                <w:kern w:val="2"/>
                <w:lang w:eastAsia="ko-KR"/>
              </w:rPr>
              <w:t xml:space="preserve"> &amp;&amp;</w:t>
            </w:r>
            <w:r>
              <w:rPr>
                <w:kern w:val="2"/>
                <w:lang w:eastAsia="ko-KR"/>
              </w:rPr>
              <w:br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</w:rPr>
              <w:t xml:space="preserve">x1 &lt; </w:t>
            </w:r>
            <w:proofErr w:type="spellStart"/>
            <w:r>
              <w:rPr>
                <w:kern w:val="2"/>
              </w:rPr>
              <w:t>PicWidthInSamples</w:t>
            </w:r>
            <w:r>
              <w:rPr>
                <w:kern w:val="2"/>
                <w:vertAlign w:val="subscript"/>
              </w:rPr>
              <w:t>L</w:t>
            </w:r>
            <w:proofErr w:type="spellEnd"/>
            <w:r>
              <w:rPr>
                <w:kern w:val="2"/>
              </w:rPr>
              <w:t xml:space="preserve">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</w:rPr>
            </w:pPr>
            <w:r>
              <w:rPr>
                <w:kern w:val="2"/>
              </w:rPr>
              <w:tab/>
            </w:r>
            <w:r>
              <w:rPr>
                <w:kern w:val="2"/>
              </w:rPr>
              <w:tab/>
            </w:r>
            <w:r>
              <w:rPr>
                <w:kern w:val="2"/>
              </w:rPr>
              <w:tab/>
            </w:r>
            <w:proofErr w:type="spellStart"/>
            <w:r>
              <w:rPr>
                <w:kern w:val="2"/>
                <w:lang w:eastAsia="ko-KR"/>
              </w:rPr>
              <w:t>moreDataFlag</w:t>
            </w:r>
            <w:proofErr w:type="spellEnd"/>
            <w:r>
              <w:rPr>
                <w:kern w:val="2"/>
                <w:lang w:eastAsia="ko-KR"/>
              </w:rPr>
              <w:t xml:space="preserve"> = </w:t>
            </w:r>
            <w:proofErr w:type="spellStart"/>
            <w:r>
              <w:rPr>
                <w:kern w:val="2"/>
              </w:rPr>
              <w:t>coding_</w:t>
            </w:r>
            <w:r>
              <w:rPr>
                <w:kern w:val="2"/>
                <w:lang w:eastAsia="ko-KR"/>
              </w:rPr>
              <w:t>tree</w:t>
            </w:r>
            <w:proofErr w:type="spellEnd"/>
            <w:r>
              <w:rPr>
                <w:kern w:val="2"/>
              </w:rPr>
              <w:t>( x1, y0, log2CUSize − 1, </w:t>
            </w:r>
            <w:proofErr w:type="spellStart"/>
            <w:r>
              <w:rPr>
                <w:kern w:val="2"/>
              </w:rPr>
              <w:t>cuDepth</w:t>
            </w:r>
            <w:proofErr w:type="spellEnd"/>
            <w:r>
              <w:rPr>
                <w:kern w:val="2"/>
              </w:rPr>
              <w:t> + 1</w:t>
            </w:r>
            <w:r>
              <w:rPr>
                <w:kern w:val="2"/>
                <w:lang w:eastAsia="ko-KR"/>
              </w:rPr>
              <w:t> </w:t>
            </w:r>
            <w:r>
              <w:rPr>
                <w:kern w:val="2"/>
              </w:rPr>
              <w:t>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</w:rPr>
            </w:pPr>
            <w:r>
              <w:rPr>
                <w:kern w:val="2"/>
              </w:rPr>
              <w:tab/>
            </w:r>
            <w:r>
              <w:rPr>
                <w:kern w:val="2"/>
              </w:rPr>
              <w:tab/>
              <w:t xml:space="preserve">if( </w:t>
            </w:r>
            <w:proofErr w:type="spellStart"/>
            <w:r>
              <w:rPr>
                <w:kern w:val="2"/>
                <w:highlight w:val="yellow"/>
                <w:lang w:eastAsia="ko-KR"/>
              </w:rPr>
              <w:t>cuAddress</w:t>
            </w:r>
            <w:proofErr w:type="spellEnd"/>
            <w:r>
              <w:rPr>
                <w:kern w:val="2"/>
                <w:lang w:eastAsia="ko-KR"/>
              </w:rPr>
              <w:t xml:space="preserve">( x1, y1 ) &gt; </w:t>
            </w:r>
            <w:proofErr w:type="spellStart"/>
            <w:r>
              <w:rPr>
                <w:kern w:val="2"/>
                <w:lang w:eastAsia="ko-KR"/>
              </w:rPr>
              <w:t>SliceAddress</w:t>
            </w:r>
            <w:proofErr w:type="spellEnd"/>
            <w:r>
              <w:rPr>
                <w:kern w:val="2"/>
                <w:lang w:eastAsia="ko-KR"/>
              </w:rPr>
              <w:t xml:space="preserve"> &amp;&amp; </w:t>
            </w:r>
            <w:proofErr w:type="spellStart"/>
            <w:r>
              <w:rPr>
                <w:kern w:val="2"/>
                <w:lang w:eastAsia="ko-KR"/>
              </w:rPr>
              <w:t>moreDataFlag</w:t>
            </w:r>
            <w:proofErr w:type="spellEnd"/>
            <w:r>
              <w:rPr>
                <w:kern w:val="2"/>
                <w:lang w:eastAsia="ko-KR"/>
              </w:rPr>
              <w:t xml:space="preserve"> &amp;&amp;</w:t>
            </w:r>
            <w:r>
              <w:rPr>
                <w:kern w:val="2"/>
                <w:lang w:eastAsia="ko-KR"/>
              </w:rPr>
              <w:br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</w:rPr>
              <w:t xml:space="preserve">y1 &lt; </w:t>
            </w:r>
            <w:proofErr w:type="spellStart"/>
            <w:r>
              <w:rPr>
                <w:kern w:val="2"/>
              </w:rPr>
              <w:t>PicHeightInSamples</w:t>
            </w:r>
            <w:r>
              <w:rPr>
                <w:kern w:val="2"/>
                <w:vertAlign w:val="subscript"/>
              </w:rPr>
              <w:t>L</w:t>
            </w:r>
            <w:proofErr w:type="spellEnd"/>
            <w:r>
              <w:rPr>
                <w:kern w:val="2"/>
              </w:rPr>
              <w:t xml:space="preserve">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</w:rPr>
            </w:pPr>
            <w:r>
              <w:rPr>
                <w:kern w:val="2"/>
              </w:rPr>
              <w:tab/>
            </w:r>
            <w:r>
              <w:rPr>
                <w:kern w:val="2"/>
              </w:rPr>
              <w:tab/>
            </w:r>
            <w:r>
              <w:rPr>
                <w:kern w:val="2"/>
              </w:rPr>
              <w:tab/>
            </w:r>
            <w:proofErr w:type="spellStart"/>
            <w:r>
              <w:rPr>
                <w:kern w:val="2"/>
                <w:lang w:eastAsia="ko-KR"/>
              </w:rPr>
              <w:t>moreDataFlag</w:t>
            </w:r>
            <w:proofErr w:type="spellEnd"/>
            <w:r>
              <w:rPr>
                <w:kern w:val="2"/>
                <w:lang w:eastAsia="ko-KR"/>
              </w:rPr>
              <w:t xml:space="preserve"> = </w:t>
            </w:r>
            <w:proofErr w:type="spellStart"/>
            <w:r>
              <w:rPr>
                <w:kern w:val="2"/>
              </w:rPr>
              <w:t>coding_</w:t>
            </w:r>
            <w:r>
              <w:rPr>
                <w:kern w:val="2"/>
                <w:lang w:eastAsia="ko-KR"/>
              </w:rPr>
              <w:t>tree</w:t>
            </w:r>
            <w:proofErr w:type="spellEnd"/>
            <w:r>
              <w:rPr>
                <w:kern w:val="2"/>
              </w:rPr>
              <w:t>( x0, y1, log2CUSize − 1, </w:t>
            </w:r>
            <w:proofErr w:type="spellStart"/>
            <w:r>
              <w:rPr>
                <w:kern w:val="2"/>
              </w:rPr>
              <w:t>cuDepth</w:t>
            </w:r>
            <w:proofErr w:type="spellEnd"/>
            <w:r>
              <w:rPr>
                <w:kern w:val="2"/>
              </w:rPr>
              <w:t> + 1</w:t>
            </w:r>
            <w:r>
              <w:rPr>
                <w:kern w:val="2"/>
                <w:lang w:eastAsia="ko-KR"/>
              </w:rPr>
              <w:t> </w:t>
            </w:r>
            <w:r>
              <w:rPr>
                <w:kern w:val="2"/>
              </w:rPr>
              <w:t>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</w:rPr>
            </w:pPr>
            <w:r>
              <w:rPr>
                <w:kern w:val="2"/>
              </w:rPr>
              <w:tab/>
            </w:r>
            <w:r>
              <w:rPr>
                <w:kern w:val="2"/>
              </w:rPr>
              <w:tab/>
              <w:t xml:space="preserve">if( </w:t>
            </w:r>
            <w:proofErr w:type="spellStart"/>
            <w:r>
              <w:rPr>
                <w:kern w:val="2"/>
                <w:lang w:eastAsia="ko-KR"/>
              </w:rPr>
              <w:t>moreDataFlag</w:t>
            </w:r>
            <w:proofErr w:type="spellEnd"/>
            <w:r>
              <w:rPr>
                <w:kern w:val="2"/>
                <w:lang w:eastAsia="ko-KR"/>
              </w:rPr>
              <w:t xml:space="preserve"> &amp;&amp; </w:t>
            </w:r>
            <w:r>
              <w:rPr>
                <w:kern w:val="2"/>
                <w:lang w:eastAsia="ko-KR"/>
              </w:rPr>
              <w:br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</w:rPr>
              <w:t xml:space="preserve">x1 &lt; </w:t>
            </w:r>
            <w:proofErr w:type="spellStart"/>
            <w:r>
              <w:rPr>
                <w:kern w:val="2"/>
              </w:rPr>
              <w:t>PicWidthInSamples</w:t>
            </w:r>
            <w:r>
              <w:rPr>
                <w:kern w:val="2"/>
                <w:vertAlign w:val="subscript"/>
              </w:rPr>
              <w:t>L</w:t>
            </w:r>
            <w:proofErr w:type="spellEnd"/>
            <w:r>
              <w:rPr>
                <w:kern w:val="2"/>
              </w:rPr>
              <w:t xml:space="preserve">  &amp;&amp;  y1 &lt; </w:t>
            </w:r>
            <w:proofErr w:type="spellStart"/>
            <w:r>
              <w:rPr>
                <w:kern w:val="2"/>
              </w:rPr>
              <w:t>PicHeightInSamples</w:t>
            </w:r>
            <w:r>
              <w:rPr>
                <w:kern w:val="2"/>
                <w:vertAlign w:val="subscript"/>
              </w:rPr>
              <w:t>L</w:t>
            </w:r>
            <w:proofErr w:type="spellEnd"/>
            <w:r>
              <w:rPr>
                <w:kern w:val="2"/>
                <w:vertAlign w:val="subscript"/>
              </w:rPr>
              <w:t xml:space="preserve"> </w:t>
            </w:r>
            <w:r>
              <w:rPr>
                <w:kern w:val="2"/>
              </w:rPr>
              <w:t>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</w:rPr>
            </w:pPr>
            <w:r>
              <w:rPr>
                <w:kern w:val="2"/>
              </w:rPr>
              <w:tab/>
            </w:r>
            <w:r>
              <w:rPr>
                <w:kern w:val="2"/>
              </w:rPr>
              <w:tab/>
            </w:r>
            <w:r>
              <w:rPr>
                <w:kern w:val="2"/>
              </w:rPr>
              <w:tab/>
            </w:r>
            <w:proofErr w:type="spellStart"/>
            <w:r>
              <w:rPr>
                <w:kern w:val="2"/>
                <w:lang w:eastAsia="ko-KR"/>
              </w:rPr>
              <w:t>moreDataFlag</w:t>
            </w:r>
            <w:proofErr w:type="spellEnd"/>
            <w:r>
              <w:rPr>
                <w:kern w:val="2"/>
                <w:lang w:eastAsia="ko-KR"/>
              </w:rPr>
              <w:t xml:space="preserve"> = </w:t>
            </w:r>
            <w:proofErr w:type="spellStart"/>
            <w:r>
              <w:rPr>
                <w:kern w:val="2"/>
              </w:rPr>
              <w:t>coding_</w:t>
            </w:r>
            <w:r>
              <w:rPr>
                <w:kern w:val="2"/>
                <w:lang w:eastAsia="ko-KR"/>
              </w:rPr>
              <w:t>tree</w:t>
            </w:r>
            <w:proofErr w:type="spellEnd"/>
            <w:r>
              <w:rPr>
                <w:kern w:val="2"/>
              </w:rPr>
              <w:t>( x1, y1, log2CUSize − 1, </w:t>
            </w:r>
            <w:proofErr w:type="spellStart"/>
            <w:r>
              <w:rPr>
                <w:kern w:val="2"/>
              </w:rPr>
              <w:t>cuDepth</w:t>
            </w:r>
            <w:proofErr w:type="spellEnd"/>
            <w:r>
              <w:rPr>
                <w:kern w:val="2"/>
              </w:rPr>
              <w:t> + 1</w:t>
            </w:r>
            <w:r>
              <w:rPr>
                <w:kern w:val="2"/>
                <w:lang w:eastAsia="ko-KR"/>
              </w:rPr>
              <w:t> </w:t>
            </w:r>
            <w:r>
              <w:rPr>
                <w:kern w:val="2"/>
              </w:rPr>
              <w:t>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</w:rPr>
            </w:pPr>
            <w:r>
              <w:rPr>
                <w:kern w:val="2"/>
              </w:rPr>
              <w:tab/>
              <w:t>} else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if(</w:t>
            </w:r>
            <w:proofErr w:type="spellStart"/>
            <w:r>
              <w:rPr>
                <w:kern w:val="2"/>
                <w:lang w:eastAsia="ko-KR"/>
              </w:rPr>
              <w:t>adaptive_loop_filter_flag</w:t>
            </w:r>
            <w:proofErr w:type="spellEnd"/>
            <w:r>
              <w:rPr>
                <w:kern w:val="2"/>
                <w:lang w:eastAsia="ko-KR"/>
              </w:rPr>
              <w:t xml:space="preserve"> &amp;&amp; </w:t>
            </w:r>
            <w:proofErr w:type="spellStart"/>
            <w:r>
              <w:rPr>
                <w:kern w:val="2"/>
                <w:lang w:eastAsia="ko-KR"/>
              </w:rPr>
              <w:t>alf_cu_control_flag</w:t>
            </w:r>
            <w:proofErr w:type="spellEnd"/>
            <w:r>
              <w:rPr>
                <w:kern w:val="2"/>
                <w:lang w:eastAsia="ko-KR"/>
              </w:rPr>
              <w:t xml:space="preserve">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AlfCuFlag</w:t>
            </w:r>
            <w:proofErr w:type="spellEnd"/>
            <w:r>
              <w:rPr>
                <w:kern w:val="2"/>
                <w:lang w:eastAsia="ko-KR"/>
              </w:rPr>
              <w:t xml:space="preserve">[ x0 ][ y0 ] = </w:t>
            </w:r>
            <w:proofErr w:type="spellStart"/>
            <w:r>
              <w:rPr>
                <w:kern w:val="2"/>
                <w:lang w:eastAsia="ko-KR"/>
              </w:rPr>
              <w:t>alf_cu_flag</w:t>
            </w:r>
            <w:proofErr w:type="spellEnd"/>
            <w:r>
              <w:rPr>
                <w:kern w:val="2"/>
                <w:lang w:eastAsia="ko-KR"/>
              </w:rPr>
              <w:t>[ </w:t>
            </w:r>
            <w:proofErr w:type="spellStart"/>
            <w:r>
              <w:rPr>
                <w:kern w:val="2"/>
                <w:lang w:eastAsia="ko-KR"/>
              </w:rPr>
              <w:t>AlfCuFlagIdx</w:t>
            </w:r>
            <w:proofErr w:type="spellEnd"/>
            <w:r>
              <w:rPr>
                <w:kern w:val="2"/>
                <w:lang w:eastAsia="ko-KR"/>
              </w:rPr>
              <w:t>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</w:rPr>
            </w:pPr>
            <w:r>
              <w:rPr>
                <w:kern w:val="2"/>
              </w:rPr>
              <w:tab/>
            </w:r>
            <w:r>
              <w:rPr>
                <w:kern w:val="2"/>
              </w:rPr>
              <w:tab/>
            </w:r>
            <w:proofErr w:type="spellStart"/>
            <w:r>
              <w:rPr>
                <w:kern w:val="2"/>
                <w:lang w:eastAsia="ko-KR"/>
              </w:rPr>
              <w:t>coding</w:t>
            </w:r>
            <w:r>
              <w:rPr>
                <w:kern w:val="2"/>
              </w:rPr>
              <w:t>_unit</w:t>
            </w:r>
            <w:proofErr w:type="spellEnd"/>
            <w:r>
              <w:rPr>
                <w:kern w:val="2"/>
              </w:rPr>
              <w:t>( x0, y0, log2CUSize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if( !</w:t>
            </w:r>
            <w:proofErr w:type="spellStart"/>
            <w:r>
              <w:rPr>
                <w:kern w:val="2"/>
                <w:lang w:eastAsia="ko-KR"/>
              </w:rPr>
              <w:t>entropy_coding_mode_flag</w:t>
            </w:r>
            <w:proofErr w:type="spellEnd"/>
            <w:r>
              <w:rPr>
                <w:kern w:val="2"/>
                <w:lang w:eastAsia="ko-KR"/>
              </w:rPr>
              <w:t xml:space="preserve">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moreDataFlag</w:t>
            </w:r>
            <w:proofErr w:type="spellEnd"/>
            <w:r>
              <w:rPr>
                <w:kern w:val="2"/>
                <w:lang w:eastAsia="ko-KR"/>
              </w:rPr>
              <w:t xml:space="preserve"> = </w:t>
            </w:r>
            <w:proofErr w:type="spellStart"/>
            <w:r>
              <w:rPr>
                <w:kern w:val="2"/>
                <w:lang w:eastAsia="ko-KR"/>
              </w:rPr>
              <w:t>more_rbsp_data</w:t>
            </w:r>
            <w:proofErr w:type="spellEnd"/>
            <w:r>
              <w:rPr>
                <w:kern w:val="2"/>
                <w:lang w:eastAsia="ko-KR"/>
              </w:rPr>
              <w:t>(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</w:rPr>
              <w:lastRenderedPageBreak/>
              <w:tab/>
            </w:r>
            <w:r>
              <w:rPr>
                <w:kern w:val="2"/>
                <w:lang w:eastAsia="ko-KR"/>
              </w:rPr>
              <w:tab/>
              <w:t>else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if( </w:t>
            </w:r>
            <w:proofErr w:type="spellStart"/>
            <w:r>
              <w:rPr>
                <w:kern w:val="2"/>
                <w:lang w:eastAsia="ko-KR"/>
              </w:rPr>
              <w:t>granularity_block_boundary</w:t>
            </w:r>
            <w:proofErr w:type="spellEnd"/>
            <w:r>
              <w:rPr>
                <w:kern w:val="2"/>
                <w:lang w:eastAsia="ko-KR"/>
              </w:rPr>
              <w:t>( x0, y0, log2CUSize ) 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b/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b/>
                <w:kern w:val="2"/>
                <w:lang w:eastAsia="ko-KR"/>
              </w:rPr>
              <w:t>end_of_slice_flag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cell"/>
              <w:rPr>
                <w:kern w:val="2"/>
                <w:lang w:eastAsia="ko-KR"/>
              </w:rPr>
            </w:pPr>
            <w:proofErr w:type="spellStart"/>
            <w:r>
              <w:rPr>
                <w:kern w:val="2"/>
                <w:lang w:eastAsia="ko-KR"/>
              </w:rPr>
              <w:t>ae</w:t>
            </w:r>
            <w:proofErr w:type="spellEnd"/>
            <w:r>
              <w:rPr>
                <w:kern w:val="2"/>
                <w:lang w:eastAsia="ko-KR"/>
              </w:rPr>
              <w:t>(v)</w:t>
            </w: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moreDataFlag</w:t>
            </w:r>
            <w:proofErr w:type="spellEnd"/>
            <w:r>
              <w:rPr>
                <w:kern w:val="2"/>
                <w:lang w:eastAsia="ko-KR"/>
              </w:rPr>
              <w:t xml:space="preserve"> = !</w:t>
            </w:r>
            <w:proofErr w:type="spellStart"/>
            <w:r>
              <w:rPr>
                <w:kern w:val="2"/>
                <w:lang w:eastAsia="ko-KR"/>
              </w:rPr>
              <w:t>end_of_slice_flag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cell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} else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syntax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moreDataFlag</w:t>
            </w:r>
            <w:proofErr w:type="spellEnd"/>
            <w:r>
              <w:rPr>
                <w:kern w:val="2"/>
                <w:lang w:eastAsia="ko-KR"/>
              </w:rPr>
              <w:t xml:space="preserve"> = 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syntax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syntax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</w:rPr>
            </w:pPr>
            <w:r>
              <w:rPr>
                <w:kern w:val="2"/>
              </w:rPr>
              <w:tab/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syntax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  <w:t xml:space="preserve">return </w:t>
            </w:r>
            <w:proofErr w:type="spellStart"/>
            <w:r>
              <w:rPr>
                <w:kern w:val="2"/>
                <w:lang w:eastAsia="ko-KR"/>
              </w:rPr>
              <w:t>moreDataFlag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syntax"/>
              <w:rPr>
                <w:kern w:val="2"/>
              </w:rPr>
            </w:pPr>
          </w:p>
        </w:tc>
      </w:tr>
      <w:tr w:rsidR="0091774E" w:rsidTr="0091774E">
        <w:trPr>
          <w:cantSplit/>
          <w:jc w:val="center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E" w:rsidRDefault="0091774E">
            <w:pPr>
              <w:pStyle w:val="tablesyntax"/>
              <w:rPr>
                <w:kern w:val="2"/>
              </w:rPr>
            </w:pPr>
            <w:r>
              <w:rPr>
                <w:kern w:val="2"/>
              </w:rPr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E" w:rsidRDefault="0091774E">
            <w:pPr>
              <w:pStyle w:val="tablesyntax"/>
              <w:rPr>
                <w:kern w:val="2"/>
              </w:rPr>
            </w:pPr>
          </w:p>
        </w:tc>
      </w:tr>
    </w:tbl>
    <w:p w:rsidR="00E63442" w:rsidRDefault="00C36781" w:rsidP="00DA6AC1">
      <w:pPr>
        <w:tabs>
          <w:tab w:val="clear" w:pos="360"/>
        </w:tabs>
        <w:ind w:firstLineChars="100" w:firstLine="220"/>
        <w:jc w:val="both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 xml:space="preserve">The change to current WD draft in </w:t>
      </w:r>
      <w:proofErr w:type="spellStart"/>
      <w:r>
        <w:rPr>
          <w:rFonts w:hint="eastAsia"/>
          <w:szCs w:val="22"/>
          <w:lang w:eastAsia="zh-CN"/>
        </w:rPr>
        <w:t>coding_</w:t>
      </w:r>
      <w:proofErr w:type="gramStart"/>
      <w:r>
        <w:rPr>
          <w:rFonts w:hint="eastAsia"/>
          <w:szCs w:val="22"/>
          <w:lang w:eastAsia="zh-CN"/>
        </w:rPr>
        <w:t>unit</w:t>
      </w:r>
      <w:proofErr w:type="spellEnd"/>
      <w:r>
        <w:rPr>
          <w:rFonts w:hint="eastAsia"/>
          <w:szCs w:val="22"/>
          <w:lang w:eastAsia="zh-CN"/>
        </w:rPr>
        <w:t>(</w:t>
      </w:r>
      <w:proofErr w:type="gramEnd"/>
      <w:r>
        <w:rPr>
          <w:rFonts w:hint="eastAsia"/>
          <w:szCs w:val="22"/>
          <w:lang w:eastAsia="zh-CN"/>
        </w:rPr>
        <w:t>) was shown in Table-5.</w:t>
      </w:r>
    </w:p>
    <w:p w:rsidR="00C36781" w:rsidRDefault="0095664F" w:rsidP="0095664F">
      <w:pPr>
        <w:tabs>
          <w:tab w:val="clear" w:pos="360"/>
          <w:tab w:val="clear" w:pos="720"/>
          <w:tab w:val="clear" w:pos="1080"/>
          <w:tab w:val="clear" w:pos="1440"/>
          <w:tab w:val="left" w:pos="830"/>
        </w:tabs>
        <w:jc w:val="both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ab/>
      </w:r>
      <w:r w:rsidR="00634923">
        <w:rPr>
          <w:rFonts w:hint="eastAsia"/>
          <w:szCs w:val="22"/>
          <w:lang w:eastAsia="zh-CN"/>
        </w:rPr>
        <w:t xml:space="preserve">Table-5 </w:t>
      </w:r>
      <w:r w:rsidR="00B74FAF">
        <w:rPr>
          <w:rFonts w:hint="eastAsia"/>
          <w:szCs w:val="22"/>
          <w:lang w:eastAsia="zh-CN"/>
        </w:rPr>
        <w:t>Insert</w:t>
      </w:r>
      <w:r>
        <w:rPr>
          <w:rFonts w:hint="eastAsia"/>
          <w:szCs w:val="22"/>
          <w:lang w:eastAsia="zh-CN"/>
        </w:rPr>
        <w:t xml:space="preserve"> </w:t>
      </w:r>
      <w:proofErr w:type="spellStart"/>
      <w:r>
        <w:rPr>
          <w:rFonts w:hint="eastAsia"/>
          <w:lang w:eastAsia="zh-CN"/>
        </w:rPr>
        <w:t>amp_direct_flag</w:t>
      </w:r>
      <w:proofErr w:type="spellEnd"/>
      <w:r>
        <w:rPr>
          <w:rFonts w:hint="eastAsia"/>
          <w:lang w:eastAsia="zh-CN"/>
        </w:rPr>
        <w:t>/</w:t>
      </w:r>
      <w:proofErr w:type="spellStart"/>
      <w:r>
        <w:rPr>
          <w:rFonts w:hint="eastAsia"/>
          <w:lang w:eastAsia="zh-CN"/>
        </w:rPr>
        <w:t>amp_pos_flag</w:t>
      </w:r>
      <w:proofErr w:type="spellEnd"/>
      <w:r>
        <w:rPr>
          <w:rFonts w:hint="eastAsia"/>
          <w:szCs w:val="22"/>
          <w:lang w:eastAsia="zh-CN"/>
        </w:rPr>
        <w:t xml:space="preserve"> and </w:t>
      </w:r>
      <w:proofErr w:type="spellStart"/>
      <w:r>
        <w:rPr>
          <w:rFonts w:hint="eastAsia"/>
          <w:lang w:eastAsia="zh-CN"/>
        </w:rPr>
        <w:t>pu_merge_flag</w:t>
      </w:r>
      <w:proofErr w:type="spellEnd"/>
      <w:r>
        <w:rPr>
          <w:rFonts w:hint="eastAsia"/>
          <w:lang w:eastAsia="zh-CN"/>
        </w:rPr>
        <w:t xml:space="preserve"> </w:t>
      </w:r>
      <w:r w:rsidR="00634923">
        <w:rPr>
          <w:rFonts w:hint="eastAsia"/>
          <w:szCs w:val="22"/>
          <w:lang w:eastAsia="zh-CN"/>
        </w:rPr>
        <w:t xml:space="preserve">in </w:t>
      </w:r>
      <w:proofErr w:type="spellStart"/>
      <w:r w:rsidR="00634923">
        <w:rPr>
          <w:rFonts w:hint="eastAsia"/>
          <w:szCs w:val="22"/>
          <w:lang w:eastAsia="zh-CN"/>
        </w:rPr>
        <w:t>coding_</w:t>
      </w:r>
      <w:proofErr w:type="gramStart"/>
      <w:r w:rsidR="00634923">
        <w:rPr>
          <w:rFonts w:hint="eastAsia"/>
          <w:szCs w:val="22"/>
          <w:lang w:eastAsia="zh-CN"/>
        </w:rPr>
        <w:t>unit</w:t>
      </w:r>
      <w:proofErr w:type="spellEnd"/>
      <w:r w:rsidR="00634923">
        <w:rPr>
          <w:rFonts w:hint="eastAsia"/>
          <w:szCs w:val="22"/>
          <w:lang w:eastAsia="zh-CN"/>
        </w:rPr>
        <w:t>()</w:t>
      </w:r>
      <w:proofErr w:type="gramEnd"/>
    </w:p>
    <w:tbl>
      <w:tblPr>
        <w:tblW w:w="7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75"/>
        <w:gridCol w:w="1261"/>
      </w:tblGrid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</w:rPr>
            </w:pPr>
            <w:proofErr w:type="spellStart"/>
            <w:r>
              <w:rPr>
                <w:kern w:val="2"/>
              </w:rPr>
              <w:lastRenderedPageBreak/>
              <w:t>coding_</w:t>
            </w:r>
            <w:r>
              <w:rPr>
                <w:kern w:val="2"/>
                <w:lang w:eastAsia="ko-KR"/>
              </w:rPr>
              <w:t>unit</w:t>
            </w:r>
            <w:proofErr w:type="spellEnd"/>
            <w:r>
              <w:rPr>
                <w:kern w:val="2"/>
              </w:rPr>
              <w:t>( x0, y0, log2CUSize 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heading"/>
              <w:rPr>
                <w:kern w:val="2"/>
              </w:rPr>
            </w:pPr>
            <w:r>
              <w:rPr>
                <w:kern w:val="2"/>
              </w:rPr>
              <w:t>Descriptor</w:t>
            </w: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</w:rPr>
            </w:pPr>
            <w:r>
              <w:rPr>
                <w:kern w:val="2"/>
              </w:rPr>
              <w:tab/>
              <w:t xml:space="preserve">if( </w:t>
            </w:r>
            <w:proofErr w:type="spellStart"/>
            <w:r>
              <w:rPr>
                <w:kern w:val="2"/>
                <w:lang w:eastAsia="ko-KR"/>
              </w:rPr>
              <w:t>entropy_coding_mode_flag</w:t>
            </w:r>
            <w:proofErr w:type="spellEnd"/>
            <w:r>
              <w:rPr>
                <w:kern w:val="2"/>
                <w:lang w:eastAsia="ko-KR"/>
              </w:rPr>
              <w:t xml:space="preserve"> &amp;&amp; </w:t>
            </w:r>
            <w:proofErr w:type="spellStart"/>
            <w:r>
              <w:rPr>
                <w:kern w:val="2"/>
                <w:lang w:eastAsia="ko-KR"/>
              </w:rPr>
              <w:t>slice_type</w:t>
            </w:r>
            <w:proofErr w:type="spellEnd"/>
            <w:r>
              <w:rPr>
                <w:kern w:val="2"/>
                <w:lang w:eastAsia="ko-KR"/>
              </w:rPr>
              <w:t xml:space="preserve">  !=  I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cell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b/>
                <w:kern w:val="2"/>
                <w:lang w:eastAsia="ko-KR"/>
              </w:rPr>
            </w:pPr>
            <w:r>
              <w:rPr>
                <w:kern w:val="2"/>
              </w:rPr>
              <w:tab/>
            </w:r>
            <w:r>
              <w:rPr>
                <w:kern w:val="2"/>
              </w:rPr>
              <w:tab/>
            </w:r>
            <w:proofErr w:type="spellStart"/>
            <w:r>
              <w:rPr>
                <w:b/>
                <w:kern w:val="2"/>
              </w:rPr>
              <w:t>s</w:t>
            </w:r>
            <w:r>
              <w:rPr>
                <w:b/>
                <w:kern w:val="2"/>
                <w:lang w:eastAsia="ko-KR"/>
              </w:rPr>
              <w:t>kip_flag</w:t>
            </w:r>
            <w:proofErr w:type="spellEnd"/>
            <w:r>
              <w:rPr>
                <w:b/>
                <w:kern w:val="2"/>
                <w:lang w:eastAsia="ko-KR"/>
              </w:rPr>
              <w:t>[</w:t>
            </w:r>
            <w:r>
              <w:rPr>
                <w:kern w:val="2"/>
                <w:lang w:eastAsia="ko-KR"/>
              </w:rPr>
              <w:t> x0 </w:t>
            </w:r>
            <w:r>
              <w:rPr>
                <w:b/>
                <w:kern w:val="2"/>
                <w:lang w:eastAsia="ko-KR"/>
              </w:rPr>
              <w:t>][</w:t>
            </w:r>
            <w:r>
              <w:rPr>
                <w:kern w:val="2"/>
                <w:lang w:eastAsia="ko-KR"/>
              </w:rPr>
              <w:t> y0 </w:t>
            </w:r>
            <w:r>
              <w:rPr>
                <w:b/>
                <w:kern w:val="2"/>
                <w:lang w:eastAsia="ko-KR"/>
              </w:rPr>
              <w:t>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cell"/>
              <w:rPr>
                <w:kern w:val="2"/>
              </w:rPr>
            </w:pPr>
            <w:r>
              <w:rPr>
                <w:kern w:val="2"/>
              </w:rPr>
              <w:t xml:space="preserve">u(1) | </w:t>
            </w:r>
            <w:proofErr w:type="spellStart"/>
            <w:r>
              <w:rPr>
                <w:kern w:val="2"/>
              </w:rPr>
              <w:t>ae</w:t>
            </w:r>
            <w:proofErr w:type="spellEnd"/>
            <w:r>
              <w:rPr>
                <w:kern w:val="2"/>
              </w:rPr>
              <w:t>(v)</w:t>
            </w: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</w:rPr>
              <w:tab/>
              <w:t xml:space="preserve">if( </w:t>
            </w:r>
            <w:proofErr w:type="spellStart"/>
            <w:r>
              <w:rPr>
                <w:kern w:val="2"/>
                <w:lang w:eastAsia="ko-KR"/>
              </w:rPr>
              <w:t>skip_flag</w:t>
            </w:r>
            <w:proofErr w:type="spellEnd"/>
            <w:r>
              <w:rPr>
                <w:kern w:val="2"/>
                <w:lang w:eastAsia="ko-KR"/>
              </w:rPr>
              <w:t>[ x0 ][ y0 ]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cell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</w:rPr>
            </w:pPr>
            <w:r>
              <w:rPr>
                <w:kern w:val="2"/>
              </w:rPr>
              <w:tab/>
            </w:r>
            <w:r>
              <w:rPr>
                <w:kern w:val="2"/>
              </w:rPr>
              <w:tab/>
            </w:r>
            <w:proofErr w:type="spellStart"/>
            <w:r>
              <w:rPr>
                <w:kern w:val="2"/>
                <w:lang w:eastAsia="ko-KR"/>
              </w:rPr>
              <w:t>prediction_unit</w:t>
            </w:r>
            <w:proofErr w:type="spellEnd"/>
            <w:r>
              <w:rPr>
                <w:kern w:val="2"/>
                <w:lang w:eastAsia="ko-KR"/>
              </w:rPr>
              <w:t>( x0, y0 , log2CUSize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cell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  <w:t>else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cell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if( !</w:t>
            </w:r>
            <w:proofErr w:type="spellStart"/>
            <w:r>
              <w:rPr>
                <w:kern w:val="2"/>
                <w:lang w:eastAsia="ko-KR"/>
              </w:rPr>
              <w:t>entropy_coding_mode_flag</w:t>
            </w:r>
            <w:proofErr w:type="spellEnd"/>
            <w:r>
              <w:rPr>
                <w:kern w:val="2"/>
                <w:lang w:eastAsia="ko-KR"/>
              </w:rPr>
              <w:t xml:space="preserve"> 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if( </w:t>
            </w:r>
            <w:proofErr w:type="spellStart"/>
            <w:r>
              <w:rPr>
                <w:kern w:val="2"/>
                <w:lang w:eastAsia="ko-KR"/>
              </w:rPr>
              <w:t>slice_type</w:t>
            </w:r>
            <w:proofErr w:type="spellEnd"/>
            <w:r>
              <w:rPr>
                <w:kern w:val="2"/>
                <w:lang w:eastAsia="ko-KR"/>
              </w:rPr>
              <w:t xml:space="preserve"> == I &amp;&amp; log2CUSize == Log2MinCUSize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b/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b/>
                <w:kern w:val="2"/>
                <w:lang w:eastAsia="ko-KR"/>
              </w:rPr>
              <w:t>intra_part_mode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cell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u(1)</w:t>
            </w:r>
          </w:p>
        </w:tc>
      </w:tr>
      <w:tr w:rsidR="002E2E00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00" w:rsidRPr="0080488D" w:rsidRDefault="002E2E00">
            <w:pPr>
              <w:pStyle w:val="tablesyntax"/>
              <w:rPr>
                <w:kern w:val="2"/>
                <w:highlight w:val="green"/>
                <w:lang w:eastAsia="zh-CN"/>
              </w:rPr>
            </w:pPr>
            <w:r w:rsidRPr="0080488D">
              <w:rPr>
                <w:rFonts w:hint="eastAsia"/>
                <w:kern w:val="2"/>
                <w:lang w:eastAsia="zh-CN"/>
              </w:rPr>
              <w:t xml:space="preserve">       </w:t>
            </w:r>
            <w:r w:rsidRPr="0080488D">
              <w:rPr>
                <w:rFonts w:hint="eastAsia"/>
                <w:kern w:val="2"/>
                <w:highlight w:val="green"/>
                <w:lang w:eastAsia="zh-CN"/>
              </w:rPr>
              <w:t>else if (</w:t>
            </w:r>
            <w:proofErr w:type="spellStart"/>
            <w:r w:rsidRPr="0080488D">
              <w:rPr>
                <w:rFonts w:hint="eastAsia"/>
                <w:kern w:val="2"/>
                <w:highlight w:val="green"/>
                <w:lang w:eastAsia="zh-CN"/>
              </w:rPr>
              <w:t>split_mode</w:t>
            </w:r>
            <w:proofErr w:type="spellEnd"/>
            <w:r w:rsidRPr="0080488D">
              <w:rPr>
                <w:rFonts w:hint="eastAsia"/>
                <w:kern w:val="2"/>
                <w:highlight w:val="green"/>
                <w:lang w:eastAsia="zh-CN"/>
              </w:rPr>
              <w:t>[x0][y0] == INTER_AMP){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00" w:rsidRPr="0080488D" w:rsidRDefault="002E2E00">
            <w:pPr>
              <w:pStyle w:val="tablecell"/>
              <w:rPr>
                <w:kern w:val="2"/>
                <w:highlight w:val="green"/>
                <w:lang w:eastAsia="ko-KR"/>
              </w:rPr>
            </w:pPr>
          </w:p>
        </w:tc>
      </w:tr>
      <w:tr w:rsidR="002E2E00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00" w:rsidRPr="0080488D" w:rsidRDefault="002E2E00">
            <w:pPr>
              <w:pStyle w:val="tablesyntax"/>
              <w:rPr>
                <w:b/>
                <w:kern w:val="2"/>
                <w:highlight w:val="green"/>
                <w:lang w:eastAsia="zh-CN"/>
              </w:rPr>
            </w:pPr>
            <w:r w:rsidRPr="0080488D">
              <w:rPr>
                <w:rFonts w:hint="eastAsia"/>
                <w:kern w:val="2"/>
                <w:lang w:eastAsia="zh-CN"/>
              </w:rPr>
              <w:t xml:space="preserve">         </w:t>
            </w:r>
            <w:proofErr w:type="spellStart"/>
            <w:r w:rsidRPr="0080488D">
              <w:rPr>
                <w:rFonts w:hint="eastAsia"/>
                <w:b/>
                <w:kern w:val="2"/>
                <w:highlight w:val="green"/>
                <w:lang w:eastAsia="zh-CN"/>
              </w:rPr>
              <w:t>amp_direct_flag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00" w:rsidRPr="0080488D" w:rsidRDefault="002E2E00">
            <w:pPr>
              <w:pStyle w:val="tablecell"/>
              <w:rPr>
                <w:rFonts w:eastAsiaTheme="minorEastAsia"/>
                <w:kern w:val="2"/>
                <w:highlight w:val="green"/>
                <w:lang w:eastAsia="zh-CN"/>
              </w:rPr>
            </w:pPr>
            <w:r w:rsidRPr="0080488D">
              <w:rPr>
                <w:rFonts w:eastAsiaTheme="minorEastAsia" w:hint="eastAsia"/>
                <w:kern w:val="2"/>
                <w:highlight w:val="green"/>
                <w:lang w:eastAsia="zh-CN"/>
              </w:rPr>
              <w:t>u(1)</w:t>
            </w:r>
          </w:p>
        </w:tc>
      </w:tr>
      <w:tr w:rsidR="002E2E00" w:rsidRPr="002E2E00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00" w:rsidRPr="0080488D" w:rsidRDefault="002E2E00">
            <w:pPr>
              <w:pStyle w:val="tablesyntax"/>
              <w:rPr>
                <w:b/>
                <w:kern w:val="2"/>
                <w:highlight w:val="green"/>
                <w:lang w:eastAsia="zh-CN"/>
              </w:rPr>
            </w:pPr>
            <w:r w:rsidRPr="0080488D">
              <w:rPr>
                <w:rFonts w:hint="eastAsia"/>
                <w:kern w:val="2"/>
                <w:lang w:eastAsia="zh-CN"/>
              </w:rPr>
              <w:t xml:space="preserve">         </w:t>
            </w:r>
            <w:proofErr w:type="spellStart"/>
            <w:r w:rsidRPr="0080488D">
              <w:rPr>
                <w:rFonts w:hint="eastAsia"/>
                <w:b/>
                <w:kern w:val="2"/>
                <w:highlight w:val="green"/>
                <w:lang w:eastAsia="zh-CN"/>
              </w:rPr>
              <w:t>amp_pos_flag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00" w:rsidRPr="0080488D" w:rsidRDefault="002E2E00">
            <w:pPr>
              <w:pStyle w:val="tablecell"/>
              <w:rPr>
                <w:rFonts w:eastAsiaTheme="minorEastAsia"/>
                <w:kern w:val="2"/>
                <w:highlight w:val="green"/>
                <w:lang w:eastAsia="zh-CN"/>
              </w:rPr>
            </w:pPr>
            <w:r w:rsidRPr="0080488D">
              <w:rPr>
                <w:rFonts w:eastAsiaTheme="minorEastAsia" w:hint="eastAsia"/>
                <w:kern w:val="2"/>
                <w:highlight w:val="green"/>
                <w:lang w:eastAsia="zh-CN"/>
              </w:rPr>
              <w:t>u(1)</w:t>
            </w:r>
          </w:p>
        </w:tc>
      </w:tr>
      <w:tr w:rsidR="002E2E00" w:rsidRPr="002E2E00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00" w:rsidRPr="0080488D" w:rsidRDefault="002E2E00">
            <w:pPr>
              <w:pStyle w:val="tablesyntax"/>
              <w:rPr>
                <w:kern w:val="2"/>
                <w:highlight w:val="green"/>
                <w:lang w:eastAsia="zh-CN"/>
              </w:rPr>
            </w:pPr>
            <w:r w:rsidRPr="0080488D">
              <w:rPr>
                <w:rFonts w:hint="eastAsia"/>
                <w:kern w:val="2"/>
                <w:lang w:eastAsia="zh-CN"/>
              </w:rPr>
              <w:t xml:space="preserve">       </w:t>
            </w:r>
            <w:r w:rsidRPr="0080488D">
              <w:rPr>
                <w:rFonts w:hint="eastAsia"/>
                <w:kern w:val="2"/>
                <w:highlight w:val="green"/>
                <w:lang w:eastAsia="zh-CN"/>
              </w:rPr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00" w:rsidRPr="0080488D" w:rsidRDefault="002E2E00">
            <w:pPr>
              <w:pStyle w:val="tablecell"/>
              <w:rPr>
                <w:kern w:val="2"/>
                <w:highlight w:val="green"/>
                <w:lang w:eastAsia="ko-KR"/>
              </w:rPr>
            </w:pPr>
          </w:p>
        </w:tc>
      </w:tr>
      <w:tr w:rsidR="0080488D" w:rsidRPr="0080488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8D" w:rsidRPr="0080488D" w:rsidRDefault="0080488D">
            <w:pPr>
              <w:pStyle w:val="tablesyntax"/>
              <w:rPr>
                <w:kern w:val="2"/>
                <w:lang w:eastAsia="zh-CN"/>
              </w:rPr>
            </w:pPr>
            <w:r w:rsidRPr="0080488D">
              <w:rPr>
                <w:rFonts w:hint="eastAsia"/>
                <w:kern w:val="2"/>
                <w:lang w:eastAsia="zh-CN"/>
              </w:rPr>
              <w:t xml:space="preserve">      </w:t>
            </w:r>
            <w:r>
              <w:rPr>
                <w:rFonts w:hint="eastAsia"/>
                <w:kern w:val="2"/>
                <w:lang w:eastAsia="zh-CN"/>
              </w:rPr>
              <w:t xml:space="preserve"> </w:t>
            </w:r>
            <w:r w:rsidRPr="0080488D">
              <w:rPr>
                <w:rFonts w:hint="eastAsia"/>
                <w:kern w:val="2"/>
                <w:highlight w:val="green"/>
                <w:lang w:eastAsia="zh-CN"/>
              </w:rPr>
              <w:t>if (</w:t>
            </w:r>
            <w:proofErr w:type="spellStart"/>
            <w:r w:rsidRPr="0080488D">
              <w:rPr>
                <w:rFonts w:hint="eastAsia"/>
                <w:kern w:val="2"/>
                <w:highlight w:val="green"/>
                <w:lang w:eastAsia="zh-CN"/>
              </w:rPr>
              <w:t>split_mode</w:t>
            </w:r>
            <w:proofErr w:type="spellEnd"/>
            <w:r w:rsidRPr="0080488D">
              <w:rPr>
                <w:rFonts w:hint="eastAsia"/>
                <w:kern w:val="2"/>
                <w:highlight w:val="green"/>
                <w:lang w:eastAsia="zh-CN"/>
              </w:rPr>
              <w:t xml:space="preserve">[x0][y0] == INTER_AMP || </w:t>
            </w:r>
            <w:proofErr w:type="spellStart"/>
            <w:r w:rsidRPr="0080488D">
              <w:rPr>
                <w:rFonts w:hint="eastAsia"/>
                <w:kern w:val="2"/>
                <w:highlight w:val="green"/>
                <w:lang w:eastAsia="zh-CN"/>
              </w:rPr>
              <w:t>split_mode</w:t>
            </w:r>
            <w:proofErr w:type="spellEnd"/>
            <w:r w:rsidRPr="0080488D">
              <w:rPr>
                <w:rFonts w:hint="eastAsia"/>
                <w:kern w:val="2"/>
                <w:highlight w:val="green"/>
                <w:lang w:eastAsia="zh-CN"/>
              </w:rPr>
              <w:t xml:space="preserve">[x0][y0] == INTER_2NxN || </w:t>
            </w:r>
            <w:proofErr w:type="spellStart"/>
            <w:r w:rsidRPr="0080488D">
              <w:rPr>
                <w:rFonts w:hint="eastAsia"/>
                <w:kern w:val="2"/>
                <w:highlight w:val="green"/>
                <w:lang w:eastAsia="zh-CN"/>
              </w:rPr>
              <w:t>split_mode</w:t>
            </w:r>
            <w:proofErr w:type="spellEnd"/>
            <w:r w:rsidRPr="0080488D">
              <w:rPr>
                <w:rFonts w:hint="eastAsia"/>
                <w:kern w:val="2"/>
                <w:highlight w:val="green"/>
                <w:lang w:eastAsia="zh-CN"/>
              </w:rPr>
              <w:t>[x0][y0] == INTER_Nx2</w:t>
            </w:r>
            <w:r w:rsidRPr="00B74FAF">
              <w:rPr>
                <w:rFonts w:hint="eastAsia"/>
                <w:kern w:val="2"/>
                <w:highlight w:val="green"/>
                <w:lang w:eastAsia="zh-CN"/>
              </w:rPr>
              <w:t>N)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8D" w:rsidRPr="0080488D" w:rsidRDefault="0080488D">
            <w:pPr>
              <w:pStyle w:val="tablecell"/>
              <w:rPr>
                <w:kern w:val="2"/>
                <w:highlight w:val="green"/>
                <w:lang w:eastAsia="ko-KR"/>
              </w:rPr>
            </w:pPr>
          </w:p>
        </w:tc>
      </w:tr>
      <w:tr w:rsidR="0080488D" w:rsidRPr="0080488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8D" w:rsidRPr="004C026F" w:rsidRDefault="0080488D">
            <w:pPr>
              <w:pStyle w:val="tablesyntax"/>
              <w:rPr>
                <w:b/>
                <w:kern w:val="2"/>
                <w:lang w:eastAsia="zh-CN"/>
              </w:rPr>
            </w:pPr>
            <w:r>
              <w:rPr>
                <w:rFonts w:hint="eastAsia"/>
                <w:kern w:val="2"/>
                <w:lang w:eastAsia="zh-CN"/>
              </w:rPr>
              <w:t xml:space="preserve">         </w:t>
            </w:r>
            <w:proofErr w:type="spellStart"/>
            <w:r w:rsidRPr="004C026F">
              <w:rPr>
                <w:rFonts w:hint="eastAsia"/>
                <w:b/>
                <w:kern w:val="2"/>
                <w:highlight w:val="green"/>
                <w:lang w:eastAsia="zh-CN"/>
              </w:rPr>
              <w:t>pu_merge_flag</w:t>
            </w:r>
            <w:proofErr w:type="spellEnd"/>
            <w:r w:rsidRPr="004C026F">
              <w:rPr>
                <w:rFonts w:hint="eastAsia"/>
                <w:b/>
                <w:kern w:val="2"/>
                <w:highlight w:val="green"/>
                <w:lang w:eastAsia="zh-CN"/>
              </w:rPr>
              <w:t>[0]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8D" w:rsidRPr="0080488D" w:rsidRDefault="0080488D">
            <w:pPr>
              <w:pStyle w:val="tablecell"/>
              <w:rPr>
                <w:rFonts w:eastAsiaTheme="minorEastAsia"/>
                <w:kern w:val="2"/>
                <w:highlight w:val="green"/>
                <w:lang w:eastAsia="zh-CN"/>
              </w:rPr>
            </w:pPr>
            <w:r>
              <w:rPr>
                <w:rFonts w:eastAsiaTheme="minorEastAsia" w:hint="eastAsia"/>
                <w:kern w:val="2"/>
                <w:highlight w:val="green"/>
                <w:lang w:eastAsia="zh-CN"/>
              </w:rPr>
              <w:t>u(1)</w:t>
            </w:r>
          </w:p>
        </w:tc>
      </w:tr>
      <w:tr w:rsidR="0080488D" w:rsidRPr="0080488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8D" w:rsidRPr="004C026F" w:rsidRDefault="0080488D">
            <w:pPr>
              <w:pStyle w:val="tablesyntax"/>
              <w:rPr>
                <w:b/>
                <w:kern w:val="2"/>
                <w:lang w:eastAsia="zh-CN"/>
              </w:rPr>
            </w:pPr>
            <w:r>
              <w:rPr>
                <w:rFonts w:hint="eastAsia"/>
                <w:kern w:val="2"/>
                <w:lang w:eastAsia="zh-CN"/>
              </w:rPr>
              <w:t xml:space="preserve">         </w:t>
            </w:r>
            <w:proofErr w:type="spellStart"/>
            <w:r w:rsidRPr="004C026F">
              <w:rPr>
                <w:rFonts w:hint="eastAsia"/>
                <w:b/>
                <w:kern w:val="2"/>
                <w:highlight w:val="green"/>
                <w:lang w:eastAsia="zh-CN"/>
              </w:rPr>
              <w:t>pu_merge_flag</w:t>
            </w:r>
            <w:proofErr w:type="spellEnd"/>
            <w:r w:rsidRPr="004C026F">
              <w:rPr>
                <w:rFonts w:hint="eastAsia"/>
                <w:b/>
                <w:kern w:val="2"/>
                <w:highlight w:val="green"/>
                <w:lang w:eastAsia="zh-CN"/>
              </w:rPr>
              <w:t>[1]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8D" w:rsidRPr="0080488D" w:rsidRDefault="0080488D">
            <w:pPr>
              <w:pStyle w:val="tablecell"/>
              <w:rPr>
                <w:rFonts w:eastAsiaTheme="minorEastAsia"/>
                <w:kern w:val="2"/>
                <w:highlight w:val="green"/>
                <w:lang w:eastAsia="zh-CN"/>
              </w:rPr>
            </w:pPr>
            <w:r>
              <w:rPr>
                <w:rFonts w:eastAsiaTheme="minorEastAsia" w:hint="eastAsia"/>
                <w:kern w:val="2"/>
                <w:highlight w:val="green"/>
                <w:lang w:eastAsia="zh-CN"/>
              </w:rPr>
              <w:t>u(1)</w:t>
            </w:r>
          </w:p>
        </w:tc>
      </w:tr>
      <w:tr w:rsidR="0080488D" w:rsidRPr="0080488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8D" w:rsidRDefault="0080488D">
            <w:pPr>
              <w:pStyle w:val="tablesyntax"/>
              <w:rPr>
                <w:kern w:val="2"/>
                <w:lang w:eastAsia="zh-CN"/>
              </w:rPr>
            </w:pPr>
            <w:r>
              <w:rPr>
                <w:rFonts w:hint="eastAsia"/>
                <w:kern w:val="2"/>
                <w:lang w:eastAsia="zh-CN"/>
              </w:rPr>
              <w:t xml:space="preserve">       </w:t>
            </w:r>
            <w:r w:rsidRPr="00B74FAF">
              <w:rPr>
                <w:rFonts w:hint="eastAsia"/>
                <w:kern w:val="2"/>
                <w:highlight w:val="green"/>
                <w:lang w:eastAsia="zh-CN"/>
              </w:rPr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8D" w:rsidRDefault="0080488D">
            <w:pPr>
              <w:pStyle w:val="tablecell"/>
              <w:rPr>
                <w:rFonts w:eastAsiaTheme="minorEastAsia"/>
                <w:kern w:val="2"/>
                <w:highlight w:val="green"/>
                <w:lang w:eastAsia="zh-CN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</w:rPr>
              <w:tab/>
            </w:r>
            <w:r>
              <w:rPr>
                <w:kern w:val="2"/>
                <w:lang w:eastAsia="ko-KR"/>
              </w:rPr>
              <w:t xml:space="preserve">} else if( </w:t>
            </w:r>
            <w:proofErr w:type="spellStart"/>
            <w:r>
              <w:rPr>
                <w:kern w:val="2"/>
                <w:lang w:eastAsia="ko-KR"/>
              </w:rPr>
              <w:t>slice_type</w:t>
            </w:r>
            <w:proofErr w:type="spellEnd"/>
            <w:r>
              <w:rPr>
                <w:kern w:val="2"/>
                <w:lang w:eastAsia="ko-KR"/>
              </w:rPr>
              <w:t xml:space="preserve">  != I  |</w:t>
            </w:r>
            <w:r>
              <w:rPr>
                <w:kern w:val="2"/>
              </w:rPr>
              <w:t> </w:t>
            </w:r>
            <w:r>
              <w:rPr>
                <w:kern w:val="2"/>
                <w:lang w:eastAsia="ko-KR"/>
              </w:rPr>
              <w:t>|  log2CUSize  =</w:t>
            </w:r>
            <w:r>
              <w:rPr>
                <w:kern w:val="2"/>
              </w:rPr>
              <w:t> </w:t>
            </w:r>
            <w:r>
              <w:rPr>
                <w:kern w:val="2"/>
                <w:lang w:eastAsia="ko-KR"/>
              </w:rPr>
              <w:t xml:space="preserve">=  </w:t>
            </w:r>
            <w:r>
              <w:rPr>
                <w:kern w:val="2"/>
              </w:rPr>
              <w:t xml:space="preserve">Log2MinCUSize </w:t>
            </w:r>
            <w:r>
              <w:rPr>
                <w:kern w:val="2"/>
                <w:lang w:eastAsia="ko-KR"/>
              </w:rPr>
              <w:t>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cell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b/>
                <w:kern w:val="2"/>
              </w:rPr>
            </w:pPr>
            <w:r>
              <w:rPr>
                <w:kern w:val="2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b/>
                <w:kern w:val="2"/>
                <w:lang w:eastAsia="ko-KR"/>
              </w:rPr>
              <w:t>pred_type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cell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 xml:space="preserve">u(v) | </w:t>
            </w:r>
            <w:proofErr w:type="spellStart"/>
            <w:r>
              <w:rPr>
                <w:kern w:val="2"/>
                <w:lang w:eastAsia="ko-KR"/>
              </w:rPr>
              <w:t>ae</w:t>
            </w:r>
            <w:proofErr w:type="spellEnd"/>
            <w:r>
              <w:rPr>
                <w:kern w:val="2"/>
                <w:lang w:eastAsia="ko-KR"/>
              </w:rPr>
              <w:t>(v)</w:t>
            </w: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</w:rPr>
            </w:pPr>
            <w:r>
              <w:rPr>
                <w:kern w:val="2"/>
              </w:rPr>
              <w:tab/>
            </w:r>
            <w:r>
              <w:rPr>
                <w:kern w:val="2"/>
              </w:rPr>
              <w:tab/>
              <w:t>x1 = x0 + ( ( 1 &lt;&lt; log2CUSize ) &gt;&gt; 1 )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cell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</w:rPr>
            </w:pPr>
            <w:r>
              <w:rPr>
                <w:kern w:val="2"/>
              </w:rPr>
              <w:tab/>
            </w:r>
            <w:r>
              <w:rPr>
                <w:kern w:val="2"/>
              </w:rPr>
              <w:tab/>
              <w:t>y1 = y0 + ( ( 1 &lt;&lt; log2CUSize ) &gt;&gt; 1 )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cell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</w:rPr>
            </w:pPr>
            <w:r>
              <w:rPr>
                <w:kern w:val="2"/>
              </w:rPr>
              <w:tab/>
            </w:r>
            <w:r>
              <w:rPr>
                <w:kern w:val="2"/>
              </w:rPr>
              <w:tab/>
              <w:t>x2 = x1 − ( ( 1 &lt;&lt; log2CUSize ) &gt;&gt; 2 )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cell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</w:rPr>
            </w:pPr>
            <w:r>
              <w:rPr>
                <w:kern w:val="2"/>
              </w:rPr>
              <w:tab/>
            </w:r>
            <w:r>
              <w:rPr>
                <w:kern w:val="2"/>
              </w:rPr>
              <w:tab/>
              <w:t>y2 = y1 − ( ( 1 &lt;&lt; log2CUSize ) &gt;&gt; 2 )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cell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</w:rPr>
            </w:pPr>
            <w:r>
              <w:rPr>
                <w:kern w:val="2"/>
              </w:rPr>
              <w:tab/>
            </w:r>
            <w:r>
              <w:rPr>
                <w:kern w:val="2"/>
              </w:rPr>
              <w:tab/>
              <w:t>x3 = x1 + ( ( 1 &lt;&lt; log2CUSize ) &gt;&gt; 2 )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cell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</w:rPr>
            </w:pPr>
            <w:r>
              <w:rPr>
                <w:kern w:val="2"/>
              </w:rPr>
              <w:tab/>
            </w:r>
            <w:r>
              <w:rPr>
                <w:kern w:val="2"/>
              </w:rPr>
              <w:tab/>
              <w:t>y3 = y1 + ( ( 1 &lt;&lt; log2CUSize ) &gt;&gt; 2 )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cell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if( </w:t>
            </w:r>
            <w:proofErr w:type="spellStart"/>
            <w:r>
              <w:rPr>
                <w:kern w:val="2"/>
                <w:lang w:eastAsia="ko-KR"/>
              </w:rPr>
              <w:t>PartMode</w:t>
            </w:r>
            <w:proofErr w:type="spellEnd"/>
            <w:r>
              <w:rPr>
                <w:kern w:val="2"/>
                <w:lang w:eastAsia="ko-KR"/>
              </w:rPr>
              <w:t xml:space="preserve"> == PART_2Nx2N 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cell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prediction_unit</w:t>
            </w:r>
            <w:proofErr w:type="spellEnd"/>
            <w:r>
              <w:rPr>
                <w:kern w:val="2"/>
                <w:lang w:eastAsia="ko-KR"/>
              </w:rPr>
              <w:t>( x0, y0 , log2CUSize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cell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} else if( </w:t>
            </w:r>
            <w:proofErr w:type="spellStart"/>
            <w:r>
              <w:rPr>
                <w:kern w:val="2"/>
                <w:lang w:eastAsia="ko-KR"/>
              </w:rPr>
              <w:t>PartMode</w:t>
            </w:r>
            <w:proofErr w:type="spellEnd"/>
            <w:r>
              <w:rPr>
                <w:kern w:val="2"/>
                <w:lang w:eastAsia="ko-KR"/>
              </w:rPr>
              <w:t xml:space="preserve"> == PART_2NxN 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cell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prediction_unit</w:t>
            </w:r>
            <w:proofErr w:type="spellEnd"/>
            <w:r>
              <w:rPr>
                <w:kern w:val="2"/>
                <w:lang w:eastAsia="ko-KR"/>
              </w:rPr>
              <w:t>( x0, y0</w:t>
            </w:r>
            <w:r>
              <w:rPr>
                <w:kern w:val="2"/>
              </w:rPr>
              <w:t> </w:t>
            </w:r>
            <w:r>
              <w:rPr>
                <w:kern w:val="2"/>
                <w:lang w:eastAsia="ko-KR"/>
              </w:rPr>
              <w:t>, log2CUSize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prediction_unit</w:t>
            </w:r>
            <w:proofErr w:type="spellEnd"/>
            <w:r>
              <w:rPr>
                <w:kern w:val="2"/>
                <w:lang w:eastAsia="ko-KR"/>
              </w:rPr>
              <w:t>( x0, y1 , log2CUSize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} else if( </w:t>
            </w:r>
            <w:proofErr w:type="spellStart"/>
            <w:r>
              <w:rPr>
                <w:kern w:val="2"/>
                <w:lang w:eastAsia="ko-KR"/>
              </w:rPr>
              <w:t>PartMode</w:t>
            </w:r>
            <w:proofErr w:type="spellEnd"/>
            <w:r>
              <w:rPr>
                <w:kern w:val="2"/>
                <w:lang w:eastAsia="ko-KR"/>
              </w:rPr>
              <w:t xml:space="preserve"> == PART_Nx2N 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prediction_unit</w:t>
            </w:r>
            <w:proofErr w:type="spellEnd"/>
            <w:r>
              <w:rPr>
                <w:kern w:val="2"/>
                <w:lang w:eastAsia="ko-KR"/>
              </w:rPr>
              <w:t>( x0, y0</w:t>
            </w:r>
            <w:r>
              <w:rPr>
                <w:kern w:val="2"/>
              </w:rPr>
              <w:t> </w:t>
            </w:r>
            <w:r>
              <w:rPr>
                <w:kern w:val="2"/>
                <w:lang w:eastAsia="ko-KR"/>
              </w:rPr>
              <w:t>, log2CUSize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prediction_unit</w:t>
            </w:r>
            <w:proofErr w:type="spellEnd"/>
            <w:r>
              <w:rPr>
                <w:kern w:val="2"/>
                <w:lang w:eastAsia="ko-KR"/>
              </w:rPr>
              <w:t>( x1, y0 , log2CUSize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} else if( </w:t>
            </w:r>
            <w:proofErr w:type="spellStart"/>
            <w:r>
              <w:rPr>
                <w:kern w:val="2"/>
                <w:lang w:eastAsia="ko-KR"/>
              </w:rPr>
              <w:t>PartMode</w:t>
            </w:r>
            <w:proofErr w:type="spellEnd"/>
            <w:r>
              <w:rPr>
                <w:kern w:val="2"/>
                <w:lang w:eastAsia="ko-KR"/>
              </w:rPr>
              <w:t xml:space="preserve"> == PART_2NxnU 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prediction_unit</w:t>
            </w:r>
            <w:proofErr w:type="spellEnd"/>
            <w:r>
              <w:rPr>
                <w:kern w:val="2"/>
                <w:lang w:eastAsia="ko-KR"/>
              </w:rPr>
              <w:t>( x0, y0 , log2CUSize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prediction_unit</w:t>
            </w:r>
            <w:proofErr w:type="spellEnd"/>
            <w:r>
              <w:rPr>
                <w:kern w:val="2"/>
                <w:lang w:eastAsia="ko-KR"/>
              </w:rPr>
              <w:t>( x0, y2 , log2CUSize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} else if( </w:t>
            </w:r>
            <w:proofErr w:type="spellStart"/>
            <w:r>
              <w:rPr>
                <w:kern w:val="2"/>
                <w:lang w:eastAsia="ko-KR"/>
              </w:rPr>
              <w:t>PartMode</w:t>
            </w:r>
            <w:proofErr w:type="spellEnd"/>
            <w:r>
              <w:rPr>
                <w:kern w:val="2"/>
                <w:lang w:eastAsia="ko-KR"/>
              </w:rPr>
              <w:t xml:space="preserve"> == PART_2NxnD ) {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prediction_unit</w:t>
            </w:r>
            <w:proofErr w:type="spellEnd"/>
            <w:r>
              <w:rPr>
                <w:kern w:val="2"/>
                <w:lang w:eastAsia="ko-KR"/>
              </w:rPr>
              <w:t>( x0, y0 , log2CUSize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prediction_unit</w:t>
            </w:r>
            <w:proofErr w:type="spellEnd"/>
            <w:r>
              <w:rPr>
                <w:kern w:val="2"/>
                <w:lang w:eastAsia="ko-KR"/>
              </w:rPr>
              <w:t>( x0, y3 , log2CUSize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} else if( </w:t>
            </w:r>
            <w:proofErr w:type="spellStart"/>
            <w:r>
              <w:rPr>
                <w:kern w:val="2"/>
                <w:lang w:eastAsia="ko-KR"/>
              </w:rPr>
              <w:t>PartMode</w:t>
            </w:r>
            <w:proofErr w:type="spellEnd"/>
            <w:r>
              <w:rPr>
                <w:kern w:val="2"/>
                <w:lang w:eastAsia="ko-KR"/>
              </w:rPr>
              <w:t xml:space="preserve"> == PART_nLx2N ) {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prediction_unit</w:t>
            </w:r>
            <w:proofErr w:type="spellEnd"/>
            <w:r>
              <w:rPr>
                <w:kern w:val="2"/>
                <w:lang w:eastAsia="ko-KR"/>
              </w:rPr>
              <w:t>( x0, y0 , log2CUSize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prediction_unit</w:t>
            </w:r>
            <w:proofErr w:type="spellEnd"/>
            <w:r>
              <w:rPr>
                <w:kern w:val="2"/>
                <w:lang w:eastAsia="ko-KR"/>
              </w:rPr>
              <w:t>( x2, y0 , log2CUSize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} else if( </w:t>
            </w:r>
            <w:proofErr w:type="spellStart"/>
            <w:r>
              <w:rPr>
                <w:kern w:val="2"/>
                <w:lang w:eastAsia="ko-KR"/>
              </w:rPr>
              <w:t>PartMode</w:t>
            </w:r>
            <w:proofErr w:type="spellEnd"/>
            <w:r>
              <w:rPr>
                <w:kern w:val="2"/>
                <w:lang w:eastAsia="ko-KR"/>
              </w:rPr>
              <w:t xml:space="preserve"> == PART_nRx2N ) {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prediction_unit</w:t>
            </w:r>
            <w:proofErr w:type="spellEnd"/>
            <w:r>
              <w:rPr>
                <w:kern w:val="2"/>
                <w:lang w:eastAsia="ko-KR"/>
              </w:rPr>
              <w:t>( x0, y0 , log2CUSize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prediction_unit</w:t>
            </w:r>
            <w:proofErr w:type="spellEnd"/>
            <w:r>
              <w:rPr>
                <w:kern w:val="2"/>
                <w:lang w:eastAsia="ko-KR"/>
              </w:rPr>
              <w:t>( x3, y0 , log2CUSize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} else { /* </w:t>
            </w:r>
            <w:proofErr w:type="spellStart"/>
            <w:r>
              <w:rPr>
                <w:kern w:val="2"/>
                <w:lang w:eastAsia="ko-KR"/>
              </w:rPr>
              <w:t>PART_NxN</w:t>
            </w:r>
            <w:proofErr w:type="spellEnd"/>
            <w:r>
              <w:rPr>
                <w:kern w:val="2"/>
                <w:lang w:eastAsia="ko-KR"/>
              </w:rPr>
              <w:t xml:space="preserve"> */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prediction_unit</w:t>
            </w:r>
            <w:proofErr w:type="spellEnd"/>
            <w:r>
              <w:rPr>
                <w:kern w:val="2"/>
                <w:lang w:eastAsia="ko-KR"/>
              </w:rPr>
              <w:t>( x0, y0 , log2CUSize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prediction_unit</w:t>
            </w:r>
            <w:proofErr w:type="spellEnd"/>
            <w:r>
              <w:rPr>
                <w:kern w:val="2"/>
                <w:lang w:eastAsia="ko-KR"/>
              </w:rPr>
              <w:t>( x1, y0 , log2CUSize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prediction_unit</w:t>
            </w:r>
            <w:proofErr w:type="spellEnd"/>
            <w:r>
              <w:rPr>
                <w:kern w:val="2"/>
                <w:lang w:eastAsia="ko-KR"/>
              </w:rPr>
              <w:t>( x0, y1 , log2CUSize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prediction_unit</w:t>
            </w:r>
            <w:proofErr w:type="spellEnd"/>
            <w:r>
              <w:rPr>
                <w:kern w:val="2"/>
                <w:lang w:eastAsia="ko-KR"/>
              </w:rPr>
              <w:t>( x1, y1 , log2CUSize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lastRenderedPageBreak/>
              <w:tab/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  <w:t>if( !</w:t>
            </w:r>
            <w:proofErr w:type="spellStart"/>
            <w:r>
              <w:rPr>
                <w:kern w:val="2"/>
                <w:lang w:eastAsia="ko-KR"/>
              </w:rPr>
              <w:t>pcm_flag</w:t>
            </w:r>
            <w:proofErr w:type="spellEnd"/>
            <w:r>
              <w:rPr>
                <w:kern w:val="2"/>
                <w:lang w:eastAsia="ko-KR"/>
              </w:rPr>
              <w:t xml:space="preserve"> 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transform_tree</w:t>
            </w:r>
            <w:proofErr w:type="spellEnd"/>
            <w:r>
              <w:rPr>
                <w:kern w:val="2"/>
                <w:lang w:eastAsia="ko-KR"/>
              </w:rPr>
              <w:t>( x0, y0, log2CUSize, log2CUSize, 0, 0 )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</w:rPr>
              <w:t>transform_coeff</w:t>
            </w:r>
            <w:proofErr w:type="spellEnd"/>
            <w:r>
              <w:rPr>
                <w:kern w:val="2"/>
              </w:rPr>
              <w:t>( x0, y0, log2CUSize</w:t>
            </w:r>
            <w:r>
              <w:rPr>
                <w:kern w:val="2"/>
                <w:lang w:eastAsia="ko-KR"/>
              </w:rPr>
              <w:t>, log2CUSize</w:t>
            </w:r>
            <w:r>
              <w:rPr>
                <w:kern w:val="2"/>
              </w:rPr>
              <w:t>, 0, 0 )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</w:rPr>
              <w:t>transform_coeff</w:t>
            </w:r>
            <w:proofErr w:type="spellEnd"/>
            <w:r>
              <w:rPr>
                <w:kern w:val="2"/>
              </w:rPr>
              <w:t>( x0, y0, log2CUSize</w:t>
            </w:r>
            <w:r>
              <w:rPr>
                <w:kern w:val="2"/>
                <w:lang w:eastAsia="ko-KR"/>
              </w:rPr>
              <w:t>, log2CUSize</w:t>
            </w:r>
            <w:r>
              <w:rPr>
                <w:kern w:val="2"/>
              </w:rPr>
              <w:t>, 0, 1 )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</w:rPr>
              <w:t>transform_coeff</w:t>
            </w:r>
            <w:proofErr w:type="spellEnd"/>
            <w:r>
              <w:rPr>
                <w:kern w:val="2"/>
              </w:rPr>
              <w:t>( x0, y0, log2CUSize</w:t>
            </w:r>
            <w:r>
              <w:rPr>
                <w:kern w:val="2"/>
                <w:lang w:eastAsia="ko-KR"/>
              </w:rPr>
              <w:t>, log2CUSize</w:t>
            </w:r>
            <w:r>
              <w:rPr>
                <w:kern w:val="2"/>
              </w:rPr>
              <w:t>, 0, 2 )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  <w:tr w:rsidR="002A0A4D" w:rsidTr="002A0A4D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4D" w:rsidRDefault="002A0A4D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4D" w:rsidRDefault="002A0A4D">
            <w:pPr>
              <w:pStyle w:val="tablesyntax"/>
              <w:rPr>
                <w:kern w:val="2"/>
              </w:rPr>
            </w:pPr>
          </w:p>
        </w:tc>
      </w:tr>
    </w:tbl>
    <w:p w:rsidR="006836EC" w:rsidRDefault="006836EC" w:rsidP="006836EC">
      <w:pPr>
        <w:tabs>
          <w:tab w:val="clear" w:pos="360"/>
        </w:tabs>
        <w:ind w:firstLineChars="100" w:firstLine="220"/>
        <w:jc w:val="both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 xml:space="preserve">The change to current WD draft in </w:t>
      </w:r>
      <w:proofErr w:type="spellStart"/>
      <w:r w:rsidR="0075550E">
        <w:rPr>
          <w:kern w:val="2"/>
          <w:lang w:eastAsia="ko-KR"/>
        </w:rPr>
        <w:t>prediction</w:t>
      </w:r>
      <w:r w:rsidR="0075550E">
        <w:rPr>
          <w:kern w:val="2"/>
        </w:rPr>
        <w:t>_</w:t>
      </w:r>
      <w:r w:rsidR="0075550E">
        <w:rPr>
          <w:kern w:val="2"/>
          <w:lang w:eastAsia="ko-KR"/>
        </w:rPr>
        <w:t>unit</w:t>
      </w:r>
      <w:proofErr w:type="spellEnd"/>
      <w:r w:rsidR="0075550E">
        <w:rPr>
          <w:rFonts w:hint="eastAsia"/>
          <w:szCs w:val="22"/>
          <w:lang w:eastAsia="zh-CN"/>
        </w:rPr>
        <w:t xml:space="preserve"> </w:t>
      </w:r>
      <w:r w:rsidR="00BF6786">
        <w:rPr>
          <w:rFonts w:hint="eastAsia"/>
          <w:szCs w:val="22"/>
          <w:lang w:eastAsia="zh-CN"/>
        </w:rPr>
        <w:t>() was shown in Table-6</w:t>
      </w:r>
      <w:r>
        <w:rPr>
          <w:rFonts w:hint="eastAsia"/>
          <w:szCs w:val="22"/>
          <w:lang w:eastAsia="zh-CN"/>
        </w:rPr>
        <w:t>.</w:t>
      </w:r>
    </w:p>
    <w:p w:rsidR="006836EC" w:rsidRDefault="006836EC" w:rsidP="006836EC">
      <w:pPr>
        <w:tabs>
          <w:tab w:val="clear" w:pos="360"/>
          <w:tab w:val="clear" w:pos="720"/>
          <w:tab w:val="clear" w:pos="1080"/>
          <w:tab w:val="clear" w:pos="1440"/>
          <w:tab w:val="left" w:pos="830"/>
        </w:tabs>
        <w:jc w:val="both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ab/>
        <w:t>Table-</w:t>
      </w:r>
      <w:r w:rsidR="00BF6786">
        <w:rPr>
          <w:rFonts w:hint="eastAsia"/>
          <w:szCs w:val="22"/>
          <w:lang w:eastAsia="zh-CN"/>
        </w:rPr>
        <w:t>6</w:t>
      </w:r>
      <w:r>
        <w:rPr>
          <w:rFonts w:hint="eastAsia"/>
          <w:szCs w:val="22"/>
          <w:lang w:eastAsia="zh-CN"/>
        </w:rPr>
        <w:t xml:space="preserve"> </w:t>
      </w:r>
      <w:r w:rsidR="000827F9">
        <w:rPr>
          <w:rFonts w:hint="eastAsia"/>
          <w:szCs w:val="22"/>
          <w:lang w:eastAsia="zh-CN"/>
        </w:rPr>
        <w:t xml:space="preserve">Remove </w:t>
      </w:r>
      <w:proofErr w:type="spellStart"/>
      <w:r w:rsidR="000827F9">
        <w:rPr>
          <w:rFonts w:hint="eastAsia"/>
          <w:szCs w:val="22"/>
          <w:lang w:eastAsia="zh-CN"/>
        </w:rPr>
        <w:t>merge_flag</w:t>
      </w:r>
      <w:proofErr w:type="spellEnd"/>
      <w:r>
        <w:rPr>
          <w:rFonts w:hint="eastAsia"/>
          <w:lang w:eastAsia="zh-CN"/>
        </w:rPr>
        <w:t xml:space="preserve"> </w:t>
      </w:r>
      <w:r>
        <w:rPr>
          <w:rFonts w:hint="eastAsia"/>
          <w:szCs w:val="22"/>
          <w:lang w:eastAsia="zh-CN"/>
        </w:rPr>
        <w:t xml:space="preserve">in </w:t>
      </w:r>
      <w:proofErr w:type="spellStart"/>
      <w:r w:rsidR="0075550E">
        <w:rPr>
          <w:kern w:val="2"/>
          <w:lang w:eastAsia="ko-KR"/>
        </w:rPr>
        <w:t>prediction</w:t>
      </w:r>
      <w:r w:rsidR="0075550E">
        <w:rPr>
          <w:kern w:val="2"/>
        </w:rPr>
        <w:t>_</w:t>
      </w:r>
      <w:r w:rsidR="0075550E">
        <w:rPr>
          <w:kern w:val="2"/>
          <w:lang w:eastAsia="ko-KR"/>
        </w:rPr>
        <w:t>unit</w:t>
      </w:r>
      <w:proofErr w:type="spellEnd"/>
      <w:r w:rsidR="0075550E">
        <w:rPr>
          <w:rFonts w:hint="eastAsia"/>
          <w:szCs w:val="22"/>
          <w:lang w:eastAsia="zh-CN"/>
        </w:rPr>
        <w:t xml:space="preserve"> </w:t>
      </w:r>
      <w:r>
        <w:rPr>
          <w:rFonts w:hint="eastAsia"/>
          <w:szCs w:val="22"/>
          <w:lang w:eastAsia="zh-CN"/>
        </w:rPr>
        <w:t>()</w:t>
      </w:r>
    </w:p>
    <w:tbl>
      <w:tblPr>
        <w:tblW w:w="7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75"/>
        <w:gridCol w:w="1261"/>
      </w:tblGrid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</w:rPr>
            </w:pPr>
            <w:proofErr w:type="spellStart"/>
            <w:r>
              <w:rPr>
                <w:kern w:val="2"/>
                <w:lang w:eastAsia="ko-KR"/>
              </w:rPr>
              <w:lastRenderedPageBreak/>
              <w:t>prediction</w:t>
            </w:r>
            <w:r>
              <w:rPr>
                <w:kern w:val="2"/>
              </w:rPr>
              <w:t>_</w:t>
            </w:r>
            <w:r>
              <w:rPr>
                <w:kern w:val="2"/>
                <w:lang w:eastAsia="ko-KR"/>
              </w:rPr>
              <w:t>unit</w:t>
            </w:r>
            <w:proofErr w:type="spellEnd"/>
            <w:r>
              <w:rPr>
                <w:kern w:val="2"/>
              </w:rPr>
              <w:t>( x0, y0</w:t>
            </w:r>
            <w:r>
              <w:rPr>
                <w:kern w:val="2"/>
                <w:lang w:eastAsia="ko-KR"/>
              </w:rPr>
              <w:t>, log2CUSize </w:t>
            </w:r>
            <w:r>
              <w:rPr>
                <w:kern w:val="2"/>
              </w:rPr>
              <w:t>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heading"/>
              <w:rPr>
                <w:kern w:val="2"/>
              </w:rPr>
            </w:pPr>
            <w:r>
              <w:rPr>
                <w:kern w:val="2"/>
              </w:rPr>
              <w:t>Descriptor</w:t>
            </w: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  <w:t xml:space="preserve">if( </w:t>
            </w:r>
            <w:proofErr w:type="spellStart"/>
            <w:r>
              <w:rPr>
                <w:kern w:val="2"/>
                <w:lang w:eastAsia="ko-KR"/>
              </w:rPr>
              <w:t>skip_flag</w:t>
            </w:r>
            <w:proofErr w:type="spellEnd"/>
            <w:r>
              <w:rPr>
                <w:kern w:val="2"/>
                <w:lang w:eastAsia="ko-KR"/>
              </w:rPr>
              <w:t>[ x0 ][ y0 ] 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b/>
                <w:kern w:val="2"/>
                <w:lang w:eastAsia="ko-KR"/>
              </w:rPr>
              <w:t>merge_idx</w:t>
            </w:r>
            <w:proofErr w:type="spellEnd"/>
            <w:r>
              <w:rPr>
                <w:b/>
                <w:kern w:val="2"/>
                <w:lang w:eastAsia="ko-KR"/>
              </w:rPr>
              <w:t>[</w:t>
            </w:r>
            <w:r>
              <w:rPr>
                <w:kern w:val="2"/>
                <w:lang w:eastAsia="ko-KR"/>
              </w:rPr>
              <w:t> x0 </w:t>
            </w:r>
            <w:r>
              <w:rPr>
                <w:b/>
                <w:kern w:val="2"/>
                <w:lang w:eastAsia="ko-KR"/>
              </w:rPr>
              <w:t>][</w:t>
            </w:r>
            <w:r>
              <w:rPr>
                <w:kern w:val="2"/>
                <w:lang w:eastAsia="ko-KR"/>
              </w:rPr>
              <w:t> y0 </w:t>
            </w:r>
            <w:r>
              <w:rPr>
                <w:b/>
                <w:kern w:val="2"/>
                <w:lang w:eastAsia="ko-KR"/>
              </w:rPr>
              <w:t>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  <w:proofErr w:type="spellStart"/>
            <w:r>
              <w:rPr>
                <w:kern w:val="2"/>
                <w:lang w:eastAsia="ko-KR"/>
              </w:rPr>
              <w:t>ue</w:t>
            </w:r>
            <w:proofErr w:type="spellEnd"/>
            <w:r>
              <w:rPr>
                <w:kern w:val="2"/>
                <w:lang w:eastAsia="ko-KR"/>
              </w:rPr>
              <w:t xml:space="preserve">(v) | </w:t>
            </w:r>
            <w:proofErr w:type="spellStart"/>
            <w:r>
              <w:rPr>
                <w:kern w:val="2"/>
                <w:lang w:eastAsia="ko-KR"/>
              </w:rPr>
              <w:t>ae</w:t>
            </w:r>
            <w:proofErr w:type="spellEnd"/>
            <w:r>
              <w:rPr>
                <w:kern w:val="2"/>
                <w:lang w:eastAsia="ko-KR"/>
              </w:rPr>
              <w:t>(v)</w:t>
            </w: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  <w:t xml:space="preserve">} else if( </w:t>
            </w:r>
            <w:proofErr w:type="spellStart"/>
            <w:r>
              <w:rPr>
                <w:kern w:val="2"/>
                <w:lang w:eastAsia="ko-KR"/>
              </w:rPr>
              <w:t>PredMode</w:t>
            </w:r>
            <w:proofErr w:type="spellEnd"/>
            <w:r>
              <w:rPr>
                <w:kern w:val="2"/>
                <w:lang w:eastAsia="ko-KR"/>
              </w:rPr>
              <w:t xml:space="preserve">  = =  MODE_INTRA 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if( </w:t>
            </w:r>
            <w:proofErr w:type="spellStart"/>
            <w:r>
              <w:rPr>
                <w:kern w:val="2"/>
                <w:lang w:eastAsia="ko-KR"/>
              </w:rPr>
              <w:t>PartMode</w:t>
            </w:r>
            <w:proofErr w:type="spellEnd"/>
            <w:r>
              <w:rPr>
                <w:kern w:val="2"/>
                <w:lang w:eastAsia="ko-KR"/>
              </w:rPr>
              <w:t xml:space="preserve"> == PART_2Nx2N &amp;&amp;</w:t>
            </w:r>
            <w:r>
              <w:rPr>
                <w:kern w:val="2"/>
                <w:lang w:eastAsia="ko-KR"/>
              </w:rPr>
              <w:br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log2CUSize &gt;= Log2MinIPCMCUSize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b/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b/>
                <w:kern w:val="2"/>
                <w:lang w:eastAsia="ko-KR"/>
              </w:rPr>
              <w:t>pcm_flag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 xml:space="preserve">u(1) | </w:t>
            </w:r>
            <w:proofErr w:type="spellStart"/>
            <w:r>
              <w:rPr>
                <w:kern w:val="2"/>
                <w:lang w:eastAsia="ko-KR"/>
              </w:rPr>
              <w:t>ae</w:t>
            </w:r>
            <w:proofErr w:type="spellEnd"/>
            <w:r>
              <w:rPr>
                <w:kern w:val="2"/>
                <w:lang w:eastAsia="ko-KR"/>
              </w:rPr>
              <w:t>(v)</w:t>
            </w: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if( </w:t>
            </w:r>
            <w:proofErr w:type="spellStart"/>
            <w:r>
              <w:rPr>
                <w:kern w:val="2"/>
                <w:lang w:eastAsia="ko-KR"/>
              </w:rPr>
              <w:t>pcm_flag</w:t>
            </w:r>
            <w:proofErr w:type="spellEnd"/>
            <w:r>
              <w:rPr>
                <w:kern w:val="2"/>
                <w:lang w:eastAsia="ko-KR"/>
              </w:rPr>
              <w:t xml:space="preserve"> 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while ( !</w:t>
            </w:r>
            <w:proofErr w:type="spellStart"/>
            <w:r>
              <w:rPr>
                <w:kern w:val="2"/>
                <w:lang w:eastAsia="ko-KR"/>
              </w:rPr>
              <w:t>byte_aligned</w:t>
            </w:r>
            <w:proofErr w:type="spellEnd"/>
            <w:r>
              <w:rPr>
                <w:kern w:val="2"/>
                <w:lang w:eastAsia="ko-KR"/>
              </w:rPr>
              <w:t>( )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b/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b/>
                <w:kern w:val="2"/>
                <w:lang w:eastAsia="ko-KR"/>
              </w:rPr>
              <w:t>pcm_alignment_zero_bit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u(v)</w:t>
            </w: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for( i = 0; i &lt; 1 &lt;&lt; ( log2CUSize &lt;&lt; 1 ); i++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b/>
                <w:kern w:val="2"/>
                <w:lang w:eastAsia="ko-KR"/>
              </w:rPr>
              <w:t>pcm_sample_luma</w:t>
            </w:r>
            <w:proofErr w:type="spellEnd"/>
            <w:r>
              <w:rPr>
                <w:kern w:val="2"/>
                <w:lang w:eastAsia="ko-KR"/>
              </w:rPr>
              <w:t>[ </w:t>
            </w:r>
            <w:proofErr w:type="spellStart"/>
            <w:r>
              <w:rPr>
                <w:kern w:val="2"/>
                <w:lang w:eastAsia="ko-KR"/>
              </w:rPr>
              <w:t>i</w:t>
            </w:r>
            <w:proofErr w:type="spellEnd"/>
            <w:r>
              <w:rPr>
                <w:kern w:val="2"/>
                <w:lang w:eastAsia="ko-KR"/>
              </w:rPr>
              <w:t>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u(v)</w:t>
            </w: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for( i = 0; i &lt; ( 1 &lt;&lt; ( log2CUSize &lt;&lt; 1 ) ) &gt;&gt; 1; i++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b/>
                <w:kern w:val="2"/>
                <w:lang w:eastAsia="ko-KR"/>
              </w:rPr>
              <w:t>pcm_sample_chroma</w:t>
            </w:r>
            <w:proofErr w:type="spellEnd"/>
            <w:r>
              <w:rPr>
                <w:kern w:val="2"/>
                <w:lang w:eastAsia="ko-KR"/>
              </w:rPr>
              <w:t>[ </w:t>
            </w:r>
            <w:proofErr w:type="spellStart"/>
            <w:r>
              <w:rPr>
                <w:kern w:val="2"/>
                <w:lang w:eastAsia="ko-KR"/>
              </w:rPr>
              <w:t>i</w:t>
            </w:r>
            <w:proofErr w:type="spellEnd"/>
            <w:r>
              <w:rPr>
                <w:kern w:val="2"/>
                <w:lang w:eastAsia="ko-KR"/>
              </w:rPr>
              <w:t>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u(v)</w:t>
            </w: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} else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b/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b/>
                <w:kern w:val="2"/>
                <w:lang w:eastAsia="ko-KR"/>
              </w:rPr>
              <w:t>prev_intra_luma_pred_flag</w:t>
            </w:r>
            <w:proofErr w:type="spellEnd"/>
            <w:r>
              <w:rPr>
                <w:b/>
                <w:kern w:val="2"/>
                <w:lang w:eastAsia="ko-KR"/>
              </w:rPr>
              <w:t>[</w:t>
            </w:r>
            <w:r>
              <w:rPr>
                <w:kern w:val="2"/>
                <w:lang w:eastAsia="ko-KR"/>
              </w:rPr>
              <w:t> x0 </w:t>
            </w:r>
            <w:r>
              <w:rPr>
                <w:b/>
                <w:kern w:val="2"/>
                <w:lang w:eastAsia="ko-KR"/>
              </w:rPr>
              <w:t>][</w:t>
            </w:r>
            <w:r>
              <w:rPr>
                <w:kern w:val="2"/>
                <w:lang w:eastAsia="ko-KR"/>
              </w:rPr>
              <w:t> y0 </w:t>
            </w:r>
            <w:r>
              <w:rPr>
                <w:b/>
                <w:kern w:val="2"/>
                <w:lang w:eastAsia="ko-KR"/>
              </w:rPr>
              <w:t>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 xml:space="preserve">u(1) | </w:t>
            </w:r>
            <w:proofErr w:type="spellStart"/>
            <w:r>
              <w:rPr>
                <w:kern w:val="2"/>
                <w:lang w:eastAsia="ko-KR"/>
              </w:rPr>
              <w:t>ae</w:t>
            </w:r>
            <w:proofErr w:type="spellEnd"/>
            <w:r>
              <w:rPr>
                <w:kern w:val="2"/>
                <w:lang w:eastAsia="ko-KR"/>
              </w:rPr>
              <w:t>(v)</w:t>
            </w: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if( </w:t>
            </w:r>
            <w:proofErr w:type="spellStart"/>
            <w:r>
              <w:rPr>
                <w:kern w:val="2"/>
                <w:lang w:eastAsia="ko-KR"/>
              </w:rPr>
              <w:t>prev_intra_luma_pred_flag</w:t>
            </w:r>
            <w:proofErr w:type="spellEnd"/>
            <w:r>
              <w:rPr>
                <w:kern w:val="2"/>
                <w:lang w:eastAsia="ko-KR"/>
              </w:rPr>
              <w:t>[ x0 ][ y0 ]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b/>
                <w:kern w:val="2"/>
                <w:lang w:eastAsia="ko-KR"/>
              </w:rPr>
              <w:t>mpm_idx</w:t>
            </w:r>
            <w:proofErr w:type="spellEnd"/>
            <w:r>
              <w:rPr>
                <w:b/>
                <w:kern w:val="2"/>
                <w:lang w:eastAsia="ko-KR"/>
              </w:rPr>
              <w:t>[</w:t>
            </w:r>
            <w:r>
              <w:rPr>
                <w:kern w:val="2"/>
                <w:lang w:eastAsia="ko-KR"/>
              </w:rPr>
              <w:t> x0 </w:t>
            </w:r>
            <w:r>
              <w:rPr>
                <w:b/>
                <w:kern w:val="2"/>
                <w:lang w:eastAsia="ko-KR"/>
              </w:rPr>
              <w:t>][</w:t>
            </w:r>
            <w:r>
              <w:rPr>
                <w:kern w:val="2"/>
                <w:lang w:eastAsia="ko-KR"/>
              </w:rPr>
              <w:t> y0 </w:t>
            </w:r>
            <w:r>
              <w:rPr>
                <w:b/>
                <w:kern w:val="2"/>
                <w:lang w:eastAsia="ko-KR"/>
              </w:rPr>
              <w:t>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cell"/>
              <w:rPr>
                <w:kern w:val="2"/>
              </w:rPr>
            </w:pPr>
            <w:r>
              <w:rPr>
                <w:kern w:val="2"/>
                <w:lang w:eastAsia="ko-KR"/>
              </w:rPr>
              <w:t xml:space="preserve">u(1) | </w:t>
            </w:r>
            <w:proofErr w:type="spellStart"/>
            <w:r>
              <w:rPr>
                <w:kern w:val="2"/>
                <w:lang w:eastAsia="ko-KR"/>
              </w:rPr>
              <w:t>ae</w:t>
            </w:r>
            <w:proofErr w:type="spellEnd"/>
            <w:r>
              <w:rPr>
                <w:kern w:val="2"/>
                <w:lang w:eastAsia="ko-KR"/>
              </w:rPr>
              <w:t>(v)</w:t>
            </w: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else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b/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b/>
                <w:kern w:val="2"/>
                <w:lang w:eastAsia="ko-KR"/>
              </w:rPr>
              <w:t>rem_intra_luma_pred_mode</w:t>
            </w:r>
            <w:proofErr w:type="spellEnd"/>
            <w:r>
              <w:rPr>
                <w:b/>
                <w:kern w:val="2"/>
                <w:lang w:eastAsia="ko-KR"/>
              </w:rPr>
              <w:t>[</w:t>
            </w:r>
            <w:r>
              <w:rPr>
                <w:kern w:val="2"/>
                <w:lang w:eastAsia="ko-KR"/>
              </w:rPr>
              <w:t> x0 </w:t>
            </w:r>
            <w:r>
              <w:rPr>
                <w:b/>
                <w:kern w:val="2"/>
                <w:lang w:eastAsia="ko-KR"/>
              </w:rPr>
              <w:t>][ </w:t>
            </w:r>
            <w:r>
              <w:rPr>
                <w:kern w:val="2"/>
                <w:lang w:eastAsia="ko-KR"/>
              </w:rPr>
              <w:t>y0 </w:t>
            </w:r>
            <w:r>
              <w:rPr>
                <w:b/>
                <w:kern w:val="2"/>
                <w:lang w:eastAsia="ko-KR"/>
              </w:rPr>
              <w:t>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  <w:proofErr w:type="spellStart"/>
            <w:r>
              <w:rPr>
                <w:kern w:val="2"/>
                <w:lang w:eastAsia="ko-KR"/>
              </w:rPr>
              <w:t>ce</w:t>
            </w:r>
            <w:proofErr w:type="spellEnd"/>
            <w:r>
              <w:rPr>
                <w:kern w:val="2"/>
                <w:lang w:eastAsia="ko-KR"/>
              </w:rPr>
              <w:t xml:space="preserve">(v) | </w:t>
            </w:r>
            <w:proofErr w:type="spellStart"/>
            <w:r>
              <w:rPr>
                <w:kern w:val="2"/>
                <w:lang w:eastAsia="ko-KR"/>
              </w:rPr>
              <w:t>ae</w:t>
            </w:r>
            <w:proofErr w:type="spellEnd"/>
            <w:r>
              <w:rPr>
                <w:kern w:val="2"/>
                <w:lang w:eastAsia="ko-KR"/>
              </w:rPr>
              <w:t>(v)</w:t>
            </w: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b/>
                <w:kern w:val="2"/>
                <w:lang w:eastAsia="ko-KR"/>
              </w:rPr>
              <w:t>intra_chroma_pred_mode</w:t>
            </w:r>
            <w:proofErr w:type="spellEnd"/>
            <w:r>
              <w:rPr>
                <w:kern w:val="2"/>
                <w:lang w:eastAsia="ko-KR"/>
              </w:rPr>
              <w:t>[ x0 ][ y0 ]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  <w:proofErr w:type="spellStart"/>
            <w:r>
              <w:rPr>
                <w:kern w:val="2"/>
                <w:lang w:eastAsia="ko-KR"/>
              </w:rPr>
              <w:t>ue</w:t>
            </w:r>
            <w:proofErr w:type="spellEnd"/>
            <w:r>
              <w:rPr>
                <w:kern w:val="2"/>
                <w:lang w:eastAsia="ko-KR"/>
              </w:rPr>
              <w:t xml:space="preserve">(v) | </w:t>
            </w:r>
            <w:proofErr w:type="spellStart"/>
            <w:r>
              <w:rPr>
                <w:kern w:val="2"/>
                <w:lang w:eastAsia="ko-KR"/>
              </w:rPr>
              <w:t>ae</w:t>
            </w:r>
            <w:proofErr w:type="spellEnd"/>
            <w:r>
              <w:rPr>
                <w:kern w:val="2"/>
                <w:lang w:eastAsia="ko-KR"/>
              </w:rPr>
              <w:t>(v)</w:t>
            </w: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rFonts w:eastAsia="Malgun Gothic"/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SignaledAsChromaDC</w:t>
            </w:r>
            <w:proofErr w:type="spellEnd"/>
            <w:r>
              <w:rPr>
                <w:kern w:val="2"/>
                <w:lang w:eastAsia="ko-KR"/>
              </w:rPr>
              <w:t xml:space="preserve"> = </w:t>
            </w:r>
            <w:r>
              <w:rPr>
                <w:kern w:val="2"/>
                <w:lang w:eastAsia="ko-KR"/>
              </w:rPr>
              <w:br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gramStart"/>
            <w:r>
              <w:rPr>
                <w:kern w:val="2"/>
                <w:lang w:eastAsia="ko-KR"/>
              </w:rPr>
              <w:t xml:space="preserve">( </w:t>
            </w:r>
            <w:proofErr w:type="spellStart"/>
            <w:r>
              <w:rPr>
                <w:kern w:val="2"/>
                <w:lang w:eastAsia="ko-KR"/>
              </w:rPr>
              <w:t>chroma</w:t>
            </w:r>
            <w:proofErr w:type="gramEnd"/>
            <w:r>
              <w:rPr>
                <w:kern w:val="2"/>
                <w:lang w:eastAsia="ko-KR"/>
              </w:rPr>
              <w:t>_pred_from_luma_enabled_flag</w:t>
            </w:r>
            <w:proofErr w:type="spellEnd"/>
            <w:r>
              <w:rPr>
                <w:kern w:val="2"/>
                <w:lang w:eastAsia="ko-KR"/>
              </w:rPr>
              <w:t xml:space="preserve"> ?</w:t>
            </w:r>
          </w:p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intra_chroma_pred_mode</w:t>
            </w:r>
            <w:proofErr w:type="spellEnd"/>
            <w:r>
              <w:rPr>
                <w:kern w:val="2"/>
                <w:lang w:eastAsia="ko-KR"/>
              </w:rPr>
              <w:t>[ x0 ][ y0 ] == 3 :</w:t>
            </w:r>
          </w:p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intra_chroma_pred_mode</w:t>
            </w:r>
            <w:proofErr w:type="spellEnd"/>
            <w:r>
              <w:rPr>
                <w:kern w:val="2"/>
                <w:lang w:eastAsia="ko-KR"/>
              </w:rPr>
              <w:t>[ x0 ][ y0 ] == 2 )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</w:rPr>
            </w:pPr>
            <w:r>
              <w:rPr>
                <w:kern w:val="2"/>
                <w:lang w:eastAsia="ko-KR"/>
              </w:rPr>
              <w:tab/>
              <w:t>} else { /* MODE_INTER */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 w:rsidP="00414991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if( </w:t>
            </w:r>
            <w:proofErr w:type="spellStart"/>
            <w:r>
              <w:rPr>
                <w:kern w:val="2"/>
                <w:lang w:eastAsia="ko-KR"/>
              </w:rPr>
              <w:t>entropy_coding_mode_flag</w:t>
            </w:r>
            <w:proofErr w:type="spellEnd"/>
            <w:del w:id="6" w:author="Lenovo User" w:date="2011-11-16T12:01:00Z">
              <w:r w:rsidDel="00414991">
                <w:rPr>
                  <w:kern w:val="2"/>
                  <w:lang w:eastAsia="ko-KR"/>
                </w:rPr>
                <w:delText xml:space="preserve"> || PartMode != PART_2Nx2N</w:delText>
              </w:r>
            </w:del>
            <w:r>
              <w:rPr>
                <w:kern w:val="2"/>
                <w:lang w:eastAsia="ko-KR"/>
              </w:rPr>
              <w:t xml:space="preserve">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b/>
                <w:kern w:val="2"/>
                <w:lang w:eastAsia="ko-KR"/>
              </w:rPr>
              <w:t>merge_flag</w:t>
            </w:r>
            <w:proofErr w:type="spellEnd"/>
            <w:r>
              <w:rPr>
                <w:b/>
                <w:kern w:val="2"/>
                <w:lang w:eastAsia="ko-KR"/>
              </w:rPr>
              <w:t>[</w:t>
            </w:r>
            <w:r>
              <w:rPr>
                <w:kern w:val="2"/>
                <w:lang w:eastAsia="ko-KR"/>
              </w:rPr>
              <w:t> x0 </w:t>
            </w:r>
            <w:r>
              <w:rPr>
                <w:b/>
                <w:kern w:val="2"/>
                <w:lang w:eastAsia="ko-KR"/>
              </w:rPr>
              <w:t>][</w:t>
            </w:r>
            <w:r>
              <w:rPr>
                <w:kern w:val="2"/>
                <w:lang w:eastAsia="ko-KR"/>
              </w:rPr>
              <w:t> y0 </w:t>
            </w:r>
            <w:r>
              <w:rPr>
                <w:b/>
                <w:kern w:val="2"/>
                <w:lang w:eastAsia="ko-KR"/>
              </w:rPr>
              <w:t>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cell"/>
              <w:rPr>
                <w:kern w:val="2"/>
              </w:rPr>
            </w:pPr>
            <w:r>
              <w:rPr>
                <w:kern w:val="2"/>
              </w:rPr>
              <w:t>u</w:t>
            </w:r>
            <w:r>
              <w:rPr>
                <w:kern w:val="2"/>
                <w:lang w:eastAsia="ko-KR"/>
              </w:rPr>
              <w:t xml:space="preserve">(1) | </w:t>
            </w:r>
            <w:proofErr w:type="spellStart"/>
            <w:r>
              <w:rPr>
                <w:kern w:val="2"/>
                <w:lang w:eastAsia="ko-KR"/>
              </w:rPr>
              <w:t>ae</w:t>
            </w:r>
            <w:proofErr w:type="spellEnd"/>
            <w:r>
              <w:rPr>
                <w:kern w:val="2"/>
                <w:lang w:eastAsia="ko-KR"/>
              </w:rPr>
              <w:t>(v)</w:t>
            </w: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if( </w:t>
            </w:r>
            <w:proofErr w:type="spellStart"/>
            <w:r>
              <w:rPr>
                <w:kern w:val="2"/>
                <w:lang w:eastAsia="ko-KR"/>
              </w:rPr>
              <w:t>merge_flag</w:t>
            </w:r>
            <w:proofErr w:type="spellEnd"/>
            <w:r>
              <w:rPr>
                <w:kern w:val="2"/>
                <w:lang w:eastAsia="ko-KR"/>
              </w:rPr>
              <w:t>[ x0 ][ y0 ] 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b/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b/>
                <w:kern w:val="2"/>
                <w:lang w:eastAsia="ko-KR"/>
              </w:rPr>
              <w:t>merge_idx</w:t>
            </w:r>
            <w:proofErr w:type="spellEnd"/>
            <w:r>
              <w:rPr>
                <w:b/>
                <w:kern w:val="2"/>
                <w:lang w:eastAsia="ko-KR"/>
              </w:rPr>
              <w:t>[</w:t>
            </w:r>
            <w:r>
              <w:rPr>
                <w:kern w:val="2"/>
                <w:lang w:eastAsia="ko-KR"/>
              </w:rPr>
              <w:t> x0 </w:t>
            </w:r>
            <w:r>
              <w:rPr>
                <w:b/>
                <w:kern w:val="2"/>
                <w:lang w:eastAsia="ko-KR"/>
              </w:rPr>
              <w:t>][</w:t>
            </w:r>
            <w:r>
              <w:rPr>
                <w:kern w:val="2"/>
                <w:lang w:eastAsia="ko-KR"/>
              </w:rPr>
              <w:t> y0 </w:t>
            </w:r>
            <w:r>
              <w:rPr>
                <w:b/>
                <w:kern w:val="2"/>
                <w:lang w:eastAsia="ko-KR"/>
              </w:rPr>
              <w:t>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  <w:proofErr w:type="spellStart"/>
            <w:r>
              <w:rPr>
                <w:kern w:val="2"/>
              </w:rPr>
              <w:t>ue</w:t>
            </w:r>
            <w:proofErr w:type="spellEnd"/>
            <w:r>
              <w:rPr>
                <w:kern w:val="2"/>
                <w:lang w:eastAsia="ko-KR"/>
              </w:rPr>
              <w:t xml:space="preserve">(v) | </w:t>
            </w:r>
            <w:proofErr w:type="spellStart"/>
            <w:r>
              <w:rPr>
                <w:kern w:val="2"/>
                <w:lang w:eastAsia="ko-KR"/>
              </w:rPr>
              <w:t>ae</w:t>
            </w:r>
            <w:proofErr w:type="spellEnd"/>
            <w:r>
              <w:rPr>
                <w:kern w:val="2"/>
                <w:lang w:eastAsia="ko-KR"/>
              </w:rPr>
              <w:t>(v)</w:t>
            </w: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} else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if( </w:t>
            </w:r>
            <w:proofErr w:type="spellStart"/>
            <w:r>
              <w:rPr>
                <w:kern w:val="2"/>
                <w:lang w:eastAsia="ko-KR"/>
              </w:rPr>
              <w:t>slice_type</w:t>
            </w:r>
            <w:proofErr w:type="spellEnd"/>
            <w:r>
              <w:rPr>
                <w:kern w:val="2"/>
                <w:lang w:eastAsia="ko-KR"/>
              </w:rPr>
              <w:t xml:space="preserve">  = =  B 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if( !</w:t>
            </w:r>
            <w:proofErr w:type="spellStart"/>
            <w:r>
              <w:rPr>
                <w:kern w:val="2"/>
                <w:lang w:eastAsia="ko-KR"/>
              </w:rPr>
              <w:t>entropy_coding_mode_flag</w:t>
            </w:r>
            <w:proofErr w:type="spellEnd"/>
            <w:r>
              <w:rPr>
                <w:kern w:val="2"/>
                <w:lang w:eastAsia="ko-KR"/>
              </w:rPr>
              <w:t xml:space="preserve"> 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b/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b/>
                <w:kern w:val="2"/>
                <w:lang w:eastAsia="ko-KR"/>
              </w:rPr>
              <w:t>combined_inter_pred_ref_idx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  <w:proofErr w:type="spellStart"/>
            <w:r>
              <w:rPr>
                <w:kern w:val="2"/>
                <w:lang w:eastAsia="ko-KR"/>
              </w:rPr>
              <w:t>ue</w:t>
            </w:r>
            <w:proofErr w:type="spellEnd"/>
            <w:r>
              <w:rPr>
                <w:kern w:val="2"/>
                <w:lang w:eastAsia="ko-KR"/>
              </w:rPr>
              <w:t>(v)</w:t>
            </w: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if( </w:t>
            </w:r>
            <w:proofErr w:type="spellStart"/>
            <w:r>
              <w:rPr>
                <w:kern w:val="2"/>
                <w:lang w:eastAsia="ko-KR"/>
              </w:rPr>
              <w:t>combined_inter_pred_ref_idx</w:t>
            </w:r>
            <w:proofErr w:type="spellEnd"/>
            <w:r>
              <w:rPr>
                <w:kern w:val="2"/>
                <w:lang w:eastAsia="ko-KR"/>
              </w:rPr>
              <w:t xml:space="preserve"> == </w:t>
            </w:r>
            <w:proofErr w:type="spellStart"/>
            <w:r>
              <w:rPr>
                <w:kern w:val="2"/>
                <w:lang w:eastAsia="ko-KR"/>
              </w:rPr>
              <w:t>MaxPredRef</w:t>
            </w:r>
            <w:proofErr w:type="spellEnd"/>
            <w:r>
              <w:rPr>
                <w:kern w:val="2"/>
                <w:lang w:eastAsia="ko-KR"/>
              </w:rPr>
              <w:t xml:space="preserve">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b/>
                <w:kern w:val="2"/>
                <w:lang w:eastAsia="ko-KR"/>
              </w:rPr>
              <w:t>inter_pred_flag</w:t>
            </w:r>
            <w:proofErr w:type="spellEnd"/>
            <w:r>
              <w:rPr>
                <w:kern w:val="2"/>
                <w:lang w:eastAsia="ko-KR"/>
              </w:rPr>
              <w:t>[ x0 ][ y0 ]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  <w:proofErr w:type="spellStart"/>
            <w:r>
              <w:rPr>
                <w:kern w:val="2"/>
                <w:lang w:eastAsia="ko-KR"/>
              </w:rPr>
              <w:t>ue</w:t>
            </w:r>
            <w:proofErr w:type="spellEnd"/>
            <w:r>
              <w:rPr>
                <w:kern w:val="2"/>
                <w:lang w:eastAsia="ko-KR"/>
              </w:rPr>
              <w:t>(v)</w:t>
            </w: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} else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b/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b/>
                <w:kern w:val="2"/>
                <w:lang w:eastAsia="ko-KR"/>
              </w:rPr>
              <w:t>inter_pred_flag</w:t>
            </w:r>
            <w:proofErr w:type="spellEnd"/>
            <w:r>
              <w:rPr>
                <w:b/>
                <w:kern w:val="2"/>
                <w:lang w:eastAsia="ko-KR"/>
              </w:rPr>
              <w:t>[</w:t>
            </w:r>
            <w:r>
              <w:rPr>
                <w:kern w:val="2"/>
                <w:lang w:eastAsia="ko-KR"/>
              </w:rPr>
              <w:t> x0 </w:t>
            </w:r>
            <w:r>
              <w:rPr>
                <w:b/>
                <w:kern w:val="2"/>
                <w:lang w:eastAsia="ko-KR"/>
              </w:rPr>
              <w:t>][</w:t>
            </w:r>
            <w:r>
              <w:rPr>
                <w:kern w:val="2"/>
                <w:lang w:eastAsia="ko-KR"/>
              </w:rPr>
              <w:t> y0 </w:t>
            </w:r>
            <w:r>
              <w:rPr>
                <w:b/>
                <w:kern w:val="2"/>
                <w:lang w:eastAsia="ko-KR"/>
              </w:rPr>
              <w:t>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cell"/>
              <w:rPr>
                <w:kern w:val="2"/>
              </w:rPr>
            </w:pPr>
            <w:proofErr w:type="spellStart"/>
            <w:r>
              <w:rPr>
                <w:kern w:val="2"/>
                <w:lang w:eastAsia="ko-KR"/>
              </w:rPr>
              <w:t>ue</w:t>
            </w:r>
            <w:proofErr w:type="spellEnd"/>
            <w:r>
              <w:rPr>
                <w:kern w:val="2"/>
                <w:lang w:eastAsia="ko-KR"/>
              </w:rPr>
              <w:t xml:space="preserve">(v) | </w:t>
            </w:r>
            <w:proofErr w:type="spellStart"/>
            <w:r>
              <w:rPr>
                <w:kern w:val="2"/>
                <w:lang w:eastAsia="ko-KR"/>
              </w:rPr>
              <w:t>ae</w:t>
            </w:r>
            <w:proofErr w:type="spellEnd"/>
            <w:r>
              <w:rPr>
                <w:kern w:val="2"/>
                <w:lang w:eastAsia="ko-KR"/>
              </w:rPr>
              <w:t>(v)</w:t>
            </w: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if( </w:t>
            </w:r>
            <w:proofErr w:type="spellStart"/>
            <w:r>
              <w:rPr>
                <w:kern w:val="2"/>
                <w:lang w:eastAsia="ko-KR"/>
              </w:rPr>
              <w:t>inter_pred_flag</w:t>
            </w:r>
            <w:proofErr w:type="spellEnd"/>
            <w:r>
              <w:rPr>
                <w:kern w:val="2"/>
                <w:lang w:eastAsia="ko-KR"/>
              </w:rPr>
              <w:t xml:space="preserve">[ x0 ][ y0 ]  = =  </w:t>
            </w:r>
            <w:proofErr w:type="spellStart"/>
            <w:r>
              <w:rPr>
                <w:kern w:val="2"/>
                <w:lang w:eastAsia="ko-KR"/>
              </w:rPr>
              <w:t>Pred_LC</w:t>
            </w:r>
            <w:proofErr w:type="spellEnd"/>
            <w:r>
              <w:rPr>
                <w:kern w:val="2"/>
                <w:lang w:eastAsia="ko-KR"/>
              </w:rPr>
              <w:t xml:space="preserve"> 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if( num_ref_idx_lc_active_minus1  &gt;  0 )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if( !</w:t>
            </w:r>
            <w:proofErr w:type="spellStart"/>
            <w:r>
              <w:rPr>
                <w:kern w:val="2"/>
                <w:lang w:eastAsia="ko-KR"/>
              </w:rPr>
              <w:t>entropy_coding_mode_flag</w:t>
            </w:r>
            <w:proofErr w:type="spellEnd"/>
            <w:r>
              <w:rPr>
                <w:kern w:val="2"/>
                <w:lang w:eastAsia="ko-KR"/>
              </w:rPr>
              <w:t xml:space="preserve"> 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if( </w:t>
            </w:r>
            <w:proofErr w:type="spellStart"/>
            <w:r>
              <w:rPr>
                <w:kern w:val="2"/>
                <w:lang w:eastAsia="ko-KR"/>
              </w:rPr>
              <w:t>combined_inter_pred_ref_idx</w:t>
            </w:r>
            <w:proofErr w:type="spellEnd"/>
            <w:r>
              <w:rPr>
                <w:kern w:val="2"/>
                <w:lang w:eastAsia="ko-KR"/>
              </w:rPr>
              <w:t xml:space="preserve"> == </w:t>
            </w:r>
            <w:proofErr w:type="spellStart"/>
            <w:r>
              <w:rPr>
                <w:kern w:val="2"/>
                <w:lang w:eastAsia="ko-KR"/>
              </w:rPr>
              <w:t>MaxPredRef</w:t>
            </w:r>
            <w:proofErr w:type="spellEnd"/>
            <w:r>
              <w:rPr>
                <w:kern w:val="2"/>
                <w:lang w:eastAsia="ko-KR"/>
              </w:rPr>
              <w:t xml:space="preserve">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b/>
                <w:kern w:val="2"/>
                <w:lang w:eastAsia="ko-KR"/>
              </w:rPr>
              <w:t>ref_idx_lc_minus4</w:t>
            </w:r>
            <w:r>
              <w:rPr>
                <w:kern w:val="2"/>
                <w:lang w:eastAsia="ko-KR"/>
              </w:rPr>
              <w:t>[ x0 ][ y0 ]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  <w:proofErr w:type="spellStart"/>
            <w:r>
              <w:rPr>
                <w:kern w:val="2"/>
                <w:lang w:eastAsia="ko-KR"/>
              </w:rPr>
              <w:t>ue</w:t>
            </w:r>
            <w:proofErr w:type="spellEnd"/>
            <w:r>
              <w:rPr>
                <w:kern w:val="2"/>
                <w:lang w:eastAsia="ko-KR"/>
              </w:rPr>
              <w:t>(v)</w:t>
            </w: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} else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b/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b/>
                <w:kern w:val="2"/>
                <w:lang w:eastAsia="ko-KR"/>
              </w:rPr>
              <w:t>ref_idx_lc</w:t>
            </w:r>
            <w:proofErr w:type="spellEnd"/>
            <w:r>
              <w:rPr>
                <w:b/>
                <w:kern w:val="2"/>
                <w:lang w:eastAsia="ko-KR"/>
              </w:rPr>
              <w:t>[</w:t>
            </w:r>
            <w:r>
              <w:rPr>
                <w:kern w:val="2"/>
                <w:lang w:eastAsia="ko-KR"/>
              </w:rPr>
              <w:t> x0 </w:t>
            </w:r>
            <w:r>
              <w:rPr>
                <w:b/>
                <w:kern w:val="2"/>
                <w:lang w:eastAsia="ko-KR"/>
              </w:rPr>
              <w:t>][</w:t>
            </w:r>
            <w:r>
              <w:rPr>
                <w:kern w:val="2"/>
                <w:lang w:eastAsia="ko-KR"/>
              </w:rPr>
              <w:t> y0 </w:t>
            </w:r>
            <w:r>
              <w:rPr>
                <w:b/>
                <w:kern w:val="2"/>
                <w:lang w:eastAsia="ko-KR"/>
              </w:rPr>
              <w:t>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  <w:proofErr w:type="spellStart"/>
            <w:r>
              <w:rPr>
                <w:kern w:val="2"/>
                <w:lang w:eastAsia="ko-KR"/>
              </w:rPr>
              <w:t>ae</w:t>
            </w:r>
            <w:proofErr w:type="spellEnd"/>
            <w:r>
              <w:rPr>
                <w:kern w:val="2"/>
                <w:lang w:eastAsia="ko-KR"/>
              </w:rPr>
              <w:t>(v)</w:t>
            </w: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lastRenderedPageBreak/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if( </w:t>
            </w:r>
            <w:proofErr w:type="spellStart"/>
            <w:r>
              <w:rPr>
                <w:kern w:val="2"/>
                <w:lang w:eastAsia="ko-KR"/>
              </w:rPr>
              <w:t>entropy_coding_mode_flag</w:t>
            </w:r>
            <w:proofErr w:type="spellEnd"/>
            <w:r>
              <w:rPr>
                <w:kern w:val="2"/>
                <w:lang w:eastAsia="ko-KR"/>
              </w:rPr>
              <w:t xml:space="preserve"> 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mvd_coding_cabac</w:t>
            </w:r>
            <w:proofErr w:type="spellEnd"/>
            <w:r>
              <w:rPr>
                <w:kern w:val="2"/>
                <w:lang w:eastAsia="ko-KR"/>
              </w:rPr>
              <w:t>(</w:t>
            </w:r>
            <w:proofErr w:type="spellStart"/>
            <w:r>
              <w:rPr>
                <w:kern w:val="2"/>
                <w:lang w:eastAsia="ko-KR"/>
              </w:rPr>
              <w:t>mvd_lc</w:t>
            </w:r>
            <w:proofErr w:type="spellEnd"/>
            <w:r>
              <w:rPr>
                <w:kern w:val="2"/>
                <w:lang w:eastAsia="ko-KR"/>
              </w:rPr>
              <w:t xml:space="preserve">[ x0 ][ y0 ][ 0 ], </w:t>
            </w:r>
            <w:r>
              <w:rPr>
                <w:kern w:val="2"/>
                <w:lang w:eastAsia="ko-KR"/>
              </w:rPr>
              <w:br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mvd_lc</w:t>
            </w:r>
            <w:proofErr w:type="spellEnd"/>
            <w:r>
              <w:rPr>
                <w:kern w:val="2"/>
                <w:lang w:eastAsia="ko-KR"/>
              </w:rPr>
              <w:t>[ x0 ][ y0 ][ 1 ])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} else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b/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b/>
                <w:kern w:val="2"/>
                <w:lang w:eastAsia="ko-KR"/>
              </w:rPr>
              <w:t>mvd_lc</w:t>
            </w:r>
            <w:proofErr w:type="spellEnd"/>
            <w:r>
              <w:rPr>
                <w:b/>
                <w:kern w:val="2"/>
                <w:lang w:eastAsia="ko-KR"/>
              </w:rPr>
              <w:t>[</w:t>
            </w:r>
            <w:r>
              <w:rPr>
                <w:kern w:val="2"/>
                <w:lang w:eastAsia="ko-KR"/>
              </w:rPr>
              <w:t> x0 </w:t>
            </w:r>
            <w:r>
              <w:rPr>
                <w:b/>
                <w:kern w:val="2"/>
                <w:lang w:eastAsia="ko-KR"/>
              </w:rPr>
              <w:t>][</w:t>
            </w:r>
            <w:r>
              <w:rPr>
                <w:kern w:val="2"/>
                <w:lang w:eastAsia="ko-KR"/>
              </w:rPr>
              <w:t> y0 </w:t>
            </w:r>
            <w:r>
              <w:rPr>
                <w:b/>
                <w:kern w:val="2"/>
                <w:lang w:eastAsia="ko-KR"/>
              </w:rPr>
              <w:t>][</w:t>
            </w:r>
            <w:r>
              <w:rPr>
                <w:kern w:val="2"/>
                <w:lang w:eastAsia="ko-KR"/>
              </w:rPr>
              <w:t> 0 </w:t>
            </w:r>
            <w:r>
              <w:rPr>
                <w:b/>
                <w:kern w:val="2"/>
                <w:lang w:eastAsia="ko-KR"/>
              </w:rPr>
              <w:t>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se(v)</w:t>
            </w: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b/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b/>
                <w:kern w:val="2"/>
                <w:lang w:eastAsia="ko-KR"/>
              </w:rPr>
              <w:t>mvd_lc</w:t>
            </w:r>
            <w:proofErr w:type="spellEnd"/>
            <w:r>
              <w:rPr>
                <w:b/>
                <w:kern w:val="2"/>
                <w:lang w:eastAsia="ko-KR"/>
              </w:rPr>
              <w:t>[</w:t>
            </w:r>
            <w:r>
              <w:rPr>
                <w:kern w:val="2"/>
                <w:lang w:eastAsia="ko-KR"/>
              </w:rPr>
              <w:t> x0 </w:t>
            </w:r>
            <w:r>
              <w:rPr>
                <w:b/>
                <w:kern w:val="2"/>
                <w:lang w:eastAsia="ko-KR"/>
              </w:rPr>
              <w:t>][</w:t>
            </w:r>
            <w:r>
              <w:rPr>
                <w:kern w:val="2"/>
                <w:lang w:eastAsia="ko-KR"/>
              </w:rPr>
              <w:t> y0 </w:t>
            </w:r>
            <w:r>
              <w:rPr>
                <w:b/>
                <w:kern w:val="2"/>
                <w:lang w:eastAsia="ko-KR"/>
              </w:rPr>
              <w:t>][</w:t>
            </w:r>
            <w:r>
              <w:rPr>
                <w:kern w:val="2"/>
                <w:lang w:eastAsia="ko-KR"/>
              </w:rPr>
              <w:t> 1 </w:t>
            </w:r>
            <w:r>
              <w:rPr>
                <w:b/>
                <w:kern w:val="2"/>
                <w:lang w:eastAsia="ko-KR"/>
              </w:rPr>
              <w:t>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se(v)</w:t>
            </w: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b/>
                <w:kern w:val="2"/>
                <w:lang w:eastAsia="ko-KR"/>
              </w:rPr>
              <w:t>mvp_idx_lc</w:t>
            </w:r>
            <w:proofErr w:type="spellEnd"/>
            <w:r>
              <w:rPr>
                <w:b/>
                <w:kern w:val="2"/>
                <w:lang w:eastAsia="ko-KR"/>
              </w:rPr>
              <w:t>[ x0 ][ y0 ]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</w:rPr>
            </w:pPr>
            <w:proofErr w:type="spellStart"/>
            <w:r>
              <w:rPr>
                <w:kern w:val="2"/>
                <w:lang w:eastAsia="ko-KR"/>
              </w:rPr>
              <w:t>ue</w:t>
            </w:r>
            <w:proofErr w:type="spellEnd"/>
            <w:r>
              <w:rPr>
                <w:kern w:val="2"/>
                <w:lang w:eastAsia="ko-KR"/>
              </w:rPr>
              <w:t xml:space="preserve">(v) | </w:t>
            </w:r>
            <w:proofErr w:type="spellStart"/>
            <w:r>
              <w:rPr>
                <w:kern w:val="2"/>
                <w:lang w:eastAsia="ko-KR"/>
              </w:rPr>
              <w:t>ae</w:t>
            </w:r>
            <w:proofErr w:type="spellEnd"/>
            <w:r>
              <w:rPr>
                <w:kern w:val="2"/>
                <w:lang w:eastAsia="ko-KR"/>
              </w:rPr>
              <w:t>(v)</w:t>
            </w: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else { /* Pred_L0 or </w:t>
            </w:r>
            <w:proofErr w:type="spellStart"/>
            <w:r>
              <w:rPr>
                <w:kern w:val="2"/>
                <w:lang w:eastAsia="ko-KR"/>
              </w:rPr>
              <w:t>Pred_BI</w:t>
            </w:r>
            <w:proofErr w:type="spellEnd"/>
            <w:r>
              <w:rPr>
                <w:kern w:val="2"/>
                <w:lang w:eastAsia="ko-KR"/>
              </w:rPr>
              <w:t xml:space="preserve"> */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if( num_ref_idx_l0_active_minus1  &gt;  0 )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if( !</w:t>
            </w:r>
            <w:proofErr w:type="spellStart"/>
            <w:r>
              <w:rPr>
                <w:kern w:val="2"/>
                <w:lang w:eastAsia="ko-KR"/>
              </w:rPr>
              <w:t>entropy_coding_mode_flag</w:t>
            </w:r>
            <w:proofErr w:type="spellEnd"/>
            <w:r>
              <w:rPr>
                <w:kern w:val="2"/>
                <w:lang w:eastAsia="ko-KR"/>
              </w:rPr>
              <w:t xml:space="preserve"> 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if( </w:t>
            </w:r>
            <w:proofErr w:type="spellStart"/>
            <w:r>
              <w:rPr>
                <w:kern w:val="2"/>
                <w:lang w:eastAsia="ko-KR"/>
              </w:rPr>
              <w:t>combined_inter_pred_ref_idx</w:t>
            </w:r>
            <w:proofErr w:type="spellEnd"/>
            <w:r>
              <w:rPr>
                <w:kern w:val="2"/>
                <w:lang w:eastAsia="ko-KR"/>
              </w:rPr>
              <w:t xml:space="preserve"> == </w:t>
            </w:r>
            <w:proofErr w:type="spellStart"/>
            <w:r>
              <w:rPr>
                <w:kern w:val="2"/>
                <w:lang w:eastAsia="ko-KR"/>
              </w:rPr>
              <w:t>MaxPredRef</w:t>
            </w:r>
            <w:proofErr w:type="spellEnd"/>
            <w:r>
              <w:rPr>
                <w:kern w:val="2"/>
                <w:lang w:eastAsia="ko-KR"/>
              </w:rPr>
              <w:t xml:space="preserve">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b/>
                <w:kern w:val="2"/>
                <w:lang w:eastAsia="ko-KR"/>
              </w:rPr>
              <w:t>ref_idx_l0_minusX</w:t>
            </w:r>
            <w:r>
              <w:rPr>
                <w:kern w:val="2"/>
                <w:lang w:eastAsia="ko-KR"/>
              </w:rPr>
              <w:t>[ x0 ][ y0 ]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proofErr w:type="spellStart"/>
            <w:r>
              <w:rPr>
                <w:kern w:val="2"/>
                <w:lang w:eastAsia="ko-KR"/>
              </w:rPr>
              <w:t>ue</w:t>
            </w:r>
            <w:proofErr w:type="spellEnd"/>
            <w:r>
              <w:rPr>
                <w:kern w:val="2"/>
                <w:lang w:eastAsia="ko-KR"/>
              </w:rPr>
              <w:t>(v)</w:t>
            </w: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} else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b/>
                <w:kern w:val="2"/>
                <w:lang w:eastAsia="ko-KR"/>
              </w:rPr>
              <w:t>ref_idx_l0_minusX</w:t>
            </w:r>
            <w:r>
              <w:rPr>
                <w:kern w:val="2"/>
                <w:lang w:eastAsia="ko-KR"/>
              </w:rPr>
              <w:t>[ x0 ][ y0 ]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proofErr w:type="spellStart"/>
            <w:r>
              <w:rPr>
                <w:kern w:val="2"/>
                <w:lang w:eastAsia="ko-KR"/>
              </w:rPr>
              <w:t>ue</w:t>
            </w:r>
            <w:proofErr w:type="spellEnd"/>
            <w:r>
              <w:rPr>
                <w:kern w:val="2"/>
                <w:lang w:eastAsia="ko-KR"/>
              </w:rPr>
              <w:t xml:space="preserve">(v) | </w:t>
            </w:r>
            <w:proofErr w:type="spellStart"/>
            <w:r>
              <w:rPr>
                <w:kern w:val="2"/>
                <w:lang w:eastAsia="ko-KR"/>
              </w:rPr>
              <w:t>ae</w:t>
            </w:r>
            <w:proofErr w:type="spellEnd"/>
            <w:r>
              <w:rPr>
                <w:kern w:val="2"/>
                <w:lang w:eastAsia="ko-KR"/>
              </w:rPr>
              <w:t>(v)</w:t>
            </w: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if( </w:t>
            </w:r>
            <w:proofErr w:type="spellStart"/>
            <w:r>
              <w:rPr>
                <w:kern w:val="2"/>
                <w:lang w:eastAsia="ko-KR"/>
              </w:rPr>
              <w:t>entropy_coding_mode_flag</w:t>
            </w:r>
            <w:proofErr w:type="spellEnd"/>
            <w:r>
              <w:rPr>
                <w:kern w:val="2"/>
                <w:lang w:eastAsia="ko-KR"/>
              </w:rPr>
              <w:t xml:space="preserve"> 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mvd_coding_cabac</w:t>
            </w:r>
            <w:proofErr w:type="spellEnd"/>
            <w:r>
              <w:rPr>
                <w:kern w:val="2"/>
                <w:lang w:eastAsia="ko-KR"/>
              </w:rPr>
              <w:t xml:space="preserve">(mvd_l0[ x0 ][ y0 ][ 0 ], </w:t>
            </w:r>
            <w:r>
              <w:rPr>
                <w:kern w:val="2"/>
                <w:lang w:eastAsia="ko-KR"/>
              </w:rPr>
              <w:br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mvd_l0[ x0 ][ y0 ][ 1 ])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} else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b/>
                <w:kern w:val="2"/>
                <w:lang w:eastAsia="ko-KR"/>
              </w:rPr>
              <w:t>mvd_l0[</w:t>
            </w:r>
            <w:r>
              <w:rPr>
                <w:kern w:val="2"/>
                <w:lang w:eastAsia="ko-KR"/>
              </w:rPr>
              <w:t> x0 </w:t>
            </w:r>
            <w:r>
              <w:rPr>
                <w:b/>
                <w:kern w:val="2"/>
                <w:lang w:eastAsia="ko-KR"/>
              </w:rPr>
              <w:t>][</w:t>
            </w:r>
            <w:r>
              <w:rPr>
                <w:kern w:val="2"/>
                <w:lang w:eastAsia="ko-KR"/>
              </w:rPr>
              <w:t> y0 </w:t>
            </w:r>
            <w:r>
              <w:rPr>
                <w:b/>
                <w:kern w:val="2"/>
                <w:lang w:eastAsia="ko-KR"/>
              </w:rPr>
              <w:t>][</w:t>
            </w:r>
            <w:r>
              <w:rPr>
                <w:kern w:val="2"/>
                <w:lang w:eastAsia="ko-KR"/>
              </w:rPr>
              <w:t> 0 </w:t>
            </w:r>
            <w:r>
              <w:rPr>
                <w:b/>
                <w:kern w:val="2"/>
                <w:lang w:eastAsia="ko-KR"/>
              </w:rPr>
              <w:t>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se(v)</w:t>
            </w: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b/>
                <w:kern w:val="2"/>
                <w:lang w:eastAsia="ko-KR"/>
              </w:rPr>
              <w:t>mvd_l0[</w:t>
            </w:r>
            <w:r>
              <w:rPr>
                <w:kern w:val="2"/>
                <w:lang w:eastAsia="ko-KR"/>
              </w:rPr>
              <w:t> x0 </w:t>
            </w:r>
            <w:r>
              <w:rPr>
                <w:b/>
                <w:kern w:val="2"/>
                <w:lang w:eastAsia="ko-KR"/>
              </w:rPr>
              <w:t>][</w:t>
            </w:r>
            <w:r>
              <w:rPr>
                <w:kern w:val="2"/>
                <w:lang w:eastAsia="ko-KR"/>
              </w:rPr>
              <w:t> y0 </w:t>
            </w:r>
            <w:r>
              <w:rPr>
                <w:b/>
                <w:kern w:val="2"/>
                <w:lang w:eastAsia="ko-KR"/>
              </w:rPr>
              <w:t>][</w:t>
            </w:r>
            <w:r>
              <w:rPr>
                <w:kern w:val="2"/>
                <w:lang w:eastAsia="ko-KR"/>
              </w:rPr>
              <w:t> 1 </w:t>
            </w:r>
            <w:r>
              <w:rPr>
                <w:b/>
                <w:kern w:val="2"/>
                <w:lang w:eastAsia="ko-KR"/>
              </w:rPr>
              <w:t>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se(v)</w:t>
            </w: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b/>
                <w:kern w:val="2"/>
                <w:lang w:eastAsia="ko-KR"/>
              </w:rPr>
              <w:t>mvp_idx_l0[ x0 ][ y0 ]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proofErr w:type="spellStart"/>
            <w:r>
              <w:rPr>
                <w:kern w:val="2"/>
                <w:lang w:eastAsia="ko-KR"/>
              </w:rPr>
              <w:t>ue</w:t>
            </w:r>
            <w:proofErr w:type="spellEnd"/>
            <w:r>
              <w:rPr>
                <w:kern w:val="2"/>
                <w:lang w:eastAsia="ko-KR"/>
              </w:rPr>
              <w:t xml:space="preserve">(v) | </w:t>
            </w:r>
            <w:proofErr w:type="spellStart"/>
            <w:r>
              <w:rPr>
                <w:kern w:val="2"/>
                <w:lang w:eastAsia="ko-KR"/>
              </w:rPr>
              <w:t>ae</w:t>
            </w:r>
            <w:proofErr w:type="spellEnd"/>
            <w:r>
              <w:rPr>
                <w:kern w:val="2"/>
                <w:lang w:eastAsia="ko-KR"/>
              </w:rPr>
              <w:t>(v)</w:t>
            </w: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if( </w:t>
            </w:r>
            <w:proofErr w:type="spellStart"/>
            <w:r>
              <w:rPr>
                <w:kern w:val="2"/>
                <w:lang w:eastAsia="ko-KR"/>
              </w:rPr>
              <w:t>inter_pred_flag</w:t>
            </w:r>
            <w:proofErr w:type="spellEnd"/>
            <w:r>
              <w:rPr>
                <w:kern w:val="2"/>
                <w:lang w:eastAsia="ko-KR"/>
              </w:rPr>
              <w:t xml:space="preserve">[ x0 ][ y0 ]  = =  </w:t>
            </w:r>
            <w:proofErr w:type="spellStart"/>
            <w:r>
              <w:rPr>
                <w:kern w:val="2"/>
                <w:lang w:eastAsia="ko-KR"/>
              </w:rPr>
              <w:t>Pred_BI</w:t>
            </w:r>
            <w:proofErr w:type="spellEnd"/>
            <w:r>
              <w:rPr>
                <w:kern w:val="2"/>
                <w:lang w:eastAsia="ko-KR"/>
              </w:rPr>
              <w:t xml:space="preserve"> 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if( num_ref_idx_l1_active_minus1  &gt;  0 )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if( !</w:t>
            </w:r>
            <w:proofErr w:type="spellStart"/>
            <w:r>
              <w:rPr>
                <w:kern w:val="2"/>
                <w:lang w:eastAsia="ko-KR"/>
              </w:rPr>
              <w:t>entropy_coding_mode_flag</w:t>
            </w:r>
            <w:proofErr w:type="spellEnd"/>
            <w:r>
              <w:rPr>
                <w:kern w:val="2"/>
                <w:lang w:eastAsia="ko-KR"/>
              </w:rPr>
              <w:t xml:space="preserve"> 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if( </w:t>
            </w:r>
            <w:proofErr w:type="spellStart"/>
            <w:r>
              <w:rPr>
                <w:kern w:val="2"/>
                <w:lang w:eastAsia="ko-KR"/>
              </w:rPr>
              <w:t>combined_inter_pred_ref_idx</w:t>
            </w:r>
            <w:proofErr w:type="spellEnd"/>
            <w:r>
              <w:rPr>
                <w:kern w:val="2"/>
                <w:lang w:eastAsia="ko-KR"/>
              </w:rPr>
              <w:t xml:space="preserve"> == </w:t>
            </w:r>
            <w:proofErr w:type="spellStart"/>
            <w:r>
              <w:rPr>
                <w:kern w:val="2"/>
                <w:lang w:eastAsia="ko-KR"/>
              </w:rPr>
              <w:t>MaxPredRef</w:t>
            </w:r>
            <w:proofErr w:type="spellEnd"/>
            <w:r>
              <w:rPr>
                <w:kern w:val="2"/>
                <w:lang w:eastAsia="ko-KR"/>
              </w:rPr>
              <w:t xml:space="preserve">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b/>
                <w:kern w:val="2"/>
                <w:lang w:eastAsia="ko-KR"/>
              </w:rPr>
              <w:t>ref_idx_l1_minusX</w:t>
            </w:r>
            <w:r>
              <w:rPr>
                <w:kern w:val="2"/>
                <w:lang w:eastAsia="ko-KR"/>
              </w:rPr>
              <w:t>[ x0 ][ y0 ]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proofErr w:type="spellStart"/>
            <w:r>
              <w:rPr>
                <w:kern w:val="2"/>
                <w:lang w:eastAsia="ko-KR"/>
              </w:rPr>
              <w:t>ue</w:t>
            </w:r>
            <w:proofErr w:type="spellEnd"/>
            <w:r>
              <w:rPr>
                <w:kern w:val="2"/>
                <w:lang w:eastAsia="ko-KR"/>
              </w:rPr>
              <w:t>(v)</w:t>
            </w: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} else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b/>
                <w:kern w:val="2"/>
                <w:lang w:eastAsia="ko-KR"/>
              </w:rPr>
              <w:t>ref_idx_l1[</w:t>
            </w:r>
            <w:r>
              <w:rPr>
                <w:kern w:val="2"/>
                <w:lang w:eastAsia="ko-KR"/>
              </w:rPr>
              <w:t> x0 </w:t>
            </w:r>
            <w:r>
              <w:rPr>
                <w:b/>
                <w:kern w:val="2"/>
                <w:lang w:eastAsia="ko-KR"/>
              </w:rPr>
              <w:t>][</w:t>
            </w:r>
            <w:r>
              <w:rPr>
                <w:kern w:val="2"/>
                <w:lang w:eastAsia="ko-KR"/>
              </w:rPr>
              <w:t> y0 </w:t>
            </w:r>
            <w:r>
              <w:rPr>
                <w:b/>
                <w:kern w:val="2"/>
                <w:lang w:eastAsia="ko-KR"/>
              </w:rPr>
              <w:t>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proofErr w:type="spellStart"/>
            <w:r>
              <w:rPr>
                <w:kern w:val="2"/>
                <w:lang w:eastAsia="ko-KR"/>
              </w:rPr>
              <w:t>ue</w:t>
            </w:r>
            <w:proofErr w:type="spellEnd"/>
            <w:r>
              <w:rPr>
                <w:kern w:val="2"/>
                <w:lang w:eastAsia="ko-KR"/>
              </w:rPr>
              <w:t xml:space="preserve">(v) | </w:t>
            </w:r>
            <w:proofErr w:type="spellStart"/>
            <w:r>
              <w:rPr>
                <w:kern w:val="2"/>
                <w:lang w:eastAsia="ko-KR"/>
              </w:rPr>
              <w:t>ae</w:t>
            </w:r>
            <w:proofErr w:type="spellEnd"/>
            <w:r>
              <w:rPr>
                <w:kern w:val="2"/>
                <w:lang w:eastAsia="ko-KR"/>
              </w:rPr>
              <w:t>(v)</w:t>
            </w: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 xml:space="preserve">if( </w:t>
            </w:r>
            <w:proofErr w:type="spellStart"/>
            <w:r>
              <w:rPr>
                <w:kern w:val="2"/>
                <w:lang w:eastAsia="ko-KR"/>
              </w:rPr>
              <w:t>entropy_coding_mode_flag</w:t>
            </w:r>
            <w:proofErr w:type="spellEnd"/>
            <w:r>
              <w:rPr>
                <w:kern w:val="2"/>
                <w:lang w:eastAsia="ko-KR"/>
              </w:rPr>
              <w:t xml:space="preserve"> 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proofErr w:type="spellStart"/>
            <w:r>
              <w:rPr>
                <w:kern w:val="2"/>
                <w:lang w:eastAsia="ko-KR"/>
              </w:rPr>
              <w:t>mvd_coding_cabac</w:t>
            </w:r>
            <w:proofErr w:type="spellEnd"/>
            <w:r>
              <w:rPr>
                <w:kern w:val="2"/>
                <w:lang w:eastAsia="ko-KR"/>
              </w:rPr>
              <w:t xml:space="preserve">(mvd_l1[ x0 ][ y0 ][ 0 ], </w:t>
            </w:r>
            <w:r>
              <w:rPr>
                <w:kern w:val="2"/>
                <w:lang w:eastAsia="ko-KR"/>
              </w:rPr>
              <w:br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mvd_l1[ x0 ][ y0 ][ 1 ])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} else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b/>
                <w:kern w:val="2"/>
                <w:lang w:eastAsia="ko-KR"/>
              </w:rPr>
              <w:t>mvd_l1[</w:t>
            </w:r>
            <w:r>
              <w:rPr>
                <w:kern w:val="2"/>
                <w:lang w:eastAsia="ko-KR"/>
              </w:rPr>
              <w:t> x0 </w:t>
            </w:r>
            <w:r>
              <w:rPr>
                <w:b/>
                <w:kern w:val="2"/>
                <w:lang w:eastAsia="ko-KR"/>
              </w:rPr>
              <w:t>][</w:t>
            </w:r>
            <w:r>
              <w:rPr>
                <w:kern w:val="2"/>
                <w:lang w:eastAsia="ko-KR"/>
              </w:rPr>
              <w:t> y0 </w:t>
            </w:r>
            <w:r>
              <w:rPr>
                <w:b/>
                <w:kern w:val="2"/>
                <w:lang w:eastAsia="ko-KR"/>
              </w:rPr>
              <w:t>][</w:t>
            </w:r>
            <w:r>
              <w:rPr>
                <w:kern w:val="2"/>
                <w:lang w:eastAsia="ko-KR"/>
              </w:rPr>
              <w:t> 0 </w:t>
            </w:r>
            <w:r>
              <w:rPr>
                <w:b/>
                <w:kern w:val="2"/>
                <w:lang w:eastAsia="ko-KR"/>
              </w:rPr>
              <w:t>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se(v)</w:t>
            </w: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b/>
                <w:kern w:val="2"/>
                <w:lang w:eastAsia="ko-KR"/>
              </w:rPr>
              <w:t>mvd_l1[</w:t>
            </w:r>
            <w:r>
              <w:rPr>
                <w:kern w:val="2"/>
                <w:lang w:eastAsia="ko-KR"/>
              </w:rPr>
              <w:t> x0 </w:t>
            </w:r>
            <w:r>
              <w:rPr>
                <w:b/>
                <w:kern w:val="2"/>
                <w:lang w:eastAsia="ko-KR"/>
              </w:rPr>
              <w:t>][</w:t>
            </w:r>
            <w:r>
              <w:rPr>
                <w:kern w:val="2"/>
                <w:lang w:eastAsia="ko-KR"/>
              </w:rPr>
              <w:t> y0 </w:t>
            </w:r>
            <w:r>
              <w:rPr>
                <w:b/>
                <w:kern w:val="2"/>
                <w:lang w:eastAsia="ko-KR"/>
              </w:rPr>
              <w:t>][</w:t>
            </w:r>
            <w:r>
              <w:rPr>
                <w:kern w:val="2"/>
                <w:lang w:eastAsia="ko-KR"/>
              </w:rPr>
              <w:t> 1 </w:t>
            </w:r>
            <w:r>
              <w:rPr>
                <w:b/>
                <w:kern w:val="2"/>
                <w:lang w:eastAsia="ko-KR"/>
              </w:rPr>
              <w:t>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se(v)</w:t>
            </w: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b/>
                <w:kern w:val="2"/>
                <w:lang w:eastAsia="ko-KR"/>
              </w:rPr>
              <w:t>mvp_idx_l1[ x0 ][ y0 ]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proofErr w:type="spellStart"/>
            <w:r>
              <w:rPr>
                <w:kern w:val="2"/>
                <w:lang w:eastAsia="ko-KR"/>
              </w:rPr>
              <w:t>ue</w:t>
            </w:r>
            <w:proofErr w:type="spellEnd"/>
            <w:r>
              <w:rPr>
                <w:kern w:val="2"/>
                <w:lang w:eastAsia="ko-KR"/>
              </w:rPr>
              <w:t xml:space="preserve">(v) | </w:t>
            </w:r>
            <w:proofErr w:type="spellStart"/>
            <w:r>
              <w:rPr>
                <w:kern w:val="2"/>
                <w:lang w:eastAsia="ko-KR"/>
              </w:rPr>
              <w:t>ae</w:t>
            </w:r>
            <w:proofErr w:type="spellEnd"/>
            <w:r>
              <w:rPr>
                <w:kern w:val="2"/>
                <w:lang w:eastAsia="ko-KR"/>
              </w:rPr>
              <w:t>(v)</w:t>
            </w: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</w:p>
        </w:tc>
      </w:tr>
      <w:tr w:rsidR="0075550E" w:rsidTr="0075550E">
        <w:trPr>
          <w:cantSplit/>
          <w:jc w:val="center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>
            <w:pPr>
              <w:pStyle w:val="tablesyntax"/>
              <w:rPr>
                <w:kern w:val="2"/>
                <w:lang w:eastAsia="ko-KR"/>
              </w:rPr>
            </w:pPr>
          </w:p>
        </w:tc>
      </w:tr>
    </w:tbl>
    <w:p w:rsidR="005B0326" w:rsidRDefault="005B0326" w:rsidP="009A60B4">
      <w:pPr>
        <w:pStyle w:val="1"/>
      </w:pPr>
      <w:r>
        <w:t>Simulation Results</w:t>
      </w:r>
      <w:r w:rsidR="002438A5">
        <w:t xml:space="preserve"> and Conclusion</w:t>
      </w:r>
    </w:p>
    <w:p w:rsidR="000E66C1" w:rsidRDefault="004D22ED" w:rsidP="000900C5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240"/>
        <w:ind w:firstLineChars="100" w:firstLine="220"/>
        <w:textAlignment w:val="auto"/>
        <w:rPr>
          <w:rFonts w:eastAsia="SimSun"/>
          <w:szCs w:val="22"/>
          <w:lang w:eastAsia="zh-CN"/>
        </w:rPr>
      </w:pPr>
      <w:r>
        <w:rPr>
          <w:szCs w:val="22"/>
        </w:rPr>
        <w:t xml:space="preserve">The proposed </w:t>
      </w:r>
      <w:r w:rsidR="000E66C1">
        <w:rPr>
          <w:rFonts w:eastAsia="SimSun" w:hint="eastAsia"/>
          <w:szCs w:val="22"/>
          <w:lang w:eastAsia="zh-CN"/>
        </w:rPr>
        <w:t>algorithm</w:t>
      </w:r>
      <w:r w:rsidR="000E66C1">
        <w:rPr>
          <w:szCs w:val="22"/>
        </w:rPr>
        <w:t xml:space="preserve"> </w:t>
      </w:r>
      <w:r w:rsidR="000E66C1">
        <w:rPr>
          <w:rFonts w:eastAsia="SimSun" w:hint="eastAsia"/>
          <w:szCs w:val="22"/>
          <w:lang w:eastAsia="zh-CN"/>
        </w:rPr>
        <w:t>wa</w:t>
      </w:r>
      <w:r>
        <w:rPr>
          <w:szCs w:val="22"/>
        </w:rPr>
        <w:t>s implemented</w:t>
      </w:r>
      <w:r w:rsidR="000E66C1">
        <w:rPr>
          <w:rFonts w:eastAsia="SimSun" w:hint="eastAsia"/>
          <w:szCs w:val="22"/>
          <w:lang w:eastAsia="zh-CN"/>
        </w:rPr>
        <w:t xml:space="preserve"> based on HM 4.0</w:t>
      </w:r>
      <w:r>
        <w:rPr>
          <w:szCs w:val="22"/>
        </w:rPr>
        <w:t xml:space="preserve"> </w:t>
      </w:r>
      <w:r w:rsidR="000E66C1">
        <w:rPr>
          <w:rFonts w:eastAsia="SimSun" w:hint="eastAsia"/>
          <w:szCs w:val="22"/>
          <w:lang w:eastAsia="zh-CN"/>
        </w:rPr>
        <w:t>and teste</w:t>
      </w:r>
      <w:r w:rsidR="000E66C1" w:rsidRPr="000E66C1">
        <w:rPr>
          <w:rFonts w:hint="eastAsia"/>
          <w:szCs w:val="22"/>
        </w:rPr>
        <w:t xml:space="preserve">d </w:t>
      </w:r>
      <w:r w:rsidR="00BE1615">
        <w:rPr>
          <w:rFonts w:eastAsia="SimSun" w:hint="eastAsia"/>
          <w:szCs w:val="22"/>
          <w:lang w:eastAsia="zh-CN"/>
        </w:rPr>
        <w:t>on</w:t>
      </w:r>
      <w:r w:rsidR="000E66C1">
        <w:rPr>
          <w:szCs w:val="22"/>
        </w:rPr>
        <w:t xml:space="preserve"> NT server 2003 32 bits OS. </w:t>
      </w:r>
      <w:r w:rsidR="000E66C1">
        <w:rPr>
          <w:rFonts w:eastAsia="SimSun" w:hint="eastAsia"/>
          <w:szCs w:val="22"/>
          <w:lang w:eastAsia="zh-CN"/>
        </w:rPr>
        <w:t>So,</w:t>
      </w:r>
      <w:r w:rsidR="000E66C1" w:rsidRPr="000E66C1">
        <w:rPr>
          <w:szCs w:val="22"/>
        </w:rPr>
        <w:t xml:space="preserve"> please be noted that the anchor used was a little bit different to BBC</w:t>
      </w:r>
      <w:r w:rsidR="00290B07">
        <w:rPr>
          <w:szCs w:val="22"/>
          <w:lang w:eastAsia="zh-CN"/>
        </w:rPr>
        <w:t>’</w:t>
      </w:r>
      <w:r w:rsidR="000E66C1" w:rsidRPr="000E66C1">
        <w:rPr>
          <w:szCs w:val="22"/>
        </w:rPr>
        <w:t>s as a known problem of ticket #203 (slideshow LDPLC QP==32)</w:t>
      </w:r>
      <w:r w:rsidR="000E66C1">
        <w:rPr>
          <w:rFonts w:eastAsia="SimSun" w:hint="eastAsia"/>
          <w:szCs w:val="22"/>
          <w:lang w:eastAsia="zh-CN"/>
        </w:rPr>
        <w:t>.</w:t>
      </w:r>
      <w:r w:rsidR="0044726D">
        <w:rPr>
          <w:rFonts w:eastAsia="SimSun" w:hint="eastAsia"/>
          <w:szCs w:val="22"/>
          <w:lang w:eastAsia="zh-CN"/>
        </w:rPr>
        <w:t xml:space="preserve"> For cross check results, please refer to JCT</w:t>
      </w:r>
      <w:r w:rsidR="00BE1615">
        <w:rPr>
          <w:rFonts w:eastAsia="SimSun" w:hint="eastAsia"/>
          <w:szCs w:val="22"/>
          <w:lang w:eastAsia="zh-CN"/>
        </w:rPr>
        <w:t>VC-G741 by Samsung and JCTVC-</w:t>
      </w:r>
      <w:r w:rsidR="009546B3">
        <w:rPr>
          <w:rFonts w:eastAsia="SimSun" w:hint="eastAsia"/>
          <w:szCs w:val="22"/>
          <w:lang w:eastAsia="zh-CN"/>
        </w:rPr>
        <w:t>G</w:t>
      </w:r>
      <w:r w:rsidR="00BE1615">
        <w:rPr>
          <w:rFonts w:eastAsia="SimSun" w:hint="eastAsia"/>
          <w:szCs w:val="22"/>
          <w:lang w:eastAsia="zh-CN"/>
        </w:rPr>
        <w:t>905</w:t>
      </w:r>
      <w:r w:rsidR="0044726D">
        <w:rPr>
          <w:rFonts w:eastAsia="SimSun" w:hint="eastAsia"/>
          <w:szCs w:val="22"/>
          <w:lang w:eastAsia="zh-CN"/>
        </w:rPr>
        <w:t xml:space="preserve"> by Qualcomm.</w:t>
      </w:r>
    </w:p>
    <w:p w:rsidR="0023395B" w:rsidRDefault="0023395B" w:rsidP="000900C5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240"/>
        <w:ind w:firstLineChars="100" w:firstLine="220"/>
        <w:textAlignment w:val="auto"/>
        <w:rPr>
          <w:rFonts w:eastAsia="SimSun"/>
          <w:szCs w:val="22"/>
          <w:lang w:eastAsia="zh-CN"/>
        </w:rPr>
      </w:pPr>
      <w:r>
        <w:rPr>
          <w:rFonts w:eastAsia="SimSun" w:hint="eastAsia"/>
          <w:szCs w:val="22"/>
          <w:lang w:eastAsia="zh-CN"/>
        </w:rPr>
        <w:tab/>
        <w:t>Table-</w:t>
      </w:r>
      <w:r w:rsidR="00F00197">
        <w:rPr>
          <w:rFonts w:eastAsia="SimSun"/>
          <w:szCs w:val="22"/>
          <w:lang w:eastAsia="zh-CN"/>
        </w:rPr>
        <w:t>7</w:t>
      </w:r>
      <w:r>
        <w:rPr>
          <w:rFonts w:eastAsia="SimSun" w:hint="eastAsia"/>
          <w:szCs w:val="22"/>
          <w:lang w:eastAsia="zh-CN"/>
        </w:rPr>
        <w:t xml:space="preserve"> Simulation Results with </w:t>
      </w:r>
      <w:r w:rsidRPr="008A6ED9">
        <w:rPr>
          <w:lang w:eastAsia="zh-CN"/>
        </w:rPr>
        <w:t>CODEWORD_LEN</w:t>
      </w:r>
      <w:r>
        <w:rPr>
          <w:rFonts w:hint="eastAsia"/>
          <w:lang w:eastAsia="zh-CN"/>
        </w:rPr>
        <w:t xml:space="preserve"> equals to 31.</w:t>
      </w:r>
    </w:p>
    <w:tbl>
      <w:tblPr>
        <w:tblW w:w="4613" w:type="dxa"/>
        <w:tblInd w:w="900" w:type="dxa"/>
        <w:tblLook w:val="04A0"/>
      </w:tblPr>
      <w:tblGrid>
        <w:gridCol w:w="1427"/>
        <w:gridCol w:w="1068"/>
        <w:gridCol w:w="1045"/>
        <w:gridCol w:w="6"/>
        <w:gridCol w:w="1061"/>
        <w:gridCol w:w="6"/>
      </w:tblGrid>
      <w:tr w:rsidR="0023395B" w:rsidRPr="000E66C1" w:rsidTr="009E6D69">
        <w:trPr>
          <w:gridAfter w:val="1"/>
          <w:wAfter w:w="6" w:type="dxa"/>
          <w:trHeight w:val="240"/>
        </w:trPr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5B" w:rsidRPr="0023395B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LC</w:t>
            </w:r>
          </w:p>
        </w:tc>
      </w:tr>
      <w:tr w:rsidR="0023395B" w:rsidRPr="000E66C1" w:rsidTr="009E6D69">
        <w:trPr>
          <w:gridAfter w:val="1"/>
          <w:wAfter w:w="6" w:type="dxa"/>
          <w:trHeight w:val="252"/>
        </w:trPr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23395B" w:rsidRPr="000E66C1" w:rsidTr="009E6D69">
        <w:trPr>
          <w:gridAfter w:val="1"/>
          <w:wAfter w:w="6" w:type="dxa"/>
          <w:trHeight w:val="228"/>
        </w:trPr>
        <w:tc>
          <w:tcPr>
            <w:tcW w:w="142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3395B" w:rsidRPr="000E66C1" w:rsidTr="009E6D69">
        <w:trPr>
          <w:gridAfter w:val="1"/>
          <w:wAfter w:w="6" w:type="dxa"/>
          <w:trHeight w:val="228"/>
        </w:trPr>
        <w:tc>
          <w:tcPr>
            <w:tcW w:w="14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3395B" w:rsidRPr="000E66C1" w:rsidTr="009E6D69">
        <w:trPr>
          <w:gridAfter w:val="1"/>
          <w:wAfter w:w="6" w:type="dxa"/>
          <w:trHeight w:val="228"/>
        </w:trPr>
        <w:tc>
          <w:tcPr>
            <w:tcW w:w="14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23395B" w:rsidRPr="000E66C1" w:rsidTr="009E6D69">
        <w:trPr>
          <w:gridAfter w:val="1"/>
          <w:wAfter w:w="6" w:type="dxa"/>
          <w:trHeight w:val="228"/>
        </w:trPr>
        <w:tc>
          <w:tcPr>
            <w:tcW w:w="14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23395B" w:rsidRPr="000E66C1" w:rsidTr="009E6D69">
        <w:trPr>
          <w:gridAfter w:val="1"/>
          <w:wAfter w:w="6" w:type="dxa"/>
          <w:trHeight w:val="228"/>
        </w:trPr>
        <w:tc>
          <w:tcPr>
            <w:tcW w:w="14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3395B" w:rsidRPr="000E66C1" w:rsidTr="009E6D69">
        <w:trPr>
          <w:gridAfter w:val="1"/>
          <w:wAfter w:w="6" w:type="dxa"/>
          <w:trHeight w:val="240"/>
        </w:trPr>
        <w:tc>
          <w:tcPr>
            <w:tcW w:w="14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23395B" w:rsidRPr="000E66C1" w:rsidTr="009E6D69">
        <w:trPr>
          <w:gridAfter w:val="1"/>
          <w:wAfter w:w="6" w:type="dxa"/>
          <w:trHeight w:val="240"/>
        </w:trPr>
        <w:tc>
          <w:tcPr>
            <w:tcW w:w="14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23395B" w:rsidRPr="000E66C1" w:rsidTr="009E6D69">
        <w:trPr>
          <w:gridAfter w:val="1"/>
          <w:wAfter w:w="6" w:type="dxa"/>
          <w:trHeight w:val="240"/>
        </w:trPr>
        <w:tc>
          <w:tcPr>
            <w:tcW w:w="1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80808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80808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80808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</w:tr>
      <w:tr w:rsidR="0023395B" w:rsidRPr="000E66C1" w:rsidTr="009E6D69">
        <w:trPr>
          <w:gridAfter w:val="1"/>
          <w:wAfter w:w="6" w:type="dxa"/>
          <w:trHeight w:val="228"/>
        </w:trPr>
        <w:tc>
          <w:tcPr>
            <w:tcW w:w="14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23395B" w:rsidRPr="000E66C1" w:rsidTr="009E6D69">
        <w:trPr>
          <w:gridAfter w:val="1"/>
          <w:wAfter w:w="6" w:type="dxa"/>
          <w:trHeight w:val="240"/>
        </w:trPr>
        <w:tc>
          <w:tcPr>
            <w:tcW w:w="1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23395B" w:rsidRPr="000E66C1" w:rsidTr="009E6D69">
        <w:trPr>
          <w:trHeight w:val="240"/>
        </w:trPr>
        <w:tc>
          <w:tcPr>
            <w:tcW w:w="1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LC</w:t>
            </w:r>
          </w:p>
        </w:tc>
      </w:tr>
      <w:tr w:rsidR="0023395B" w:rsidRPr="000E66C1" w:rsidTr="009E6D69">
        <w:trPr>
          <w:trHeight w:val="240"/>
        </w:trPr>
        <w:tc>
          <w:tcPr>
            <w:tcW w:w="1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23395B" w:rsidRPr="000E66C1" w:rsidTr="009E6D69">
        <w:trPr>
          <w:trHeight w:val="228"/>
        </w:trPr>
        <w:tc>
          <w:tcPr>
            <w:tcW w:w="14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5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23395B" w:rsidRPr="000E66C1" w:rsidTr="009E6D69">
        <w:trPr>
          <w:trHeight w:val="228"/>
        </w:trPr>
        <w:tc>
          <w:tcPr>
            <w:tcW w:w="14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23395B" w:rsidRPr="000E66C1" w:rsidTr="009E6D69">
        <w:trPr>
          <w:trHeight w:val="228"/>
        </w:trPr>
        <w:tc>
          <w:tcPr>
            <w:tcW w:w="14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</w:tr>
      <w:tr w:rsidR="0023395B" w:rsidRPr="000E66C1" w:rsidTr="009E6D69">
        <w:trPr>
          <w:trHeight w:val="228"/>
        </w:trPr>
        <w:tc>
          <w:tcPr>
            <w:tcW w:w="14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</w:tr>
      <w:tr w:rsidR="0023395B" w:rsidRPr="000E66C1" w:rsidTr="009E6D69">
        <w:trPr>
          <w:trHeight w:val="228"/>
        </w:trPr>
        <w:tc>
          <w:tcPr>
            <w:tcW w:w="14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23395B" w:rsidRPr="000E66C1" w:rsidTr="009E6D69">
        <w:trPr>
          <w:trHeight w:val="240"/>
        </w:trPr>
        <w:tc>
          <w:tcPr>
            <w:tcW w:w="1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</w:tr>
      <w:tr w:rsidR="0023395B" w:rsidRPr="000E66C1" w:rsidTr="009E6D69">
        <w:trPr>
          <w:trHeight w:val="240"/>
        </w:trPr>
        <w:tc>
          <w:tcPr>
            <w:tcW w:w="14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23395B" w:rsidRPr="000E66C1" w:rsidTr="009E6D69">
        <w:trPr>
          <w:trHeight w:val="240"/>
        </w:trPr>
        <w:tc>
          <w:tcPr>
            <w:tcW w:w="1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80808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80808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80808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80808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80808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808080"/>
                <w:sz w:val="18"/>
                <w:szCs w:val="18"/>
                <w:lang w:eastAsia="zh-CN"/>
              </w:rPr>
              <w:t>-0.3%</w:t>
            </w:r>
          </w:p>
        </w:tc>
      </w:tr>
      <w:tr w:rsidR="0023395B" w:rsidRPr="000E66C1" w:rsidTr="009E6D69">
        <w:trPr>
          <w:trHeight w:val="228"/>
        </w:trPr>
        <w:tc>
          <w:tcPr>
            <w:tcW w:w="14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6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23395B" w:rsidRPr="000E66C1" w:rsidTr="009E6D69">
        <w:trPr>
          <w:trHeight w:val="240"/>
        </w:trPr>
        <w:tc>
          <w:tcPr>
            <w:tcW w:w="1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23395B" w:rsidRPr="000E66C1" w:rsidTr="009E6D69">
        <w:trPr>
          <w:gridAfter w:val="1"/>
          <w:wAfter w:w="6" w:type="dxa"/>
          <w:trHeight w:val="240"/>
        </w:trPr>
        <w:tc>
          <w:tcPr>
            <w:tcW w:w="1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LC</w:t>
            </w:r>
          </w:p>
        </w:tc>
      </w:tr>
      <w:tr w:rsidR="0023395B" w:rsidRPr="000E66C1" w:rsidTr="009E6D69">
        <w:trPr>
          <w:gridAfter w:val="1"/>
          <w:wAfter w:w="6" w:type="dxa"/>
          <w:trHeight w:val="240"/>
        </w:trPr>
        <w:tc>
          <w:tcPr>
            <w:tcW w:w="1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23395B" w:rsidRPr="000E66C1" w:rsidTr="009E6D69">
        <w:trPr>
          <w:gridAfter w:val="1"/>
          <w:wAfter w:w="6" w:type="dxa"/>
          <w:trHeight w:val="228"/>
        </w:trPr>
        <w:tc>
          <w:tcPr>
            <w:tcW w:w="14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23395B" w:rsidRPr="000E66C1" w:rsidTr="009E6D69">
        <w:trPr>
          <w:gridAfter w:val="1"/>
          <w:wAfter w:w="6" w:type="dxa"/>
          <w:trHeight w:val="228"/>
        </w:trPr>
        <w:tc>
          <w:tcPr>
            <w:tcW w:w="14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23395B" w:rsidRPr="000E66C1" w:rsidTr="009E6D69">
        <w:trPr>
          <w:gridAfter w:val="1"/>
          <w:wAfter w:w="6" w:type="dxa"/>
          <w:trHeight w:val="228"/>
        </w:trPr>
        <w:tc>
          <w:tcPr>
            <w:tcW w:w="14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</w:tr>
      <w:tr w:rsidR="0023395B" w:rsidRPr="000E66C1" w:rsidTr="009E6D69">
        <w:trPr>
          <w:gridAfter w:val="1"/>
          <w:wAfter w:w="6" w:type="dxa"/>
          <w:trHeight w:val="228"/>
        </w:trPr>
        <w:tc>
          <w:tcPr>
            <w:tcW w:w="14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</w:tr>
      <w:tr w:rsidR="0023395B" w:rsidRPr="000E66C1" w:rsidTr="009E6D69">
        <w:trPr>
          <w:gridAfter w:val="1"/>
          <w:wAfter w:w="6" w:type="dxa"/>
          <w:trHeight w:val="228"/>
        </w:trPr>
        <w:tc>
          <w:tcPr>
            <w:tcW w:w="14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</w:tr>
      <w:tr w:rsidR="0023395B" w:rsidRPr="000E66C1" w:rsidTr="009E6D69">
        <w:trPr>
          <w:gridAfter w:val="1"/>
          <w:wAfter w:w="6" w:type="dxa"/>
          <w:trHeight w:val="240"/>
        </w:trPr>
        <w:tc>
          <w:tcPr>
            <w:tcW w:w="1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</w:tr>
      <w:tr w:rsidR="0023395B" w:rsidRPr="000E66C1" w:rsidTr="009E6D69">
        <w:trPr>
          <w:gridAfter w:val="1"/>
          <w:wAfter w:w="6" w:type="dxa"/>
          <w:trHeight w:val="240"/>
        </w:trPr>
        <w:tc>
          <w:tcPr>
            <w:tcW w:w="14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</w:tr>
      <w:tr w:rsidR="0023395B" w:rsidRPr="000E66C1" w:rsidTr="009E6D69">
        <w:trPr>
          <w:gridAfter w:val="1"/>
          <w:wAfter w:w="6" w:type="dxa"/>
          <w:trHeight w:val="240"/>
        </w:trPr>
        <w:tc>
          <w:tcPr>
            <w:tcW w:w="1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80808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80808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80808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80808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80808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808080"/>
                <w:sz w:val="18"/>
                <w:szCs w:val="18"/>
                <w:lang w:eastAsia="zh-CN"/>
              </w:rPr>
              <w:t>-0.8%</w:t>
            </w:r>
          </w:p>
        </w:tc>
      </w:tr>
      <w:tr w:rsidR="0023395B" w:rsidRPr="000E66C1" w:rsidTr="009E6D69">
        <w:trPr>
          <w:gridAfter w:val="1"/>
          <w:wAfter w:w="6" w:type="dxa"/>
          <w:trHeight w:val="228"/>
        </w:trPr>
        <w:tc>
          <w:tcPr>
            <w:tcW w:w="14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23395B" w:rsidRPr="000E66C1" w:rsidTr="009E6D69">
        <w:trPr>
          <w:gridAfter w:val="1"/>
          <w:wAfter w:w="6" w:type="dxa"/>
          <w:trHeight w:val="240"/>
        </w:trPr>
        <w:tc>
          <w:tcPr>
            <w:tcW w:w="1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23395B" w:rsidRPr="000E66C1" w:rsidTr="009E6D69">
        <w:trPr>
          <w:gridAfter w:val="1"/>
          <w:wAfter w:w="6" w:type="dxa"/>
          <w:trHeight w:val="240"/>
        </w:trPr>
        <w:tc>
          <w:tcPr>
            <w:tcW w:w="1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LC</w:t>
            </w:r>
          </w:p>
        </w:tc>
      </w:tr>
      <w:tr w:rsidR="0023395B" w:rsidRPr="000E66C1" w:rsidTr="009E6D69">
        <w:trPr>
          <w:gridAfter w:val="1"/>
          <w:wAfter w:w="6" w:type="dxa"/>
          <w:trHeight w:val="240"/>
        </w:trPr>
        <w:tc>
          <w:tcPr>
            <w:tcW w:w="1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23395B" w:rsidRPr="000E66C1" w:rsidTr="009E6D69">
        <w:trPr>
          <w:gridAfter w:val="1"/>
          <w:wAfter w:w="6" w:type="dxa"/>
          <w:trHeight w:val="228"/>
        </w:trPr>
        <w:tc>
          <w:tcPr>
            <w:tcW w:w="14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23395B" w:rsidRPr="000E66C1" w:rsidTr="009E6D69">
        <w:trPr>
          <w:gridAfter w:val="1"/>
          <w:wAfter w:w="6" w:type="dxa"/>
          <w:trHeight w:val="228"/>
        </w:trPr>
        <w:tc>
          <w:tcPr>
            <w:tcW w:w="14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23395B" w:rsidRPr="000E66C1" w:rsidTr="009E6D69">
        <w:trPr>
          <w:gridAfter w:val="1"/>
          <w:wAfter w:w="6" w:type="dxa"/>
          <w:trHeight w:val="228"/>
        </w:trPr>
        <w:tc>
          <w:tcPr>
            <w:tcW w:w="14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</w:tr>
      <w:tr w:rsidR="0023395B" w:rsidRPr="000E66C1" w:rsidTr="009E6D69">
        <w:trPr>
          <w:gridAfter w:val="1"/>
          <w:wAfter w:w="6" w:type="dxa"/>
          <w:trHeight w:val="228"/>
        </w:trPr>
        <w:tc>
          <w:tcPr>
            <w:tcW w:w="14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</w:tr>
      <w:tr w:rsidR="0023395B" w:rsidRPr="000E66C1" w:rsidTr="009E6D69">
        <w:trPr>
          <w:gridAfter w:val="1"/>
          <w:wAfter w:w="6" w:type="dxa"/>
          <w:trHeight w:val="228"/>
        </w:trPr>
        <w:tc>
          <w:tcPr>
            <w:tcW w:w="14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</w:tr>
      <w:tr w:rsidR="0023395B" w:rsidRPr="000E66C1" w:rsidTr="009E6D69">
        <w:trPr>
          <w:gridAfter w:val="1"/>
          <w:wAfter w:w="6" w:type="dxa"/>
          <w:trHeight w:val="240"/>
        </w:trPr>
        <w:tc>
          <w:tcPr>
            <w:tcW w:w="1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</w:tr>
      <w:tr w:rsidR="0023395B" w:rsidRPr="000E66C1" w:rsidTr="009E6D69">
        <w:trPr>
          <w:gridAfter w:val="1"/>
          <w:wAfter w:w="6" w:type="dxa"/>
          <w:trHeight w:val="240"/>
        </w:trPr>
        <w:tc>
          <w:tcPr>
            <w:tcW w:w="14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</w:tr>
      <w:tr w:rsidR="0023395B" w:rsidRPr="000E66C1" w:rsidTr="009E6D69">
        <w:trPr>
          <w:gridAfter w:val="1"/>
          <w:wAfter w:w="6" w:type="dxa"/>
          <w:trHeight w:val="240"/>
        </w:trPr>
        <w:tc>
          <w:tcPr>
            <w:tcW w:w="1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80808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80808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80808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80808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80808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808080"/>
                <w:sz w:val="18"/>
                <w:szCs w:val="18"/>
                <w:lang w:eastAsia="zh-CN"/>
              </w:rPr>
              <w:t>-0.7%</w:t>
            </w:r>
          </w:p>
        </w:tc>
      </w:tr>
      <w:tr w:rsidR="0023395B" w:rsidRPr="000E66C1" w:rsidTr="009E6D69">
        <w:trPr>
          <w:gridAfter w:val="1"/>
          <w:wAfter w:w="6" w:type="dxa"/>
          <w:trHeight w:val="228"/>
        </w:trPr>
        <w:tc>
          <w:tcPr>
            <w:tcW w:w="14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23395B" w:rsidRPr="000E66C1" w:rsidTr="009E6D69">
        <w:trPr>
          <w:gridAfter w:val="1"/>
          <w:wAfter w:w="6" w:type="dxa"/>
          <w:trHeight w:val="240"/>
        </w:trPr>
        <w:tc>
          <w:tcPr>
            <w:tcW w:w="1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395B" w:rsidRPr="000E66C1" w:rsidRDefault="0023395B" w:rsidP="009E6D6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</w:pPr>
            <w:r w:rsidRPr="000E66C1">
              <w:rPr>
                <w:rFonts w:ascii="Arial" w:eastAsia="SimSun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</w:tbl>
    <w:p w:rsidR="0023395B" w:rsidRDefault="00281ACC" w:rsidP="000900C5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240"/>
        <w:ind w:firstLineChars="100" w:firstLine="220"/>
        <w:textAlignment w:val="auto"/>
        <w:rPr>
          <w:lang w:eastAsia="zh-CN"/>
        </w:rPr>
      </w:pPr>
      <w:r>
        <w:rPr>
          <w:rFonts w:eastAsia="SimSun" w:hint="eastAsia"/>
          <w:szCs w:val="22"/>
          <w:lang w:eastAsia="zh-CN"/>
        </w:rPr>
        <w:t xml:space="preserve">  Additional test results</w:t>
      </w:r>
      <w:r w:rsidR="0023395B">
        <w:rPr>
          <w:rFonts w:eastAsia="SimSun" w:hint="eastAsia"/>
          <w:szCs w:val="22"/>
          <w:lang w:eastAsia="zh-CN"/>
        </w:rPr>
        <w:t xml:space="preserve"> with shorten </w:t>
      </w:r>
      <w:r w:rsidR="0023395B" w:rsidRPr="008A6ED9">
        <w:rPr>
          <w:lang w:eastAsia="zh-CN"/>
        </w:rPr>
        <w:t>CODEWORD_LEN</w:t>
      </w:r>
      <w:r w:rsidR="00AF433F">
        <w:rPr>
          <w:rFonts w:hint="eastAsia"/>
          <w:lang w:eastAsia="zh-CN"/>
        </w:rPr>
        <w:t xml:space="preserve"> equals to 15 and 7</w:t>
      </w:r>
      <w:r w:rsidR="005F2127">
        <w:rPr>
          <w:rFonts w:hint="eastAsia"/>
          <w:lang w:eastAsia="zh-CN"/>
        </w:rPr>
        <w:t xml:space="preserve"> </w:t>
      </w:r>
      <w:r w:rsidR="00F767DD">
        <w:rPr>
          <w:rFonts w:hint="eastAsia"/>
          <w:lang w:eastAsia="zh-CN"/>
        </w:rPr>
        <w:t xml:space="preserve">were </w:t>
      </w:r>
      <w:r w:rsidR="005F2127">
        <w:rPr>
          <w:rFonts w:hint="eastAsia"/>
          <w:lang w:eastAsia="zh-CN"/>
        </w:rPr>
        <w:t>shown in</w:t>
      </w:r>
      <w:r w:rsidR="00AF433F">
        <w:rPr>
          <w:rFonts w:hint="eastAsia"/>
          <w:lang w:eastAsia="zh-CN"/>
        </w:rPr>
        <w:t xml:space="preserve"> table-7.</w:t>
      </w:r>
    </w:p>
    <w:p w:rsidR="005F2127" w:rsidRDefault="005F2127" w:rsidP="000900C5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240"/>
        <w:ind w:firstLineChars="100" w:firstLine="220"/>
        <w:textAlignment w:val="auto"/>
        <w:rPr>
          <w:lang w:eastAsia="zh-CN"/>
        </w:rPr>
      </w:pPr>
      <w:r>
        <w:rPr>
          <w:rFonts w:hint="eastAsia"/>
          <w:lang w:eastAsia="zh-CN"/>
        </w:rPr>
        <w:tab/>
        <w:t>Table-</w:t>
      </w:r>
      <w:r w:rsidR="00F00197">
        <w:rPr>
          <w:lang w:eastAsia="zh-CN"/>
        </w:rPr>
        <w:t>8</w:t>
      </w:r>
      <w:r>
        <w:rPr>
          <w:rFonts w:hint="eastAsia"/>
          <w:lang w:eastAsia="zh-CN"/>
        </w:rPr>
        <w:t xml:space="preserve"> Coding gain comparison of different </w:t>
      </w:r>
      <w:r w:rsidRPr="008A6ED9">
        <w:rPr>
          <w:lang w:eastAsia="zh-CN"/>
        </w:rPr>
        <w:t>CODEWORD_LEN</w:t>
      </w:r>
      <w:r>
        <w:rPr>
          <w:rFonts w:hint="eastAsia"/>
          <w:lang w:eastAsia="zh-CN"/>
        </w:rPr>
        <w:t>.</w:t>
      </w:r>
    </w:p>
    <w:p w:rsidR="0023395B" w:rsidRDefault="005F2127" w:rsidP="005F2127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firstLine="720"/>
        <w:textAlignment w:val="auto"/>
        <w:rPr>
          <w:rFonts w:ascii="SimSun" w:eastAsia="SimSun"/>
          <w:sz w:val="24"/>
          <w:szCs w:val="24"/>
          <w:lang w:eastAsia="zh-CN"/>
        </w:rPr>
      </w:pPr>
      <w:r>
        <w:rPr>
          <w:rFonts w:ascii="SimSun" w:eastAsia="SimSun"/>
          <w:noProof/>
          <w:sz w:val="24"/>
          <w:szCs w:val="24"/>
          <w:lang w:eastAsia="zh-CN"/>
        </w:rPr>
        <w:drawing>
          <wp:inline distT="0" distB="0" distL="0" distR="0">
            <wp:extent cx="4450080" cy="601980"/>
            <wp:effectExtent l="1905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0080" cy="60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8A5" w:rsidRDefault="002438A5" w:rsidP="005F2127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firstLine="720"/>
        <w:textAlignment w:val="auto"/>
        <w:rPr>
          <w:rFonts w:eastAsia="SimSun"/>
          <w:szCs w:val="22"/>
          <w:lang w:eastAsia="zh-CN"/>
        </w:rPr>
      </w:pPr>
    </w:p>
    <w:p w:rsidR="002438A5" w:rsidRDefault="002438A5" w:rsidP="005F2127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firstLine="720"/>
        <w:textAlignment w:val="auto"/>
        <w:rPr>
          <w:rFonts w:eastAsia="SimSun"/>
          <w:szCs w:val="22"/>
          <w:lang w:eastAsia="zh-CN"/>
        </w:rPr>
      </w:pPr>
    </w:p>
    <w:p w:rsidR="002438A5" w:rsidRDefault="002438A5" w:rsidP="005F2127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firstLine="720"/>
        <w:textAlignment w:val="auto"/>
        <w:rPr>
          <w:rFonts w:ascii="SimSun" w:eastAsia="SimSun"/>
          <w:sz w:val="24"/>
          <w:szCs w:val="24"/>
          <w:lang w:eastAsia="zh-CN"/>
        </w:rPr>
      </w:pPr>
      <w:r>
        <w:rPr>
          <w:rFonts w:eastAsia="SimSun"/>
          <w:szCs w:val="22"/>
          <w:lang w:eastAsia="zh-CN"/>
        </w:rPr>
        <w:lastRenderedPageBreak/>
        <w:t xml:space="preserve">Since the simulation results </w:t>
      </w:r>
      <w:r>
        <w:rPr>
          <w:rFonts w:hint="eastAsia"/>
          <w:lang w:eastAsia="zh-CN"/>
        </w:rPr>
        <w:t>show</w:t>
      </w:r>
      <w:r>
        <w:rPr>
          <w:lang w:eastAsia="zh-CN"/>
        </w:rPr>
        <w:t>ed that the modified scheme can further enhance CAVLC performance with a reasonable margin, it is recommended to adopt this design into WD and HM.</w:t>
      </w:r>
    </w:p>
    <w:p w:rsidR="002438A5" w:rsidRPr="005F2127" w:rsidRDefault="002438A5" w:rsidP="005F2127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firstLine="720"/>
        <w:textAlignment w:val="auto"/>
        <w:rPr>
          <w:rFonts w:ascii="SimSun" w:eastAsia="SimSun"/>
          <w:sz w:val="24"/>
          <w:szCs w:val="24"/>
          <w:lang w:eastAsia="zh-CN"/>
        </w:rPr>
      </w:pPr>
    </w:p>
    <w:p w:rsidR="00E21D7E" w:rsidRDefault="00E21D7E" w:rsidP="009A60B4">
      <w:pPr>
        <w:pStyle w:val="1"/>
        <w:rPr>
          <w:ins w:id="7" w:author="Lenovo User" w:date="2011-11-19T15:07:00Z"/>
          <w:rFonts w:hint="eastAsia"/>
        </w:rPr>
      </w:pPr>
      <w:ins w:id="8" w:author="Lenovo User" w:date="2011-11-19T15:06:00Z">
        <w:r>
          <w:rPr>
            <w:rFonts w:hint="eastAsia"/>
          </w:rPr>
          <w:t xml:space="preserve">Scheme </w:t>
        </w:r>
        <w:proofErr w:type="gramStart"/>
        <w:r>
          <w:rPr>
            <w:rFonts w:hint="eastAsia"/>
          </w:rPr>
          <w:t>On</w:t>
        </w:r>
        <w:proofErr w:type="gramEnd"/>
        <w:r>
          <w:rPr>
            <w:rFonts w:hint="eastAsia"/>
          </w:rPr>
          <w:t xml:space="preserve"> Top JCTVC-G312</w:t>
        </w:r>
      </w:ins>
    </w:p>
    <w:p w:rsidR="00092D09" w:rsidRDefault="00E21D7E" w:rsidP="00794CEF">
      <w:pPr>
        <w:rPr>
          <w:ins w:id="9" w:author="Lenovo User" w:date="2011-11-19T15:20:00Z"/>
          <w:rFonts w:hint="eastAsia"/>
          <w:lang w:eastAsia="zh-CN"/>
        </w:rPr>
      </w:pPr>
      <w:ins w:id="10" w:author="Lenovo User" w:date="2011-11-19T15:07:00Z">
        <w:r>
          <w:rPr>
            <w:rFonts w:hint="eastAsia"/>
            <w:lang w:eastAsia="zh-CN"/>
          </w:rPr>
          <w:t xml:space="preserve">According to </w:t>
        </w:r>
      </w:ins>
      <w:ins w:id="11" w:author="Lenovo User" w:date="2011-11-19T15:12:00Z">
        <w:r w:rsidR="00794CEF">
          <w:rPr>
            <w:rFonts w:hint="eastAsia"/>
            <w:lang w:eastAsia="zh-CN"/>
          </w:rPr>
          <w:t>the g</w:t>
        </w:r>
      </w:ins>
      <w:ins w:id="12" w:author="Lenovo User" w:date="2011-11-19T15:07:00Z">
        <w:r>
          <w:rPr>
            <w:lang w:eastAsia="zh-CN"/>
          </w:rPr>
          <w:t>rouping</w:t>
        </w:r>
        <w:r>
          <w:rPr>
            <w:rFonts w:hint="eastAsia"/>
            <w:lang w:eastAsia="zh-CN"/>
          </w:rPr>
          <w:t xml:space="preserve"> method described </w:t>
        </w:r>
      </w:ins>
      <w:ins w:id="13" w:author="Lenovo User" w:date="2011-11-19T15:08:00Z">
        <w:r>
          <w:rPr>
            <w:rFonts w:hint="eastAsia"/>
            <w:lang w:eastAsia="zh-CN"/>
          </w:rPr>
          <w:t xml:space="preserve">in JCTVC-G312, </w:t>
        </w:r>
      </w:ins>
      <w:ins w:id="14" w:author="Lenovo User" w:date="2011-11-19T15:21:00Z">
        <w:r w:rsidR="00092D09">
          <w:rPr>
            <w:rFonts w:hint="eastAsia"/>
            <w:lang w:eastAsia="zh-CN"/>
          </w:rPr>
          <w:t>d</w:t>
        </w:r>
      </w:ins>
      <w:ins w:id="15" w:author="Lenovo User" w:date="2011-11-19T15:20:00Z">
        <w:r w:rsidR="00092D09">
          <w:rPr>
            <w:rFonts w:hint="eastAsia"/>
            <w:lang w:eastAsia="zh-CN"/>
          </w:rPr>
          <w:t xml:space="preserve">etailed scheme </w:t>
        </w:r>
      </w:ins>
      <w:ins w:id="16" w:author="Lenovo User" w:date="2011-11-19T15:51:00Z">
        <w:r w:rsidR="003B5662">
          <w:rPr>
            <w:rFonts w:hint="eastAsia"/>
            <w:lang w:eastAsia="zh-CN"/>
          </w:rPr>
          <w:t xml:space="preserve">on top JCTVC-G312 </w:t>
        </w:r>
      </w:ins>
      <w:ins w:id="17" w:author="Lenovo User" w:date="2011-11-19T15:20:00Z">
        <w:r w:rsidR="00092D09">
          <w:rPr>
            <w:rFonts w:hint="eastAsia"/>
            <w:lang w:eastAsia="zh-CN"/>
          </w:rPr>
          <w:t>please refer to below description.</w:t>
        </w:r>
      </w:ins>
    </w:p>
    <w:p w:rsidR="00092D09" w:rsidRDefault="0044298E" w:rsidP="0044298E">
      <w:pPr>
        <w:pStyle w:val="af"/>
        <w:numPr>
          <w:ilvl w:val="0"/>
          <w:numId w:val="16"/>
        </w:numPr>
        <w:ind w:firstLineChars="0"/>
        <w:rPr>
          <w:ins w:id="18" w:author="Lenovo User" w:date="2011-11-19T15:20:00Z"/>
          <w:rFonts w:hint="eastAsia"/>
          <w:lang w:eastAsia="zh-CN"/>
        </w:rPr>
      </w:pPr>
      <w:ins w:id="19" w:author="Lenovo User" w:date="2011-11-19T15:21:00Z">
        <w:r>
          <w:rPr>
            <w:rFonts w:hint="eastAsia"/>
            <w:lang w:eastAsia="zh-CN"/>
          </w:rPr>
          <w:t>T</w:t>
        </w:r>
      </w:ins>
      <w:ins w:id="20" w:author="Lenovo User" w:date="2011-11-19T15:09:00Z">
        <w:r w:rsidR="00AB5513">
          <w:rPr>
            <w:rFonts w:hint="eastAsia"/>
            <w:lang w:eastAsia="zh-CN"/>
          </w:rPr>
          <w:t xml:space="preserve">he above </w:t>
        </w:r>
      </w:ins>
      <w:ins w:id="21" w:author="Lenovo User" w:date="2011-11-19T15:10:00Z">
        <w:r w:rsidR="00AB5513">
          <w:rPr>
            <w:lang w:eastAsia="zh-CN"/>
          </w:rPr>
          <w:t>T</w:t>
        </w:r>
        <w:r w:rsidR="00AB5513">
          <w:rPr>
            <w:rFonts w:hint="eastAsia"/>
            <w:lang w:eastAsia="zh-CN"/>
          </w:rPr>
          <w:t>able-2</w:t>
        </w:r>
        <w:r w:rsidR="00AB5513">
          <w:rPr>
            <w:lang w:eastAsia="zh-CN"/>
          </w:rPr>
          <w:t xml:space="preserve"> </w:t>
        </w:r>
        <w:r w:rsidR="00AB5513">
          <w:rPr>
            <w:rFonts w:hint="eastAsia"/>
            <w:lang w:eastAsia="zh-CN"/>
          </w:rPr>
          <w:t>was modified</w:t>
        </w:r>
      </w:ins>
      <w:ins w:id="22" w:author="Lenovo User" w:date="2011-11-19T15:21:00Z">
        <w:r w:rsidR="00092D09">
          <w:rPr>
            <w:rFonts w:hint="eastAsia"/>
            <w:lang w:eastAsia="zh-CN"/>
          </w:rPr>
          <w:t xml:space="preserve">, </w:t>
        </w:r>
        <w:proofErr w:type="gramStart"/>
        <w:r w:rsidR="00092D09">
          <w:rPr>
            <w:rFonts w:hint="eastAsia"/>
            <w:lang w:eastAsia="zh-CN"/>
          </w:rPr>
          <w:t>The</w:t>
        </w:r>
        <w:proofErr w:type="gramEnd"/>
        <w:r w:rsidR="00092D09">
          <w:rPr>
            <w:rFonts w:hint="eastAsia"/>
            <w:lang w:eastAsia="zh-CN"/>
          </w:rPr>
          <w:t xml:space="preserve"> value of </w:t>
        </w:r>
        <w:r w:rsidR="00092D09">
          <w:rPr>
            <w:lang w:eastAsia="zh-CN"/>
          </w:rPr>
          <w:t>“</w:t>
        </w:r>
        <w:proofErr w:type="spellStart"/>
        <w:r w:rsidR="00092D09">
          <w:rPr>
            <w:rFonts w:hint="eastAsia"/>
            <w:lang w:eastAsia="zh-CN"/>
          </w:rPr>
          <w:t>split_mode</w:t>
        </w:r>
        <w:proofErr w:type="spellEnd"/>
        <w:r w:rsidR="00092D09">
          <w:rPr>
            <w:lang w:eastAsia="zh-CN"/>
          </w:rPr>
          <w:t>”</w:t>
        </w:r>
        <w:r w:rsidR="00092D09">
          <w:rPr>
            <w:rFonts w:hint="eastAsia"/>
            <w:lang w:eastAsia="zh-CN"/>
          </w:rPr>
          <w:t xml:space="preserve"> was ranged from 0(SKIP) to 5(MRG)</w:t>
        </w:r>
        <w:r w:rsidR="00092D09">
          <w:rPr>
            <w:lang w:eastAsia="zh-CN"/>
          </w:rPr>
          <w:t xml:space="preserve"> </w:t>
        </w:r>
        <w:r w:rsidR="00092D09">
          <w:rPr>
            <w:rFonts w:hint="eastAsia"/>
            <w:lang w:eastAsia="zh-CN"/>
          </w:rPr>
          <w:t>as</w:t>
        </w:r>
        <w:r w:rsidR="00092D09">
          <w:rPr>
            <w:lang w:eastAsia="zh-CN"/>
          </w:rPr>
          <w:t xml:space="preserve"> indicated in Table-</w:t>
        </w:r>
      </w:ins>
      <w:ins w:id="23" w:author="Lenovo User" w:date="2011-11-19T15:54:00Z">
        <w:r w:rsidR="00976FB8">
          <w:rPr>
            <w:rFonts w:hint="eastAsia"/>
            <w:lang w:eastAsia="zh-CN"/>
          </w:rPr>
          <w:t>9</w:t>
        </w:r>
      </w:ins>
      <w:ins w:id="24" w:author="Lenovo User" w:date="2011-11-19T15:21:00Z">
        <w:r w:rsidR="00092D09">
          <w:rPr>
            <w:rFonts w:hint="eastAsia"/>
            <w:lang w:eastAsia="zh-CN"/>
          </w:rPr>
          <w:t>.</w:t>
        </w:r>
      </w:ins>
    </w:p>
    <w:p w:rsidR="00092D09" w:rsidRDefault="00794CEF" w:rsidP="00092D09">
      <w:pPr>
        <w:pStyle w:val="af"/>
        <w:numPr>
          <w:ilvl w:val="0"/>
          <w:numId w:val="16"/>
        </w:numPr>
        <w:ind w:firstLineChars="0"/>
        <w:rPr>
          <w:ins w:id="25" w:author="Lenovo User" w:date="2011-11-19T15:20:00Z"/>
          <w:rFonts w:hint="eastAsia"/>
          <w:lang w:eastAsia="zh-CN"/>
        </w:rPr>
      </w:pPr>
      <w:ins w:id="26" w:author="Lenovo User" w:date="2011-11-19T15:16:00Z">
        <w:r>
          <w:rPr>
            <w:rFonts w:hint="eastAsia"/>
            <w:lang w:eastAsia="zh-CN"/>
          </w:rPr>
          <w:t>T</w:t>
        </w:r>
      </w:ins>
      <w:ins w:id="27" w:author="Lenovo User" w:date="2011-11-19T15:14:00Z">
        <w:r>
          <w:rPr>
            <w:rFonts w:hint="eastAsia"/>
            <w:lang w:eastAsia="zh-CN"/>
          </w:rPr>
          <w:t>he codeword table was changed</w:t>
        </w:r>
      </w:ins>
      <w:ins w:id="28" w:author="Lenovo User" w:date="2011-11-19T15:21:00Z">
        <w:r w:rsidR="0044298E">
          <w:rPr>
            <w:rFonts w:hint="eastAsia"/>
            <w:lang w:eastAsia="zh-CN"/>
          </w:rPr>
          <w:t xml:space="preserve"> and CODEWORD_LEN was set to be 15.</w:t>
        </w:r>
      </w:ins>
    </w:p>
    <w:p w:rsidR="00794CEF" w:rsidRDefault="0044298E" w:rsidP="00092D09">
      <w:pPr>
        <w:pStyle w:val="af"/>
        <w:numPr>
          <w:ilvl w:val="0"/>
          <w:numId w:val="16"/>
        </w:numPr>
        <w:ind w:firstLineChars="0"/>
        <w:rPr>
          <w:ins w:id="29" w:author="Lenovo User" w:date="2011-11-19T15:17:00Z"/>
          <w:rFonts w:hint="eastAsia"/>
          <w:lang w:eastAsia="zh-CN"/>
        </w:rPr>
      </w:pPr>
      <w:ins w:id="30" w:author="Lenovo User" w:date="2011-11-19T15:22:00Z">
        <w:r>
          <w:rPr>
            <w:rFonts w:hint="eastAsia"/>
            <w:lang w:eastAsia="zh-CN"/>
          </w:rPr>
          <w:t xml:space="preserve">The </w:t>
        </w:r>
      </w:ins>
      <w:ins w:id="31" w:author="Lenovo User" w:date="2011-11-19T15:15:00Z">
        <w:r w:rsidR="00794CEF">
          <w:rPr>
            <w:rFonts w:hint="eastAsia"/>
            <w:lang w:eastAsia="zh-CN"/>
          </w:rPr>
          <w:t>swapping process in HM 4.0 was removed.</w:t>
        </w:r>
      </w:ins>
    </w:p>
    <w:p w:rsidR="00D70AB4" w:rsidRPr="000A5B32" w:rsidRDefault="00D70AB4" w:rsidP="00794CEF">
      <w:pPr>
        <w:ind w:firstLineChars="600" w:firstLine="1320"/>
        <w:jc w:val="both"/>
        <w:rPr>
          <w:ins w:id="32" w:author="Lenovo User" w:date="2011-11-19T15:11:00Z"/>
          <w:lang w:eastAsia="zh-CN"/>
        </w:rPr>
      </w:pPr>
      <w:ins w:id="33" w:author="Lenovo User" w:date="2011-11-19T15:11:00Z">
        <w:r>
          <w:rPr>
            <w:rFonts w:hint="eastAsia"/>
            <w:lang w:eastAsia="zh-CN"/>
          </w:rPr>
          <w:t>Table-</w:t>
        </w:r>
      </w:ins>
      <w:ins w:id="34" w:author="Lenovo User" w:date="2011-11-19T15:54:00Z">
        <w:r w:rsidR="00976FB8">
          <w:rPr>
            <w:rFonts w:hint="eastAsia"/>
            <w:lang w:eastAsia="zh-CN"/>
          </w:rPr>
          <w:t>9</w:t>
        </w:r>
      </w:ins>
      <w:ins w:id="35" w:author="Lenovo User" w:date="2011-11-19T15:11:00Z">
        <w:r>
          <w:rPr>
            <w:rFonts w:hint="eastAsia"/>
            <w:lang w:eastAsia="zh-CN"/>
          </w:rPr>
          <w:t xml:space="preserve"> </w:t>
        </w:r>
        <w:proofErr w:type="gramStart"/>
        <w:r>
          <w:rPr>
            <w:lang w:eastAsia="zh-CN"/>
          </w:rPr>
          <w:t>The</w:t>
        </w:r>
        <w:proofErr w:type="gramEnd"/>
        <w:r>
          <w:rPr>
            <w:lang w:eastAsia="zh-CN"/>
          </w:rPr>
          <w:t xml:space="preserve"> </w:t>
        </w:r>
        <w:proofErr w:type="spellStart"/>
        <w:r>
          <w:rPr>
            <w:rFonts w:hint="eastAsia"/>
            <w:lang w:eastAsia="zh-CN"/>
          </w:rPr>
          <w:t>split_mode</w:t>
        </w:r>
        <w:proofErr w:type="spellEnd"/>
        <w:r w:rsidRPr="000A5B32">
          <w:rPr>
            <w:rFonts w:hint="eastAsia"/>
            <w:lang w:eastAsia="zh-CN"/>
          </w:rPr>
          <w:t xml:space="preserve"> </w:t>
        </w:r>
        <w:r>
          <w:rPr>
            <w:rFonts w:hint="eastAsia"/>
            <w:lang w:eastAsia="zh-CN"/>
          </w:rPr>
          <w:t xml:space="preserve">defined </w:t>
        </w:r>
      </w:ins>
      <w:ins w:id="36" w:author="Lenovo User" w:date="2011-11-19T15:18:00Z">
        <w:r w:rsidR="00794CEF">
          <w:rPr>
            <w:rFonts w:hint="eastAsia"/>
            <w:lang w:eastAsia="zh-CN"/>
          </w:rPr>
          <w:t>on top JCTVC-G312</w:t>
        </w:r>
      </w:ins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1559"/>
        <w:gridCol w:w="2126"/>
        <w:gridCol w:w="2694"/>
      </w:tblGrid>
      <w:tr w:rsidR="00D70AB4" w:rsidRPr="00402500" w:rsidTr="006C1E0C">
        <w:trPr>
          <w:trHeight w:val="788"/>
          <w:ins w:id="37" w:author="Lenovo User" w:date="2011-11-19T15:11:00Z"/>
        </w:trPr>
        <w:tc>
          <w:tcPr>
            <w:tcW w:w="1701" w:type="dxa"/>
          </w:tcPr>
          <w:p w:rsidR="00D70AB4" w:rsidRPr="00402500" w:rsidRDefault="00D70AB4" w:rsidP="006C1E0C">
            <w:pPr>
              <w:jc w:val="both"/>
              <w:rPr>
                <w:ins w:id="38" w:author="Lenovo User" w:date="2011-11-19T15:11:00Z"/>
                <w:szCs w:val="22"/>
                <w:lang w:eastAsia="zh-CN"/>
              </w:rPr>
            </w:pPr>
            <w:proofErr w:type="spellStart"/>
            <w:ins w:id="39" w:author="Lenovo User" w:date="2011-11-19T15:11:00Z">
              <w:r>
                <w:rPr>
                  <w:rFonts w:hint="eastAsia"/>
                  <w:szCs w:val="22"/>
                  <w:lang w:eastAsia="zh-CN"/>
                </w:rPr>
                <w:t>PredM</w:t>
              </w:r>
              <w:r w:rsidRPr="00402500">
                <w:rPr>
                  <w:rFonts w:hint="eastAsia"/>
                  <w:szCs w:val="22"/>
                  <w:lang w:eastAsia="zh-CN"/>
                </w:rPr>
                <w:t>ode</w:t>
              </w:r>
              <w:proofErr w:type="spellEnd"/>
              <w:r>
                <w:rPr>
                  <w:rFonts w:hint="eastAsia"/>
                  <w:szCs w:val="22"/>
                  <w:lang w:eastAsia="zh-CN"/>
                </w:rPr>
                <w:t xml:space="preserve"> and</w:t>
              </w:r>
            </w:ins>
          </w:p>
          <w:p w:rsidR="00D70AB4" w:rsidRPr="00017F3D" w:rsidRDefault="00D70AB4" w:rsidP="006C1E0C">
            <w:pPr>
              <w:jc w:val="both"/>
              <w:rPr>
                <w:ins w:id="40" w:author="Lenovo User" w:date="2011-11-19T15:11:00Z"/>
                <w:szCs w:val="22"/>
                <w:lang w:eastAsia="zh-CN"/>
              </w:rPr>
            </w:pPr>
            <w:ins w:id="41" w:author="Lenovo User" w:date="2011-11-19T15:11:00Z">
              <w:r>
                <w:rPr>
                  <w:rFonts w:hint="eastAsia"/>
                  <w:szCs w:val="22"/>
                  <w:lang w:eastAsia="zh-CN"/>
                </w:rPr>
                <w:t xml:space="preserve">CU splitting </w:t>
              </w:r>
            </w:ins>
          </w:p>
        </w:tc>
        <w:tc>
          <w:tcPr>
            <w:tcW w:w="1559" w:type="dxa"/>
          </w:tcPr>
          <w:p w:rsidR="00D70AB4" w:rsidRPr="00402500" w:rsidRDefault="00D70AB4" w:rsidP="006C1E0C">
            <w:pPr>
              <w:jc w:val="both"/>
              <w:rPr>
                <w:ins w:id="42" w:author="Lenovo User" w:date="2011-11-19T15:11:00Z"/>
                <w:rFonts w:eastAsia="Malgun Gothic"/>
                <w:szCs w:val="22"/>
                <w:lang w:eastAsia="zh-CN"/>
              </w:rPr>
            </w:pPr>
            <w:proofErr w:type="spellStart"/>
            <w:ins w:id="43" w:author="Lenovo User" w:date="2011-11-19T15:11:00Z">
              <w:r>
                <w:rPr>
                  <w:rFonts w:eastAsia="Malgun Gothic" w:hint="eastAsia"/>
                  <w:szCs w:val="22"/>
                  <w:lang w:eastAsia="zh-CN"/>
                </w:rPr>
                <w:t>PartMode</w:t>
              </w:r>
              <w:proofErr w:type="spellEnd"/>
            </w:ins>
          </w:p>
        </w:tc>
        <w:tc>
          <w:tcPr>
            <w:tcW w:w="2126" w:type="dxa"/>
          </w:tcPr>
          <w:p w:rsidR="00D70AB4" w:rsidRDefault="00D70AB4" w:rsidP="006C1E0C">
            <w:pPr>
              <w:jc w:val="both"/>
              <w:rPr>
                <w:ins w:id="44" w:author="Lenovo User" w:date="2011-11-19T15:11:00Z"/>
                <w:szCs w:val="22"/>
                <w:lang w:eastAsia="zh-CN"/>
              </w:rPr>
            </w:pPr>
            <w:ins w:id="45" w:author="Lenovo User" w:date="2011-11-19T15:11:00Z">
              <w:r w:rsidRPr="00402500">
                <w:rPr>
                  <w:rFonts w:eastAsia="Malgun Gothic" w:hint="eastAsia"/>
                  <w:szCs w:val="22"/>
                  <w:lang w:eastAsia="zh-CN"/>
                </w:rPr>
                <w:t>CU size &gt; 8x8 (min)</w:t>
              </w:r>
            </w:ins>
          </w:p>
          <w:p w:rsidR="00D70AB4" w:rsidRPr="00017F3D" w:rsidRDefault="00D70AB4" w:rsidP="006C1E0C">
            <w:pPr>
              <w:jc w:val="both"/>
              <w:rPr>
                <w:ins w:id="46" w:author="Lenovo User" w:date="2011-11-19T15:11:00Z"/>
                <w:szCs w:val="22"/>
                <w:lang w:eastAsia="zh-CN"/>
              </w:rPr>
            </w:pPr>
            <w:proofErr w:type="spellStart"/>
            <w:ins w:id="47" w:author="Lenovo User" w:date="2011-11-19T15:11:00Z">
              <w:r>
                <w:rPr>
                  <w:rFonts w:hint="eastAsia"/>
                  <w:szCs w:val="22"/>
                  <w:lang w:eastAsia="zh-CN"/>
                </w:rPr>
                <w:t>split_mode</w:t>
              </w:r>
              <w:proofErr w:type="spellEnd"/>
            </w:ins>
          </w:p>
        </w:tc>
        <w:tc>
          <w:tcPr>
            <w:tcW w:w="2694" w:type="dxa"/>
          </w:tcPr>
          <w:p w:rsidR="00D70AB4" w:rsidRDefault="00D70AB4" w:rsidP="006C1E0C">
            <w:pPr>
              <w:jc w:val="both"/>
              <w:rPr>
                <w:ins w:id="48" w:author="Lenovo User" w:date="2011-11-19T15:11:00Z"/>
                <w:szCs w:val="22"/>
                <w:lang w:eastAsia="zh-CN"/>
              </w:rPr>
            </w:pPr>
            <w:ins w:id="49" w:author="Lenovo User" w:date="2011-11-19T15:11:00Z">
              <w:r w:rsidRPr="00402500">
                <w:rPr>
                  <w:rFonts w:eastAsia="Malgun Gothic" w:hint="eastAsia"/>
                  <w:szCs w:val="22"/>
                  <w:lang w:eastAsia="zh-CN"/>
                </w:rPr>
                <w:t>CU size</w:t>
              </w:r>
              <w:r>
                <w:rPr>
                  <w:rFonts w:eastAsia="Malgun Gothic" w:hint="eastAsia"/>
                  <w:szCs w:val="22"/>
                  <w:lang w:eastAsia="zh-CN"/>
                </w:rPr>
                <w:t xml:space="preserve"> </w:t>
              </w:r>
              <w:r w:rsidRPr="00402500">
                <w:rPr>
                  <w:rFonts w:eastAsia="Malgun Gothic" w:hint="eastAsia"/>
                  <w:szCs w:val="22"/>
                  <w:lang w:eastAsia="zh-CN"/>
                </w:rPr>
                <w:t>==</w:t>
              </w:r>
              <w:r>
                <w:rPr>
                  <w:rFonts w:eastAsia="Malgun Gothic" w:hint="eastAsia"/>
                  <w:szCs w:val="22"/>
                  <w:lang w:eastAsia="zh-CN"/>
                </w:rPr>
                <w:t xml:space="preserve"> </w:t>
              </w:r>
              <w:r w:rsidRPr="00402500">
                <w:rPr>
                  <w:rFonts w:eastAsia="Malgun Gothic" w:hint="eastAsia"/>
                  <w:szCs w:val="22"/>
                  <w:lang w:eastAsia="zh-CN"/>
                </w:rPr>
                <w:t>8x8(min)</w:t>
              </w:r>
            </w:ins>
          </w:p>
          <w:p w:rsidR="00D70AB4" w:rsidRPr="00017F3D" w:rsidRDefault="00D70AB4" w:rsidP="006C1E0C">
            <w:pPr>
              <w:jc w:val="both"/>
              <w:rPr>
                <w:ins w:id="50" w:author="Lenovo User" w:date="2011-11-19T15:11:00Z"/>
                <w:szCs w:val="22"/>
                <w:lang w:eastAsia="zh-CN"/>
              </w:rPr>
            </w:pPr>
            <w:proofErr w:type="spellStart"/>
            <w:ins w:id="51" w:author="Lenovo User" w:date="2011-11-19T15:11:00Z">
              <w:r>
                <w:rPr>
                  <w:rFonts w:hint="eastAsia"/>
                  <w:szCs w:val="22"/>
                  <w:lang w:eastAsia="zh-CN"/>
                </w:rPr>
                <w:t>split_mode</w:t>
              </w:r>
              <w:proofErr w:type="spellEnd"/>
            </w:ins>
          </w:p>
        </w:tc>
      </w:tr>
      <w:tr w:rsidR="00D70AB4" w:rsidRPr="00402500" w:rsidTr="006C1E0C">
        <w:trPr>
          <w:trHeight w:val="259"/>
          <w:ins w:id="52" w:author="Lenovo User" w:date="2011-11-19T15:11:00Z"/>
        </w:trPr>
        <w:tc>
          <w:tcPr>
            <w:tcW w:w="1701" w:type="dxa"/>
          </w:tcPr>
          <w:p w:rsidR="00D70AB4" w:rsidRPr="00402500" w:rsidRDefault="00D70AB4" w:rsidP="006C1E0C">
            <w:pPr>
              <w:jc w:val="both"/>
              <w:rPr>
                <w:ins w:id="53" w:author="Lenovo User" w:date="2011-11-19T15:11:00Z"/>
                <w:rFonts w:eastAsia="Malgun Gothic"/>
                <w:szCs w:val="22"/>
                <w:lang w:eastAsia="zh-CN"/>
              </w:rPr>
            </w:pPr>
            <w:ins w:id="54" w:author="Lenovo User" w:date="2011-11-19T15:11:00Z">
              <w:r w:rsidRPr="006745D2">
                <w:rPr>
                  <w:rFonts w:eastAsia="Malgun Gothic"/>
                  <w:lang w:eastAsia="ko-KR"/>
                </w:rPr>
                <w:t>MODE_</w:t>
              </w:r>
              <w:r w:rsidRPr="00402500">
                <w:rPr>
                  <w:rFonts w:eastAsia="Malgun Gothic" w:hint="eastAsia"/>
                  <w:szCs w:val="22"/>
                  <w:lang w:eastAsia="zh-CN"/>
                </w:rPr>
                <w:t>SKIP</w:t>
              </w:r>
            </w:ins>
          </w:p>
        </w:tc>
        <w:tc>
          <w:tcPr>
            <w:tcW w:w="1559" w:type="dxa"/>
          </w:tcPr>
          <w:p w:rsidR="00D70AB4" w:rsidRPr="00402500" w:rsidRDefault="00D70AB4" w:rsidP="006C1E0C">
            <w:pPr>
              <w:jc w:val="both"/>
              <w:rPr>
                <w:ins w:id="55" w:author="Lenovo User" w:date="2011-11-19T15:11:00Z"/>
                <w:rFonts w:eastAsia="Malgun Gothic"/>
                <w:szCs w:val="22"/>
                <w:lang w:eastAsia="zh-CN"/>
              </w:rPr>
            </w:pPr>
            <w:ins w:id="56" w:author="Lenovo User" w:date="2011-11-19T15:11:00Z">
              <w:r>
                <w:rPr>
                  <w:rFonts w:eastAsia="Malgun Gothic" w:hint="eastAsia"/>
                  <w:szCs w:val="22"/>
                  <w:lang w:eastAsia="zh-CN"/>
                </w:rPr>
                <w:t>PART_</w:t>
              </w:r>
              <w:r w:rsidRPr="00402500">
                <w:rPr>
                  <w:rFonts w:eastAsia="Malgun Gothic" w:hint="eastAsia"/>
                  <w:szCs w:val="22"/>
                  <w:lang w:eastAsia="zh-CN"/>
                </w:rPr>
                <w:t>2Nx2N</w:t>
              </w:r>
            </w:ins>
          </w:p>
        </w:tc>
        <w:tc>
          <w:tcPr>
            <w:tcW w:w="2126" w:type="dxa"/>
          </w:tcPr>
          <w:p w:rsidR="00D70AB4" w:rsidRPr="00402500" w:rsidRDefault="00D70AB4" w:rsidP="006C1E0C">
            <w:pPr>
              <w:jc w:val="both"/>
              <w:rPr>
                <w:ins w:id="57" w:author="Lenovo User" w:date="2011-11-19T15:11:00Z"/>
                <w:rFonts w:eastAsia="Malgun Gothic"/>
                <w:szCs w:val="22"/>
                <w:lang w:eastAsia="zh-CN"/>
              </w:rPr>
            </w:pPr>
            <w:ins w:id="58" w:author="Lenovo User" w:date="2011-11-19T15:11:00Z">
              <w:r w:rsidRPr="00402500">
                <w:rPr>
                  <w:rFonts w:eastAsia="Malgun Gothic" w:hint="eastAsia"/>
                  <w:szCs w:val="22"/>
                  <w:lang w:eastAsia="zh-CN"/>
                </w:rPr>
                <w:t>0</w:t>
              </w:r>
              <w:r>
                <w:rPr>
                  <w:rFonts w:eastAsia="Malgun Gothic" w:hint="eastAsia"/>
                  <w:szCs w:val="22"/>
                  <w:lang w:eastAsia="zh-CN"/>
                </w:rPr>
                <w:t xml:space="preserve"> (SKIP_2Nx2N)</w:t>
              </w:r>
            </w:ins>
          </w:p>
        </w:tc>
        <w:tc>
          <w:tcPr>
            <w:tcW w:w="2694" w:type="dxa"/>
          </w:tcPr>
          <w:p w:rsidR="00D70AB4" w:rsidRPr="00402500" w:rsidRDefault="00D70AB4" w:rsidP="006C1E0C">
            <w:pPr>
              <w:jc w:val="both"/>
              <w:rPr>
                <w:ins w:id="59" w:author="Lenovo User" w:date="2011-11-19T15:11:00Z"/>
                <w:rFonts w:eastAsia="Malgun Gothic"/>
                <w:szCs w:val="22"/>
                <w:lang w:eastAsia="zh-CN"/>
              </w:rPr>
            </w:pPr>
            <w:ins w:id="60" w:author="Lenovo User" w:date="2011-11-19T15:11:00Z">
              <w:r w:rsidRPr="00402500">
                <w:rPr>
                  <w:rFonts w:eastAsia="Malgun Gothic" w:hint="eastAsia"/>
                  <w:szCs w:val="22"/>
                  <w:lang w:eastAsia="zh-CN"/>
                </w:rPr>
                <w:t>0</w:t>
              </w:r>
              <w:r>
                <w:rPr>
                  <w:rFonts w:eastAsia="Malgun Gothic" w:hint="eastAsia"/>
                  <w:szCs w:val="22"/>
                  <w:lang w:eastAsia="zh-CN"/>
                </w:rPr>
                <w:t xml:space="preserve"> (SKIP_2Nx2N)</w:t>
              </w:r>
            </w:ins>
          </w:p>
        </w:tc>
      </w:tr>
      <w:tr w:rsidR="00D70AB4" w:rsidRPr="00402500" w:rsidTr="006C1E0C">
        <w:trPr>
          <w:trHeight w:val="267"/>
          <w:ins w:id="61" w:author="Lenovo User" w:date="2011-11-19T15:11:00Z"/>
        </w:trPr>
        <w:tc>
          <w:tcPr>
            <w:tcW w:w="1701" w:type="dxa"/>
          </w:tcPr>
          <w:p w:rsidR="00D70AB4" w:rsidRPr="00402500" w:rsidRDefault="00D70AB4" w:rsidP="006C1E0C">
            <w:pPr>
              <w:jc w:val="both"/>
              <w:rPr>
                <w:ins w:id="62" w:author="Lenovo User" w:date="2011-11-19T15:11:00Z"/>
                <w:rFonts w:eastAsia="Malgun Gothic"/>
                <w:szCs w:val="22"/>
                <w:lang w:eastAsia="zh-CN"/>
              </w:rPr>
            </w:pPr>
            <w:ins w:id="63" w:author="Lenovo User" w:date="2011-11-19T15:11:00Z">
              <w:r w:rsidRPr="006745D2">
                <w:rPr>
                  <w:rFonts w:eastAsia="Malgun Gothic"/>
                  <w:lang w:eastAsia="ko-KR"/>
                </w:rPr>
                <w:t>MODE_</w:t>
              </w:r>
              <w:r w:rsidRPr="00402500">
                <w:rPr>
                  <w:rFonts w:eastAsia="Malgun Gothic" w:hint="eastAsia"/>
                  <w:szCs w:val="22"/>
                  <w:lang w:eastAsia="zh-CN"/>
                </w:rPr>
                <w:t>MRG</w:t>
              </w:r>
            </w:ins>
          </w:p>
        </w:tc>
        <w:tc>
          <w:tcPr>
            <w:tcW w:w="1559" w:type="dxa"/>
          </w:tcPr>
          <w:p w:rsidR="00D70AB4" w:rsidRPr="00402500" w:rsidRDefault="00D70AB4" w:rsidP="006C1E0C">
            <w:pPr>
              <w:jc w:val="both"/>
              <w:rPr>
                <w:ins w:id="64" w:author="Lenovo User" w:date="2011-11-19T15:11:00Z"/>
                <w:rFonts w:eastAsia="Malgun Gothic"/>
                <w:szCs w:val="22"/>
                <w:lang w:eastAsia="zh-CN"/>
              </w:rPr>
            </w:pPr>
            <w:ins w:id="65" w:author="Lenovo User" w:date="2011-11-19T15:11:00Z">
              <w:r>
                <w:rPr>
                  <w:rFonts w:eastAsia="Malgun Gothic" w:hint="eastAsia"/>
                  <w:szCs w:val="22"/>
                  <w:lang w:eastAsia="zh-CN"/>
                </w:rPr>
                <w:t>PART_</w:t>
              </w:r>
              <w:r w:rsidRPr="00402500">
                <w:rPr>
                  <w:rFonts w:eastAsia="Malgun Gothic" w:hint="eastAsia"/>
                  <w:szCs w:val="22"/>
                  <w:lang w:eastAsia="zh-CN"/>
                </w:rPr>
                <w:t>2Nx2N</w:t>
              </w:r>
            </w:ins>
          </w:p>
        </w:tc>
        <w:tc>
          <w:tcPr>
            <w:tcW w:w="2126" w:type="dxa"/>
          </w:tcPr>
          <w:p w:rsidR="00D70AB4" w:rsidRPr="00402500" w:rsidRDefault="00D70AB4" w:rsidP="006C1E0C">
            <w:pPr>
              <w:jc w:val="both"/>
              <w:rPr>
                <w:ins w:id="66" w:author="Lenovo User" w:date="2011-11-19T15:11:00Z"/>
                <w:rFonts w:eastAsia="Malgun Gothic"/>
                <w:szCs w:val="22"/>
                <w:lang w:eastAsia="zh-CN"/>
              </w:rPr>
            </w:pPr>
            <w:ins w:id="67" w:author="Lenovo User" w:date="2011-11-19T15:11:00Z">
              <w:r>
                <w:rPr>
                  <w:rFonts w:eastAsia="Malgun Gothic" w:hint="eastAsia"/>
                  <w:szCs w:val="22"/>
                  <w:lang w:eastAsia="zh-CN"/>
                </w:rPr>
                <w:t>5 (MRG_2Nx2N)</w:t>
              </w:r>
            </w:ins>
          </w:p>
        </w:tc>
        <w:tc>
          <w:tcPr>
            <w:tcW w:w="2694" w:type="dxa"/>
          </w:tcPr>
          <w:p w:rsidR="00D70AB4" w:rsidRPr="00402500" w:rsidRDefault="00D70AB4" w:rsidP="006C1E0C">
            <w:pPr>
              <w:jc w:val="both"/>
              <w:rPr>
                <w:ins w:id="68" w:author="Lenovo User" w:date="2011-11-19T15:11:00Z"/>
                <w:rFonts w:eastAsia="Malgun Gothic"/>
                <w:szCs w:val="22"/>
                <w:lang w:eastAsia="zh-CN"/>
              </w:rPr>
            </w:pPr>
            <w:ins w:id="69" w:author="Lenovo User" w:date="2011-11-19T15:11:00Z">
              <w:r>
                <w:rPr>
                  <w:rFonts w:eastAsia="Malgun Gothic" w:hint="eastAsia"/>
                  <w:szCs w:val="22"/>
                  <w:lang w:eastAsia="zh-CN"/>
                </w:rPr>
                <w:t>5 (MRG_2Nx2N)</w:t>
              </w:r>
            </w:ins>
          </w:p>
        </w:tc>
      </w:tr>
      <w:tr w:rsidR="00D70AB4" w:rsidRPr="00402500" w:rsidTr="006C1E0C">
        <w:trPr>
          <w:trHeight w:val="259"/>
          <w:ins w:id="70" w:author="Lenovo User" w:date="2011-11-19T15:11:00Z"/>
        </w:trPr>
        <w:tc>
          <w:tcPr>
            <w:tcW w:w="1701" w:type="dxa"/>
            <w:vMerge w:val="restart"/>
          </w:tcPr>
          <w:p w:rsidR="00D70AB4" w:rsidRPr="00402500" w:rsidRDefault="00D70AB4" w:rsidP="006C1E0C">
            <w:pPr>
              <w:jc w:val="both"/>
              <w:rPr>
                <w:ins w:id="71" w:author="Lenovo User" w:date="2011-11-19T15:11:00Z"/>
                <w:rFonts w:eastAsia="Malgun Gothic"/>
                <w:szCs w:val="22"/>
                <w:lang w:eastAsia="zh-CN"/>
              </w:rPr>
            </w:pPr>
            <w:ins w:id="72" w:author="Lenovo User" w:date="2011-11-19T15:11:00Z">
              <w:r w:rsidRPr="006745D2">
                <w:rPr>
                  <w:rFonts w:eastAsia="Malgun Gothic"/>
                  <w:lang w:eastAsia="ko-KR"/>
                </w:rPr>
                <w:t>MODE_</w:t>
              </w:r>
              <w:r w:rsidRPr="00402500">
                <w:rPr>
                  <w:rFonts w:eastAsia="Malgun Gothic" w:hint="eastAsia"/>
                  <w:szCs w:val="22"/>
                  <w:lang w:eastAsia="zh-CN"/>
                </w:rPr>
                <w:t>INTER</w:t>
              </w:r>
            </w:ins>
          </w:p>
        </w:tc>
        <w:tc>
          <w:tcPr>
            <w:tcW w:w="1559" w:type="dxa"/>
          </w:tcPr>
          <w:p w:rsidR="00D70AB4" w:rsidRPr="00402500" w:rsidRDefault="00D70AB4" w:rsidP="006C1E0C">
            <w:pPr>
              <w:jc w:val="both"/>
              <w:rPr>
                <w:ins w:id="73" w:author="Lenovo User" w:date="2011-11-19T15:11:00Z"/>
                <w:rFonts w:eastAsia="Malgun Gothic"/>
                <w:szCs w:val="22"/>
                <w:lang w:eastAsia="zh-CN"/>
              </w:rPr>
            </w:pPr>
            <w:ins w:id="74" w:author="Lenovo User" w:date="2011-11-19T15:11:00Z">
              <w:r>
                <w:rPr>
                  <w:rFonts w:eastAsia="Malgun Gothic" w:hint="eastAsia"/>
                  <w:szCs w:val="22"/>
                  <w:lang w:eastAsia="zh-CN"/>
                </w:rPr>
                <w:t>PART_</w:t>
              </w:r>
              <w:r w:rsidRPr="00402500">
                <w:rPr>
                  <w:rFonts w:eastAsia="Malgun Gothic" w:hint="eastAsia"/>
                  <w:szCs w:val="22"/>
                  <w:lang w:eastAsia="zh-CN"/>
                </w:rPr>
                <w:t>2Nx2N</w:t>
              </w:r>
            </w:ins>
          </w:p>
        </w:tc>
        <w:tc>
          <w:tcPr>
            <w:tcW w:w="2126" w:type="dxa"/>
          </w:tcPr>
          <w:p w:rsidR="00D70AB4" w:rsidRPr="00402500" w:rsidRDefault="00D70AB4" w:rsidP="006C1E0C">
            <w:pPr>
              <w:jc w:val="both"/>
              <w:rPr>
                <w:ins w:id="75" w:author="Lenovo User" w:date="2011-11-19T15:11:00Z"/>
                <w:rFonts w:eastAsia="Malgun Gothic"/>
                <w:szCs w:val="22"/>
                <w:lang w:eastAsia="zh-CN"/>
              </w:rPr>
            </w:pPr>
            <w:ins w:id="76" w:author="Lenovo User" w:date="2011-11-19T15:11:00Z">
              <w:r>
                <w:rPr>
                  <w:rFonts w:eastAsia="Malgun Gothic" w:hint="eastAsia"/>
                  <w:szCs w:val="22"/>
                  <w:lang w:eastAsia="zh-CN"/>
                </w:rPr>
                <w:t>1(INTER_2Nx2N)</w:t>
              </w:r>
            </w:ins>
          </w:p>
        </w:tc>
        <w:tc>
          <w:tcPr>
            <w:tcW w:w="2694" w:type="dxa"/>
          </w:tcPr>
          <w:p w:rsidR="00D70AB4" w:rsidRPr="00402500" w:rsidRDefault="00D70AB4" w:rsidP="006C1E0C">
            <w:pPr>
              <w:jc w:val="both"/>
              <w:rPr>
                <w:ins w:id="77" w:author="Lenovo User" w:date="2011-11-19T15:11:00Z"/>
                <w:rFonts w:eastAsia="Malgun Gothic"/>
                <w:szCs w:val="22"/>
                <w:lang w:eastAsia="zh-CN"/>
              </w:rPr>
            </w:pPr>
            <w:ins w:id="78" w:author="Lenovo User" w:date="2011-11-19T15:11:00Z">
              <w:r>
                <w:rPr>
                  <w:rFonts w:eastAsia="Malgun Gothic" w:hint="eastAsia"/>
                  <w:szCs w:val="22"/>
                  <w:lang w:eastAsia="zh-CN"/>
                </w:rPr>
                <w:t>1 (INTER_2Nx2N)</w:t>
              </w:r>
            </w:ins>
          </w:p>
        </w:tc>
      </w:tr>
      <w:tr w:rsidR="00D70AB4" w:rsidRPr="00402500" w:rsidTr="006C1E0C">
        <w:trPr>
          <w:trHeight w:val="259"/>
          <w:ins w:id="79" w:author="Lenovo User" w:date="2011-11-19T15:11:00Z"/>
        </w:trPr>
        <w:tc>
          <w:tcPr>
            <w:tcW w:w="1701" w:type="dxa"/>
            <w:vMerge/>
          </w:tcPr>
          <w:p w:rsidR="00D70AB4" w:rsidRPr="00402500" w:rsidRDefault="00D70AB4" w:rsidP="006C1E0C">
            <w:pPr>
              <w:jc w:val="both"/>
              <w:rPr>
                <w:ins w:id="80" w:author="Lenovo User" w:date="2011-11-19T15:11:00Z"/>
                <w:rFonts w:eastAsia="Malgun Gothic"/>
                <w:szCs w:val="22"/>
                <w:lang w:eastAsia="zh-CN"/>
              </w:rPr>
            </w:pPr>
          </w:p>
        </w:tc>
        <w:tc>
          <w:tcPr>
            <w:tcW w:w="1559" w:type="dxa"/>
          </w:tcPr>
          <w:p w:rsidR="00D70AB4" w:rsidRPr="00402500" w:rsidRDefault="00D70AB4" w:rsidP="006C1E0C">
            <w:pPr>
              <w:jc w:val="both"/>
              <w:rPr>
                <w:ins w:id="81" w:author="Lenovo User" w:date="2011-11-19T15:11:00Z"/>
                <w:rFonts w:eastAsia="Malgun Gothic"/>
                <w:szCs w:val="22"/>
                <w:lang w:eastAsia="zh-CN"/>
              </w:rPr>
            </w:pPr>
            <w:ins w:id="82" w:author="Lenovo User" w:date="2011-11-19T15:11:00Z">
              <w:r>
                <w:rPr>
                  <w:rFonts w:eastAsia="Malgun Gothic" w:hint="eastAsia"/>
                  <w:szCs w:val="22"/>
                  <w:lang w:eastAsia="zh-CN"/>
                </w:rPr>
                <w:t>PART_</w:t>
              </w:r>
              <w:r w:rsidRPr="00402500">
                <w:rPr>
                  <w:rFonts w:eastAsia="Malgun Gothic" w:hint="eastAsia"/>
                  <w:szCs w:val="22"/>
                  <w:lang w:eastAsia="zh-CN"/>
                </w:rPr>
                <w:t>2NxN</w:t>
              </w:r>
            </w:ins>
          </w:p>
        </w:tc>
        <w:tc>
          <w:tcPr>
            <w:tcW w:w="2126" w:type="dxa"/>
            <w:vMerge w:val="restart"/>
          </w:tcPr>
          <w:p w:rsidR="00D70AB4" w:rsidRPr="00402500" w:rsidRDefault="00D70AB4" w:rsidP="006C1E0C">
            <w:pPr>
              <w:jc w:val="both"/>
              <w:rPr>
                <w:ins w:id="83" w:author="Lenovo User" w:date="2011-11-19T15:11:00Z"/>
                <w:rFonts w:eastAsia="Malgun Gothic"/>
                <w:szCs w:val="22"/>
                <w:lang w:eastAsia="zh-CN"/>
              </w:rPr>
            </w:pPr>
            <w:ins w:id="84" w:author="Lenovo User" w:date="2011-11-19T15:11:00Z">
              <w:r>
                <w:rPr>
                  <w:rFonts w:hint="eastAsia"/>
                  <w:color w:val="00B050"/>
                  <w:szCs w:val="22"/>
                  <w:lang w:eastAsia="zh-CN"/>
                </w:rPr>
                <w:t>3</w:t>
              </w:r>
              <w:r w:rsidRPr="00997FAD">
                <w:rPr>
                  <w:rFonts w:eastAsia="Malgun Gothic" w:hint="eastAsia"/>
                  <w:color w:val="00B050"/>
                  <w:szCs w:val="22"/>
                  <w:lang w:eastAsia="zh-CN"/>
                </w:rPr>
                <w:t>(</w:t>
              </w:r>
              <w:r w:rsidRPr="000372FE">
                <w:rPr>
                  <w:rFonts w:eastAsia="Malgun Gothic" w:hint="eastAsia"/>
                  <w:color w:val="00B050"/>
                  <w:szCs w:val="22"/>
                  <w:lang w:eastAsia="zh-CN"/>
                </w:rPr>
                <w:t>INTER_</w:t>
              </w:r>
              <w:r>
                <w:rPr>
                  <w:rFonts w:hint="eastAsia"/>
                  <w:color w:val="00B050"/>
                  <w:szCs w:val="22"/>
                  <w:lang w:eastAsia="zh-CN"/>
                </w:rPr>
                <w:t>2PU</w:t>
              </w:r>
              <w:r w:rsidRPr="00997FAD">
                <w:rPr>
                  <w:rFonts w:eastAsia="Malgun Gothic" w:hint="eastAsia"/>
                  <w:color w:val="00B050"/>
                  <w:szCs w:val="22"/>
                  <w:lang w:eastAsia="zh-CN"/>
                </w:rPr>
                <w:t>)</w:t>
              </w:r>
            </w:ins>
          </w:p>
        </w:tc>
        <w:tc>
          <w:tcPr>
            <w:tcW w:w="2694" w:type="dxa"/>
            <w:vMerge w:val="restart"/>
          </w:tcPr>
          <w:p w:rsidR="00D70AB4" w:rsidRPr="00402500" w:rsidRDefault="00D70AB4" w:rsidP="006C1E0C">
            <w:pPr>
              <w:jc w:val="both"/>
              <w:rPr>
                <w:ins w:id="85" w:author="Lenovo User" w:date="2011-11-19T15:11:00Z"/>
                <w:rFonts w:eastAsia="Malgun Gothic"/>
                <w:szCs w:val="22"/>
                <w:lang w:eastAsia="zh-CN"/>
              </w:rPr>
            </w:pPr>
            <w:ins w:id="86" w:author="Lenovo User" w:date="2011-11-19T15:11:00Z">
              <w:r>
                <w:rPr>
                  <w:rFonts w:hint="eastAsia"/>
                  <w:color w:val="00B050"/>
                  <w:szCs w:val="22"/>
                  <w:lang w:eastAsia="zh-CN"/>
                </w:rPr>
                <w:t>3</w:t>
              </w:r>
              <w:r w:rsidRPr="00997FAD">
                <w:rPr>
                  <w:rFonts w:eastAsia="Malgun Gothic" w:hint="eastAsia"/>
                  <w:color w:val="00B050"/>
                  <w:szCs w:val="22"/>
                  <w:lang w:eastAsia="zh-CN"/>
                </w:rPr>
                <w:t>(</w:t>
              </w:r>
              <w:r w:rsidRPr="000372FE">
                <w:rPr>
                  <w:rFonts w:eastAsia="Malgun Gothic" w:hint="eastAsia"/>
                  <w:color w:val="00B050"/>
                  <w:szCs w:val="22"/>
                  <w:lang w:eastAsia="zh-CN"/>
                </w:rPr>
                <w:t>INTER_</w:t>
              </w:r>
              <w:r>
                <w:rPr>
                  <w:rFonts w:hint="eastAsia"/>
                  <w:color w:val="00B050"/>
                  <w:szCs w:val="22"/>
                  <w:lang w:eastAsia="zh-CN"/>
                </w:rPr>
                <w:t>2PU</w:t>
              </w:r>
              <w:r w:rsidRPr="00997FAD">
                <w:rPr>
                  <w:rFonts w:eastAsia="Malgun Gothic" w:hint="eastAsia"/>
                  <w:color w:val="00B050"/>
                  <w:szCs w:val="22"/>
                  <w:lang w:eastAsia="zh-CN"/>
                </w:rPr>
                <w:t>)</w:t>
              </w:r>
            </w:ins>
          </w:p>
        </w:tc>
      </w:tr>
      <w:tr w:rsidR="00D70AB4" w:rsidRPr="00402500" w:rsidTr="006C1E0C">
        <w:trPr>
          <w:trHeight w:val="259"/>
          <w:ins w:id="87" w:author="Lenovo User" w:date="2011-11-19T15:11:00Z"/>
        </w:trPr>
        <w:tc>
          <w:tcPr>
            <w:tcW w:w="1701" w:type="dxa"/>
            <w:vMerge/>
          </w:tcPr>
          <w:p w:rsidR="00D70AB4" w:rsidRPr="00402500" w:rsidRDefault="00D70AB4" w:rsidP="006C1E0C">
            <w:pPr>
              <w:jc w:val="both"/>
              <w:rPr>
                <w:ins w:id="88" w:author="Lenovo User" w:date="2011-11-19T15:11:00Z"/>
                <w:rFonts w:eastAsia="Malgun Gothic"/>
                <w:szCs w:val="22"/>
                <w:lang w:eastAsia="zh-CN"/>
              </w:rPr>
            </w:pPr>
          </w:p>
        </w:tc>
        <w:tc>
          <w:tcPr>
            <w:tcW w:w="1559" w:type="dxa"/>
          </w:tcPr>
          <w:p w:rsidR="00D70AB4" w:rsidRPr="00402500" w:rsidRDefault="00D70AB4" w:rsidP="006C1E0C">
            <w:pPr>
              <w:jc w:val="both"/>
              <w:rPr>
                <w:ins w:id="89" w:author="Lenovo User" w:date="2011-11-19T15:11:00Z"/>
                <w:rFonts w:eastAsia="Malgun Gothic"/>
                <w:szCs w:val="22"/>
                <w:lang w:eastAsia="zh-CN"/>
              </w:rPr>
            </w:pPr>
            <w:ins w:id="90" w:author="Lenovo User" w:date="2011-11-19T15:11:00Z">
              <w:r>
                <w:rPr>
                  <w:rFonts w:eastAsia="Malgun Gothic" w:hint="eastAsia"/>
                  <w:szCs w:val="22"/>
                  <w:lang w:eastAsia="zh-CN"/>
                </w:rPr>
                <w:t>PART_</w:t>
              </w:r>
              <w:r w:rsidRPr="00402500">
                <w:rPr>
                  <w:rFonts w:eastAsia="Malgun Gothic" w:hint="eastAsia"/>
                  <w:szCs w:val="22"/>
                  <w:lang w:eastAsia="zh-CN"/>
                </w:rPr>
                <w:t>Nx2N</w:t>
              </w:r>
            </w:ins>
          </w:p>
        </w:tc>
        <w:tc>
          <w:tcPr>
            <w:tcW w:w="2126" w:type="dxa"/>
            <w:vMerge/>
          </w:tcPr>
          <w:p w:rsidR="00D70AB4" w:rsidRPr="00402500" w:rsidRDefault="00D70AB4" w:rsidP="006C1E0C">
            <w:pPr>
              <w:jc w:val="both"/>
              <w:rPr>
                <w:ins w:id="91" w:author="Lenovo User" w:date="2011-11-19T15:11:00Z"/>
                <w:rFonts w:eastAsia="Malgun Gothic"/>
                <w:szCs w:val="22"/>
                <w:lang w:eastAsia="zh-CN"/>
              </w:rPr>
            </w:pPr>
          </w:p>
        </w:tc>
        <w:tc>
          <w:tcPr>
            <w:tcW w:w="2694" w:type="dxa"/>
            <w:vMerge/>
          </w:tcPr>
          <w:p w:rsidR="00D70AB4" w:rsidRPr="00402500" w:rsidRDefault="00D70AB4" w:rsidP="006C1E0C">
            <w:pPr>
              <w:jc w:val="both"/>
              <w:rPr>
                <w:ins w:id="92" w:author="Lenovo User" w:date="2011-11-19T15:11:00Z"/>
                <w:rFonts w:eastAsia="Malgun Gothic"/>
                <w:szCs w:val="22"/>
                <w:lang w:eastAsia="zh-CN"/>
              </w:rPr>
            </w:pPr>
          </w:p>
        </w:tc>
      </w:tr>
      <w:tr w:rsidR="00D70AB4" w:rsidRPr="00402500" w:rsidTr="006C1E0C">
        <w:trPr>
          <w:trHeight w:val="259"/>
          <w:ins w:id="93" w:author="Lenovo User" w:date="2011-11-19T15:11:00Z"/>
        </w:trPr>
        <w:tc>
          <w:tcPr>
            <w:tcW w:w="1701" w:type="dxa"/>
            <w:vMerge/>
          </w:tcPr>
          <w:p w:rsidR="00D70AB4" w:rsidRPr="00402500" w:rsidRDefault="00D70AB4" w:rsidP="006C1E0C">
            <w:pPr>
              <w:jc w:val="both"/>
              <w:rPr>
                <w:ins w:id="94" w:author="Lenovo User" w:date="2011-11-19T15:11:00Z"/>
                <w:rFonts w:eastAsia="Malgun Gothic"/>
                <w:szCs w:val="22"/>
                <w:lang w:eastAsia="zh-CN"/>
              </w:rPr>
            </w:pPr>
          </w:p>
        </w:tc>
        <w:tc>
          <w:tcPr>
            <w:tcW w:w="1559" w:type="dxa"/>
          </w:tcPr>
          <w:p w:rsidR="00D70AB4" w:rsidRPr="00997FAD" w:rsidRDefault="00D70AB4" w:rsidP="006C1E0C">
            <w:pPr>
              <w:jc w:val="both"/>
              <w:rPr>
                <w:ins w:id="95" w:author="Lenovo User" w:date="2011-11-19T15:11:00Z"/>
                <w:rFonts w:eastAsia="Malgun Gothic"/>
                <w:color w:val="00B050"/>
                <w:szCs w:val="22"/>
                <w:lang w:eastAsia="zh-CN"/>
              </w:rPr>
            </w:pPr>
            <w:ins w:id="96" w:author="Lenovo User" w:date="2011-11-19T15:11:00Z">
              <w:r w:rsidRPr="00997FAD">
                <w:rPr>
                  <w:rFonts w:eastAsia="Malgun Gothic" w:hint="eastAsia"/>
                  <w:color w:val="00B050"/>
                  <w:szCs w:val="22"/>
                  <w:lang w:eastAsia="zh-CN"/>
                </w:rPr>
                <w:t>PART_2NxnU</w:t>
              </w:r>
            </w:ins>
          </w:p>
        </w:tc>
        <w:tc>
          <w:tcPr>
            <w:tcW w:w="2126" w:type="dxa"/>
            <w:vMerge/>
          </w:tcPr>
          <w:p w:rsidR="00D70AB4" w:rsidRPr="00997FAD" w:rsidRDefault="00D70AB4" w:rsidP="006C1E0C">
            <w:pPr>
              <w:jc w:val="both"/>
              <w:rPr>
                <w:ins w:id="97" w:author="Lenovo User" w:date="2011-11-19T15:11:00Z"/>
                <w:rFonts w:eastAsia="Malgun Gothic"/>
                <w:color w:val="00B050"/>
                <w:szCs w:val="22"/>
                <w:lang w:eastAsia="zh-CN"/>
              </w:rPr>
            </w:pPr>
          </w:p>
        </w:tc>
        <w:tc>
          <w:tcPr>
            <w:tcW w:w="2694" w:type="dxa"/>
            <w:vMerge w:val="restart"/>
          </w:tcPr>
          <w:p w:rsidR="00D70AB4" w:rsidRPr="00997FAD" w:rsidRDefault="00D70AB4" w:rsidP="006C1E0C">
            <w:pPr>
              <w:jc w:val="both"/>
              <w:rPr>
                <w:ins w:id="98" w:author="Lenovo User" w:date="2011-11-19T15:11:00Z"/>
                <w:rFonts w:eastAsia="Malgun Gothic"/>
                <w:color w:val="00B050"/>
                <w:szCs w:val="22"/>
                <w:lang w:eastAsia="zh-CN"/>
              </w:rPr>
            </w:pPr>
            <w:ins w:id="99" w:author="Lenovo User" w:date="2011-11-19T15:11:00Z">
              <w:r>
                <w:rPr>
                  <w:rFonts w:eastAsia="Malgun Gothic" w:hint="eastAsia"/>
                  <w:color w:val="00B050"/>
                  <w:szCs w:val="22"/>
                  <w:lang w:eastAsia="zh-CN"/>
                </w:rPr>
                <w:t>--</w:t>
              </w:r>
            </w:ins>
          </w:p>
        </w:tc>
      </w:tr>
      <w:tr w:rsidR="00D70AB4" w:rsidRPr="00402500" w:rsidTr="006C1E0C">
        <w:trPr>
          <w:trHeight w:val="259"/>
          <w:ins w:id="100" w:author="Lenovo User" w:date="2011-11-19T15:11:00Z"/>
        </w:trPr>
        <w:tc>
          <w:tcPr>
            <w:tcW w:w="1701" w:type="dxa"/>
            <w:vMerge/>
          </w:tcPr>
          <w:p w:rsidR="00D70AB4" w:rsidRPr="00402500" w:rsidRDefault="00D70AB4" w:rsidP="006C1E0C">
            <w:pPr>
              <w:jc w:val="both"/>
              <w:rPr>
                <w:ins w:id="101" w:author="Lenovo User" w:date="2011-11-19T15:11:00Z"/>
                <w:rFonts w:eastAsia="Malgun Gothic"/>
                <w:szCs w:val="22"/>
                <w:lang w:eastAsia="zh-CN"/>
              </w:rPr>
            </w:pPr>
          </w:p>
        </w:tc>
        <w:tc>
          <w:tcPr>
            <w:tcW w:w="1559" w:type="dxa"/>
          </w:tcPr>
          <w:p w:rsidR="00D70AB4" w:rsidRPr="00997FAD" w:rsidRDefault="00D70AB4" w:rsidP="006C1E0C">
            <w:pPr>
              <w:jc w:val="both"/>
              <w:rPr>
                <w:ins w:id="102" w:author="Lenovo User" w:date="2011-11-19T15:11:00Z"/>
                <w:rFonts w:eastAsia="Malgun Gothic"/>
                <w:color w:val="00B050"/>
                <w:szCs w:val="22"/>
                <w:lang w:eastAsia="zh-CN"/>
              </w:rPr>
            </w:pPr>
            <w:ins w:id="103" w:author="Lenovo User" w:date="2011-11-19T15:11:00Z">
              <w:r w:rsidRPr="00997FAD">
                <w:rPr>
                  <w:rFonts w:eastAsia="Malgun Gothic" w:hint="eastAsia"/>
                  <w:color w:val="00B050"/>
                  <w:szCs w:val="22"/>
                  <w:lang w:eastAsia="zh-CN"/>
                </w:rPr>
                <w:t>PART_2NxnD</w:t>
              </w:r>
            </w:ins>
          </w:p>
        </w:tc>
        <w:tc>
          <w:tcPr>
            <w:tcW w:w="2126" w:type="dxa"/>
            <w:vMerge/>
          </w:tcPr>
          <w:p w:rsidR="00D70AB4" w:rsidRPr="00997FAD" w:rsidRDefault="00D70AB4" w:rsidP="006C1E0C">
            <w:pPr>
              <w:jc w:val="both"/>
              <w:rPr>
                <w:ins w:id="104" w:author="Lenovo User" w:date="2011-11-19T15:11:00Z"/>
                <w:rFonts w:eastAsia="Malgun Gothic"/>
                <w:color w:val="00B050"/>
                <w:szCs w:val="22"/>
                <w:lang w:eastAsia="zh-CN"/>
              </w:rPr>
            </w:pPr>
          </w:p>
        </w:tc>
        <w:tc>
          <w:tcPr>
            <w:tcW w:w="2694" w:type="dxa"/>
            <w:vMerge/>
          </w:tcPr>
          <w:p w:rsidR="00D70AB4" w:rsidRPr="00997FAD" w:rsidRDefault="00D70AB4" w:rsidP="006C1E0C">
            <w:pPr>
              <w:jc w:val="both"/>
              <w:rPr>
                <w:ins w:id="105" w:author="Lenovo User" w:date="2011-11-19T15:11:00Z"/>
                <w:rFonts w:eastAsia="Malgun Gothic"/>
                <w:color w:val="00B050"/>
                <w:szCs w:val="22"/>
                <w:lang w:eastAsia="zh-CN"/>
              </w:rPr>
            </w:pPr>
          </w:p>
        </w:tc>
      </w:tr>
      <w:tr w:rsidR="00D70AB4" w:rsidRPr="00402500" w:rsidTr="006C1E0C">
        <w:trPr>
          <w:trHeight w:val="259"/>
          <w:ins w:id="106" w:author="Lenovo User" w:date="2011-11-19T15:11:00Z"/>
        </w:trPr>
        <w:tc>
          <w:tcPr>
            <w:tcW w:w="1701" w:type="dxa"/>
            <w:vMerge/>
          </w:tcPr>
          <w:p w:rsidR="00D70AB4" w:rsidRPr="00402500" w:rsidRDefault="00D70AB4" w:rsidP="006C1E0C">
            <w:pPr>
              <w:jc w:val="both"/>
              <w:rPr>
                <w:ins w:id="107" w:author="Lenovo User" w:date="2011-11-19T15:11:00Z"/>
                <w:rFonts w:eastAsia="Malgun Gothic"/>
                <w:szCs w:val="22"/>
                <w:lang w:eastAsia="zh-CN"/>
              </w:rPr>
            </w:pPr>
          </w:p>
        </w:tc>
        <w:tc>
          <w:tcPr>
            <w:tcW w:w="1559" w:type="dxa"/>
          </w:tcPr>
          <w:p w:rsidR="00D70AB4" w:rsidRPr="00997FAD" w:rsidRDefault="00D70AB4" w:rsidP="006C1E0C">
            <w:pPr>
              <w:jc w:val="both"/>
              <w:rPr>
                <w:ins w:id="108" w:author="Lenovo User" w:date="2011-11-19T15:11:00Z"/>
                <w:rFonts w:eastAsia="Malgun Gothic"/>
                <w:color w:val="00B050"/>
                <w:szCs w:val="22"/>
                <w:lang w:eastAsia="zh-CN"/>
              </w:rPr>
            </w:pPr>
            <w:ins w:id="109" w:author="Lenovo User" w:date="2011-11-19T15:11:00Z">
              <w:r w:rsidRPr="00997FAD">
                <w:rPr>
                  <w:rFonts w:eastAsia="Malgun Gothic" w:hint="eastAsia"/>
                  <w:color w:val="00B050"/>
                  <w:szCs w:val="22"/>
                  <w:lang w:eastAsia="zh-CN"/>
                </w:rPr>
                <w:t>PART_nLx2N</w:t>
              </w:r>
            </w:ins>
          </w:p>
        </w:tc>
        <w:tc>
          <w:tcPr>
            <w:tcW w:w="2126" w:type="dxa"/>
            <w:vMerge/>
          </w:tcPr>
          <w:p w:rsidR="00D70AB4" w:rsidRPr="00997FAD" w:rsidRDefault="00D70AB4" w:rsidP="006C1E0C">
            <w:pPr>
              <w:jc w:val="both"/>
              <w:rPr>
                <w:ins w:id="110" w:author="Lenovo User" w:date="2011-11-19T15:11:00Z"/>
                <w:rFonts w:eastAsia="Malgun Gothic"/>
                <w:color w:val="00B050"/>
                <w:szCs w:val="22"/>
                <w:lang w:eastAsia="zh-CN"/>
              </w:rPr>
            </w:pPr>
          </w:p>
        </w:tc>
        <w:tc>
          <w:tcPr>
            <w:tcW w:w="2694" w:type="dxa"/>
            <w:vMerge/>
          </w:tcPr>
          <w:p w:rsidR="00D70AB4" w:rsidRPr="00997FAD" w:rsidRDefault="00D70AB4" w:rsidP="006C1E0C">
            <w:pPr>
              <w:jc w:val="both"/>
              <w:rPr>
                <w:ins w:id="111" w:author="Lenovo User" w:date="2011-11-19T15:11:00Z"/>
                <w:rFonts w:eastAsia="Malgun Gothic"/>
                <w:color w:val="00B050"/>
                <w:szCs w:val="22"/>
                <w:lang w:eastAsia="zh-CN"/>
              </w:rPr>
            </w:pPr>
          </w:p>
        </w:tc>
      </w:tr>
      <w:tr w:rsidR="00D70AB4" w:rsidRPr="00402500" w:rsidTr="006C1E0C">
        <w:trPr>
          <w:trHeight w:val="259"/>
          <w:ins w:id="112" w:author="Lenovo User" w:date="2011-11-19T15:11:00Z"/>
        </w:trPr>
        <w:tc>
          <w:tcPr>
            <w:tcW w:w="1701" w:type="dxa"/>
            <w:vMerge/>
          </w:tcPr>
          <w:p w:rsidR="00D70AB4" w:rsidRPr="00402500" w:rsidRDefault="00D70AB4" w:rsidP="006C1E0C">
            <w:pPr>
              <w:jc w:val="both"/>
              <w:rPr>
                <w:ins w:id="113" w:author="Lenovo User" w:date="2011-11-19T15:11:00Z"/>
                <w:rFonts w:eastAsia="Malgun Gothic"/>
                <w:szCs w:val="22"/>
                <w:lang w:eastAsia="zh-CN"/>
              </w:rPr>
            </w:pPr>
          </w:p>
        </w:tc>
        <w:tc>
          <w:tcPr>
            <w:tcW w:w="1559" w:type="dxa"/>
          </w:tcPr>
          <w:p w:rsidR="00D70AB4" w:rsidRPr="00997FAD" w:rsidRDefault="00D70AB4" w:rsidP="006C1E0C">
            <w:pPr>
              <w:jc w:val="both"/>
              <w:rPr>
                <w:ins w:id="114" w:author="Lenovo User" w:date="2011-11-19T15:11:00Z"/>
                <w:rFonts w:eastAsia="Malgun Gothic"/>
                <w:color w:val="00B050"/>
                <w:szCs w:val="22"/>
                <w:lang w:eastAsia="zh-CN"/>
              </w:rPr>
            </w:pPr>
            <w:ins w:id="115" w:author="Lenovo User" w:date="2011-11-19T15:11:00Z">
              <w:r w:rsidRPr="00997FAD">
                <w:rPr>
                  <w:rFonts w:eastAsia="Malgun Gothic" w:hint="eastAsia"/>
                  <w:color w:val="00B050"/>
                  <w:szCs w:val="22"/>
                  <w:lang w:eastAsia="zh-CN"/>
                </w:rPr>
                <w:t>PART_nRx2N</w:t>
              </w:r>
            </w:ins>
          </w:p>
        </w:tc>
        <w:tc>
          <w:tcPr>
            <w:tcW w:w="2126" w:type="dxa"/>
            <w:vMerge/>
          </w:tcPr>
          <w:p w:rsidR="00D70AB4" w:rsidRPr="00997FAD" w:rsidRDefault="00D70AB4" w:rsidP="006C1E0C">
            <w:pPr>
              <w:jc w:val="both"/>
              <w:rPr>
                <w:ins w:id="116" w:author="Lenovo User" w:date="2011-11-19T15:11:00Z"/>
                <w:rFonts w:eastAsia="Malgun Gothic"/>
                <w:color w:val="00B050"/>
                <w:szCs w:val="22"/>
                <w:lang w:eastAsia="zh-CN"/>
              </w:rPr>
            </w:pPr>
          </w:p>
        </w:tc>
        <w:tc>
          <w:tcPr>
            <w:tcW w:w="2694" w:type="dxa"/>
            <w:vMerge/>
          </w:tcPr>
          <w:p w:rsidR="00D70AB4" w:rsidRPr="00997FAD" w:rsidRDefault="00D70AB4" w:rsidP="006C1E0C">
            <w:pPr>
              <w:jc w:val="both"/>
              <w:rPr>
                <w:ins w:id="117" w:author="Lenovo User" w:date="2011-11-19T15:11:00Z"/>
                <w:rFonts w:eastAsia="Malgun Gothic"/>
                <w:color w:val="00B050"/>
                <w:szCs w:val="22"/>
                <w:lang w:eastAsia="zh-CN"/>
              </w:rPr>
            </w:pPr>
          </w:p>
        </w:tc>
      </w:tr>
      <w:tr w:rsidR="00D70AB4" w:rsidRPr="00402500" w:rsidTr="006C1E0C">
        <w:trPr>
          <w:trHeight w:val="259"/>
          <w:ins w:id="118" w:author="Lenovo User" w:date="2011-11-19T15:11:00Z"/>
        </w:trPr>
        <w:tc>
          <w:tcPr>
            <w:tcW w:w="1701" w:type="dxa"/>
            <w:vMerge/>
          </w:tcPr>
          <w:p w:rsidR="00D70AB4" w:rsidRPr="00402500" w:rsidRDefault="00D70AB4" w:rsidP="006C1E0C">
            <w:pPr>
              <w:jc w:val="both"/>
              <w:rPr>
                <w:ins w:id="119" w:author="Lenovo User" w:date="2011-11-19T15:11:00Z"/>
                <w:rFonts w:eastAsia="Malgun Gothic"/>
                <w:szCs w:val="22"/>
                <w:lang w:eastAsia="zh-CN"/>
              </w:rPr>
            </w:pPr>
          </w:p>
        </w:tc>
        <w:tc>
          <w:tcPr>
            <w:tcW w:w="1559" w:type="dxa"/>
          </w:tcPr>
          <w:p w:rsidR="00D70AB4" w:rsidRPr="00402500" w:rsidRDefault="00D70AB4" w:rsidP="006C1E0C">
            <w:pPr>
              <w:jc w:val="both"/>
              <w:rPr>
                <w:ins w:id="120" w:author="Lenovo User" w:date="2011-11-19T15:11:00Z"/>
                <w:rFonts w:eastAsia="Malgun Gothic"/>
                <w:szCs w:val="22"/>
                <w:lang w:eastAsia="zh-CN"/>
              </w:rPr>
            </w:pPr>
            <w:proofErr w:type="spellStart"/>
            <w:ins w:id="121" w:author="Lenovo User" w:date="2011-11-19T15:11:00Z">
              <w:r>
                <w:rPr>
                  <w:rFonts w:eastAsia="Malgun Gothic" w:hint="eastAsia"/>
                  <w:szCs w:val="22"/>
                  <w:lang w:eastAsia="zh-CN"/>
                </w:rPr>
                <w:t>PART_</w:t>
              </w:r>
              <w:r w:rsidRPr="00402500">
                <w:rPr>
                  <w:rFonts w:eastAsia="Malgun Gothic" w:hint="eastAsia"/>
                  <w:szCs w:val="22"/>
                  <w:lang w:eastAsia="zh-CN"/>
                </w:rPr>
                <w:t>NxN</w:t>
              </w:r>
              <w:proofErr w:type="spellEnd"/>
            </w:ins>
          </w:p>
        </w:tc>
        <w:tc>
          <w:tcPr>
            <w:tcW w:w="2126" w:type="dxa"/>
          </w:tcPr>
          <w:p w:rsidR="00D70AB4" w:rsidRPr="00402500" w:rsidRDefault="00D70AB4" w:rsidP="006C1E0C">
            <w:pPr>
              <w:jc w:val="both"/>
              <w:rPr>
                <w:ins w:id="122" w:author="Lenovo User" w:date="2011-11-19T15:11:00Z"/>
                <w:rFonts w:eastAsia="Malgun Gothic"/>
                <w:szCs w:val="22"/>
                <w:lang w:eastAsia="zh-CN"/>
              </w:rPr>
            </w:pPr>
            <w:ins w:id="123" w:author="Lenovo User" w:date="2011-11-19T15:11:00Z">
              <w:r w:rsidRPr="00402500">
                <w:rPr>
                  <w:rFonts w:eastAsia="Malgun Gothic" w:hint="eastAsia"/>
                  <w:szCs w:val="22"/>
                  <w:lang w:eastAsia="zh-CN"/>
                </w:rPr>
                <w:t>--</w:t>
              </w:r>
            </w:ins>
          </w:p>
        </w:tc>
        <w:tc>
          <w:tcPr>
            <w:tcW w:w="2694" w:type="dxa"/>
          </w:tcPr>
          <w:p w:rsidR="00D70AB4" w:rsidRPr="00402500" w:rsidRDefault="00D70AB4" w:rsidP="006C1E0C">
            <w:pPr>
              <w:jc w:val="both"/>
              <w:rPr>
                <w:ins w:id="124" w:author="Lenovo User" w:date="2011-11-19T15:11:00Z"/>
                <w:rFonts w:eastAsia="Malgun Gothic"/>
                <w:szCs w:val="22"/>
                <w:lang w:eastAsia="zh-CN"/>
              </w:rPr>
            </w:pPr>
            <w:ins w:id="125" w:author="Lenovo User" w:date="2011-11-19T15:11:00Z">
              <w:r w:rsidRPr="003A75BC">
                <w:rPr>
                  <w:rFonts w:eastAsia="Malgun Gothic" w:hint="eastAsia"/>
                  <w:szCs w:val="22"/>
                  <w:highlight w:val="yellow"/>
                  <w:lang w:eastAsia="zh-CN"/>
                </w:rPr>
                <w:t>disabled</w:t>
              </w:r>
            </w:ins>
          </w:p>
        </w:tc>
      </w:tr>
      <w:tr w:rsidR="00D70AB4" w:rsidRPr="00402500" w:rsidTr="006C1E0C">
        <w:trPr>
          <w:trHeight w:val="267"/>
          <w:ins w:id="126" w:author="Lenovo User" w:date="2011-11-19T15:11:00Z"/>
        </w:trPr>
        <w:tc>
          <w:tcPr>
            <w:tcW w:w="1701" w:type="dxa"/>
            <w:vMerge w:val="restart"/>
          </w:tcPr>
          <w:p w:rsidR="00D70AB4" w:rsidRPr="00402500" w:rsidRDefault="00D70AB4" w:rsidP="006C1E0C">
            <w:pPr>
              <w:jc w:val="both"/>
              <w:rPr>
                <w:ins w:id="127" w:author="Lenovo User" w:date="2011-11-19T15:11:00Z"/>
                <w:rFonts w:eastAsia="Malgun Gothic"/>
                <w:szCs w:val="22"/>
                <w:lang w:eastAsia="zh-CN"/>
              </w:rPr>
            </w:pPr>
            <w:ins w:id="128" w:author="Lenovo User" w:date="2011-11-19T15:11:00Z">
              <w:r w:rsidRPr="006745D2">
                <w:rPr>
                  <w:rFonts w:eastAsia="Malgun Gothic"/>
                  <w:lang w:eastAsia="ko-KR"/>
                </w:rPr>
                <w:t>MODE_</w:t>
              </w:r>
              <w:r w:rsidRPr="00402500">
                <w:rPr>
                  <w:rFonts w:eastAsia="Malgun Gothic" w:hint="eastAsia"/>
                  <w:szCs w:val="22"/>
                  <w:lang w:eastAsia="zh-CN"/>
                </w:rPr>
                <w:t>INTRA</w:t>
              </w:r>
            </w:ins>
          </w:p>
        </w:tc>
        <w:tc>
          <w:tcPr>
            <w:tcW w:w="1559" w:type="dxa"/>
          </w:tcPr>
          <w:p w:rsidR="00D70AB4" w:rsidRPr="00402500" w:rsidRDefault="00D70AB4" w:rsidP="006C1E0C">
            <w:pPr>
              <w:jc w:val="both"/>
              <w:rPr>
                <w:ins w:id="129" w:author="Lenovo User" w:date="2011-11-19T15:11:00Z"/>
                <w:rFonts w:eastAsia="Malgun Gothic"/>
                <w:szCs w:val="22"/>
                <w:lang w:eastAsia="zh-CN"/>
              </w:rPr>
            </w:pPr>
            <w:ins w:id="130" w:author="Lenovo User" w:date="2011-11-19T15:11:00Z">
              <w:r>
                <w:rPr>
                  <w:rFonts w:eastAsia="Malgun Gothic" w:hint="eastAsia"/>
                  <w:szCs w:val="22"/>
                  <w:lang w:eastAsia="zh-CN"/>
                </w:rPr>
                <w:t>PART_</w:t>
              </w:r>
              <w:r w:rsidRPr="00402500">
                <w:rPr>
                  <w:rFonts w:eastAsia="Malgun Gothic" w:hint="eastAsia"/>
                  <w:szCs w:val="22"/>
                  <w:lang w:eastAsia="zh-CN"/>
                </w:rPr>
                <w:t>2Nx2N</w:t>
              </w:r>
            </w:ins>
          </w:p>
        </w:tc>
        <w:tc>
          <w:tcPr>
            <w:tcW w:w="2126" w:type="dxa"/>
          </w:tcPr>
          <w:p w:rsidR="00D70AB4" w:rsidRPr="00402500" w:rsidRDefault="00D70AB4" w:rsidP="006C1E0C">
            <w:pPr>
              <w:jc w:val="both"/>
              <w:rPr>
                <w:ins w:id="131" w:author="Lenovo User" w:date="2011-11-19T15:11:00Z"/>
                <w:rFonts w:eastAsia="Malgun Gothic"/>
                <w:szCs w:val="22"/>
                <w:lang w:eastAsia="zh-CN"/>
              </w:rPr>
            </w:pPr>
            <w:ins w:id="132" w:author="Lenovo User" w:date="2011-11-19T15:11:00Z">
              <w:r>
                <w:rPr>
                  <w:rFonts w:eastAsia="Malgun Gothic" w:hint="eastAsia"/>
                  <w:szCs w:val="22"/>
                  <w:lang w:eastAsia="zh-CN"/>
                </w:rPr>
                <w:t>2 (INTRA_2Nx2N)</w:t>
              </w:r>
            </w:ins>
          </w:p>
        </w:tc>
        <w:tc>
          <w:tcPr>
            <w:tcW w:w="2694" w:type="dxa"/>
          </w:tcPr>
          <w:p w:rsidR="00D70AB4" w:rsidRPr="00402500" w:rsidRDefault="00D70AB4" w:rsidP="006C1E0C">
            <w:pPr>
              <w:jc w:val="both"/>
              <w:rPr>
                <w:ins w:id="133" w:author="Lenovo User" w:date="2011-11-19T15:11:00Z"/>
                <w:rFonts w:eastAsia="Malgun Gothic"/>
                <w:szCs w:val="22"/>
                <w:lang w:eastAsia="zh-CN"/>
              </w:rPr>
            </w:pPr>
            <w:ins w:id="134" w:author="Lenovo User" w:date="2011-11-19T15:11:00Z">
              <w:r>
                <w:rPr>
                  <w:rFonts w:eastAsia="Malgun Gothic" w:hint="eastAsia"/>
                  <w:szCs w:val="22"/>
                  <w:lang w:eastAsia="zh-CN"/>
                </w:rPr>
                <w:t>2(INTRA_2Nx2N)</w:t>
              </w:r>
            </w:ins>
          </w:p>
        </w:tc>
      </w:tr>
      <w:tr w:rsidR="00D70AB4" w:rsidRPr="00402500" w:rsidTr="006C1E0C">
        <w:trPr>
          <w:trHeight w:val="267"/>
          <w:ins w:id="135" w:author="Lenovo User" w:date="2011-11-19T15:11:00Z"/>
        </w:trPr>
        <w:tc>
          <w:tcPr>
            <w:tcW w:w="1701" w:type="dxa"/>
            <w:vMerge/>
          </w:tcPr>
          <w:p w:rsidR="00D70AB4" w:rsidRPr="00402500" w:rsidRDefault="00D70AB4" w:rsidP="006C1E0C">
            <w:pPr>
              <w:jc w:val="both"/>
              <w:rPr>
                <w:ins w:id="136" w:author="Lenovo User" w:date="2011-11-19T15:11:00Z"/>
                <w:rFonts w:eastAsia="Malgun Gothic"/>
                <w:szCs w:val="22"/>
                <w:lang w:eastAsia="zh-CN"/>
              </w:rPr>
            </w:pPr>
          </w:p>
        </w:tc>
        <w:tc>
          <w:tcPr>
            <w:tcW w:w="1559" w:type="dxa"/>
          </w:tcPr>
          <w:p w:rsidR="00D70AB4" w:rsidRPr="00402500" w:rsidRDefault="00D70AB4" w:rsidP="006C1E0C">
            <w:pPr>
              <w:jc w:val="both"/>
              <w:rPr>
                <w:ins w:id="137" w:author="Lenovo User" w:date="2011-11-19T15:11:00Z"/>
                <w:rFonts w:eastAsia="Malgun Gothic"/>
                <w:szCs w:val="22"/>
                <w:lang w:eastAsia="zh-CN"/>
              </w:rPr>
            </w:pPr>
            <w:proofErr w:type="spellStart"/>
            <w:ins w:id="138" w:author="Lenovo User" w:date="2011-11-19T15:11:00Z">
              <w:r>
                <w:rPr>
                  <w:rFonts w:eastAsia="Malgun Gothic" w:hint="eastAsia"/>
                  <w:szCs w:val="22"/>
                  <w:lang w:eastAsia="zh-CN"/>
                </w:rPr>
                <w:t>PART_</w:t>
              </w:r>
              <w:r w:rsidRPr="00402500">
                <w:rPr>
                  <w:rFonts w:eastAsia="Malgun Gothic" w:hint="eastAsia"/>
                  <w:szCs w:val="22"/>
                  <w:lang w:eastAsia="zh-CN"/>
                </w:rPr>
                <w:t>NxN</w:t>
              </w:r>
              <w:proofErr w:type="spellEnd"/>
            </w:ins>
          </w:p>
        </w:tc>
        <w:tc>
          <w:tcPr>
            <w:tcW w:w="2126" w:type="dxa"/>
          </w:tcPr>
          <w:p w:rsidR="00D70AB4" w:rsidRPr="00402500" w:rsidRDefault="00D70AB4" w:rsidP="006C1E0C">
            <w:pPr>
              <w:jc w:val="both"/>
              <w:rPr>
                <w:ins w:id="139" w:author="Lenovo User" w:date="2011-11-19T15:11:00Z"/>
                <w:rFonts w:eastAsia="Malgun Gothic"/>
                <w:szCs w:val="22"/>
                <w:lang w:eastAsia="zh-CN"/>
              </w:rPr>
            </w:pPr>
            <w:ins w:id="140" w:author="Lenovo User" w:date="2011-11-19T15:11:00Z">
              <w:r w:rsidRPr="00402500">
                <w:rPr>
                  <w:rFonts w:eastAsia="Malgun Gothic" w:hint="eastAsia"/>
                  <w:szCs w:val="22"/>
                  <w:lang w:eastAsia="zh-CN"/>
                </w:rPr>
                <w:t>--</w:t>
              </w:r>
            </w:ins>
          </w:p>
        </w:tc>
        <w:tc>
          <w:tcPr>
            <w:tcW w:w="2694" w:type="dxa"/>
          </w:tcPr>
          <w:p w:rsidR="00D70AB4" w:rsidRPr="00402500" w:rsidRDefault="00D70AB4" w:rsidP="006C1E0C">
            <w:pPr>
              <w:jc w:val="both"/>
              <w:rPr>
                <w:ins w:id="141" w:author="Lenovo User" w:date="2011-11-19T15:11:00Z"/>
                <w:rFonts w:eastAsia="Malgun Gothic"/>
                <w:szCs w:val="22"/>
                <w:lang w:eastAsia="zh-CN"/>
              </w:rPr>
            </w:pPr>
            <w:ins w:id="142" w:author="Lenovo User" w:date="2011-11-19T15:11:00Z">
              <w:r>
                <w:rPr>
                  <w:rFonts w:hint="eastAsia"/>
                  <w:szCs w:val="22"/>
                  <w:lang w:eastAsia="zh-CN"/>
                </w:rPr>
                <w:t>4</w:t>
              </w:r>
              <w:r>
                <w:rPr>
                  <w:rFonts w:eastAsia="Malgun Gothic" w:hint="eastAsia"/>
                  <w:szCs w:val="22"/>
                  <w:lang w:eastAsia="zh-CN"/>
                </w:rPr>
                <w:t>(</w:t>
              </w:r>
              <w:proofErr w:type="spellStart"/>
              <w:r>
                <w:rPr>
                  <w:rFonts w:eastAsia="Malgun Gothic" w:hint="eastAsia"/>
                  <w:szCs w:val="22"/>
                  <w:lang w:eastAsia="zh-CN"/>
                </w:rPr>
                <w:t>INTRA_NxN</w:t>
              </w:r>
              <w:proofErr w:type="spellEnd"/>
              <w:r>
                <w:rPr>
                  <w:rFonts w:eastAsia="Malgun Gothic" w:hint="eastAsia"/>
                  <w:szCs w:val="22"/>
                  <w:lang w:eastAsia="zh-CN"/>
                </w:rPr>
                <w:t>)</w:t>
              </w:r>
            </w:ins>
          </w:p>
        </w:tc>
      </w:tr>
      <w:tr w:rsidR="00D70AB4" w:rsidRPr="00402500" w:rsidTr="006C1E0C">
        <w:trPr>
          <w:trHeight w:val="267"/>
          <w:ins w:id="143" w:author="Lenovo User" w:date="2011-11-19T15:11:00Z"/>
        </w:trPr>
        <w:tc>
          <w:tcPr>
            <w:tcW w:w="1701" w:type="dxa"/>
          </w:tcPr>
          <w:p w:rsidR="00D70AB4" w:rsidRPr="00402500" w:rsidRDefault="00D70AB4" w:rsidP="006C1E0C">
            <w:pPr>
              <w:jc w:val="both"/>
              <w:rPr>
                <w:ins w:id="144" w:author="Lenovo User" w:date="2011-11-19T15:11:00Z"/>
                <w:rFonts w:eastAsia="Malgun Gothic"/>
                <w:szCs w:val="22"/>
                <w:lang w:eastAsia="zh-CN"/>
              </w:rPr>
            </w:pPr>
            <w:ins w:id="145" w:author="Lenovo User" w:date="2011-11-19T15:11:00Z">
              <w:r w:rsidRPr="00402500">
                <w:rPr>
                  <w:rFonts w:eastAsia="Malgun Gothic" w:hint="eastAsia"/>
                  <w:szCs w:val="22"/>
                  <w:lang w:eastAsia="zh-CN"/>
                </w:rPr>
                <w:t>SPLIT</w:t>
              </w:r>
            </w:ins>
          </w:p>
        </w:tc>
        <w:tc>
          <w:tcPr>
            <w:tcW w:w="1559" w:type="dxa"/>
          </w:tcPr>
          <w:p w:rsidR="00D70AB4" w:rsidRPr="00402500" w:rsidRDefault="00D70AB4" w:rsidP="006C1E0C">
            <w:pPr>
              <w:jc w:val="both"/>
              <w:rPr>
                <w:ins w:id="146" w:author="Lenovo User" w:date="2011-11-19T15:11:00Z"/>
                <w:rFonts w:eastAsia="Malgun Gothic"/>
                <w:szCs w:val="22"/>
                <w:lang w:eastAsia="zh-CN"/>
              </w:rPr>
            </w:pPr>
          </w:p>
        </w:tc>
        <w:tc>
          <w:tcPr>
            <w:tcW w:w="2126" w:type="dxa"/>
          </w:tcPr>
          <w:p w:rsidR="00D70AB4" w:rsidRPr="00402500" w:rsidRDefault="00D70AB4" w:rsidP="006C1E0C">
            <w:pPr>
              <w:jc w:val="both"/>
              <w:rPr>
                <w:ins w:id="147" w:author="Lenovo User" w:date="2011-11-19T15:11:00Z"/>
                <w:rFonts w:eastAsia="Malgun Gothic"/>
                <w:szCs w:val="22"/>
                <w:lang w:eastAsia="zh-CN"/>
              </w:rPr>
            </w:pPr>
            <w:ins w:id="148" w:author="Lenovo User" w:date="2011-11-19T15:11:00Z">
              <w:r>
                <w:rPr>
                  <w:rFonts w:hint="eastAsia"/>
                  <w:szCs w:val="22"/>
                  <w:lang w:eastAsia="zh-CN"/>
                </w:rPr>
                <w:t>4</w:t>
              </w:r>
              <w:r>
                <w:rPr>
                  <w:rFonts w:eastAsia="Malgun Gothic" w:hint="eastAsia"/>
                  <w:szCs w:val="22"/>
                  <w:lang w:eastAsia="zh-CN"/>
                </w:rPr>
                <w:t>(SPLIT)</w:t>
              </w:r>
            </w:ins>
          </w:p>
        </w:tc>
        <w:tc>
          <w:tcPr>
            <w:tcW w:w="2694" w:type="dxa"/>
          </w:tcPr>
          <w:p w:rsidR="00D70AB4" w:rsidRPr="00402500" w:rsidRDefault="00D70AB4" w:rsidP="006C1E0C">
            <w:pPr>
              <w:jc w:val="both"/>
              <w:rPr>
                <w:ins w:id="149" w:author="Lenovo User" w:date="2011-11-19T15:11:00Z"/>
                <w:rFonts w:eastAsia="Malgun Gothic"/>
                <w:szCs w:val="22"/>
                <w:lang w:eastAsia="zh-CN"/>
              </w:rPr>
            </w:pPr>
            <w:ins w:id="150" w:author="Lenovo User" w:date="2011-11-19T15:11:00Z">
              <w:r w:rsidRPr="00402500">
                <w:rPr>
                  <w:rFonts w:eastAsia="Malgun Gothic" w:hint="eastAsia"/>
                  <w:szCs w:val="22"/>
                  <w:lang w:eastAsia="zh-CN"/>
                </w:rPr>
                <w:t>--</w:t>
              </w:r>
            </w:ins>
          </w:p>
        </w:tc>
      </w:tr>
      <w:tr w:rsidR="00D70AB4" w:rsidRPr="00402500" w:rsidTr="006C1E0C">
        <w:trPr>
          <w:trHeight w:val="267"/>
          <w:ins w:id="151" w:author="Lenovo User" w:date="2011-11-19T15:11:00Z"/>
        </w:trPr>
        <w:tc>
          <w:tcPr>
            <w:tcW w:w="1701" w:type="dxa"/>
          </w:tcPr>
          <w:p w:rsidR="00D70AB4" w:rsidRPr="00402500" w:rsidRDefault="00D70AB4" w:rsidP="006C1E0C">
            <w:pPr>
              <w:jc w:val="both"/>
              <w:rPr>
                <w:ins w:id="152" w:author="Lenovo User" w:date="2011-11-19T15:11:00Z"/>
                <w:rFonts w:eastAsia="Malgun Gothic"/>
                <w:szCs w:val="22"/>
                <w:lang w:eastAsia="zh-CN"/>
              </w:rPr>
            </w:pPr>
            <w:ins w:id="153" w:author="Lenovo User" w:date="2011-11-19T15:11:00Z">
              <w:r>
                <w:rPr>
                  <w:rFonts w:eastAsia="Malgun Gothic" w:hint="eastAsia"/>
                  <w:szCs w:val="22"/>
                  <w:lang w:eastAsia="zh-CN"/>
                </w:rPr>
                <w:t>PCM</w:t>
              </w:r>
            </w:ins>
          </w:p>
        </w:tc>
        <w:tc>
          <w:tcPr>
            <w:tcW w:w="1559" w:type="dxa"/>
          </w:tcPr>
          <w:p w:rsidR="00D70AB4" w:rsidRPr="00402500" w:rsidRDefault="00D70AB4" w:rsidP="006C1E0C">
            <w:pPr>
              <w:jc w:val="both"/>
              <w:rPr>
                <w:ins w:id="154" w:author="Lenovo User" w:date="2011-11-19T15:11:00Z"/>
                <w:rFonts w:eastAsia="Malgun Gothic"/>
                <w:szCs w:val="22"/>
                <w:lang w:eastAsia="zh-CN"/>
              </w:rPr>
            </w:pPr>
            <w:ins w:id="155" w:author="Lenovo User" w:date="2011-11-19T15:11:00Z">
              <w:r>
                <w:rPr>
                  <w:rFonts w:eastAsia="Malgun Gothic" w:hint="eastAsia"/>
                  <w:szCs w:val="22"/>
                  <w:lang w:eastAsia="zh-CN"/>
                </w:rPr>
                <w:t>PART_2Nx2N</w:t>
              </w:r>
            </w:ins>
          </w:p>
        </w:tc>
        <w:tc>
          <w:tcPr>
            <w:tcW w:w="2126" w:type="dxa"/>
          </w:tcPr>
          <w:p w:rsidR="00D70AB4" w:rsidRPr="00550DDE" w:rsidRDefault="00D70AB4" w:rsidP="006C1E0C">
            <w:pPr>
              <w:jc w:val="both"/>
              <w:rPr>
                <w:ins w:id="156" w:author="Lenovo User" w:date="2011-11-19T15:11:00Z"/>
                <w:rFonts w:eastAsia="Malgun Gothic"/>
                <w:szCs w:val="22"/>
                <w:highlight w:val="yellow"/>
                <w:lang w:eastAsia="zh-CN"/>
              </w:rPr>
            </w:pPr>
            <w:ins w:id="157" w:author="Lenovo User" w:date="2011-11-19T15:11:00Z">
              <w:r w:rsidRPr="00550DDE">
                <w:rPr>
                  <w:rFonts w:eastAsia="Malgun Gothic" w:hint="eastAsia"/>
                  <w:szCs w:val="22"/>
                  <w:highlight w:val="yellow"/>
                  <w:lang w:eastAsia="zh-CN"/>
                </w:rPr>
                <w:t>disabled</w:t>
              </w:r>
            </w:ins>
          </w:p>
        </w:tc>
        <w:tc>
          <w:tcPr>
            <w:tcW w:w="2694" w:type="dxa"/>
          </w:tcPr>
          <w:p w:rsidR="00D70AB4" w:rsidRPr="00550DDE" w:rsidRDefault="00D70AB4" w:rsidP="006C1E0C">
            <w:pPr>
              <w:jc w:val="both"/>
              <w:rPr>
                <w:ins w:id="158" w:author="Lenovo User" w:date="2011-11-19T15:11:00Z"/>
                <w:rFonts w:eastAsia="Malgun Gothic"/>
                <w:szCs w:val="22"/>
                <w:highlight w:val="yellow"/>
                <w:lang w:eastAsia="zh-CN"/>
              </w:rPr>
            </w:pPr>
            <w:ins w:id="159" w:author="Lenovo User" w:date="2011-11-19T15:11:00Z">
              <w:r w:rsidRPr="00550DDE">
                <w:rPr>
                  <w:rFonts w:eastAsia="Malgun Gothic"/>
                  <w:szCs w:val="22"/>
                  <w:highlight w:val="yellow"/>
                  <w:lang w:eastAsia="zh-CN"/>
                </w:rPr>
                <w:t>D</w:t>
              </w:r>
              <w:r w:rsidRPr="00550DDE">
                <w:rPr>
                  <w:rFonts w:eastAsia="Malgun Gothic" w:hint="eastAsia"/>
                  <w:szCs w:val="22"/>
                  <w:highlight w:val="yellow"/>
                  <w:lang w:eastAsia="zh-CN"/>
                </w:rPr>
                <w:t>isabled</w:t>
              </w:r>
            </w:ins>
          </w:p>
        </w:tc>
      </w:tr>
    </w:tbl>
    <w:p w:rsidR="00D70AB4" w:rsidRPr="00D70AB4" w:rsidRDefault="00D70AB4" w:rsidP="00D70AB4">
      <w:pPr>
        <w:ind w:firstLineChars="100" w:firstLine="220"/>
        <w:rPr>
          <w:ins w:id="160" w:author="Lenovo User" w:date="2011-11-19T15:11:00Z"/>
          <w:lang w:eastAsia="zh-CN"/>
        </w:rPr>
      </w:pPr>
      <w:ins w:id="161" w:author="Lenovo User" w:date="2011-11-19T15:11:00Z">
        <w:r>
          <w:rPr>
            <w:rFonts w:hint="eastAsia"/>
            <w:lang w:eastAsia="zh-CN"/>
          </w:rPr>
          <w:t xml:space="preserve">When </w:t>
        </w:r>
        <w:r>
          <w:rPr>
            <w:lang w:eastAsia="zh-CN"/>
          </w:rPr>
          <w:t>“</w:t>
        </w:r>
        <w:proofErr w:type="spellStart"/>
        <w:r>
          <w:rPr>
            <w:rFonts w:hint="eastAsia"/>
            <w:lang w:eastAsia="zh-CN"/>
          </w:rPr>
          <w:t>split_mode</w:t>
        </w:r>
        <w:proofErr w:type="spellEnd"/>
        <w:r>
          <w:rPr>
            <w:lang w:eastAsia="zh-CN"/>
          </w:rPr>
          <w:t>”</w:t>
        </w:r>
        <w:r>
          <w:rPr>
            <w:rFonts w:hint="eastAsia"/>
            <w:lang w:eastAsia="zh-CN"/>
          </w:rPr>
          <w:t xml:space="preserve"> equals to INTER_2PU, it included </w:t>
        </w:r>
        <w:r w:rsidRPr="00D70AB4">
          <w:rPr>
            <w:rFonts w:hint="eastAsia"/>
            <w:lang w:eastAsia="zh-CN"/>
          </w:rPr>
          <w:t xml:space="preserve">six </w:t>
        </w:r>
        <w:proofErr w:type="spellStart"/>
        <w:r>
          <w:rPr>
            <w:rFonts w:hint="eastAsia"/>
            <w:lang w:eastAsia="zh-CN"/>
          </w:rPr>
          <w:t>PartMode</w:t>
        </w:r>
        <w:proofErr w:type="spellEnd"/>
        <w:r>
          <w:rPr>
            <w:rFonts w:hint="eastAsia"/>
            <w:lang w:eastAsia="zh-CN"/>
          </w:rPr>
          <w:t xml:space="preserve"> of 2NxnU, 2NxnD, nLx2N, nRx2N, 2NxN and Nx2N</w:t>
        </w:r>
        <w:r w:rsidRPr="00D70AB4">
          <w:rPr>
            <w:rFonts w:hint="eastAsia"/>
            <w:lang w:eastAsia="zh-CN"/>
          </w:rPr>
          <w:t xml:space="preserve"> for CU size greater than 8x8 (min) and two </w:t>
        </w:r>
        <w:proofErr w:type="spellStart"/>
        <w:r>
          <w:rPr>
            <w:rFonts w:hint="eastAsia"/>
            <w:lang w:eastAsia="zh-CN"/>
          </w:rPr>
          <w:t>PartMode</w:t>
        </w:r>
        <w:proofErr w:type="spellEnd"/>
        <w:r>
          <w:rPr>
            <w:rFonts w:hint="eastAsia"/>
            <w:lang w:eastAsia="zh-CN"/>
          </w:rPr>
          <w:t xml:space="preserve"> of 2NxN and Nx2N</w:t>
        </w:r>
        <w:r w:rsidRPr="00D70AB4">
          <w:rPr>
            <w:rFonts w:hint="eastAsia"/>
            <w:lang w:eastAsia="zh-CN"/>
          </w:rPr>
          <w:t xml:space="preserve"> for CU size equals to 8x8 (min). </w:t>
        </w:r>
      </w:ins>
    </w:p>
    <w:p w:rsidR="00D70AB4" w:rsidRDefault="00D70AB4" w:rsidP="00D70AB4">
      <w:pPr>
        <w:ind w:firstLineChars="100" w:firstLine="220"/>
        <w:rPr>
          <w:ins w:id="162" w:author="Lenovo User" w:date="2011-11-19T15:11:00Z"/>
          <w:lang w:eastAsia="zh-CN"/>
        </w:rPr>
      </w:pPr>
      <w:ins w:id="163" w:author="Lenovo User" w:date="2011-11-19T15:11:00Z">
        <w:r w:rsidRPr="00D70AB4">
          <w:rPr>
            <w:rFonts w:hint="eastAsia"/>
            <w:lang w:eastAsia="zh-CN"/>
          </w:rPr>
          <w:t xml:space="preserve">In this situation, </w:t>
        </w:r>
        <w:r>
          <w:rPr>
            <w:rFonts w:hint="eastAsia"/>
            <w:lang w:eastAsia="zh-CN"/>
          </w:rPr>
          <w:t xml:space="preserve">additional syntax elements </w:t>
        </w:r>
        <w:r>
          <w:rPr>
            <w:lang w:eastAsia="zh-CN"/>
          </w:rPr>
          <w:t>“</w:t>
        </w:r>
        <w:proofErr w:type="spellStart"/>
        <w:r>
          <w:rPr>
            <w:rFonts w:hint="eastAsia"/>
            <w:lang w:eastAsia="zh-CN"/>
          </w:rPr>
          <w:t>horz_part_flag</w:t>
        </w:r>
        <w:proofErr w:type="spellEnd"/>
        <w:r>
          <w:rPr>
            <w:lang w:eastAsia="zh-CN"/>
          </w:rPr>
          <w:t>”</w:t>
        </w:r>
        <w:r>
          <w:rPr>
            <w:rFonts w:hint="eastAsia"/>
            <w:lang w:eastAsia="zh-CN"/>
          </w:rPr>
          <w:t xml:space="preserve"> and </w:t>
        </w:r>
        <w:r>
          <w:rPr>
            <w:lang w:eastAsia="zh-CN"/>
          </w:rPr>
          <w:t>“</w:t>
        </w:r>
        <w:proofErr w:type="spellStart"/>
        <w:r>
          <w:rPr>
            <w:rFonts w:hint="eastAsia"/>
            <w:lang w:eastAsia="zh-CN"/>
          </w:rPr>
          <w:t>rem_part_mode</w:t>
        </w:r>
        <w:proofErr w:type="spellEnd"/>
        <w:r>
          <w:rPr>
            <w:lang w:eastAsia="zh-CN"/>
          </w:rPr>
          <w:t>”</w:t>
        </w:r>
        <w:r>
          <w:rPr>
            <w:rFonts w:hint="eastAsia"/>
            <w:lang w:eastAsia="zh-CN"/>
          </w:rPr>
          <w:t xml:space="preserve"> were signaled to select one </w:t>
        </w:r>
        <w:proofErr w:type="spellStart"/>
        <w:r>
          <w:rPr>
            <w:rFonts w:hint="eastAsia"/>
            <w:lang w:eastAsia="zh-CN"/>
          </w:rPr>
          <w:t>PartMode</w:t>
        </w:r>
        <w:proofErr w:type="spellEnd"/>
        <w:r>
          <w:rPr>
            <w:rFonts w:hint="eastAsia"/>
            <w:lang w:eastAsia="zh-CN"/>
          </w:rPr>
          <w:t xml:space="preserve"> from the group. The definition of these two syntax elements was shown in below Table-3. The value of </w:t>
        </w:r>
        <w:r>
          <w:rPr>
            <w:lang w:eastAsia="zh-CN"/>
          </w:rPr>
          <w:t>“</w:t>
        </w:r>
        <w:proofErr w:type="spellStart"/>
        <w:r>
          <w:rPr>
            <w:rFonts w:hint="eastAsia"/>
            <w:lang w:eastAsia="zh-CN"/>
          </w:rPr>
          <w:t>rem_part_mode</w:t>
        </w:r>
        <w:proofErr w:type="spellEnd"/>
        <w:r>
          <w:rPr>
            <w:lang w:eastAsia="zh-CN"/>
          </w:rPr>
          <w:t>”</w:t>
        </w:r>
        <w:r>
          <w:rPr>
            <w:rFonts w:hint="eastAsia"/>
            <w:lang w:eastAsia="zh-CN"/>
          </w:rPr>
          <w:t xml:space="preserve"> was encoded with truncated unary code but without decoding table. And in 8x8 CU, only </w:t>
        </w:r>
        <w:r>
          <w:rPr>
            <w:lang w:eastAsia="zh-CN"/>
          </w:rPr>
          <w:t>“</w:t>
        </w:r>
        <w:proofErr w:type="spellStart"/>
        <w:r>
          <w:rPr>
            <w:rFonts w:hint="eastAsia"/>
            <w:lang w:eastAsia="zh-CN"/>
          </w:rPr>
          <w:t>horz_part_flag</w:t>
        </w:r>
        <w:proofErr w:type="spellEnd"/>
        <w:r>
          <w:rPr>
            <w:lang w:eastAsia="zh-CN"/>
          </w:rPr>
          <w:t>”</w:t>
        </w:r>
        <w:r>
          <w:rPr>
            <w:rFonts w:hint="eastAsia"/>
            <w:lang w:eastAsia="zh-CN"/>
          </w:rPr>
          <w:t xml:space="preserve"> was additionally signaled since there is no AMP.</w:t>
        </w:r>
      </w:ins>
    </w:p>
    <w:p w:rsidR="00D70AB4" w:rsidRDefault="00D70AB4" w:rsidP="00D70AB4">
      <w:pPr>
        <w:ind w:firstLineChars="100" w:firstLine="220"/>
        <w:jc w:val="both"/>
        <w:rPr>
          <w:ins w:id="164" w:author="Lenovo User" w:date="2011-11-19T15:11:00Z"/>
          <w:lang w:eastAsia="zh-CN"/>
        </w:rPr>
      </w:pPr>
      <w:ins w:id="165" w:author="Lenovo User" w:date="2011-11-19T15:11:00Z">
        <w:r>
          <w:rPr>
            <w:rFonts w:hint="eastAsia"/>
            <w:lang w:eastAsia="zh-CN"/>
          </w:rPr>
          <w:tab/>
        </w:r>
        <w:r>
          <w:rPr>
            <w:rFonts w:hint="eastAsia"/>
            <w:lang w:eastAsia="zh-CN"/>
          </w:rPr>
          <w:tab/>
        </w:r>
        <w:r>
          <w:rPr>
            <w:rFonts w:hint="eastAsia"/>
            <w:lang w:eastAsia="zh-CN"/>
          </w:rPr>
          <w:tab/>
        </w:r>
        <w:r>
          <w:rPr>
            <w:rFonts w:hint="eastAsia"/>
            <w:lang w:eastAsia="zh-CN"/>
          </w:rPr>
          <w:tab/>
          <w:t xml:space="preserve">Table-3 </w:t>
        </w:r>
        <w:proofErr w:type="gramStart"/>
        <w:r>
          <w:rPr>
            <w:rFonts w:hint="eastAsia"/>
            <w:lang w:eastAsia="zh-CN"/>
          </w:rPr>
          <w:t>The</w:t>
        </w:r>
        <w:proofErr w:type="gramEnd"/>
        <w:r>
          <w:rPr>
            <w:rFonts w:hint="eastAsia"/>
            <w:lang w:eastAsia="zh-CN"/>
          </w:rPr>
          <w:t xml:space="preserve"> definition of </w:t>
        </w:r>
        <w:proofErr w:type="spellStart"/>
        <w:r>
          <w:rPr>
            <w:rFonts w:hint="eastAsia"/>
            <w:lang w:eastAsia="ja-JP"/>
          </w:rPr>
          <w:t>horz_part_flag</w:t>
        </w:r>
        <w:proofErr w:type="spellEnd"/>
        <w:r>
          <w:rPr>
            <w:rFonts w:hint="eastAsia"/>
            <w:lang w:eastAsia="zh-CN"/>
          </w:rPr>
          <w:t xml:space="preserve"> and </w:t>
        </w:r>
        <w:proofErr w:type="spellStart"/>
        <w:r>
          <w:rPr>
            <w:rFonts w:hint="eastAsia"/>
            <w:lang w:eastAsia="ja-JP"/>
          </w:rPr>
          <w:t>rem_part_mode</w:t>
        </w:r>
        <w:proofErr w:type="spellEnd"/>
      </w:ins>
    </w:p>
    <w:tbl>
      <w:tblPr>
        <w:tblW w:w="7428" w:type="dxa"/>
        <w:jc w:val="center"/>
        <w:tblCellMar>
          <w:left w:w="0" w:type="dxa"/>
          <w:right w:w="0" w:type="dxa"/>
        </w:tblCellMar>
        <w:tblLook w:val="04A0"/>
      </w:tblPr>
      <w:tblGrid>
        <w:gridCol w:w="1959"/>
        <w:gridCol w:w="1823"/>
        <w:gridCol w:w="1823"/>
        <w:gridCol w:w="1823"/>
      </w:tblGrid>
      <w:tr w:rsidR="00D70AB4" w:rsidRPr="00E61EC5" w:rsidTr="006C1E0C">
        <w:trPr>
          <w:trHeight w:val="308"/>
          <w:jc w:val="center"/>
          <w:ins w:id="166" w:author="Lenovo User" w:date="2011-11-19T15:11:00Z"/>
        </w:trPr>
        <w:tc>
          <w:tcPr>
            <w:tcW w:w="1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D70AB4" w:rsidRPr="00E61EC5" w:rsidRDefault="00D70AB4" w:rsidP="006C1E0C">
            <w:pPr>
              <w:spacing w:before="0"/>
              <w:rPr>
                <w:ins w:id="167" w:author="Lenovo User" w:date="2011-11-19T15:11:00Z"/>
                <w:rStyle w:val="syntax"/>
              </w:rPr>
            </w:pPr>
            <w:proofErr w:type="spellStart"/>
            <w:ins w:id="168" w:author="Lenovo User" w:date="2011-11-19T15:11:00Z">
              <w:r>
                <w:rPr>
                  <w:rStyle w:val="syntax"/>
                  <w:rFonts w:hint="eastAsia"/>
                  <w:lang w:eastAsia="zh-CN"/>
                </w:rPr>
                <w:t>split_mode</w:t>
              </w:r>
              <w:proofErr w:type="spellEnd"/>
              <w:r w:rsidRPr="00E61EC5">
                <w:rPr>
                  <w:rStyle w:val="syntax"/>
                </w:rPr>
                <w:t xml:space="preserve"> </w:t>
              </w:r>
            </w:ins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D70AB4" w:rsidRPr="00E61EC5" w:rsidRDefault="00D70AB4" w:rsidP="006C1E0C">
            <w:pPr>
              <w:spacing w:before="0"/>
              <w:rPr>
                <w:ins w:id="169" w:author="Lenovo User" w:date="2011-11-19T15:11:00Z"/>
                <w:rStyle w:val="syntax"/>
              </w:rPr>
            </w:pPr>
            <w:proofErr w:type="spellStart"/>
            <w:ins w:id="170" w:author="Lenovo User" w:date="2011-11-19T15:11:00Z">
              <w:r w:rsidRPr="00E61EC5">
                <w:rPr>
                  <w:rStyle w:val="syntax"/>
                </w:rPr>
                <w:t>PartMode</w:t>
              </w:r>
              <w:proofErr w:type="spellEnd"/>
              <w:r w:rsidRPr="00E61EC5">
                <w:rPr>
                  <w:rStyle w:val="syntax"/>
                </w:rPr>
                <w:t xml:space="preserve"> </w:t>
              </w:r>
            </w:ins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AB4" w:rsidRPr="00E61EC5" w:rsidRDefault="00D70AB4" w:rsidP="006C1E0C">
            <w:pPr>
              <w:spacing w:before="0"/>
              <w:rPr>
                <w:ins w:id="171" w:author="Lenovo User" w:date="2011-11-19T15:11:00Z"/>
                <w:rStyle w:val="syntax"/>
              </w:rPr>
            </w:pPr>
            <w:proofErr w:type="spellStart"/>
            <w:ins w:id="172" w:author="Lenovo User" w:date="2011-11-19T15:11:00Z">
              <w:r w:rsidRPr="00E61EC5">
                <w:rPr>
                  <w:rStyle w:val="syntax"/>
                </w:rPr>
                <w:t>horz_part_flag</w:t>
              </w:r>
              <w:proofErr w:type="spellEnd"/>
              <w:r w:rsidRPr="00E61EC5">
                <w:rPr>
                  <w:rStyle w:val="syntax"/>
                </w:rPr>
                <w:t xml:space="preserve"> </w:t>
              </w:r>
            </w:ins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AB4" w:rsidRPr="00E61EC5" w:rsidRDefault="00D70AB4" w:rsidP="006C1E0C">
            <w:pPr>
              <w:spacing w:before="0"/>
              <w:rPr>
                <w:ins w:id="173" w:author="Lenovo User" w:date="2011-11-19T15:11:00Z"/>
                <w:rStyle w:val="syntax"/>
              </w:rPr>
            </w:pPr>
            <w:proofErr w:type="spellStart"/>
            <w:ins w:id="174" w:author="Lenovo User" w:date="2011-11-19T15:11:00Z">
              <w:r w:rsidRPr="00E61EC5">
                <w:rPr>
                  <w:rStyle w:val="syntax"/>
                </w:rPr>
                <w:t>rem_part_mode</w:t>
              </w:r>
              <w:proofErr w:type="spellEnd"/>
              <w:r w:rsidRPr="00E61EC5">
                <w:rPr>
                  <w:rStyle w:val="syntax"/>
                </w:rPr>
                <w:t xml:space="preserve"> </w:t>
              </w:r>
            </w:ins>
          </w:p>
        </w:tc>
      </w:tr>
      <w:tr w:rsidR="00D70AB4" w:rsidRPr="00E61EC5" w:rsidTr="006C1E0C">
        <w:trPr>
          <w:trHeight w:val="308"/>
          <w:jc w:val="center"/>
          <w:ins w:id="175" w:author="Lenovo User" w:date="2011-11-19T15:11:00Z"/>
        </w:trPr>
        <w:tc>
          <w:tcPr>
            <w:tcW w:w="19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D70AB4" w:rsidRPr="00E61EC5" w:rsidRDefault="00D70AB4" w:rsidP="006C1E0C">
            <w:pPr>
              <w:rPr>
                <w:ins w:id="176" w:author="Lenovo User" w:date="2011-11-19T15:11:00Z"/>
              </w:rPr>
            </w:pPr>
            <w:ins w:id="177" w:author="Lenovo User" w:date="2011-11-19T15:11:00Z">
              <w:r w:rsidRPr="000372FE">
                <w:rPr>
                  <w:rFonts w:eastAsia="Malgun Gothic" w:hint="eastAsia"/>
                  <w:color w:val="00B050"/>
                  <w:szCs w:val="22"/>
                  <w:lang w:eastAsia="zh-CN"/>
                </w:rPr>
                <w:t>INTER_</w:t>
              </w:r>
              <w:r>
                <w:rPr>
                  <w:rFonts w:hint="eastAsia"/>
                  <w:color w:val="00B050"/>
                  <w:szCs w:val="22"/>
                  <w:lang w:eastAsia="zh-CN"/>
                </w:rPr>
                <w:t>2PU</w:t>
              </w:r>
            </w:ins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D70AB4" w:rsidRPr="00E61EC5" w:rsidRDefault="00D70AB4" w:rsidP="006C1E0C">
            <w:pPr>
              <w:spacing w:before="0"/>
              <w:rPr>
                <w:ins w:id="178" w:author="Lenovo User" w:date="2011-11-19T15:11:00Z"/>
              </w:rPr>
            </w:pPr>
            <w:ins w:id="179" w:author="Lenovo User" w:date="2011-11-19T15:11:00Z">
              <w:r w:rsidRPr="00E61EC5">
                <w:t xml:space="preserve">PART_2NxN </w:t>
              </w:r>
            </w:ins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AB4" w:rsidRPr="00E61EC5" w:rsidRDefault="00D70AB4" w:rsidP="006C1E0C">
            <w:pPr>
              <w:spacing w:before="0"/>
              <w:rPr>
                <w:ins w:id="180" w:author="Lenovo User" w:date="2011-11-19T15:11:00Z"/>
                <w:lang w:eastAsia="zh-CN"/>
              </w:rPr>
            </w:pPr>
            <w:ins w:id="181" w:author="Lenovo User" w:date="2011-11-19T15:11:00Z">
              <w:r w:rsidRPr="00E61EC5">
                <w:t>1</w:t>
              </w:r>
            </w:ins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AB4" w:rsidRPr="00E61EC5" w:rsidRDefault="00D70AB4" w:rsidP="006C1E0C">
            <w:pPr>
              <w:spacing w:before="0"/>
              <w:rPr>
                <w:ins w:id="182" w:author="Lenovo User" w:date="2011-11-19T15:11:00Z"/>
              </w:rPr>
            </w:pPr>
            <w:ins w:id="183" w:author="Lenovo User" w:date="2011-11-19T15:11:00Z">
              <w:r w:rsidRPr="00E61EC5">
                <w:t xml:space="preserve">0 </w:t>
              </w:r>
            </w:ins>
          </w:p>
        </w:tc>
      </w:tr>
      <w:tr w:rsidR="00D70AB4" w:rsidRPr="00E61EC5" w:rsidTr="006C1E0C">
        <w:trPr>
          <w:trHeight w:val="308"/>
          <w:jc w:val="center"/>
          <w:ins w:id="184" w:author="Lenovo User" w:date="2011-11-19T15:11:00Z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70AB4" w:rsidRPr="00E61EC5" w:rsidRDefault="00D70AB4" w:rsidP="006C1E0C">
            <w:pPr>
              <w:rPr>
                <w:ins w:id="185" w:author="Lenovo User" w:date="2011-11-19T15:11:00Z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D70AB4" w:rsidRPr="00E61EC5" w:rsidRDefault="00D70AB4" w:rsidP="006C1E0C">
            <w:pPr>
              <w:spacing w:before="0"/>
              <w:rPr>
                <w:ins w:id="186" w:author="Lenovo User" w:date="2011-11-19T15:11:00Z"/>
              </w:rPr>
            </w:pPr>
            <w:ins w:id="187" w:author="Lenovo User" w:date="2011-11-19T15:11:00Z">
              <w:r w:rsidRPr="00E61EC5">
                <w:t xml:space="preserve">PART_2NxnU </w:t>
              </w:r>
            </w:ins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AB4" w:rsidRPr="00E61EC5" w:rsidRDefault="00D70AB4" w:rsidP="006C1E0C">
            <w:pPr>
              <w:spacing w:before="0"/>
              <w:rPr>
                <w:ins w:id="188" w:author="Lenovo User" w:date="2011-11-19T15:11:00Z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AB4" w:rsidRPr="00E61EC5" w:rsidRDefault="00D70AB4" w:rsidP="006C1E0C">
            <w:pPr>
              <w:spacing w:before="0"/>
              <w:rPr>
                <w:ins w:id="189" w:author="Lenovo User" w:date="2011-11-19T15:11:00Z"/>
              </w:rPr>
            </w:pPr>
            <w:ins w:id="190" w:author="Lenovo User" w:date="2011-11-19T15:11:00Z">
              <w:r w:rsidRPr="00E61EC5">
                <w:t xml:space="preserve">1 </w:t>
              </w:r>
            </w:ins>
          </w:p>
        </w:tc>
      </w:tr>
      <w:tr w:rsidR="00D70AB4" w:rsidRPr="00E61EC5" w:rsidTr="006C1E0C">
        <w:trPr>
          <w:trHeight w:val="154"/>
          <w:jc w:val="center"/>
          <w:ins w:id="191" w:author="Lenovo User" w:date="2011-11-19T15:11:00Z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70AB4" w:rsidRPr="00E61EC5" w:rsidRDefault="00D70AB4" w:rsidP="006C1E0C">
            <w:pPr>
              <w:rPr>
                <w:ins w:id="192" w:author="Lenovo User" w:date="2011-11-19T15:11:00Z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D70AB4" w:rsidRPr="00E61EC5" w:rsidRDefault="00D70AB4" w:rsidP="006C1E0C">
            <w:pPr>
              <w:spacing w:before="0"/>
              <w:rPr>
                <w:ins w:id="193" w:author="Lenovo User" w:date="2011-11-19T15:11:00Z"/>
              </w:rPr>
            </w:pPr>
            <w:ins w:id="194" w:author="Lenovo User" w:date="2011-11-19T15:11:00Z">
              <w:r w:rsidRPr="00E61EC5">
                <w:t xml:space="preserve">PART_2NxnD </w:t>
              </w:r>
            </w:ins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AB4" w:rsidRPr="00E61EC5" w:rsidRDefault="00D70AB4" w:rsidP="006C1E0C">
            <w:pPr>
              <w:spacing w:before="0"/>
              <w:rPr>
                <w:ins w:id="195" w:author="Lenovo User" w:date="2011-11-19T15:11:00Z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AB4" w:rsidRPr="00E61EC5" w:rsidRDefault="00D70AB4" w:rsidP="006C1E0C">
            <w:pPr>
              <w:spacing w:before="0"/>
              <w:rPr>
                <w:ins w:id="196" w:author="Lenovo User" w:date="2011-11-19T15:11:00Z"/>
              </w:rPr>
            </w:pPr>
            <w:ins w:id="197" w:author="Lenovo User" w:date="2011-11-19T15:11:00Z">
              <w:r w:rsidRPr="00E61EC5">
                <w:t xml:space="preserve">2 </w:t>
              </w:r>
            </w:ins>
          </w:p>
        </w:tc>
      </w:tr>
      <w:tr w:rsidR="00D70AB4" w:rsidRPr="00E61EC5" w:rsidTr="006C1E0C">
        <w:trPr>
          <w:trHeight w:val="308"/>
          <w:jc w:val="center"/>
          <w:ins w:id="198" w:author="Lenovo User" w:date="2011-11-19T15:11:00Z"/>
        </w:trPr>
        <w:tc>
          <w:tcPr>
            <w:tcW w:w="195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D70AB4" w:rsidRPr="00E61EC5" w:rsidRDefault="00D70AB4" w:rsidP="006C1E0C">
            <w:pPr>
              <w:spacing w:before="0"/>
              <w:rPr>
                <w:ins w:id="199" w:author="Lenovo User" w:date="2011-11-19T15:11:00Z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D70AB4" w:rsidRPr="00E61EC5" w:rsidRDefault="00D70AB4" w:rsidP="006C1E0C">
            <w:pPr>
              <w:spacing w:before="0"/>
              <w:rPr>
                <w:ins w:id="200" w:author="Lenovo User" w:date="2011-11-19T15:11:00Z"/>
              </w:rPr>
            </w:pPr>
            <w:ins w:id="201" w:author="Lenovo User" w:date="2011-11-19T15:11:00Z">
              <w:r w:rsidRPr="00E61EC5">
                <w:t xml:space="preserve">PART_Nx2N </w:t>
              </w:r>
            </w:ins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AB4" w:rsidRPr="00E61EC5" w:rsidRDefault="00D70AB4" w:rsidP="006C1E0C">
            <w:pPr>
              <w:spacing w:before="0"/>
              <w:rPr>
                <w:ins w:id="202" w:author="Lenovo User" w:date="2011-11-19T15:11:00Z"/>
              </w:rPr>
            </w:pPr>
            <w:ins w:id="203" w:author="Lenovo User" w:date="2011-11-19T15:11:00Z">
              <w:r w:rsidRPr="00E61EC5">
                <w:t xml:space="preserve">0 </w:t>
              </w:r>
            </w:ins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AB4" w:rsidRPr="00E61EC5" w:rsidRDefault="00D70AB4" w:rsidP="006C1E0C">
            <w:pPr>
              <w:spacing w:before="0"/>
              <w:rPr>
                <w:ins w:id="204" w:author="Lenovo User" w:date="2011-11-19T15:11:00Z"/>
              </w:rPr>
            </w:pPr>
            <w:ins w:id="205" w:author="Lenovo User" w:date="2011-11-19T15:11:00Z">
              <w:r w:rsidRPr="00E61EC5">
                <w:t xml:space="preserve">0 </w:t>
              </w:r>
            </w:ins>
          </w:p>
        </w:tc>
      </w:tr>
      <w:tr w:rsidR="00D70AB4" w:rsidRPr="00E61EC5" w:rsidTr="006C1E0C">
        <w:trPr>
          <w:trHeight w:val="308"/>
          <w:jc w:val="center"/>
          <w:ins w:id="206" w:author="Lenovo User" w:date="2011-11-19T15:11:00Z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70AB4" w:rsidRPr="00E61EC5" w:rsidRDefault="00D70AB4" w:rsidP="006C1E0C">
            <w:pPr>
              <w:spacing w:before="0"/>
              <w:rPr>
                <w:ins w:id="207" w:author="Lenovo User" w:date="2011-11-19T15:11:00Z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D70AB4" w:rsidRPr="00E61EC5" w:rsidRDefault="00D70AB4" w:rsidP="006C1E0C">
            <w:pPr>
              <w:spacing w:before="0"/>
              <w:rPr>
                <w:ins w:id="208" w:author="Lenovo User" w:date="2011-11-19T15:11:00Z"/>
              </w:rPr>
            </w:pPr>
            <w:ins w:id="209" w:author="Lenovo User" w:date="2011-11-19T15:11:00Z">
              <w:r w:rsidRPr="00E61EC5">
                <w:t xml:space="preserve">PART_nLx2N </w:t>
              </w:r>
            </w:ins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AB4" w:rsidRPr="00E61EC5" w:rsidRDefault="00D70AB4" w:rsidP="006C1E0C">
            <w:pPr>
              <w:spacing w:before="0"/>
              <w:rPr>
                <w:ins w:id="210" w:author="Lenovo User" w:date="2011-11-19T15:11:00Z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AB4" w:rsidRPr="00E61EC5" w:rsidRDefault="00D70AB4" w:rsidP="006C1E0C">
            <w:pPr>
              <w:spacing w:before="0"/>
              <w:rPr>
                <w:ins w:id="211" w:author="Lenovo User" w:date="2011-11-19T15:11:00Z"/>
              </w:rPr>
            </w:pPr>
            <w:ins w:id="212" w:author="Lenovo User" w:date="2011-11-19T15:11:00Z">
              <w:r w:rsidRPr="00E61EC5">
                <w:t xml:space="preserve">1 </w:t>
              </w:r>
            </w:ins>
          </w:p>
        </w:tc>
      </w:tr>
      <w:tr w:rsidR="00D70AB4" w:rsidRPr="00E61EC5" w:rsidTr="006C1E0C">
        <w:trPr>
          <w:trHeight w:val="154"/>
          <w:jc w:val="center"/>
          <w:ins w:id="213" w:author="Lenovo User" w:date="2011-11-19T15:11:00Z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0AB4" w:rsidRPr="00E61EC5" w:rsidRDefault="00D70AB4" w:rsidP="006C1E0C">
            <w:pPr>
              <w:spacing w:before="0"/>
              <w:rPr>
                <w:ins w:id="214" w:author="Lenovo User" w:date="2011-11-19T15:11:00Z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D70AB4" w:rsidRPr="00E61EC5" w:rsidRDefault="00D70AB4" w:rsidP="006C1E0C">
            <w:pPr>
              <w:spacing w:before="0"/>
              <w:rPr>
                <w:ins w:id="215" w:author="Lenovo User" w:date="2011-11-19T15:11:00Z"/>
              </w:rPr>
            </w:pPr>
            <w:ins w:id="216" w:author="Lenovo User" w:date="2011-11-19T15:11:00Z">
              <w:r w:rsidRPr="00E61EC5">
                <w:t xml:space="preserve">PART_nRx2N </w:t>
              </w:r>
            </w:ins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AB4" w:rsidRPr="00E61EC5" w:rsidRDefault="00D70AB4" w:rsidP="006C1E0C">
            <w:pPr>
              <w:spacing w:before="0"/>
              <w:rPr>
                <w:ins w:id="217" w:author="Lenovo User" w:date="2011-11-19T15:11:00Z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AB4" w:rsidRPr="00E61EC5" w:rsidRDefault="00D70AB4" w:rsidP="006C1E0C">
            <w:pPr>
              <w:spacing w:before="0"/>
              <w:rPr>
                <w:ins w:id="218" w:author="Lenovo User" w:date="2011-11-19T15:11:00Z"/>
              </w:rPr>
            </w:pPr>
            <w:ins w:id="219" w:author="Lenovo User" w:date="2011-11-19T15:11:00Z">
              <w:r w:rsidRPr="00E61EC5">
                <w:t xml:space="preserve">2 </w:t>
              </w:r>
            </w:ins>
          </w:p>
        </w:tc>
      </w:tr>
    </w:tbl>
    <w:p w:rsidR="0044298E" w:rsidRDefault="0044298E" w:rsidP="0044298E">
      <w:pPr>
        <w:rPr>
          <w:ins w:id="220" w:author="Lenovo User" w:date="2011-11-19T15:24:00Z"/>
          <w:rFonts w:hint="eastAsia"/>
          <w:lang w:eastAsia="zh-CN"/>
        </w:rPr>
      </w:pPr>
      <w:ins w:id="221" w:author="Lenovo User" w:date="2011-11-19T15:24:00Z">
        <w:r>
          <w:rPr>
            <w:rFonts w:hint="eastAsia"/>
            <w:lang w:eastAsia="zh-CN"/>
          </w:rPr>
          <w:tab/>
        </w:r>
      </w:ins>
      <w:ins w:id="222" w:author="Lenovo User" w:date="2011-11-19T15:11:00Z">
        <w:r w:rsidR="00D70AB4">
          <w:rPr>
            <w:rFonts w:hint="eastAsia"/>
            <w:lang w:eastAsia="zh-CN"/>
          </w:rPr>
          <w:t xml:space="preserve">If </w:t>
        </w:r>
        <w:r w:rsidR="00D70AB4">
          <w:rPr>
            <w:lang w:eastAsia="zh-CN"/>
          </w:rPr>
          <w:t>“</w:t>
        </w:r>
        <w:proofErr w:type="spellStart"/>
        <w:r w:rsidR="00D70AB4">
          <w:rPr>
            <w:rFonts w:hint="eastAsia"/>
            <w:lang w:eastAsia="zh-CN"/>
          </w:rPr>
          <w:t>split_mode</w:t>
        </w:r>
        <w:proofErr w:type="spellEnd"/>
        <w:r w:rsidR="00D70AB4">
          <w:rPr>
            <w:lang w:eastAsia="zh-CN"/>
          </w:rPr>
          <w:t>”</w:t>
        </w:r>
        <w:r w:rsidR="00D70AB4">
          <w:rPr>
            <w:rFonts w:hint="eastAsia"/>
            <w:lang w:eastAsia="zh-CN"/>
          </w:rPr>
          <w:t xml:space="preserve"> is INTER_2PU, two additional flags (</w:t>
        </w:r>
        <w:proofErr w:type="spellStart"/>
        <w:r w:rsidR="00D70AB4">
          <w:rPr>
            <w:rFonts w:hint="eastAsia"/>
            <w:lang w:eastAsia="zh-CN"/>
          </w:rPr>
          <w:t>pu_merge_flag</w:t>
        </w:r>
        <w:proofErr w:type="spellEnd"/>
        <w:r w:rsidR="00D70AB4">
          <w:rPr>
            <w:rFonts w:hint="eastAsia"/>
            <w:lang w:eastAsia="zh-CN"/>
          </w:rPr>
          <w:t>) should also be used to signal merge information of two PU included in current CU.</w:t>
        </w:r>
      </w:ins>
    </w:p>
    <w:p w:rsidR="0044298E" w:rsidRDefault="0044298E" w:rsidP="0044298E">
      <w:pPr>
        <w:rPr>
          <w:ins w:id="223" w:author="Lenovo User" w:date="2011-11-19T15:24:00Z"/>
          <w:lang w:eastAsia="zh-CN"/>
        </w:rPr>
      </w:pPr>
      <w:ins w:id="224" w:author="Lenovo User" w:date="2011-11-19T15:24:00Z">
        <w:r>
          <w:rPr>
            <w:rFonts w:hint="eastAsia"/>
            <w:lang w:eastAsia="zh-CN"/>
          </w:rPr>
          <w:tab/>
          <w:t>It</w:t>
        </w:r>
      </w:ins>
      <w:ins w:id="225" w:author="Lenovo User" w:date="2011-11-19T15:25:00Z">
        <w:r>
          <w:rPr>
            <w:rFonts w:hint="eastAsia"/>
            <w:lang w:eastAsia="zh-CN"/>
          </w:rPr>
          <w:t xml:space="preserve"> wa</w:t>
        </w:r>
      </w:ins>
      <w:ins w:id="226" w:author="Lenovo User" w:date="2011-11-19T15:24:00Z">
        <w:r>
          <w:rPr>
            <w:rFonts w:hint="eastAsia"/>
            <w:lang w:eastAsia="zh-CN"/>
          </w:rPr>
          <w:t xml:space="preserve">s </w:t>
        </w:r>
        <w:r>
          <w:rPr>
            <w:rFonts w:hint="eastAsia"/>
            <w:lang w:eastAsia="zh-CN"/>
          </w:rPr>
          <w:t xml:space="preserve">15 </w:t>
        </w:r>
        <w:r w:rsidRPr="000A5B32">
          <w:rPr>
            <w:rFonts w:hint="eastAsia"/>
          </w:rPr>
          <w:t>codeword</w:t>
        </w:r>
        <w:r>
          <w:rPr>
            <w:rFonts w:hint="eastAsia"/>
            <w:lang w:eastAsia="zh-CN"/>
          </w:rPr>
          <w:t xml:space="preserve"> d</w:t>
        </w:r>
        <w:r w:rsidRPr="000A5B32">
          <w:t>epend</w:t>
        </w:r>
        <w:r>
          <w:rPr>
            <w:rFonts w:hint="eastAsia"/>
            <w:lang w:eastAsia="zh-CN"/>
          </w:rPr>
          <w:t>ing</w:t>
        </w:r>
        <w:r w:rsidRPr="000A5B32">
          <w:t xml:space="preserve"> on distribution of each </w:t>
        </w:r>
        <w:r>
          <w:rPr>
            <w:rFonts w:eastAsia="SimSun" w:hint="eastAsia"/>
            <w:lang w:eastAsia="zh-CN"/>
          </w:rPr>
          <w:t xml:space="preserve">coding types for </w:t>
        </w:r>
        <w:r>
          <w:rPr>
            <w:rFonts w:eastAsia="SimSun"/>
            <w:lang w:eastAsia="zh-CN"/>
          </w:rPr>
          <w:t>“</w:t>
        </w:r>
        <w:proofErr w:type="spellStart"/>
        <w:r>
          <w:rPr>
            <w:rFonts w:eastAsia="SimSun" w:hint="eastAsia"/>
            <w:lang w:eastAsia="zh-CN"/>
          </w:rPr>
          <w:t>split_mode</w:t>
        </w:r>
        <w:proofErr w:type="spellEnd"/>
        <w:r>
          <w:rPr>
            <w:rFonts w:eastAsia="SimSun"/>
            <w:lang w:eastAsia="zh-CN"/>
          </w:rPr>
          <w:t>”</w:t>
        </w:r>
        <w:r w:rsidRPr="000A5B32">
          <w:t xml:space="preserve"> </w:t>
        </w:r>
        <w:r>
          <w:t>were</w:t>
        </w:r>
        <w:r>
          <w:rPr>
            <w:rFonts w:hint="eastAsia"/>
            <w:lang w:eastAsia="zh-CN"/>
          </w:rPr>
          <w:t xml:space="preserve"> </w:t>
        </w:r>
        <w:r w:rsidRPr="000A5B32">
          <w:t>defined</w:t>
        </w:r>
        <w:r>
          <w:rPr>
            <w:rFonts w:hint="eastAsia"/>
            <w:lang w:eastAsia="zh-CN"/>
          </w:rPr>
          <w:t xml:space="preserve"> </w:t>
        </w:r>
        <w:r w:rsidRPr="000A5B32">
          <w:t>and</w:t>
        </w:r>
        <w:r>
          <w:rPr>
            <w:rFonts w:hint="eastAsia"/>
            <w:lang w:eastAsia="zh-CN"/>
          </w:rPr>
          <w:t xml:space="preserve"> </w:t>
        </w:r>
        <w:r w:rsidRPr="000A5B32">
          <w:t>explicit</w:t>
        </w:r>
        <w:r>
          <w:rPr>
            <w:rFonts w:hint="eastAsia"/>
            <w:lang w:eastAsia="zh-CN"/>
          </w:rPr>
          <w:t>ly</w:t>
        </w:r>
        <w:r w:rsidRPr="000A5B32">
          <w:t xml:space="preserve"> signaled</w:t>
        </w:r>
        <w:r w:rsidRPr="000A5B32">
          <w:rPr>
            <w:rFonts w:hint="eastAsia"/>
          </w:rPr>
          <w:t xml:space="preserve"> per slice</w:t>
        </w:r>
        <w:r>
          <w:rPr>
            <w:rFonts w:hint="eastAsia"/>
            <w:lang w:eastAsia="zh-CN"/>
          </w:rPr>
          <w:t xml:space="preserve">. For each codeword, it represented the coding order of unary flags in </w:t>
        </w:r>
        <w:r>
          <w:rPr>
            <w:lang w:eastAsia="zh-CN"/>
          </w:rPr>
          <w:t>“</w:t>
        </w:r>
        <w:proofErr w:type="spellStart"/>
        <w:r>
          <w:rPr>
            <w:rFonts w:hint="eastAsia"/>
            <w:lang w:eastAsia="zh-CN"/>
          </w:rPr>
          <w:t>split_mode</w:t>
        </w:r>
        <w:proofErr w:type="spellEnd"/>
        <w:r>
          <w:rPr>
            <w:lang w:eastAsia="zh-CN"/>
          </w:rPr>
          <w:t>”</w:t>
        </w:r>
        <w:r>
          <w:rPr>
            <w:rFonts w:hint="eastAsia"/>
            <w:lang w:eastAsia="zh-CN"/>
          </w:rPr>
          <w:t>. And, the codeword was highly context dependent and b</w:t>
        </w:r>
        <w:r>
          <w:rPr>
            <w:lang w:eastAsia="zh-CN"/>
          </w:rPr>
          <w:t>asically</w:t>
        </w:r>
        <w:r>
          <w:rPr>
            <w:rFonts w:hint="eastAsia"/>
            <w:lang w:eastAsia="zh-CN"/>
          </w:rPr>
          <w:t xml:space="preserve"> slice adaptive. Please refer to below </w:t>
        </w:r>
        <w:proofErr w:type="spellStart"/>
        <w:r>
          <w:rPr>
            <w:lang w:eastAsia="zh-CN"/>
          </w:rPr>
          <w:t>g_auiCtxDepthInterSplitMode</w:t>
        </w:r>
        <w:proofErr w:type="spellEnd"/>
        <w:r>
          <w:rPr>
            <w:rFonts w:hint="eastAsia"/>
            <w:lang w:eastAsia="zh-CN"/>
          </w:rPr>
          <w:t xml:space="preserve"> for detailed codeword information and this p</w:t>
        </w:r>
        <w:r>
          <w:rPr>
            <w:lang w:eastAsia="zh-CN"/>
          </w:rPr>
          <w:t>redefined</w:t>
        </w:r>
        <w:r>
          <w:rPr>
            <w:rFonts w:hint="eastAsia"/>
            <w:lang w:eastAsia="zh-CN"/>
          </w:rPr>
          <w:t xml:space="preserve"> codeword table should be maintained in both encoder and decoder.</w:t>
        </w:r>
      </w:ins>
    </w:p>
    <w:p w:rsidR="0044298E" w:rsidRPr="00BF263F" w:rsidRDefault="0044298E" w:rsidP="0044298E">
      <w:pPr>
        <w:jc w:val="both"/>
        <w:rPr>
          <w:ins w:id="227" w:author="Lenovo User" w:date="2011-11-19T15:24:00Z"/>
          <w:sz w:val="16"/>
          <w:szCs w:val="16"/>
          <w:lang w:eastAsia="zh-CN"/>
        </w:rPr>
      </w:pPr>
      <w:ins w:id="228" w:author="Lenovo User" w:date="2011-11-19T15:24:00Z">
        <w:r w:rsidRPr="00BF263F">
          <w:rPr>
            <w:sz w:val="16"/>
            <w:szCs w:val="16"/>
            <w:lang w:eastAsia="zh-CN"/>
          </w:rPr>
          <w:t>#define</w:t>
        </w:r>
        <w:r w:rsidRPr="00BF263F">
          <w:rPr>
            <w:rFonts w:hint="eastAsia"/>
            <w:sz w:val="16"/>
            <w:szCs w:val="16"/>
            <w:lang w:eastAsia="zh-CN"/>
          </w:rPr>
          <w:t xml:space="preserve"> </w:t>
        </w:r>
        <w:r w:rsidRPr="00BF263F">
          <w:rPr>
            <w:sz w:val="16"/>
            <w:szCs w:val="16"/>
            <w:lang w:eastAsia="zh-CN"/>
          </w:rPr>
          <w:t>ENCTYPE(</w:t>
        </w:r>
        <w:proofErr w:type="spellStart"/>
        <w:r w:rsidRPr="00BF263F">
          <w:rPr>
            <w:sz w:val="16"/>
            <w:szCs w:val="16"/>
            <w:lang w:eastAsia="zh-CN"/>
          </w:rPr>
          <w:t>a,b,c,d,e,f</w:t>
        </w:r>
        <w:proofErr w:type="spellEnd"/>
        <w:r w:rsidRPr="00BF263F">
          <w:rPr>
            <w:sz w:val="16"/>
            <w:szCs w:val="16"/>
            <w:lang w:eastAsia="zh-CN"/>
          </w:rPr>
          <w:t>) ( ((f)&lt;&lt;15)+((e)&lt;&lt;12)+((d)&lt;&lt;9)+((c)&lt;&lt;6)+ ((b)&lt;&lt;3)+((a)&lt;&lt;0))</w:t>
        </w:r>
      </w:ins>
    </w:p>
    <w:p w:rsidR="0044298E" w:rsidRPr="00BF263F" w:rsidRDefault="0044298E" w:rsidP="0044298E">
      <w:pPr>
        <w:jc w:val="both"/>
        <w:rPr>
          <w:ins w:id="229" w:author="Lenovo User" w:date="2011-11-19T15:24:00Z"/>
          <w:sz w:val="16"/>
          <w:szCs w:val="16"/>
          <w:lang w:eastAsia="zh-CN"/>
        </w:rPr>
      </w:pPr>
      <w:ins w:id="230" w:author="Lenovo User" w:date="2011-11-19T15:24:00Z">
        <w:r w:rsidRPr="00BF263F">
          <w:rPr>
            <w:sz w:val="16"/>
            <w:szCs w:val="16"/>
            <w:lang w:eastAsia="zh-CN"/>
          </w:rPr>
          <w:t xml:space="preserve">#define CODEWORD_LEN                </w:t>
        </w:r>
        <w:r w:rsidRPr="00BF263F">
          <w:rPr>
            <w:rFonts w:hint="eastAsia"/>
            <w:sz w:val="16"/>
            <w:szCs w:val="16"/>
            <w:lang w:eastAsia="zh-CN"/>
          </w:rPr>
          <w:t>15</w:t>
        </w:r>
      </w:ins>
    </w:p>
    <w:p w:rsidR="0044298E" w:rsidRPr="00BF263F" w:rsidRDefault="0044298E" w:rsidP="0044298E">
      <w:pPr>
        <w:jc w:val="both"/>
        <w:rPr>
          <w:ins w:id="231" w:author="Lenovo User" w:date="2011-11-19T15:24:00Z"/>
          <w:sz w:val="16"/>
          <w:szCs w:val="16"/>
          <w:lang w:eastAsia="zh-CN"/>
        </w:rPr>
      </w:pPr>
      <w:ins w:id="232" w:author="Lenovo User" w:date="2011-11-19T15:24:00Z">
        <w:r w:rsidRPr="00BF263F">
          <w:rPr>
            <w:rFonts w:hint="eastAsia"/>
            <w:sz w:val="16"/>
            <w:szCs w:val="16"/>
            <w:lang w:eastAsia="zh-CN"/>
          </w:rPr>
          <w:t>Const</w:t>
        </w:r>
        <w:r w:rsidRPr="00BF263F">
          <w:rPr>
            <w:sz w:val="16"/>
            <w:szCs w:val="16"/>
            <w:lang w:eastAsia="zh-CN"/>
          </w:rPr>
          <w:t xml:space="preserve"> </w:t>
        </w:r>
        <w:proofErr w:type="spellStart"/>
        <w:r w:rsidRPr="00BF263F">
          <w:rPr>
            <w:sz w:val="16"/>
            <w:szCs w:val="16"/>
            <w:lang w:eastAsia="zh-CN"/>
          </w:rPr>
          <w:t>UInt</w:t>
        </w:r>
        <w:proofErr w:type="spellEnd"/>
        <w:r w:rsidRPr="00BF263F">
          <w:rPr>
            <w:sz w:val="16"/>
            <w:szCs w:val="16"/>
            <w:lang w:eastAsia="zh-CN"/>
          </w:rPr>
          <w:t xml:space="preserve"> </w:t>
        </w:r>
        <w:proofErr w:type="spellStart"/>
        <w:r w:rsidRPr="00BF263F">
          <w:rPr>
            <w:sz w:val="16"/>
            <w:szCs w:val="16"/>
            <w:lang w:eastAsia="zh-CN"/>
          </w:rPr>
          <w:t>g_</w:t>
        </w:r>
        <w:proofErr w:type="gramStart"/>
        <w:r w:rsidRPr="00BF263F">
          <w:rPr>
            <w:sz w:val="16"/>
            <w:szCs w:val="16"/>
            <w:lang w:eastAsia="zh-CN"/>
          </w:rPr>
          <w:t>auiCtxDepthInterSplitMode</w:t>
        </w:r>
        <w:proofErr w:type="spellEnd"/>
        <w:r w:rsidRPr="00BF263F">
          <w:rPr>
            <w:sz w:val="16"/>
            <w:szCs w:val="16"/>
            <w:lang w:eastAsia="zh-CN"/>
          </w:rPr>
          <w:t>[</w:t>
        </w:r>
        <w:proofErr w:type="gramEnd"/>
        <w:r w:rsidRPr="00BF263F">
          <w:rPr>
            <w:sz w:val="16"/>
            <w:szCs w:val="16"/>
            <w:lang w:eastAsia="zh-CN"/>
          </w:rPr>
          <w:t>4][CODEWORD_LEN] = {</w:t>
        </w:r>
      </w:ins>
    </w:p>
    <w:p w:rsidR="0044298E" w:rsidRPr="00BF263F" w:rsidRDefault="0044298E" w:rsidP="0044298E">
      <w:pPr>
        <w:ind w:left="80" w:hangingChars="50" w:hanging="80"/>
        <w:jc w:val="both"/>
        <w:rPr>
          <w:ins w:id="233" w:author="Lenovo User" w:date="2011-11-19T15:24:00Z"/>
          <w:sz w:val="16"/>
          <w:szCs w:val="16"/>
          <w:lang w:eastAsia="zh-CN"/>
        </w:rPr>
      </w:pPr>
      <w:ins w:id="234" w:author="Lenovo User" w:date="2011-11-19T15:24:00Z">
        <w:r w:rsidRPr="00BF263F">
          <w:rPr>
            <w:sz w:val="16"/>
            <w:szCs w:val="16"/>
            <w:lang w:eastAsia="zh-CN"/>
          </w:rPr>
          <w:t>{ENCTYPE(0,4,3,1,5,2),ENCTYPE(0,3,4,1,5,2),ENCTYPE(0,4,5,3,1,2),ENCTYPE(0,4,3,5,1,2),ENCTYPE(0,4,1,3,2,5),ENCTYPE(0,3,4,5,1,2)</w:t>
        </w:r>
        <w:r>
          <w:rPr>
            <w:rFonts w:hint="eastAsia"/>
            <w:sz w:val="16"/>
            <w:szCs w:val="16"/>
            <w:lang w:eastAsia="zh-CN"/>
          </w:rPr>
          <w:t>,</w:t>
        </w:r>
        <w:r w:rsidRPr="00BF263F">
          <w:rPr>
            <w:sz w:val="16"/>
            <w:szCs w:val="16"/>
            <w:lang w:eastAsia="zh-CN"/>
          </w:rPr>
          <w:t>ENCTYPE(0,3,1,4,2,5),ENCTYPE(0,4,1,5,3,2),ENCTYPE(4,0,3,5,1,2),ENCTYPE(0,1,4,3,2,5),ENCTYPE(0,4,5,1,3,2),ENCTYPE(0,5,4,1,3,2),</w:t>
        </w:r>
        <w:r>
          <w:rPr>
            <w:sz w:val="16"/>
            <w:szCs w:val="16"/>
            <w:lang w:eastAsia="zh-CN"/>
          </w:rPr>
          <w:t xml:space="preserve">  </w:t>
        </w:r>
        <w:r w:rsidRPr="00BF263F">
          <w:rPr>
            <w:sz w:val="16"/>
            <w:szCs w:val="16"/>
            <w:lang w:eastAsia="zh-CN"/>
          </w:rPr>
          <w:t>ENCTYPE(4,3,0,5,1,2),ENCTYPE(5,4,0,3,2,1),ENCTYPE(0,1,4,5,3,2)},</w:t>
        </w:r>
      </w:ins>
    </w:p>
    <w:p w:rsidR="0044298E" w:rsidRPr="00BF263F" w:rsidRDefault="0044298E" w:rsidP="0044298E">
      <w:pPr>
        <w:ind w:left="80" w:hangingChars="50" w:hanging="80"/>
        <w:jc w:val="both"/>
        <w:rPr>
          <w:ins w:id="235" w:author="Lenovo User" w:date="2011-11-19T15:24:00Z"/>
          <w:sz w:val="16"/>
          <w:szCs w:val="16"/>
          <w:lang w:eastAsia="zh-CN"/>
        </w:rPr>
      </w:pPr>
      <w:ins w:id="236" w:author="Lenovo User" w:date="2011-11-19T15:24:00Z">
        <w:r w:rsidRPr="00BF263F">
          <w:rPr>
            <w:sz w:val="16"/>
            <w:szCs w:val="16"/>
            <w:lang w:eastAsia="zh-CN"/>
          </w:rPr>
          <w:t>{ENCTYPE(4,0,3,1,5,2),ENCTYPE(4,3,0,1,5,2),ENCTYPE(4,0,1,3,2,5),ENCTYPE(4,3,5,0,2,1),ENCTYPE(4,0,3,5,1,2),ENCTYPE(0,4,1,3,2,5),ENCTYPE(4,5,3,2,0,1),ENCTYPE(4,2,3,5,0,1), ENCTYPE(4,3,2,0,5,1),ENCTYPE(4,3,0,5,2,1),ENCTYPE(4,2,5,3,0,1),ENCTYPE(4,0,5,3,1,2),   ENCTYPE(4,0,2,3,1,5),ENCTYPE(0,1,4,3,2,5),ENCTYPE(2,4,1,0,5,3)},</w:t>
        </w:r>
      </w:ins>
    </w:p>
    <w:p w:rsidR="0044298E" w:rsidRPr="00BF263F" w:rsidRDefault="0044298E" w:rsidP="0044298E">
      <w:pPr>
        <w:ind w:left="80" w:hangingChars="50" w:hanging="80"/>
        <w:jc w:val="both"/>
        <w:rPr>
          <w:ins w:id="237" w:author="Lenovo User" w:date="2011-11-19T15:24:00Z"/>
          <w:sz w:val="16"/>
          <w:szCs w:val="16"/>
          <w:lang w:eastAsia="zh-CN"/>
        </w:rPr>
      </w:pPr>
      <w:ins w:id="238" w:author="Lenovo User" w:date="2011-11-19T15:24:00Z">
        <w:r w:rsidRPr="00BF263F">
          <w:rPr>
            <w:sz w:val="16"/>
            <w:szCs w:val="16"/>
            <w:lang w:eastAsia="zh-CN"/>
          </w:rPr>
          <w:t>{ENCTYPE(0,1,3,2,5,4),ENCTYPE(0,5,1,3,2,4),ENCTYPE(0,3,1,5,2,4),ENCTYPE(0,1,2,3,5,4),ENCTYPE(0,1,3,5,2,4),ENCTYPE(0,5,3,1,2,4),ENCTYPE(0,5,2,3,1,4),ENCTYPE(0,2,1,5,4,3),ENCTYPE(0,5,1,2,3,4),ENCTYPE(0,1,5,3,2,4),ENCTYPE(3,0,5,1,2,4),ENCTYPE(0,2,5,1,4,3),   ENCTYPE(0,3,5,1,2,4),ENCTYPE(3,0,1,5,2,4),ENCTYPE(5,3,0,1,2,4)},</w:t>
        </w:r>
      </w:ins>
    </w:p>
    <w:p w:rsidR="0044298E" w:rsidRDefault="0044298E" w:rsidP="0044298E">
      <w:pPr>
        <w:ind w:left="80" w:hangingChars="50" w:hanging="80"/>
        <w:jc w:val="both"/>
        <w:rPr>
          <w:ins w:id="239" w:author="Lenovo User" w:date="2011-11-19T15:25:00Z"/>
          <w:rFonts w:hint="eastAsia"/>
          <w:sz w:val="16"/>
          <w:szCs w:val="16"/>
          <w:lang w:eastAsia="zh-CN"/>
        </w:rPr>
      </w:pPr>
      <w:ins w:id="240" w:author="Lenovo User" w:date="2011-11-19T15:24:00Z">
        <w:r w:rsidRPr="00BF263F">
          <w:rPr>
            <w:sz w:val="16"/>
            <w:szCs w:val="16"/>
            <w:lang w:eastAsia="zh-CN"/>
          </w:rPr>
          <w:t>{ENCTYPE(2,4,0,3,5,1),ENCTYPE(0,1,2,3,5,4),ENCTYPE(2,0,4,5,1,3),ENCTYPE(0,2,1,3,5,4),ENCTYPE(2,5,4,0,1,3),ENCTYPE(3,0,1,5,4,2),ENCTYPE(4,2,5,1,0,3),ENCTYPE(2,1,4,0,5,3),ENCTYPE(1,0,2,3,4,5),ENCTYPE(5,0,2,1,3,4),ENCTYPE(0,3,1,2,5,4),ENCTYPE(0,5,1,2,3,4),  ENCTYPE(0,1,3,2,5,4),ENCTYPE(5,2,0,1,3,4),ENCTYPE(3,1,0,5,4,2)}</w:t>
        </w:r>
      </w:ins>
    </w:p>
    <w:p w:rsidR="0044298E" w:rsidRDefault="0044298E" w:rsidP="0044298E">
      <w:pPr>
        <w:ind w:left="80" w:hangingChars="50" w:hanging="80"/>
        <w:jc w:val="both"/>
        <w:rPr>
          <w:ins w:id="241" w:author="Lenovo User" w:date="2011-11-19T15:30:00Z"/>
          <w:rFonts w:hint="eastAsia"/>
          <w:sz w:val="16"/>
          <w:szCs w:val="16"/>
          <w:lang w:eastAsia="zh-CN"/>
        </w:rPr>
      </w:pPr>
      <w:ins w:id="242" w:author="Lenovo User" w:date="2011-11-19T15:24:00Z">
        <w:r w:rsidRPr="00BF263F">
          <w:rPr>
            <w:sz w:val="16"/>
            <w:szCs w:val="16"/>
            <w:lang w:eastAsia="zh-CN"/>
          </w:rPr>
          <w:t>};</w:t>
        </w:r>
      </w:ins>
    </w:p>
    <w:p w:rsidR="0044298E" w:rsidRDefault="009A60B4" w:rsidP="009A60B4">
      <w:pPr>
        <w:ind w:left="110" w:hangingChars="50" w:hanging="110"/>
        <w:jc w:val="both"/>
        <w:rPr>
          <w:ins w:id="243" w:author="Lenovo User" w:date="2011-11-19T15:34:00Z"/>
          <w:rFonts w:hint="eastAsia"/>
          <w:lang w:eastAsia="zh-CN"/>
        </w:rPr>
      </w:pPr>
      <w:ins w:id="244" w:author="Lenovo User" w:date="2011-11-19T15:33:00Z">
        <w:r>
          <w:rPr>
            <w:rFonts w:hint="eastAsia"/>
            <w:lang w:eastAsia="zh-CN"/>
          </w:rPr>
          <w:tab/>
        </w:r>
        <w:r w:rsidRPr="0044298E">
          <w:rPr>
            <w:rFonts w:hint="eastAsia"/>
            <w:lang w:eastAsia="zh-CN"/>
          </w:rPr>
          <w:t>The change to WD text</w:t>
        </w:r>
        <w:r>
          <w:rPr>
            <w:rFonts w:hint="eastAsia"/>
            <w:lang w:eastAsia="zh-CN"/>
          </w:rPr>
          <w:t xml:space="preserve"> was </w:t>
        </w:r>
      </w:ins>
      <w:ins w:id="245" w:author="Lenovo User" w:date="2011-11-19T15:55:00Z">
        <w:r w:rsidR="00976FB8">
          <w:rPr>
            <w:rFonts w:hint="eastAsia"/>
            <w:lang w:eastAsia="zh-CN"/>
          </w:rPr>
          <w:t xml:space="preserve">also </w:t>
        </w:r>
      </w:ins>
      <w:ins w:id="246" w:author="Lenovo User" w:date="2011-11-19T15:33:00Z">
        <w:r w:rsidRPr="0044298E">
          <w:rPr>
            <w:rFonts w:hint="eastAsia"/>
            <w:lang w:eastAsia="zh-CN"/>
          </w:rPr>
          <w:t>involved</w:t>
        </w:r>
        <w:r>
          <w:rPr>
            <w:rFonts w:hint="eastAsia"/>
            <w:lang w:eastAsia="zh-CN"/>
          </w:rPr>
          <w:t xml:space="preserve"> in</w:t>
        </w:r>
        <w:r w:rsidRPr="0044298E">
          <w:rPr>
            <w:rFonts w:hint="eastAsia"/>
            <w:lang w:eastAsia="zh-CN"/>
          </w:rPr>
          <w:t xml:space="preserve"> by </w:t>
        </w:r>
        <w:r>
          <w:rPr>
            <w:rFonts w:hint="eastAsia"/>
            <w:lang w:eastAsia="zh-CN"/>
          </w:rPr>
          <w:t>i</w:t>
        </w:r>
        <w:r w:rsidRPr="0044298E">
          <w:rPr>
            <w:rFonts w:hint="eastAsia"/>
            <w:lang w:eastAsia="zh-CN"/>
          </w:rPr>
          <w:t>nsert</w:t>
        </w:r>
        <w:r>
          <w:rPr>
            <w:rFonts w:hint="eastAsia"/>
            <w:lang w:eastAsia="zh-CN"/>
          </w:rPr>
          <w:t>ing</w:t>
        </w:r>
        <w:r w:rsidRPr="0044298E">
          <w:rPr>
            <w:rFonts w:hint="eastAsia"/>
            <w:lang w:eastAsia="zh-CN"/>
          </w:rPr>
          <w:t xml:space="preserve"> </w:t>
        </w:r>
        <w:proofErr w:type="spellStart"/>
        <w:r>
          <w:rPr>
            <w:rFonts w:hint="eastAsia"/>
            <w:lang w:eastAsia="zh-CN"/>
          </w:rPr>
          <w:t>horz_part_flag</w:t>
        </w:r>
        <w:proofErr w:type="spellEnd"/>
        <w:r>
          <w:rPr>
            <w:rFonts w:hint="eastAsia"/>
            <w:lang w:eastAsia="zh-CN"/>
          </w:rPr>
          <w:t>/</w:t>
        </w:r>
        <w:proofErr w:type="spellStart"/>
        <w:r>
          <w:rPr>
            <w:rFonts w:hint="eastAsia"/>
            <w:lang w:eastAsia="zh-CN"/>
          </w:rPr>
          <w:t>rem_part_mode</w:t>
        </w:r>
        <w:proofErr w:type="spellEnd"/>
        <w:r w:rsidRPr="0044298E">
          <w:rPr>
            <w:rFonts w:hint="eastAsia"/>
            <w:lang w:eastAsia="zh-CN"/>
          </w:rPr>
          <w:t xml:space="preserve"> and </w:t>
        </w:r>
        <w:proofErr w:type="spellStart"/>
        <w:r>
          <w:rPr>
            <w:rFonts w:hint="eastAsia"/>
            <w:lang w:eastAsia="zh-CN"/>
          </w:rPr>
          <w:t>pu_merge_flag</w:t>
        </w:r>
        <w:proofErr w:type="spellEnd"/>
        <w:r>
          <w:rPr>
            <w:rFonts w:hint="eastAsia"/>
            <w:lang w:eastAsia="zh-CN"/>
          </w:rPr>
          <w:t>[</w:t>
        </w:r>
        <w:proofErr w:type="spellStart"/>
        <w:r>
          <w:rPr>
            <w:rFonts w:hint="eastAsia"/>
            <w:lang w:eastAsia="zh-CN"/>
          </w:rPr>
          <w:t>i</w:t>
        </w:r>
        <w:proofErr w:type="spellEnd"/>
        <w:r>
          <w:rPr>
            <w:rFonts w:hint="eastAsia"/>
            <w:lang w:eastAsia="zh-CN"/>
          </w:rPr>
          <w:t xml:space="preserve">] into </w:t>
        </w:r>
        <w:proofErr w:type="spellStart"/>
        <w:r w:rsidRPr="0044298E">
          <w:rPr>
            <w:rFonts w:hint="eastAsia"/>
            <w:lang w:eastAsia="zh-CN"/>
          </w:rPr>
          <w:t>coding_</w:t>
        </w:r>
        <w:proofErr w:type="gramStart"/>
        <w:r w:rsidRPr="0044298E">
          <w:rPr>
            <w:rFonts w:hint="eastAsia"/>
            <w:lang w:eastAsia="zh-CN"/>
          </w:rPr>
          <w:t>unit</w:t>
        </w:r>
        <w:proofErr w:type="spellEnd"/>
        <w:r w:rsidRPr="0044298E">
          <w:rPr>
            <w:rFonts w:hint="eastAsia"/>
            <w:lang w:eastAsia="zh-CN"/>
          </w:rPr>
          <w:t>(</w:t>
        </w:r>
        <w:proofErr w:type="gramEnd"/>
        <w:r w:rsidRPr="0044298E">
          <w:rPr>
            <w:rFonts w:hint="eastAsia"/>
            <w:lang w:eastAsia="zh-CN"/>
          </w:rPr>
          <w:t>).</w:t>
        </w:r>
      </w:ins>
      <w:ins w:id="247" w:author="Lenovo User" w:date="2011-11-19T15:56:00Z">
        <w:r w:rsidR="00976FB8">
          <w:rPr>
            <w:rFonts w:hint="eastAsia"/>
            <w:lang w:eastAsia="zh-CN"/>
          </w:rPr>
          <w:t xml:space="preserve"> It</w:t>
        </w:r>
        <w:r w:rsidR="00976FB8">
          <w:rPr>
            <w:lang w:eastAsia="zh-CN"/>
          </w:rPr>
          <w:t>’</w:t>
        </w:r>
        <w:r w:rsidR="00976FB8">
          <w:rPr>
            <w:rFonts w:hint="eastAsia"/>
            <w:lang w:eastAsia="zh-CN"/>
          </w:rPr>
          <w:t>s shown in Table-10.</w:t>
        </w:r>
      </w:ins>
    </w:p>
    <w:p w:rsidR="009A60B4" w:rsidRDefault="009A60B4" w:rsidP="009A60B4">
      <w:pPr>
        <w:tabs>
          <w:tab w:val="clear" w:pos="1080"/>
          <w:tab w:val="clear" w:pos="1440"/>
          <w:tab w:val="left" w:pos="970"/>
        </w:tabs>
        <w:ind w:left="110" w:hangingChars="50" w:hanging="110"/>
        <w:jc w:val="both"/>
        <w:rPr>
          <w:ins w:id="248" w:author="Lenovo User" w:date="2011-11-19T15:33:00Z"/>
          <w:rFonts w:hint="eastAsia"/>
          <w:lang w:eastAsia="zh-CN"/>
        </w:rPr>
      </w:pPr>
      <w:ins w:id="249" w:author="Lenovo User" w:date="2011-11-19T15:34:00Z">
        <w:r>
          <w:rPr>
            <w:rFonts w:hint="eastAsia"/>
            <w:lang w:eastAsia="zh-CN"/>
          </w:rPr>
          <w:tab/>
        </w:r>
        <w:r>
          <w:rPr>
            <w:rFonts w:hint="eastAsia"/>
            <w:lang w:eastAsia="zh-CN"/>
          </w:rPr>
          <w:tab/>
        </w:r>
        <w:r>
          <w:rPr>
            <w:rFonts w:hint="eastAsia"/>
            <w:lang w:eastAsia="zh-CN"/>
          </w:rPr>
          <w:tab/>
        </w:r>
        <w:r w:rsidR="00976FB8">
          <w:rPr>
            <w:rFonts w:hint="eastAsia"/>
            <w:lang w:eastAsia="zh-CN"/>
          </w:rPr>
          <w:t>Table-</w:t>
        </w:r>
      </w:ins>
      <w:ins w:id="250" w:author="Lenovo User" w:date="2011-11-19T15:56:00Z">
        <w:r w:rsidR="00976FB8">
          <w:rPr>
            <w:rFonts w:hint="eastAsia"/>
            <w:lang w:eastAsia="zh-CN"/>
          </w:rPr>
          <w:t>10</w:t>
        </w:r>
      </w:ins>
      <w:ins w:id="251" w:author="Lenovo User" w:date="2011-11-19T15:34:00Z">
        <w:r>
          <w:rPr>
            <w:rFonts w:hint="eastAsia"/>
            <w:lang w:eastAsia="zh-CN"/>
          </w:rPr>
          <w:t xml:space="preserve"> </w:t>
        </w:r>
        <w:r>
          <w:rPr>
            <w:rFonts w:hint="eastAsia"/>
            <w:szCs w:val="22"/>
            <w:lang w:eastAsia="zh-CN"/>
          </w:rPr>
          <w:t xml:space="preserve">Insert </w:t>
        </w:r>
        <w:proofErr w:type="spellStart"/>
        <w:r>
          <w:rPr>
            <w:rFonts w:hint="eastAsia"/>
            <w:lang w:eastAsia="ja-JP"/>
          </w:rPr>
          <w:t>horz_part_flag</w:t>
        </w:r>
        <w:proofErr w:type="spellEnd"/>
        <w:r>
          <w:rPr>
            <w:rFonts w:hint="eastAsia"/>
            <w:lang w:eastAsia="zh-CN"/>
          </w:rPr>
          <w:t>/</w:t>
        </w:r>
        <w:proofErr w:type="spellStart"/>
        <w:r>
          <w:rPr>
            <w:rFonts w:hint="eastAsia"/>
            <w:lang w:eastAsia="ja-JP"/>
          </w:rPr>
          <w:t>rem_part_mode</w:t>
        </w:r>
        <w:proofErr w:type="spellEnd"/>
        <w:r>
          <w:rPr>
            <w:rFonts w:hint="eastAsia"/>
            <w:szCs w:val="22"/>
            <w:lang w:eastAsia="zh-CN"/>
          </w:rPr>
          <w:t xml:space="preserve"> and </w:t>
        </w:r>
        <w:proofErr w:type="spellStart"/>
        <w:r>
          <w:rPr>
            <w:rFonts w:hint="eastAsia"/>
            <w:lang w:eastAsia="zh-CN"/>
          </w:rPr>
          <w:t>pu_merge_flag</w:t>
        </w:r>
        <w:proofErr w:type="spellEnd"/>
        <w:r>
          <w:rPr>
            <w:rFonts w:hint="eastAsia"/>
            <w:lang w:eastAsia="zh-CN"/>
          </w:rPr>
          <w:t xml:space="preserve"> </w:t>
        </w:r>
        <w:r>
          <w:rPr>
            <w:rFonts w:hint="eastAsia"/>
            <w:szCs w:val="22"/>
            <w:lang w:eastAsia="zh-CN"/>
          </w:rPr>
          <w:t xml:space="preserve">in </w:t>
        </w:r>
        <w:proofErr w:type="spellStart"/>
        <w:r>
          <w:rPr>
            <w:rFonts w:hint="eastAsia"/>
            <w:szCs w:val="22"/>
            <w:lang w:eastAsia="zh-CN"/>
          </w:rPr>
          <w:t>coding_</w:t>
        </w:r>
        <w:proofErr w:type="gramStart"/>
        <w:r>
          <w:rPr>
            <w:rFonts w:hint="eastAsia"/>
            <w:szCs w:val="22"/>
            <w:lang w:eastAsia="zh-CN"/>
          </w:rPr>
          <w:t>unit</w:t>
        </w:r>
        <w:proofErr w:type="spellEnd"/>
        <w:r>
          <w:rPr>
            <w:rFonts w:hint="eastAsia"/>
            <w:szCs w:val="22"/>
            <w:lang w:eastAsia="zh-CN"/>
          </w:rPr>
          <w:t>()</w:t>
        </w:r>
      </w:ins>
      <w:proofErr w:type="gramEnd"/>
    </w:p>
    <w:tbl>
      <w:tblPr>
        <w:tblW w:w="7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75"/>
        <w:gridCol w:w="1261"/>
      </w:tblGrid>
      <w:tr w:rsidR="009A60B4" w:rsidTr="006C1E0C">
        <w:trPr>
          <w:cantSplit/>
          <w:jc w:val="center"/>
          <w:ins w:id="252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253" w:author="Lenovo User" w:date="2011-11-19T15:33:00Z"/>
                <w:kern w:val="2"/>
              </w:rPr>
            </w:pPr>
            <w:proofErr w:type="spellStart"/>
            <w:ins w:id="254" w:author="Lenovo User" w:date="2011-11-19T15:33:00Z">
              <w:r>
                <w:rPr>
                  <w:kern w:val="2"/>
                </w:rPr>
                <w:lastRenderedPageBreak/>
                <w:t>coding_</w:t>
              </w:r>
              <w:r>
                <w:rPr>
                  <w:kern w:val="2"/>
                  <w:lang w:eastAsia="ko-KR"/>
                </w:rPr>
                <w:t>unit</w:t>
              </w:r>
              <w:proofErr w:type="spellEnd"/>
              <w:r>
                <w:rPr>
                  <w:kern w:val="2"/>
                </w:rPr>
                <w:t>( x0, y0, log2CUSize ) {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heading"/>
              <w:rPr>
                <w:ins w:id="255" w:author="Lenovo User" w:date="2011-11-19T15:33:00Z"/>
                <w:kern w:val="2"/>
              </w:rPr>
            </w:pPr>
            <w:ins w:id="256" w:author="Lenovo User" w:date="2011-11-19T15:33:00Z">
              <w:r>
                <w:rPr>
                  <w:kern w:val="2"/>
                </w:rPr>
                <w:t>Descriptor</w:t>
              </w:r>
            </w:ins>
          </w:p>
        </w:tc>
      </w:tr>
      <w:tr w:rsidR="009A60B4" w:rsidTr="006C1E0C">
        <w:trPr>
          <w:cantSplit/>
          <w:jc w:val="center"/>
          <w:ins w:id="257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258" w:author="Lenovo User" w:date="2011-11-19T15:33:00Z"/>
                <w:kern w:val="2"/>
              </w:rPr>
            </w:pPr>
            <w:ins w:id="259" w:author="Lenovo User" w:date="2011-11-19T15:33:00Z">
              <w:r>
                <w:rPr>
                  <w:kern w:val="2"/>
                </w:rPr>
                <w:tab/>
                <w:t xml:space="preserve">if( </w:t>
              </w:r>
              <w:proofErr w:type="spellStart"/>
              <w:r>
                <w:rPr>
                  <w:kern w:val="2"/>
                  <w:lang w:eastAsia="ko-KR"/>
                </w:rPr>
                <w:t>entropy_coding_mode_flag</w:t>
              </w:r>
              <w:proofErr w:type="spellEnd"/>
              <w:r>
                <w:rPr>
                  <w:kern w:val="2"/>
                  <w:lang w:eastAsia="ko-KR"/>
                </w:rPr>
                <w:t xml:space="preserve"> &amp;&amp; </w:t>
              </w:r>
              <w:proofErr w:type="spellStart"/>
              <w:r>
                <w:rPr>
                  <w:kern w:val="2"/>
                  <w:lang w:eastAsia="ko-KR"/>
                </w:rPr>
                <w:t>slice_type</w:t>
              </w:r>
              <w:proofErr w:type="spellEnd"/>
              <w:r>
                <w:rPr>
                  <w:kern w:val="2"/>
                  <w:lang w:eastAsia="ko-KR"/>
                </w:rPr>
                <w:t xml:space="preserve">  !=  I 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cell"/>
              <w:rPr>
                <w:ins w:id="260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261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262" w:author="Lenovo User" w:date="2011-11-19T15:33:00Z"/>
                <w:b/>
                <w:kern w:val="2"/>
                <w:lang w:eastAsia="ko-KR"/>
              </w:rPr>
            </w:pPr>
            <w:ins w:id="263" w:author="Lenovo User" w:date="2011-11-19T15:33:00Z">
              <w:r>
                <w:rPr>
                  <w:kern w:val="2"/>
                </w:rPr>
                <w:tab/>
              </w:r>
              <w:r>
                <w:rPr>
                  <w:kern w:val="2"/>
                </w:rPr>
                <w:tab/>
              </w:r>
              <w:proofErr w:type="spellStart"/>
              <w:r>
                <w:rPr>
                  <w:b/>
                  <w:kern w:val="2"/>
                </w:rPr>
                <w:t>s</w:t>
              </w:r>
              <w:r>
                <w:rPr>
                  <w:b/>
                  <w:kern w:val="2"/>
                  <w:lang w:eastAsia="ko-KR"/>
                </w:rPr>
                <w:t>kip_flag</w:t>
              </w:r>
              <w:proofErr w:type="spellEnd"/>
              <w:r>
                <w:rPr>
                  <w:b/>
                  <w:kern w:val="2"/>
                  <w:lang w:eastAsia="ko-KR"/>
                </w:rPr>
                <w:t>[</w:t>
              </w:r>
              <w:r>
                <w:rPr>
                  <w:kern w:val="2"/>
                  <w:lang w:eastAsia="ko-KR"/>
                </w:rPr>
                <w:t> x0 </w:t>
              </w:r>
              <w:r>
                <w:rPr>
                  <w:b/>
                  <w:kern w:val="2"/>
                  <w:lang w:eastAsia="ko-KR"/>
                </w:rPr>
                <w:t>][</w:t>
              </w:r>
              <w:r>
                <w:rPr>
                  <w:kern w:val="2"/>
                  <w:lang w:eastAsia="ko-KR"/>
                </w:rPr>
                <w:t> y0 </w:t>
              </w:r>
              <w:r>
                <w:rPr>
                  <w:b/>
                  <w:kern w:val="2"/>
                  <w:lang w:eastAsia="ko-KR"/>
                </w:rPr>
                <w:t>]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cell"/>
              <w:rPr>
                <w:ins w:id="264" w:author="Lenovo User" w:date="2011-11-19T15:33:00Z"/>
                <w:kern w:val="2"/>
              </w:rPr>
            </w:pPr>
            <w:ins w:id="265" w:author="Lenovo User" w:date="2011-11-19T15:33:00Z">
              <w:r>
                <w:rPr>
                  <w:kern w:val="2"/>
                </w:rPr>
                <w:t xml:space="preserve">u(1) | </w:t>
              </w:r>
              <w:proofErr w:type="spellStart"/>
              <w:r>
                <w:rPr>
                  <w:kern w:val="2"/>
                </w:rPr>
                <w:t>ae</w:t>
              </w:r>
              <w:proofErr w:type="spellEnd"/>
              <w:r>
                <w:rPr>
                  <w:kern w:val="2"/>
                </w:rPr>
                <w:t>(v)</w:t>
              </w:r>
            </w:ins>
          </w:p>
        </w:tc>
      </w:tr>
      <w:tr w:rsidR="009A60B4" w:rsidTr="006C1E0C">
        <w:trPr>
          <w:cantSplit/>
          <w:jc w:val="center"/>
          <w:ins w:id="266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267" w:author="Lenovo User" w:date="2011-11-19T15:33:00Z"/>
                <w:kern w:val="2"/>
                <w:lang w:eastAsia="ko-KR"/>
              </w:rPr>
            </w:pPr>
            <w:ins w:id="268" w:author="Lenovo User" w:date="2011-11-19T15:33:00Z">
              <w:r>
                <w:rPr>
                  <w:kern w:val="2"/>
                </w:rPr>
                <w:tab/>
                <w:t xml:space="preserve">if( </w:t>
              </w:r>
              <w:proofErr w:type="spellStart"/>
              <w:r>
                <w:rPr>
                  <w:kern w:val="2"/>
                  <w:lang w:eastAsia="ko-KR"/>
                </w:rPr>
                <w:t>skip_flag</w:t>
              </w:r>
              <w:proofErr w:type="spellEnd"/>
              <w:r>
                <w:rPr>
                  <w:kern w:val="2"/>
                  <w:lang w:eastAsia="ko-KR"/>
                </w:rPr>
                <w:t>[ x0 ][ y0 ] 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cell"/>
              <w:rPr>
                <w:ins w:id="269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270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271" w:author="Lenovo User" w:date="2011-11-19T15:33:00Z"/>
                <w:kern w:val="2"/>
              </w:rPr>
            </w:pPr>
            <w:ins w:id="272" w:author="Lenovo User" w:date="2011-11-19T15:33:00Z">
              <w:r>
                <w:rPr>
                  <w:kern w:val="2"/>
                </w:rPr>
                <w:tab/>
              </w:r>
              <w:r>
                <w:rPr>
                  <w:kern w:val="2"/>
                </w:rPr>
                <w:tab/>
              </w:r>
              <w:proofErr w:type="spellStart"/>
              <w:r>
                <w:rPr>
                  <w:kern w:val="2"/>
                  <w:lang w:eastAsia="ko-KR"/>
                </w:rPr>
                <w:t>prediction_unit</w:t>
              </w:r>
              <w:proofErr w:type="spellEnd"/>
              <w:r>
                <w:rPr>
                  <w:kern w:val="2"/>
                  <w:lang w:eastAsia="ko-KR"/>
                </w:rPr>
                <w:t>( x0, y0 , log2CUSize 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cell"/>
              <w:rPr>
                <w:ins w:id="273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274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275" w:author="Lenovo User" w:date="2011-11-19T15:33:00Z"/>
                <w:kern w:val="2"/>
                <w:lang w:eastAsia="ko-KR"/>
              </w:rPr>
            </w:pPr>
            <w:ins w:id="276" w:author="Lenovo User" w:date="2011-11-19T15:33:00Z">
              <w:r>
                <w:rPr>
                  <w:kern w:val="2"/>
                  <w:lang w:eastAsia="ko-KR"/>
                </w:rPr>
                <w:tab/>
                <w:t>else {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cell"/>
              <w:rPr>
                <w:ins w:id="277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278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279" w:author="Lenovo User" w:date="2011-11-19T15:33:00Z"/>
                <w:kern w:val="2"/>
                <w:lang w:eastAsia="ko-KR"/>
              </w:rPr>
            </w:pPr>
            <w:ins w:id="280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  <w:t>if( !</w:t>
              </w:r>
              <w:proofErr w:type="spellStart"/>
              <w:r>
                <w:rPr>
                  <w:kern w:val="2"/>
                  <w:lang w:eastAsia="ko-KR"/>
                </w:rPr>
                <w:t>entropy_coding_mode_flag</w:t>
              </w:r>
              <w:proofErr w:type="spellEnd"/>
              <w:r>
                <w:rPr>
                  <w:kern w:val="2"/>
                  <w:lang w:eastAsia="ko-KR"/>
                </w:rPr>
                <w:t xml:space="preserve"> ) {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cell"/>
              <w:rPr>
                <w:ins w:id="281" w:author="Lenovo User" w:date="2011-11-19T15:33:00Z"/>
                <w:kern w:val="2"/>
                <w:lang w:eastAsia="ko-KR"/>
              </w:rPr>
            </w:pPr>
          </w:p>
        </w:tc>
      </w:tr>
      <w:tr w:rsidR="009A60B4" w:rsidTr="006C1E0C">
        <w:trPr>
          <w:cantSplit/>
          <w:jc w:val="center"/>
          <w:ins w:id="282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283" w:author="Lenovo User" w:date="2011-11-19T15:33:00Z"/>
                <w:kern w:val="2"/>
                <w:lang w:eastAsia="ko-KR"/>
              </w:rPr>
            </w:pPr>
            <w:ins w:id="284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  <w:t xml:space="preserve">if( </w:t>
              </w:r>
              <w:proofErr w:type="spellStart"/>
              <w:r>
                <w:rPr>
                  <w:kern w:val="2"/>
                  <w:lang w:eastAsia="ko-KR"/>
                </w:rPr>
                <w:t>slice_type</w:t>
              </w:r>
              <w:proofErr w:type="spellEnd"/>
              <w:r>
                <w:rPr>
                  <w:kern w:val="2"/>
                  <w:lang w:eastAsia="ko-KR"/>
                </w:rPr>
                <w:t xml:space="preserve"> == I &amp;&amp; log2CUSize == Log2MinCUSize 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cell"/>
              <w:rPr>
                <w:ins w:id="285" w:author="Lenovo User" w:date="2011-11-19T15:33:00Z"/>
                <w:kern w:val="2"/>
                <w:lang w:eastAsia="ko-KR"/>
              </w:rPr>
            </w:pPr>
          </w:p>
        </w:tc>
      </w:tr>
      <w:tr w:rsidR="009A60B4" w:rsidTr="006C1E0C">
        <w:trPr>
          <w:cantSplit/>
          <w:jc w:val="center"/>
          <w:ins w:id="286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287" w:author="Lenovo User" w:date="2011-11-19T15:33:00Z"/>
                <w:b/>
                <w:kern w:val="2"/>
                <w:lang w:eastAsia="ko-KR"/>
              </w:rPr>
            </w:pPr>
            <w:ins w:id="288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proofErr w:type="spellStart"/>
              <w:r>
                <w:rPr>
                  <w:b/>
                  <w:kern w:val="2"/>
                  <w:lang w:eastAsia="ko-KR"/>
                </w:rPr>
                <w:t>intra_part_mode</w:t>
              </w:r>
              <w:proofErr w:type="spellEnd"/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cell"/>
              <w:rPr>
                <w:ins w:id="289" w:author="Lenovo User" w:date="2011-11-19T15:33:00Z"/>
                <w:kern w:val="2"/>
                <w:lang w:eastAsia="ko-KR"/>
              </w:rPr>
            </w:pPr>
            <w:ins w:id="290" w:author="Lenovo User" w:date="2011-11-19T15:33:00Z">
              <w:r>
                <w:rPr>
                  <w:kern w:val="2"/>
                  <w:lang w:eastAsia="ko-KR"/>
                </w:rPr>
                <w:t>u(1)</w:t>
              </w:r>
            </w:ins>
          </w:p>
        </w:tc>
      </w:tr>
      <w:tr w:rsidR="009A60B4" w:rsidTr="006C1E0C">
        <w:trPr>
          <w:cantSplit/>
          <w:jc w:val="center"/>
          <w:ins w:id="291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Pr="0080488D" w:rsidRDefault="009A60B4" w:rsidP="006C1E0C">
            <w:pPr>
              <w:pStyle w:val="tablesyntax"/>
              <w:rPr>
                <w:ins w:id="292" w:author="Lenovo User" w:date="2011-11-19T15:33:00Z"/>
                <w:kern w:val="2"/>
                <w:highlight w:val="green"/>
                <w:lang w:eastAsia="zh-CN"/>
              </w:rPr>
            </w:pPr>
            <w:ins w:id="293" w:author="Lenovo User" w:date="2011-11-19T15:33:00Z">
              <w:r w:rsidRPr="0080488D">
                <w:rPr>
                  <w:rFonts w:hint="eastAsia"/>
                  <w:kern w:val="2"/>
                  <w:lang w:eastAsia="zh-CN"/>
                </w:rPr>
                <w:t xml:space="preserve">       </w:t>
              </w:r>
              <w:r w:rsidRPr="0080488D">
                <w:rPr>
                  <w:rFonts w:hint="eastAsia"/>
                  <w:kern w:val="2"/>
                  <w:highlight w:val="green"/>
                  <w:lang w:eastAsia="zh-CN"/>
                </w:rPr>
                <w:t xml:space="preserve">else if </w:t>
              </w:r>
              <w:r>
                <w:rPr>
                  <w:rFonts w:hint="eastAsia"/>
                  <w:kern w:val="2"/>
                  <w:highlight w:val="green"/>
                  <w:lang w:eastAsia="zh-CN"/>
                </w:rPr>
                <w:t>(</w:t>
              </w:r>
              <w:proofErr w:type="spellStart"/>
              <w:r>
                <w:rPr>
                  <w:rFonts w:hint="eastAsia"/>
                  <w:kern w:val="2"/>
                  <w:highlight w:val="green"/>
                  <w:lang w:eastAsia="zh-CN"/>
                </w:rPr>
                <w:t>split_mode</w:t>
              </w:r>
              <w:proofErr w:type="spellEnd"/>
              <w:r>
                <w:rPr>
                  <w:rFonts w:hint="eastAsia"/>
                  <w:kern w:val="2"/>
                  <w:highlight w:val="green"/>
                  <w:lang w:eastAsia="zh-CN"/>
                </w:rPr>
                <w:t>[x0][y0] == INTER_2PU</w:t>
              </w:r>
              <w:r w:rsidRPr="0080488D">
                <w:rPr>
                  <w:rFonts w:hint="eastAsia"/>
                  <w:kern w:val="2"/>
                  <w:highlight w:val="green"/>
                  <w:lang w:eastAsia="zh-CN"/>
                </w:rPr>
                <w:t>){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Pr="0080488D" w:rsidRDefault="009A60B4" w:rsidP="006C1E0C">
            <w:pPr>
              <w:pStyle w:val="tablecell"/>
              <w:rPr>
                <w:ins w:id="294" w:author="Lenovo User" w:date="2011-11-19T15:33:00Z"/>
                <w:kern w:val="2"/>
                <w:highlight w:val="green"/>
                <w:lang w:eastAsia="ko-KR"/>
              </w:rPr>
            </w:pPr>
          </w:p>
        </w:tc>
      </w:tr>
      <w:tr w:rsidR="009A60B4" w:rsidTr="006C1E0C">
        <w:trPr>
          <w:cantSplit/>
          <w:jc w:val="center"/>
          <w:ins w:id="295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Pr="0080488D" w:rsidRDefault="009A60B4" w:rsidP="006C1E0C">
            <w:pPr>
              <w:pStyle w:val="tablesyntax"/>
              <w:rPr>
                <w:ins w:id="296" w:author="Lenovo User" w:date="2011-11-19T15:33:00Z"/>
                <w:b/>
                <w:kern w:val="2"/>
                <w:highlight w:val="green"/>
                <w:lang w:eastAsia="zh-CN"/>
              </w:rPr>
            </w:pPr>
            <w:ins w:id="297" w:author="Lenovo User" w:date="2011-11-19T15:33:00Z">
              <w:r w:rsidRPr="0080488D">
                <w:rPr>
                  <w:rFonts w:hint="eastAsia"/>
                  <w:kern w:val="2"/>
                  <w:lang w:eastAsia="zh-CN"/>
                </w:rPr>
                <w:t xml:space="preserve">         </w:t>
              </w:r>
              <w:proofErr w:type="spellStart"/>
              <w:r w:rsidRPr="00AA04A1">
                <w:rPr>
                  <w:rFonts w:hint="eastAsia"/>
                  <w:b/>
                  <w:kern w:val="2"/>
                  <w:highlight w:val="green"/>
                  <w:lang w:eastAsia="zh-CN"/>
                </w:rPr>
                <w:t>horz_part_flag</w:t>
              </w:r>
              <w:proofErr w:type="spellEnd"/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Pr="0080488D" w:rsidRDefault="009A60B4" w:rsidP="006C1E0C">
            <w:pPr>
              <w:pStyle w:val="tablecell"/>
              <w:rPr>
                <w:ins w:id="298" w:author="Lenovo User" w:date="2011-11-19T15:33:00Z"/>
                <w:rFonts w:eastAsiaTheme="minorEastAsia"/>
                <w:kern w:val="2"/>
                <w:highlight w:val="green"/>
                <w:lang w:eastAsia="zh-CN"/>
              </w:rPr>
            </w:pPr>
            <w:ins w:id="299" w:author="Lenovo User" w:date="2011-11-19T15:33:00Z">
              <w:r w:rsidRPr="0080488D">
                <w:rPr>
                  <w:rFonts w:eastAsiaTheme="minorEastAsia" w:hint="eastAsia"/>
                  <w:kern w:val="2"/>
                  <w:highlight w:val="green"/>
                  <w:lang w:eastAsia="zh-CN"/>
                </w:rPr>
                <w:t>u(1)</w:t>
              </w:r>
            </w:ins>
          </w:p>
        </w:tc>
      </w:tr>
      <w:tr w:rsidR="009A60B4" w:rsidTr="006C1E0C">
        <w:trPr>
          <w:cantSplit/>
          <w:jc w:val="center"/>
          <w:ins w:id="300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Pr="00AA04A1" w:rsidRDefault="009A60B4" w:rsidP="006C1E0C">
            <w:pPr>
              <w:pStyle w:val="tablesyntax"/>
              <w:rPr>
                <w:ins w:id="301" w:author="Lenovo User" w:date="2011-11-19T15:33:00Z"/>
                <w:kern w:val="2"/>
                <w:lang w:eastAsia="zh-CN"/>
              </w:rPr>
            </w:pPr>
            <w:ins w:id="302" w:author="Lenovo User" w:date="2011-11-19T15:33:00Z">
              <w:r>
                <w:rPr>
                  <w:rFonts w:hint="eastAsia"/>
                  <w:kern w:val="2"/>
                  <w:lang w:eastAsia="zh-CN"/>
                </w:rPr>
                <w:t xml:space="preserve">         </w:t>
              </w:r>
              <w:r w:rsidRPr="00AA04A1">
                <w:rPr>
                  <w:rFonts w:hint="eastAsia"/>
                  <w:kern w:val="2"/>
                  <w:highlight w:val="green"/>
                  <w:lang w:eastAsia="zh-CN"/>
                </w:rPr>
                <w:t>if (</w:t>
              </w:r>
              <w:r w:rsidRPr="00AA04A1">
                <w:rPr>
                  <w:kern w:val="2"/>
                  <w:highlight w:val="green"/>
                  <w:lang w:eastAsia="zh-CN"/>
                </w:rPr>
                <w:t xml:space="preserve">log2CUSize </w:t>
              </w:r>
              <w:r w:rsidRPr="00AA04A1">
                <w:rPr>
                  <w:rFonts w:hint="eastAsia"/>
                  <w:kern w:val="2"/>
                  <w:highlight w:val="green"/>
                  <w:lang w:eastAsia="zh-CN"/>
                </w:rPr>
                <w:t>!</w:t>
              </w:r>
              <w:r w:rsidRPr="00AA04A1">
                <w:rPr>
                  <w:kern w:val="2"/>
                  <w:highlight w:val="green"/>
                  <w:lang w:eastAsia="zh-CN"/>
                </w:rPr>
                <w:t>= Log2MinCUSize</w:t>
              </w:r>
              <w:r w:rsidRPr="00AA04A1">
                <w:rPr>
                  <w:rFonts w:hint="eastAsia"/>
                  <w:kern w:val="2"/>
                  <w:highlight w:val="green"/>
                  <w:lang w:eastAsia="zh-CN"/>
                </w:rPr>
                <w:t>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Pr="0080488D" w:rsidRDefault="009A60B4" w:rsidP="006C1E0C">
            <w:pPr>
              <w:pStyle w:val="tablecell"/>
              <w:rPr>
                <w:ins w:id="303" w:author="Lenovo User" w:date="2011-11-19T15:33:00Z"/>
                <w:rFonts w:eastAsiaTheme="minorEastAsia"/>
                <w:kern w:val="2"/>
                <w:highlight w:val="green"/>
                <w:lang w:eastAsia="zh-CN"/>
              </w:rPr>
            </w:pPr>
          </w:p>
        </w:tc>
      </w:tr>
      <w:tr w:rsidR="009A60B4" w:rsidRPr="002E2E00" w:rsidTr="006C1E0C">
        <w:trPr>
          <w:cantSplit/>
          <w:jc w:val="center"/>
          <w:ins w:id="304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Pr="0080488D" w:rsidRDefault="009A60B4" w:rsidP="006C1E0C">
            <w:pPr>
              <w:pStyle w:val="tablesyntax"/>
              <w:rPr>
                <w:ins w:id="305" w:author="Lenovo User" w:date="2011-11-19T15:33:00Z"/>
                <w:b/>
                <w:kern w:val="2"/>
                <w:highlight w:val="green"/>
                <w:lang w:eastAsia="zh-CN"/>
              </w:rPr>
            </w:pPr>
            <w:ins w:id="306" w:author="Lenovo User" w:date="2011-11-19T15:33:00Z">
              <w:r w:rsidRPr="0080488D">
                <w:rPr>
                  <w:rFonts w:hint="eastAsia"/>
                  <w:kern w:val="2"/>
                  <w:lang w:eastAsia="zh-CN"/>
                </w:rPr>
                <w:t xml:space="preserve">         </w:t>
              </w:r>
              <w:r>
                <w:rPr>
                  <w:rFonts w:hint="eastAsia"/>
                  <w:kern w:val="2"/>
                  <w:lang w:eastAsia="zh-CN"/>
                </w:rPr>
                <w:t xml:space="preserve">  </w:t>
              </w:r>
              <w:proofErr w:type="spellStart"/>
              <w:r w:rsidRPr="00AA04A1">
                <w:rPr>
                  <w:rFonts w:hint="eastAsia"/>
                  <w:b/>
                  <w:kern w:val="2"/>
                  <w:highlight w:val="green"/>
                  <w:lang w:eastAsia="zh-CN"/>
                </w:rPr>
                <w:t>rem_part_mode</w:t>
              </w:r>
              <w:proofErr w:type="spellEnd"/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Pr="0080488D" w:rsidRDefault="009A60B4" w:rsidP="006C1E0C">
            <w:pPr>
              <w:pStyle w:val="tablecell"/>
              <w:rPr>
                <w:ins w:id="307" w:author="Lenovo User" w:date="2011-11-19T15:33:00Z"/>
                <w:rFonts w:eastAsiaTheme="minorEastAsia"/>
                <w:kern w:val="2"/>
                <w:highlight w:val="green"/>
                <w:lang w:eastAsia="zh-CN"/>
              </w:rPr>
            </w:pPr>
            <w:proofErr w:type="spellStart"/>
            <w:ins w:id="308" w:author="Lenovo User" w:date="2011-11-19T15:33:00Z">
              <w:r>
                <w:rPr>
                  <w:rFonts w:eastAsiaTheme="minorEastAsia" w:hint="eastAsia"/>
                  <w:kern w:val="2"/>
                  <w:highlight w:val="green"/>
                  <w:lang w:eastAsia="zh-CN"/>
                </w:rPr>
                <w:t>ce</w:t>
              </w:r>
              <w:proofErr w:type="spellEnd"/>
              <w:r>
                <w:rPr>
                  <w:rFonts w:eastAsiaTheme="minorEastAsia" w:hint="eastAsia"/>
                  <w:kern w:val="2"/>
                  <w:highlight w:val="green"/>
                  <w:lang w:eastAsia="zh-CN"/>
                </w:rPr>
                <w:t>(v</w:t>
              </w:r>
              <w:r w:rsidRPr="0080488D">
                <w:rPr>
                  <w:rFonts w:eastAsiaTheme="minorEastAsia" w:hint="eastAsia"/>
                  <w:kern w:val="2"/>
                  <w:highlight w:val="green"/>
                  <w:lang w:eastAsia="zh-CN"/>
                </w:rPr>
                <w:t>)</w:t>
              </w:r>
            </w:ins>
          </w:p>
        </w:tc>
      </w:tr>
      <w:tr w:rsidR="009A60B4" w:rsidRPr="002E2E00" w:rsidTr="006C1E0C">
        <w:trPr>
          <w:cantSplit/>
          <w:jc w:val="center"/>
          <w:ins w:id="309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Pr="004C026F" w:rsidRDefault="009A60B4" w:rsidP="006C1E0C">
            <w:pPr>
              <w:pStyle w:val="tablesyntax"/>
              <w:rPr>
                <w:ins w:id="310" w:author="Lenovo User" w:date="2011-11-19T15:33:00Z"/>
                <w:b/>
                <w:kern w:val="2"/>
                <w:lang w:eastAsia="zh-CN"/>
              </w:rPr>
            </w:pPr>
            <w:ins w:id="311" w:author="Lenovo User" w:date="2011-11-19T15:33:00Z">
              <w:r>
                <w:rPr>
                  <w:rFonts w:hint="eastAsia"/>
                  <w:kern w:val="2"/>
                  <w:lang w:eastAsia="zh-CN"/>
                </w:rPr>
                <w:t xml:space="preserve">         </w:t>
              </w:r>
              <w:proofErr w:type="spellStart"/>
              <w:r w:rsidRPr="004C026F">
                <w:rPr>
                  <w:rFonts w:hint="eastAsia"/>
                  <w:b/>
                  <w:kern w:val="2"/>
                  <w:highlight w:val="green"/>
                  <w:lang w:eastAsia="zh-CN"/>
                </w:rPr>
                <w:t>pu_merge_flag</w:t>
              </w:r>
              <w:proofErr w:type="spellEnd"/>
              <w:r w:rsidRPr="004C026F">
                <w:rPr>
                  <w:rFonts w:hint="eastAsia"/>
                  <w:b/>
                  <w:kern w:val="2"/>
                  <w:highlight w:val="green"/>
                  <w:lang w:eastAsia="zh-CN"/>
                </w:rPr>
                <w:t>[0]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Pr="0080488D" w:rsidRDefault="009A60B4" w:rsidP="006C1E0C">
            <w:pPr>
              <w:pStyle w:val="tablecell"/>
              <w:rPr>
                <w:ins w:id="312" w:author="Lenovo User" w:date="2011-11-19T15:33:00Z"/>
                <w:rFonts w:eastAsiaTheme="minorEastAsia"/>
                <w:kern w:val="2"/>
                <w:highlight w:val="green"/>
                <w:lang w:eastAsia="zh-CN"/>
              </w:rPr>
            </w:pPr>
            <w:ins w:id="313" w:author="Lenovo User" w:date="2011-11-19T15:33:00Z">
              <w:r>
                <w:rPr>
                  <w:rFonts w:eastAsiaTheme="minorEastAsia" w:hint="eastAsia"/>
                  <w:kern w:val="2"/>
                  <w:highlight w:val="green"/>
                  <w:lang w:eastAsia="zh-CN"/>
                </w:rPr>
                <w:t>u(1)</w:t>
              </w:r>
            </w:ins>
          </w:p>
        </w:tc>
      </w:tr>
      <w:tr w:rsidR="009A60B4" w:rsidRPr="002E2E00" w:rsidTr="006C1E0C">
        <w:trPr>
          <w:cantSplit/>
          <w:jc w:val="center"/>
          <w:ins w:id="314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Pr="004C026F" w:rsidRDefault="009A60B4" w:rsidP="006C1E0C">
            <w:pPr>
              <w:pStyle w:val="tablesyntax"/>
              <w:rPr>
                <w:ins w:id="315" w:author="Lenovo User" w:date="2011-11-19T15:33:00Z"/>
                <w:b/>
                <w:kern w:val="2"/>
                <w:lang w:eastAsia="zh-CN"/>
              </w:rPr>
            </w:pPr>
            <w:ins w:id="316" w:author="Lenovo User" w:date="2011-11-19T15:33:00Z">
              <w:r>
                <w:rPr>
                  <w:rFonts w:hint="eastAsia"/>
                  <w:kern w:val="2"/>
                  <w:lang w:eastAsia="zh-CN"/>
                </w:rPr>
                <w:t xml:space="preserve">         </w:t>
              </w:r>
              <w:proofErr w:type="spellStart"/>
              <w:r w:rsidRPr="004C026F">
                <w:rPr>
                  <w:rFonts w:hint="eastAsia"/>
                  <w:b/>
                  <w:kern w:val="2"/>
                  <w:highlight w:val="green"/>
                  <w:lang w:eastAsia="zh-CN"/>
                </w:rPr>
                <w:t>pu_merge_flag</w:t>
              </w:r>
              <w:proofErr w:type="spellEnd"/>
              <w:r w:rsidRPr="004C026F">
                <w:rPr>
                  <w:rFonts w:hint="eastAsia"/>
                  <w:b/>
                  <w:kern w:val="2"/>
                  <w:highlight w:val="green"/>
                  <w:lang w:eastAsia="zh-CN"/>
                </w:rPr>
                <w:t>[1]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Pr="0080488D" w:rsidRDefault="009A60B4" w:rsidP="006C1E0C">
            <w:pPr>
              <w:pStyle w:val="tablecell"/>
              <w:rPr>
                <w:ins w:id="317" w:author="Lenovo User" w:date="2011-11-19T15:33:00Z"/>
                <w:rFonts w:eastAsiaTheme="minorEastAsia"/>
                <w:kern w:val="2"/>
                <w:highlight w:val="green"/>
                <w:lang w:eastAsia="zh-CN"/>
              </w:rPr>
            </w:pPr>
            <w:ins w:id="318" w:author="Lenovo User" w:date="2011-11-19T15:33:00Z">
              <w:r>
                <w:rPr>
                  <w:rFonts w:eastAsiaTheme="minorEastAsia" w:hint="eastAsia"/>
                  <w:kern w:val="2"/>
                  <w:highlight w:val="green"/>
                  <w:lang w:eastAsia="zh-CN"/>
                </w:rPr>
                <w:t>u(1)</w:t>
              </w:r>
            </w:ins>
          </w:p>
        </w:tc>
      </w:tr>
      <w:tr w:rsidR="009A60B4" w:rsidRPr="002E2E00" w:rsidTr="006C1E0C">
        <w:trPr>
          <w:cantSplit/>
          <w:jc w:val="center"/>
          <w:ins w:id="319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Pr="0080488D" w:rsidRDefault="009A60B4" w:rsidP="006C1E0C">
            <w:pPr>
              <w:pStyle w:val="tablesyntax"/>
              <w:rPr>
                <w:ins w:id="320" w:author="Lenovo User" w:date="2011-11-19T15:33:00Z"/>
                <w:kern w:val="2"/>
                <w:highlight w:val="green"/>
                <w:lang w:eastAsia="zh-CN"/>
              </w:rPr>
            </w:pPr>
            <w:ins w:id="321" w:author="Lenovo User" w:date="2011-11-19T15:33:00Z">
              <w:r w:rsidRPr="0080488D">
                <w:rPr>
                  <w:rFonts w:hint="eastAsia"/>
                  <w:kern w:val="2"/>
                  <w:lang w:eastAsia="zh-CN"/>
                </w:rPr>
                <w:t xml:space="preserve">       </w:t>
              </w:r>
              <w:r w:rsidRPr="0080488D">
                <w:rPr>
                  <w:rFonts w:hint="eastAsia"/>
                  <w:kern w:val="2"/>
                  <w:highlight w:val="green"/>
                  <w:lang w:eastAsia="zh-CN"/>
                </w:rPr>
                <w:t>}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Pr="0080488D" w:rsidRDefault="009A60B4" w:rsidP="006C1E0C">
            <w:pPr>
              <w:pStyle w:val="tablecell"/>
              <w:rPr>
                <w:ins w:id="322" w:author="Lenovo User" w:date="2011-11-19T15:33:00Z"/>
                <w:kern w:val="2"/>
                <w:highlight w:val="green"/>
                <w:lang w:eastAsia="ko-KR"/>
              </w:rPr>
            </w:pPr>
          </w:p>
        </w:tc>
      </w:tr>
      <w:tr w:rsidR="009A60B4" w:rsidTr="006C1E0C">
        <w:trPr>
          <w:cantSplit/>
          <w:jc w:val="center"/>
          <w:ins w:id="323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324" w:author="Lenovo User" w:date="2011-11-19T15:33:00Z"/>
                <w:kern w:val="2"/>
              </w:rPr>
            </w:pPr>
            <w:ins w:id="325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</w:rPr>
                <w:tab/>
              </w:r>
              <w:r>
                <w:rPr>
                  <w:kern w:val="2"/>
                  <w:lang w:eastAsia="ko-KR"/>
                </w:rPr>
                <w:t xml:space="preserve">} else if( </w:t>
              </w:r>
              <w:proofErr w:type="spellStart"/>
              <w:r>
                <w:rPr>
                  <w:kern w:val="2"/>
                  <w:lang w:eastAsia="ko-KR"/>
                </w:rPr>
                <w:t>slice_type</w:t>
              </w:r>
              <w:proofErr w:type="spellEnd"/>
              <w:r>
                <w:rPr>
                  <w:kern w:val="2"/>
                  <w:lang w:eastAsia="ko-KR"/>
                </w:rPr>
                <w:t xml:space="preserve">  != I  |</w:t>
              </w:r>
              <w:r>
                <w:rPr>
                  <w:kern w:val="2"/>
                </w:rPr>
                <w:t> </w:t>
              </w:r>
              <w:r>
                <w:rPr>
                  <w:kern w:val="2"/>
                  <w:lang w:eastAsia="ko-KR"/>
                </w:rPr>
                <w:t>|  log2CUSize  =</w:t>
              </w:r>
              <w:r>
                <w:rPr>
                  <w:kern w:val="2"/>
                </w:rPr>
                <w:t> </w:t>
              </w:r>
              <w:r>
                <w:rPr>
                  <w:kern w:val="2"/>
                  <w:lang w:eastAsia="ko-KR"/>
                </w:rPr>
                <w:t xml:space="preserve">=  </w:t>
              </w:r>
              <w:r>
                <w:rPr>
                  <w:kern w:val="2"/>
                </w:rPr>
                <w:t xml:space="preserve">Log2MinCUSize </w:t>
              </w:r>
              <w:r>
                <w:rPr>
                  <w:kern w:val="2"/>
                  <w:lang w:eastAsia="ko-KR"/>
                </w:rPr>
                <w:t>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cell"/>
              <w:rPr>
                <w:ins w:id="326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327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328" w:author="Lenovo User" w:date="2011-11-19T15:33:00Z"/>
                <w:b/>
                <w:kern w:val="2"/>
              </w:rPr>
            </w:pPr>
            <w:ins w:id="329" w:author="Lenovo User" w:date="2011-11-19T15:33:00Z">
              <w:r>
                <w:rPr>
                  <w:kern w:val="2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proofErr w:type="spellStart"/>
              <w:r>
                <w:rPr>
                  <w:b/>
                  <w:kern w:val="2"/>
                  <w:lang w:eastAsia="ko-KR"/>
                </w:rPr>
                <w:t>pred_type</w:t>
              </w:r>
              <w:proofErr w:type="spellEnd"/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cell"/>
              <w:rPr>
                <w:ins w:id="330" w:author="Lenovo User" w:date="2011-11-19T15:33:00Z"/>
                <w:kern w:val="2"/>
                <w:lang w:eastAsia="ko-KR"/>
              </w:rPr>
            </w:pPr>
            <w:ins w:id="331" w:author="Lenovo User" w:date="2011-11-19T15:33:00Z">
              <w:r>
                <w:rPr>
                  <w:kern w:val="2"/>
                  <w:lang w:eastAsia="ko-KR"/>
                </w:rPr>
                <w:t xml:space="preserve">u(v) | </w:t>
              </w:r>
              <w:proofErr w:type="spellStart"/>
              <w:r>
                <w:rPr>
                  <w:kern w:val="2"/>
                  <w:lang w:eastAsia="ko-KR"/>
                </w:rPr>
                <w:t>ae</w:t>
              </w:r>
              <w:proofErr w:type="spellEnd"/>
              <w:r>
                <w:rPr>
                  <w:kern w:val="2"/>
                  <w:lang w:eastAsia="ko-KR"/>
                </w:rPr>
                <w:t>(v)</w:t>
              </w:r>
            </w:ins>
          </w:p>
        </w:tc>
      </w:tr>
      <w:tr w:rsidR="009A60B4" w:rsidTr="006C1E0C">
        <w:trPr>
          <w:cantSplit/>
          <w:jc w:val="center"/>
          <w:ins w:id="332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333" w:author="Lenovo User" w:date="2011-11-19T15:33:00Z"/>
                <w:kern w:val="2"/>
              </w:rPr>
            </w:pPr>
            <w:ins w:id="334" w:author="Lenovo User" w:date="2011-11-19T15:33:00Z">
              <w:r>
                <w:rPr>
                  <w:kern w:val="2"/>
                </w:rPr>
                <w:tab/>
              </w:r>
              <w:r>
                <w:rPr>
                  <w:kern w:val="2"/>
                </w:rPr>
                <w:tab/>
                <w:t>x1 = x0 + ( ( 1 &lt;&lt; log2CUSize ) &gt;&gt; 1 )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cell"/>
              <w:rPr>
                <w:ins w:id="335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336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337" w:author="Lenovo User" w:date="2011-11-19T15:33:00Z"/>
                <w:kern w:val="2"/>
              </w:rPr>
            </w:pPr>
            <w:ins w:id="338" w:author="Lenovo User" w:date="2011-11-19T15:33:00Z">
              <w:r>
                <w:rPr>
                  <w:kern w:val="2"/>
                </w:rPr>
                <w:tab/>
              </w:r>
              <w:r>
                <w:rPr>
                  <w:kern w:val="2"/>
                </w:rPr>
                <w:tab/>
                <w:t>y1 = y0 + ( ( 1 &lt;&lt; log2CUSize ) &gt;&gt; 1 )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cell"/>
              <w:rPr>
                <w:ins w:id="339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340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341" w:author="Lenovo User" w:date="2011-11-19T15:33:00Z"/>
                <w:kern w:val="2"/>
              </w:rPr>
            </w:pPr>
            <w:ins w:id="342" w:author="Lenovo User" w:date="2011-11-19T15:33:00Z">
              <w:r>
                <w:rPr>
                  <w:kern w:val="2"/>
                </w:rPr>
                <w:tab/>
              </w:r>
              <w:r>
                <w:rPr>
                  <w:kern w:val="2"/>
                </w:rPr>
                <w:tab/>
                <w:t>x2 = x1 − ( ( 1 &lt;&lt; log2CUSize ) &gt;&gt; 2 )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cell"/>
              <w:rPr>
                <w:ins w:id="343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344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345" w:author="Lenovo User" w:date="2011-11-19T15:33:00Z"/>
                <w:kern w:val="2"/>
              </w:rPr>
            </w:pPr>
            <w:ins w:id="346" w:author="Lenovo User" w:date="2011-11-19T15:33:00Z">
              <w:r>
                <w:rPr>
                  <w:kern w:val="2"/>
                </w:rPr>
                <w:tab/>
              </w:r>
              <w:r>
                <w:rPr>
                  <w:kern w:val="2"/>
                </w:rPr>
                <w:tab/>
                <w:t>y2 = y1 − ( ( 1 &lt;&lt; log2CUSize ) &gt;&gt; 2 )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cell"/>
              <w:rPr>
                <w:ins w:id="347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348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349" w:author="Lenovo User" w:date="2011-11-19T15:33:00Z"/>
                <w:kern w:val="2"/>
              </w:rPr>
            </w:pPr>
            <w:ins w:id="350" w:author="Lenovo User" w:date="2011-11-19T15:33:00Z">
              <w:r>
                <w:rPr>
                  <w:kern w:val="2"/>
                </w:rPr>
                <w:tab/>
              </w:r>
              <w:r>
                <w:rPr>
                  <w:kern w:val="2"/>
                </w:rPr>
                <w:tab/>
                <w:t>x3 = x1 + ( ( 1 &lt;&lt; log2CUSize ) &gt;&gt; 2 )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cell"/>
              <w:rPr>
                <w:ins w:id="351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352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353" w:author="Lenovo User" w:date="2011-11-19T15:33:00Z"/>
                <w:kern w:val="2"/>
              </w:rPr>
            </w:pPr>
            <w:ins w:id="354" w:author="Lenovo User" w:date="2011-11-19T15:33:00Z">
              <w:r>
                <w:rPr>
                  <w:kern w:val="2"/>
                </w:rPr>
                <w:tab/>
              </w:r>
              <w:r>
                <w:rPr>
                  <w:kern w:val="2"/>
                </w:rPr>
                <w:tab/>
                <w:t>y3 = y1 + ( ( 1 &lt;&lt; log2CUSize ) &gt;&gt; 2 )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cell"/>
              <w:rPr>
                <w:ins w:id="355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356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357" w:author="Lenovo User" w:date="2011-11-19T15:33:00Z"/>
                <w:kern w:val="2"/>
                <w:lang w:eastAsia="ko-KR"/>
              </w:rPr>
            </w:pPr>
            <w:ins w:id="358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  <w:t xml:space="preserve">if( </w:t>
              </w:r>
              <w:proofErr w:type="spellStart"/>
              <w:r>
                <w:rPr>
                  <w:kern w:val="2"/>
                  <w:lang w:eastAsia="ko-KR"/>
                </w:rPr>
                <w:t>PartMode</w:t>
              </w:r>
              <w:proofErr w:type="spellEnd"/>
              <w:r>
                <w:rPr>
                  <w:kern w:val="2"/>
                  <w:lang w:eastAsia="ko-KR"/>
                </w:rPr>
                <w:t xml:space="preserve"> == PART_2Nx2N ) {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cell"/>
              <w:rPr>
                <w:ins w:id="359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360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361" w:author="Lenovo User" w:date="2011-11-19T15:33:00Z"/>
                <w:kern w:val="2"/>
                <w:lang w:eastAsia="ko-KR"/>
              </w:rPr>
            </w:pPr>
            <w:ins w:id="362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proofErr w:type="spellStart"/>
              <w:r>
                <w:rPr>
                  <w:kern w:val="2"/>
                  <w:lang w:eastAsia="ko-KR"/>
                </w:rPr>
                <w:t>prediction_unit</w:t>
              </w:r>
              <w:proofErr w:type="spellEnd"/>
              <w:r>
                <w:rPr>
                  <w:kern w:val="2"/>
                  <w:lang w:eastAsia="ko-KR"/>
                </w:rPr>
                <w:t>( x0, y0 , log2CUSize 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cell"/>
              <w:rPr>
                <w:ins w:id="363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364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365" w:author="Lenovo User" w:date="2011-11-19T15:33:00Z"/>
                <w:kern w:val="2"/>
                <w:lang w:eastAsia="ko-KR"/>
              </w:rPr>
            </w:pPr>
            <w:ins w:id="366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  <w:t xml:space="preserve">} else if( </w:t>
              </w:r>
              <w:proofErr w:type="spellStart"/>
              <w:r>
                <w:rPr>
                  <w:kern w:val="2"/>
                  <w:lang w:eastAsia="ko-KR"/>
                </w:rPr>
                <w:t>PartMode</w:t>
              </w:r>
              <w:proofErr w:type="spellEnd"/>
              <w:r>
                <w:rPr>
                  <w:kern w:val="2"/>
                  <w:lang w:eastAsia="ko-KR"/>
                </w:rPr>
                <w:t xml:space="preserve"> == PART_2NxN ) {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cell"/>
              <w:rPr>
                <w:ins w:id="367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368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369" w:author="Lenovo User" w:date="2011-11-19T15:33:00Z"/>
                <w:kern w:val="2"/>
                <w:lang w:eastAsia="ko-KR"/>
              </w:rPr>
            </w:pPr>
            <w:ins w:id="370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proofErr w:type="spellStart"/>
              <w:r>
                <w:rPr>
                  <w:kern w:val="2"/>
                  <w:lang w:eastAsia="ko-KR"/>
                </w:rPr>
                <w:t>prediction_unit</w:t>
              </w:r>
              <w:proofErr w:type="spellEnd"/>
              <w:r>
                <w:rPr>
                  <w:kern w:val="2"/>
                  <w:lang w:eastAsia="ko-KR"/>
                </w:rPr>
                <w:t>( x0, y0</w:t>
              </w:r>
              <w:r>
                <w:rPr>
                  <w:kern w:val="2"/>
                </w:rPr>
                <w:t> </w:t>
              </w:r>
              <w:r>
                <w:rPr>
                  <w:kern w:val="2"/>
                  <w:lang w:eastAsia="ko-KR"/>
                </w:rPr>
                <w:t>, log2CUSize 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371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372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373" w:author="Lenovo User" w:date="2011-11-19T15:33:00Z"/>
                <w:kern w:val="2"/>
              </w:rPr>
            </w:pPr>
            <w:ins w:id="374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proofErr w:type="spellStart"/>
              <w:r>
                <w:rPr>
                  <w:kern w:val="2"/>
                  <w:lang w:eastAsia="ko-KR"/>
                </w:rPr>
                <w:t>prediction_unit</w:t>
              </w:r>
              <w:proofErr w:type="spellEnd"/>
              <w:r>
                <w:rPr>
                  <w:kern w:val="2"/>
                  <w:lang w:eastAsia="ko-KR"/>
                </w:rPr>
                <w:t>( x0, y1 , log2CUSize 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375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376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377" w:author="Lenovo User" w:date="2011-11-19T15:33:00Z"/>
                <w:kern w:val="2"/>
                <w:lang w:eastAsia="ko-KR"/>
              </w:rPr>
            </w:pPr>
            <w:ins w:id="378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  <w:t xml:space="preserve">} else if( </w:t>
              </w:r>
              <w:proofErr w:type="spellStart"/>
              <w:r>
                <w:rPr>
                  <w:kern w:val="2"/>
                  <w:lang w:eastAsia="ko-KR"/>
                </w:rPr>
                <w:t>PartMode</w:t>
              </w:r>
              <w:proofErr w:type="spellEnd"/>
              <w:r>
                <w:rPr>
                  <w:kern w:val="2"/>
                  <w:lang w:eastAsia="ko-KR"/>
                </w:rPr>
                <w:t xml:space="preserve"> == PART_Nx2N ) {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379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380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381" w:author="Lenovo User" w:date="2011-11-19T15:33:00Z"/>
                <w:kern w:val="2"/>
              </w:rPr>
            </w:pPr>
            <w:ins w:id="382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proofErr w:type="spellStart"/>
              <w:r>
                <w:rPr>
                  <w:kern w:val="2"/>
                  <w:lang w:eastAsia="ko-KR"/>
                </w:rPr>
                <w:t>prediction_unit</w:t>
              </w:r>
              <w:proofErr w:type="spellEnd"/>
              <w:r>
                <w:rPr>
                  <w:kern w:val="2"/>
                  <w:lang w:eastAsia="ko-KR"/>
                </w:rPr>
                <w:t>( x0, y0</w:t>
              </w:r>
              <w:r>
                <w:rPr>
                  <w:kern w:val="2"/>
                </w:rPr>
                <w:t> </w:t>
              </w:r>
              <w:r>
                <w:rPr>
                  <w:kern w:val="2"/>
                  <w:lang w:eastAsia="ko-KR"/>
                </w:rPr>
                <w:t>, log2CUSize 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383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384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385" w:author="Lenovo User" w:date="2011-11-19T15:33:00Z"/>
                <w:kern w:val="2"/>
              </w:rPr>
            </w:pPr>
            <w:ins w:id="386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proofErr w:type="spellStart"/>
              <w:r>
                <w:rPr>
                  <w:kern w:val="2"/>
                  <w:lang w:eastAsia="ko-KR"/>
                </w:rPr>
                <w:t>prediction_unit</w:t>
              </w:r>
              <w:proofErr w:type="spellEnd"/>
              <w:r>
                <w:rPr>
                  <w:kern w:val="2"/>
                  <w:lang w:eastAsia="ko-KR"/>
                </w:rPr>
                <w:t>( x1, y0 , log2CUSize 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387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388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389" w:author="Lenovo User" w:date="2011-11-19T15:33:00Z"/>
                <w:kern w:val="2"/>
                <w:lang w:eastAsia="ko-KR"/>
              </w:rPr>
            </w:pPr>
            <w:ins w:id="390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  <w:t xml:space="preserve">} else if( </w:t>
              </w:r>
              <w:proofErr w:type="spellStart"/>
              <w:r>
                <w:rPr>
                  <w:kern w:val="2"/>
                  <w:lang w:eastAsia="ko-KR"/>
                </w:rPr>
                <w:t>PartMode</w:t>
              </w:r>
              <w:proofErr w:type="spellEnd"/>
              <w:r>
                <w:rPr>
                  <w:kern w:val="2"/>
                  <w:lang w:eastAsia="ko-KR"/>
                </w:rPr>
                <w:t xml:space="preserve"> == PART_2NxnU ) {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391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392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393" w:author="Lenovo User" w:date="2011-11-19T15:33:00Z"/>
                <w:kern w:val="2"/>
                <w:lang w:eastAsia="ko-KR"/>
              </w:rPr>
            </w:pPr>
            <w:ins w:id="394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proofErr w:type="spellStart"/>
              <w:r>
                <w:rPr>
                  <w:kern w:val="2"/>
                  <w:lang w:eastAsia="ko-KR"/>
                </w:rPr>
                <w:t>prediction_unit</w:t>
              </w:r>
              <w:proofErr w:type="spellEnd"/>
              <w:r>
                <w:rPr>
                  <w:kern w:val="2"/>
                  <w:lang w:eastAsia="ko-KR"/>
                </w:rPr>
                <w:t>( x0, y0 , log2CUSize 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395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396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397" w:author="Lenovo User" w:date="2011-11-19T15:33:00Z"/>
                <w:kern w:val="2"/>
                <w:lang w:eastAsia="ko-KR"/>
              </w:rPr>
            </w:pPr>
            <w:ins w:id="398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proofErr w:type="spellStart"/>
              <w:r>
                <w:rPr>
                  <w:kern w:val="2"/>
                  <w:lang w:eastAsia="ko-KR"/>
                </w:rPr>
                <w:t>prediction_unit</w:t>
              </w:r>
              <w:proofErr w:type="spellEnd"/>
              <w:r>
                <w:rPr>
                  <w:kern w:val="2"/>
                  <w:lang w:eastAsia="ko-KR"/>
                </w:rPr>
                <w:t>( x0, y2 , log2CUSize 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399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400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401" w:author="Lenovo User" w:date="2011-11-19T15:33:00Z"/>
                <w:kern w:val="2"/>
                <w:lang w:eastAsia="ko-KR"/>
              </w:rPr>
            </w:pPr>
            <w:ins w:id="402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  <w:t xml:space="preserve">} else if( </w:t>
              </w:r>
              <w:proofErr w:type="spellStart"/>
              <w:r>
                <w:rPr>
                  <w:kern w:val="2"/>
                  <w:lang w:eastAsia="ko-KR"/>
                </w:rPr>
                <w:t>PartMode</w:t>
              </w:r>
              <w:proofErr w:type="spellEnd"/>
              <w:r>
                <w:rPr>
                  <w:kern w:val="2"/>
                  <w:lang w:eastAsia="ko-KR"/>
                </w:rPr>
                <w:t xml:space="preserve"> == PART_2NxnD ) { 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403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404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405" w:author="Lenovo User" w:date="2011-11-19T15:33:00Z"/>
                <w:kern w:val="2"/>
                <w:lang w:eastAsia="ko-KR"/>
              </w:rPr>
            </w:pPr>
            <w:ins w:id="406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proofErr w:type="spellStart"/>
              <w:r>
                <w:rPr>
                  <w:kern w:val="2"/>
                  <w:lang w:eastAsia="ko-KR"/>
                </w:rPr>
                <w:t>prediction_unit</w:t>
              </w:r>
              <w:proofErr w:type="spellEnd"/>
              <w:r>
                <w:rPr>
                  <w:kern w:val="2"/>
                  <w:lang w:eastAsia="ko-KR"/>
                </w:rPr>
                <w:t>( x0, y0 , log2CUSize 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407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408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409" w:author="Lenovo User" w:date="2011-11-19T15:33:00Z"/>
                <w:kern w:val="2"/>
                <w:lang w:eastAsia="ko-KR"/>
              </w:rPr>
            </w:pPr>
            <w:ins w:id="410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proofErr w:type="spellStart"/>
              <w:r>
                <w:rPr>
                  <w:kern w:val="2"/>
                  <w:lang w:eastAsia="ko-KR"/>
                </w:rPr>
                <w:t>prediction_unit</w:t>
              </w:r>
              <w:proofErr w:type="spellEnd"/>
              <w:r>
                <w:rPr>
                  <w:kern w:val="2"/>
                  <w:lang w:eastAsia="ko-KR"/>
                </w:rPr>
                <w:t>( x0, y3 , log2CUSize 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411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412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413" w:author="Lenovo User" w:date="2011-11-19T15:33:00Z"/>
                <w:kern w:val="2"/>
                <w:lang w:eastAsia="ko-KR"/>
              </w:rPr>
            </w:pPr>
            <w:ins w:id="414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  <w:t xml:space="preserve">} else if( </w:t>
              </w:r>
              <w:proofErr w:type="spellStart"/>
              <w:r>
                <w:rPr>
                  <w:kern w:val="2"/>
                  <w:lang w:eastAsia="ko-KR"/>
                </w:rPr>
                <w:t>PartMode</w:t>
              </w:r>
              <w:proofErr w:type="spellEnd"/>
              <w:r>
                <w:rPr>
                  <w:kern w:val="2"/>
                  <w:lang w:eastAsia="ko-KR"/>
                </w:rPr>
                <w:t xml:space="preserve"> == PART_nLx2N ) { 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415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416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417" w:author="Lenovo User" w:date="2011-11-19T15:33:00Z"/>
                <w:kern w:val="2"/>
                <w:lang w:eastAsia="ko-KR"/>
              </w:rPr>
            </w:pPr>
            <w:ins w:id="418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proofErr w:type="spellStart"/>
              <w:r>
                <w:rPr>
                  <w:kern w:val="2"/>
                  <w:lang w:eastAsia="ko-KR"/>
                </w:rPr>
                <w:t>prediction_unit</w:t>
              </w:r>
              <w:proofErr w:type="spellEnd"/>
              <w:r>
                <w:rPr>
                  <w:kern w:val="2"/>
                  <w:lang w:eastAsia="ko-KR"/>
                </w:rPr>
                <w:t>( x0, y0 , log2CUSize 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419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420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421" w:author="Lenovo User" w:date="2011-11-19T15:33:00Z"/>
                <w:kern w:val="2"/>
                <w:lang w:eastAsia="ko-KR"/>
              </w:rPr>
            </w:pPr>
            <w:ins w:id="422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proofErr w:type="spellStart"/>
              <w:r>
                <w:rPr>
                  <w:kern w:val="2"/>
                  <w:lang w:eastAsia="ko-KR"/>
                </w:rPr>
                <w:t>prediction_unit</w:t>
              </w:r>
              <w:proofErr w:type="spellEnd"/>
              <w:r>
                <w:rPr>
                  <w:kern w:val="2"/>
                  <w:lang w:eastAsia="ko-KR"/>
                </w:rPr>
                <w:t>( x2, y0 , log2CUSize 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423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424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425" w:author="Lenovo User" w:date="2011-11-19T15:33:00Z"/>
                <w:kern w:val="2"/>
                <w:lang w:eastAsia="ko-KR"/>
              </w:rPr>
            </w:pPr>
            <w:ins w:id="426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  <w:t xml:space="preserve">} else if( </w:t>
              </w:r>
              <w:proofErr w:type="spellStart"/>
              <w:r>
                <w:rPr>
                  <w:kern w:val="2"/>
                  <w:lang w:eastAsia="ko-KR"/>
                </w:rPr>
                <w:t>PartMode</w:t>
              </w:r>
              <w:proofErr w:type="spellEnd"/>
              <w:r>
                <w:rPr>
                  <w:kern w:val="2"/>
                  <w:lang w:eastAsia="ko-KR"/>
                </w:rPr>
                <w:t xml:space="preserve"> == PART_nRx2N ) { 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427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428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429" w:author="Lenovo User" w:date="2011-11-19T15:33:00Z"/>
                <w:kern w:val="2"/>
                <w:lang w:eastAsia="ko-KR"/>
              </w:rPr>
            </w:pPr>
            <w:ins w:id="430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proofErr w:type="spellStart"/>
              <w:r>
                <w:rPr>
                  <w:kern w:val="2"/>
                  <w:lang w:eastAsia="ko-KR"/>
                </w:rPr>
                <w:t>prediction_unit</w:t>
              </w:r>
              <w:proofErr w:type="spellEnd"/>
              <w:r>
                <w:rPr>
                  <w:kern w:val="2"/>
                  <w:lang w:eastAsia="ko-KR"/>
                </w:rPr>
                <w:t>( x0, y0 , log2CUSize 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431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432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433" w:author="Lenovo User" w:date="2011-11-19T15:33:00Z"/>
                <w:kern w:val="2"/>
                <w:lang w:eastAsia="ko-KR"/>
              </w:rPr>
            </w:pPr>
            <w:ins w:id="434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proofErr w:type="spellStart"/>
              <w:r>
                <w:rPr>
                  <w:kern w:val="2"/>
                  <w:lang w:eastAsia="ko-KR"/>
                </w:rPr>
                <w:t>prediction_unit</w:t>
              </w:r>
              <w:proofErr w:type="spellEnd"/>
              <w:r>
                <w:rPr>
                  <w:kern w:val="2"/>
                  <w:lang w:eastAsia="ko-KR"/>
                </w:rPr>
                <w:t>( x3, y0 , log2CUSize 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435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436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437" w:author="Lenovo User" w:date="2011-11-19T15:33:00Z"/>
                <w:kern w:val="2"/>
                <w:lang w:eastAsia="ko-KR"/>
              </w:rPr>
            </w:pPr>
            <w:ins w:id="438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  <w:t xml:space="preserve">} else { /* </w:t>
              </w:r>
              <w:proofErr w:type="spellStart"/>
              <w:r>
                <w:rPr>
                  <w:kern w:val="2"/>
                  <w:lang w:eastAsia="ko-KR"/>
                </w:rPr>
                <w:t>PART_NxN</w:t>
              </w:r>
              <w:proofErr w:type="spellEnd"/>
              <w:r>
                <w:rPr>
                  <w:kern w:val="2"/>
                  <w:lang w:eastAsia="ko-KR"/>
                </w:rPr>
                <w:t xml:space="preserve"> */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439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440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441" w:author="Lenovo User" w:date="2011-11-19T15:33:00Z"/>
                <w:kern w:val="2"/>
                <w:lang w:eastAsia="ko-KR"/>
              </w:rPr>
            </w:pPr>
            <w:ins w:id="442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proofErr w:type="spellStart"/>
              <w:r>
                <w:rPr>
                  <w:kern w:val="2"/>
                  <w:lang w:eastAsia="ko-KR"/>
                </w:rPr>
                <w:t>prediction_unit</w:t>
              </w:r>
              <w:proofErr w:type="spellEnd"/>
              <w:r>
                <w:rPr>
                  <w:kern w:val="2"/>
                  <w:lang w:eastAsia="ko-KR"/>
                </w:rPr>
                <w:t>( x0, y0 , log2CUSize 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443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444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445" w:author="Lenovo User" w:date="2011-11-19T15:33:00Z"/>
                <w:kern w:val="2"/>
                <w:lang w:eastAsia="ko-KR"/>
              </w:rPr>
            </w:pPr>
            <w:ins w:id="446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proofErr w:type="spellStart"/>
              <w:r>
                <w:rPr>
                  <w:kern w:val="2"/>
                  <w:lang w:eastAsia="ko-KR"/>
                </w:rPr>
                <w:t>prediction_unit</w:t>
              </w:r>
              <w:proofErr w:type="spellEnd"/>
              <w:r>
                <w:rPr>
                  <w:kern w:val="2"/>
                  <w:lang w:eastAsia="ko-KR"/>
                </w:rPr>
                <w:t>( x1, y0 , log2CUSize 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447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448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449" w:author="Lenovo User" w:date="2011-11-19T15:33:00Z"/>
                <w:kern w:val="2"/>
              </w:rPr>
            </w:pPr>
            <w:ins w:id="450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proofErr w:type="spellStart"/>
              <w:r>
                <w:rPr>
                  <w:kern w:val="2"/>
                  <w:lang w:eastAsia="ko-KR"/>
                </w:rPr>
                <w:t>prediction_unit</w:t>
              </w:r>
              <w:proofErr w:type="spellEnd"/>
              <w:r>
                <w:rPr>
                  <w:kern w:val="2"/>
                  <w:lang w:eastAsia="ko-KR"/>
                </w:rPr>
                <w:t>( x0, y1 , log2CUSize 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451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452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453" w:author="Lenovo User" w:date="2011-11-19T15:33:00Z"/>
                <w:kern w:val="2"/>
              </w:rPr>
            </w:pPr>
            <w:ins w:id="454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proofErr w:type="spellStart"/>
              <w:r>
                <w:rPr>
                  <w:kern w:val="2"/>
                  <w:lang w:eastAsia="ko-KR"/>
                </w:rPr>
                <w:t>prediction_unit</w:t>
              </w:r>
              <w:proofErr w:type="spellEnd"/>
              <w:r>
                <w:rPr>
                  <w:kern w:val="2"/>
                  <w:lang w:eastAsia="ko-KR"/>
                </w:rPr>
                <w:t>( x1, y1 , log2CUSize 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455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456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457" w:author="Lenovo User" w:date="2011-11-19T15:33:00Z"/>
                <w:kern w:val="2"/>
                <w:lang w:eastAsia="ko-KR"/>
              </w:rPr>
            </w:pPr>
            <w:ins w:id="458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  <w:t>}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459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460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461" w:author="Lenovo User" w:date="2011-11-19T15:33:00Z"/>
                <w:kern w:val="2"/>
                <w:lang w:eastAsia="ko-KR"/>
              </w:rPr>
            </w:pPr>
            <w:ins w:id="462" w:author="Lenovo User" w:date="2011-11-19T15:33:00Z">
              <w:r>
                <w:rPr>
                  <w:kern w:val="2"/>
                  <w:lang w:eastAsia="ko-KR"/>
                </w:rPr>
                <w:tab/>
                <w:t>}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463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464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465" w:author="Lenovo User" w:date="2011-11-19T15:33:00Z"/>
                <w:kern w:val="2"/>
                <w:lang w:eastAsia="ko-KR"/>
              </w:rPr>
            </w:pPr>
            <w:ins w:id="466" w:author="Lenovo User" w:date="2011-11-19T15:33:00Z">
              <w:r>
                <w:rPr>
                  <w:kern w:val="2"/>
                  <w:lang w:eastAsia="ko-KR"/>
                </w:rPr>
                <w:tab/>
                <w:t>if( !</w:t>
              </w:r>
              <w:proofErr w:type="spellStart"/>
              <w:r>
                <w:rPr>
                  <w:kern w:val="2"/>
                  <w:lang w:eastAsia="ko-KR"/>
                </w:rPr>
                <w:t>pcm_flag</w:t>
              </w:r>
              <w:proofErr w:type="spellEnd"/>
              <w:r>
                <w:rPr>
                  <w:kern w:val="2"/>
                  <w:lang w:eastAsia="ko-KR"/>
                </w:rPr>
                <w:t xml:space="preserve"> ) {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467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468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469" w:author="Lenovo User" w:date="2011-11-19T15:33:00Z"/>
                <w:kern w:val="2"/>
                <w:lang w:eastAsia="ko-KR"/>
              </w:rPr>
            </w:pPr>
            <w:ins w:id="470" w:author="Lenovo User" w:date="2011-11-19T15:33:00Z">
              <w:r>
                <w:rPr>
                  <w:kern w:val="2"/>
                  <w:lang w:eastAsia="ko-KR"/>
                </w:rPr>
                <w:lastRenderedPageBreak/>
                <w:tab/>
              </w:r>
              <w:r>
                <w:rPr>
                  <w:kern w:val="2"/>
                  <w:lang w:eastAsia="ko-KR"/>
                </w:rPr>
                <w:tab/>
              </w:r>
              <w:proofErr w:type="spellStart"/>
              <w:r>
                <w:rPr>
                  <w:kern w:val="2"/>
                  <w:lang w:eastAsia="ko-KR"/>
                </w:rPr>
                <w:t>transform_tree</w:t>
              </w:r>
              <w:proofErr w:type="spellEnd"/>
              <w:r>
                <w:rPr>
                  <w:kern w:val="2"/>
                  <w:lang w:eastAsia="ko-KR"/>
                </w:rPr>
                <w:t>( x0, y0, log2CUSize, log2CUSize, 0, 0 )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471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472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473" w:author="Lenovo User" w:date="2011-11-19T15:33:00Z"/>
                <w:kern w:val="2"/>
                <w:lang w:eastAsia="ko-KR"/>
              </w:rPr>
            </w:pPr>
            <w:ins w:id="474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proofErr w:type="spellStart"/>
              <w:r>
                <w:rPr>
                  <w:kern w:val="2"/>
                </w:rPr>
                <w:t>transform_coeff</w:t>
              </w:r>
              <w:proofErr w:type="spellEnd"/>
              <w:r>
                <w:rPr>
                  <w:kern w:val="2"/>
                </w:rPr>
                <w:t>( x0, y0, log2CUSize</w:t>
              </w:r>
              <w:r>
                <w:rPr>
                  <w:kern w:val="2"/>
                  <w:lang w:eastAsia="ko-KR"/>
                </w:rPr>
                <w:t>, log2CUSize</w:t>
              </w:r>
              <w:r>
                <w:rPr>
                  <w:kern w:val="2"/>
                </w:rPr>
                <w:t>, 0, 0 )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475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476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477" w:author="Lenovo User" w:date="2011-11-19T15:33:00Z"/>
                <w:kern w:val="2"/>
                <w:lang w:eastAsia="ko-KR"/>
              </w:rPr>
            </w:pPr>
            <w:ins w:id="478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proofErr w:type="spellStart"/>
              <w:r>
                <w:rPr>
                  <w:kern w:val="2"/>
                </w:rPr>
                <w:t>transform_coeff</w:t>
              </w:r>
              <w:proofErr w:type="spellEnd"/>
              <w:r>
                <w:rPr>
                  <w:kern w:val="2"/>
                </w:rPr>
                <w:t>( x0, y0, log2CUSize</w:t>
              </w:r>
              <w:r>
                <w:rPr>
                  <w:kern w:val="2"/>
                  <w:lang w:eastAsia="ko-KR"/>
                </w:rPr>
                <w:t>, log2CUSize</w:t>
              </w:r>
              <w:r>
                <w:rPr>
                  <w:kern w:val="2"/>
                </w:rPr>
                <w:t>, 0, 1 )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479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480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481" w:author="Lenovo User" w:date="2011-11-19T15:33:00Z"/>
                <w:kern w:val="2"/>
                <w:lang w:eastAsia="ko-KR"/>
              </w:rPr>
            </w:pPr>
            <w:ins w:id="482" w:author="Lenovo User" w:date="2011-11-19T15:33:00Z">
              <w:r>
                <w:rPr>
                  <w:kern w:val="2"/>
                  <w:lang w:eastAsia="ko-KR"/>
                </w:rPr>
                <w:tab/>
              </w:r>
              <w:r>
                <w:rPr>
                  <w:kern w:val="2"/>
                  <w:lang w:eastAsia="ko-KR"/>
                </w:rPr>
                <w:tab/>
              </w:r>
              <w:proofErr w:type="spellStart"/>
              <w:r>
                <w:rPr>
                  <w:kern w:val="2"/>
                </w:rPr>
                <w:t>transform_coeff</w:t>
              </w:r>
              <w:proofErr w:type="spellEnd"/>
              <w:r>
                <w:rPr>
                  <w:kern w:val="2"/>
                </w:rPr>
                <w:t>( x0, y0, log2CUSize</w:t>
              </w:r>
              <w:r>
                <w:rPr>
                  <w:kern w:val="2"/>
                  <w:lang w:eastAsia="ko-KR"/>
                </w:rPr>
                <w:t>, log2CUSize</w:t>
              </w:r>
              <w:r>
                <w:rPr>
                  <w:kern w:val="2"/>
                </w:rPr>
                <w:t>, 0, 2 )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483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484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485" w:author="Lenovo User" w:date="2011-11-19T15:33:00Z"/>
                <w:kern w:val="2"/>
                <w:lang w:eastAsia="ko-KR"/>
              </w:rPr>
            </w:pPr>
            <w:ins w:id="486" w:author="Lenovo User" w:date="2011-11-19T15:33:00Z">
              <w:r>
                <w:rPr>
                  <w:kern w:val="2"/>
                  <w:lang w:eastAsia="ko-KR"/>
                </w:rPr>
                <w:tab/>
                <w:t>}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487" w:author="Lenovo User" w:date="2011-11-19T15:33:00Z"/>
                <w:kern w:val="2"/>
              </w:rPr>
            </w:pPr>
          </w:p>
        </w:tc>
      </w:tr>
      <w:tr w:rsidR="009A60B4" w:rsidTr="006C1E0C">
        <w:trPr>
          <w:cantSplit/>
          <w:jc w:val="center"/>
          <w:ins w:id="488" w:author="Lenovo User" w:date="2011-11-19T15:33:00Z"/>
        </w:trPr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B4" w:rsidRDefault="009A60B4" w:rsidP="006C1E0C">
            <w:pPr>
              <w:pStyle w:val="tablesyntax"/>
              <w:rPr>
                <w:ins w:id="489" w:author="Lenovo User" w:date="2011-11-19T15:33:00Z"/>
                <w:kern w:val="2"/>
                <w:lang w:eastAsia="ko-KR"/>
              </w:rPr>
            </w:pPr>
            <w:ins w:id="490" w:author="Lenovo User" w:date="2011-11-19T15:33:00Z">
              <w:r>
                <w:rPr>
                  <w:kern w:val="2"/>
                  <w:lang w:eastAsia="ko-KR"/>
                </w:rPr>
                <w:t>}</w:t>
              </w:r>
            </w:ins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B4" w:rsidRDefault="009A60B4" w:rsidP="006C1E0C">
            <w:pPr>
              <w:pStyle w:val="tablesyntax"/>
              <w:rPr>
                <w:ins w:id="491" w:author="Lenovo User" w:date="2011-11-19T15:33:00Z"/>
                <w:kern w:val="2"/>
              </w:rPr>
            </w:pPr>
          </w:p>
        </w:tc>
      </w:tr>
    </w:tbl>
    <w:p w:rsidR="00A84328" w:rsidRDefault="00A84328" w:rsidP="00A84328">
      <w:pPr>
        <w:tabs>
          <w:tab w:val="clear" w:pos="360"/>
          <w:tab w:val="clear" w:pos="720"/>
          <w:tab w:val="left" w:pos="34"/>
        </w:tabs>
        <w:jc w:val="both"/>
        <w:rPr>
          <w:ins w:id="492" w:author="Lenovo User" w:date="2011-11-19T15:45:00Z"/>
          <w:rFonts w:hint="eastAsia"/>
          <w:lang w:eastAsia="zh-CN"/>
        </w:rPr>
      </w:pPr>
      <w:ins w:id="493" w:author="Lenovo User" w:date="2011-11-19T15:46:00Z">
        <w:r>
          <w:rPr>
            <w:rFonts w:hint="eastAsia"/>
            <w:lang w:eastAsia="zh-CN"/>
          </w:rPr>
          <w:t xml:space="preserve">  </w:t>
        </w:r>
      </w:ins>
      <w:ins w:id="494" w:author="Lenovo User" w:date="2011-11-19T15:45:00Z">
        <w:r w:rsidRPr="009A60B4">
          <w:rPr>
            <w:rFonts w:hint="eastAsia"/>
            <w:lang w:eastAsia="zh-CN"/>
          </w:rPr>
          <w:t xml:space="preserve">Simulation results </w:t>
        </w:r>
        <w:r w:rsidRPr="00A84328">
          <w:rPr>
            <w:rFonts w:hint="eastAsia"/>
            <w:lang w:eastAsia="zh-CN"/>
          </w:rPr>
          <w:t xml:space="preserve">on top JCTVC-312 with </w:t>
        </w:r>
        <w:r w:rsidRPr="008A6ED9">
          <w:rPr>
            <w:lang w:eastAsia="zh-CN"/>
          </w:rPr>
          <w:t>CODEWORD_LEN</w:t>
        </w:r>
        <w:r>
          <w:rPr>
            <w:rFonts w:hint="eastAsia"/>
            <w:lang w:eastAsia="zh-CN"/>
          </w:rPr>
          <w:t xml:space="preserve"> equals to 15 </w:t>
        </w:r>
        <w:r w:rsidRPr="009A60B4">
          <w:rPr>
            <w:rFonts w:hint="eastAsia"/>
            <w:lang w:eastAsia="zh-CN"/>
          </w:rPr>
          <w:t>was shown in Table-10.</w:t>
        </w:r>
      </w:ins>
    </w:p>
    <w:p w:rsidR="00A84328" w:rsidRDefault="00A84328" w:rsidP="00A84328">
      <w:pPr>
        <w:tabs>
          <w:tab w:val="clear" w:pos="360"/>
          <w:tab w:val="clear" w:pos="720"/>
          <w:tab w:val="left" w:pos="34"/>
          <w:tab w:val="left" w:pos="394"/>
        </w:tabs>
        <w:ind w:firstLineChars="100" w:firstLine="220"/>
        <w:jc w:val="both"/>
        <w:rPr>
          <w:ins w:id="495" w:author="Lenovo User" w:date="2011-11-19T15:45:00Z"/>
          <w:rFonts w:hint="eastAsia"/>
          <w:lang w:eastAsia="zh-CN"/>
        </w:rPr>
      </w:pPr>
      <w:ins w:id="496" w:author="Lenovo User" w:date="2011-11-19T15:45:00Z">
        <w:r w:rsidRPr="00A84328">
          <w:rPr>
            <w:rFonts w:hint="eastAsia"/>
            <w:lang w:eastAsia="zh-CN"/>
          </w:rPr>
          <w:t xml:space="preserve">Table-10 </w:t>
        </w:r>
        <w:proofErr w:type="gramStart"/>
        <w:r w:rsidRPr="00A84328">
          <w:rPr>
            <w:rFonts w:hint="eastAsia"/>
            <w:lang w:eastAsia="zh-CN"/>
          </w:rPr>
          <w:t>The</w:t>
        </w:r>
        <w:proofErr w:type="gramEnd"/>
        <w:r w:rsidRPr="00A84328">
          <w:rPr>
            <w:rFonts w:hint="eastAsia"/>
            <w:lang w:eastAsia="zh-CN"/>
          </w:rPr>
          <w:t xml:space="preserve"> Simulation Results with </w:t>
        </w:r>
        <w:r w:rsidRPr="008A6ED9">
          <w:rPr>
            <w:lang w:eastAsia="zh-CN"/>
          </w:rPr>
          <w:t>CODEWORD_LEN</w:t>
        </w:r>
        <w:r>
          <w:rPr>
            <w:rFonts w:hint="eastAsia"/>
            <w:lang w:eastAsia="zh-CN"/>
          </w:rPr>
          <w:t xml:space="preserve"> equals to 15</w:t>
        </w:r>
      </w:ins>
    </w:p>
    <w:tbl>
      <w:tblPr>
        <w:tblW w:w="4480" w:type="dxa"/>
        <w:tblInd w:w="920" w:type="dxa"/>
        <w:tblLook w:val="04A0"/>
      </w:tblPr>
      <w:tblGrid>
        <w:gridCol w:w="1300"/>
        <w:gridCol w:w="1068"/>
        <w:gridCol w:w="1045"/>
        <w:gridCol w:w="1067"/>
      </w:tblGrid>
      <w:tr w:rsidR="00284940" w:rsidRPr="00284940" w:rsidTr="00284940">
        <w:trPr>
          <w:trHeight w:val="240"/>
          <w:ins w:id="497" w:author="Lenovo User" w:date="2011-11-19T15:40:00Z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98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99" w:author="Lenovo User" w:date="2011-11-19T15:40:00Z"/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ins w:id="500" w:author="Lenovo User" w:date="2011-11-19T15:40:00Z">
              <w:r w:rsidRPr="00284940">
                <w:rPr>
                  <w:rFonts w:ascii="Arial" w:eastAsia="宋体" w:hAnsi="Arial" w:cs="Arial"/>
                  <w:b/>
                  <w:bCs/>
                  <w:color w:val="000000"/>
                  <w:sz w:val="18"/>
                  <w:szCs w:val="18"/>
                  <w:lang w:eastAsia="zh-CN"/>
                </w:rPr>
                <w:t>All Intra LC</w:t>
              </w:r>
            </w:ins>
          </w:p>
        </w:tc>
      </w:tr>
      <w:tr w:rsidR="00284940" w:rsidRPr="00284940" w:rsidTr="00284940">
        <w:trPr>
          <w:trHeight w:val="252"/>
          <w:ins w:id="501" w:author="Lenovo User" w:date="2011-11-19T15:40:00Z"/>
        </w:trPr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02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03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04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Y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05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06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U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07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08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V</w:t>
              </w:r>
            </w:ins>
          </w:p>
        </w:tc>
      </w:tr>
      <w:tr w:rsidR="00284940" w:rsidRPr="00284940" w:rsidTr="00284940">
        <w:trPr>
          <w:trHeight w:val="228"/>
          <w:ins w:id="509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10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11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Class A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12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13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0.0%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14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15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0.0%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16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17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0.0%</w:t>
              </w:r>
            </w:ins>
          </w:p>
        </w:tc>
      </w:tr>
      <w:tr w:rsidR="00284940" w:rsidRPr="00284940" w:rsidTr="00284940">
        <w:trPr>
          <w:trHeight w:val="228"/>
          <w:ins w:id="518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19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20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Class B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21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22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0.0%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23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24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-0.1%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25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26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0.0%</w:t>
              </w:r>
            </w:ins>
          </w:p>
        </w:tc>
      </w:tr>
      <w:tr w:rsidR="00284940" w:rsidRPr="00284940" w:rsidTr="00284940">
        <w:trPr>
          <w:trHeight w:val="228"/>
          <w:ins w:id="527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28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29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Class C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30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31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-0.1%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32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33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-0.1%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34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35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-0.1%</w:t>
              </w:r>
            </w:ins>
          </w:p>
        </w:tc>
      </w:tr>
      <w:tr w:rsidR="00284940" w:rsidRPr="00284940" w:rsidTr="00284940">
        <w:trPr>
          <w:trHeight w:val="228"/>
          <w:ins w:id="536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37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38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Class D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39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40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-0.1%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41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42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-0.1%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43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44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-0.1%</w:t>
              </w:r>
            </w:ins>
          </w:p>
        </w:tc>
      </w:tr>
      <w:tr w:rsidR="00284940" w:rsidRPr="00284940" w:rsidTr="00284940">
        <w:trPr>
          <w:trHeight w:val="228"/>
          <w:ins w:id="545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46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47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Class E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48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49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0.0%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50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51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0.0%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52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53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0.0%</w:t>
              </w:r>
            </w:ins>
          </w:p>
        </w:tc>
      </w:tr>
      <w:tr w:rsidR="00284940" w:rsidRPr="00284940" w:rsidTr="00284940">
        <w:trPr>
          <w:trHeight w:val="240"/>
          <w:ins w:id="554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55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56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Class F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57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58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-0.1%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59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60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-0.1%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61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62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-0.1%</w:t>
              </w:r>
            </w:ins>
          </w:p>
        </w:tc>
      </w:tr>
      <w:tr w:rsidR="00284940" w:rsidRPr="00284940" w:rsidTr="00284940">
        <w:trPr>
          <w:trHeight w:val="240"/>
          <w:ins w:id="563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64" w:author="Lenovo User" w:date="2011-11-19T15:40:00Z"/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ins w:id="565" w:author="Lenovo User" w:date="2011-11-19T15:40:00Z">
              <w:r w:rsidRPr="00284940">
                <w:rPr>
                  <w:rFonts w:ascii="Arial" w:eastAsia="宋体" w:hAnsi="Arial" w:cs="Arial"/>
                  <w:b/>
                  <w:bCs/>
                  <w:color w:val="000000"/>
                  <w:sz w:val="18"/>
                  <w:szCs w:val="18"/>
                  <w:lang w:eastAsia="zh-CN"/>
                </w:rPr>
                <w:t>Overall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66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67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-0.1%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68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69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-0.1%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70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71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-0.1%</w:t>
              </w:r>
            </w:ins>
          </w:p>
        </w:tc>
      </w:tr>
      <w:tr w:rsidR="00284940" w:rsidRPr="00284940" w:rsidTr="00284940">
        <w:trPr>
          <w:trHeight w:val="240"/>
          <w:ins w:id="572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73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74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 xml:space="preserve">　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75" w:author="Lenovo User" w:date="2011-11-19T15:40:00Z"/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ins w:id="576" w:author="Lenovo User" w:date="2011-11-19T15:40:00Z">
              <w:r w:rsidRPr="00284940">
                <w:rPr>
                  <w:rFonts w:ascii="Arial" w:eastAsia="宋体" w:hAnsi="Arial" w:cs="Arial"/>
                  <w:color w:val="808080"/>
                  <w:sz w:val="18"/>
                  <w:szCs w:val="18"/>
                  <w:lang w:eastAsia="zh-CN"/>
                </w:rPr>
                <w:t>-0.1%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77" w:author="Lenovo User" w:date="2011-11-19T15:40:00Z"/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ins w:id="578" w:author="Lenovo User" w:date="2011-11-19T15:40:00Z">
              <w:r w:rsidRPr="00284940">
                <w:rPr>
                  <w:rFonts w:ascii="Arial" w:eastAsia="宋体" w:hAnsi="Arial" w:cs="Arial"/>
                  <w:color w:val="808080"/>
                  <w:sz w:val="18"/>
                  <w:szCs w:val="18"/>
                  <w:lang w:eastAsia="zh-CN"/>
                </w:rPr>
                <w:t>-0.1%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79" w:author="Lenovo User" w:date="2011-11-19T15:40:00Z"/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ins w:id="580" w:author="Lenovo User" w:date="2011-11-19T15:40:00Z">
              <w:r w:rsidRPr="00284940">
                <w:rPr>
                  <w:rFonts w:ascii="Arial" w:eastAsia="宋体" w:hAnsi="Arial" w:cs="Arial"/>
                  <w:color w:val="808080"/>
                  <w:sz w:val="18"/>
                  <w:szCs w:val="18"/>
                  <w:lang w:eastAsia="zh-CN"/>
                </w:rPr>
                <w:t>-0.1%</w:t>
              </w:r>
            </w:ins>
          </w:p>
        </w:tc>
      </w:tr>
      <w:tr w:rsidR="00284940" w:rsidRPr="00284940" w:rsidTr="00284940">
        <w:trPr>
          <w:trHeight w:val="228"/>
          <w:ins w:id="581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82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83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Enc Time[%]</w:t>
              </w:r>
            </w:ins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84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85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100%</w:t>
              </w:r>
            </w:ins>
          </w:p>
        </w:tc>
      </w:tr>
      <w:tr w:rsidR="00284940" w:rsidRPr="00284940" w:rsidTr="00284940">
        <w:trPr>
          <w:trHeight w:val="240"/>
          <w:ins w:id="586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87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88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Dec Time[%]</w:t>
              </w:r>
            </w:ins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89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90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100%</w:t>
              </w:r>
            </w:ins>
          </w:p>
        </w:tc>
      </w:tr>
      <w:tr w:rsidR="00284940" w:rsidRPr="00284940" w:rsidTr="00284940">
        <w:trPr>
          <w:trHeight w:val="240"/>
          <w:ins w:id="591" w:author="Lenovo User" w:date="2011-11-19T15:40:00Z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92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93" w:author="Lenovo User" w:date="2011-11-19T15:40:00Z"/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ins w:id="594" w:author="Lenovo User" w:date="2011-11-19T15:40:00Z">
              <w:r w:rsidRPr="00284940">
                <w:rPr>
                  <w:rFonts w:ascii="Arial" w:eastAsia="宋体" w:hAnsi="Arial" w:cs="Arial"/>
                  <w:b/>
                  <w:bCs/>
                  <w:color w:val="000000"/>
                  <w:sz w:val="18"/>
                  <w:szCs w:val="18"/>
                  <w:lang w:eastAsia="zh-CN"/>
                </w:rPr>
                <w:t>Random Access LC</w:t>
              </w:r>
            </w:ins>
          </w:p>
        </w:tc>
      </w:tr>
      <w:tr w:rsidR="00284940" w:rsidRPr="00284940" w:rsidTr="00284940">
        <w:trPr>
          <w:trHeight w:val="240"/>
          <w:ins w:id="595" w:author="Lenovo User" w:date="2011-11-19T15:40:00Z"/>
        </w:trPr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96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97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598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Y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99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00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U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01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02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V</w:t>
              </w:r>
            </w:ins>
          </w:p>
        </w:tc>
      </w:tr>
      <w:tr w:rsidR="00284940" w:rsidRPr="00284940" w:rsidTr="00284940">
        <w:trPr>
          <w:trHeight w:val="228"/>
          <w:ins w:id="603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04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05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Class A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06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07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-0.3%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08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09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0.0%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10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11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0.0%</w:t>
              </w:r>
            </w:ins>
          </w:p>
        </w:tc>
      </w:tr>
      <w:tr w:rsidR="00284940" w:rsidRPr="00284940" w:rsidTr="00284940">
        <w:trPr>
          <w:trHeight w:val="228"/>
          <w:ins w:id="612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13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14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Class B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15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16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-0.4%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17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18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-0.3%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19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20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-0.2%</w:t>
              </w:r>
            </w:ins>
          </w:p>
        </w:tc>
      </w:tr>
      <w:tr w:rsidR="00284940" w:rsidRPr="00284940" w:rsidTr="00284940">
        <w:trPr>
          <w:trHeight w:val="228"/>
          <w:ins w:id="621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22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23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Class C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24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25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-0.7%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26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27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-0.7%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28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29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-0.7%</w:t>
              </w:r>
            </w:ins>
          </w:p>
        </w:tc>
      </w:tr>
      <w:tr w:rsidR="00284940" w:rsidRPr="00284940" w:rsidTr="00284940">
        <w:trPr>
          <w:trHeight w:val="228"/>
          <w:ins w:id="630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31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32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Class D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33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34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-0.7%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35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36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-0.8%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37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38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-0.7%</w:t>
              </w:r>
            </w:ins>
          </w:p>
        </w:tc>
      </w:tr>
      <w:tr w:rsidR="00284940" w:rsidRPr="00284940" w:rsidTr="00284940">
        <w:trPr>
          <w:trHeight w:val="228"/>
          <w:ins w:id="639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40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41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Class E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42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43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 xml:space="preserve">　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44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45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46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 xml:space="preserve">　</w:t>
              </w:r>
            </w:ins>
          </w:p>
        </w:tc>
      </w:tr>
      <w:tr w:rsidR="00284940" w:rsidRPr="00284940" w:rsidTr="00284940">
        <w:trPr>
          <w:trHeight w:val="240"/>
          <w:ins w:id="647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48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49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Class F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50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51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-0.4%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52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53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-0.4%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54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55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-0.4%</w:t>
              </w:r>
            </w:ins>
          </w:p>
        </w:tc>
      </w:tr>
      <w:tr w:rsidR="00284940" w:rsidRPr="00284940" w:rsidTr="00284940">
        <w:trPr>
          <w:trHeight w:val="240"/>
          <w:ins w:id="656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57" w:author="Lenovo User" w:date="2011-11-19T15:40:00Z"/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ins w:id="658" w:author="Lenovo User" w:date="2011-11-19T15:40:00Z">
              <w:r w:rsidRPr="00284940">
                <w:rPr>
                  <w:rFonts w:ascii="Arial" w:eastAsia="宋体" w:hAnsi="Arial" w:cs="Arial"/>
                  <w:b/>
                  <w:bCs/>
                  <w:color w:val="000000"/>
                  <w:sz w:val="18"/>
                  <w:szCs w:val="18"/>
                  <w:lang w:eastAsia="zh-CN"/>
                </w:rPr>
                <w:t>Overall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59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60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-0.5%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61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62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-0.4%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63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64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-0.4%</w:t>
              </w:r>
            </w:ins>
          </w:p>
        </w:tc>
      </w:tr>
      <w:tr w:rsidR="00284940" w:rsidRPr="00284940" w:rsidTr="00284940">
        <w:trPr>
          <w:trHeight w:val="240"/>
          <w:ins w:id="665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66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67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 xml:space="preserve">　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68" w:author="Lenovo User" w:date="2011-11-19T15:40:00Z"/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ins w:id="669" w:author="Lenovo User" w:date="2011-11-19T15:40:00Z">
              <w:r w:rsidRPr="00284940">
                <w:rPr>
                  <w:rFonts w:ascii="Arial" w:eastAsia="宋体" w:hAnsi="Arial" w:cs="Arial"/>
                  <w:color w:val="808080"/>
                  <w:sz w:val="18"/>
                  <w:szCs w:val="18"/>
                  <w:lang w:eastAsia="zh-CN"/>
                </w:rPr>
                <w:t>-0.5%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70" w:author="Lenovo User" w:date="2011-11-19T15:40:00Z"/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ins w:id="671" w:author="Lenovo User" w:date="2011-11-19T15:40:00Z">
              <w:r w:rsidRPr="00284940">
                <w:rPr>
                  <w:rFonts w:ascii="Arial" w:eastAsia="宋体" w:hAnsi="Arial" w:cs="Arial"/>
                  <w:color w:val="808080"/>
                  <w:sz w:val="18"/>
                  <w:szCs w:val="18"/>
                  <w:lang w:eastAsia="zh-CN"/>
                </w:rPr>
                <w:t>-0.4%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72" w:author="Lenovo User" w:date="2011-11-19T15:40:00Z"/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ins w:id="673" w:author="Lenovo User" w:date="2011-11-19T15:40:00Z">
              <w:r w:rsidRPr="00284940">
                <w:rPr>
                  <w:rFonts w:ascii="Arial" w:eastAsia="宋体" w:hAnsi="Arial" w:cs="Arial"/>
                  <w:color w:val="808080"/>
                  <w:sz w:val="18"/>
                  <w:szCs w:val="18"/>
                  <w:lang w:eastAsia="zh-CN"/>
                </w:rPr>
                <w:t>-0.4%</w:t>
              </w:r>
            </w:ins>
          </w:p>
        </w:tc>
      </w:tr>
      <w:tr w:rsidR="00284940" w:rsidRPr="00284940" w:rsidTr="00284940">
        <w:trPr>
          <w:trHeight w:val="228"/>
          <w:ins w:id="674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75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76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Enc Time[%]</w:t>
              </w:r>
            </w:ins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77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78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99%</w:t>
              </w:r>
            </w:ins>
          </w:p>
        </w:tc>
      </w:tr>
      <w:tr w:rsidR="00284940" w:rsidRPr="00284940" w:rsidTr="00284940">
        <w:trPr>
          <w:trHeight w:val="240"/>
          <w:ins w:id="679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80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81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Dec Time[%]</w:t>
              </w:r>
            </w:ins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82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83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99%</w:t>
              </w:r>
            </w:ins>
          </w:p>
        </w:tc>
      </w:tr>
      <w:tr w:rsidR="00284940" w:rsidRPr="00284940" w:rsidTr="00284940">
        <w:trPr>
          <w:trHeight w:val="240"/>
          <w:ins w:id="684" w:author="Lenovo User" w:date="2011-11-19T15:40:00Z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85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86" w:author="Lenovo User" w:date="2011-11-19T15:40:00Z"/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ins w:id="687" w:author="Lenovo User" w:date="2011-11-19T15:40:00Z">
              <w:r w:rsidRPr="00284940">
                <w:rPr>
                  <w:rFonts w:ascii="Arial" w:eastAsia="宋体" w:hAnsi="Arial" w:cs="Arial"/>
                  <w:b/>
                  <w:bCs/>
                  <w:color w:val="000000"/>
                  <w:sz w:val="18"/>
                  <w:szCs w:val="18"/>
                  <w:lang w:eastAsia="zh-CN"/>
                </w:rPr>
                <w:t>Low delay B LC</w:t>
              </w:r>
            </w:ins>
          </w:p>
        </w:tc>
      </w:tr>
      <w:tr w:rsidR="00284940" w:rsidRPr="00284940" w:rsidTr="00284940">
        <w:trPr>
          <w:trHeight w:val="240"/>
          <w:ins w:id="688" w:author="Lenovo User" w:date="2011-11-19T15:40:00Z"/>
        </w:trPr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89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90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91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Y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92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93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U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94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95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V</w:t>
              </w:r>
            </w:ins>
          </w:p>
        </w:tc>
      </w:tr>
      <w:tr w:rsidR="00284940" w:rsidRPr="00284940" w:rsidTr="00284940">
        <w:trPr>
          <w:trHeight w:val="228"/>
          <w:ins w:id="696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97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698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Class A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99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00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 xml:space="preserve">　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01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02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 xml:space="preserve">　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03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04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 xml:space="preserve">　</w:t>
              </w:r>
            </w:ins>
          </w:p>
        </w:tc>
      </w:tr>
      <w:tr w:rsidR="00284940" w:rsidRPr="00284940" w:rsidTr="00284940">
        <w:trPr>
          <w:trHeight w:val="228"/>
          <w:ins w:id="705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06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07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Class B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08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09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-0.5%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10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11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-0.6%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12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13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-0.4%</w:t>
              </w:r>
            </w:ins>
          </w:p>
        </w:tc>
      </w:tr>
      <w:tr w:rsidR="00284940" w:rsidRPr="00284940" w:rsidTr="00284940">
        <w:trPr>
          <w:trHeight w:val="228"/>
          <w:ins w:id="714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15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16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Class C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17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18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-1.0%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19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20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-0.9%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21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22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-1.2%</w:t>
              </w:r>
            </w:ins>
          </w:p>
        </w:tc>
      </w:tr>
      <w:tr w:rsidR="00284940" w:rsidRPr="00284940" w:rsidTr="00284940">
        <w:trPr>
          <w:trHeight w:val="228"/>
          <w:ins w:id="723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24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25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Class D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26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27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-1.0%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28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29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-1.1%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30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31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-1.3%</w:t>
              </w:r>
            </w:ins>
          </w:p>
        </w:tc>
      </w:tr>
      <w:tr w:rsidR="00284940" w:rsidRPr="00284940" w:rsidTr="00284940">
        <w:trPr>
          <w:trHeight w:val="228"/>
          <w:ins w:id="732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33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34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Class E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35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36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-1.3%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37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38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-1.2%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39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40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-1.6%</w:t>
              </w:r>
            </w:ins>
          </w:p>
        </w:tc>
      </w:tr>
      <w:tr w:rsidR="00284940" w:rsidRPr="00284940" w:rsidTr="00284940">
        <w:trPr>
          <w:trHeight w:val="240"/>
          <w:ins w:id="741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42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43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Class F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44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45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-0.4%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46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47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-0.5%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48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49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-0.8%</w:t>
              </w:r>
            </w:ins>
          </w:p>
        </w:tc>
      </w:tr>
      <w:tr w:rsidR="00284940" w:rsidRPr="00284940" w:rsidTr="00284940">
        <w:trPr>
          <w:trHeight w:val="240"/>
          <w:ins w:id="750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51" w:author="Lenovo User" w:date="2011-11-19T15:40:00Z"/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ins w:id="752" w:author="Lenovo User" w:date="2011-11-19T15:40:00Z">
              <w:r w:rsidRPr="00284940">
                <w:rPr>
                  <w:rFonts w:ascii="Arial" w:eastAsia="宋体" w:hAnsi="Arial" w:cs="Arial"/>
                  <w:b/>
                  <w:bCs/>
                  <w:color w:val="000000"/>
                  <w:sz w:val="18"/>
                  <w:szCs w:val="18"/>
                  <w:lang w:eastAsia="zh-CN"/>
                </w:rPr>
                <w:t>Overall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53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54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-0.8%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55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56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-0.8%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57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58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-1.0%</w:t>
              </w:r>
            </w:ins>
          </w:p>
        </w:tc>
      </w:tr>
      <w:tr w:rsidR="00284940" w:rsidRPr="00284940" w:rsidTr="00284940">
        <w:trPr>
          <w:trHeight w:val="240"/>
          <w:ins w:id="759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60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61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 xml:space="preserve">　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62" w:author="Lenovo User" w:date="2011-11-19T15:40:00Z"/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ins w:id="763" w:author="Lenovo User" w:date="2011-11-19T15:40:00Z">
              <w:r w:rsidRPr="00284940">
                <w:rPr>
                  <w:rFonts w:ascii="Arial" w:eastAsia="宋体" w:hAnsi="Arial" w:cs="Arial"/>
                  <w:color w:val="808080"/>
                  <w:sz w:val="18"/>
                  <w:szCs w:val="18"/>
                  <w:lang w:eastAsia="zh-CN"/>
                </w:rPr>
                <w:t>-0.8%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64" w:author="Lenovo User" w:date="2011-11-19T15:40:00Z"/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ins w:id="765" w:author="Lenovo User" w:date="2011-11-19T15:40:00Z">
              <w:r w:rsidRPr="00284940">
                <w:rPr>
                  <w:rFonts w:ascii="Arial" w:eastAsia="宋体" w:hAnsi="Arial" w:cs="Arial"/>
                  <w:color w:val="808080"/>
                  <w:sz w:val="18"/>
                  <w:szCs w:val="18"/>
                  <w:lang w:eastAsia="zh-CN"/>
                </w:rPr>
                <w:t>-0.8%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66" w:author="Lenovo User" w:date="2011-11-19T15:40:00Z"/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ins w:id="767" w:author="Lenovo User" w:date="2011-11-19T15:40:00Z">
              <w:r w:rsidRPr="00284940">
                <w:rPr>
                  <w:rFonts w:ascii="Arial" w:eastAsia="宋体" w:hAnsi="Arial" w:cs="Arial"/>
                  <w:color w:val="808080"/>
                  <w:sz w:val="18"/>
                  <w:szCs w:val="18"/>
                  <w:lang w:eastAsia="zh-CN"/>
                </w:rPr>
                <w:t>-1.0%</w:t>
              </w:r>
            </w:ins>
          </w:p>
        </w:tc>
      </w:tr>
      <w:tr w:rsidR="00284940" w:rsidRPr="00284940" w:rsidTr="00284940">
        <w:trPr>
          <w:trHeight w:val="228"/>
          <w:ins w:id="768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69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70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Enc Time[%]</w:t>
              </w:r>
            </w:ins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71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72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99%</w:t>
              </w:r>
            </w:ins>
          </w:p>
        </w:tc>
      </w:tr>
      <w:tr w:rsidR="00284940" w:rsidRPr="00284940" w:rsidTr="00284940">
        <w:trPr>
          <w:trHeight w:val="240"/>
          <w:ins w:id="773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74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75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Dec Time[%]</w:t>
              </w:r>
            </w:ins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76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77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100%</w:t>
              </w:r>
            </w:ins>
          </w:p>
        </w:tc>
      </w:tr>
      <w:tr w:rsidR="00284940" w:rsidRPr="00284940" w:rsidTr="00284940">
        <w:trPr>
          <w:trHeight w:val="240"/>
          <w:ins w:id="778" w:author="Lenovo User" w:date="2011-11-19T15:40:00Z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79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80" w:author="Lenovo User" w:date="2011-11-19T15:40:00Z"/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ins w:id="781" w:author="Lenovo User" w:date="2011-11-19T15:40:00Z">
              <w:r w:rsidRPr="00284940">
                <w:rPr>
                  <w:rFonts w:ascii="Arial" w:eastAsia="宋体" w:hAnsi="Arial" w:cs="Arial"/>
                  <w:b/>
                  <w:bCs/>
                  <w:color w:val="000000"/>
                  <w:sz w:val="18"/>
                  <w:szCs w:val="18"/>
                  <w:lang w:eastAsia="zh-CN"/>
                </w:rPr>
                <w:t>Low delay P LC</w:t>
              </w:r>
            </w:ins>
          </w:p>
        </w:tc>
      </w:tr>
      <w:tr w:rsidR="00284940" w:rsidRPr="00284940" w:rsidTr="00284940">
        <w:trPr>
          <w:trHeight w:val="240"/>
          <w:ins w:id="782" w:author="Lenovo User" w:date="2011-11-19T15:40:00Z"/>
        </w:trPr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83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84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85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Y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86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87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U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88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89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V</w:t>
              </w:r>
            </w:ins>
          </w:p>
        </w:tc>
      </w:tr>
      <w:tr w:rsidR="00284940" w:rsidRPr="00284940" w:rsidTr="00284940">
        <w:trPr>
          <w:trHeight w:val="228"/>
          <w:ins w:id="790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91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92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Class A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93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94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 xml:space="preserve">　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95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96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 xml:space="preserve">　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97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798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 xml:space="preserve">　</w:t>
              </w:r>
            </w:ins>
          </w:p>
        </w:tc>
      </w:tr>
      <w:tr w:rsidR="00284940" w:rsidRPr="00284940" w:rsidTr="00284940">
        <w:trPr>
          <w:trHeight w:val="228"/>
          <w:ins w:id="799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00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801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Class B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02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803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-0.6%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04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805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-0.4%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06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807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-0.8%</w:t>
              </w:r>
            </w:ins>
          </w:p>
        </w:tc>
      </w:tr>
      <w:tr w:rsidR="00284940" w:rsidRPr="00284940" w:rsidTr="00284940">
        <w:trPr>
          <w:trHeight w:val="228"/>
          <w:ins w:id="808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09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810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Class C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11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812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-0.9%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13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814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-1.0%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15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816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-0.9%</w:t>
              </w:r>
            </w:ins>
          </w:p>
        </w:tc>
      </w:tr>
      <w:tr w:rsidR="00284940" w:rsidRPr="00284940" w:rsidTr="00284940">
        <w:trPr>
          <w:trHeight w:val="228"/>
          <w:ins w:id="817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18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819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Class D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20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821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-1.0%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22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823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-1.1%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24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825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-1.2%</w:t>
              </w:r>
            </w:ins>
          </w:p>
        </w:tc>
      </w:tr>
      <w:tr w:rsidR="00284940" w:rsidRPr="00284940" w:rsidTr="00284940">
        <w:trPr>
          <w:trHeight w:val="228"/>
          <w:ins w:id="826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27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828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Class E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29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830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-1.3%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31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832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-1.8%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33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834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-1.6%</w:t>
              </w:r>
            </w:ins>
          </w:p>
        </w:tc>
      </w:tr>
      <w:tr w:rsidR="00284940" w:rsidRPr="00284940" w:rsidTr="00284940">
        <w:trPr>
          <w:trHeight w:val="240"/>
          <w:ins w:id="835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36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837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Class F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38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839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-0.5%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40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841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-0.1%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42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843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-0.2%</w:t>
              </w:r>
            </w:ins>
          </w:p>
        </w:tc>
      </w:tr>
      <w:tr w:rsidR="00284940" w:rsidRPr="00284940" w:rsidTr="00284940">
        <w:trPr>
          <w:trHeight w:val="240"/>
          <w:ins w:id="844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45" w:author="Lenovo User" w:date="2011-11-19T15:40:00Z"/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ins w:id="846" w:author="Lenovo User" w:date="2011-11-19T15:40:00Z">
              <w:r w:rsidRPr="00284940">
                <w:rPr>
                  <w:rFonts w:ascii="Arial" w:eastAsia="宋体" w:hAnsi="Arial" w:cs="Arial"/>
                  <w:b/>
                  <w:bCs/>
                  <w:color w:val="000000"/>
                  <w:sz w:val="18"/>
                  <w:szCs w:val="18"/>
                  <w:lang w:eastAsia="zh-CN"/>
                </w:rPr>
                <w:t>Overall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47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848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-0.8%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49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850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-0.8%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51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852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-0.9%</w:t>
              </w:r>
            </w:ins>
          </w:p>
        </w:tc>
      </w:tr>
      <w:tr w:rsidR="00284940" w:rsidRPr="00284940" w:rsidTr="00284940">
        <w:trPr>
          <w:trHeight w:val="240"/>
          <w:ins w:id="853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54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855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 xml:space="preserve">　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56" w:author="Lenovo User" w:date="2011-11-19T15:40:00Z"/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ins w:id="857" w:author="Lenovo User" w:date="2011-11-19T15:40:00Z">
              <w:r w:rsidRPr="00284940">
                <w:rPr>
                  <w:rFonts w:ascii="Arial" w:eastAsia="宋体" w:hAnsi="Arial" w:cs="Arial"/>
                  <w:color w:val="808080"/>
                  <w:sz w:val="18"/>
                  <w:szCs w:val="18"/>
                  <w:lang w:eastAsia="zh-CN"/>
                </w:rPr>
                <w:t>-0.8%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58" w:author="Lenovo User" w:date="2011-11-19T15:40:00Z"/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ins w:id="859" w:author="Lenovo User" w:date="2011-11-19T15:40:00Z">
              <w:r w:rsidRPr="00284940">
                <w:rPr>
                  <w:rFonts w:ascii="Arial" w:eastAsia="宋体" w:hAnsi="Arial" w:cs="Arial"/>
                  <w:color w:val="808080"/>
                  <w:sz w:val="18"/>
                  <w:szCs w:val="18"/>
                  <w:lang w:eastAsia="zh-CN"/>
                </w:rPr>
                <w:t>-0.8%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60" w:author="Lenovo User" w:date="2011-11-19T15:40:00Z"/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ins w:id="861" w:author="Lenovo User" w:date="2011-11-19T15:40:00Z">
              <w:r w:rsidRPr="00284940">
                <w:rPr>
                  <w:rFonts w:ascii="Arial" w:eastAsia="宋体" w:hAnsi="Arial" w:cs="Arial"/>
                  <w:color w:val="808080"/>
                  <w:sz w:val="18"/>
                  <w:szCs w:val="18"/>
                  <w:lang w:eastAsia="zh-CN"/>
                </w:rPr>
                <w:t>-0.9%</w:t>
              </w:r>
            </w:ins>
          </w:p>
        </w:tc>
      </w:tr>
      <w:tr w:rsidR="00284940" w:rsidRPr="00284940" w:rsidTr="00284940">
        <w:trPr>
          <w:trHeight w:val="228"/>
          <w:ins w:id="862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63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864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lastRenderedPageBreak/>
                <w:t>Enc Time[%]</w:t>
              </w:r>
            </w:ins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65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866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99%</w:t>
              </w:r>
            </w:ins>
          </w:p>
        </w:tc>
      </w:tr>
      <w:tr w:rsidR="00284940" w:rsidRPr="00284940" w:rsidTr="00284940">
        <w:trPr>
          <w:trHeight w:val="240"/>
          <w:ins w:id="867" w:author="Lenovo User" w:date="2011-11-19T15:40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68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869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Dec Time[%]</w:t>
              </w:r>
            </w:ins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940" w:rsidRPr="00284940" w:rsidRDefault="00284940" w:rsidP="006C1E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70" w:author="Lenovo User" w:date="2011-11-19T15:40:00Z"/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ins w:id="871" w:author="Lenovo User" w:date="2011-11-19T15:40:00Z">
              <w:r w:rsidRPr="00284940">
                <w:rPr>
                  <w:rFonts w:ascii="Arial" w:eastAsia="宋体" w:hAnsi="Arial" w:cs="Arial"/>
                  <w:color w:val="000000"/>
                  <w:sz w:val="18"/>
                  <w:szCs w:val="18"/>
                  <w:lang w:eastAsia="zh-CN"/>
                </w:rPr>
                <w:t>100%</w:t>
              </w:r>
            </w:ins>
          </w:p>
        </w:tc>
      </w:tr>
    </w:tbl>
    <w:p w:rsidR="00284940" w:rsidRDefault="00284940" w:rsidP="009A60B4">
      <w:pPr>
        <w:jc w:val="both"/>
        <w:rPr>
          <w:ins w:id="872" w:author="Lenovo User" w:date="2011-11-19T15:48:00Z"/>
          <w:rFonts w:hint="eastAsia"/>
          <w:lang w:eastAsia="zh-CN"/>
        </w:rPr>
      </w:pPr>
    </w:p>
    <w:p w:rsidR="00077D05" w:rsidRPr="00AC3F20" w:rsidRDefault="00077D05" w:rsidP="009A60B4">
      <w:pPr>
        <w:pStyle w:val="1"/>
      </w:pPr>
      <w:r w:rsidRPr="00AC3F20">
        <w:t>References</w:t>
      </w:r>
    </w:p>
    <w:p w:rsidR="00077D05" w:rsidRPr="00E23026" w:rsidRDefault="00930DA5" w:rsidP="00077D05">
      <w:pPr>
        <w:pStyle w:val="References"/>
        <w:jc w:val="both"/>
        <w:rPr>
          <w:sz w:val="22"/>
          <w:szCs w:val="22"/>
          <w:lang w:eastAsia="ja-JP"/>
        </w:rPr>
      </w:pPr>
      <w:bookmarkStart w:id="873" w:name="_Ref305684516"/>
      <w:bookmarkStart w:id="874" w:name="_Ref237166995"/>
      <w:bookmarkStart w:id="875" w:name="_Ref248052523"/>
      <w:r w:rsidRPr="00291F70">
        <w:rPr>
          <w:sz w:val="22"/>
          <w:szCs w:val="22"/>
          <w:lang w:eastAsia="ja-JP"/>
        </w:rPr>
        <w:t>JCTVC-F418 Joint Coding of CU splitting flag and inter modes based on HM 3.1 [W. Zhang (ZTE)]</w:t>
      </w:r>
      <w:r w:rsidR="00077D05" w:rsidRPr="00E23026">
        <w:rPr>
          <w:sz w:val="22"/>
          <w:szCs w:val="22"/>
          <w:lang w:eastAsia="ja-JP"/>
        </w:rPr>
        <w:t>.</w:t>
      </w:r>
      <w:bookmarkEnd w:id="873"/>
    </w:p>
    <w:p w:rsidR="00077D05" w:rsidRDefault="00077D05" w:rsidP="00077D05">
      <w:pPr>
        <w:pStyle w:val="References"/>
        <w:jc w:val="both"/>
        <w:rPr>
          <w:sz w:val="22"/>
          <w:szCs w:val="22"/>
        </w:rPr>
      </w:pPr>
      <w:bookmarkStart w:id="876" w:name="_Ref308101946"/>
      <w:bookmarkEnd w:id="874"/>
      <w:bookmarkEnd w:id="875"/>
      <w:r w:rsidRPr="00E23026">
        <w:rPr>
          <w:sz w:val="22"/>
          <w:szCs w:val="22"/>
          <w:lang w:eastAsia="ja-JP"/>
        </w:rPr>
        <w:t xml:space="preserve">F. </w:t>
      </w:r>
      <w:proofErr w:type="spellStart"/>
      <w:r w:rsidRPr="00E23026">
        <w:rPr>
          <w:sz w:val="22"/>
          <w:szCs w:val="22"/>
          <w:lang w:eastAsia="ja-JP"/>
        </w:rPr>
        <w:t>Bossen</w:t>
      </w:r>
      <w:proofErr w:type="spellEnd"/>
      <w:r>
        <w:rPr>
          <w:sz w:val="22"/>
          <w:szCs w:val="22"/>
          <w:lang w:eastAsia="ja-JP"/>
        </w:rPr>
        <w:t>, “</w:t>
      </w:r>
      <w:r w:rsidRPr="00E23026">
        <w:rPr>
          <w:sz w:val="22"/>
          <w:szCs w:val="22"/>
          <w:lang w:eastAsia="ja-JP"/>
        </w:rPr>
        <w:t>Common test conditions and software reference configurations</w:t>
      </w:r>
      <w:r>
        <w:rPr>
          <w:sz w:val="22"/>
          <w:szCs w:val="22"/>
          <w:lang w:eastAsia="ja-JP"/>
        </w:rPr>
        <w:t>”</w:t>
      </w:r>
      <w:r w:rsidRPr="00E23026">
        <w:rPr>
          <w:sz w:val="22"/>
          <w:szCs w:val="22"/>
          <w:lang w:eastAsia="ja-JP"/>
        </w:rPr>
        <w:t xml:space="preserve">, </w:t>
      </w:r>
      <w:r>
        <w:rPr>
          <w:sz w:val="22"/>
          <w:szCs w:val="22"/>
          <w:lang w:eastAsia="ja-JP"/>
        </w:rPr>
        <w:t>Document no J</w:t>
      </w:r>
      <w:r w:rsidRPr="00E23026">
        <w:rPr>
          <w:sz w:val="22"/>
          <w:szCs w:val="22"/>
          <w:lang w:eastAsia="ja-JP"/>
        </w:rPr>
        <w:t>VC</w:t>
      </w:r>
      <w:r>
        <w:rPr>
          <w:sz w:val="22"/>
          <w:szCs w:val="22"/>
          <w:lang w:eastAsia="ja-JP"/>
        </w:rPr>
        <w:t>VC</w:t>
      </w:r>
      <w:r w:rsidRPr="00E23026">
        <w:rPr>
          <w:sz w:val="22"/>
          <w:szCs w:val="22"/>
          <w:lang w:eastAsia="ja-JP"/>
        </w:rPr>
        <w:t>-</w:t>
      </w:r>
      <w:r>
        <w:rPr>
          <w:sz w:val="22"/>
          <w:szCs w:val="22"/>
          <w:lang w:eastAsia="ja-JP"/>
        </w:rPr>
        <w:t>F9</w:t>
      </w:r>
      <w:r w:rsidRPr="00E23026">
        <w:rPr>
          <w:rFonts w:hint="eastAsia"/>
          <w:sz w:val="22"/>
          <w:szCs w:val="22"/>
          <w:lang w:eastAsia="ja-JP"/>
        </w:rPr>
        <w:t>00</w:t>
      </w:r>
      <w:r w:rsidRPr="00E23026">
        <w:rPr>
          <w:sz w:val="22"/>
          <w:szCs w:val="22"/>
          <w:lang w:eastAsia="ja-JP"/>
        </w:rPr>
        <w:t xml:space="preserve">, </w:t>
      </w:r>
      <w:r>
        <w:rPr>
          <w:sz w:val="22"/>
          <w:szCs w:val="22"/>
          <w:lang w:eastAsia="ja-JP"/>
        </w:rPr>
        <w:t>Torino,</w:t>
      </w:r>
      <w:r w:rsidRPr="00E23026">
        <w:rPr>
          <w:sz w:val="22"/>
          <w:szCs w:val="22"/>
          <w:lang w:eastAsia="ja-JP"/>
        </w:rPr>
        <w:t xml:space="preserve"> </w:t>
      </w:r>
      <w:r>
        <w:rPr>
          <w:sz w:val="22"/>
          <w:szCs w:val="22"/>
          <w:lang w:eastAsia="ja-JP"/>
        </w:rPr>
        <w:t>July</w:t>
      </w:r>
      <w:r w:rsidRPr="00E23026">
        <w:rPr>
          <w:rFonts w:hint="eastAsia"/>
          <w:sz w:val="22"/>
          <w:szCs w:val="22"/>
          <w:lang w:eastAsia="ja-JP"/>
        </w:rPr>
        <w:t xml:space="preserve"> </w:t>
      </w:r>
      <w:r w:rsidRPr="00E23026">
        <w:rPr>
          <w:sz w:val="22"/>
          <w:szCs w:val="22"/>
          <w:lang w:eastAsia="ja-JP"/>
        </w:rPr>
        <w:t>201</w:t>
      </w:r>
      <w:r w:rsidRPr="00E23026">
        <w:rPr>
          <w:rFonts w:hint="eastAsia"/>
          <w:sz w:val="22"/>
          <w:szCs w:val="22"/>
          <w:lang w:eastAsia="ja-JP"/>
        </w:rPr>
        <w:t>1</w:t>
      </w:r>
      <w:r w:rsidRPr="00E23026">
        <w:rPr>
          <w:sz w:val="22"/>
          <w:szCs w:val="22"/>
          <w:lang w:eastAsia="ja-JP"/>
        </w:rPr>
        <w:t>.</w:t>
      </w:r>
      <w:bookmarkEnd w:id="876"/>
    </w:p>
    <w:p w:rsidR="00B46EAC" w:rsidRDefault="00B46EAC" w:rsidP="00077D05">
      <w:pPr>
        <w:pStyle w:val="References"/>
        <w:jc w:val="both"/>
        <w:rPr>
          <w:ins w:id="877" w:author="Lenovo User" w:date="2011-11-19T15:49:00Z"/>
          <w:rFonts w:hint="eastAsia"/>
          <w:sz w:val="22"/>
          <w:szCs w:val="22"/>
          <w:lang w:eastAsia="ja-JP"/>
        </w:rPr>
      </w:pPr>
      <w:r w:rsidRPr="00291F70">
        <w:rPr>
          <w:sz w:val="22"/>
          <w:szCs w:val="22"/>
          <w:lang w:eastAsia="ja-JP"/>
        </w:rPr>
        <w:t xml:space="preserve">Benjamin </w:t>
      </w:r>
      <w:proofErr w:type="spellStart"/>
      <w:r w:rsidRPr="00291F70">
        <w:rPr>
          <w:sz w:val="22"/>
          <w:szCs w:val="22"/>
          <w:lang w:eastAsia="ja-JP"/>
        </w:rPr>
        <w:t>Bross</w:t>
      </w:r>
      <w:proofErr w:type="spellEnd"/>
      <w:r w:rsidRPr="00291F70">
        <w:rPr>
          <w:rFonts w:hint="eastAsia"/>
          <w:sz w:val="22"/>
          <w:szCs w:val="22"/>
          <w:lang w:eastAsia="ja-JP"/>
        </w:rPr>
        <w:t xml:space="preserve">, </w:t>
      </w:r>
      <w:r w:rsidRPr="00291F70">
        <w:rPr>
          <w:sz w:val="22"/>
          <w:szCs w:val="22"/>
          <w:lang w:eastAsia="ja-JP"/>
        </w:rPr>
        <w:t>Woo-Jin Han</w:t>
      </w:r>
      <w:r>
        <w:rPr>
          <w:rFonts w:hint="eastAsia"/>
          <w:sz w:val="22"/>
          <w:szCs w:val="22"/>
          <w:lang w:eastAsia="ja-JP"/>
        </w:rPr>
        <w:t xml:space="preserve">, </w:t>
      </w:r>
      <w:r w:rsidRPr="00291F70">
        <w:rPr>
          <w:sz w:val="22"/>
          <w:szCs w:val="22"/>
          <w:lang w:eastAsia="ja-JP"/>
        </w:rPr>
        <w:t>Jens-Rainer Ohm</w:t>
      </w:r>
      <w:r w:rsidRPr="00291F70">
        <w:rPr>
          <w:rFonts w:hint="eastAsia"/>
          <w:sz w:val="22"/>
          <w:szCs w:val="22"/>
          <w:lang w:eastAsia="ja-JP"/>
        </w:rPr>
        <w:t xml:space="preserve">, </w:t>
      </w:r>
      <w:r w:rsidRPr="00291F70">
        <w:rPr>
          <w:sz w:val="22"/>
          <w:szCs w:val="22"/>
          <w:lang w:eastAsia="ja-JP"/>
        </w:rPr>
        <w:t>Gary J. Sullivan</w:t>
      </w:r>
      <w:r w:rsidRPr="00291F70">
        <w:rPr>
          <w:rFonts w:hint="eastAsia"/>
          <w:sz w:val="22"/>
          <w:szCs w:val="22"/>
          <w:lang w:eastAsia="ja-JP"/>
        </w:rPr>
        <w:t xml:space="preserve">, </w:t>
      </w:r>
      <w:r w:rsidRPr="00291F70">
        <w:rPr>
          <w:sz w:val="22"/>
          <w:szCs w:val="22"/>
          <w:lang w:eastAsia="ja-JP"/>
        </w:rPr>
        <w:t xml:space="preserve">Thomas </w:t>
      </w:r>
      <w:proofErr w:type="spellStart"/>
      <w:r w:rsidRPr="00291F70">
        <w:rPr>
          <w:sz w:val="22"/>
          <w:szCs w:val="22"/>
          <w:lang w:eastAsia="ja-JP"/>
        </w:rPr>
        <w:t>Wiegand</w:t>
      </w:r>
      <w:proofErr w:type="spellEnd"/>
      <w:r w:rsidRPr="00291F70">
        <w:rPr>
          <w:rFonts w:hint="eastAsia"/>
          <w:sz w:val="22"/>
          <w:szCs w:val="22"/>
          <w:lang w:eastAsia="ja-JP"/>
        </w:rPr>
        <w:t>,</w:t>
      </w:r>
      <w:r>
        <w:rPr>
          <w:rFonts w:hint="eastAsia"/>
          <w:sz w:val="22"/>
          <w:szCs w:val="22"/>
          <w:lang w:eastAsia="ja-JP"/>
        </w:rPr>
        <w:t xml:space="preserve"> </w:t>
      </w:r>
      <w:r>
        <w:rPr>
          <w:sz w:val="22"/>
          <w:szCs w:val="22"/>
          <w:lang w:eastAsia="ja-JP"/>
        </w:rPr>
        <w:t>“</w:t>
      </w:r>
      <w:r w:rsidRPr="00291F70">
        <w:rPr>
          <w:sz w:val="22"/>
          <w:szCs w:val="22"/>
          <w:lang w:eastAsia="ja-JP"/>
        </w:rPr>
        <w:t>WD4: Working Draft 4 of High-Efficiency Video Coding”</w:t>
      </w:r>
      <w:r w:rsidRPr="00291F70">
        <w:rPr>
          <w:rFonts w:hint="eastAsia"/>
          <w:sz w:val="22"/>
          <w:szCs w:val="22"/>
          <w:lang w:eastAsia="ja-JP"/>
        </w:rPr>
        <w:t xml:space="preserve">, </w:t>
      </w:r>
      <w:r>
        <w:rPr>
          <w:sz w:val="22"/>
          <w:szCs w:val="22"/>
          <w:lang w:eastAsia="ja-JP"/>
        </w:rPr>
        <w:t>Document no J</w:t>
      </w:r>
      <w:r w:rsidRPr="00E23026">
        <w:rPr>
          <w:sz w:val="22"/>
          <w:szCs w:val="22"/>
          <w:lang w:eastAsia="ja-JP"/>
        </w:rPr>
        <w:t>VC</w:t>
      </w:r>
      <w:r>
        <w:rPr>
          <w:sz w:val="22"/>
          <w:szCs w:val="22"/>
          <w:lang w:eastAsia="ja-JP"/>
        </w:rPr>
        <w:t>VC</w:t>
      </w:r>
      <w:r w:rsidRPr="00E23026">
        <w:rPr>
          <w:sz w:val="22"/>
          <w:szCs w:val="22"/>
          <w:lang w:eastAsia="ja-JP"/>
        </w:rPr>
        <w:t>-</w:t>
      </w:r>
      <w:r>
        <w:rPr>
          <w:sz w:val="22"/>
          <w:szCs w:val="22"/>
          <w:lang w:eastAsia="ja-JP"/>
        </w:rPr>
        <w:t>F</w:t>
      </w:r>
      <w:r>
        <w:rPr>
          <w:rFonts w:hint="eastAsia"/>
          <w:sz w:val="22"/>
          <w:szCs w:val="22"/>
          <w:lang w:eastAsia="ja-JP"/>
        </w:rPr>
        <w:t>803</w:t>
      </w:r>
      <w:r w:rsidRPr="00E23026">
        <w:rPr>
          <w:sz w:val="22"/>
          <w:szCs w:val="22"/>
          <w:lang w:eastAsia="ja-JP"/>
        </w:rPr>
        <w:t xml:space="preserve">, </w:t>
      </w:r>
      <w:r>
        <w:rPr>
          <w:sz w:val="22"/>
          <w:szCs w:val="22"/>
          <w:lang w:eastAsia="ja-JP"/>
        </w:rPr>
        <w:t>Torino,</w:t>
      </w:r>
      <w:r w:rsidRPr="00E23026">
        <w:rPr>
          <w:sz w:val="22"/>
          <w:szCs w:val="22"/>
          <w:lang w:eastAsia="ja-JP"/>
        </w:rPr>
        <w:t xml:space="preserve"> </w:t>
      </w:r>
      <w:r>
        <w:rPr>
          <w:sz w:val="22"/>
          <w:szCs w:val="22"/>
          <w:lang w:eastAsia="ja-JP"/>
        </w:rPr>
        <w:t>July</w:t>
      </w:r>
      <w:r w:rsidRPr="00E23026">
        <w:rPr>
          <w:rFonts w:hint="eastAsia"/>
          <w:sz w:val="22"/>
          <w:szCs w:val="22"/>
          <w:lang w:eastAsia="ja-JP"/>
        </w:rPr>
        <w:t xml:space="preserve"> </w:t>
      </w:r>
      <w:r w:rsidRPr="00E23026">
        <w:rPr>
          <w:sz w:val="22"/>
          <w:szCs w:val="22"/>
          <w:lang w:eastAsia="ja-JP"/>
        </w:rPr>
        <w:t>201</w:t>
      </w:r>
      <w:r w:rsidRPr="00E23026">
        <w:rPr>
          <w:rFonts w:hint="eastAsia"/>
          <w:sz w:val="22"/>
          <w:szCs w:val="22"/>
          <w:lang w:eastAsia="ja-JP"/>
        </w:rPr>
        <w:t>1</w:t>
      </w:r>
      <w:r w:rsidRPr="00E23026">
        <w:rPr>
          <w:sz w:val="22"/>
          <w:szCs w:val="22"/>
          <w:lang w:eastAsia="ja-JP"/>
        </w:rPr>
        <w:t>.</w:t>
      </w:r>
    </w:p>
    <w:p w:rsidR="001651F2" w:rsidRPr="00E23026" w:rsidRDefault="001651F2" w:rsidP="00077D05">
      <w:pPr>
        <w:pStyle w:val="References"/>
        <w:jc w:val="both"/>
        <w:rPr>
          <w:sz w:val="22"/>
          <w:szCs w:val="22"/>
          <w:lang w:eastAsia="ja-JP"/>
        </w:rPr>
      </w:pPr>
      <w:bookmarkStart w:id="878" w:name="_Ref308700553"/>
      <w:ins w:id="879" w:author="Lenovo User" w:date="2011-11-19T15:50:00Z">
        <w:r w:rsidRPr="00E61EC5">
          <w:rPr>
            <w:rFonts w:hint="eastAsia"/>
            <w:szCs w:val="22"/>
            <w:lang w:eastAsia="ja-JP"/>
          </w:rPr>
          <w:t>T</w:t>
        </w:r>
        <w:r>
          <w:rPr>
            <w:rFonts w:hint="eastAsia"/>
            <w:szCs w:val="22"/>
            <w:lang w:eastAsia="ko-KR"/>
          </w:rPr>
          <w:t xml:space="preserve">. </w:t>
        </w:r>
        <w:r w:rsidRPr="00E61EC5">
          <w:rPr>
            <w:rFonts w:hint="eastAsia"/>
            <w:szCs w:val="22"/>
            <w:lang w:eastAsia="ja-JP"/>
          </w:rPr>
          <w:t>Yamamoto</w:t>
        </w:r>
        <w:r w:rsidRPr="00C3539A">
          <w:rPr>
            <w:rFonts w:hint="eastAsia"/>
            <w:szCs w:val="22"/>
          </w:rPr>
          <w:t xml:space="preserve">, </w:t>
        </w:r>
        <w:r w:rsidRPr="00C3539A">
          <w:rPr>
            <w:szCs w:val="22"/>
          </w:rPr>
          <w:t>“</w:t>
        </w:r>
        <w:r w:rsidRPr="00C35742">
          <w:rPr>
            <w:szCs w:val="22"/>
          </w:rPr>
          <w:t>Non-Square Partition Mode Grouping for CAVLC</w:t>
        </w:r>
        <w:r w:rsidRPr="00C3539A">
          <w:rPr>
            <w:rFonts w:hint="eastAsia"/>
            <w:szCs w:val="22"/>
          </w:rPr>
          <w:t>,</w:t>
        </w:r>
        <w:r w:rsidRPr="00C3539A">
          <w:rPr>
            <w:szCs w:val="22"/>
          </w:rPr>
          <w:t>”</w:t>
        </w:r>
        <w:r w:rsidRPr="00C3539A">
          <w:rPr>
            <w:rFonts w:hint="eastAsia"/>
            <w:szCs w:val="22"/>
          </w:rPr>
          <w:t xml:space="preserve"> Document of Joint Collaborative Team on Video Coding, </w:t>
        </w:r>
        <w:r w:rsidRPr="00C3539A">
          <w:rPr>
            <w:szCs w:val="22"/>
          </w:rPr>
          <w:t>JCTVC-</w:t>
        </w:r>
        <w:r>
          <w:rPr>
            <w:rFonts w:hint="eastAsia"/>
            <w:szCs w:val="22"/>
            <w:lang w:eastAsia="ko-KR"/>
          </w:rPr>
          <w:t>G312</w:t>
        </w:r>
        <w:r w:rsidRPr="00C3539A">
          <w:rPr>
            <w:szCs w:val="22"/>
          </w:rPr>
          <w:t>,</w:t>
        </w:r>
        <w:r w:rsidRPr="00C3539A">
          <w:rPr>
            <w:rFonts w:hint="eastAsia"/>
            <w:szCs w:val="22"/>
          </w:rPr>
          <w:t xml:space="preserve"> </w:t>
        </w:r>
        <w:r>
          <w:rPr>
            <w:rFonts w:hint="eastAsia"/>
            <w:szCs w:val="22"/>
            <w:lang w:eastAsia="ko-KR"/>
          </w:rPr>
          <w:t>Nov</w:t>
        </w:r>
        <w:r w:rsidRPr="00C3539A">
          <w:rPr>
            <w:rFonts w:hint="eastAsia"/>
            <w:szCs w:val="22"/>
          </w:rPr>
          <w:t>.</w:t>
        </w:r>
        <w:r w:rsidRPr="00C3539A">
          <w:rPr>
            <w:szCs w:val="22"/>
          </w:rPr>
          <w:t xml:space="preserve"> 201</w:t>
        </w:r>
        <w:r w:rsidRPr="00C3539A">
          <w:rPr>
            <w:rFonts w:hint="eastAsia"/>
            <w:szCs w:val="22"/>
          </w:rPr>
          <w:t>1.</w:t>
        </w:r>
      </w:ins>
      <w:bookmarkEnd w:id="878"/>
    </w:p>
    <w:p w:rsidR="001F2594" w:rsidRDefault="001F2594" w:rsidP="009A60B4">
      <w:pPr>
        <w:pStyle w:val="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342FF4" w:rsidRPr="009234A5" w:rsidRDefault="005E2066" w:rsidP="009234A5">
      <w:pPr>
        <w:jc w:val="both"/>
        <w:rPr>
          <w:szCs w:val="22"/>
        </w:rPr>
      </w:pPr>
      <w:r>
        <w:rPr>
          <w:rFonts w:eastAsia="SimSun" w:hint="eastAsia"/>
          <w:b/>
          <w:szCs w:val="22"/>
          <w:lang w:eastAsia="zh-CN"/>
        </w:rPr>
        <w:t>ZTE Corporation</w:t>
      </w:r>
      <w:r w:rsidR="001F2594" w:rsidRPr="00A01439">
        <w:rPr>
          <w:b/>
          <w:szCs w:val="22"/>
        </w:rPr>
        <w:t xml:space="preserve"> may have </w:t>
      </w:r>
      <w:r w:rsidR="0098551D">
        <w:rPr>
          <w:b/>
          <w:szCs w:val="22"/>
        </w:rPr>
        <w:t>current or pending</w:t>
      </w:r>
      <w:r w:rsidR="001F2594" w:rsidRPr="00A01439">
        <w:rPr>
          <w:b/>
          <w:szCs w:val="22"/>
        </w:rPr>
        <w:t xml:space="preserve"> </w:t>
      </w:r>
      <w:r w:rsidR="0098551D">
        <w:rPr>
          <w:b/>
          <w:szCs w:val="22"/>
        </w:rPr>
        <w:t xml:space="preserve">patent rights </w:t>
      </w:r>
      <w:r w:rsidR="001F2594" w:rsidRPr="00A01439">
        <w:rPr>
          <w:b/>
          <w:szCs w:val="22"/>
        </w:rPr>
        <w:t xml:space="preserve">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sectPr w:rsidR="00342FF4" w:rsidRPr="009234A5" w:rsidSect="00432495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496" w:rsidRDefault="00E22496">
      <w:r>
        <w:separator/>
      </w:r>
    </w:p>
  </w:endnote>
  <w:endnote w:type="continuationSeparator" w:id="0">
    <w:p w:rsidR="00E22496" w:rsidRDefault="00E224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Ericsson Capital T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altName w:val="Batang"/>
    <w:charset w:val="81"/>
    <w:family w:val="swiss"/>
    <w:pitch w:val="variable"/>
    <w:sig w:usb0="900002AF" w:usb1="09D77CFB" w:usb2="00000012" w:usb3="00000000" w:csb0="0008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47A" w:rsidRDefault="00E4547A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FE0245">
      <w:rPr>
        <w:rStyle w:val="a5"/>
        <w:noProof/>
      </w:rPr>
      <w:t>16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>
      <w:rPr>
        <w:rStyle w:val="a5"/>
        <w:noProof/>
      </w:rPr>
      <w:t>2011-11-18</w:t>
    </w:r>
    <w:r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496" w:rsidRDefault="00E22496">
      <w:r>
        <w:separator/>
      </w:r>
    </w:p>
  </w:footnote>
  <w:footnote w:type="continuationSeparator" w:id="0">
    <w:p w:rsidR="00E22496" w:rsidRDefault="00E224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E0DC6"/>
    <w:multiLevelType w:val="hybridMultilevel"/>
    <w:tmpl w:val="FCBE8F5E"/>
    <w:lvl w:ilvl="0" w:tplc="9738D7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6D8AAA06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3F6069"/>
    <w:multiLevelType w:val="hybridMultilevel"/>
    <w:tmpl w:val="EC90EA6E"/>
    <w:lvl w:ilvl="0" w:tplc="4D729FB2">
      <w:start w:val="1"/>
      <w:numFmt w:val="decimal"/>
      <w:lvlText w:val="%1)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710110B9"/>
    <w:multiLevelType w:val="hybridMultilevel"/>
    <w:tmpl w:val="2A708648"/>
    <w:lvl w:ilvl="0" w:tplc="150605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3">
    <w:nsid w:val="7C162E54"/>
    <w:multiLevelType w:val="hybridMultilevel"/>
    <w:tmpl w:val="EC90EA6E"/>
    <w:lvl w:ilvl="0" w:tplc="4D729FB2">
      <w:start w:val="1"/>
      <w:numFmt w:val="decimal"/>
      <w:lvlText w:val="%1)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4"/>
  </w:num>
  <w:num w:numId="16">
    <w:abstractNumId w:val="2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4520"/>
    <w:rsid w:val="00012466"/>
    <w:rsid w:val="00016909"/>
    <w:rsid w:val="00017F3D"/>
    <w:rsid w:val="00033E4E"/>
    <w:rsid w:val="000458BC"/>
    <w:rsid w:val="00045C41"/>
    <w:rsid w:val="00046C03"/>
    <w:rsid w:val="00046C82"/>
    <w:rsid w:val="0004785D"/>
    <w:rsid w:val="000518A3"/>
    <w:rsid w:val="00052D39"/>
    <w:rsid w:val="00060BC4"/>
    <w:rsid w:val="000658C7"/>
    <w:rsid w:val="0007614F"/>
    <w:rsid w:val="00077D05"/>
    <w:rsid w:val="000827F9"/>
    <w:rsid w:val="0008371D"/>
    <w:rsid w:val="00086D7A"/>
    <w:rsid w:val="000900C5"/>
    <w:rsid w:val="000902FF"/>
    <w:rsid w:val="00092D09"/>
    <w:rsid w:val="000A5B32"/>
    <w:rsid w:val="000B1C6B"/>
    <w:rsid w:val="000B6F7D"/>
    <w:rsid w:val="000C09AC"/>
    <w:rsid w:val="000C17D9"/>
    <w:rsid w:val="000C45B0"/>
    <w:rsid w:val="000C6891"/>
    <w:rsid w:val="000C70FB"/>
    <w:rsid w:val="000D5C23"/>
    <w:rsid w:val="000E00F3"/>
    <w:rsid w:val="000E66C1"/>
    <w:rsid w:val="000F158C"/>
    <w:rsid w:val="000F7138"/>
    <w:rsid w:val="00102F3D"/>
    <w:rsid w:val="00111F22"/>
    <w:rsid w:val="00124E38"/>
    <w:rsid w:val="0012580B"/>
    <w:rsid w:val="00132571"/>
    <w:rsid w:val="0013526E"/>
    <w:rsid w:val="0014751F"/>
    <w:rsid w:val="00156429"/>
    <w:rsid w:val="001576CC"/>
    <w:rsid w:val="001651F2"/>
    <w:rsid w:val="00171371"/>
    <w:rsid w:val="00173812"/>
    <w:rsid w:val="0017553E"/>
    <w:rsid w:val="00175A24"/>
    <w:rsid w:val="001850B4"/>
    <w:rsid w:val="00185A8A"/>
    <w:rsid w:val="00187E58"/>
    <w:rsid w:val="001A297E"/>
    <w:rsid w:val="001A368E"/>
    <w:rsid w:val="001A4913"/>
    <w:rsid w:val="001A7329"/>
    <w:rsid w:val="001B17D1"/>
    <w:rsid w:val="001B4E28"/>
    <w:rsid w:val="001C3525"/>
    <w:rsid w:val="001C382E"/>
    <w:rsid w:val="001C48DA"/>
    <w:rsid w:val="001D197A"/>
    <w:rsid w:val="001D1BD2"/>
    <w:rsid w:val="001E02BE"/>
    <w:rsid w:val="001E3B37"/>
    <w:rsid w:val="001E6643"/>
    <w:rsid w:val="001E759C"/>
    <w:rsid w:val="001E76A8"/>
    <w:rsid w:val="001F0552"/>
    <w:rsid w:val="001F2594"/>
    <w:rsid w:val="001F53B2"/>
    <w:rsid w:val="00200808"/>
    <w:rsid w:val="002055A6"/>
    <w:rsid w:val="00205A1E"/>
    <w:rsid w:val="00206460"/>
    <w:rsid w:val="002069B4"/>
    <w:rsid w:val="00215DFC"/>
    <w:rsid w:val="002212DF"/>
    <w:rsid w:val="00227BA7"/>
    <w:rsid w:val="002321D4"/>
    <w:rsid w:val="0023395B"/>
    <w:rsid w:val="00235175"/>
    <w:rsid w:val="00237854"/>
    <w:rsid w:val="002438A5"/>
    <w:rsid w:val="00253901"/>
    <w:rsid w:val="002541D4"/>
    <w:rsid w:val="002542DE"/>
    <w:rsid w:val="00263398"/>
    <w:rsid w:val="00264E2F"/>
    <w:rsid w:val="002710C4"/>
    <w:rsid w:val="00274041"/>
    <w:rsid w:val="00275BCF"/>
    <w:rsid w:val="00281ACC"/>
    <w:rsid w:val="002845C1"/>
    <w:rsid w:val="00284940"/>
    <w:rsid w:val="00290B07"/>
    <w:rsid w:val="00291F70"/>
    <w:rsid w:val="00292257"/>
    <w:rsid w:val="00293544"/>
    <w:rsid w:val="002953FD"/>
    <w:rsid w:val="00297C1A"/>
    <w:rsid w:val="002A0A4D"/>
    <w:rsid w:val="002A3041"/>
    <w:rsid w:val="002A4B63"/>
    <w:rsid w:val="002A54E0"/>
    <w:rsid w:val="002A7ADC"/>
    <w:rsid w:val="002B1595"/>
    <w:rsid w:val="002B191D"/>
    <w:rsid w:val="002B19A0"/>
    <w:rsid w:val="002D0AF6"/>
    <w:rsid w:val="002D0EF2"/>
    <w:rsid w:val="002D165F"/>
    <w:rsid w:val="002E2E00"/>
    <w:rsid w:val="002F164D"/>
    <w:rsid w:val="002F5F3F"/>
    <w:rsid w:val="00301058"/>
    <w:rsid w:val="003019B5"/>
    <w:rsid w:val="00306206"/>
    <w:rsid w:val="0031090F"/>
    <w:rsid w:val="00313ED9"/>
    <w:rsid w:val="00317D85"/>
    <w:rsid w:val="00321CDF"/>
    <w:rsid w:val="00322678"/>
    <w:rsid w:val="00322896"/>
    <w:rsid w:val="00324F99"/>
    <w:rsid w:val="00325F68"/>
    <w:rsid w:val="00327C56"/>
    <w:rsid w:val="003315A1"/>
    <w:rsid w:val="003373EC"/>
    <w:rsid w:val="00337E21"/>
    <w:rsid w:val="00342FF4"/>
    <w:rsid w:val="00344A04"/>
    <w:rsid w:val="00346B81"/>
    <w:rsid w:val="00351AB3"/>
    <w:rsid w:val="0036113E"/>
    <w:rsid w:val="0036502C"/>
    <w:rsid w:val="003706CC"/>
    <w:rsid w:val="00370DF4"/>
    <w:rsid w:val="003728EC"/>
    <w:rsid w:val="0037329D"/>
    <w:rsid w:val="003811B8"/>
    <w:rsid w:val="00382C6E"/>
    <w:rsid w:val="00390448"/>
    <w:rsid w:val="003A2D8E"/>
    <w:rsid w:val="003A3139"/>
    <w:rsid w:val="003B5662"/>
    <w:rsid w:val="003C20E4"/>
    <w:rsid w:val="003C5D2A"/>
    <w:rsid w:val="003D77B6"/>
    <w:rsid w:val="003E6F90"/>
    <w:rsid w:val="003F5D0F"/>
    <w:rsid w:val="00405BBF"/>
    <w:rsid w:val="00414101"/>
    <w:rsid w:val="00414991"/>
    <w:rsid w:val="00417360"/>
    <w:rsid w:val="004263B0"/>
    <w:rsid w:val="00432495"/>
    <w:rsid w:val="00433DDB"/>
    <w:rsid w:val="00437619"/>
    <w:rsid w:val="00437897"/>
    <w:rsid w:val="0044298E"/>
    <w:rsid w:val="00444BC1"/>
    <w:rsid w:val="00446938"/>
    <w:rsid w:val="0044726D"/>
    <w:rsid w:val="0045089A"/>
    <w:rsid w:val="004523B1"/>
    <w:rsid w:val="00452DEB"/>
    <w:rsid w:val="00453EDE"/>
    <w:rsid w:val="004553CA"/>
    <w:rsid w:val="00491BA8"/>
    <w:rsid w:val="004A2A63"/>
    <w:rsid w:val="004A3727"/>
    <w:rsid w:val="004A61FB"/>
    <w:rsid w:val="004B0573"/>
    <w:rsid w:val="004B210C"/>
    <w:rsid w:val="004B74A6"/>
    <w:rsid w:val="004C026F"/>
    <w:rsid w:val="004C60B8"/>
    <w:rsid w:val="004D22ED"/>
    <w:rsid w:val="004D38CC"/>
    <w:rsid w:val="004D405F"/>
    <w:rsid w:val="004D4BC2"/>
    <w:rsid w:val="004D63F7"/>
    <w:rsid w:val="004E4F4F"/>
    <w:rsid w:val="004E6789"/>
    <w:rsid w:val="004F61E3"/>
    <w:rsid w:val="004F700A"/>
    <w:rsid w:val="0051015C"/>
    <w:rsid w:val="00510225"/>
    <w:rsid w:val="0051567F"/>
    <w:rsid w:val="00516CF1"/>
    <w:rsid w:val="0052221D"/>
    <w:rsid w:val="00526AAD"/>
    <w:rsid w:val="005277A6"/>
    <w:rsid w:val="00527B3B"/>
    <w:rsid w:val="00531AE9"/>
    <w:rsid w:val="005335E0"/>
    <w:rsid w:val="00550A66"/>
    <w:rsid w:val="005510CF"/>
    <w:rsid w:val="00554BBC"/>
    <w:rsid w:val="00556B06"/>
    <w:rsid w:val="00567EC7"/>
    <w:rsid w:val="00570013"/>
    <w:rsid w:val="00580103"/>
    <w:rsid w:val="005801A2"/>
    <w:rsid w:val="005928E4"/>
    <w:rsid w:val="005952A5"/>
    <w:rsid w:val="005A33A1"/>
    <w:rsid w:val="005B0326"/>
    <w:rsid w:val="005B2C5B"/>
    <w:rsid w:val="005B4DCA"/>
    <w:rsid w:val="005C385F"/>
    <w:rsid w:val="005C4007"/>
    <w:rsid w:val="005E2066"/>
    <w:rsid w:val="005E2158"/>
    <w:rsid w:val="005E2D9B"/>
    <w:rsid w:val="005F1203"/>
    <w:rsid w:val="005F2127"/>
    <w:rsid w:val="005F6F08"/>
    <w:rsid w:val="005F6F1B"/>
    <w:rsid w:val="0060081D"/>
    <w:rsid w:val="00611CED"/>
    <w:rsid w:val="00624B33"/>
    <w:rsid w:val="00630AA2"/>
    <w:rsid w:val="00634923"/>
    <w:rsid w:val="00634B74"/>
    <w:rsid w:val="00641557"/>
    <w:rsid w:val="00644957"/>
    <w:rsid w:val="00646707"/>
    <w:rsid w:val="00647905"/>
    <w:rsid w:val="00662E58"/>
    <w:rsid w:val="00664DCF"/>
    <w:rsid w:val="006836EC"/>
    <w:rsid w:val="0069078D"/>
    <w:rsid w:val="006A20E5"/>
    <w:rsid w:val="006A5801"/>
    <w:rsid w:val="006B3CFA"/>
    <w:rsid w:val="006B7521"/>
    <w:rsid w:val="006C0B2A"/>
    <w:rsid w:val="006C5D39"/>
    <w:rsid w:val="006D4320"/>
    <w:rsid w:val="006E2810"/>
    <w:rsid w:val="006E5417"/>
    <w:rsid w:val="006F1B2A"/>
    <w:rsid w:val="006F55E5"/>
    <w:rsid w:val="006F741F"/>
    <w:rsid w:val="00712F60"/>
    <w:rsid w:val="00720E3B"/>
    <w:rsid w:val="00732587"/>
    <w:rsid w:val="00735E1F"/>
    <w:rsid w:val="00745F6B"/>
    <w:rsid w:val="0075550E"/>
    <w:rsid w:val="0075585E"/>
    <w:rsid w:val="00770571"/>
    <w:rsid w:val="007768FF"/>
    <w:rsid w:val="00776C33"/>
    <w:rsid w:val="007824D3"/>
    <w:rsid w:val="00784211"/>
    <w:rsid w:val="00791BE8"/>
    <w:rsid w:val="00794CEF"/>
    <w:rsid w:val="00796EE3"/>
    <w:rsid w:val="007A51B5"/>
    <w:rsid w:val="007A7D29"/>
    <w:rsid w:val="007A7DD0"/>
    <w:rsid w:val="007B4AB8"/>
    <w:rsid w:val="007B6F43"/>
    <w:rsid w:val="007C13E2"/>
    <w:rsid w:val="007C2C1E"/>
    <w:rsid w:val="007C47A0"/>
    <w:rsid w:val="007C7011"/>
    <w:rsid w:val="007D2655"/>
    <w:rsid w:val="007E24AF"/>
    <w:rsid w:val="007F1F8B"/>
    <w:rsid w:val="007F67A1"/>
    <w:rsid w:val="00804188"/>
    <w:rsid w:val="0080488D"/>
    <w:rsid w:val="008206C8"/>
    <w:rsid w:val="0083478F"/>
    <w:rsid w:val="00835BD8"/>
    <w:rsid w:val="00835E42"/>
    <w:rsid w:val="00840A33"/>
    <w:rsid w:val="0084635A"/>
    <w:rsid w:val="00847EEE"/>
    <w:rsid w:val="00851960"/>
    <w:rsid w:val="00861B7B"/>
    <w:rsid w:val="008644C3"/>
    <w:rsid w:val="00870E25"/>
    <w:rsid w:val="00874A6C"/>
    <w:rsid w:val="00875348"/>
    <w:rsid w:val="00876C65"/>
    <w:rsid w:val="0088017C"/>
    <w:rsid w:val="00891535"/>
    <w:rsid w:val="008A4003"/>
    <w:rsid w:val="008A4B4C"/>
    <w:rsid w:val="008A5AA8"/>
    <w:rsid w:val="008A67E1"/>
    <w:rsid w:val="008A6ED9"/>
    <w:rsid w:val="008A7A84"/>
    <w:rsid w:val="008B0163"/>
    <w:rsid w:val="008C239F"/>
    <w:rsid w:val="008E480C"/>
    <w:rsid w:val="008E52D3"/>
    <w:rsid w:val="008E7A49"/>
    <w:rsid w:val="008F027A"/>
    <w:rsid w:val="00904D8C"/>
    <w:rsid w:val="00907757"/>
    <w:rsid w:val="0091774E"/>
    <w:rsid w:val="00917913"/>
    <w:rsid w:val="009212B0"/>
    <w:rsid w:val="009234A5"/>
    <w:rsid w:val="00930DA5"/>
    <w:rsid w:val="009336F7"/>
    <w:rsid w:val="009374A7"/>
    <w:rsid w:val="0093766C"/>
    <w:rsid w:val="00944593"/>
    <w:rsid w:val="00946460"/>
    <w:rsid w:val="00952041"/>
    <w:rsid w:val="009546B3"/>
    <w:rsid w:val="009565B4"/>
    <w:rsid w:val="0095664F"/>
    <w:rsid w:val="00956F16"/>
    <w:rsid w:val="0097674E"/>
    <w:rsid w:val="00976FB8"/>
    <w:rsid w:val="0098551D"/>
    <w:rsid w:val="0098576B"/>
    <w:rsid w:val="0099518F"/>
    <w:rsid w:val="009A2B76"/>
    <w:rsid w:val="009A523D"/>
    <w:rsid w:val="009A60B4"/>
    <w:rsid w:val="009A7903"/>
    <w:rsid w:val="009B1214"/>
    <w:rsid w:val="009B4E51"/>
    <w:rsid w:val="009E0201"/>
    <w:rsid w:val="009E6D69"/>
    <w:rsid w:val="009E721D"/>
    <w:rsid w:val="009F496B"/>
    <w:rsid w:val="00A01439"/>
    <w:rsid w:val="00A02E61"/>
    <w:rsid w:val="00A05CFF"/>
    <w:rsid w:val="00A11D8A"/>
    <w:rsid w:val="00A21DFB"/>
    <w:rsid w:val="00A262E0"/>
    <w:rsid w:val="00A27EBE"/>
    <w:rsid w:val="00A56B97"/>
    <w:rsid w:val="00A6093D"/>
    <w:rsid w:val="00A64C53"/>
    <w:rsid w:val="00A71E52"/>
    <w:rsid w:val="00A76A6D"/>
    <w:rsid w:val="00A83253"/>
    <w:rsid w:val="00A84328"/>
    <w:rsid w:val="00A92135"/>
    <w:rsid w:val="00A92B4B"/>
    <w:rsid w:val="00A931EA"/>
    <w:rsid w:val="00AA6E84"/>
    <w:rsid w:val="00AB257F"/>
    <w:rsid w:val="00AB27CF"/>
    <w:rsid w:val="00AB5513"/>
    <w:rsid w:val="00AC3F20"/>
    <w:rsid w:val="00AD1AEF"/>
    <w:rsid w:val="00AD31B9"/>
    <w:rsid w:val="00AD55CF"/>
    <w:rsid w:val="00AE341B"/>
    <w:rsid w:val="00AE42A2"/>
    <w:rsid w:val="00AF433F"/>
    <w:rsid w:val="00AF5E3E"/>
    <w:rsid w:val="00AF7D43"/>
    <w:rsid w:val="00B04072"/>
    <w:rsid w:val="00B0413C"/>
    <w:rsid w:val="00B07CA7"/>
    <w:rsid w:val="00B10545"/>
    <w:rsid w:val="00B1279A"/>
    <w:rsid w:val="00B317CD"/>
    <w:rsid w:val="00B46EAC"/>
    <w:rsid w:val="00B5222E"/>
    <w:rsid w:val="00B61C96"/>
    <w:rsid w:val="00B649AB"/>
    <w:rsid w:val="00B669BD"/>
    <w:rsid w:val="00B73A2A"/>
    <w:rsid w:val="00B74FAF"/>
    <w:rsid w:val="00B90C8E"/>
    <w:rsid w:val="00B94B06"/>
    <w:rsid w:val="00B94C28"/>
    <w:rsid w:val="00BB12D7"/>
    <w:rsid w:val="00BB41EA"/>
    <w:rsid w:val="00BB6EF5"/>
    <w:rsid w:val="00BC10BA"/>
    <w:rsid w:val="00BC1AEC"/>
    <w:rsid w:val="00BC3934"/>
    <w:rsid w:val="00BC3EDD"/>
    <w:rsid w:val="00BC5AFD"/>
    <w:rsid w:val="00BC7FB6"/>
    <w:rsid w:val="00BD017F"/>
    <w:rsid w:val="00BD2BE1"/>
    <w:rsid w:val="00BE1615"/>
    <w:rsid w:val="00BE6515"/>
    <w:rsid w:val="00BF5947"/>
    <w:rsid w:val="00BF6786"/>
    <w:rsid w:val="00C04F43"/>
    <w:rsid w:val="00C0609D"/>
    <w:rsid w:val="00C115AB"/>
    <w:rsid w:val="00C136BC"/>
    <w:rsid w:val="00C14442"/>
    <w:rsid w:val="00C14CD5"/>
    <w:rsid w:val="00C179CE"/>
    <w:rsid w:val="00C27CD0"/>
    <w:rsid w:val="00C30249"/>
    <w:rsid w:val="00C3222E"/>
    <w:rsid w:val="00C36781"/>
    <w:rsid w:val="00C3723B"/>
    <w:rsid w:val="00C52E1C"/>
    <w:rsid w:val="00C54238"/>
    <w:rsid w:val="00C55CE3"/>
    <w:rsid w:val="00C606C9"/>
    <w:rsid w:val="00C60C0D"/>
    <w:rsid w:val="00C70E88"/>
    <w:rsid w:val="00C83C60"/>
    <w:rsid w:val="00C83EAD"/>
    <w:rsid w:val="00C84118"/>
    <w:rsid w:val="00C90650"/>
    <w:rsid w:val="00C97D78"/>
    <w:rsid w:val="00CA30A8"/>
    <w:rsid w:val="00CA3AF9"/>
    <w:rsid w:val="00CB2F64"/>
    <w:rsid w:val="00CC2AAE"/>
    <w:rsid w:val="00CC46FA"/>
    <w:rsid w:val="00CC5A42"/>
    <w:rsid w:val="00CC6691"/>
    <w:rsid w:val="00CD0EAB"/>
    <w:rsid w:val="00CD1F0D"/>
    <w:rsid w:val="00CD2067"/>
    <w:rsid w:val="00CD3C35"/>
    <w:rsid w:val="00CD7567"/>
    <w:rsid w:val="00CF34DB"/>
    <w:rsid w:val="00CF558F"/>
    <w:rsid w:val="00D033EE"/>
    <w:rsid w:val="00D073E2"/>
    <w:rsid w:val="00D20826"/>
    <w:rsid w:val="00D4189F"/>
    <w:rsid w:val="00D446EC"/>
    <w:rsid w:val="00D503B4"/>
    <w:rsid w:val="00D51BF0"/>
    <w:rsid w:val="00D55942"/>
    <w:rsid w:val="00D607D5"/>
    <w:rsid w:val="00D64A2D"/>
    <w:rsid w:val="00D672D7"/>
    <w:rsid w:val="00D67E38"/>
    <w:rsid w:val="00D70AB4"/>
    <w:rsid w:val="00D77841"/>
    <w:rsid w:val="00D8079C"/>
    <w:rsid w:val="00D807BF"/>
    <w:rsid w:val="00D87269"/>
    <w:rsid w:val="00DA142A"/>
    <w:rsid w:val="00DA6AC1"/>
    <w:rsid w:val="00DA7887"/>
    <w:rsid w:val="00DB2C26"/>
    <w:rsid w:val="00DB698F"/>
    <w:rsid w:val="00DB79BD"/>
    <w:rsid w:val="00DE3685"/>
    <w:rsid w:val="00DE6B43"/>
    <w:rsid w:val="00DF103B"/>
    <w:rsid w:val="00DF1EBB"/>
    <w:rsid w:val="00DF5F2F"/>
    <w:rsid w:val="00E0242F"/>
    <w:rsid w:val="00E056A7"/>
    <w:rsid w:val="00E118F8"/>
    <w:rsid w:val="00E11923"/>
    <w:rsid w:val="00E21D7E"/>
    <w:rsid w:val="00E22496"/>
    <w:rsid w:val="00E23026"/>
    <w:rsid w:val="00E23BE5"/>
    <w:rsid w:val="00E262D4"/>
    <w:rsid w:val="00E30FC2"/>
    <w:rsid w:val="00E36250"/>
    <w:rsid w:val="00E42603"/>
    <w:rsid w:val="00E45453"/>
    <w:rsid w:val="00E4547A"/>
    <w:rsid w:val="00E47342"/>
    <w:rsid w:val="00E544A6"/>
    <w:rsid w:val="00E54511"/>
    <w:rsid w:val="00E61DAC"/>
    <w:rsid w:val="00E63442"/>
    <w:rsid w:val="00E64B74"/>
    <w:rsid w:val="00E75FE3"/>
    <w:rsid w:val="00E838CD"/>
    <w:rsid w:val="00E97AD3"/>
    <w:rsid w:val="00EA2472"/>
    <w:rsid w:val="00EB3502"/>
    <w:rsid w:val="00EB7AB1"/>
    <w:rsid w:val="00EE266C"/>
    <w:rsid w:val="00EF48CC"/>
    <w:rsid w:val="00F00197"/>
    <w:rsid w:val="00F04C11"/>
    <w:rsid w:val="00F162C9"/>
    <w:rsid w:val="00F16316"/>
    <w:rsid w:val="00F22333"/>
    <w:rsid w:val="00F47E72"/>
    <w:rsid w:val="00F5485F"/>
    <w:rsid w:val="00F559DA"/>
    <w:rsid w:val="00F55E87"/>
    <w:rsid w:val="00F569F1"/>
    <w:rsid w:val="00F66250"/>
    <w:rsid w:val="00F663FC"/>
    <w:rsid w:val="00F66D43"/>
    <w:rsid w:val="00F70323"/>
    <w:rsid w:val="00F72391"/>
    <w:rsid w:val="00F73032"/>
    <w:rsid w:val="00F73E68"/>
    <w:rsid w:val="00F767DD"/>
    <w:rsid w:val="00F77EFF"/>
    <w:rsid w:val="00F848FC"/>
    <w:rsid w:val="00F90D82"/>
    <w:rsid w:val="00F9282A"/>
    <w:rsid w:val="00F96BAD"/>
    <w:rsid w:val="00FB0E84"/>
    <w:rsid w:val="00FD01C2"/>
    <w:rsid w:val="00FD0987"/>
    <w:rsid w:val="00FD0E0F"/>
    <w:rsid w:val="00FD4263"/>
    <w:rsid w:val="00FE0245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9A60B4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98F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DB698F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DB698F"/>
  </w:style>
  <w:style w:type="character" w:styleId="a6">
    <w:name w:val="Hyperlink"/>
    <w:uiPriority w:val="99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DisclosureText">
    <w:name w:val="Disclosure Text"/>
    <w:basedOn w:val="a"/>
    <w:rsid w:val="005B032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20"/>
      <w:ind w:firstLine="288"/>
      <w:jc w:val="both"/>
      <w:textAlignment w:val="auto"/>
    </w:pPr>
    <w:rPr>
      <w:color w:val="0000FF"/>
      <w:sz w:val="24"/>
      <w:szCs w:val="24"/>
    </w:rPr>
  </w:style>
  <w:style w:type="paragraph" w:customStyle="1" w:styleId="References">
    <w:name w:val="References"/>
    <w:basedOn w:val="a"/>
    <w:rsid w:val="00E23026"/>
    <w:pPr>
      <w:numPr>
        <w:numId w:val="11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sz w:val="24"/>
      <w:szCs w:val="24"/>
    </w:rPr>
  </w:style>
  <w:style w:type="character" w:styleId="aa">
    <w:name w:val="annotation reference"/>
    <w:basedOn w:val="a0"/>
    <w:rsid w:val="00F162C9"/>
    <w:rPr>
      <w:sz w:val="16"/>
      <w:szCs w:val="16"/>
    </w:rPr>
  </w:style>
  <w:style w:type="paragraph" w:styleId="ab">
    <w:name w:val="annotation text"/>
    <w:basedOn w:val="a"/>
    <w:link w:val="Char0"/>
    <w:rsid w:val="00F162C9"/>
    <w:rPr>
      <w:sz w:val="20"/>
    </w:rPr>
  </w:style>
  <w:style w:type="character" w:customStyle="1" w:styleId="Char0">
    <w:name w:val="批注文字 Char"/>
    <w:basedOn w:val="a0"/>
    <w:link w:val="ab"/>
    <w:rsid w:val="00F162C9"/>
    <w:rPr>
      <w:lang w:eastAsia="en-US"/>
    </w:rPr>
  </w:style>
  <w:style w:type="paragraph" w:styleId="ac">
    <w:name w:val="annotation subject"/>
    <w:basedOn w:val="ab"/>
    <w:next w:val="ab"/>
    <w:link w:val="Char1"/>
    <w:rsid w:val="00F162C9"/>
    <w:rPr>
      <w:b/>
      <w:bCs/>
    </w:rPr>
  </w:style>
  <w:style w:type="character" w:customStyle="1" w:styleId="Char1">
    <w:name w:val="批注主题 Char"/>
    <w:basedOn w:val="Char0"/>
    <w:link w:val="ac"/>
    <w:rsid w:val="00F162C9"/>
    <w:rPr>
      <w:b/>
      <w:bCs/>
      <w:lang w:eastAsia="en-US"/>
    </w:rPr>
  </w:style>
  <w:style w:type="paragraph" w:styleId="ad">
    <w:name w:val="Revision"/>
    <w:hidden/>
    <w:uiPriority w:val="99"/>
    <w:semiHidden/>
    <w:rsid w:val="00F162C9"/>
    <w:rPr>
      <w:sz w:val="22"/>
      <w:lang w:eastAsia="en-US"/>
    </w:rPr>
  </w:style>
  <w:style w:type="table" w:styleId="ae">
    <w:name w:val="Table Grid"/>
    <w:basedOn w:val="a1"/>
    <w:rsid w:val="00AF7D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a"/>
    <w:rsid w:val="00E6344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a"/>
    <w:rsid w:val="00E6344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E63442"/>
    <w:rPr>
      <w:lang w:val="en-GB" w:eastAsia="en-US"/>
    </w:rPr>
  </w:style>
  <w:style w:type="paragraph" w:customStyle="1" w:styleId="tablesyntax">
    <w:name w:val="table syntax"/>
    <w:basedOn w:val="a"/>
    <w:link w:val="tablesyntaxChar"/>
    <w:rsid w:val="00E6344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paragraph" w:styleId="af">
    <w:name w:val="List Paragraph"/>
    <w:basedOn w:val="a"/>
    <w:uiPriority w:val="34"/>
    <w:qFormat/>
    <w:rsid w:val="002B19A0"/>
    <w:pPr>
      <w:ind w:firstLineChars="200" w:firstLine="420"/>
    </w:pPr>
  </w:style>
  <w:style w:type="character" w:customStyle="1" w:styleId="syntax">
    <w:name w:val="syntax"/>
    <w:basedOn w:val="a0"/>
    <w:rsid w:val="00D70AB4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hyperlink" Target="mailto:zhang.wen4@zte.com.cn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18</Pages>
  <Words>4553</Words>
  <Characters>25953</Characters>
  <Application>Microsoft Office Word</Application>
  <DocSecurity>0</DocSecurity>
  <Lines>216</Lines>
  <Paragraphs>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30446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Lenovo User</cp:lastModifiedBy>
  <cp:revision>272</cp:revision>
  <cp:lastPrinted>2011-11-07T21:40:00Z</cp:lastPrinted>
  <dcterms:created xsi:type="dcterms:W3CDTF">2011-11-07T23:59:00Z</dcterms:created>
  <dcterms:modified xsi:type="dcterms:W3CDTF">2011-11-19T07:58:00Z</dcterms:modified>
</cp:coreProperties>
</file>