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A53D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A53D3">
              <w:rPr>
                <w:b/>
                <w:noProof/>
                <w:szCs w:val="22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42FF4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7E1FDC">
              <w:rPr>
                <w:u w:val="single"/>
              </w:rPr>
              <w:t>334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8E40B1" w:rsidP="004C269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On </w:t>
            </w:r>
            <w:r w:rsidR="004C269D">
              <w:rPr>
                <w:b/>
                <w:szCs w:val="22"/>
              </w:rPr>
              <w:t>sequence parameter set and picture parameter set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E40B1" w:rsidRDefault="004A403B" w:rsidP="008E40B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Ye-Kui Wang</w:t>
            </w:r>
            <w:r>
              <w:rPr>
                <w:szCs w:val="22"/>
              </w:rPr>
              <w:br/>
              <w:t>Ying Chen</w:t>
            </w:r>
            <w:r w:rsidR="004C269D">
              <w:rPr>
                <w:szCs w:val="22"/>
              </w:rPr>
              <w:br/>
              <w:t>Yunfei Zheng</w:t>
            </w:r>
            <w:r w:rsidR="004C269D">
              <w:rPr>
                <w:szCs w:val="22"/>
              </w:rPr>
              <w:br/>
              <w:t>Wei-Jung Chien</w:t>
            </w:r>
          </w:p>
          <w:p w:rsidR="00E61DAC" w:rsidRPr="00AE341B" w:rsidRDefault="008E40B1" w:rsidP="008E40B1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6146" w:rsidRDefault="00906146" w:rsidP="00906146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="00E61DAC" w:rsidRPr="00906146">
              <w:rPr>
                <w:szCs w:val="22"/>
              </w:rPr>
              <w:br/>
            </w:r>
            <w:hyperlink r:id="rId9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Default="00906146" w:rsidP="00906146">
            <w:pPr>
              <w:spacing w:before="60" w:after="60"/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0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4C269D" w:rsidRDefault="004C269D" w:rsidP="004C269D">
            <w:pPr>
              <w:spacing w:before="60" w:after="60"/>
              <w:rPr>
                <w:rStyle w:val="value"/>
              </w:rPr>
            </w:pPr>
            <w:r>
              <w:rPr>
                <w:rStyle w:val="value"/>
              </w:rPr>
              <w:t>1-858-651-9568</w:t>
            </w:r>
            <w:r>
              <w:rPr>
                <w:rStyle w:val="value"/>
              </w:rPr>
              <w:br/>
            </w:r>
            <w:hyperlink r:id="rId11" w:history="1">
              <w:r w:rsidRPr="00D320AF">
                <w:rPr>
                  <w:rStyle w:val="Hyperlink"/>
                </w:rPr>
                <w:t>zhengy@qualcomm.com</w:t>
              </w:r>
            </w:hyperlink>
          </w:p>
          <w:p w:rsidR="004C269D" w:rsidRPr="00AE341B" w:rsidRDefault="004C269D" w:rsidP="007C1E17">
            <w:pPr>
              <w:spacing w:before="60" w:after="60"/>
              <w:rPr>
                <w:szCs w:val="22"/>
              </w:rPr>
            </w:pPr>
            <w:r>
              <w:rPr>
                <w:rStyle w:val="value"/>
              </w:rPr>
              <w:t>1-858-845-1795</w:t>
            </w:r>
            <w:r w:rsidR="007C1E17">
              <w:rPr>
                <w:rStyle w:val="value"/>
              </w:rPr>
              <w:br/>
            </w:r>
            <w:hyperlink r:id="rId12" w:history="1">
              <w:r w:rsidR="007C1E17" w:rsidRPr="00D320AF">
                <w:rPr>
                  <w:rStyle w:val="Hyperlink"/>
                </w:rPr>
                <w:t>wchien@qualcomm.com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659E8" w:rsidRDefault="008F30D9">
      <w:pPr>
        <w:jc w:val="both"/>
      </w:pPr>
      <w:r>
        <w:t xml:space="preserve">This document </w:t>
      </w:r>
      <w:r w:rsidR="007E1FDC">
        <w:t xml:space="preserve">includes </w:t>
      </w:r>
      <w:r>
        <w:t>some discussions on some SPS and PPS syntax elements, on their value ranges, syntax element coding, and/or semantics.</w:t>
      </w:r>
    </w:p>
    <w:p w:rsidR="00BA6015" w:rsidRDefault="00D720FE" w:rsidP="004A3F05">
      <w:pPr>
        <w:pStyle w:val="Heading1"/>
      </w:pPr>
      <w:r>
        <w:t xml:space="preserve">On </w:t>
      </w:r>
      <w:r w:rsidR="007C1E17">
        <w:t>SPS</w:t>
      </w:r>
    </w:p>
    <w:p w:rsidR="008F30D9" w:rsidRDefault="008F30D9" w:rsidP="008F30D9">
      <w:pPr>
        <w:jc w:val="both"/>
      </w:pPr>
      <w:bookmarkStart w:id="0" w:name="_Toc20134243"/>
      <w:bookmarkStart w:id="1" w:name="_Ref35511880"/>
      <w:bookmarkStart w:id="2" w:name="_Toc77680373"/>
      <w:bookmarkStart w:id="3" w:name="_Ref168818696"/>
      <w:bookmarkStart w:id="4" w:name="_Ref220341177"/>
      <w:bookmarkStart w:id="5" w:name="_Toc226456520"/>
      <w:bookmarkStart w:id="6" w:name="_Toc248045223"/>
      <w:bookmarkStart w:id="7" w:name="_Toc287363753"/>
      <w:bookmarkStart w:id="8" w:name="_Toc293649154"/>
      <w:r>
        <w:t>For convenience, relevant SPS syntax elements and their semantics are copied below. The suggested changes and added Word comments are for discussions of the corresponding syntax elements.</w:t>
      </w:r>
    </w:p>
    <w:p w:rsidR="008F30D9" w:rsidRDefault="008F30D9" w:rsidP="008F30D9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1218"/>
      </w:tblGrid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:rsidR="007C1E17" w:rsidRPr="006745D2" w:rsidRDefault="007C1E17" w:rsidP="00DC2FE3">
            <w:pPr>
              <w:pStyle w:val="tablesyntax"/>
            </w:pPr>
            <w:proofErr w:type="spellStart"/>
            <w:r w:rsidRPr="006745D2">
              <w:t>seq_parameter_set_rbsp</w:t>
            </w:r>
            <w:proofErr w:type="spellEnd"/>
            <w:r w:rsidRPr="006745D2">
              <w:t>( ) {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heading"/>
            </w:pPr>
            <w:r w:rsidRPr="006745D2">
              <w:t>Descriptor</w:t>
            </w:r>
          </w:p>
        </w:tc>
      </w:tr>
      <w:tr w:rsidR="00D720FE" w:rsidRPr="006745D2" w:rsidTr="00DC2FE3">
        <w:trPr>
          <w:cantSplit/>
          <w:jc w:val="center"/>
        </w:trPr>
        <w:tc>
          <w:tcPr>
            <w:tcW w:w="6709" w:type="dxa"/>
          </w:tcPr>
          <w:p w:rsidR="00D720FE" w:rsidRPr="006745D2" w:rsidRDefault="00D720FE" w:rsidP="007C1E17">
            <w:pPr>
              <w:pStyle w:val="tablesyntax"/>
              <w:rPr>
                <w:b/>
                <w:bCs/>
              </w:rPr>
            </w:pPr>
            <w:r>
              <w:rPr>
                <w:b/>
                <w:bCs/>
              </w:rPr>
              <w:tab/>
              <w:t>...</w:t>
            </w:r>
          </w:p>
        </w:tc>
        <w:tc>
          <w:tcPr>
            <w:tcW w:w="1218" w:type="dxa"/>
          </w:tcPr>
          <w:p w:rsidR="00D720FE" w:rsidRPr="006745D2" w:rsidRDefault="00D720FE" w:rsidP="00DC2FE3">
            <w:pPr>
              <w:pStyle w:val="tablecell"/>
            </w:pPr>
          </w:p>
        </w:tc>
      </w:tr>
      <w:tr w:rsidR="00D720FE" w:rsidRPr="006745D2" w:rsidTr="00DC2FE3">
        <w:trPr>
          <w:cantSplit/>
          <w:jc w:val="center"/>
        </w:trPr>
        <w:tc>
          <w:tcPr>
            <w:tcW w:w="6709" w:type="dxa"/>
          </w:tcPr>
          <w:p w:rsidR="00D720FE" w:rsidRPr="006745D2" w:rsidRDefault="00D720FE" w:rsidP="00DC2FE3">
            <w:pPr>
              <w:pStyle w:val="tablesyntax"/>
              <w:rPr>
                <w:b/>
                <w:bCs/>
                <w:lang w:eastAsia="ko-KR"/>
              </w:rPr>
            </w:pPr>
            <w:r w:rsidRPr="006745D2">
              <w:rPr>
                <w:b/>
                <w:bCs/>
              </w:rPr>
              <w:tab/>
              <w:t>bit_depth_luma_minus8</w:t>
            </w:r>
          </w:p>
        </w:tc>
        <w:tc>
          <w:tcPr>
            <w:tcW w:w="1218" w:type="dxa"/>
          </w:tcPr>
          <w:p w:rsidR="00D720FE" w:rsidRPr="006745D2" w:rsidRDefault="00D720FE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D720FE" w:rsidRPr="006745D2" w:rsidTr="00DC2FE3">
        <w:trPr>
          <w:cantSplit/>
          <w:jc w:val="center"/>
        </w:trPr>
        <w:tc>
          <w:tcPr>
            <w:tcW w:w="6709" w:type="dxa"/>
          </w:tcPr>
          <w:p w:rsidR="00D720FE" w:rsidRPr="006745D2" w:rsidRDefault="00D720FE" w:rsidP="00DC2FE3">
            <w:pPr>
              <w:pStyle w:val="tablesyntax"/>
              <w:rPr>
                <w:b/>
                <w:bCs/>
              </w:rPr>
            </w:pPr>
            <w:r w:rsidRPr="006745D2">
              <w:rPr>
                <w:b/>
                <w:bCs/>
              </w:rPr>
              <w:tab/>
              <w:t>bit_depth_chroma_minus8</w:t>
            </w:r>
          </w:p>
        </w:tc>
        <w:tc>
          <w:tcPr>
            <w:tcW w:w="1218" w:type="dxa"/>
          </w:tcPr>
          <w:p w:rsidR="00D720FE" w:rsidRPr="006745D2" w:rsidRDefault="00D720FE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D720FE" w:rsidRPr="006745D2" w:rsidTr="00DC2FE3">
        <w:trPr>
          <w:cantSplit/>
          <w:jc w:val="center"/>
        </w:trPr>
        <w:tc>
          <w:tcPr>
            <w:tcW w:w="6709" w:type="dxa"/>
          </w:tcPr>
          <w:p w:rsidR="00D720FE" w:rsidRPr="006745D2" w:rsidRDefault="00D720FE" w:rsidP="00DC2FE3">
            <w:pPr>
              <w:pStyle w:val="tablesyntax"/>
              <w:rPr>
                <w:b/>
                <w:bCs/>
                <w:lang w:eastAsia="ko-KR"/>
              </w:rPr>
            </w:pPr>
            <w:del w:id="9" w:author="Qualcomm User" w:date="2011-11-07T10:47:00Z">
              <w:r w:rsidDel="003E3A86">
                <w:rPr>
                  <w:rFonts w:hint="eastAsia"/>
                  <w:b/>
                  <w:bCs/>
                  <w:lang w:eastAsia="ko-KR"/>
                </w:rPr>
                <w:tab/>
                <w:delText>pcm_bit_depth_luma_minus1</w:delText>
              </w:r>
            </w:del>
          </w:p>
        </w:tc>
        <w:tc>
          <w:tcPr>
            <w:tcW w:w="1218" w:type="dxa"/>
          </w:tcPr>
          <w:p w:rsidR="00D720FE" w:rsidRPr="006745D2" w:rsidRDefault="00D720FE" w:rsidP="00DC2FE3">
            <w:pPr>
              <w:pStyle w:val="tablecell"/>
              <w:rPr>
                <w:lang w:eastAsia="ko-KR"/>
              </w:rPr>
            </w:pPr>
            <w:del w:id="10" w:author="Qualcomm User" w:date="2011-11-07T10:47:00Z">
              <w:r w:rsidDel="003E3A86">
                <w:rPr>
                  <w:rFonts w:hint="eastAsia"/>
                  <w:lang w:eastAsia="ko-KR"/>
                </w:rPr>
                <w:delText>u(4)</w:delText>
              </w:r>
            </w:del>
          </w:p>
        </w:tc>
      </w:tr>
      <w:tr w:rsidR="00D720FE" w:rsidRPr="006745D2" w:rsidTr="00DC2FE3">
        <w:trPr>
          <w:cantSplit/>
          <w:jc w:val="center"/>
        </w:trPr>
        <w:tc>
          <w:tcPr>
            <w:tcW w:w="6709" w:type="dxa"/>
          </w:tcPr>
          <w:p w:rsidR="00D720FE" w:rsidRPr="006745D2" w:rsidRDefault="00D720FE" w:rsidP="00DC2FE3">
            <w:pPr>
              <w:pStyle w:val="tablesyntax"/>
              <w:rPr>
                <w:b/>
                <w:bCs/>
                <w:lang w:eastAsia="ko-KR"/>
              </w:rPr>
            </w:pPr>
            <w:del w:id="11" w:author="Qualcomm User" w:date="2011-11-07T10:47:00Z">
              <w:r w:rsidDel="003E3A86">
                <w:rPr>
                  <w:rFonts w:hint="eastAsia"/>
                  <w:b/>
                  <w:bCs/>
                  <w:lang w:eastAsia="ko-KR"/>
                </w:rPr>
                <w:tab/>
                <w:delText>pcm_bit_depth_chroma_minus1</w:delText>
              </w:r>
            </w:del>
          </w:p>
        </w:tc>
        <w:tc>
          <w:tcPr>
            <w:tcW w:w="1218" w:type="dxa"/>
          </w:tcPr>
          <w:p w:rsidR="00D720FE" w:rsidRPr="006745D2" w:rsidRDefault="00D720FE" w:rsidP="00DC2FE3">
            <w:pPr>
              <w:pStyle w:val="tablecell"/>
              <w:rPr>
                <w:lang w:eastAsia="ko-KR"/>
              </w:rPr>
            </w:pPr>
            <w:del w:id="12" w:author="Qualcomm User" w:date="2011-11-07T10:47:00Z">
              <w:r w:rsidDel="003E3A86">
                <w:rPr>
                  <w:rFonts w:hint="eastAsia"/>
                  <w:lang w:eastAsia="ko-KR"/>
                </w:rPr>
                <w:delText>u(4)</w:delText>
              </w:r>
            </w:del>
          </w:p>
        </w:tc>
      </w:tr>
      <w:tr w:rsidR="003E3A86" w:rsidRPr="006745D2" w:rsidTr="00DC2FE3">
        <w:trPr>
          <w:cantSplit/>
          <w:jc w:val="center"/>
          <w:ins w:id="13" w:author="Qualcomm User" w:date="2011-11-07T10:47:00Z"/>
        </w:trPr>
        <w:tc>
          <w:tcPr>
            <w:tcW w:w="6709" w:type="dxa"/>
          </w:tcPr>
          <w:p w:rsidR="003E3A86" w:rsidDel="003E3A86" w:rsidRDefault="003E3A86" w:rsidP="00DC2FE3">
            <w:pPr>
              <w:pStyle w:val="tablesyntax"/>
              <w:rPr>
                <w:ins w:id="14" w:author="Qualcomm User" w:date="2011-11-07T10:47:00Z"/>
                <w:b/>
                <w:bCs/>
                <w:lang w:eastAsia="ko-KR"/>
              </w:rPr>
            </w:pPr>
            <w:ins w:id="15" w:author="Qualcomm User" w:date="2011-11-07T10:47:00Z">
              <w:r>
                <w:rPr>
                  <w:b/>
                  <w:bCs/>
                  <w:lang w:eastAsia="ko-KR"/>
                </w:rPr>
                <w:tab/>
              </w:r>
              <w:proofErr w:type="spellStart"/>
              <w:r>
                <w:rPr>
                  <w:b/>
                  <w:bCs/>
                  <w:lang w:eastAsia="ko-KR"/>
                </w:rPr>
                <w:t>delta_pcm_bit_depth_luma</w:t>
              </w:r>
              <w:proofErr w:type="spellEnd"/>
            </w:ins>
          </w:p>
        </w:tc>
        <w:tc>
          <w:tcPr>
            <w:tcW w:w="1218" w:type="dxa"/>
          </w:tcPr>
          <w:p w:rsidR="003E3A86" w:rsidDel="003E3A86" w:rsidRDefault="003E3A86" w:rsidP="00DC2FE3">
            <w:pPr>
              <w:pStyle w:val="tablecell"/>
              <w:rPr>
                <w:ins w:id="16" w:author="Qualcomm User" w:date="2011-11-07T10:47:00Z"/>
                <w:lang w:eastAsia="ko-KR"/>
              </w:rPr>
            </w:pPr>
            <w:proofErr w:type="spellStart"/>
            <w:ins w:id="17" w:author="Qualcomm User" w:date="2011-11-07T10:47:00Z">
              <w:r>
                <w:rPr>
                  <w:lang w:eastAsia="ko-KR"/>
                </w:rPr>
                <w:t>ue</w:t>
              </w:r>
              <w:proofErr w:type="spellEnd"/>
              <w:r>
                <w:rPr>
                  <w:lang w:eastAsia="ko-KR"/>
                </w:rPr>
                <w:t>(v)</w:t>
              </w:r>
            </w:ins>
          </w:p>
        </w:tc>
      </w:tr>
      <w:tr w:rsidR="003E3A86" w:rsidRPr="006745D2" w:rsidTr="00DC2FE3">
        <w:trPr>
          <w:cantSplit/>
          <w:jc w:val="center"/>
          <w:ins w:id="18" w:author="Qualcomm User" w:date="2011-11-07T10:47:00Z"/>
        </w:trPr>
        <w:tc>
          <w:tcPr>
            <w:tcW w:w="6709" w:type="dxa"/>
          </w:tcPr>
          <w:p w:rsidR="003E3A86" w:rsidRDefault="003E3A86" w:rsidP="00DC2FE3">
            <w:pPr>
              <w:pStyle w:val="tablesyntax"/>
              <w:rPr>
                <w:ins w:id="19" w:author="Qualcomm User" w:date="2011-11-07T10:47:00Z"/>
                <w:b/>
                <w:bCs/>
                <w:lang w:eastAsia="ko-KR"/>
              </w:rPr>
            </w:pPr>
            <w:ins w:id="20" w:author="Qualcomm User" w:date="2011-11-07T10:47:00Z">
              <w:r>
                <w:rPr>
                  <w:b/>
                  <w:bCs/>
                  <w:lang w:eastAsia="ko-KR"/>
                </w:rPr>
                <w:tab/>
              </w:r>
              <w:proofErr w:type="spellStart"/>
              <w:r>
                <w:rPr>
                  <w:b/>
                  <w:bCs/>
                  <w:lang w:eastAsia="ko-KR"/>
                </w:rPr>
                <w:t>delta_pcm</w:t>
              </w:r>
            </w:ins>
            <w:ins w:id="21" w:author="Qualcomm User" w:date="2011-11-07T10:48:00Z">
              <w:r>
                <w:rPr>
                  <w:b/>
                  <w:bCs/>
                  <w:lang w:eastAsia="ko-KR"/>
                </w:rPr>
                <w:t>_bit_depth_chroma</w:t>
              </w:r>
            </w:ins>
            <w:proofErr w:type="spellEnd"/>
          </w:p>
        </w:tc>
        <w:tc>
          <w:tcPr>
            <w:tcW w:w="1218" w:type="dxa"/>
          </w:tcPr>
          <w:p w:rsidR="003E3A86" w:rsidRDefault="003E3A86" w:rsidP="00DC2FE3">
            <w:pPr>
              <w:pStyle w:val="tablecell"/>
              <w:rPr>
                <w:ins w:id="22" w:author="Qualcomm User" w:date="2011-11-07T10:47:00Z"/>
                <w:lang w:eastAsia="ko-KR"/>
              </w:rPr>
            </w:pPr>
            <w:proofErr w:type="spellStart"/>
            <w:ins w:id="23" w:author="Qualcomm User" w:date="2011-11-07T10:48:00Z">
              <w:r>
                <w:rPr>
                  <w:lang w:eastAsia="ko-KR"/>
                </w:rPr>
                <w:t>ue</w:t>
              </w:r>
              <w:proofErr w:type="spellEnd"/>
              <w:r>
                <w:rPr>
                  <w:lang w:eastAsia="ko-KR"/>
                </w:rPr>
                <w:t>(v)</w:t>
              </w:r>
            </w:ins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7C1E17">
            <w:pPr>
              <w:pStyle w:val="tablesyntax"/>
              <w:rPr>
                <w:b/>
                <w:bCs/>
              </w:rPr>
            </w:pPr>
            <w:r w:rsidRPr="006745D2">
              <w:rPr>
                <w:b/>
                <w:bCs/>
              </w:rPr>
              <w:tab/>
            </w:r>
            <w:r>
              <w:rPr>
                <w:b/>
                <w:bCs/>
              </w:rPr>
              <w:t>...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rPr>
                <w:b/>
              </w:rPr>
              <w:tab/>
              <w:t>log2_min_coding_block_size_minus3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rPr>
                <w:b/>
              </w:rPr>
              <w:tab/>
              <w:t>log2_diff_max_min_coding_block_size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tab/>
            </w:r>
            <w:r w:rsidRPr="006745D2">
              <w:rPr>
                <w:b/>
              </w:rPr>
              <w:t>log2_min_transform_block_size_minus2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rPr>
                <w:b/>
              </w:rPr>
              <w:tab/>
              <w:t>log2_diff_max_min_transform_block_size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  <w:t>log2_min_pcm_coding_block_size_minus3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ue</w:t>
            </w:r>
            <w:proofErr w:type="spellEnd"/>
            <w:r>
              <w:rPr>
                <w:rFonts w:hint="eastAsia"/>
                <w:lang w:eastAsia="ko-KR"/>
              </w:rPr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rPr>
                <w:b/>
              </w:rPr>
              <w:tab/>
            </w:r>
            <w:proofErr w:type="spellStart"/>
            <w:r w:rsidRPr="006745D2">
              <w:rPr>
                <w:b/>
              </w:rPr>
              <w:t>max_transform_hierarchy_depth_inter</w:t>
            </w:r>
            <w:proofErr w:type="spellEnd"/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rPr>
                <w:b/>
              </w:rPr>
            </w:pPr>
            <w:r w:rsidRPr="006745D2">
              <w:rPr>
                <w:b/>
              </w:rPr>
              <w:tab/>
            </w:r>
            <w:proofErr w:type="spellStart"/>
            <w:r w:rsidRPr="006745D2">
              <w:rPr>
                <w:b/>
              </w:rPr>
              <w:t>max_transform_hierarchy_depth_intra</w:t>
            </w:r>
            <w:proofErr w:type="spellEnd"/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</w:pPr>
            <w:proofErr w:type="spellStart"/>
            <w:r w:rsidRPr="006745D2">
              <w:t>ue</w:t>
            </w:r>
            <w:proofErr w:type="spellEnd"/>
            <w:r w:rsidRPr="006745D2">
              <w:t>(v)</w:t>
            </w: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720FE">
            <w:pPr>
              <w:pStyle w:val="tablesyntax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ab/>
            </w:r>
            <w:r w:rsidR="00D720FE">
              <w:rPr>
                <w:b/>
                <w:lang w:eastAsia="ko-KR"/>
              </w:rPr>
              <w:t>...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  <w:rPr>
                <w:lang w:eastAsia="ko-KR"/>
              </w:rPr>
            </w:pPr>
          </w:p>
        </w:tc>
      </w:tr>
      <w:tr w:rsidR="007C1E17" w:rsidRPr="006745D2" w:rsidTr="00DC2FE3">
        <w:trPr>
          <w:cantSplit/>
          <w:jc w:val="center"/>
        </w:trPr>
        <w:tc>
          <w:tcPr>
            <w:tcW w:w="6709" w:type="dxa"/>
          </w:tcPr>
          <w:p w:rsidR="007C1E17" w:rsidRPr="006745D2" w:rsidRDefault="007C1E17" w:rsidP="00DC2FE3">
            <w:pPr>
              <w:pStyle w:val="tablesyntax"/>
              <w:keepNext w:val="0"/>
            </w:pPr>
            <w:r w:rsidRPr="006745D2">
              <w:t>}</w:t>
            </w:r>
          </w:p>
        </w:tc>
        <w:tc>
          <w:tcPr>
            <w:tcW w:w="1218" w:type="dxa"/>
          </w:tcPr>
          <w:p w:rsidR="007C1E17" w:rsidRPr="006745D2" w:rsidRDefault="007C1E17" w:rsidP="00DC2FE3">
            <w:pPr>
              <w:pStyle w:val="tablecell"/>
              <w:keepNext w:val="0"/>
            </w:pPr>
          </w:p>
        </w:tc>
      </w:tr>
    </w:tbl>
    <w:p w:rsidR="007C1E17" w:rsidRPr="006745D2" w:rsidRDefault="007C1E17" w:rsidP="007C1E17"/>
    <w:p w:rsidR="007C1E17" w:rsidRPr="00F71D99" w:rsidRDefault="007C1E17" w:rsidP="00D720FE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bookmarkStart w:id="24" w:name="_Toc20134270"/>
      <w:bookmarkStart w:id="25" w:name="_Ref26709381"/>
      <w:bookmarkStart w:id="26" w:name="_Ref26709388"/>
      <w:bookmarkStart w:id="27" w:name="_Ref35929786"/>
      <w:bookmarkStart w:id="28" w:name="_Ref36018624"/>
      <w:bookmarkStart w:id="29" w:name="_Ref49872969"/>
      <w:bookmarkStart w:id="30" w:name="_Ref56328998"/>
      <w:bookmarkStart w:id="31" w:name="_Toc77680409"/>
      <w:bookmarkStart w:id="32" w:name="_Ref168374700"/>
      <w:bookmarkStart w:id="33" w:name="_Ref220341814"/>
      <w:bookmarkStart w:id="34" w:name="_Toc226456563"/>
      <w:bookmarkStart w:id="35" w:name="_Toc248045250"/>
      <w:bookmarkStart w:id="36" w:name="_Toc287363777"/>
      <w:bookmarkStart w:id="37" w:name="_Toc293649181"/>
      <w:r w:rsidRPr="009210F2">
        <w:lastRenderedPageBreak/>
        <w:t>Sequence parameter set RBSP semantics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7C1E17" w:rsidRDefault="007C1E17" w:rsidP="007C1E17">
      <w:pPr>
        <w:rPr>
          <w:b/>
        </w:rPr>
      </w:pPr>
      <w:r>
        <w:rPr>
          <w:b/>
        </w:rPr>
        <w:t>…</w:t>
      </w:r>
    </w:p>
    <w:p w:rsidR="00D720FE" w:rsidRPr="00215AD8" w:rsidRDefault="00D720FE" w:rsidP="00D720FE">
      <w:r w:rsidRPr="00215AD8">
        <w:rPr>
          <w:b/>
        </w:rPr>
        <w:t>bit_depth_luma_minus8</w:t>
      </w:r>
      <w:r w:rsidRPr="00A41F30">
        <w:t> </w:t>
      </w:r>
      <w:r w:rsidRPr="00A41F30">
        <w:rPr>
          <w:rFonts w:hint="eastAsia"/>
          <w:lang w:eastAsia="ko-KR"/>
        </w:rPr>
        <w:t>+ 8</w:t>
      </w:r>
      <w:r w:rsidRPr="00215AD8">
        <w:t xml:space="preserve"> specifies the bit depth of the samples of the </w:t>
      </w:r>
      <w:proofErr w:type="spellStart"/>
      <w:r w:rsidRPr="00215AD8">
        <w:t>luma</w:t>
      </w:r>
      <w:proofErr w:type="spellEnd"/>
      <w:r w:rsidRPr="00215AD8">
        <w:t xml:space="preserve"> array and the value of the </w:t>
      </w:r>
      <w:proofErr w:type="spellStart"/>
      <w:r w:rsidRPr="00215AD8">
        <w:t>luma</w:t>
      </w:r>
      <w:proofErr w:type="spellEnd"/>
      <w:r w:rsidRPr="00215AD8">
        <w:t xml:space="preserve"> </w:t>
      </w:r>
      <w:proofErr w:type="spellStart"/>
      <w:r w:rsidRPr="00215AD8">
        <w:t>quantisation</w:t>
      </w:r>
      <w:proofErr w:type="spellEnd"/>
      <w:r w:rsidRPr="00215AD8">
        <w:t xml:space="preserve"> parameter range offset </w:t>
      </w:r>
      <w:proofErr w:type="spellStart"/>
      <w:r w:rsidRPr="00215AD8">
        <w:t>QpBdOffset</w:t>
      </w:r>
      <w:r w:rsidRPr="00215AD8">
        <w:rPr>
          <w:vertAlign w:val="subscript"/>
        </w:rPr>
        <w:t>Y</w:t>
      </w:r>
      <w:proofErr w:type="spellEnd"/>
      <w:r w:rsidRPr="00215AD8">
        <w:t>, as specified by</w:t>
      </w:r>
    </w:p>
    <w:p w:rsidR="00D720FE" w:rsidRPr="008A4926" w:rsidRDefault="00D720FE" w:rsidP="00D720FE">
      <w:pPr>
        <w:tabs>
          <w:tab w:val="center" w:pos="4849"/>
          <w:tab w:val="right" w:pos="9700"/>
        </w:tabs>
        <w:spacing w:before="193" w:after="240"/>
        <w:ind w:left="720"/>
      </w:pPr>
      <w:proofErr w:type="spellStart"/>
      <w:r w:rsidRPr="00F213C0">
        <w:t>BitDepth</w:t>
      </w:r>
      <w:r w:rsidRPr="00A8602B">
        <w:rPr>
          <w:vertAlign w:val="subscript"/>
        </w:rPr>
        <w:t>Y</w:t>
      </w:r>
      <w:proofErr w:type="spellEnd"/>
      <w:r w:rsidRPr="00087221">
        <w:t xml:space="preserve">      = 8 + bit_depth_luma_minus8</w:t>
      </w:r>
      <w:r w:rsidRPr="00087221">
        <w:tab/>
      </w:r>
      <w:r w:rsidRPr="00087221">
        <w:tab/>
        <w:t>(</w:t>
      </w:r>
      <w:r w:rsidR="000A53D3" w:rsidRPr="008A4926">
        <w:fldChar w:fldCharType="begin" w:fldLock="1"/>
      </w:r>
      <w:r w:rsidRPr="006745D2">
        <w:instrText xml:space="preserve"> STYLEREF 1 \s </w:instrText>
      </w:r>
      <w:r w:rsidR="000A53D3" w:rsidRPr="008A4926">
        <w:fldChar w:fldCharType="separate"/>
      </w:r>
      <w:r w:rsidRPr="008A4926">
        <w:rPr>
          <w:noProof/>
        </w:rPr>
        <w:t>7</w:t>
      </w:r>
      <w:r w:rsidR="000A53D3" w:rsidRPr="008A4926">
        <w:fldChar w:fldCharType="end"/>
      </w:r>
      <w:r w:rsidRPr="008A4926">
        <w:noBreakHyphen/>
      </w:r>
      <w:r w:rsidR="000A53D3" w:rsidRPr="008A4926">
        <w:fldChar w:fldCharType="begin" w:fldLock="1"/>
      </w:r>
      <w:r w:rsidRPr="006745D2">
        <w:instrText xml:space="preserve"> SEQ Equation \* ARABIC \s 1 </w:instrText>
      </w:r>
      <w:r w:rsidR="000A53D3" w:rsidRPr="008A4926">
        <w:fldChar w:fldCharType="separate"/>
      </w:r>
      <w:r w:rsidRPr="008A4926">
        <w:rPr>
          <w:noProof/>
        </w:rPr>
        <w:t>2</w:t>
      </w:r>
      <w:r w:rsidR="000A53D3" w:rsidRPr="008A4926">
        <w:fldChar w:fldCharType="end"/>
      </w:r>
      <w:proofErr w:type="gramStart"/>
      <w:r w:rsidRPr="008A4926">
        <w:t>)</w:t>
      </w:r>
      <w:proofErr w:type="gramEnd"/>
      <w:r w:rsidRPr="008A4926">
        <w:br/>
      </w:r>
      <w:proofErr w:type="spellStart"/>
      <w:r w:rsidRPr="008A4926">
        <w:t>QpBdOffset</w:t>
      </w:r>
      <w:r w:rsidRPr="008A4926">
        <w:rPr>
          <w:vertAlign w:val="subscript"/>
        </w:rPr>
        <w:t>Y</w:t>
      </w:r>
      <w:proofErr w:type="spellEnd"/>
      <w:r w:rsidRPr="00740080">
        <w:t xml:space="preserve"> = 6 * bit_depth_luma_minus8</w:t>
      </w:r>
      <w:r w:rsidRPr="00740080">
        <w:tab/>
      </w:r>
      <w:r w:rsidRPr="00740080">
        <w:tab/>
        <w:t>(</w:t>
      </w:r>
      <w:r w:rsidR="000A53D3" w:rsidRPr="008A4926">
        <w:fldChar w:fldCharType="begin" w:fldLock="1"/>
      </w:r>
      <w:r w:rsidRPr="006745D2">
        <w:instrText xml:space="preserve"> STYLEREF 1 \s </w:instrText>
      </w:r>
      <w:r w:rsidR="000A53D3" w:rsidRPr="008A4926">
        <w:fldChar w:fldCharType="separate"/>
      </w:r>
      <w:r w:rsidRPr="008A4926">
        <w:rPr>
          <w:noProof/>
        </w:rPr>
        <w:t>7</w:t>
      </w:r>
      <w:r w:rsidR="000A53D3" w:rsidRPr="008A4926">
        <w:fldChar w:fldCharType="end"/>
      </w:r>
      <w:r w:rsidRPr="008A4926">
        <w:noBreakHyphen/>
      </w:r>
      <w:r w:rsidR="000A53D3" w:rsidRPr="008A4926">
        <w:fldChar w:fldCharType="begin" w:fldLock="1"/>
      </w:r>
      <w:r w:rsidRPr="006745D2">
        <w:instrText xml:space="preserve"> SEQ Equation \* ARABIC \s 1 </w:instrText>
      </w:r>
      <w:r w:rsidR="000A53D3" w:rsidRPr="008A4926">
        <w:fldChar w:fldCharType="separate"/>
      </w:r>
      <w:r w:rsidRPr="008A4926">
        <w:rPr>
          <w:noProof/>
        </w:rPr>
        <w:t>3</w:t>
      </w:r>
      <w:r w:rsidR="000A53D3" w:rsidRPr="008A4926">
        <w:fldChar w:fldCharType="end"/>
      </w:r>
      <w:r w:rsidRPr="008A4926">
        <w:t>)</w:t>
      </w:r>
    </w:p>
    <w:p w:rsidR="00D720FE" w:rsidRPr="00740080" w:rsidRDefault="00D720FE" w:rsidP="00D720FE">
      <w:proofErr w:type="gramStart"/>
      <w:r w:rsidRPr="00740080">
        <w:t>bit_depth_luma_minus8</w:t>
      </w:r>
      <w:proofErr w:type="gramEnd"/>
      <w:r w:rsidRPr="00740080">
        <w:t xml:space="preserve"> shall be in the range of 0 to 6, inclusive.</w:t>
      </w:r>
    </w:p>
    <w:p w:rsidR="00D720FE" w:rsidRPr="00120CEF" w:rsidRDefault="00D720FE" w:rsidP="00D720FE">
      <w:r w:rsidRPr="00381CC2">
        <w:rPr>
          <w:b/>
        </w:rPr>
        <w:t>bit_depth_chroma_minus8</w:t>
      </w:r>
      <w:r w:rsidRPr="00A41F30">
        <w:t> </w:t>
      </w:r>
      <w:r w:rsidRPr="00A41F30">
        <w:rPr>
          <w:rFonts w:hint="eastAsia"/>
          <w:lang w:eastAsia="ko-KR"/>
        </w:rPr>
        <w:t>+ </w:t>
      </w:r>
      <w:r>
        <w:rPr>
          <w:rFonts w:hint="eastAsia"/>
          <w:lang w:eastAsia="ko-KR"/>
        </w:rPr>
        <w:t>8</w:t>
      </w:r>
      <w:r w:rsidRPr="00381CC2">
        <w:rPr>
          <w:b/>
        </w:rPr>
        <w:t xml:space="preserve"> </w:t>
      </w:r>
      <w:r w:rsidRPr="00F50663">
        <w:t xml:space="preserve">specifies the bit depth of the samples of the </w:t>
      </w:r>
      <w:proofErr w:type="spellStart"/>
      <w:r w:rsidRPr="00F50663">
        <w:t>chroma</w:t>
      </w:r>
      <w:proofErr w:type="spellEnd"/>
      <w:r w:rsidRPr="00F50663">
        <w:t xml:space="preserve"> arrays and the value of the </w:t>
      </w:r>
      <w:proofErr w:type="spellStart"/>
      <w:r w:rsidRPr="00F50663">
        <w:t>chroma</w:t>
      </w:r>
      <w:proofErr w:type="spellEnd"/>
      <w:r w:rsidRPr="00F50663">
        <w:t xml:space="preserve"> </w:t>
      </w:r>
      <w:proofErr w:type="spellStart"/>
      <w:r w:rsidRPr="00F50663">
        <w:t>quantisation</w:t>
      </w:r>
      <w:proofErr w:type="spellEnd"/>
      <w:r w:rsidRPr="00F50663">
        <w:t xml:space="preserve"> parameter range offset </w:t>
      </w:r>
      <w:proofErr w:type="spellStart"/>
      <w:r w:rsidRPr="00F50663">
        <w:t>QpBdOff</w:t>
      </w:r>
      <w:r w:rsidRPr="004843E4">
        <w:t>set</w:t>
      </w:r>
      <w:r w:rsidRPr="00085819">
        <w:rPr>
          <w:vertAlign w:val="subscript"/>
        </w:rPr>
        <w:t>C</w:t>
      </w:r>
      <w:proofErr w:type="spellEnd"/>
      <w:r w:rsidRPr="00120CEF">
        <w:t>, as specified by</w:t>
      </w:r>
    </w:p>
    <w:p w:rsidR="00D720FE" w:rsidRPr="008A4926" w:rsidRDefault="00D720FE" w:rsidP="00D720FE">
      <w:pPr>
        <w:tabs>
          <w:tab w:val="center" w:pos="4849"/>
          <w:tab w:val="right" w:pos="9700"/>
        </w:tabs>
        <w:spacing w:before="193" w:after="240"/>
        <w:ind w:left="720"/>
      </w:pPr>
      <w:bookmarkStart w:id="38" w:name="_Ref287008908"/>
      <w:proofErr w:type="spellStart"/>
      <w:r w:rsidRPr="00120CEF">
        <w:t>BitDepth</w:t>
      </w:r>
      <w:r w:rsidRPr="000E040E">
        <w:rPr>
          <w:vertAlign w:val="subscript"/>
        </w:rPr>
        <w:t>C</w:t>
      </w:r>
      <w:proofErr w:type="spellEnd"/>
      <w:r w:rsidRPr="005274F1">
        <w:t xml:space="preserve">      = 8 + bit_depth_chroma_minus8</w:t>
      </w:r>
      <w:r w:rsidRPr="005274F1">
        <w:tab/>
      </w:r>
      <w:r w:rsidRPr="005274F1">
        <w:tab/>
        <w:t>(</w:t>
      </w:r>
      <w:r w:rsidR="000A53D3" w:rsidRPr="008A4926">
        <w:fldChar w:fldCharType="begin" w:fldLock="1"/>
      </w:r>
      <w:r w:rsidRPr="006745D2">
        <w:instrText xml:space="preserve"> STYLEREF 1 \s </w:instrText>
      </w:r>
      <w:r w:rsidR="000A53D3" w:rsidRPr="008A4926">
        <w:fldChar w:fldCharType="separate"/>
      </w:r>
      <w:r w:rsidRPr="008A4926">
        <w:rPr>
          <w:noProof/>
        </w:rPr>
        <w:t>7</w:t>
      </w:r>
      <w:r w:rsidR="000A53D3" w:rsidRPr="008A4926">
        <w:fldChar w:fldCharType="end"/>
      </w:r>
      <w:r w:rsidRPr="008A4926">
        <w:noBreakHyphen/>
      </w:r>
      <w:r w:rsidR="000A53D3" w:rsidRPr="008A4926">
        <w:fldChar w:fldCharType="begin" w:fldLock="1"/>
      </w:r>
      <w:r w:rsidRPr="006745D2">
        <w:instrText xml:space="preserve"> SEQ Equation \* ARABIC \s 1 </w:instrText>
      </w:r>
      <w:r w:rsidR="000A53D3" w:rsidRPr="008A4926">
        <w:fldChar w:fldCharType="separate"/>
      </w:r>
      <w:r w:rsidRPr="008A4926">
        <w:rPr>
          <w:noProof/>
        </w:rPr>
        <w:t>4</w:t>
      </w:r>
      <w:r w:rsidR="000A53D3" w:rsidRPr="008A4926">
        <w:fldChar w:fldCharType="end"/>
      </w:r>
      <w:bookmarkEnd w:id="38"/>
      <w:proofErr w:type="gramStart"/>
      <w:r w:rsidRPr="008A4926">
        <w:t>)</w:t>
      </w:r>
      <w:proofErr w:type="gramEnd"/>
      <w:r w:rsidRPr="008A4926">
        <w:br/>
      </w:r>
      <w:proofErr w:type="spellStart"/>
      <w:r w:rsidRPr="008A4926">
        <w:t>QpBdOffset</w:t>
      </w:r>
      <w:r w:rsidRPr="008A4926">
        <w:rPr>
          <w:vertAlign w:val="subscript"/>
        </w:rPr>
        <w:t>C</w:t>
      </w:r>
      <w:proofErr w:type="spellEnd"/>
      <w:r w:rsidRPr="00740080">
        <w:t xml:space="preserve"> = 6 * bit_depth_chroma_minus8</w:t>
      </w:r>
      <w:r w:rsidRPr="00740080">
        <w:tab/>
      </w:r>
      <w:r w:rsidRPr="00740080">
        <w:tab/>
        <w:t>(</w:t>
      </w:r>
      <w:r w:rsidR="000A53D3" w:rsidRPr="008A4926">
        <w:fldChar w:fldCharType="begin" w:fldLock="1"/>
      </w:r>
      <w:r w:rsidRPr="006745D2">
        <w:instrText xml:space="preserve"> STYLEREF 1 \s </w:instrText>
      </w:r>
      <w:r w:rsidR="000A53D3" w:rsidRPr="008A4926">
        <w:fldChar w:fldCharType="separate"/>
      </w:r>
      <w:r w:rsidRPr="008A4926">
        <w:rPr>
          <w:noProof/>
        </w:rPr>
        <w:t>7</w:t>
      </w:r>
      <w:r w:rsidR="000A53D3" w:rsidRPr="008A4926">
        <w:fldChar w:fldCharType="end"/>
      </w:r>
      <w:r w:rsidRPr="008A4926">
        <w:noBreakHyphen/>
      </w:r>
      <w:r w:rsidR="000A53D3" w:rsidRPr="008A4926">
        <w:fldChar w:fldCharType="begin" w:fldLock="1"/>
      </w:r>
      <w:r w:rsidRPr="006745D2">
        <w:instrText xml:space="preserve"> SEQ Equation \* ARABIC \s 1 </w:instrText>
      </w:r>
      <w:r w:rsidR="000A53D3" w:rsidRPr="008A4926">
        <w:fldChar w:fldCharType="separate"/>
      </w:r>
      <w:r w:rsidRPr="008A4926">
        <w:rPr>
          <w:noProof/>
        </w:rPr>
        <w:t>5</w:t>
      </w:r>
      <w:r w:rsidR="000A53D3" w:rsidRPr="008A4926">
        <w:fldChar w:fldCharType="end"/>
      </w:r>
      <w:r w:rsidRPr="008A4926">
        <w:t>)</w:t>
      </w:r>
    </w:p>
    <w:p w:rsidR="00D720FE" w:rsidRDefault="00D720FE" w:rsidP="00D720FE">
      <w:pPr>
        <w:rPr>
          <w:lang w:eastAsia="ko-KR"/>
        </w:rPr>
      </w:pPr>
      <w:proofErr w:type="gramStart"/>
      <w:r w:rsidRPr="00740080">
        <w:t>bit_depth_chroma_minus8</w:t>
      </w:r>
      <w:proofErr w:type="gramEnd"/>
      <w:r w:rsidRPr="00740080">
        <w:t xml:space="preserve"> shall be </w:t>
      </w:r>
      <w:r w:rsidRPr="00381CC2">
        <w:t>in the range of 0 to 6, inclusive.</w:t>
      </w:r>
    </w:p>
    <w:p w:rsidR="00D720FE" w:rsidDel="00E815F3" w:rsidRDefault="00D720FE" w:rsidP="00D720FE">
      <w:pPr>
        <w:rPr>
          <w:del w:id="39" w:author="Qualcomm User" w:date="2011-11-07T11:25:00Z"/>
          <w:lang w:eastAsia="ko-KR"/>
        </w:rPr>
      </w:pPr>
      <w:del w:id="40" w:author="Qualcomm User" w:date="2011-11-07T11:25:00Z">
        <w:r w:rsidRPr="00015CCA" w:rsidDel="00E815F3">
          <w:rPr>
            <w:b/>
            <w:lang w:eastAsia="ko-KR"/>
          </w:rPr>
          <w:delText>pcm_sample_bit_depth_luma_minus1</w:delText>
        </w:r>
        <w:r w:rsidRPr="00015CCA" w:rsidDel="00E815F3">
          <w:rPr>
            <w:lang w:eastAsia="ko-KR"/>
          </w:rPr>
          <w:delText> </w:delText>
        </w:r>
        <w:r w:rsidRPr="00C91836" w:rsidDel="00E815F3">
          <w:rPr>
            <w:rFonts w:hint="eastAsia"/>
            <w:lang w:eastAsia="ko-KR"/>
          </w:rPr>
          <w:delText>+</w:delText>
        </w:r>
        <w:r w:rsidRPr="00C91836" w:rsidDel="00E815F3">
          <w:rPr>
            <w:lang w:eastAsia="ko-KR"/>
          </w:rPr>
          <w:delText> </w:delText>
        </w:r>
        <w:r w:rsidRPr="00C91836" w:rsidDel="00E815F3">
          <w:rPr>
            <w:rFonts w:hint="eastAsia"/>
            <w:lang w:eastAsia="ko-KR"/>
          </w:rPr>
          <w:delText>1</w:delText>
        </w:r>
        <w:r w:rsidDel="00E815F3">
          <w:rPr>
            <w:lang w:eastAsia="ko-KR"/>
          </w:rPr>
          <w:delText xml:space="preserve"> specifies the number of bits used to represent each of PCM sample values of luma component. </w:delText>
        </w:r>
        <w:commentRangeStart w:id="41"/>
        <w:r w:rsidDel="00E815F3">
          <w:rPr>
            <w:lang w:eastAsia="ko-KR"/>
          </w:rPr>
          <w:delText>The value of pcm_sample_bit_depth_luma_minus1 + 1 shall be smaller than or equal to the value of BitDepth</w:delText>
        </w:r>
        <w:r w:rsidRPr="00015CCA" w:rsidDel="00E815F3">
          <w:rPr>
            <w:vertAlign w:val="subscript"/>
            <w:lang w:eastAsia="ko-KR"/>
          </w:rPr>
          <w:delText>Y</w:delText>
        </w:r>
        <w:r w:rsidDel="00E815F3">
          <w:rPr>
            <w:lang w:eastAsia="ko-KR"/>
          </w:rPr>
          <w:delText>.</w:delText>
        </w:r>
        <w:commentRangeEnd w:id="41"/>
        <w:r w:rsidDel="00E815F3">
          <w:rPr>
            <w:rStyle w:val="CommentReference"/>
            <w:rFonts w:eastAsia="Malgun Gothic"/>
            <w:lang w:val="en-GB"/>
          </w:rPr>
          <w:commentReference w:id="41"/>
        </w:r>
      </w:del>
    </w:p>
    <w:p w:rsidR="00D720FE" w:rsidDel="00E815F3" w:rsidRDefault="00D720FE" w:rsidP="00D720FE">
      <w:pPr>
        <w:tabs>
          <w:tab w:val="center" w:pos="4849"/>
          <w:tab w:val="right" w:pos="9700"/>
        </w:tabs>
        <w:spacing w:before="193" w:after="240"/>
        <w:ind w:left="720"/>
        <w:rPr>
          <w:del w:id="42" w:author="Qualcomm User" w:date="2011-11-07T11:25:00Z"/>
          <w:lang w:eastAsia="ko-KR"/>
        </w:rPr>
      </w:pPr>
      <w:del w:id="43" w:author="Qualcomm User" w:date="2011-11-07T11:25:00Z">
        <w:r w:rsidDel="00E815F3">
          <w:rPr>
            <w:rFonts w:hint="eastAsia"/>
            <w:lang w:eastAsia="ko-KR"/>
          </w:rPr>
          <w:delText>PCM</w:delText>
        </w:r>
        <w:r w:rsidRPr="00120CEF" w:rsidDel="00E815F3">
          <w:delText>BitDepth</w:delText>
        </w:r>
        <w:r w:rsidRPr="00015CCA" w:rsidDel="00E815F3">
          <w:rPr>
            <w:rFonts w:hint="eastAsia"/>
            <w:vertAlign w:val="subscript"/>
            <w:lang w:eastAsia="ko-KR"/>
          </w:rPr>
          <w:delText>Y</w:delText>
        </w:r>
        <w:r w:rsidRPr="005274F1" w:rsidDel="00E815F3">
          <w:delText xml:space="preserve"> = </w:delText>
        </w:r>
        <w:r w:rsidDel="00E815F3">
          <w:rPr>
            <w:rFonts w:hint="eastAsia"/>
            <w:lang w:eastAsia="ko-KR"/>
          </w:rPr>
          <w:delText>1</w:delText>
        </w:r>
        <w:r w:rsidRPr="005274F1" w:rsidDel="00E815F3">
          <w:delText xml:space="preserve"> + </w:delText>
        </w:r>
        <w:r w:rsidDel="00E815F3">
          <w:rPr>
            <w:rFonts w:hint="eastAsia"/>
            <w:lang w:eastAsia="ko-KR"/>
          </w:rPr>
          <w:delText>pcm_sample_</w:delText>
        </w:r>
        <w:r w:rsidRPr="005274F1" w:rsidDel="00E815F3">
          <w:delText>bit_depth_</w:delText>
        </w:r>
        <w:r w:rsidDel="00E815F3">
          <w:rPr>
            <w:rFonts w:hint="eastAsia"/>
            <w:lang w:eastAsia="ko-KR"/>
          </w:rPr>
          <w:delText>luma_minus1</w:delText>
        </w:r>
        <w:r w:rsidRPr="005274F1" w:rsidDel="00E815F3">
          <w:tab/>
          <w:delText>(</w:delText>
        </w:r>
        <w:r w:rsidR="000A53D3" w:rsidRPr="008A4926" w:rsidDel="00E815F3">
          <w:fldChar w:fldCharType="begin" w:fldLock="1"/>
        </w:r>
        <w:r w:rsidRPr="006745D2" w:rsidDel="00E815F3">
          <w:delInstrText xml:space="preserve"> STYLEREF 1 \s </w:delInstrText>
        </w:r>
        <w:r w:rsidR="000A53D3" w:rsidRPr="008A4926" w:rsidDel="00E815F3">
          <w:fldChar w:fldCharType="separate"/>
        </w:r>
        <w:r w:rsidRPr="008A4926" w:rsidDel="00E815F3">
          <w:delText>7</w:delText>
        </w:r>
        <w:r w:rsidR="000A53D3" w:rsidRPr="008A4926" w:rsidDel="00E815F3">
          <w:fldChar w:fldCharType="end"/>
        </w:r>
        <w:r w:rsidRPr="008A4926" w:rsidDel="00E815F3">
          <w:noBreakHyphen/>
        </w:r>
        <w:r w:rsidR="000A53D3" w:rsidRPr="008A4926" w:rsidDel="00E815F3">
          <w:fldChar w:fldCharType="begin" w:fldLock="1"/>
        </w:r>
        <w:r w:rsidRPr="006745D2" w:rsidDel="00E815F3">
          <w:delInstrText xml:space="preserve"> SEQ Equation \* ARABIC \s 1 </w:delInstrText>
        </w:r>
        <w:r w:rsidR="000A53D3" w:rsidRPr="008A4926" w:rsidDel="00E815F3">
          <w:fldChar w:fldCharType="separate"/>
        </w:r>
        <w:r w:rsidRPr="008A4926" w:rsidDel="00E815F3">
          <w:delText>4</w:delText>
        </w:r>
        <w:r w:rsidR="000A53D3" w:rsidRPr="008A4926" w:rsidDel="00E815F3">
          <w:fldChar w:fldCharType="end"/>
        </w:r>
        <w:r w:rsidRPr="008A4926" w:rsidDel="00E815F3">
          <w:delText>)</w:delText>
        </w:r>
      </w:del>
    </w:p>
    <w:p w:rsidR="00D720FE" w:rsidDel="00E815F3" w:rsidRDefault="00D720FE" w:rsidP="00D720FE">
      <w:pPr>
        <w:rPr>
          <w:del w:id="44" w:author="Qualcomm User" w:date="2011-11-07T11:25:00Z"/>
          <w:lang w:eastAsia="ko-KR"/>
        </w:rPr>
      </w:pPr>
      <w:del w:id="45" w:author="Qualcomm User" w:date="2011-11-07T11:25:00Z">
        <w:r w:rsidRPr="00015CCA" w:rsidDel="00E815F3">
          <w:rPr>
            <w:b/>
            <w:lang w:eastAsia="ko-KR"/>
          </w:rPr>
          <w:delText>pcm_sample_bit_depth_chroma_minus1</w:delText>
        </w:r>
        <w:r w:rsidDel="00E815F3">
          <w:rPr>
            <w:lang w:eastAsia="ko-KR"/>
          </w:rPr>
          <w:delText> </w:delText>
        </w:r>
        <w:r w:rsidDel="00E815F3">
          <w:rPr>
            <w:rFonts w:hint="eastAsia"/>
            <w:lang w:eastAsia="ko-KR"/>
          </w:rPr>
          <w:delText>+</w:delText>
        </w:r>
        <w:r w:rsidDel="00E815F3">
          <w:rPr>
            <w:lang w:eastAsia="ko-KR"/>
          </w:rPr>
          <w:delText> </w:delText>
        </w:r>
        <w:r w:rsidDel="00E815F3">
          <w:rPr>
            <w:rFonts w:hint="eastAsia"/>
            <w:lang w:eastAsia="ko-KR"/>
          </w:rPr>
          <w:delText>1</w:delText>
        </w:r>
        <w:r w:rsidDel="00E815F3">
          <w:rPr>
            <w:lang w:eastAsia="ko-KR"/>
          </w:rPr>
          <w:delText xml:space="preserve"> specifies the number of bits used to represent each of PCM sample values of chroma components. </w:delText>
        </w:r>
        <w:commentRangeStart w:id="46"/>
        <w:r w:rsidDel="00E815F3">
          <w:rPr>
            <w:lang w:eastAsia="ko-KR"/>
          </w:rPr>
          <w:delText>The value of pcm_sample_bit_depth_chroma_minus1 + 1 shall be smaller than or equal to the value of BitDepth</w:delText>
        </w:r>
        <w:r w:rsidRPr="00015CCA" w:rsidDel="00E815F3">
          <w:rPr>
            <w:vertAlign w:val="subscript"/>
            <w:lang w:eastAsia="ko-KR"/>
          </w:rPr>
          <w:delText>C</w:delText>
        </w:r>
        <w:r w:rsidDel="00E815F3">
          <w:rPr>
            <w:lang w:eastAsia="ko-KR"/>
          </w:rPr>
          <w:delText>.</w:delText>
        </w:r>
        <w:commentRangeEnd w:id="46"/>
        <w:r w:rsidR="007825C7" w:rsidDel="00E815F3">
          <w:rPr>
            <w:rStyle w:val="CommentReference"/>
            <w:rFonts w:eastAsia="Malgun Gothic"/>
            <w:lang w:val="en-GB"/>
          </w:rPr>
          <w:commentReference w:id="46"/>
        </w:r>
      </w:del>
    </w:p>
    <w:p w:rsidR="00D720FE" w:rsidDel="00E815F3" w:rsidRDefault="00D720FE" w:rsidP="00D720FE">
      <w:pPr>
        <w:tabs>
          <w:tab w:val="center" w:pos="4849"/>
          <w:tab w:val="right" w:pos="9700"/>
        </w:tabs>
        <w:spacing w:before="193" w:after="240"/>
        <w:ind w:left="720"/>
        <w:rPr>
          <w:del w:id="47" w:author="Qualcomm User" w:date="2011-11-07T11:25:00Z"/>
          <w:lang w:eastAsia="ko-KR"/>
        </w:rPr>
      </w:pPr>
      <w:del w:id="48" w:author="Qualcomm User" w:date="2011-11-07T11:25:00Z">
        <w:r w:rsidDel="00E815F3">
          <w:rPr>
            <w:rFonts w:hint="eastAsia"/>
            <w:lang w:eastAsia="ko-KR"/>
          </w:rPr>
          <w:delText>PCM</w:delText>
        </w:r>
        <w:r w:rsidRPr="00120CEF" w:rsidDel="00E815F3">
          <w:delText>BitDepth</w:delText>
        </w:r>
        <w:r w:rsidDel="00E815F3">
          <w:rPr>
            <w:rFonts w:hint="eastAsia"/>
            <w:vertAlign w:val="subscript"/>
            <w:lang w:eastAsia="ko-KR"/>
          </w:rPr>
          <w:delText>C</w:delText>
        </w:r>
        <w:r w:rsidRPr="005274F1" w:rsidDel="00E815F3">
          <w:delText xml:space="preserve"> = </w:delText>
        </w:r>
        <w:r w:rsidDel="00E815F3">
          <w:rPr>
            <w:rFonts w:hint="eastAsia"/>
            <w:lang w:eastAsia="ko-KR"/>
          </w:rPr>
          <w:delText>1</w:delText>
        </w:r>
        <w:r w:rsidRPr="005274F1" w:rsidDel="00E815F3">
          <w:delText xml:space="preserve"> + </w:delText>
        </w:r>
        <w:r w:rsidDel="00E815F3">
          <w:rPr>
            <w:rFonts w:hint="eastAsia"/>
            <w:lang w:eastAsia="ko-KR"/>
          </w:rPr>
          <w:delText>pcm_sample_</w:delText>
        </w:r>
        <w:r w:rsidRPr="005274F1" w:rsidDel="00E815F3">
          <w:delText>bit_depth_</w:delText>
        </w:r>
        <w:r w:rsidDel="00E815F3">
          <w:rPr>
            <w:rFonts w:hint="eastAsia"/>
            <w:lang w:eastAsia="ko-KR"/>
          </w:rPr>
          <w:delText>chroma_minus1</w:delText>
        </w:r>
        <w:r w:rsidRPr="005274F1" w:rsidDel="00E815F3">
          <w:tab/>
          <w:delText>(</w:delText>
        </w:r>
        <w:r w:rsidR="000A53D3" w:rsidRPr="008A4926" w:rsidDel="00E815F3">
          <w:fldChar w:fldCharType="begin" w:fldLock="1"/>
        </w:r>
        <w:r w:rsidRPr="006745D2" w:rsidDel="00E815F3">
          <w:delInstrText xml:space="preserve"> STYLEREF 1 \s </w:delInstrText>
        </w:r>
        <w:r w:rsidR="000A53D3" w:rsidRPr="008A4926" w:rsidDel="00E815F3">
          <w:fldChar w:fldCharType="separate"/>
        </w:r>
        <w:r w:rsidRPr="008A4926" w:rsidDel="00E815F3">
          <w:delText>7</w:delText>
        </w:r>
        <w:r w:rsidR="000A53D3" w:rsidRPr="008A4926" w:rsidDel="00E815F3">
          <w:fldChar w:fldCharType="end"/>
        </w:r>
        <w:r w:rsidRPr="008A4926" w:rsidDel="00E815F3">
          <w:noBreakHyphen/>
        </w:r>
        <w:r w:rsidR="000A53D3" w:rsidRPr="008A4926" w:rsidDel="00E815F3">
          <w:fldChar w:fldCharType="begin" w:fldLock="1"/>
        </w:r>
        <w:r w:rsidRPr="006745D2" w:rsidDel="00E815F3">
          <w:delInstrText xml:space="preserve"> SEQ Equation \* ARABIC \s 1 </w:delInstrText>
        </w:r>
        <w:r w:rsidR="000A53D3" w:rsidRPr="008A4926" w:rsidDel="00E815F3">
          <w:fldChar w:fldCharType="separate"/>
        </w:r>
        <w:r w:rsidRPr="008A4926" w:rsidDel="00E815F3">
          <w:delText>4</w:delText>
        </w:r>
        <w:r w:rsidR="000A53D3" w:rsidRPr="008A4926" w:rsidDel="00E815F3">
          <w:fldChar w:fldCharType="end"/>
        </w:r>
        <w:r w:rsidRPr="008A4926" w:rsidDel="00E815F3">
          <w:delText>)</w:delText>
        </w:r>
      </w:del>
    </w:p>
    <w:p w:rsidR="00744CE0" w:rsidRDefault="00744CE0" w:rsidP="00744CE0">
      <w:pPr>
        <w:rPr>
          <w:ins w:id="49" w:author="Qualcomm User" w:date="2011-11-07T10:55:00Z"/>
          <w:lang w:eastAsia="ko-KR"/>
        </w:rPr>
      </w:pPr>
      <w:proofErr w:type="spellStart"/>
      <w:proofErr w:type="gramStart"/>
      <w:ins w:id="50" w:author="Qualcomm User" w:date="2011-11-07T10:55:00Z">
        <w:r>
          <w:rPr>
            <w:b/>
            <w:bCs/>
            <w:lang w:eastAsia="ko-KR"/>
          </w:rPr>
          <w:t>delta_pcm_bit_depth_luma</w:t>
        </w:r>
        <w:proofErr w:type="spellEnd"/>
        <w:proofErr w:type="gramEnd"/>
        <w:r w:rsidRPr="00015CCA">
          <w:rPr>
            <w:lang w:eastAsia="ko-KR"/>
          </w:rPr>
          <w:t> </w:t>
        </w:r>
        <w:r>
          <w:rPr>
            <w:lang w:eastAsia="ko-KR"/>
          </w:rPr>
          <w:t xml:space="preserve">indicates the difference between the bit depth of the samples of the </w:t>
        </w:r>
        <w:proofErr w:type="spellStart"/>
        <w:r>
          <w:rPr>
            <w:lang w:eastAsia="ko-KR"/>
          </w:rPr>
          <w:t>luma</w:t>
        </w:r>
        <w:proofErr w:type="spellEnd"/>
        <w:r>
          <w:rPr>
            <w:lang w:eastAsia="ko-KR"/>
          </w:rPr>
          <w:t xml:space="preserve"> array (</w:t>
        </w:r>
        <w:proofErr w:type="spellStart"/>
        <w:r w:rsidRPr="00F213C0">
          <w:t>BitDepth</w:t>
        </w:r>
        <w:r w:rsidRPr="00A8602B">
          <w:rPr>
            <w:vertAlign w:val="subscript"/>
          </w:rPr>
          <w:t>Y</w:t>
        </w:r>
        <w:proofErr w:type="spellEnd"/>
        <w:r>
          <w:rPr>
            <w:lang w:eastAsia="ko-KR"/>
          </w:rPr>
          <w:t xml:space="preserve">) and the number of bits used to represent each of PCM sample values of </w:t>
        </w:r>
        <w:proofErr w:type="spellStart"/>
        <w:r>
          <w:rPr>
            <w:lang w:eastAsia="ko-KR"/>
          </w:rPr>
          <w:t>luma</w:t>
        </w:r>
        <w:proofErr w:type="spellEnd"/>
        <w:r>
          <w:rPr>
            <w:lang w:eastAsia="ko-KR"/>
          </w:rPr>
          <w:t xml:space="preserve"> component. The value of </w:t>
        </w:r>
        <w:proofErr w:type="spellStart"/>
        <w:r>
          <w:rPr>
            <w:lang w:eastAsia="ko-KR"/>
          </w:rPr>
          <w:t>delta_pcm_bit_depth_luma</w:t>
        </w:r>
        <w:proofErr w:type="spellEnd"/>
        <w:r>
          <w:rPr>
            <w:lang w:eastAsia="ko-KR"/>
          </w:rPr>
          <w:t xml:space="preserve"> shall be in the range of 0 to </w:t>
        </w:r>
        <w:commentRangeStart w:id="51"/>
        <w:r>
          <w:rPr>
            <w:lang w:eastAsia="ko-KR"/>
          </w:rPr>
          <w:t>6</w:t>
        </w:r>
        <w:commentRangeEnd w:id="51"/>
        <w:r>
          <w:rPr>
            <w:rStyle w:val="CommentReference"/>
            <w:rFonts w:eastAsia="Malgun Gothic"/>
            <w:lang w:val="en-GB"/>
          </w:rPr>
          <w:commentReference w:id="51"/>
        </w:r>
        <w:r>
          <w:rPr>
            <w:lang w:eastAsia="ko-KR"/>
          </w:rPr>
          <w:t>.</w:t>
        </w:r>
      </w:ins>
    </w:p>
    <w:p w:rsidR="00744CE0" w:rsidRDefault="00744CE0" w:rsidP="00744CE0">
      <w:pPr>
        <w:tabs>
          <w:tab w:val="center" w:pos="4849"/>
          <w:tab w:val="right" w:pos="9700"/>
        </w:tabs>
        <w:spacing w:before="193" w:after="240"/>
        <w:ind w:left="720"/>
        <w:rPr>
          <w:ins w:id="52" w:author="Qualcomm User" w:date="2011-11-07T10:55:00Z"/>
          <w:lang w:eastAsia="ko-KR"/>
        </w:rPr>
      </w:pPr>
      <w:proofErr w:type="spellStart"/>
      <w:ins w:id="53" w:author="Qualcomm User" w:date="2011-11-07T10:55:00Z">
        <w:r>
          <w:rPr>
            <w:rFonts w:hint="eastAsia"/>
            <w:lang w:eastAsia="ko-KR"/>
          </w:rPr>
          <w:t>PCM</w:t>
        </w:r>
        <w:r w:rsidRPr="00120CEF">
          <w:t>BitDepth</w:t>
        </w:r>
        <w:r w:rsidRPr="00015CCA">
          <w:rPr>
            <w:rFonts w:hint="eastAsia"/>
            <w:vertAlign w:val="subscript"/>
            <w:lang w:eastAsia="ko-KR"/>
          </w:rPr>
          <w:t>Y</w:t>
        </w:r>
        <w:proofErr w:type="spellEnd"/>
        <w:r w:rsidRPr="005274F1">
          <w:t xml:space="preserve"> = </w:t>
        </w:r>
        <w:proofErr w:type="spellStart"/>
        <w:r w:rsidRPr="00F213C0">
          <w:t>BitDepth</w:t>
        </w:r>
        <w:r w:rsidRPr="00A8602B">
          <w:rPr>
            <w:vertAlign w:val="subscript"/>
          </w:rPr>
          <w:t>Y</w:t>
        </w:r>
        <w:proofErr w:type="spellEnd"/>
        <w:r>
          <w:rPr>
            <w:lang w:eastAsia="ko-KR"/>
          </w:rPr>
          <w:t xml:space="preserve"> </w:t>
        </w:r>
        <w:r w:rsidRPr="00F14DEA">
          <w:rPr>
            <w:lang w:eastAsia="ko-KR"/>
          </w:rPr>
          <w:t xml:space="preserve">- </w:t>
        </w:r>
        <w:proofErr w:type="spellStart"/>
        <w:r w:rsidRPr="00F14DEA">
          <w:rPr>
            <w:bCs/>
            <w:lang w:eastAsia="ko-KR"/>
          </w:rPr>
          <w:t>delta_pcm_bit_depth_luma</w:t>
        </w:r>
        <w:proofErr w:type="spellEnd"/>
        <w:r w:rsidRPr="005274F1">
          <w:tab/>
          <w:t>(</w:t>
        </w:r>
        <w:r w:rsidR="000A53D3" w:rsidRPr="008A4926">
          <w:fldChar w:fldCharType="begin" w:fldLock="1"/>
        </w:r>
        <w:r w:rsidRPr="006745D2">
          <w:instrText xml:space="preserve"> STYLEREF 1 \s </w:instrText>
        </w:r>
        <w:r w:rsidR="000A53D3" w:rsidRPr="008A4926">
          <w:fldChar w:fldCharType="separate"/>
        </w:r>
        <w:r w:rsidRPr="008A4926">
          <w:t>7</w:t>
        </w:r>
        <w:r w:rsidR="000A53D3" w:rsidRPr="008A4926">
          <w:fldChar w:fldCharType="end"/>
        </w:r>
        <w:r w:rsidRPr="008A4926">
          <w:noBreakHyphen/>
        </w:r>
        <w:r w:rsidR="000A53D3" w:rsidRPr="008A4926">
          <w:fldChar w:fldCharType="begin" w:fldLock="1"/>
        </w:r>
        <w:r w:rsidRPr="006745D2">
          <w:instrText xml:space="preserve"> SEQ Equation \* ARABIC \s 1 </w:instrText>
        </w:r>
        <w:r w:rsidR="000A53D3" w:rsidRPr="008A4926">
          <w:fldChar w:fldCharType="separate"/>
        </w:r>
        <w:r w:rsidRPr="008A4926">
          <w:t>4</w:t>
        </w:r>
        <w:r w:rsidR="000A53D3" w:rsidRPr="008A4926">
          <w:fldChar w:fldCharType="end"/>
        </w:r>
        <w:r w:rsidRPr="008A4926">
          <w:t>)</w:t>
        </w:r>
      </w:ins>
    </w:p>
    <w:p w:rsidR="00582056" w:rsidRDefault="00582056" w:rsidP="00582056">
      <w:pPr>
        <w:rPr>
          <w:ins w:id="54" w:author="Qualcomm User" w:date="2011-11-07T10:55:00Z"/>
          <w:lang w:eastAsia="ko-KR"/>
        </w:rPr>
      </w:pPr>
      <w:proofErr w:type="spellStart"/>
      <w:proofErr w:type="gramStart"/>
      <w:ins w:id="55" w:author="Qualcomm User" w:date="2011-11-07T10:55:00Z">
        <w:r>
          <w:rPr>
            <w:b/>
            <w:bCs/>
            <w:lang w:eastAsia="ko-KR"/>
          </w:rPr>
          <w:t>delta_pcm_bit_depth_</w:t>
        </w:r>
        <w:r w:rsidR="00DE6AF9">
          <w:rPr>
            <w:b/>
            <w:bCs/>
            <w:lang w:eastAsia="ko-KR"/>
          </w:rPr>
          <w:t>chro</w:t>
        </w:r>
        <w:r>
          <w:rPr>
            <w:b/>
            <w:bCs/>
            <w:lang w:eastAsia="ko-KR"/>
          </w:rPr>
          <w:t>ma</w:t>
        </w:r>
        <w:proofErr w:type="spellEnd"/>
        <w:proofErr w:type="gramEnd"/>
        <w:r w:rsidRPr="00015CCA">
          <w:rPr>
            <w:lang w:eastAsia="ko-KR"/>
          </w:rPr>
          <w:t> </w:t>
        </w:r>
        <w:r>
          <w:rPr>
            <w:lang w:eastAsia="ko-KR"/>
          </w:rPr>
          <w:t xml:space="preserve">indicates the difference between the bit depth of the samples of the </w:t>
        </w:r>
        <w:proofErr w:type="spellStart"/>
        <w:r w:rsidR="00DE6AF9">
          <w:rPr>
            <w:lang w:eastAsia="ko-KR"/>
          </w:rPr>
          <w:t>chroma</w:t>
        </w:r>
        <w:proofErr w:type="spellEnd"/>
        <w:r>
          <w:rPr>
            <w:lang w:eastAsia="ko-KR"/>
          </w:rPr>
          <w:t xml:space="preserve"> array (</w:t>
        </w:r>
        <w:proofErr w:type="spellStart"/>
        <w:r w:rsidRPr="00F213C0">
          <w:t>BitDepth</w:t>
        </w:r>
      </w:ins>
      <w:ins w:id="56" w:author="Qualcomm User" w:date="2011-11-07T10:56:00Z">
        <w:r w:rsidR="00DE6AF9">
          <w:rPr>
            <w:vertAlign w:val="subscript"/>
          </w:rPr>
          <w:t>C</w:t>
        </w:r>
      </w:ins>
      <w:proofErr w:type="spellEnd"/>
      <w:ins w:id="57" w:author="Qualcomm User" w:date="2011-11-07T10:55:00Z">
        <w:r>
          <w:rPr>
            <w:lang w:eastAsia="ko-KR"/>
          </w:rPr>
          <w:t xml:space="preserve">) and the number of bits used to represent each of PCM sample values of </w:t>
        </w:r>
      </w:ins>
      <w:proofErr w:type="spellStart"/>
      <w:ins w:id="58" w:author="Qualcomm User" w:date="2011-11-07T10:56:00Z">
        <w:r w:rsidR="00DE6AF9">
          <w:rPr>
            <w:lang w:eastAsia="ko-KR"/>
          </w:rPr>
          <w:t>chroma</w:t>
        </w:r>
      </w:ins>
      <w:proofErr w:type="spellEnd"/>
      <w:ins w:id="59" w:author="Qualcomm User" w:date="2011-11-07T10:55:00Z">
        <w:r>
          <w:rPr>
            <w:lang w:eastAsia="ko-KR"/>
          </w:rPr>
          <w:t xml:space="preserve"> component</w:t>
        </w:r>
      </w:ins>
      <w:ins w:id="60" w:author="Qualcomm User" w:date="2011-11-07T10:56:00Z">
        <w:r w:rsidR="00EC208C">
          <w:rPr>
            <w:lang w:eastAsia="ko-KR"/>
          </w:rPr>
          <w:t>s</w:t>
        </w:r>
      </w:ins>
      <w:ins w:id="61" w:author="Qualcomm User" w:date="2011-11-07T10:55:00Z">
        <w:r>
          <w:rPr>
            <w:lang w:eastAsia="ko-KR"/>
          </w:rPr>
          <w:t xml:space="preserve">. The value of </w:t>
        </w:r>
        <w:proofErr w:type="spellStart"/>
        <w:r>
          <w:rPr>
            <w:lang w:eastAsia="ko-KR"/>
          </w:rPr>
          <w:t>delta_pcm_bit_depth_</w:t>
        </w:r>
      </w:ins>
      <w:ins w:id="62" w:author="Qualcomm User" w:date="2011-11-07T10:56:00Z">
        <w:r w:rsidR="00EC208C">
          <w:rPr>
            <w:lang w:eastAsia="ko-KR"/>
          </w:rPr>
          <w:t>chroma</w:t>
        </w:r>
      </w:ins>
      <w:proofErr w:type="spellEnd"/>
      <w:ins w:id="63" w:author="Qualcomm User" w:date="2011-11-07T10:55:00Z">
        <w:r>
          <w:rPr>
            <w:lang w:eastAsia="ko-KR"/>
          </w:rPr>
          <w:t xml:space="preserve"> shall be in the range of 0 to </w:t>
        </w:r>
        <w:commentRangeStart w:id="64"/>
        <w:r>
          <w:rPr>
            <w:lang w:eastAsia="ko-KR"/>
          </w:rPr>
          <w:t>6</w:t>
        </w:r>
        <w:commentRangeEnd w:id="64"/>
        <w:r>
          <w:rPr>
            <w:rStyle w:val="CommentReference"/>
            <w:rFonts w:eastAsia="Malgun Gothic"/>
            <w:lang w:val="en-GB"/>
          </w:rPr>
          <w:commentReference w:id="64"/>
        </w:r>
        <w:r>
          <w:rPr>
            <w:lang w:eastAsia="ko-KR"/>
          </w:rPr>
          <w:t>.</w:t>
        </w:r>
      </w:ins>
    </w:p>
    <w:p w:rsidR="00582056" w:rsidRDefault="00582056" w:rsidP="00582056">
      <w:pPr>
        <w:tabs>
          <w:tab w:val="center" w:pos="4849"/>
          <w:tab w:val="right" w:pos="9700"/>
        </w:tabs>
        <w:spacing w:before="193" w:after="240"/>
        <w:ind w:left="720"/>
        <w:rPr>
          <w:ins w:id="65" w:author="Qualcomm User" w:date="2011-11-07T10:55:00Z"/>
          <w:lang w:eastAsia="ko-KR"/>
        </w:rPr>
      </w:pPr>
      <w:proofErr w:type="spellStart"/>
      <w:ins w:id="66" w:author="Qualcomm User" w:date="2011-11-07T10:55:00Z">
        <w:r>
          <w:rPr>
            <w:rFonts w:hint="eastAsia"/>
            <w:lang w:eastAsia="ko-KR"/>
          </w:rPr>
          <w:t>PCM</w:t>
        </w:r>
        <w:r w:rsidRPr="00120CEF">
          <w:t>BitDepth</w:t>
        </w:r>
      </w:ins>
      <w:ins w:id="67" w:author="Qualcomm User" w:date="2011-11-07T10:56:00Z">
        <w:r w:rsidR="00B56DC3">
          <w:rPr>
            <w:vertAlign w:val="subscript"/>
            <w:lang w:eastAsia="ko-KR"/>
          </w:rPr>
          <w:t>C</w:t>
        </w:r>
      </w:ins>
      <w:proofErr w:type="spellEnd"/>
      <w:ins w:id="68" w:author="Qualcomm User" w:date="2011-11-07T10:55:00Z">
        <w:r w:rsidRPr="005274F1">
          <w:t xml:space="preserve"> = </w:t>
        </w:r>
        <w:proofErr w:type="spellStart"/>
        <w:r w:rsidRPr="00F213C0">
          <w:t>BitDepth</w:t>
        </w:r>
      </w:ins>
      <w:ins w:id="69" w:author="Qualcomm User" w:date="2011-11-07T10:56:00Z">
        <w:r w:rsidR="00B56DC3">
          <w:rPr>
            <w:vertAlign w:val="subscript"/>
          </w:rPr>
          <w:t>C</w:t>
        </w:r>
      </w:ins>
      <w:proofErr w:type="spellEnd"/>
      <w:ins w:id="70" w:author="Qualcomm User" w:date="2011-11-07T10:55:00Z">
        <w:r>
          <w:rPr>
            <w:lang w:eastAsia="ko-KR"/>
          </w:rPr>
          <w:t xml:space="preserve"> </w:t>
        </w:r>
        <w:r w:rsidRPr="00F14DEA">
          <w:rPr>
            <w:lang w:eastAsia="ko-KR"/>
          </w:rPr>
          <w:t xml:space="preserve">- </w:t>
        </w:r>
        <w:proofErr w:type="spellStart"/>
        <w:r w:rsidRPr="00F14DEA">
          <w:rPr>
            <w:bCs/>
            <w:lang w:eastAsia="ko-KR"/>
          </w:rPr>
          <w:t>delta_pcm_bit_depth_</w:t>
        </w:r>
      </w:ins>
      <w:ins w:id="71" w:author="Qualcomm User" w:date="2011-11-07T10:56:00Z">
        <w:r w:rsidR="00B56DC3">
          <w:rPr>
            <w:bCs/>
            <w:lang w:eastAsia="ko-KR"/>
          </w:rPr>
          <w:t>chroma</w:t>
        </w:r>
      </w:ins>
      <w:proofErr w:type="spellEnd"/>
      <w:ins w:id="72" w:author="Qualcomm User" w:date="2011-11-07T10:55:00Z">
        <w:r w:rsidRPr="005274F1">
          <w:tab/>
          <w:t>(</w:t>
        </w:r>
        <w:r w:rsidR="000A53D3" w:rsidRPr="008A4926">
          <w:fldChar w:fldCharType="begin" w:fldLock="1"/>
        </w:r>
        <w:r w:rsidRPr="006745D2">
          <w:instrText xml:space="preserve"> STYLEREF 1 \s </w:instrText>
        </w:r>
        <w:r w:rsidR="000A53D3" w:rsidRPr="008A4926">
          <w:fldChar w:fldCharType="separate"/>
        </w:r>
        <w:r w:rsidRPr="008A4926">
          <w:t>7</w:t>
        </w:r>
        <w:r w:rsidR="000A53D3" w:rsidRPr="008A4926">
          <w:fldChar w:fldCharType="end"/>
        </w:r>
        <w:r w:rsidRPr="008A4926">
          <w:noBreakHyphen/>
        </w:r>
        <w:r w:rsidR="000A53D3" w:rsidRPr="008A4926">
          <w:fldChar w:fldCharType="begin" w:fldLock="1"/>
        </w:r>
        <w:r w:rsidRPr="006745D2">
          <w:instrText xml:space="preserve"> SEQ Equation \* ARABIC \s 1 </w:instrText>
        </w:r>
        <w:r w:rsidR="000A53D3" w:rsidRPr="008A4926">
          <w:fldChar w:fldCharType="separate"/>
        </w:r>
        <w:r w:rsidRPr="008A4926">
          <w:t>4</w:t>
        </w:r>
        <w:r w:rsidR="000A53D3" w:rsidRPr="008A4926">
          <w:fldChar w:fldCharType="end"/>
        </w:r>
        <w:r w:rsidRPr="008A4926">
          <w:t>)</w:t>
        </w:r>
      </w:ins>
    </w:p>
    <w:p w:rsidR="00D720FE" w:rsidRDefault="00D720FE" w:rsidP="007C1E17">
      <w:pPr>
        <w:rPr>
          <w:b/>
        </w:rPr>
      </w:pPr>
      <w:r>
        <w:rPr>
          <w:b/>
        </w:rPr>
        <w:t>…</w:t>
      </w:r>
    </w:p>
    <w:p w:rsidR="007C1E17" w:rsidRPr="006C356A" w:rsidRDefault="007C1E17" w:rsidP="007C1E17">
      <w:proofErr w:type="gramStart"/>
      <w:r w:rsidRPr="004A529C">
        <w:rPr>
          <w:b/>
        </w:rPr>
        <w:t>log2_min_coding_block_size_minus3</w:t>
      </w:r>
      <w:proofErr w:type="gramEnd"/>
      <w:r w:rsidRPr="004A529C">
        <w:t xml:space="preserve"> specifies the minimum size of a coding block</w:t>
      </w:r>
      <w:r w:rsidRPr="006C356A">
        <w:t>.</w:t>
      </w:r>
      <w:ins w:id="73" w:author="Ye-Kui Wang" w:date="2011-11-06T13:07:00Z">
        <w:r>
          <w:t xml:space="preserve"> The value of </w:t>
        </w:r>
        <w:r w:rsidRPr="00F71D99">
          <w:t>log2_min_coding_</w:t>
        </w:r>
        <w:r w:rsidRPr="00F725B8">
          <w:t>block_size_minus3</w:t>
        </w:r>
        <w:r>
          <w:t xml:space="preserve"> shall be in the range of 0 to </w:t>
        </w:r>
      </w:ins>
      <w:ins w:id="74" w:author="Ye-Kui Wang" w:date="2011-11-08T15:56:00Z">
        <w:r w:rsidR="007E1FDC">
          <w:t>3</w:t>
        </w:r>
      </w:ins>
      <w:ins w:id="75" w:author="Ye-Kui Wang" w:date="2011-11-06T13:07:00Z">
        <w:r>
          <w:t>, inclusive.</w:t>
        </w:r>
      </w:ins>
    </w:p>
    <w:p w:rsidR="007C1E17" w:rsidRPr="00F725B8" w:rsidRDefault="007C1E17" w:rsidP="007C1E17">
      <w:r w:rsidRPr="009210F2">
        <w:t>The variable Log</w:t>
      </w:r>
      <w:r w:rsidRPr="00F71D99">
        <w:t>2MinCUSize is set equal to log2_min_coding_</w:t>
      </w:r>
      <w:r w:rsidRPr="00F725B8">
        <w:t>block_size_minus3 + 3.</w:t>
      </w:r>
    </w:p>
    <w:p w:rsidR="000A564B" w:rsidRPr="00A41F30" w:rsidRDefault="000A564B" w:rsidP="000A564B">
      <w:pPr>
        <w:ind w:left="426"/>
        <w:rPr>
          <w:ins w:id="76" w:author="Ye-Kui Wang" w:date="2011-11-06T13:10:00Z"/>
          <w:sz w:val="18"/>
        </w:rPr>
      </w:pPr>
      <w:commentRangeStart w:id="77"/>
      <w:ins w:id="78" w:author="Ye-Kui Wang" w:date="2011-11-06T13:10:00Z">
        <w:r w:rsidRPr="00A41F30">
          <w:rPr>
            <w:sz w:val="18"/>
          </w:rPr>
          <w:t xml:space="preserve">NOTE – </w:t>
        </w:r>
        <w:r>
          <w:rPr>
            <w:sz w:val="18"/>
          </w:rPr>
          <w:t xml:space="preserve">The minimum SCU size is </w:t>
        </w:r>
        <w:proofErr w:type="gramStart"/>
        <w:r>
          <w:rPr>
            <w:sz w:val="18"/>
          </w:rPr>
          <w:t>8x8</w:t>
        </w:r>
        <w:proofErr w:type="gramEnd"/>
        <w:r>
          <w:rPr>
            <w:sz w:val="18"/>
          </w:rPr>
          <w:t>, and the maximum SCU size is 32x32.</w:t>
        </w:r>
      </w:ins>
      <w:commentRangeEnd w:id="77"/>
      <w:ins w:id="79" w:author="Ye-Kui Wang" w:date="2011-11-06T13:20:00Z">
        <w:r w:rsidR="00B64EC7">
          <w:rPr>
            <w:rStyle w:val="CommentReference"/>
            <w:rFonts w:eastAsia="Malgun Gothic"/>
            <w:lang w:val="en-GB"/>
          </w:rPr>
          <w:commentReference w:id="77"/>
        </w:r>
      </w:ins>
    </w:p>
    <w:p w:rsidR="007C1E17" w:rsidRPr="003F6879" w:rsidRDefault="007C1E17" w:rsidP="007C1E17">
      <w:proofErr w:type="gramStart"/>
      <w:r w:rsidRPr="009A71A6">
        <w:rPr>
          <w:b/>
        </w:rPr>
        <w:t>log2_diff_max_min_coding_block_size</w:t>
      </w:r>
      <w:proofErr w:type="gramEnd"/>
      <w:r w:rsidRPr="0030439D">
        <w:t xml:space="preserve"> specifies the difference between the maximum and minimum </w:t>
      </w:r>
      <w:r w:rsidRPr="003F6879">
        <w:t>coding block size.</w:t>
      </w:r>
    </w:p>
    <w:p w:rsidR="007C1E17" w:rsidRPr="0024519C" w:rsidRDefault="007C1E17" w:rsidP="007C1E17">
      <w:r w:rsidRPr="003F6879">
        <w:t>The variable Log2MaxCUSize is set equal to log2_min_</w:t>
      </w:r>
      <w:r w:rsidRPr="003E2DAE">
        <w:t>coding_block_size_minus </w:t>
      </w:r>
      <w:r w:rsidRPr="003B1DA5">
        <w:t>3</w:t>
      </w:r>
      <w:r w:rsidRPr="00FF4CAE">
        <w:t> + </w:t>
      </w:r>
      <w:r w:rsidRPr="007A6696">
        <w:t>3</w:t>
      </w:r>
      <w:r w:rsidRPr="00884F92">
        <w:t xml:space="preserve"> + </w:t>
      </w:r>
      <w:bookmarkStart w:id="80" w:name="_GoBack"/>
      <w:bookmarkEnd w:id="80"/>
      <w:r w:rsidRPr="00884F92">
        <w:t>log</w:t>
      </w:r>
      <w:r w:rsidRPr="00AD7BFD">
        <w:t>2_diff_max_min_</w:t>
      </w:r>
      <w:r w:rsidRPr="00D51CF6">
        <w:t>coding_block</w:t>
      </w:r>
      <w:r w:rsidRPr="0024519C">
        <w:t>_size.</w:t>
      </w:r>
      <w:ins w:id="81" w:author="Ye-Kui Wang" w:date="2011-11-06T13:14:00Z">
        <w:r w:rsidR="000A564B">
          <w:t xml:space="preserve">The value of </w:t>
        </w:r>
        <w:r w:rsidR="000A564B" w:rsidRPr="003F6879">
          <w:t>Log2MaxCUSize</w:t>
        </w:r>
        <w:r w:rsidR="000A564B" w:rsidRPr="00884F92">
          <w:t xml:space="preserve"> </w:t>
        </w:r>
        <w:r w:rsidR="000A564B">
          <w:t xml:space="preserve">shall be in the range of </w:t>
        </w:r>
      </w:ins>
      <w:ins w:id="82" w:author="Ye-Kui Wang" w:date="2011-11-06T13:29:00Z">
        <w:r w:rsidR="00A008F2">
          <w:t>3</w:t>
        </w:r>
      </w:ins>
      <w:ins w:id="83" w:author="Ye-Kui Wang" w:date="2011-11-06T13:14:00Z">
        <w:r w:rsidR="000A564B">
          <w:t xml:space="preserve"> to </w:t>
        </w:r>
      </w:ins>
      <w:ins w:id="84" w:author="Ye-Kui Wang" w:date="2011-11-06T13:20:00Z">
        <w:r w:rsidR="00B64EC7">
          <w:t>6</w:t>
        </w:r>
      </w:ins>
      <w:ins w:id="85" w:author="Ye-Kui Wang" w:date="2011-11-06T13:14:00Z">
        <w:r w:rsidR="000A564B">
          <w:t>, inclusive.</w:t>
        </w:r>
      </w:ins>
    </w:p>
    <w:p w:rsidR="000A564B" w:rsidRPr="00A41F30" w:rsidRDefault="000A564B" w:rsidP="000A564B">
      <w:pPr>
        <w:ind w:left="426"/>
        <w:rPr>
          <w:ins w:id="86" w:author="Ye-Kui Wang" w:date="2011-11-06T13:12:00Z"/>
          <w:sz w:val="18"/>
        </w:rPr>
      </w:pPr>
      <w:commentRangeStart w:id="87"/>
      <w:ins w:id="88" w:author="Ye-Kui Wang" w:date="2011-11-06T13:12:00Z">
        <w:r w:rsidRPr="00A41F30">
          <w:rPr>
            <w:sz w:val="18"/>
          </w:rPr>
          <w:t xml:space="preserve">NOTE – </w:t>
        </w:r>
        <w:r>
          <w:rPr>
            <w:sz w:val="18"/>
          </w:rPr>
          <w:t xml:space="preserve">The minimum LCU size is </w:t>
        </w:r>
      </w:ins>
      <w:proofErr w:type="gramStart"/>
      <w:ins w:id="89" w:author="Ye-Kui Wang" w:date="2011-11-06T13:30:00Z">
        <w:r w:rsidR="00F744E1">
          <w:rPr>
            <w:sz w:val="18"/>
          </w:rPr>
          <w:t>8</w:t>
        </w:r>
      </w:ins>
      <w:ins w:id="90" w:author="Ye-Kui Wang" w:date="2011-11-06T13:17:00Z">
        <w:r>
          <w:rPr>
            <w:sz w:val="18"/>
          </w:rPr>
          <w:t>x</w:t>
        </w:r>
      </w:ins>
      <w:ins w:id="91" w:author="Ye-Kui Wang" w:date="2011-11-06T13:30:00Z">
        <w:r w:rsidR="00F744E1">
          <w:rPr>
            <w:sz w:val="18"/>
          </w:rPr>
          <w:t>8</w:t>
        </w:r>
      </w:ins>
      <w:proofErr w:type="gramEnd"/>
      <w:ins w:id="92" w:author="Ye-Kui Wang" w:date="2011-11-06T13:17:00Z">
        <w:r>
          <w:rPr>
            <w:sz w:val="18"/>
          </w:rPr>
          <w:t xml:space="preserve">, </w:t>
        </w:r>
      </w:ins>
      <w:ins w:id="93" w:author="Ye-Kui Wang" w:date="2011-11-06T13:12:00Z">
        <w:r>
          <w:rPr>
            <w:sz w:val="18"/>
          </w:rPr>
          <w:t xml:space="preserve">and the maximum LCU size is </w:t>
        </w:r>
      </w:ins>
      <w:ins w:id="94" w:author="Ye-Kui Wang" w:date="2011-11-06T13:17:00Z">
        <w:r>
          <w:rPr>
            <w:sz w:val="18"/>
          </w:rPr>
          <w:t>64</w:t>
        </w:r>
      </w:ins>
      <w:ins w:id="95" w:author="Ye-Kui Wang" w:date="2011-11-06T13:12:00Z">
        <w:r>
          <w:rPr>
            <w:sz w:val="18"/>
          </w:rPr>
          <w:t>x</w:t>
        </w:r>
      </w:ins>
      <w:ins w:id="96" w:author="Ye-Kui Wang" w:date="2011-11-06T13:17:00Z">
        <w:r>
          <w:rPr>
            <w:sz w:val="18"/>
          </w:rPr>
          <w:t>64</w:t>
        </w:r>
      </w:ins>
      <w:ins w:id="97" w:author="Ye-Kui Wang" w:date="2011-11-06T13:12:00Z">
        <w:r>
          <w:rPr>
            <w:sz w:val="18"/>
          </w:rPr>
          <w:t>.</w:t>
        </w:r>
      </w:ins>
      <w:commentRangeEnd w:id="87"/>
      <w:ins w:id="98" w:author="Ye-Kui Wang" w:date="2011-11-06T13:19:00Z">
        <w:r w:rsidR="00B64EC7">
          <w:rPr>
            <w:rStyle w:val="CommentReference"/>
            <w:rFonts w:eastAsia="Malgun Gothic"/>
            <w:lang w:val="en-GB"/>
          </w:rPr>
          <w:commentReference w:id="87"/>
        </w:r>
      </w:ins>
    </w:p>
    <w:p w:rsidR="007C1E17" w:rsidRPr="00215AD8" w:rsidRDefault="007C1E17" w:rsidP="007C1E17">
      <w:commentRangeStart w:id="99"/>
      <w:proofErr w:type="gramStart"/>
      <w:r w:rsidRPr="002758DA">
        <w:rPr>
          <w:b/>
        </w:rPr>
        <w:lastRenderedPageBreak/>
        <w:t>log2_min_transform_</w:t>
      </w:r>
      <w:r w:rsidRPr="00CB74E7">
        <w:rPr>
          <w:b/>
        </w:rPr>
        <w:t>block</w:t>
      </w:r>
      <w:r w:rsidRPr="00891B8F">
        <w:rPr>
          <w:b/>
        </w:rPr>
        <w:t>_size_minus2</w:t>
      </w:r>
      <w:proofErr w:type="gramEnd"/>
      <w:r w:rsidRPr="0090023D">
        <w:t xml:space="preserve"> specifies the minimum size of a transform </w:t>
      </w:r>
      <w:r w:rsidRPr="00E96058">
        <w:t>block</w:t>
      </w:r>
      <w:r w:rsidRPr="00215AD8">
        <w:t>.</w:t>
      </w:r>
      <w:commentRangeEnd w:id="99"/>
      <w:r w:rsidR="008F30D9">
        <w:rPr>
          <w:rStyle w:val="CommentReference"/>
          <w:rFonts w:eastAsia="Malgun Gothic"/>
          <w:lang w:val="en-GB"/>
        </w:rPr>
        <w:commentReference w:id="99"/>
      </w:r>
    </w:p>
    <w:p w:rsidR="007C1E17" w:rsidRPr="00087221" w:rsidRDefault="007C1E17" w:rsidP="007C1E17">
      <w:r w:rsidRPr="00215AD8">
        <w:t>The variable Log2MinTrafoSize is set equal to log2_min_transform_block</w:t>
      </w:r>
      <w:r w:rsidRPr="00F213C0">
        <w:t>_size_minus2 + 2</w:t>
      </w:r>
      <w:r w:rsidRPr="00A8602B">
        <w:t>.</w:t>
      </w:r>
    </w:p>
    <w:p w:rsidR="007C1E17" w:rsidRPr="000B5D09" w:rsidRDefault="007C1E17" w:rsidP="007C1E17">
      <w:proofErr w:type="gramStart"/>
      <w:r w:rsidRPr="007D02E3">
        <w:rPr>
          <w:b/>
        </w:rPr>
        <w:t>log2_diff_max_min_transform_</w:t>
      </w:r>
      <w:r w:rsidRPr="00B23DDD">
        <w:rPr>
          <w:b/>
        </w:rPr>
        <w:t>block_</w:t>
      </w:r>
      <w:r w:rsidRPr="002960EB">
        <w:rPr>
          <w:b/>
        </w:rPr>
        <w:t>size</w:t>
      </w:r>
      <w:proofErr w:type="gramEnd"/>
      <w:r w:rsidRPr="002314C5">
        <w:t xml:space="preserve"> </w:t>
      </w:r>
      <w:r w:rsidRPr="000B5D09">
        <w:t>specifies the difference between the maximum and minimum transform size.</w:t>
      </w:r>
    </w:p>
    <w:p w:rsidR="007C1E17" w:rsidRPr="00F72B74" w:rsidRDefault="007C1E17" w:rsidP="007C1E17">
      <w:r w:rsidRPr="00317A24">
        <w:t>The variable Log2MaxTrafoSize is set equal to log2_min_transform_</w:t>
      </w:r>
      <w:r w:rsidRPr="00C81FA2">
        <w:t>block_</w:t>
      </w:r>
      <w:r w:rsidRPr="001D4B9A">
        <w:t xml:space="preserve">size_minus 2 + 2 + </w:t>
      </w:r>
      <w:r w:rsidRPr="006E0D04">
        <w:t>log2_diff_max_min_transform_</w:t>
      </w:r>
      <w:r w:rsidRPr="00FA41C5">
        <w:t>block_</w:t>
      </w:r>
      <w:r w:rsidRPr="00F72B74">
        <w:t>size.</w:t>
      </w:r>
    </w:p>
    <w:p w:rsidR="007C1E17" w:rsidRDefault="007C1E17" w:rsidP="007C1E17">
      <w:pPr>
        <w:rPr>
          <w:lang w:eastAsia="ko-KR"/>
        </w:rPr>
      </w:pPr>
      <w:r w:rsidRPr="005F5F2C">
        <w:t xml:space="preserve">The </w:t>
      </w:r>
      <w:proofErr w:type="spellStart"/>
      <w:r w:rsidRPr="005F5F2C">
        <w:t>bitstream</w:t>
      </w:r>
      <w:proofErr w:type="spellEnd"/>
      <w:r w:rsidRPr="005F5F2C">
        <w:t xml:space="preserve"> shall not contain data that result in L</w:t>
      </w:r>
      <w:r w:rsidRPr="00572B71">
        <w:t>og2MaxTrafoSize greater than Log2MaxCUSize.</w:t>
      </w:r>
    </w:p>
    <w:p w:rsidR="007C1E17" w:rsidRDefault="007C1E17" w:rsidP="007C1E17">
      <w:pPr>
        <w:rPr>
          <w:lang w:eastAsia="ko-KR"/>
        </w:rPr>
      </w:pPr>
      <w:r w:rsidRPr="00015CCA">
        <w:rPr>
          <w:b/>
          <w:lang w:eastAsia="ko-KR"/>
        </w:rPr>
        <w:t>log2_min_pcm_coding_block_size_minus3</w:t>
      </w:r>
      <w:r w:rsidRPr="00015CCA">
        <w:rPr>
          <w:lang w:eastAsia="ko-KR"/>
        </w:rPr>
        <w:t> </w:t>
      </w:r>
      <w:r w:rsidRPr="00015CCA">
        <w:rPr>
          <w:rFonts w:hint="eastAsia"/>
          <w:lang w:eastAsia="ko-KR"/>
        </w:rPr>
        <w:t>+</w:t>
      </w:r>
      <w:r w:rsidRPr="00015CCA">
        <w:rPr>
          <w:lang w:eastAsia="ko-KR"/>
        </w:rPr>
        <w:t> </w:t>
      </w:r>
      <w:r w:rsidRPr="00015CCA">
        <w:rPr>
          <w:rFonts w:hint="eastAsia"/>
          <w:lang w:eastAsia="ko-KR"/>
        </w:rPr>
        <w:t>3</w:t>
      </w:r>
      <w:r>
        <w:rPr>
          <w:lang w:eastAsia="ko-KR"/>
        </w:rPr>
        <w:t xml:space="preserve"> </w:t>
      </w:r>
      <w:proofErr w:type="gramStart"/>
      <w:r>
        <w:rPr>
          <w:lang w:eastAsia="ko-KR"/>
        </w:rPr>
        <w:t>specifies</w:t>
      </w:r>
      <w:proofErr w:type="gramEnd"/>
      <w:r>
        <w:rPr>
          <w:lang w:eastAsia="ko-KR"/>
        </w:rPr>
        <w:t xml:space="preserve"> the minimum size of I_PCM coding blocks.</w:t>
      </w:r>
    </w:p>
    <w:p w:rsidR="007C1E17" w:rsidRPr="00572B71" w:rsidRDefault="007C1E17" w:rsidP="007C1E17">
      <w:pPr>
        <w:rPr>
          <w:lang w:eastAsia="ko-KR"/>
        </w:rPr>
      </w:pPr>
      <w:r>
        <w:rPr>
          <w:lang w:eastAsia="ko-KR"/>
        </w:rPr>
        <w:t>The variable Log2MinI</w:t>
      </w:r>
      <w:r>
        <w:rPr>
          <w:rFonts w:hint="eastAsia"/>
          <w:lang w:eastAsia="ko-KR"/>
        </w:rPr>
        <w:t>PCM</w:t>
      </w:r>
      <w:r>
        <w:rPr>
          <w:lang w:eastAsia="ko-KR"/>
        </w:rPr>
        <w:t>CUSize is set equal to log2_min_</w:t>
      </w:r>
      <w:r>
        <w:rPr>
          <w:rFonts w:hint="eastAsia"/>
          <w:lang w:eastAsia="ko-KR"/>
        </w:rPr>
        <w:t>pcm</w:t>
      </w:r>
      <w:r>
        <w:rPr>
          <w:lang w:eastAsia="ko-KR"/>
        </w:rPr>
        <w:t>_coding_block_size_minus3 + 3. The variable Log2MinI</w:t>
      </w:r>
      <w:r>
        <w:rPr>
          <w:rFonts w:hint="eastAsia"/>
          <w:lang w:eastAsia="ko-KR"/>
        </w:rPr>
        <w:t>PCM</w:t>
      </w:r>
      <w:r>
        <w:rPr>
          <w:lang w:eastAsia="ko-KR"/>
        </w:rPr>
        <w:t xml:space="preserve">CUSize should be equal or less than </w:t>
      </w:r>
      <w:r>
        <w:rPr>
          <w:rFonts w:hint="eastAsia"/>
          <w:lang w:eastAsia="ko-KR"/>
        </w:rPr>
        <w:t>Log2MaxCUSize</w:t>
      </w:r>
      <w:r>
        <w:rPr>
          <w:lang w:eastAsia="ko-KR"/>
        </w:rPr>
        <w:t>.</w:t>
      </w:r>
    </w:p>
    <w:p w:rsidR="007C1E17" w:rsidRPr="006745D2" w:rsidRDefault="007C1E17" w:rsidP="007C1E17">
      <w:commentRangeStart w:id="100"/>
      <w:proofErr w:type="spellStart"/>
      <w:proofErr w:type="gramStart"/>
      <w:r w:rsidRPr="00572B71">
        <w:rPr>
          <w:b/>
        </w:rPr>
        <w:t>max_transform_hierarchy_depth_intra</w:t>
      </w:r>
      <w:proofErr w:type="spellEnd"/>
      <w:proofErr w:type="gramEnd"/>
      <w:r w:rsidRPr="00FD1CCA">
        <w:t xml:space="preserve"> specifies the maximum hierarchy depth for transform </w:t>
      </w:r>
      <w:r w:rsidRPr="00495A95">
        <w:t xml:space="preserve">blocks of coding </w:t>
      </w:r>
      <w:r w:rsidRPr="006745D2">
        <w:t>blocks coded in intra prediction mode.</w:t>
      </w:r>
      <w:commentRangeEnd w:id="100"/>
      <w:r w:rsidR="00A47B7E">
        <w:rPr>
          <w:rStyle w:val="CommentReference"/>
          <w:rFonts w:eastAsia="Malgun Gothic"/>
          <w:lang w:val="en-GB"/>
        </w:rPr>
        <w:commentReference w:id="100"/>
      </w:r>
    </w:p>
    <w:p w:rsidR="007C1E17" w:rsidRDefault="007C1E17" w:rsidP="007C1E17">
      <w:pPr>
        <w:rPr>
          <w:lang w:eastAsia="ko-KR"/>
        </w:rPr>
      </w:pPr>
      <w:commentRangeStart w:id="101"/>
      <w:proofErr w:type="spellStart"/>
      <w:proofErr w:type="gramStart"/>
      <w:r w:rsidRPr="006745D2">
        <w:rPr>
          <w:b/>
        </w:rPr>
        <w:t>max_transform_hierarchy_depth_inter</w:t>
      </w:r>
      <w:proofErr w:type="spellEnd"/>
      <w:proofErr w:type="gramEnd"/>
      <w:r w:rsidRPr="006745D2">
        <w:t xml:space="preserve"> specifies the maximum hierarchy depth for transform units of coding units coded in inter prediction mode.</w:t>
      </w:r>
      <w:commentRangeEnd w:id="101"/>
      <w:r w:rsidR="00A47B7E">
        <w:rPr>
          <w:rStyle w:val="CommentReference"/>
          <w:rFonts w:eastAsia="Malgun Gothic"/>
          <w:lang w:val="en-GB"/>
        </w:rPr>
        <w:commentReference w:id="101"/>
      </w:r>
    </w:p>
    <w:p w:rsidR="007C1E17" w:rsidRDefault="00D720FE" w:rsidP="007C1E17">
      <w:bookmarkStart w:id="102" w:name="_Toc23248614"/>
      <w:bookmarkStart w:id="103" w:name="_Toc23248615"/>
      <w:bookmarkStart w:id="104" w:name="_Toc20134271"/>
      <w:bookmarkStart w:id="105" w:name="_Ref33126876"/>
      <w:bookmarkStart w:id="106" w:name="_Toc77680410"/>
      <w:bookmarkStart w:id="107" w:name="_Ref168375628"/>
      <w:bookmarkStart w:id="108" w:name="_Ref220341829"/>
      <w:bookmarkStart w:id="109" w:name="_Toc226456568"/>
      <w:bookmarkStart w:id="110" w:name="_Toc248045251"/>
      <w:bookmarkStart w:id="111" w:name="_Toc287363778"/>
      <w:bookmarkStart w:id="112" w:name="_Toc293649182"/>
      <w:bookmarkEnd w:id="102"/>
      <w:bookmarkEnd w:id="103"/>
      <w:r>
        <w:rPr>
          <w:b/>
        </w:rPr>
        <w:t>…</w:t>
      </w:r>
    </w:p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p w:rsidR="00D720FE" w:rsidRDefault="00D720FE" w:rsidP="00D720FE">
      <w:pPr>
        <w:pStyle w:val="Heading1"/>
      </w:pPr>
      <w:r>
        <w:t xml:space="preserve">On </w:t>
      </w:r>
      <w:r w:rsidR="004C2029">
        <w:t xml:space="preserve">the </w:t>
      </w:r>
      <w:r>
        <w:t>PPS</w:t>
      </w:r>
      <w:r w:rsidR="004C2029">
        <w:t xml:space="preserve"> flag to disable temporal MV predictor</w:t>
      </w:r>
    </w:p>
    <w:p w:rsidR="00CF5F50" w:rsidRDefault="00CF5F50" w:rsidP="00CF5F50">
      <w:pPr>
        <w:jc w:val="both"/>
      </w:pPr>
      <w:r>
        <w:t xml:space="preserve">At the previous JCT-VC meeting, it was agreed to put a flag in PPS to disable temporal MV predictor. This flag was proposed to be included in the slice header in JCTVC-F474 and JCTVC-F427, and agreed in the </w:t>
      </w:r>
      <w:proofErr w:type="spellStart"/>
      <w:r>
        <w:t>BoG</w:t>
      </w:r>
      <w:proofErr w:type="spellEnd"/>
      <w:r>
        <w:t xml:space="preserve"> report (in JCTVC-F744) on MV coding.</w:t>
      </w:r>
    </w:p>
    <w:p w:rsidR="00CF5F50" w:rsidRDefault="00CF5F50" w:rsidP="00CF5F50">
      <w:pPr>
        <w:jc w:val="both"/>
      </w:pPr>
      <w:r>
        <w:t>However, until the time of writing this document, it was not clear what the exact semantics of the flag is, and what other required changes to the HEVC WD are.</w:t>
      </w:r>
    </w:p>
    <w:p w:rsidR="00CF5F50" w:rsidRDefault="00CF5F50" w:rsidP="00CF5F50">
      <w:r>
        <w:t>We suggest that the following is discussed at the 7</w:t>
      </w:r>
      <w:r w:rsidRPr="00CF5F50">
        <w:rPr>
          <w:vertAlign w:val="superscript"/>
        </w:rPr>
        <w:t>th</w:t>
      </w:r>
      <w:r>
        <w:t xml:space="preserve"> JCT-VC meeting.</w:t>
      </w:r>
    </w:p>
    <w:p w:rsidR="00CF5F50" w:rsidRDefault="00CF5F50" w:rsidP="00CF5F50">
      <w:r>
        <w:t>The semantics (and other WD text using the flag) should not just</w:t>
      </w:r>
      <w:r w:rsidR="004C2029">
        <w:t xml:space="preserve"> apply </w:t>
      </w:r>
      <w:r>
        <w:t>for a particular picture</w:t>
      </w:r>
      <w:r w:rsidR="004C2029">
        <w:t xml:space="preserve"> referring to the PPS, but </w:t>
      </w:r>
      <w:r>
        <w:t>also for the following pictures in decoding order</w:t>
      </w:r>
      <w:r w:rsidR="007E1FDC">
        <w:t>,</w:t>
      </w:r>
      <w:r w:rsidR="00FD60B2">
        <w:t xml:space="preserve"> which </w:t>
      </w:r>
      <w:r w:rsidR="007E1FDC">
        <w:t xml:space="preserve">may or may </w:t>
      </w:r>
      <w:r w:rsidR="00FD60B2">
        <w:t>not refer to this PPS</w:t>
      </w:r>
      <w:r w:rsidR="004C2029">
        <w:t xml:space="preserve">, </w:t>
      </w:r>
      <w:r>
        <w:t xml:space="preserve">not </w:t>
      </w:r>
      <w:r w:rsidR="004C2029">
        <w:t xml:space="preserve">to </w:t>
      </w:r>
      <w:r>
        <w:t>us</w:t>
      </w:r>
      <w:r w:rsidR="004C2029">
        <w:t>e</w:t>
      </w:r>
      <w:r>
        <w:t xml:space="preserve"> any earlier pictures in decoding order for temporal MV prediction.</w:t>
      </w:r>
      <w:r w:rsidR="004C2029">
        <w:t xml:space="preserve"> In other words, if the flag is set to disable temporal MV prediction for picture </w:t>
      </w:r>
      <w:proofErr w:type="gramStart"/>
      <w:r w:rsidR="004C2029">
        <w:t>A</w:t>
      </w:r>
      <w:proofErr w:type="gramEnd"/>
      <w:r w:rsidR="004C2029">
        <w:t>, then any picture C following picture A in decoding order shall not perform temporal MV prediction from any picture B before picture A in decoding order.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Default="00CD35AF" w:rsidP="009234A5">
      <w:pPr>
        <w:jc w:val="both"/>
        <w:rPr>
          <w:b/>
          <w:szCs w:val="22"/>
        </w:rPr>
      </w:pPr>
      <w:r w:rsidRPr="00CD35AF">
        <w:rPr>
          <w:b/>
          <w:szCs w:val="22"/>
        </w:rPr>
        <w:t xml:space="preserve">Qualcomm Incorporated </w:t>
      </w:r>
      <w:r w:rsidR="001F2594" w:rsidRPr="00CD35AF">
        <w:rPr>
          <w:b/>
          <w:szCs w:val="22"/>
        </w:rPr>
        <w:t xml:space="preserve">may have </w:t>
      </w:r>
      <w:r w:rsidR="0098551D" w:rsidRPr="00CD35AF">
        <w:rPr>
          <w:b/>
          <w:szCs w:val="22"/>
        </w:rPr>
        <w:t>current or pending</w:t>
      </w:r>
      <w:r w:rsidR="001F2594" w:rsidRPr="00CD35AF">
        <w:rPr>
          <w:b/>
          <w:szCs w:val="22"/>
        </w:rPr>
        <w:t xml:space="preserve"> </w:t>
      </w:r>
      <w:r w:rsidR="0098551D" w:rsidRPr="00CD35AF">
        <w:rPr>
          <w:b/>
          <w:szCs w:val="22"/>
        </w:rPr>
        <w:t xml:space="preserve">patent rights </w:t>
      </w:r>
      <w:r w:rsidR="001F2594" w:rsidRPr="00CD35AF">
        <w:rPr>
          <w:b/>
          <w:szCs w:val="22"/>
        </w:rPr>
        <w:t>relating to the technology</w:t>
      </w:r>
      <w:r w:rsidR="001F2594" w:rsidRPr="00A01439">
        <w:rPr>
          <w:b/>
          <w:szCs w:val="22"/>
        </w:rPr>
        <w:t xml:space="preserve">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A66D3C" w:rsidRPr="009234A5" w:rsidRDefault="00A66D3C" w:rsidP="009234A5">
      <w:pPr>
        <w:jc w:val="both"/>
        <w:rPr>
          <w:szCs w:val="22"/>
        </w:rPr>
      </w:pPr>
    </w:p>
    <w:sectPr w:rsidR="00A66D3C" w:rsidRPr="009234A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1" w:author="Ye-Kui Wang" w:date="2011-11-07T10:54:00Z" w:initials="YK">
    <w:p w:rsidR="00D720FE" w:rsidRDefault="00D720FE" w:rsidP="00D720FE">
      <w:pPr>
        <w:pStyle w:val="CommentText"/>
      </w:pPr>
      <w:r>
        <w:rPr>
          <w:rStyle w:val="CommentReference"/>
        </w:rPr>
        <w:annotationRef/>
      </w:r>
    </w:p>
    <w:p w:rsidR="00D720FE" w:rsidRDefault="007825C7" w:rsidP="00D720FE">
      <w:pPr>
        <w:pStyle w:val="CommentText"/>
        <w:numPr>
          <w:ilvl w:val="0"/>
          <w:numId w:val="23"/>
        </w:numPr>
      </w:pPr>
      <w:r>
        <w:t xml:space="preserve"> PCM bit depth v</w:t>
      </w:r>
      <w:r w:rsidR="00D720FE">
        <w:t>alue range?</w:t>
      </w:r>
      <w:r>
        <w:t xml:space="preserve"> Also 8 to 14?</w:t>
      </w:r>
    </w:p>
    <w:p w:rsidR="007825C7" w:rsidRDefault="007825C7" w:rsidP="00D720FE">
      <w:pPr>
        <w:pStyle w:val="CommentText"/>
        <w:numPr>
          <w:ilvl w:val="0"/>
          <w:numId w:val="23"/>
        </w:numPr>
      </w:pPr>
      <w:r>
        <w:t xml:space="preserve"> Should be </w:t>
      </w:r>
      <w:proofErr w:type="spellStart"/>
      <w:r>
        <w:t>ue</w:t>
      </w:r>
      <w:proofErr w:type="spellEnd"/>
      <w:r>
        <w:t>(v) coded instead of u(4)</w:t>
      </w:r>
    </w:p>
    <w:p w:rsidR="00D720FE" w:rsidRDefault="00D720FE" w:rsidP="00D720FE">
      <w:pPr>
        <w:pStyle w:val="CommentText"/>
        <w:numPr>
          <w:ilvl w:val="0"/>
          <w:numId w:val="23"/>
        </w:numPr>
      </w:pPr>
      <w:r>
        <w:t xml:space="preserve"> This should </w:t>
      </w:r>
      <w:proofErr w:type="gramStart"/>
      <w:r>
        <w:t>coded</w:t>
      </w:r>
      <w:proofErr w:type="gramEnd"/>
      <w:r>
        <w:t xml:space="preserve"> as a delta, i.e., </w:t>
      </w:r>
      <w:proofErr w:type="spellStart"/>
      <w:r>
        <w:t>BitDepthy</w:t>
      </w:r>
      <w:proofErr w:type="spellEnd"/>
      <w:r>
        <w:t xml:space="preserve"> – </w:t>
      </w:r>
      <w:proofErr w:type="spellStart"/>
      <w:r>
        <w:t>PcmBitDepthy</w:t>
      </w:r>
      <w:proofErr w:type="spellEnd"/>
      <w:r>
        <w:t>.</w:t>
      </w:r>
    </w:p>
  </w:comment>
  <w:comment w:id="46" w:author="Ye-Kui Wang" w:date="2011-11-07T10:56:00Z" w:initials="YK">
    <w:p w:rsidR="007825C7" w:rsidRDefault="007825C7" w:rsidP="00BF60B9">
      <w:pPr>
        <w:pStyle w:val="CommentText"/>
        <w:numPr>
          <w:ilvl w:val="0"/>
          <w:numId w:val="24"/>
        </w:numPr>
      </w:pPr>
      <w:r>
        <w:rPr>
          <w:rStyle w:val="CommentReference"/>
        </w:rPr>
        <w:annotationRef/>
      </w:r>
      <w:r>
        <w:t>PCM bit depth value range? Also 8 to 14?</w:t>
      </w:r>
    </w:p>
    <w:p w:rsidR="007825C7" w:rsidRDefault="007825C7" w:rsidP="00BF60B9">
      <w:pPr>
        <w:pStyle w:val="CommentText"/>
        <w:numPr>
          <w:ilvl w:val="0"/>
          <w:numId w:val="24"/>
        </w:numPr>
      </w:pPr>
      <w:r>
        <w:t xml:space="preserve"> Should be </w:t>
      </w:r>
      <w:proofErr w:type="spellStart"/>
      <w:r>
        <w:t>ue</w:t>
      </w:r>
      <w:proofErr w:type="spellEnd"/>
      <w:r>
        <w:t>(v) coded instead of u(4)</w:t>
      </w:r>
    </w:p>
    <w:p w:rsidR="007825C7" w:rsidRDefault="007825C7" w:rsidP="00BF60B9">
      <w:pPr>
        <w:pStyle w:val="CommentText"/>
        <w:numPr>
          <w:ilvl w:val="0"/>
          <w:numId w:val="24"/>
        </w:numPr>
      </w:pPr>
      <w:r>
        <w:t xml:space="preserve"> This should </w:t>
      </w:r>
      <w:proofErr w:type="gramStart"/>
      <w:r>
        <w:t>coded</w:t>
      </w:r>
      <w:proofErr w:type="gramEnd"/>
      <w:r>
        <w:t xml:space="preserve"> as a delta, i.e., </w:t>
      </w:r>
      <w:proofErr w:type="spellStart"/>
      <w:r>
        <w:t>BitDepthy</w:t>
      </w:r>
      <w:proofErr w:type="spellEnd"/>
      <w:r>
        <w:t xml:space="preserve"> – </w:t>
      </w:r>
      <w:proofErr w:type="spellStart"/>
      <w:r>
        <w:t>PcmBitDepthy</w:t>
      </w:r>
      <w:proofErr w:type="spellEnd"/>
      <w:r>
        <w:t>.</w:t>
      </w:r>
    </w:p>
  </w:comment>
  <w:comment w:id="51" w:author="Qualcomm User" w:date="2011-11-07T10:55:00Z" w:initials="QU">
    <w:p w:rsidR="00744CE0" w:rsidRDefault="00744CE0" w:rsidP="00744CE0">
      <w:pPr>
        <w:pStyle w:val="CommentText"/>
      </w:pPr>
      <w:r>
        <w:rPr>
          <w:rStyle w:val="CommentReference"/>
        </w:rPr>
        <w:annotationRef/>
      </w:r>
      <w:r>
        <w:t xml:space="preserve">This should be discussed. </w:t>
      </w:r>
    </w:p>
  </w:comment>
  <w:comment w:id="64" w:author="Qualcomm User" w:date="2011-11-07T10:55:00Z" w:initials="QU">
    <w:p w:rsidR="00582056" w:rsidRDefault="00582056" w:rsidP="00582056">
      <w:pPr>
        <w:pStyle w:val="CommentText"/>
      </w:pPr>
      <w:r>
        <w:rPr>
          <w:rStyle w:val="CommentReference"/>
        </w:rPr>
        <w:annotationRef/>
      </w:r>
      <w:r>
        <w:t xml:space="preserve">This should be discussed. </w:t>
      </w:r>
    </w:p>
  </w:comment>
  <w:comment w:id="77" w:author="Ye-Kui Wang" w:date="2011-11-07T10:54:00Z" w:initials="YK">
    <w:p w:rsidR="00A47B7E" w:rsidRDefault="00B64EC7">
      <w:pPr>
        <w:pStyle w:val="CommentText"/>
      </w:pPr>
      <w:r>
        <w:rPr>
          <w:rStyle w:val="CommentReference"/>
        </w:rPr>
        <w:annotationRef/>
      </w:r>
    </w:p>
    <w:p w:rsidR="00B64EC7" w:rsidRDefault="00B64EC7" w:rsidP="00A47B7E">
      <w:pPr>
        <w:pStyle w:val="CommentText"/>
        <w:numPr>
          <w:ilvl w:val="0"/>
          <w:numId w:val="21"/>
        </w:numPr>
      </w:pPr>
      <w:r>
        <w:t>Can the SCU size larger than 32x32?</w:t>
      </w:r>
    </w:p>
    <w:p w:rsidR="00A47B7E" w:rsidRDefault="00A47B7E" w:rsidP="00A47B7E">
      <w:pPr>
        <w:pStyle w:val="CommentText"/>
        <w:numPr>
          <w:ilvl w:val="0"/>
          <w:numId w:val="21"/>
        </w:numPr>
      </w:pPr>
      <w:r>
        <w:t>Would SCU and LCU sizes be level dependent?</w:t>
      </w:r>
    </w:p>
  </w:comment>
  <w:comment w:id="87" w:author="Ye-Kui Wang" w:date="2011-11-07T10:54:00Z" w:initials="YK">
    <w:p w:rsidR="00F744E1" w:rsidRDefault="00B64EC7">
      <w:pPr>
        <w:pStyle w:val="CommentText"/>
      </w:pPr>
      <w:r>
        <w:rPr>
          <w:rStyle w:val="CommentReference"/>
        </w:rPr>
        <w:annotationRef/>
      </w:r>
    </w:p>
    <w:p w:rsidR="00B64EC7" w:rsidRDefault="00F744E1" w:rsidP="00F744E1">
      <w:pPr>
        <w:pStyle w:val="CommentText"/>
        <w:numPr>
          <w:ilvl w:val="0"/>
          <w:numId w:val="20"/>
        </w:numPr>
      </w:pPr>
      <w:r>
        <w:t xml:space="preserve"> </w:t>
      </w:r>
      <w:r w:rsidR="00B64EC7">
        <w:t>Can the LCU size be as small as 8x8?</w:t>
      </w:r>
    </w:p>
    <w:p w:rsidR="00F744E1" w:rsidRDefault="00B64EC7" w:rsidP="00F744E1">
      <w:pPr>
        <w:pStyle w:val="CommentText"/>
        <w:numPr>
          <w:ilvl w:val="0"/>
          <w:numId w:val="20"/>
        </w:numPr>
      </w:pPr>
      <w:r>
        <w:t xml:space="preserve"> Can LCU size by as big as 128x128?</w:t>
      </w:r>
    </w:p>
  </w:comment>
  <w:comment w:id="99" w:author="Ye-Kui Wang" w:date="2011-11-07T10:54:00Z" w:initials="YK">
    <w:p w:rsidR="008F30D9" w:rsidRDefault="008F30D9">
      <w:pPr>
        <w:pStyle w:val="CommentText"/>
      </w:pPr>
      <w:r>
        <w:rPr>
          <w:rStyle w:val="CommentReference"/>
        </w:rPr>
        <w:annotationRef/>
      </w:r>
      <w:r>
        <w:t>What is the v</w:t>
      </w:r>
      <w:r>
        <w:rPr>
          <w:rStyle w:val="CommentReference"/>
        </w:rPr>
        <w:annotationRef/>
      </w:r>
      <w:r>
        <w:t>alue range for this syntax element?</w:t>
      </w:r>
    </w:p>
  </w:comment>
  <w:comment w:id="100" w:author="Ye-Kui Wang" w:date="2011-11-07T10:54:00Z" w:initials="YK">
    <w:p w:rsidR="00A47B7E" w:rsidRDefault="008F30D9">
      <w:pPr>
        <w:pStyle w:val="CommentText"/>
      </w:pPr>
      <w:r>
        <w:t>What is the v</w:t>
      </w:r>
      <w:r w:rsidR="00A47B7E">
        <w:rPr>
          <w:rStyle w:val="CommentReference"/>
        </w:rPr>
        <w:annotationRef/>
      </w:r>
      <w:r w:rsidR="00A47B7E">
        <w:t>alue range for this</w:t>
      </w:r>
      <w:r>
        <w:t xml:space="preserve"> syntax element?</w:t>
      </w:r>
    </w:p>
  </w:comment>
  <w:comment w:id="101" w:author="Ye-Kui Wang" w:date="2011-11-07T10:54:00Z" w:initials="YK">
    <w:p w:rsidR="00A47B7E" w:rsidRDefault="008F30D9">
      <w:pPr>
        <w:pStyle w:val="CommentText"/>
      </w:pPr>
      <w:r>
        <w:t>What is the v</w:t>
      </w:r>
      <w:r w:rsidR="00A47B7E">
        <w:rPr>
          <w:rStyle w:val="CommentReference"/>
        </w:rPr>
        <w:annotationRef/>
      </w:r>
      <w:r w:rsidR="00A47B7E">
        <w:t>alue range for this</w:t>
      </w:r>
      <w:r>
        <w:t xml:space="preserve"> element?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FE" w:rsidRDefault="005B36FE">
      <w:r>
        <w:separator/>
      </w:r>
    </w:p>
  </w:endnote>
  <w:endnote w:type="continuationSeparator" w:id="0">
    <w:p w:rsidR="005B36FE" w:rsidRDefault="005B3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A53D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A53D3">
      <w:rPr>
        <w:rStyle w:val="PageNumber"/>
      </w:rPr>
      <w:fldChar w:fldCharType="separate"/>
    </w:r>
    <w:r w:rsidR="007E1FDC">
      <w:rPr>
        <w:rStyle w:val="PageNumber"/>
        <w:noProof/>
      </w:rPr>
      <w:t>2</w:t>
    </w:r>
    <w:r w:rsidR="000A53D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A53D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A53D3">
      <w:rPr>
        <w:rStyle w:val="PageNumber"/>
      </w:rPr>
      <w:fldChar w:fldCharType="separate"/>
    </w:r>
    <w:r w:rsidR="007E1FDC">
      <w:rPr>
        <w:rStyle w:val="PageNumber"/>
        <w:noProof/>
      </w:rPr>
      <w:t>2011-11-07</w:t>
    </w:r>
    <w:r w:rsidR="000A53D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FE" w:rsidRDefault="005B36FE">
      <w:r>
        <w:separator/>
      </w:r>
    </w:p>
  </w:footnote>
  <w:footnote w:type="continuationSeparator" w:id="0">
    <w:p w:rsidR="005B36FE" w:rsidRDefault="005B3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9010F"/>
    <w:multiLevelType w:val="hybridMultilevel"/>
    <w:tmpl w:val="09486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1F6E8D"/>
    <w:multiLevelType w:val="hybridMultilevel"/>
    <w:tmpl w:val="BA14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40807"/>
    <w:multiLevelType w:val="hybridMultilevel"/>
    <w:tmpl w:val="64E40D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6">
    <w:nsid w:val="0B0C0B0C"/>
    <w:multiLevelType w:val="hybridMultilevel"/>
    <w:tmpl w:val="33FA4744"/>
    <w:lvl w:ilvl="0" w:tplc="7A8E1E4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03E44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AC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86D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5EF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AB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E4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405E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2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C5BCE"/>
    <w:multiLevelType w:val="hybridMultilevel"/>
    <w:tmpl w:val="E3EC8B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36D44"/>
    <w:multiLevelType w:val="hybridMultilevel"/>
    <w:tmpl w:val="48323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76176"/>
    <w:multiLevelType w:val="hybridMultilevel"/>
    <w:tmpl w:val="81228FD2"/>
    <w:lvl w:ilvl="0" w:tplc="28245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0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0A1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039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3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A6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8D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25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7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CA62232"/>
    <w:multiLevelType w:val="hybridMultilevel"/>
    <w:tmpl w:val="BC244E82"/>
    <w:lvl w:ilvl="0" w:tplc="337EE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969DE0" w:tentative="1">
      <w:start w:val="1"/>
      <w:numFmt w:val="lowerLetter"/>
      <w:lvlText w:val="%2."/>
      <w:lvlJc w:val="left"/>
      <w:pPr>
        <w:ind w:left="1440" w:hanging="360"/>
      </w:pPr>
    </w:lvl>
    <w:lvl w:ilvl="2" w:tplc="49EA1EBE" w:tentative="1">
      <w:start w:val="1"/>
      <w:numFmt w:val="lowerRoman"/>
      <w:lvlText w:val="%3."/>
      <w:lvlJc w:val="right"/>
      <w:pPr>
        <w:ind w:left="2160" w:hanging="180"/>
      </w:pPr>
    </w:lvl>
    <w:lvl w:ilvl="3" w:tplc="CF406FCC" w:tentative="1">
      <w:start w:val="1"/>
      <w:numFmt w:val="decimal"/>
      <w:lvlText w:val="%4."/>
      <w:lvlJc w:val="left"/>
      <w:pPr>
        <w:ind w:left="2880" w:hanging="360"/>
      </w:pPr>
    </w:lvl>
    <w:lvl w:ilvl="4" w:tplc="80E8B410" w:tentative="1">
      <w:start w:val="1"/>
      <w:numFmt w:val="lowerLetter"/>
      <w:lvlText w:val="%5."/>
      <w:lvlJc w:val="left"/>
      <w:pPr>
        <w:ind w:left="3600" w:hanging="360"/>
      </w:pPr>
    </w:lvl>
    <w:lvl w:ilvl="5" w:tplc="6C068AB6" w:tentative="1">
      <w:start w:val="1"/>
      <w:numFmt w:val="lowerRoman"/>
      <w:lvlText w:val="%6."/>
      <w:lvlJc w:val="right"/>
      <w:pPr>
        <w:ind w:left="4320" w:hanging="180"/>
      </w:pPr>
    </w:lvl>
    <w:lvl w:ilvl="6" w:tplc="006ECD32" w:tentative="1">
      <w:start w:val="1"/>
      <w:numFmt w:val="decimal"/>
      <w:lvlText w:val="%7."/>
      <w:lvlJc w:val="left"/>
      <w:pPr>
        <w:ind w:left="5040" w:hanging="360"/>
      </w:pPr>
    </w:lvl>
    <w:lvl w:ilvl="7" w:tplc="97ECAEA4" w:tentative="1">
      <w:start w:val="1"/>
      <w:numFmt w:val="lowerLetter"/>
      <w:lvlText w:val="%8."/>
      <w:lvlJc w:val="left"/>
      <w:pPr>
        <w:ind w:left="5760" w:hanging="360"/>
      </w:pPr>
    </w:lvl>
    <w:lvl w:ilvl="8" w:tplc="782A8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479A4946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4EC8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22A2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C5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E2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BA5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44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AA7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61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3374E"/>
    <w:multiLevelType w:val="hybridMultilevel"/>
    <w:tmpl w:val="C0F6263A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452D"/>
    <w:multiLevelType w:val="hybridMultilevel"/>
    <w:tmpl w:val="B086B9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85227"/>
    <w:multiLevelType w:val="hybridMultilevel"/>
    <w:tmpl w:val="9DB6CF60"/>
    <w:lvl w:ilvl="0" w:tplc="60447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8EB9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E8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125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8E3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8C3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B8F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B1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2BA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8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762233"/>
    <w:multiLevelType w:val="hybridMultilevel"/>
    <w:tmpl w:val="B086B9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5"/>
  </w:num>
  <w:num w:numId="5">
    <w:abstractNumId w:val="16"/>
  </w:num>
  <w:num w:numId="6">
    <w:abstractNumId w:val="10"/>
  </w:num>
  <w:num w:numId="7">
    <w:abstractNumId w:val="12"/>
  </w:num>
  <w:num w:numId="8">
    <w:abstractNumId w:val="10"/>
  </w:num>
  <w:num w:numId="9">
    <w:abstractNumId w:val="2"/>
  </w:num>
  <w:num w:numId="10">
    <w:abstractNumId w:val="9"/>
  </w:num>
  <w:num w:numId="11">
    <w:abstractNumId w:val="11"/>
  </w:num>
  <w:num w:numId="12">
    <w:abstractNumId w:val="3"/>
  </w:num>
  <w:num w:numId="13">
    <w:abstractNumId w:val="13"/>
  </w:num>
  <w:num w:numId="14">
    <w:abstractNumId w:val="5"/>
  </w:num>
  <w:num w:numId="15">
    <w:abstractNumId w:val="10"/>
  </w:num>
  <w:num w:numId="16">
    <w:abstractNumId w:val="10"/>
  </w:num>
  <w:num w:numId="17">
    <w:abstractNumId w:val="10"/>
  </w:num>
  <w:num w:numId="18">
    <w:abstractNumId w:val="6"/>
  </w:num>
  <w:num w:numId="19">
    <w:abstractNumId w:val="1"/>
  </w:num>
  <w:num w:numId="20">
    <w:abstractNumId w:val="8"/>
  </w:num>
  <w:num w:numId="21">
    <w:abstractNumId w:val="7"/>
  </w:num>
  <w:num w:numId="22">
    <w:abstractNumId w:val="4"/>
  </w:num>
  <w:num w:numId="23">
    <w:abstractNumId w:val="14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4A84"/>
    <w:rsid w:val="00042B9E"/>
    <w:rsid w:val="000458BC"/>
    <w:rsid w:val="00045C41"/>
    <w:rsid w:val="00046C03"/>
    <w:rsid w:val="0007614F"/>
    <w:rsid w:val="00082784"/>
    <w:rsid w:val="0008411D"/>
    <w:rsid w:val="000A53D3"/>
    <w:rsid w:val="000A564B"/>
    <w:rsid w:val="000B1C6B"/>
    <w:rsid w:val="000C09AC"/>
    <w:rsid w:val="000E00F3"/>
    <w:rsid w:val="000F158C"/>
    <w:rsid w:val="00102F3D"/>
    <w:rsid w:val="00124E38"/>
    <w:rsid w:val="0012580B"/>
    <w:rsid w:val="001269DA"/>
    <w:rsid w:val="0013526E"/>
    <w:rsid w:val="00155C2E"/>
    <w:rsid w:val="001659E8"/>
    <w:rsid w:val="00171371"/>
    <w:rsid w:val="00173ED2"/>
    <w:rsid w:val="00175A24"/>
    <w:rsid w:val="00187E58"/>
    <w:rsid w:val="00195BF1"/>
    <w:rsid w:val="001A297E"/>
    <w:rsid w:val="001A368E"/>
    <w:rsid w:val="001A7329"/>
    <w:rsid w:val="001B4E28"/>
    <w:rsid w:val="001C3166"/>
    <w:rsid w:val="001C3525"/>
    <w:rsid w:val="001C5C44"/>
    <w:rsid w:val="001D1BD2"/>
    <w:rsid w:val="001D1E51"/>
    <w:rsid w:val="001E02BE"/>
    <w:rsid w:val="001E3B37"/>
    <w:rsid w:val="001F2594"/>
    <w:rsid w:val="002055A6"/>
    <w:rsid w:val="00206460"/>
    <w:rsid w:val="002069B4"/>
    <w:rsid w:val="00215DFC"/>
    <w:rsid w:val="002212DF"/>
    <w:rsid w:val="002273E4"/>
    <w:rsid w:val="00227BA7"/>
    <w:rsid w:val="00227E13"/>
    <w:rsid w:val="00247519"/>
    <w:rsid w:val="00256A36"/>
    <w:rsid w:val="00263398"/>
    <w:rsid w:val="00275BCF"/>
    <w:rsid w:val="00275DE8"/>
    <w:rsid w:val="00292257"/>
    <w:rsid w:val="002A54E0"/>
    <w:rsid w:val="002B1595"/>
    <w:rsid w:val="002B191D"/>
    <w:rsid w:val="002B3EE1"/>
    <w:rsid w:val="002D0AF6"/>
    <w:rsid w:val="002D2D7D"/>
    <w:rsid w:val="002F164D"/>
    <w:rsid w:val="003023D0"/>
    <w:rsid w:val="00306206"/>
    <w:rsid w:val="00317D85"/>
    <w:rsid w:val="00327C56"/>
    <w:rsid w:val="003315A1"/>
    <w:rsid w:val="003373EC"/>
    <w:rsid w:val="00342FF4"/>
    <w:rsid w:val="003706CC"/>
    <w:rsid w:val="003A2D8E"/>
    <w:rsid w:val="003C20E4"/>
    <w:rsid w:val="003E3A86"/>
    <w:rsid w:val="003E6F90"/>
    <w:rsid w:val="003F5D0F"/>
    <w:rsid w:val="00414101"/>
    <w:rsid w:val="00433DDB"/>
    <w:rsid w:val="00437619"/>
    <w:rsid w:val="00455D3D"/>
    <w:rsid w:val="00464452"/>
    <w:rsid w:val="004674D8"/>
    <w:rsid w:val="00477553"/>
    <w:rsid w:val="00497552"/>
    <w:rsid w:val="004A2A63"/>
    <w:rsid w:val="004A3F05"/>
    <w:rsid w:val="004A403B"/>
    <w:rsid w:val="004B210C"/>
    <w:rsid w:val="004C2029"/>
    <w:rsid w:val="004C269D"/>
    <w:rsid w:val="004D405F"/>
    <w:rsid w:val="004E4F4F"/>
    <w:rsid w:val="004E6789"/>
    <w:rsid w:val="004F61E3"/>
    <w:rsid w:val="0051015C"/>
    <w:rsid w:val="0051358A"/>
    <w:rsid w:val="00516143"/>
    <w:rsid w:val="00516CF1"/>
    <w:rsid w:val="00531AE9"/>
    <w:rsid w:val="00545349"/>
    <w:rsid w:val="00550A66"/>
    <w:rsid w:val="00561A15"/>
    <w:rsid w:val="00567EC7"/>
    <w:rsid w:val="00570013"/>
    <w:rsid w:val="005801A2"/>
    <w:rsid w:val="00582056"/>
    <w:rsid w:val="005952A5"/>
    <w:rsid w:val="005A33A1"/>
    <w:rsid w:val="005A5B2C"/>
    <w:rsid w:val="005B36FE"/>
    <w:rsid w:val="005C385F"/>
    <w:rsid w:val="005C5A5B"/>
    <w:rsid w:val="005D3074"/>
    <w:rsid w:val="005F5F3C"/>
    <w:rsid w:val="005F6F1B"/>
    <w:rsid w:val="00624B33"/>
    <w:rsid w:val="00630AA2"/>
    <w:rsid w:val="006310A9"/>
    <w:rsid w:val="00636096"/>
    <w:rsid w:val="00646707"/>
    <w:rsid w:val="00662E58"/>
    <w:rsid w:val="00664DCF"/>
    <w:rsid w:val="006C5D39"/>
    <w:rsid w:val="006E2810"/>
    <w:rsid w:val="006E5417"/>
    <w:rsid w:val="00712F60"/>
    <w:rsid w:val="007155DD"/>
    <w:rsid w:val="00720E3B"/>
    <w:rsid w:val="00722B12"/>
    <w:rsid w:val="00744559"/>
    <w:rsid w:val="00744CE0"/>
    <w:rsid w:val="00745F6B"/>
    <w:rsid w:val="0075585E"/>
    <w:rsid w:val="00757F3C"/>
    <w:rsid w:val="00770571"/>
    <w:rsid w:val="00773C8B"/>
    <w:rsid w:val="007768FF"/>
    <w:rsid w:val="007824D3"/>
    <w:rsid w:val="007825C7"/>
    <w:rsid w:val="00796EE3"/>
    <w:rsid w:val="007A6916"/>
    <w:rsid w:val="007A7D29"/>
    <w:rsid w:val="007B4AB8"/>
    <w:rsid w:val="007C1E17"/>
    <w:rsid w:val="007E1FDC"/>
    <w:rsid w:val="007F1F8B"/>
    <w:rsid w:val="007F67A1"/>
    <w:rsid w:val="00813B10"/>
    <w:rsid w:val="008206C8"/>
    <w:rsid w:val="00835BF5"/>
    <w:rsid w:val="00851C6C"/>
    <w:rsid w:val="00874A6C"/>
    <w:rsid w:val="00876C65"/>
    <w:rsid w:val="008A4B4C"/>
    <w:rsid w:val="008A58E5"/>
    <w:rsid w:val="008B2368"/>
    <w:rsid w:val="008C239F"/>
    <w:rsid w:val="008E40B1"/>
    <w:rsid w:val="008E480C"/>
    <w:rsid w:val="008F30D9"/>
    <w:rsid w:val="00906146"/>
    <w:rsid w:val="00907757"/>
    <w:rsid w:val="009212B0"/>
    <w:rsid w:val="009234A5"/>
    <w:rsid w:val="009336F7"/>
    <w:rsid w:val="00935776"/>
    <w:rsid w:val="009374A7"/>
    <w:rsid w:val="0096566F"/>
    <w:rsid w:val="00975C26"/>
    <w:rsid w:val="009764E4"/>
    <w:rsid w:val="0098551D"/>
    <w:rsid w:val="0099518F"/>
    <w:rsid w:val="009A523D"/>
    <w:rsid w:val="009B4321"/>
    <w:rsid w:val="009C564D"/>
    <w:rsid w:val="009F496B"/>
    <w:rsid w:val="00A008F2"/>
    <w:rsid w:val="00A01439"/>
    <w:rsid w:val="00A02E61"/>
    <w:rsid w:val="00A05CFF"/>
    <w:rsid w:val="00A304C4"/>
    <w:rsid w:val="00A46A8C"/>
    <w:rsid w:val="00A47B7E"/>
    <w:rsid w:val="00A50665"/>
    <w:rsid w:val="00A56B97"/>
    <w:rsid w:val="00A6093D"/>
    <w:rsid w:val="00A60CF3"/>
    <w:rsid w:val="00A6251D"/>
    <w:rsid w:val="00A65A0C"/>
    <w:rsid w:val="00A66D3C"/>
    <w:rsid w:val="00A76A6D"/>
    <w:rsid w:val="00A83253"/>
    <w:rsid w:val="00AA6E84"/>
    <w:rsid w:val="00AD26BB"/>
    <w:rsid w:val="00AD775B"/>
    <w:rsid w:val="00AE341B"/>
    <w:rsid w:val="00AF0536"/>
    <w:rsid w:val="00B07CA7"/>
    <w:rsid w:val="00B1279A"/>
    <w:rsid w:val="00B5222E"/>
    <w:rsid w:val="00B56DC3"/>
    <w:rsid w:val="00B61C96"/>
    <w:rsid w:val="00B64EC7"/>
    <w:rsid w:val="00B73A2A"/>
    <w:rsid w:val="00B82F57"/>
    <w:rsid w:val="00B94B06"/>
    <w:rsid w:val="00B94C28"/>
    <w:rsid w:val="00BA6015"/>
    <w:rsid w:val="00BC10BA"/>
    <w:rsid w:val="00BC5AFD"/>
    <w:rsid w:val="00BF60B9"/>
    <w:rsid w:val="00C04F43"/>
    <w:rsid w:val="00C0609D"/>
    <w:rsid w:val="00C115AB"/>
    <w:rsid w:val="00C30249"/>
    <w:rsid w:val="00C3723B"/>
    <w:rsid w:val="00C5732D"/>
    <w:rsid w:val="00C606C9"/>
    <w:rsid w:val="00C63712"/>
    <w:rsid w:val="00C80439"/>
    <w:rsid w:val="00C90650"/>
    <w:rsid w:val="00C97D78"/>
    <w:rsid w:val="00CC2AAE"/>
    <w:rsid w:val="00CC5A42"/>
    <w:rsid w:val="00CD0EAB"/>
    <w:rsid w:val="00CD35AF"/>
    <w:rsid w:val="00CD6949"/>
    <w:rsid w:val="00CF34DB"/>
    <w:rsid w:val="00CF558F"/>
    <w:rsid w:val="00CF5F50"/>
    <w:rsid w:val="00D073E2"/>
    <w:rsid w:val="00D24231"/>
    <w:rsid w:val="00D446EC"/>
    <w:rsid w:val="00D51BF0"/>
    <w:rsid w:val="00D55942"/>
    <w:rsid w:val="00D6292D"/>
    <w:rsid w:val="00D720FE"/>
    <w:rsid w:val="00D807BF"/>
    <w:rsid w:val="00DA1184"/>
    <w:rsid w:val="00DA7887"/>
    <w:rsid w:val="00DB2C26"/>
    <w:rsid w:val="00DE6AF9"/>
    <w:rsid w:val="00DE6B43"/>
    <w:rsid w:val="00E11923"/>
    <w:rsid w:val="00E207FE"/>
    <w:rsid w:val="00E262D4"/>
    <w:rsid w:val="00E36250"/>
    <w:rsid w:val="00E43228"/>
    <w:rsid w:val="00E54511"/>
    <w:rsid w:val="00E61DAC"/>
    <w:rsid w:val="00E75FE3"/>
    <w:rsid w:val="00E815F3"/>
    <w:rsid w:val="00E938E5"/>
    <w:rsid w:val="00EA44B0"/>
    <w:rsid w:val="00EB7AB1"/>
    <w:rsid w:val="00EC16EE"/>
    <w:rsid w:val="00EC208C"/>
    <w:rsid w:val="00EF48CC"/>
    <w:rsid w:val="00F14DEA"/>
    <w:rsid w:val="00F16099"/>
    <w:rsid w:val="00F1773D"/>
    <w:rsid w:val="00F73032"/>
    <w:rsid w:val="00F744E1"/>
    <w:rsid w:val="00F76960"/>
    <w:rsid w:val="00F848FC"/>
    <w:rsid w:val="00F86876"/>
    <w:rsid w:val="00F9282A"/>
    <w:rsid w:val="00F96BAD"/>
    <w:rsid w:val="00FB0E84"/>
    <w:rsid w:val="00FD01C2"/>
    <w:rsid w:val="00FD60B2"/>
    <w:rsid w:val="00FF0CE3"/>
    <w:rsid w:val="00FF2C72"/>
    <w:rsid w:val="00FF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uiPriority w:val="99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customStyle="1" w:styleId="TableTitle">
    <w:name w:val="Table_Title"/>
    <w:basedOn w:val="Normal"/>
    <w:next w:val="Normal"/>
    <w:rsid w:val="00CD6949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  <w:textAlignment w:val="auto"/>
    </w:pPr>
    <w:rPr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CD694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CD6949"/>
    <w:rPr>
      <w:rFonts w:eastAsia="Malgun Gothic"/>
      <w:b/>
      <w:bCs/>
      <w:lang w:val="en-US" w:eastAsia="en-US"/>
    </w:rPr>
  </w:style>
  <w:style w:type="character" w:styleId="CommentReference">
    <w:name w:val="annotation reference"/>
    <w:uiPriority w:val="99"/>
    <w:rsid w:val="005C5A5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5A5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5A5B"/>
    <w:rPr>
      <w:rFonts w:eastAsia="Malgun Gothic"/>
    </w:rPr>
  </w:style>
  <w:style w:type="paragraph" w:customStyle="1" w:styleId="Blanc">
    <w:name w:val="Blanc"/>
    <w:basedOn w:val="TableTitle"/>
    <w:next w:val="Normal"/>
    <w:uiPriority w:val="99"/>
    <w:rsid w:val="005C5A5B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  <w:textAlignment w:val="baseline"/>
    </w:pPr>
    <w:rPr>
      <w:rFonts w:eastAsia="Malgun Gothic"/>
      <w:b w:val="0"/>
      <w:bCs w:val="0"/>
      <w:sz w:val="8"/>
      <w:szCs w:val="8"/>
      <w:lang w:val="en-US"/>
    </w:rPr>
  </w:style>
  <w:style w:type="paragraph" w:customStyle="1" w:styleId="Figure">
    <w:name w:val="Figure_#"/>
    <w:basedOn w:val="Normal"/>
    <w:next w:val="Normal"/>
    <w:uiPriority w:val="99"/>
    <w:rsid w:val="00155C2E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73ED2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173ED2"/>
    <w:rPr>
      <w:rFonts w:eastAsia="Malgun Gothic"/>
      <w:b/>
      <w:bCs/>
      <w:lang w:val="en-US" w:eastAsia="en-US"/>
    </w:rPr>
  </w:style>
  <w:style w:type="character" w:customStyle="1" w:styleId="apple-converted-space">
    <w:name w:val="apple-converted-space"/>
    <w:basedOn w:val="DefaultParagraphFont"/>
    <w:rsid w:val="00CF5F50"/>
  </w:style>
  <w:style w:type="character" w:customStyle="1" w:styleId="apple-tab-span">
    <w:name w:val="apple-tab-span"/>
    <w:basedOn w:val="DefaultParagraphFont"/>
    <w:rsid w:val="00CF5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uiPriority w:val="99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customStyle="1" w:styleId="TableTitle">
    <w:name w:val="Table_Title"/>
    <w:basedOn w:val="Normal"/>
    <w:next w:val="Normal"/>
    <w:rsid w:val="00CD6949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  <w:textAlignment w:val="auto"/>
    </w:pPr>
    <w:rPr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CD6949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CD6949"/>
    <w:rPr>
      <w:rFonts w:eastAsia="Malgun Gothic"/>
      <w:b/>
      <w:bCs/>
      <w:lang w:val="en-US" w:eastAsia="en-US"/>
    </w:rPr>
  </w:style>
  <w:style w:type="character" w:styleId="CommentReference">
    <w:name w:val="annotation reference"/>
    <w:uiPriority w:val="99"/>
    <w:rsid w:val="005C5A5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5A5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5A5B"/>
    <w:rPr>
      <w:rFonts w:eastAsia="Malgun Gothic"/>
    </w:rPr>
  </w:style>
  <w:style w:type="paragraph" w:customStyle="1" w:styleId="Blanc">
    <w:name w:val="Blanc"/>
    <w:basedOn w:val="TableTitle"/>
    <w:next w:val="Normal"/>
    <w:uiPriority w:val="99"/>
    <w:rsid w:val="005C5A5B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  <w:textAlignment w:val="baseline"/>
    </w:pPr>
    <w:rPr>
      <w:rFonts w:eastAsia="Malgun Gothic"/>
      <w:b w:val="0"/>
      <w:bCs w:val="0"/>
      <w:sz w:val="8"/>
      <w:szCs w:val="8"/>
      <w:lang w:val="en-US"/>
    </w:rPr>
  </w:style>
  <w:style w:type="paragraph" w:customStyle="1" w:styleId="Figure">
    <w:name w:val="Figure_#"/>
    <w:basedOn w:val="Normal"/>
    <w:next w:val="Normal"/>
    <w:uiPriority w:val="99"/>
    <w:rsid w:val="00155C2E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173ED2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173ED2"/>
    <w:rPr>
      <w:rFonts w:eastAsia="Malgun Gothic"/>
      <w:b/>
      <w:bCs/>
      <w:lang w:val="en-US" w:eastAsia="en-US"/>
    </w:rPr>
  </w:style>
  <w:style w:type="character" w:customStyle="1" w:styleId="apple-converted-space">
    <w:name w:val="apple-converted-space"/>
    <w:basedOn w:val="DefaultParagraphFont"/>
    <w:rsid w:val="00CF5F50"/>
  </w:style>
  <w:style w:type="character" w:customStyle="1" w:styleId="apple-tab-span">
    <w:name w:val="apple-tab-span"/>
    <w:basedOn w:val="DefaultParagraphFont"/>
    <w:rsid w:val="00CF5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wchien@qualcomm.com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hengy@qualcom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heny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w@qualcomm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17</cp:revision>
  <cp:lastPrinted>2011-11-01T05:11:00Z</cp:lastPrinted>
  <dcterms:created xsi:type="dcterms:W3CDTF">2011-11-07T18:48:00Z</dcterms:created>
  <dcterms:modified xsi:type="dcterms:W3CDTF">2011-11-08T23:58:00Z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410092750</vt:i4>
  </property>
  <property fmtid="{D5CDD505-2E9C-101B-9397-08002B2CF9AE}" pid="3" name="_NewReviewCycle">
    <vt:lpwstr/>
  </property>
  <property fmtid="{D5CDD505-2E9C-101B-9397-08002B2CF9AE}" pid="4" name="_EmailSubject">
    <vt:lpwstr>JCTVC-G document on SPS and PPS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-1814428435</vt:i4>
  </property>
</Properties>
</file>