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9568BE" w:rsidP="00C97D78">
            <w:pPr>
              <w:tabs>
                <w:tab w:val="left" w:pos="7200"/>
              </w:tabs>
              <w:spacing w:before="0"/>
              <w:rPr>
                <w:b/>
                <w:szCs w:val="22"/>
              </w:rPr>
            </w:pPr>
            <w:r w:rsidRPr="009568BE">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D5404D">
              <w:rPr>
                <w:u w:val="single"/>
              </w:rPr>
              <w:t>331</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8E40B1" w:rsidP="008E40B1">
            <w:pPr>
              <w:spacing w:before="60" w:after="60"/>
              <w:rPr>
                <w:b/>
                <w:szCs w:val="22"/>
              </w:rPr>
            </w:pPr>
            <w:r>
              <w:rPr>
                <w:b/>
                <w:szCs w:val="22"/>
              </w:rPr>
              <w:t>On NAL unit types and slice types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8E40B1" w:rsidRDefault="004A403B" w:rsidP="008E40B1">
            <w:pPr>
              <w:spacing w:before="60" w:after="60"/>
              <w:rPr>
                <w:szCs w:val="22"/>
              </w:rPr>
            </w:pPr>
            <w:r>
              <w:rPr>
                <w:szCs w:val="22"/>
              </w:rPr>
              <w:t>Ye-Kui Wang</w:t>
            </w:r>
            <w:r>
              <w:rPr>
                <w:szCs w:val="22"/>
              </w:rPr>
              <w:br/>
              <w:t>Ying Chen</w:t>
            </w:r>
          </w:p>
          <w:p w:rsidR="00E61DAC" w:rsidRPr="00AE341B" w:rsidRDefault="008E40B1" w:rsidP="008E40B1">
            <w:pPr>
              <w:spacing w:before="60" w:after="60"/>
              <w:rPr>
                <w:szCs w:val="22"/>
              </w:rPr>
            </w:pPr>
            <w:r w:rsidRPr="002F5939">
              <w:rPr>
                <w:szCs w:val="22"/>
              </w:rPr>
              <w:t>5775 Morehouse Dr</w:t>
            </w:r>
            <w:r w:rsidRPr="00906146">
              <w:rPr>
                <w:szCs w:val="22"/>
              </w:rPr>
              <w:br/>
            </w:r>
            <w:r>
              <w:rPr>
                <w:szCs w:val="22"/>
              </w:rPr>
              <w:t>San Diego, CA 92121</w:t>
            </w:r>
            <w:r w:rsidRPr="00906146">
              <w:rPr>
                <w:szCs w:val="22"/>
              </w:rPr>
              <w:br/>
            </w:r>
            <w:r>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szCs w:val="22"/>
              </w:rPr>
            </w:pPr>
            <w:r w:rsidRPr="00906146">
              <w:rPr>
                <w:szCs w:val="22"/>
              </w:rPr>
              <w:t>1-858-651-8345</w:t>
            </w:r>
            <w:r w:rsidR="00E61DAC" w:rsidRPr="00906146">
              <w:rPr>
                <w:szCs w:val="22"/>
              </w:rPr>
              <w:br/>
            </w:r>
            <w:hyperlink r:id="rId9" w:history="1">
              <w:r w:rsidRPr="00906146">
                <w:rPr>
                  <w:rStyle w:val="Hyperlink"/>
                  <w:szCs w:val="22"/>
                </w:rPr>
                <w:t>yekuiw@qualcomm.com</w:t>
              </w:r>
            </w:hyperlink>
          </w:p>
          <w:p w:rsidR="00E61DAC" w:rsidRPr="00AE341B" w:rsidRDefault="00906146" w:rsidP="00906146">
            <w:pPr>
              <w:spacing w:before="60" w:after="60"/>
              <w:rPr>
                <w:szCs w:val="22"/>
              </w:rPr>
            </w:pPr>
            <w:r>
              <w:rPr>
                <w:rStyle w:val="value"/>
              </w:rPr>
              <w:t>1-858-845-6589</w:t>
            </w:r>
            <w:r>
              <w:rPr>
                <w:szCs w:val="22"/>
              </w:rPr>
              <w:br/>
            </w:r>
            <w:hyperlink r:id="rId10" w:history="1">
              <w:r w:rsidRPr="00381150">
                <w:rPr>
                  <w:rStyle w:val="Hyperlink"/>
                  <w:szCs w:val="22"/>
                </w:rPr>
                <w:t>cheny@qualcomm.com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1659E8" w:rsidRDefault="00E43228">
      <w:pPr>
        <w:jc w:val="both"/>
      </w:pPr>
      <w:r>
        <w:t xml:space="preserve">At the previous JCT-VC meeting, it was agreed to change </w:t>
      </w:r>
      <w:proofErr w:type="spellStart"/>
      <w:r>
        <w:t>nal_ref_idc</w:t>
      </w:r>
      <w:proofErr w:type="spellEnd"/>
      <w:r>
        <w:t xml:space="preserve"> (2 bits) to </w:t>
      </w:r>
      <w:proofErr w:type="spellStart"/>
      <w:r>
        <w:t>nal_ref_flag</w:t>
      </w:r>
      <w:proofErr w:type="spellEnd"/>
      <w:r>
        <w:t xml:space="preserve"> (1 bit), and change </w:t>
      </w:r>
      <w:proofErr w:type="spellStart"/>
      <w:r>
        <w:t>nal_unit_type</w:t>
      </w:r>
      <w:proofErr w:type="spellEnd"/>
      <w:r>
        <w:t xml:space="preserve"> from 5 bits to 6 bits. Consequently, the </w:t>
      </w:r>
      <w:r w:rsidR="00275DE8">
        <w:t xml:space="preserve">total </w:t>
      </w:r>
      <w:r>
        <w:t xml:space="preserve">number of NAL unit types </w:t>
      </w:r>
      <w:r w:rsidR="00561A15">
        <w:t>doubled</w:t>
      </w:r>
      <w:r>
        <w:t xml:space="preserve"> from 32 to 64. This document propose</w:t>
      </w:r>
      <w:r w:rsidR="00275DE8">
        <w:t xml:space="preserve">s </w:t>
      </w:r>
      <w:r>
        <w:t xml:space="preserve">an allocation of </w:t>
      </w:r>
      <w:r w:rsidR="00275DE8">
        <w:t xml:space="preserve">the 64 </w:t>
      </w:r>
      <w:r>
        <w:t xml:space="preserve">NAL unit types to different categories </w:t>
      </w:r>
      <w:r w:rsidR="00275DE8">
        <w:t>of NAL unit types</w:t>
      </w:r>
      <w:r w:rsidR="004A3F05">
        <w:t xml:space="preserve">, and raises some </w:t>
      </w:r>
      <w:r w:rsidR="00AD775B">
        <w:t xml:space="preserve">NAL unit type </w:t>
      </w:r>
      <w:r w:rsidR="004A3F05">
        <w:t>related questions for discussion</w:t>
      </w:r>
      <w:r w:rsidR="00275DE8">
        <w:t xml:space="preserve">. Furthermore, it is proposed to add slice types 3 to 5, </w:t>
      </w:r>
      <w:r w:rsidR="00AD775B">
        <w:t xml:space="preserve">with </w:t>
      </w:r>
      <w:r w:rsidR="00275DE8">
        <w:t>similar</w:t>
      </w:r>
      <w:r w:rsidR="00AD775B">
        <w:t xml:space="preserve"> semantics</w:t>
      </w:r>
      <w:r w:rsidR="00275DE8">
        <w:t xml:space="preserve"> as slice types 5 to 7 in AVC</w:t>
      </w:r>
      <w:r w:rsidR="00636096">
        <w:t>.</w:t>
      </w:r>
    </w:p>
    <w:p w:rsidR="00BA6015" w:rsidRDefault="00561A15" w:rsidP="004A3F05">
      <w:pPr>
        <w:pStyle w:val="Heading1"/>
      </w:pPr>
      <w:r>
        <w:t>Allocation of NAL unit types</w:t>
      </w:r>
    </w:p>
    <w:p w:rsidR="004A3F05" w:rsidRDefault="004A3F05" w:rsidP="004A3F05">
      <w:pPr>
        <w:pStyle w:val="Heading2"/>
      </w:pPr>
      <w:r>
        <w:t>Summary of the current allocation of NAL unit types</w:t>
      </w:r>
    </w:p>
    <w:p w:rsidR="001D1E51" w:rsidRDefault="001D1E51" w:rsidP="00256A36">
      <w:pPr>
        <w:jc w:val="both"/>
      </w:pPr>
      <w:r>
        <w:t xml:space="preserve">In HEVC WD4d4, </w:t>
      </w:r>
      <w:r w:rsidR="005D3074">
        <w:t>the 32</w:t>
      </w:r>
      <w:r>
        <w:t xml:space="preserve"> NAL unit types</w:t>
      </w:r>
      <w:r w:rsidR="005D3074">
        <w:t xml:space="preserve"> are categorized as follows</w:t>
      </w:r>
      <w:r>
        <w:t>:</w:t>
      </w:r>
    </w:p>
    <w:p w:rsidR="003023D0" w:rsidRDefault="001D1E51" w:rsidP="001D1E51">
      <w:pPr>
        <w:pStyle w:val="ListParagraph"/>
        <w:numPr>
          <w:ilvl w:val="0"/>
          <w:numId w:val="18"/>
        </w:numPr>
      </w:pPr>
      <w:r>
        <w:t>Unspecified: 0, 24..31</w:t>
      </w:r>
    </w:p>
    <w:p w:rsidR="001D1E51" w:rsidRDefault="003023D0" w:rsidP="003023D0">
      <w:pPr>
        <w:pStyle w:val="ListParagraph"/>
        <w:numPr>
          <w:ilvl w:val="1"/>
          <w:numId w:val="18"/>
        </w:numPr>
      </w:pPr>
      <w:r w:rsidRPr="005274F1">
        <w:t>shall not precede the first VCL NAL unit of the coded picture</w:t>
      </w:r>
    </w:p>
    <w:p w:rsidR="001D1E51" w:rsidRDefault="003023D0" w:rsidP="001D1E51">
      <w:pPr>
        <w:pStyle w:val="ListParagraph"/>
        <w:numPr>
          <w:ilvl w:val="0"/>
          <w:numId w:val="18"/>
        </w:numPr>
      </w:pPr>
      <w:r>
        <w:t>Reserved: 2, 3, 10, 11, 13..23</w:t>
      </w:r>
    </w:p>
    <w:p w:rsidR="003023D0" w:rsidRDefault="003023D0" w:rsidP="003023D0">
      <w:pPr>
        <w:pStyle w:val="ListParagraph"/>
        <w:numPr>
          <w:ilvl w:val="1"/>
          <w:numId w:val="18"/>
        </w:numPr>
      </w:pPr>
      <w:r>
        <w:t>14..18: may start a new access unit</w:t>
      </w:r>
    </w:p>
    <w:p w:rsidR="003023D0" w:rsidRDefault="003023D0" w:rsidP="003023D0">
      <w:pPr>
        <w:pStyle w:val="ListParagraph"/>
        <w:numPr>
          <w:ilvl w:val="1"/>
          <w:numId w:val="18"/>
        </w:numPr>
      </w:pPr>
      <w:r>
        <w:t xml:space="preserve">20..23: </w:t>
      </w:r>
      <w:r w:rsidRPr="005274F1">
        <w:t>shall not precede the first VCL NAL unit of the coded picture</w:t>
      </w:r>
    </w:p>
    <w:p w:rsidR="003023D0" w:rsidRDefault="003023D0" w:rsidP="003023D0">
      <w:pPr>
        <w:pStyle w:val="ListParagraph"/>
        <w:numPr>
          <w:ilvl w:val="1"/>
          <w:numId w:val="18"/>
        </w:numPr>
      </w:pPr>
      <w:r>
        <w:t>2, 3, 10, 11, 13: no restriction specified</w:t>
      </w:r>
    </w:p>
    <w:p w:rsidR="003023D0" w:rsidRDefault="005D3074" w:rsidP="001D1E51">
      <w:pPr>
        <w:pStyle w:val="ListParagraph"/>
        <w:numPr>
          <w:ilvl w:val="0"/>
          <w:numId w:val="18"/>
        </w:numPr>
      </w:pPr>
      <w:r>
        <w:t>Other (specified and not reserved) NAL unit types: 1, 4..9, 12</w:t>
      </w:r>
    </w:p>
    <w:p w:rsidR="005D3074" w:rsidRDefault="005D3074" w:rsidP="005D3074">
      <w:pPr>
        <w:pStyle w:val="ListParagraph"/>
        <w:numPr>
          <w:ilvl w:val="1"/>
          <w:numId w:val="18"/>
        </w:numPr>
      </w:pPr>
      <w:r>
        <w:t>1, 4..9: may start a new access unit</w:t>
      </w:r>
    </w:p>
    <w:p w:rsidR="00C5732D" w:rsidRDefault="00C5732D" w:rsidP="00C5732D">
      <w:pPr>
        <w:pStyle w:val="ListParagraph"/>
        <w:numPr>
          <w:ilvl w:val="2"/>
          <w:numId w:val="18"/>
        </w:numPr>
      </w:pPr>
      <w:r>
        <w:t>6: shall precede the first VCL NAL unit of the coded picture</w:t>
      </w:r>
    </w:p>
    <w:p w:rsidR="00C5732D" w:rsidRPr="001D1E51" w:rsidRDefault="00C5732D" w:rsidP="00C5732D">
      <w:pPr>
        <w:pStyle w:val="ListParagraph"/>
        <w:numPr>
          <w:ilvl w:val="2"/>
          <w:numId w:val="18"/>
        </w:numPr>
      </w:pPr>
      <w:r>
        <w:t>9: shall be the first NAL unit in an access unit</w:t>
      </w:r>
    </w:p>
    <w:p w:rsidR="005D3074" w:rsidRDefault="005D3074" w:rsidP="005D3074">
      <w:pPr>
        <w:pStyle w:val="ListParagraph"/>
        <w:numPr>
          <w:ilvl w:val="1"/>
          <w:numId w:val="18"/>
        </w:numPr>
      </w:pPr>
      <w:r>
        <w:t xml:space="preserve">12: </w:t>
      </w:r>
      <w:r w:rsidRPr="005274F1">
        <w:t>shall not precede the first VCL NAL unit of the coded picture</w:t>
      </w:r>
    </w:p>
    <w:p w:rsidR="00256A36" w:rsidRDefault="00256A36" w:rsidP="00256A36">
      <w:pPr>
        <w:pStyle w:val="Heading2"/>
      </w:pPr>
      <w:r>
        <w:t>Proposed allocation of NAL unit types</w:t>
      </w:r>
    </w:p>
    <w:p w:rsidR="00AD775B" w:rsidRDefault="00AD775B" w:rsidP="00AD775B">
      <w:pPr>
        <w:pStyle w:val="Heading3"/>
      </w:pPr>
      <w:r>
        <w:t>Summary</w:t>
      </w:r>
    </w:p>
    <w:p w:rsidR="005D3074" w:rsidRDefault="005D3074" w:rsidP="00256A36">
      <w:pPr>
        <w:jc w:val="both"/>
      </w:pPr>
      <w:r>
        <w:t>In the proposal, the 64 NAL unit types are categorized as follows:</w:t>
      </w:r>
    </w:p>
    <w:p w:rsidR="005D3074" w:rsidRDefault="005D3074" w:rsidP="005D3074">
      <w:pPr>
        <w:pStyle w:val="ListParagraph"/>
        <w:numPr>
          <w:ilvl w:val="0"/>
          <w:numId w:val="18"/>
        </w:numPr>
      </w:pPr>
      <w:r>
        <w:t>Unspecified: 0, 48..63</w:t>
      </w:r>
    </w:p>
    <w:p w:rsidR="005D3074" w:rsidRDefault="005D3074" w:rsidP="005D3074">
      <w:pPr>
        <w:pStyle w:val="ListParagraph"/>
        <w:numPr>
          <w:ilvl w:val="1"/>
          <w:numId w:val="18"/>
        </w:numPr>
      </w:pPr>
      <w:r w:rsidRPr="005274F1">
        <w:t>shall not precede the first VCL NAL unit of the coded picture</w:t>
      </w:r>
    </w:p>
    <w:p w:rsidR="005D3074" w:rsidRDefault="005D3074" w:rsidP="005D3074">
      <w:pPr>
        <w:pStyle w:val="ListParagraph"/>
        <w:numPr>
          <w:ilvl w:val="0"/>
          <w:numId w:val="18"/>
        </w:numPr>
      </w:pPr>
      <w:r>
        <w:t>Reserved: 10..47</w:t>
      </w:r>
    </w:p>
    <w:p w:rsidR="005D3074" w:rsidRDefault="005D3074" w:rsidP="005D3074">
      <w:pPr>
        <w:pStyle w:val="ListParagraph"/>
        <w:numPr>
          <w:ilvl w:val="1"/>
          <w:numId w:val="18"/>
        </w:numPr>
      </w:pPr>
      <w:r>
        <w:t>10..25: may start a new access unit</w:t>
      </w:r>
    </w:p>
    <w:p w:rsidR="005D3074" w:rsidRDefault="005D3074" w:rsidP="005D3074">
      <w:pPr>
        <w:pStyle w:val="ListParagraph"/>
        <w:numPr>
          <w:ilvl w:val="1"/>
          <w:numId w:val="18"/>
        </w:numPr>
      </w:pPr>
      <w:r>
        <w:lastRenderedPageBreak/>
        <w:t xml:space="preserve">26..47: </w:t>
      </w:r>
      <w:r w:rsidRPr="005274F1">
        <w:t>shall not precede the first VCL NAL unit of the coded picture</w:t>
      </w:r>
    </w:p>
    <w:p w:rsidR="005D3074" w:rsidRDefault="005D3074" w:rsidP="005D3074">
      <w:pPr>
        <w:pStyle w:val="ListParagraph"/>
        <w:numPr>
          <w:ilvl w:val="0"/>
          <w:numId w:val="18"/>
        </w:numPr>
      </w:pPr>
      <w:r>
        <w:t>Other (specified and not reserved) NAL unit types: 1..9</w:t>
      </w:r>
    </w:p>
    <w:p w:rsidR="005D3074" w:rsidRDefault="005D3074" w:rsidP="005D3074">
      <w:pPr>
        <w:pStyle w:val="ListParagraph"/>
        <w:numPr>
          <w:ilvl w:val="1"/>
          <w:numId w:val="18"/>
        </w:numPr>
      </w:pPr>
      <w:r>
        <w:t>1..</w:t>
      </w:r>
      <w:r w:rsidR="00A50665">
        <w:t>8</w:t>
      </w:r>
      <w:r>
        <w:t>: may start a new access unit</w:t>
      </w:r>
    </w:p>
    <w:p w:rsidR="00C5732D" w:rsidRDefault="00C5732D" w:rsidP="00C5732D">
      <w:pPr>
        <w:pStyle w:val="ListParagraph"/>
        <w:numPr>
          <w:ilvl w:val="2"/>
          <w:numId w:val="18"/>
        </w:numPr>
      </w:pPr>
      <w:r>
        <w:t>4: shall precede the first VCL NAL unit of the coded picture</w:t>
      </w:r>
    </w:p>
    <w:p w:rsidR="00C5732D" w:rsidRPr="001D1E51" w:rsidRDefault="00C5732D" w:rsidP="00C5732D">
      <w:pPr>
        <w:pStyle w:val="ListParagraph"/>
        <w:numPr>
          <w:ilvl w:val="2"/>
          <w:numId w:val="18"/>
        </w:numPr>
      </w:pPr>
      <w:r>
        <w:t>8: shall be the first NAL unit in an access unit</w:t>
      </w:r>
    </w:p>
    <w:p w:rsidR="005D3074" w:rsidRDefault="00A50665" w:rsidP="005D3074">
      <w:pPr>
        <w:pStyle w:val="ListParagraph"/>
        <w:numPr>
          <w:ilvl w:val="1"/>
          <w:numId w:val="18"/>
        </w:numPr>
      </w:pPr>
      <w:r>
        <w:t>9</w:t>
      </w:r>
      <w:r w:rsidR="005D3074">
        <w:t xml:space="preserve">: </w:t>
      </w:r>
      <w:r w:rsidR="005D3074" w:rsidRPr="005274F1">
        <w:t>shall not precede the first VCL NAL unit of the coded picture</w:t>
      </w:r>
    </w:p>
    <w:p w:rsidR="00256A36" w:rsidRDefault="00256A36" w:rsidP="00256A36">
      <w:pPr>
        <w:jc w:val="both"/>
      </w:pPr>
      <w:r>
        <w:t xml:space="preserve">The text changes are provided in the following subsections, wherein changes are marked. In lieu with the proposed changes, some purely editorial changes throughout the HEVC WD would be needed. The </w:t>
      </w:r>
      <w:r w:rsidR="00AD775B">
        <w:t>proponents will</w:t>
      </w:r>
      <w:r>
        <w:t xml:space="preserve"> provide those changes to the editors if the proposal is agreed.</w:t>
      </w:r>
    </w:p>
    <w:p w:rsidR="007A6916" w:rsidRDefault="007A6916" w:rsidP="007A6916">
      <w:pPr>
        <w:pStyle w:val="Heading3"/>
      </w:pPr>
      <w:r>
        <w:t xml:space="preserve">Semantics of </w:t>
      </w:r>
      <w:proofErr w:type="spellStart"/>
      <w:r>
        <w:t>nal_unit_type</w:t>
      </w:r>
      <w:proofErr w:type="spellEnd"/>
    </w:p>
    <w:p w:rsidR="005C5A5B" w:rsidRPr="00355764" w:rsidRDefault="005C5A5B" w:rsidP="005C5A5B">
      <w:proofErr w:type="spellStart"/>
      <w:proofErr w:type="gramStart"/>
      <w:r w:rsidRPr="00355764">
        <w:rPr>
          <w:b/>
          <w:bCs/>
        </w:rPr>
        <w:t>nal_unit_type</w:t>
      </w:r>
      <w:proofErr w:type="spellEnd"/>
      <w:proofErr w:type="gramEnd"/>
      <w:r w:rsidRPr="00355764">
        <w:t xml:space="preserve"> specifies the type of RBSP data structure contained in the NAL unit as specified in </w:t>
      </w:r>
      <w:r w:rsidR="009568BE" w:rsidRPr="00355764">
        <w:fldChar w:fldCharType="begin" w:fldLock="1"/>
      </w:r>
      <w:r w:rsidRPr="00355764">
        <w:instrText xml:space="preserve"> REF _Ref19417223 \h </w:instrText>
      </w:r>
      <w:r w:rsidR="009568BE" w:rsidRPr="00355764">
        <w:fldChar w:fldCharType="separate"/>
      </w:r>
      <w:r w:rsidRPr="00355764">
        <w:t>Table </w:t>
      </w:r>
      <w:r w:rsidRPr="00355764">
        <w:rPr>
          <w:noProof/>
        </w:rPr>
        <w:t>7</w:t>
      </w:r>
      <w:r w:rsidRPr="00355764">
        <w:noBreakHyphen/>
      </w:r>
      <w:r w:rsidRPr="00355764">
        <w:rPr>
          <w:noProof/>
        </w:rPr>
        <w:t>1</w:t>
      </w:r>
      <w:r w:rsidR="009568BE" w:rsidRPr="00355764">
        <w:fldChar w:fldCharType="end"/>
      </w:r>
      <w:r w:rsidRPr="00355764">
        <w:t>.</w:t>
      </w:r>
    </w:p>
    <w:p w:rsidR="005C5A5B" w:rsidRPr="00355764" w:rsidRDefault="005C5A5B" w:rsidP="005C5A5B">
      <w:r w:rsidRPr="00355764">
        <w:t xml:space="preserve">NAL units that use </w:t>
      </w:r>
      <w:proofErr w:type="spellStart"/>
      <w:r w:rsidRPr="00355764">
        <w:t>nal_unit_type</w:t>
      </w:r>
      <w:proofErr w:type="spellEnd"/>
      <w:r w:rsidRPr="00355764">
        <w:t xml:space="preserve"> equal to 0 or in the range of </w:t>
      </w:r>
      <w:ins w:id="0" w:author="Ye-Kui Wang" w:date="2011-11-03T14:30:00Z">
        <w:r>
          <w:t>48</w:t>
        </w:r>
        <w:proofErr w:type="gramStart"/>
        <w:r w:rsidRPr="00355764">
          <w:t>..</w:t>
        </w:r>
        <w:r>
          <w:t>63</w:t>
        </w:r>
      </w:ins>
      <w:proofErr w:type="gramEnd"/>
      <w:del w:id="1" w:author="Ye-Kui Wang" w:date="2011-11-03T14:30:00Z">
        <w:r w:rsidRPr="00355764" w:rsidDel="005C5A5B">
          <w:delText>24..31</w:delText>
        </w:r>
      </w:del>
      <w:r w:rsidRPr="00355764">
        <w:t>, inclusive, shall not affect the decoding process specified in this Recommendation | International Standard.</w:t>
      </w:r>
    </w:p>
    <w:p w:rsidR="005C5A5B" w:rsidRPr="00355764" w:rsidRDefault="005C5A5B" w:rsidP="005C5A5B">
      <w:pPr>
        <w:pStyle w:val="Note1"/>
      </w:pPr>
      <w:r w:rsidRPr="00355764">
        <w:t>NOTE</w:t>
      </w:r>
      <w:r>
        <w:t xml:space="preserve"> 2</w:t>
      </w:r>
      <w:r w:rsidRPr="00355764">
        <w:t xml:space="preserve"> – NAL unit types 0 and </w:t>
      </w:r>
      <w:ins w:id="2" w:author="Ye-Kui Wang" w:date="2011-11-03T14:31:00Z">
        <w:r>
          <w:t>48</w:t>
        </w:r>
        <w:proofErr w:type="gramStart"/>
        <w:r w:rsidRPr="00355764">
          <w:t>..</w:t>
        </w:r>
        <w:r>
          <w:t>63</w:t>
        </w:r>
      </w:ins>
      <w:proofErr w:type="gramEnd"/>
      <w:del w:id="3" w:author="Ye-Kui Wang" w:date="2011-11-03T14:31:00Z">
        <w:r w:rsidRPr="00355764" w:rsidDel="005C5A5B">
          <w:delText>24..31</w:delText>
        </w:r>
      </w:del>
      <w:ins w:id="4" w:author="Ye-Kui Wang" w:date="2011-11-03T14:32:00Z">
        <w:r>
          <w:t>, inclusive,</w:t>
        </w:r>
      </w:ins>
      <w:r w:rsidRPr="00355764">
        <w:t xml:space="preserve"> may be used as determined by the application. No decoding process for these values of </w:t>
      </w:r>
      <w:proofErr w:type="spellStart"/>
      <w:r w:rsidRPr="00355764">
        <w:t>nal_unit_type</w:t>
      </w:r>
      <w:proofErr w:type="spellEnd"/>
      <w:r w:rsidRPr="00355764">
        <w:rPr>
          <w:rFonts w:ascii="Times" w:hAnsi="Times" w:cs="Times"/>
        </w:rPr>
        <w:t xml:space="preserve"> </w:t>
      </w:r>
      <w:r w:rsidRPr="00355764">
        <w:t xml:space="preserve">is specified in this Recommendation | International Standard. Since different applications might use NAL unit types 0 and </w:t>
      </w:r>
      <w:ins w:id="5" w:author="Ye-Kui Wang" w:date="2011-11-03T14:31:00Z">
        <w:r>
          <w:t>48</w:t>
        </w:r>
        <w:r w:rsidRPr="00355764">
          <w:t>..</w:t>
        </w:r>
        <w:r>
          <w:t>63</w:t>
        </w:r>
      </w:ins>
      <w:del w:id="6" w:author="Ye-Kui Wang" w:date="2011-11-03T14:31:00Z">
        <w:r w:rsidRPr="00355764" w:rsidDel="005C5A5B">
          <w:delText>24..31</w:delText>
        </w:r>
      </w:del>
      <w:ins w:id="7" w:author="Ye-Kui Wang" w:date="2011-11-03T14:32:00Z">
        <w:r>
          <w:t>, inclusive</w:t>
        </w:r>
      </w:ins>
      <w:r w:rsidRPr="00355764">
        <w:t xml:space="preserve"> for different purposes, particular care must be exercised in the design of encoders that generate NAL units with </w:t>
      </w:r>
      <w:proofErr w:type="spellStart"/>
      <w:r w:rsidRPr="00355764">
        <w:t>nal_unit_type</w:t>
      </w:r>
      <w:proofErr w:type="spellEnd"/>
      <w:r w:rsidRPr="00355764">
        <w:t xml:space="preserve"> equal to 0 or in the range of </w:t>
      </w:r>
      <w:ins w:id="8" w:author="Ye-Kui Wang" w:date="2011-11-03T14:32:00Z">
        <w:r>
          <w:t>48</w:t>
        </w:r>
        <w:r w:rsidRPr="00355764">
          <w:t>..</w:t>
        </w:r>
        <w:r>
          <w:t>63</w:t>
        </w:r>
      </w:ins>
      <w:del w:id="9" w:author="Ye-Kui Wang" w:date="2011-11-03T14:32:00Z">
        <w:r w:rsidRPr="00355764" w:rsidDel="005C5A5B">
          <w:delText>24 to 31</w:delText>
        </w:r>
      </w:del>
      <w:r w:rsidRPr="00355764">
        <w:t xml:space="preserve">, inclusive, and in the design of decoders that interpret the content of NAL units with </w:t>
      </w:r>
      <w:proofErr w:type="spellStart"/>
      <w:r w:rsidRPr="00355764">
        <w:t>nal_unit_type</w:t>
      </w:r>
      <w:proofErr w:type="spellEnd"/>
      <w:r w:rsidRPr="00355764">
        <w:t xml:space="preserve"> equal to 0 or in the range of </w:t>
      </w:r>
      <w:ins w:id="10" w:author="Ye-Kui Wang" w:date="2011-11-03T14:33:00Z">
        <w:r>
          <w:t>48</w:t>
        </w:r>
        <w:r w:rsidRPr="00355764">
          <w:t>..</w:t>
        </w:r>
        <w:r>
          <w:t>63</w:t>
        </w:r>
      </w:ins>
      <w:del w:id="11" w:author="Ye-Kui Wang" w:date="2011-11-03T14:33:00Z">
        <w:r w:rsidRPr="00355764" w:rsidDel="005C5A5B">
          <w:delText>24 to 31</w:delText>
        </w:r>
      </w:del>
      <w:r w:rsidRPr="00355764">
        <w:t>, inclusive.</w:t>
      </w:r>
    </w:p>
    <w:p w:rsidR="005C5A5B" w:rsidRPr="00355764" w:rsidRDefault="005C5A5B" w:rsidP="005C5A5B">
      <w:r w:rsidRPr="00355764">
        <w:t xml:space="preserve">Decoders shall ignore (remove from the </w:t>
      </w:r>
      <w:proofErr w:type="spellStart"/>
      <w:r w:rsidRPr="00355764">
        <w:t>bitstream</w:t>
      </w:r>
      <w:proofErr w:type="spellEnd"/>
      <w:r w:rsidRPr="00355764">
        <w:t xml:space="preserve"> and discard) the contents of all NAL units that use reserved values of </w:t>
      </w:r>
      <w:proofErr w:type="spellStart"/>
      <w:r w:rsidRPr="00355764">
        <w:t>nal_unit_type</w:t>
      </w:r>
      <w:proofErr w:type="spellEnd"/>
      <w:r w:rsidRPr="00355764">
        <w:t>.</w:t>
      </w:r>
    </w:p>
    <w:p w:rsidR="005C5A5B" w:rsidRPr="00355764" w:rsidRDefault="005C5A5B" w:rsidP="005C5A5B">
      <w:pPr>
        <w:pStyle w:val="Note1"/>
      </w:pPr>
      <w:r w:rsidRPr="00355764">
        <w:t xml:space="preserve">NOTE </w:t>
      </w:r>
      <w:r>
        <w:t xml:space="preserve">3 </w:t>
      </w:r>
      <w:r w:rsidRPr="00355764">
        <w:t>– This requirement allows future definition of compatible extensions to this Recommendation | International Standard.</w:t>
      </w:r>
    </w:p>
    <w:p w:rsidR="005C5A5B" w:rsidRPr="006745D2" w:rsidRDefault="005C5A5B" w:rsidP="005C5A5B">
      <w:pPr>
        <w:pStyle w:val="Caption"/>
      </w:pPr>
      <w:bookmarkStart w:id="12" w:name="_Ref19417223"/>
      <w:bookmarkStart w:id="13" w:name="_Toc17563165"/>
      <w:bookmarkStart w:id="14" w:name="_Toc77680753"/>
      <w:bookmarkStart w:id="15" w:name="_Toc118289048"/>
      <w:bookmarkStart w:id="16" w:name="_Toc246350682"/>
      <w:bookmarkStart w:id="17" w:name="_Toc287363918"/>
      <w:bookmarkStart w:id="18" w:name="_Toc293649351"/>
      <w:r w:rsidRPr="004843E4">
        <w:t>Table </w:t>
      </w:r>
      <w:r w:rsidR="009568BE">
        <w:fldChar w:fldCharType="begin"/>
      </w:r>
      <w:r>
        <w:instrText xml:space="preserve"> STYLEREF 1 \s </w:instrText>
      </w:r>
      <w:r w:rsidR="009568BE">
        <w:fldChar w:fldCharType="separate"/>
      </w:r>
      <w:r>
        <w:rPr>
          <w:noProof/>
        </w:rPr>
        <w:t>7</w:t>
      </w:r>
      <w:r w:rsidR="009568BE">
        <w:fldChar w:fldCharType="end"/>
      </w:r>
      <w:r>
        <w:noBreakHyphen/>
      </w:r>
      <w:r w:rsidR="009568BE">
        <w:fldChar w:fldCharType="begin"/>
      </w:r>
      <w:r>
        <w:instrText xml:space="preserve"> SEQ Table \* ARABIC \s 1 </w:instrText>
      </w:r>
      <w:r w:rsidR="009568BE">
        <w:fldChar w:fldCharType="separate"/>
      </w:r>
      <w:r>
        <w:rPr>
          <w:noProof/>
        </w:rPr>
        <w:t>1</w:t>
      </w:r>
      <w:r w:rsidR="009568BE">
        <w:fldChar w:fldCharType="end"/>
      </w:r>
      <w:bookmarkEnd w:id="12"/>
      <w:r w:rsidRPr="006745D2">
        <w:t xml:space="preserve"> – NAL unit type </w:t>
      </w:r>
      <w:bookmarkEnd w:id="13"/>
      <w:r w:rsidRPr="006745D2">
        <w:t>codes</w:t>
      </w:r>
      <w:bookmarkEnd w:id="14"/>
      <w:bookmarkEnd w:id="15"/>
      <w:r w:rsidRPr="006745D2">
        <w:t xml:space="preserve"> and NAL unit type classes</w:t>
      </w:r>
      <w:bookmarkEnd w:id="16"/>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5"/>
        <w:gridCol w:w="4585"/>
        <w:gridCol w:w="1111"/>
      </w:tblGrid>
      <w:tr w:rsidR="005C5A5B" w:rsidRPr="006745D2" w:rsidTr="005858E5">
        <w:trPr>
          <w:jc w:val="center"/>
        </w:trPr>
        <w:tc>
          <w:tcPr>
            <w:tcW w:w="0" w:type="auto"/>
          </w:tcPr>
          <w:p w:rsidR="005C5A5B" w:rsidRPr="006745D2" w:rsidRDefault="005C5A5B" w:rsidP="00E1565E">
            <w:pPr>
              <w:pStyle w:val="CommentText"/>
              <w:keepNext/>
              <w:keepLines/>
              <w:spacing w:beforeLines="25" w:afterLines="25"/>
              <w:jc w:val="center"/>
              <w:rPr>
                <w:b/>
                <w:bCs/>
              </w:rPr>
            </w:pPr>
            <w:proofErr w:type="spellStart"/>
            <w:r w:rsidRPr="006745D2">
              <w:rPr>
                <w:b/>
                <w:bCs/>
              </w:rPr>
              <w:t>nal_unit_type</w:t>
            </w:r>
            <w:proofErr w:type="spellEnd"/>
          </w:p>
        </w:tc>
        <w:tc>
          <w:tcPr>
            <w:tcW w:w="0" w:type="auto"/>
          </w:tcPr>
          <w:p w:rsidR="005C5A5B" w:rsidRPr="006745D2" w:rsidRDefault="005C5A5B" w:rsidP="00E1565E">
            <w:pPr>
              <w:pStyle w:val="CommentText"/>
              <w:keepNext/>
              <w:keepLines/>
              <w:spacing w:beforeLines="25" w:afterLines="25"/>
              <w:jc w:val="center"/>
              <w:rPr>
                <w:b/>
                <w:bCs/>
              </w:rPr>
            </w:pPr>
            <w:r w:rsidRPr="006745D2">
              <w:rPr>
                <w:b/>
                <w:bCs/>
              </w:rPr>
              <w:t>Content of NAL unit and RBSP syntax structure</w:t>
            </w:r>
          </w:p>
        </w:tc>
        <w:tc>
          <w:tcPr>
            <w:tcW w:w="1111" w:type="dxa"/>
          </w:tcPr>
          <w:p w:rsidR="005C5A5B" w:rsidRPr="006745D2" w:rsidRDefault="005C5A5B" w:rsidP="00E1565E">
            <w:pPr>
              <w:pStyle w:val="CommentText"/>
              <w:keepNext/>
              <w:keepLines/>
              <w:spacing w:beforeLines="25" w:afterLines="25"/>
              <w:jc w:val="center"/>
              <w:rPr>
                <w:b/>
                <w:bCs/>
              </w:rPr>
            </w:pPr>
            <w:r w:rsidRPr="006745D2">
              <w:rPr>
                <w:b/>
                <w:bCs/>
              </w:rPr>
              <w:t>NAL unit</w:t>
            </w:r>
            <w:r w:rsidRPr="006745D2">
              <w:rPr>
                <w:b/>
                <w:bCs/>
              </w:rPr>
              <w:br/>
              <w:t>type class</w:t>
            </w:r>
          </w:p>
        </w:tc>
      </w:tr>
      <w:tr w:rsidR="005C5A5B" w:rsidRPr="006745D2" w:rsidTr="005858E5">
        <w:trPr>
          <w:jc w:val="center"/>
        </w:trPr>
        <w:tc>
          <w:tcPr>
            <w:tcW w:w="0" w:type="auto"/>
          </w:tcPr>
          <w:p w:rsidR="009568BE" w:rsidRDefault="005C5A5B" w:rsidP="009568BE">
            <w:pPr>
              <w:jc w:val="center"/>
              <w:pPrChange w:id="19" w:author="Ye-Kui Wang" w:date="2011-11-03T15:01:00Z">
                <w:pPr/>
              </w:pPrChange>
            </w:pPr>
            <w:r w:rsidRPr="006745D2">
              <w:t>0</w:t>
            </w:r>
          </w:p>
        </w:tc>
        <w:tc>
          <w:tcPr>
            <w:tcW w:w="0" w:type="auto"/>
          </w:tcPr>
          <w:p w:rsidR="005C5A5B" w:rsidRPr="006745D2" w:rsidRDefault="005C5A5B" w:rsidP="00E1565E">
            <w:pPr>
              <w:keepNext/>
              <w:keepLines/>
              <w:spacing w:beforeLines="25" w:afterLines="25"/>
            </w:pPr>
            <w:r w:rsidRPr="006745D2">
              <w:t>Unspecified</w:t>
            </w:r>
          </w:p>
        </w:tc>
        <w:tc>
          <w:tcPr>
            <w:tcW w:w="1111" w:type="dxa"/>
          </w:tcPr>
          <w:p w:rsidR="005C5A5B" w:rsidRPr="006745D2" w:rsidRDefault="005C5A5B" w:rsidP="00E1565E">
            <w:pPr>
              <w:keepNext/>
              <w:keepLines/>
              <w:spacing w:beforeLines="25" w:afterLines="25"/>
              <w:jc w:val="center"/>
              <w:rPr>
                <w:rFonts w:ascii="Times" w:hAnsi="Times" w:cs="Times"/>
              </w:rPr>
            </w:pPr>
            <w:r w:rsidRPr="006745D2">
              <w:rPr>
                <w:rFonts w:ascii="Times" w:hAnsi="Times" w:cs="Times"/>
              </w:rPr>
              <w:t>non-VCL</w:t>
            </w:r>
          </w:p>
        </w:tc>
      </w:tr>
      <w:tr w:rsidR="005C5A5B" w:rsidRPr="006745D2" w:rsidTr="005858E5">
        <w:trPr>
          <w:jc w:val="center"/>
        </w:trPr>
        <w:tc>
          <w:tcPr>
            <w:tcW w:w="0" w:type="auto"/>
          </w:tcPr>
          <w:p w:rsidR="005C5A5B" w:rsidRPr="006745D2" w:rsidRDefault="005C5A5B" w:rsidP="00E1565E">
            <w:pPr>
              <w:keepNext/>
              <w:keepLines/>
              <w:spacing w:beforeLines="25" w:afterLines="25"/>
              <w:jc w:val="center"/>
              <w:rPr>
                <w:rFonts w:ascii="Times" w:hAnsi="Times" w:cs="Times"/>
              </w:rPr>
            </w:pPr>
            <w:r w:rsidRPr="006745D2">
              <w:rPr>
                <w:rFonts w:ascii="Times" w:hAnsi="Times" w:cs="Times"/>
              </w:rPr>
              <w:lastRenderedPageBreak/>
              <w:t>1</w:t>
            </w:r>
          </w:p>
        </w:tc>
        <w:tc>
          <w:tcPr>
            <w:tcW w:w="0" w:type="auto"/>
          </w:tcPr>
          <w:p w:rsidR="005C5A5B" w:rsidRPr="006745D2" w:rsidRDefault="005C5A5B" w:rsidP="00E1565E">
            <w:pPr>
              <w:keepNext/>
              <w:keepLines/>
              <w:spacing w:beforeLines="25" w:afterLines="25"/>
            </w:pPr>
            <w:r w:rsidRPr="006745D2">
              <w:t>Coded slice of a non-IDR</w:t>
            </w:r>
            <w:r>
              <w:t xml:space="preserve"> and non-C</w:t>
            </w:r>
            <w:del w:id="20" w:author="Ye-Kui Wang" w:date="2011-11-03T14:35:00Z">
              <w:r w:rsidDel="004674D8">
                <w:delText>D</w:delText>
              </w:r>
            </w:del>
            <w:r>
              <w:t>R</w:t>
            </w:r>
            <w:ins w:id="21" w:author="Ye-Kui Wang" w:date="2011-11-03T14:35:00Z">
              <w:r w:rsidR="004674D8">
                <w:t>A</w:t>
              </w:r>
            </w:ins>
            <w:r w:rsidRPr="006745D2">
              <w:t xml:space="preserve"> picture</w:t>
            </w:r>
            <w:r w:rsidRPr="006745D2">
              <w:br/>
            </w:r>
            <w:proofErr w:type="spellStart"/>
            <w:r w:rsidRPr="006745D2">
              <w:t>slice_layer_rbsp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VCL</w:t>
            </w:r>
          </w:p>
        </w:tc>
      </w:tr>
      <w:tr w:rsidR="005C5A5B" w:rsidRPr="006745D2" w:rsidDel="004674D8" w:rsidTr="005858E5">
        <w:trPr>
          <w:jc w:val="center"/>
          <w:del w:id="22" w:author="Ye-Kui Wang" w:date="2011-11-03T14:34:00Z"/>
        </w:trPr>
        <w:tc>
          <w:tcPr>
            <w:tcW w:w="0" w:type="auto"/>
          </w:tcPr>
          <w:p w:rsidR="005C5A5B" w:rsidRPr="006745D2" w:rsidDel="004674D8" w:rsidRDefault="005C5A5B" w:rsidP="00E1565E">
            <w:pPr>
              <w:keepNext/>
              <w:keepLines/>
              <w:spacing w:beforeLines="25" w:afterLines="25"/>
              <w:jc w:val="center"/>
              <w:rPr>
                <w:del w:id="23" w:author="Ye-Kui Wang" w:date="2011-11-03T14:34:00Z"/>
                <w:rFonts w:ascii="Times" w:hAnsi="Times" w:cs="Times"/>
                <w:lang w:eastAsia="ko-KR"/>
              </w:rPr>
            </w:pPr>
            <w:del w:id="24" w:author="Ye-Kui Wang" w:date="2011-11-03T14:34:00Z">
              <w:r w:rsidRPr="006745D2" w:rsidDel="004674D8">
                <w:rPr>
                  <w:rFonts w:ascii="Times" w:hAnsi="Times" w:cs="Times"/>
                </w:rPr>
                <w:delText>2-</w:delText>
              </w:r>
              <w:r w:rsidRPr="006745D2" w:rsidDel="004674D8">
                <w:rPr>
                  <w:rFonts w:ascii="Times" w:hAnsi="Times" w:cs="Times"/>
                  <w:lang w:eastAsia="ko-KR"/>
                </w:rPr>
                <w:delText>3</w:delText>
              </w:r>
            </w:del>
          </w:p>
        </w:tc>
        <w:tc>
          <w:tcPr>
            <w:tcW w:w="0" w:type="auto"/>
          </w:tcPr>
          <w:p w:rsidR="005C5A5B" w:rsidRPr="006745D2" w:rsidDel="004674D8" w:rsidRDefault="005C5A5B" w:rsidP="00E1565E">
            <w:pPr>
              <w:keepNext/>
              <w:keepLines/>
              <w:spacing w:beforeLines="25" w:afterLines="25"/>
              <w:rPr>
                <w:del w:id="25" w:author="Ye-Kui Wang" w:date="2011-11-03T14:34:00Z"/>
                <w:rStyle w:val="CommentReference"/>
                <w:rFonts w:ascii="Times" w:hAnsi="Times" w:cs="Times"/>
                <w:sz w:val="20"/>
                <w:szCs w:val="20"/>
              </w:rPr>
            </w:pPr>
            <w:del w:id="26" w:author="Ye-Kui Wang" w:date="2011-11-03T14:34:00Z">
              <w:r w:rsidRPr="006745D2" w:rsidDel="004674D8">
                <w:delText>Reserved</w:delText>
              </w:r>
            </w:del>
          </w:p>
        </w:tc>
        <w:tc>
          <w:tcPr>
            <w:tcW w:w="1111" w:type="dxa"/>
          </w:tcPr>
          <w:p w:rsidR="005C5A5B" w:rsidRPr="006745D2" w:rsidDel="004674D8" w:rsidRDefault="005C5A5B" w:rsidP="00E1565E">
            <w:pPr>
              <w:keepNext/>
              <w:keepLines/>
              <w:spacing w:beforeLines="25" w:afterLines="25"/>
              <w:jc w:val="center"/>
              <w:rPr>
                <w:del w:id="27" w:author="Ye-Kui Wang" w:date="2011-11-03T14:34:00Z"/>
              </w:rPr>
            </w:pPr>
            <w:del w:id="28" w:author="Ye-Kui Wang" w:date="2011-11-03T14:34:00Z">
              <w:r w:rsidRPr="006745D2" w:rsidDel="004674D8">
                <w:rPr>
                  <w:rFonts w:ascii="Times" w:hAnsi="Times" w:cs="Times"/>
                </w:rPr>
                <w:delText>n/a</w:delText>
              </w:r>
            </w:del>
          </w:p>
        </w:tc>
      </w:tr>
      <w:tr w:rsidR="005C5A5B" w:rsidRPr="006745D2" w:rsidTr="005858E5">
        <w:trPr>
          <w:jc w:val="center"/>
        </w:trPr>
        <w:tc>
          <w:tcPr>
            <w:tcW w:w="0" w:type="auto"/>
          </w:tcPr>
          <w:p w:rsidR="005C5A5B" w:rsidRPr="006745D2" w:rsidRDefault="004674D8" w:rsidP="00E1565E">
            <w:pPr>
              <w:keepNext/>
              <w:keepLines/>
              <w:spacing w:beforeLines="25" w:afterLines="25"/>
              <w:jc w:val="center"/>
              <w:rPr>
                <w:rFonts w:ascii="Times" w:hAnsi="Times" w:cs="Times"/>
                <w:lang w:eastAsia="ko-KR"/>
              </w:rPr>
            </w:pPr>
            <w:ins w:id="29" w:author="Ye-Kui Wang" w:date="2011-11-03T14:34:00Z">
              <w:r>
                <w:rPr>
                  <w:rFonts w:ascii="Times" w:hAnsi="Times" w:cs="Times"/>
                  <w:lang w:eastAsia="ko-KR"/>
                </w:rPr>
                <w:t>2</w:t>
              </w:r>
            </w:ins>
            <w:del w:id="30" w:author="Ye-Kui Wang" w:date="2011-11-03T14:34:00Z">
              <w:r w:rsidR="005C5A5B" w:rsidRPr="006745D2" w:rsidDel="004674D8">
                <w:rPr>
                  <w:rFonts w:ascii="Times" w:hAnsi="Times" w:cs="Times"/>
                  <w:lang w:eastAsia="ko-KR"/>
                </w:rPr>
                <w:delText>4</w:delText>
              </w:r>
            </w:del>
          </w:p>
        </w:tc>
        <w:tc>
          <w:tcPr>
            <w:tcW w:w="0" w:type="auto"/>
          </w:tcPr>
          <w:p w:rsidR="005C5A5B" w:rsidRPr="006745D2" w:rsidRDefault="005C5A5B" w:rsidP="00E1565E">
            <w:pPr>
              <w:keepNext/>
              <w:keepLines/>
              <w:spacing w:beforeLines="25" w:afterLines="25"/>
              <w:rPr>
                <w:lang w:eastAsia="ko-KR"/>
              </w:rPr>
            </w:pPr>
            <w:r w:rsidRPr="006745D2">
              <w:rPr>
                <w:lang w:eastAsia="ko-KR"/>
              </w:rPr>
              <w:t>Coded slice of a C</w:t>
            </w:r>
            <w:del w:id="31" w:author="Ye-Kui Wang" w:date="2011-11-03T14:35:00Z">
              <w:r w:rsidRPr="006745D2" w:rsidDel="004674D8">
                <w:rPr>
                  <w:lang w:eastAsia="ko-KR"/>
                </w:rPr>
                <w:delText>D</w:delText>
              </w:r>
            </w:del>
            <w:r w:rsidRPr="006745D2">
              <w:rPr>
                <w:lang w:eastAsia="ko-KR"/>
              </w:rPr>
              <w:t>R</w:t>
            </w:r>
            <w:ins w:id="32" w:author="Ye-Kui Wang" w:date="2011-11-03T14:35:00Z">
              <w:r w:rsidR="004674D8">
                <w:rPr>
                  <w:lang w:eastAsia="ko-KR"/>
                </w:rPr>
                <w:t>A</w:t>
              </w:r>
            </w:ins>
            <w:r w:rsidRPr="006745D2">
              <w:rPr>
                <w:lang w:eastAsia="ko-KR"/>
              </w:rPr>
              <w:t xml:space="preserve"> picture</w:t>
            </w:r>
          </w:p>
          <w:p w:rsidR="005C5A5B" w:rsidRPr="006745D2" w:rsidRDefault="005C5A5B" w:rsidP="00E1565E">
            <w:pPr>
              <w:keepNext/>
              <w:keepLines/>
              <w:spacing w:beforeLines="25" w:afterLines="25"/>
              <w:rPr>
                <w:lang w:eastAsia="ko-KR"/>
              </w:rPr>
            </w:pPr>
            <w:proofErr w:type="spellStart"/>
            <w:r w:rsidRPr="006745D2">
              <w:t>slice_layer_rbsp</w:t>
            </w:r>
            <w:proofErr w:type="spellEnd"/>
            <w:r w:rsidRPr="006745D2">
              <w:t>( )</w:t>
            </w:r>
          </w:p>
        </w:tc>
        <w:tc>
          <w:tcPr>
            <w:tcW w:w="1111" w:type="dxa"/>
          </w:tcPr>
          <w:p w:rsidR="005C5A5B" w:rsidRPr="006745D2" w:rsidRDefault="005C5A5B" w:rsidP="00E1565E">
            <w:pPr>
              <w:keepNext/>
              <w:keepLines/>
              <w:spacing w:beforeLines="25" w:afterLines="25"/>
              <w:jc w:val="center"/>
              <w:rPr>
                <w:rFonts w:ascii="Times" w:hAnsi="Times" w:cs="Times"/>
                <w:lang w:eastAsia="ko-KR"/>
              </w:rPr>
            </w:pPr>
            <w:r w:rsidRPr="006745D2">
              <w:rPr>
                <w:rFonts w:ascii="Times" w:hAnsi="Times" w:cs="Times"/>
                <w:lang w:eastAsia="ko-KR"/>
              </w:rPr>
              <w:t>VCL</w:t>
            </w:r>
          </w:p>
        </w:tc>
      </w:tr>
      <w:tr w:rsidR="005C5A5B" w:rsidRPr="006745D2" w:rsidTr="005858E5">
        <w:trPr>
          <w:jc w:val="center"/>
        </w:trPr>
        <w:tc>
          <w:tcPr>
            <w:tcW w:w="0" w:type="auto"/>
          </w:tcPr>
          <w:p w:rsidR="005C5A5B" w:rsidRPr="006745D2" w:rsidRDefault="004674D8" w:rsidP="00E1565E">
            <w:pPr>
              <w:keepNext/>
              <w:keepLines/>
              <w:spacing w:beforeLines="25" w:afterLines="25"/>
              <w:jc w:val="center"/>
              <w:rPr>
                <w:rFonts w:ascii="Times" w:hAnsi="Times" w:cs="Times"/>
              </w:rPr>
            </w:pPr>
            <w:ins w:id="33" w:author="Ye-Kui Wang" w:date="2011-11-03T14:35:00Z">
              <w:r>
                <w:rPr>
                  <w:rFonts w:ascii="Times" w:hAnsi="Times" w:cs="Times"/>
                </w:rPr>
                <w:t>3</w:t>
              </w:r>
            </w:ins>
            <w:del w:id="34" w:author="Ye-Kui Wang" w:date="2011-11-03T14:35:00Z">
              <w:r w:rsidR="005C5A5B" w:rsidRPr="006745D2" w:rsidDel="004674D8">
                <w:rPr>
                  <w:rFonts w:ascii="Times" w:hAnsi="Times" w:cs="Times"/>
                </w:rPr>
                <w:delText>5</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Coded slice of an IDR picture</w:t>
            </w:r>
            <w:r w:rsidRPr="006745D2">
              <w:br/>
            </w:r>
            <w:proofErr w:type="spellStart"/>
            <w:r w:rsidRPr="006745D2">
              <w:t>slice_layer_rbsp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VCL</w:t>
            </w:r>
          </w:p>
        </w:tc>
      </w:tr>
      <w:tr w:rsidR="005C5A5B" w:rsidRPr="006745D2" w:rsidTr="005858E5">
        <w:trPr>
          <w:jc w:val="center"/>
        </w:trPr>
        <w:tc>
          <w:tcPr>
            <w:tcW w:w="0" w:type="auto"/>
          </w:tcPr>
          <w:p w:rsidR="005C5A5B" w:rsidRPr="006745D2" w:rsidRDefault="004674D8" w:rsidP="00E1565E">
            <w:pPr>
              <w:keepNext/>
              <w:keepLines/>
              <w:spacing w:beforeLines="25" w:afterLines="25"/>
              <w:jc w:val="center"/>
              <w:rPr>
                <w:rFonts w:ascii="Times" w:hAnsi="Times" w:cs="Times"/>
              </w:rPr>
            </w:pPr>
            <w:ins w:id="35" w:author="Ye-Kui Wang" w:date="2011-11-03T14:36:00Z">
              <w:r>
                <w:rPr>
                  <w:rFonts w:ascii="Times" w:hAnsi="Times" w:cs="Times"/>
                </w:rPr>
                <w:t>4</w:t>
              </w:r>
            </w:ins>
            <w:del w:id="36" w:author="Ye-Kui Wang" w:date="2011-11-03T14:36:00Z">
              <w:r w:rsidR="005C5A5B" w:rsidRPr="006745D2" w:rsidDel="004674D8">
                <w:rPr>
                  <w:rFonts w:ascii="Times" w:hAnsi="Times" w:cs="Times"/>
                </w:rPr>
                <w:delText>6</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Supplemental enhancement information (SEI)</w:t>
            </w:r>
            <w:r w:rsidRPr="006745D2">
              <w:br/>
            </w:r>
            <w:proofErr w:type="spellStart"/>
            <w:r w:rsidRPr="006745D2">
              <w:t>sei_rbsp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non-VCL</w:t>
            </w:r>
          </w:p>
        </w:tc>
      </w:tr>
      <w:tr w:rsidR="005C5A5B" w:rsidRPr="006745D2" w:rsidTr="005858E5">
        <w:trPr>
          <w:jc w:val="center"/>
        </w:trPr>
        <w:tc>
          <w:tcPr>
            <w:tcW w:w="0" w:type="auto"/>
          </w:tcPr>
          <w:p w:rsidR="005C5A5B" w:rsidRPr="006745D2" w:rsidRDefault="004674D8" w:rsidP="00E1565E">
            <w:pPr>
              <w:keepNext/>
              <w:keepLines/>
              <w:spacing w:beforeLines="25" w:afterLines="25"/>
              <w:jc w:val="center"/>
              <w:rPr>
                <w:rFonts w:ascii="Times" w:hAnsi="Times" w:cs="Times"/>
              </w:rPr>
            </w:pPr>
            <w:ins w:id="37" w:author="Ye-Kui Wang" w:date="2011-11-03T14:36:00Z">
              <w:r>
                <w:rPr>
                  <w:rFonts w:ascii="Times" w:hAnsi="Times" w:cs="Times"/>
                </w:rPr>
                <w:t>5</w:t>
              </w:r>
            </w:ins>
            <w:del w:id="38" w:author="Ye-Kui Wang" w:date="2011-11-03T14:36:00Z">
              <w:r w:rsidR="005C5A5B" w:rsidRPr="006745D2" w:rsidDel="004674D8">
                <w:rPr>
                  <w:rFonts w:ascii="Times" w:hAnsi="Times" w:cs="Times"/>
                </w:rPr>
                <w:delText>7</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Sequence parameter set</w:t>
            </w:r>
            <w:r w:rsidRPr="006745D2">
              <w:br/>
            </w:r>
            <w:proofErr w:type="spellStart"/>
            <w:r w:rsidRPr="006745D2">
              <w:t>seq_parameter_set_rbsp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non-VCL</w:t>
            </w:r>
          </w:p>
        </w:tc>
      </w:tr>
      <w:tr w:rsidR="005C5A5B" w:rsidRPr="006745D2" w:rsidTr="005858E5">
        <w:trPr>
          <w:jc w:val="center"/>
        </w:trPr>
        <w:tc>
          <w:tcPr>
            <w:tcW w:w="0" w:type="auto"/>
          </w:tcPr>
          <w:p w:rsidR="005C5A5B" w:rsidRPr="006745D2" w:rsidRDefault="004674D8" w:rsidP="00E1565E">
            <w:pPr>
              <w:keepNext/>
              <w:keepLines/>
              <w:spacing w:beforeLines="25" w:afterLines="25"/>
              <w:jc w:val="center"/>
              <w:rPr>
                <w:rFonts w:ascii="Times" w:hAnsi="Times" w:cs="Times"/>
              </w:rPr>
            </w:pPr>
            <w:ins w:id="39" w:author="Ye-Kui Wang" w:date="2011-11-03T14:36:00Z">
              <w:r>
                <w:rPr>
                  <w:rFonts w:ascii="Times" w:hAnsi="Times" w:cs="Times"/>
                </w:rPr>
                <w:t>6</w:t>
              </w:r>
            </w:ins>
            <w:del w:id="40" w:author="Ye-Kui Wang" w:date="2011-11-03T14:36:00Z">
              <w:r w:rsidR="005C5A5B" w:rsidRPr="006745D2" w:rsidDel="004674D8">
                <w:rPr>
                  <w:rFonts w:ascii="Times" w:hAnsi="Times" w:cs="Times"/>
                </w:rPr>
                <w:delText>8</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Picture parameter set</w:t>
            </w:r>
            <w:r w:rsidRPr="006745D2">
              <w:br/>
            </w:r>
            <w:proofErr w:type="spellStart"/>
            <w:r w:rsidRPr="006745D2">
              <w:t>pic_parameter_set_rbsp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non-VCL</w:t>
            </w:r>
          </w:p>
        </w:tc>
      </w:tr>
      <w:tr w:rsidR="00155C2E" w:rsidRPr="006745D2" w:rsidTr="005858E5">
        <w:trPr>
          <w:jc w:val="center"/>
          <w:ins w:id="41" w:author="Ye-Kui Wang" w:date="2011-11-03T14:49:00Z"/>
        </w:trPr>
        <w:tc>
          <w:tcPr>
            <w:tcW w:w="0" w:type="auto"/>
          </w:tcPr>
          <w:p w:rsidR="00155C2E" w:rsidRPr="006745D2" w:rsidRDefault="00155C2E" w:rsidP="00E1565E">
            <w:pPr>
              <w:keepNext/>
              <w:keepLines/>
              <w:spacing w:beforeLines="25" w:afterLines="25"/>
              <w:jc w:val="center"/>
              <w:rPr>
                <w:ins w:id="42" w:author="Ye-Kui Wang" w:date="2011-11-03T14:49:00Z"/>
                <w:rFonts w:ascii="Times" w:hAnsi="Times" w:cs="Times"/>
              </w:rPr>
            </w:pPr>
            <w:ins w:id="43" w:author="Ye-Kui Wang" w:date="2011-11-03T14:50:00Z">
              <w:r>
                <w:rPr>
                  <w:rFonts w:ascii="Times" w:hAnsi="Times" w:cs="Times"/>
                </w:rPr>
                <w:t>7</w:t>
              </w:r>
            </w:ins>
          </w:p>
        </w:tc>
        <w:tc>
          <w:tcPr>
            <w:tcW w:w="0" w:type="auto"/>
          </w:tcPr>
          <w:p w:rsidR="00155C2E" w:rsidRPr="006745D2" w:rsidRDefault="00155C2E" w:rsidP="00E1565E">
            <w:pPr>
              <w:keepNext/>
              <w:keepLines/>
              <w:spacing w:beforeLines="25" w:afterLines="25"/>
              <w:rPr>
                <w:ins w:id="44" w:author="Ye-Kui Wang" w:date="2011-11-03T14:49:00Z"/>
                <w:rStyle w:val="CommentReference"/>
                <w:rFonts w:ascii="Times" w:hAnsi="Times" w:cs="Times"/>
                <w:sz w:val="20"/>
                <w:szCs w:val="20"/>
              </w:rPr>
            </w:pPr>
            <w:ins w:id="45" w:author="Ye-Kui Wang" w:date="2011-11-03T14:49:00Z">
              <w:r w:rsidRPr="006745D2">
                <w:t>A</w:t>
              </w:r>
            </w:ins>
            <w:ins w:id="46" w:author="Ye-Kui Wang" w:date="2011-11-03T14:50:00Z">
              <w:r>
                <w:t>daptation parameter set</w:t>
              </w:r>
            </w:ins>
            <w:ins w:id="47" w:author="Ye-Kui Wang" w:date="2011-11-03T14:49:00Z">
              <w:r w:rsidRPr="006745D2">
                <w:br/>
              </w:r>
            </w:ins>
            <w:proofErr w:type="spellStart"/>
            <w:ins w:id="48" w:author="Ye-Kui Wang" w:date="2011-11-03T14:50:00Z">
              <w:r>
                <w:t>aps</w:t>
              </w:r>
            </w:ins>
            <w:ins w:id="49" w:author="Ye-Kui Wang" w:date="2011-11-03T14:49:00Z">
              <w:r w:rsidRPr="006745D2">
                <w:t>_rbsp</w:t>
              </w:r>
              <w:proofErr w:type="spellEnd"/>
              <w:r w:rsidRPr="006745D2">
                <w:t>( )</w:t>
              </w:r>
            </w:ins>
          </w:p>
        </w:tc>
        <w:tc>
          <w:tcPr>
            <w:tcW w:w="1111" w:type="dxa"/>
          </w:tcPr>
          <w:p w:rsidR="00155C2E" w:rsidRPr="006745D2" w:rsidRDefault="00155C2E" w:rsidP="00E1565E">
            <w:pPr>
              <w:keepNext/>
              <w:keepLines/>
              <w:spacing w:beforeLines="25" w:afterLines="25"/>
              <w:jc w:val="center"/>
              <w:rPr>
                <w:ins w:id="50" w:author="Ye-Kui Wang" w:date="2011-11-03T14:49:00Z"/>
              </w:rPr>
            </w:pPr>
            <w:ins w:id="51" w:author="Ye-Kui Wang" w:date="2011-11-03T14:49:00Z">
              <w:r w:rsidRPr="006745D2">
                <w:rPr>
                  <w:rFonts w:ascii="Times" w:hAnsi="Times" w:cs="Times"/>
                </w:rPr>
                <w:t>non-VCL</w:t>
              </w:r>
            </w:ins>
          </w:p>
        </w:tc>
      </w:tr>
      <w:tr w:rsidR="005C5A5B" w:rsidRPr="006745D2" w:rsidTr="005858E5">
        <w:trPr>
          <w:jc w:val="center"/>
        </w:trPr>
        <w:tc>
          <w:tcPr>
            <w:tcW w:w="0" w:type="auto"/>
          </w:tcPr>
          <w:p w:rsidR="005C5A5B" w:rsidRPr="006745D2" w:rsidRDefault="009B4321" w:rsidP="00E1565E">
            <w:pPr>
              <w:keepNext/>
              <w:keepLines/>
              <w:spacing w:beforeLines="25" w:afterLines="25"/>
              <w:jc w:val="center"/>
              <w:rPr>
                <w:rFonts w:ascii="Times" w:hAnsi="Times" w:cs="Times"/>
              </w:rPr>
            </w:pPr>
            <w:ins w:id="52" w:author="Ye-Kui Wang" w:date="2011-11-03T14:51:00Z">
              <w:r>
                <w:rPr>
                  <w:rFonts w:ascii="Times" w:hAnsi="Times" w:cs="Times"/>
                </w:rPr>
                <w:t>8</w:t>
              </w:r>
            </w:ins>
            <w:del w:id="53" w:author="Ye-Kui Wang" w:date="2011-11-03T14:51:00Z">
              <w:r w:rsidR="005C5A5B" w:rsidRPr="006745D2" w:rsidDel="009B4321">
                <w:rPr>
                  <w:rFonts w:ascii="Times" w:hAnsi="Times" w:cs="Times"/>
                </w:rPr>
                <w:delText>9</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Access unit delimiter</w:t>
            </w:r>
            <w:r w:rsidRPr="006745D2">
              <w:br/>
            </w:r>
            <w:proofErr w:type="spellStart"/>
            <w:r w:rsidRPr="006745D2">
              <w:t>access_unit_delimiter_rbsp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non-VCL</w:t>
            </w:r>
          </w:p>
        </w:tc>
      </w:tr>
      <w:tr w:rsidR="005C5A5B" w:rsidRPr="006745D2" w:rsidDel="004674D8" w:rsidTr="005858E5">
        <w:trPr>
          <w:jc w:val="center"/>
          <w:del w:id="54" w:author="Ye-Kui Wang" w:date="2011-11-03T14:36:00Z"/>
        </w:trPr>
        <w:tc>
          <w:tcPr>
            <w:tcW w:w="0" w:type="auto"/>
          </w:tcPr>
          <w:p w:rsidR="005C5A5B" w:rsidRPr="006745D2" w:rsidDel="004674D8" w:rsidRDefault="005C5A5B" w:rsidP="00E1565E">
            <w:pPr>
              <w:keepNext/>
              <w:keepLines/>
              <w:spacing w:beforeLines="25" w:afterLines="25"/>
              <w:jc w:val="center"/>
              <w:rPr>
                <w:del w:id="55" w:author="Ye-Kui Wang" w:date="2011-11-03T14:36:00Z"/>
                <w:rFonts w:ascii="Times" w:hAnsi="Times" w:cs="Times"/>
              </w:rPr>
            </w:pPr>
            <w:del w:id="56" w:author="Ye-Kui Wang" w:date="2011-11-03T14:36:00Z">
              <w:r w:rsidRPr="006745D2" w:rsidDel="004674D8">
                <w:rPr>
                  <w:rFonts w:ascii="Times" w:hAnsi="Times" w:cs="Times"/>
                </w:rPr>
                <w:delText>10-11</w:delText>
              </w:r>
            </w:del>
          </w:p>
        </w:tc>
        <w:tc>
          <w:tcPr>
            <w:tcW w:w="0" w:type="auto"/>
          </w:tcPr>
          <w:p w:rsidR="005C5A5B" w:rsidRPr="006745D2" w:rsidDel="004674D8" w:rsidRDefault="005C5A5B" w:rsidP="00E1565E">
            <w:pPr>
              <w:keepNext/>
              <w:keepLines/>
              <w:spacing w:beforeLines="25" w:afterLines="25"/>
              <w:rPr>
                <w:del w:id="57" w:author="Ye-Kui Wang" w:date="2011-11-03T14:36:00Z"/>
              </w:rPr>
            </w:pPr>
            <w:del w:id="58" w:author="Ye-Kui Wang" w:date="2011-11-03T14:36:00Z">
              <w:r w:rsidRPr="006745D2" w:rsidDel="004674D8">
                <w:delText>Reserved</w:delText>
              </w:r>
            </w:del>
          </w:p>
        </w:tc>
        <w:tc>
          <w:tcPr>
            <w:tcW w:w="1111" w:type="dxa"/>
          </w:tcPr>
          <w:p w:rsidR="005C5A5B" w:rsidRPr="006745D2" w:rsidDel="004674D8" w:rsidRDefault="005C5A5B" w:rsidP="00E1565E">
            <w:pPr>
              <w:keepNext/>
              <w:keepLines/>
              <w:spacing w:beforeLines="25" w:afterLines="25"/>
              <w:jc w:val="center"/>
              <w:rPr>
                <w:del w:id="59" w:author="Ye-Kui Wang" w:date="2011-11-03T14:36:00Z"/>
              </w:rPr>
            </w:pPr>
            <w:del w:id="60" w:author="Ye-Kui Wang" w:date="2011-11-03T14:36:00Z">
              <w:r w:rsidRPr="006745D2" w:rsidDel="004674D8">
                <w:rPr>
                  <w:rFonts w:ascii="Times" w:hAnsi="Times" w:cs="Times"/>
                </w:rPr>
                <w:delText>n/a</w:delText>
              </w:r>
            </w:del>
          </w:p>
        </w:tc>
      </w:tr>
      <w:tr w:rsidR="005C5A5B" w:rsidRPr="006745D2" w:rsidTr="005858E5">
        <w:trPr>
          <w:jc w:val="center"/>
        </w:trPr>
        <w:tc>
          <w:tcPr>
            <w:tcW w:w="0" w:type="auto"/>
          </w:tcPr>
          <w:p w:rsidR="005C5A5B" w:rsidRPr="006745D2" w:rsidRDefault="00155C2E" w:rsidP="00E1565E">
            <w:pPr>
              <w:keepNext/>
              <w:keepLines/>
              <w:spacing w:beforeLines="25" w:afterLines="25"/>
              <w:jc w:val="center"/>
              <w:rPr>
                <w:rFonts w:ascii="Times" w:hAnsi="Times" w:cs="Times"/>
              </w:rPr>
            </w:pPr>
            <w:ins w:id="61" w:author="Ye-Kui Wang" w:date="2011-11-03T14:49:00Z">
              <w:r>
                <w:rPr>
                  <w:rFonts w:ascii="Times" w:hAnsi="Times" w:cs="Times"/>
                </w:rPr>
                <w:t>9</w:t>
              </w:r>
            </w:ins>
            <w:del w:id="62" w:author="Ye-Kui Wang" w:date="2011-11-03T14:36:00Z">
              <w:r w:rsidR="005C5A5B" w:rsidRPr="006745D2" w:rsidDel="004674D8">
                <w:rPr>
                  <w:rFonts w:ascii="Times" w:hAnsi="Times" w:cs="Times"/>
                </w:rPr>
                <w:delText>12</w:delText>
              </w:r>
            </w:del>
          </w:p>
        </w:tc>
        <w:tc>
          <w:tcPr>
            <w:tcW w:w="0" w:type="auto"/>
          </w:tcPr>
          <w:p w:rsidR="005C5A5B" w:rsidRPr="006745D2" w:rsidRDefault="005C5A5B" w:rsidP="00E1565E">
            <w:pPr>
              <w:keepNext/>
              <w:keepLines/>
              <w:spacing w:beforeLines="25" w:afterLines="25"/>
              <w:rPr>
                <w:rStyle w:val="CommentReference"/>
                <w:rFonts w:ascii="Times" w:hAnsi="Times" w:cs="Times"/>
                <w:sz w:val="20"/>
                <w:szCs w:val="20"/>
              </w:rPr>
            </w:pPr>
            <w:r w:rsidRPr="006745D2">
              <w:t>Filler data</w:t>
            </w:r>
            <w:r w:rsidRPr="006745D2">
              <w:br/>
            </w:r>
            <w:proofErr w:type="spellStart"/>
            <w:r w:rsidRPr="006745D2">
              <w:t>filler_data_rbsp</w:t>
            </w:r>
            <w:proofErr w:type="spellEnd"/>
            <w:r w:rsidRPr="006745D2">
              <w:t>( )</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non-VCL</w:t>
            </w:r>
          </w:p>
        </w:tc>
      </w:tr>
      <w:tr w:rsidR="005C5A5B" w:rsidRPr="006745D2" w:rsidTr="005858E5">
        <w:trPr>
          <w:jc w:val="center"/>
        </w:trPr>
        <w:tc>
          <w:tcPr>
            <w:tcW w:w="0" w:type="auto"/>
          </w:tcPr>
          <w:p w:rsidR="005C5A5B" w:rsidRPr="006745D2" w:rsidRDefault="00155C2E" w:rsidP="00E1565E">
            <w:pPr>
              <w:keepNext/>
              <w:keepLines/>
              <w:spacing w:beforeLines="25" w:afterLines="25"/>
              <w:jc w:val="center"/>
              <w:rPr>
                <w:rFonts w:ascii="Times" w:hAnsi="Times" w:cs="Times"/>
              </w:rPr>
            </w:pPr>
            <w:ins w:id="63" w:author="Ye-Kui Wang" w:date="2011-11-03T14:49:00Z">
              <w:r>
                <w:rPr>
                  <w:rFonts w:ascii="Times" w:hAnsi="Times" w:cs="Times"/>
                </w:rPr>
                <w:t>10</w:t>
              </w:r>
            </w:ins>
            <w:ins w:id="64" w:author="Ye-Kui Wang" w:date="2011-11-03T14:36:00Z">
              <w:r w:rsidR="004674D8">
                <w:rPr>
                  <w:rFonts w:ascii="Times" w:hAnsi="Times" w:cs="Times"/>
                </w:rPr>
                <w:t>..47</w:t>
              </w:r>
            </w:ins>
            <w:del w:id="65" w:author="Ye-Kui Wang" w:date="2011-11-03T14:36:00Z">
              <w:r w:rsidR="005C5A5B" w:rsidRPr="006745D2" w:rsidDel="004674D8">
                <w:rPr>
                  <w:rFonts w:ascii="Times" w:hAnsi="Times" w:cs="Times"/>
                </w:rPr>
                <w:delText>13-23</w:delText>
              </w:r>
            </w:del>
          </w:p>
        </w:tc>
        <w:tc>
          <w:tcPr>
            <w:tcW w:w="0" w:type="auto"/>
          </w:tcPr>
          <w:p w:rsidR="005C5A5B" w:rsidRPr="006745D2" w:rsidRDefault="005C5A5B" w:rsidP="00E1565E">
            <w:pPr>
              <w:keepNext/>
              <w:keepLines/>
              <w:spacing w:beforeLines="25" w:afterLines="25"/>
            </w:pPr>
            <w:r w:rsidRPr="006745D2">
              <w:t>Reserved</w:t>
            </w:r>
          </w:p>
        </w:tc>
        <w:tc>
          <w:tcPr>
            <w:tcW w:w="1111" w:type="dxa"/>
          </w:tcPr>
          <w:p w:rsidR="005C5A5B" w:rsidRPr="006745D2" w:rsidRDefault="005C5A5B" w:rsidP="00E1565E">
            <w:pPr>
              <w:keepNext/>
              <w:keepLines/>
              <w:spacing w:beforeLines="25" w:afterLines="25"/>
              <w:jc w:val="center"/>
            </w:pPr>
            <w:r w:rsidRPr="006745D2">
              <w:rPr>
                <w:rFonts w:ascii="Times" w:hAnsi="Times" w:cs="Times"/>
              </w:rPr>
              <w:t>n/a</w:t>
            </w:r>
          </w:p>
        </w:tc>
      </w:tr>
      <w:tr w:rsidR="005C5A5B" w:rsidRPr="006745D2" w:rsidTr="005858E5">
        <w:trPr>
          <w:jc w:val="center"/>
        </w:trPr>
        <w:tc>
          <w:tcPr>
            <w:tcW w:w="0" w:type="auto"/>
          </w:tcPr>
          <w:p w:rsidR="005C5A5B" w:rsidRPr="006745D2" w:rsidRDefault="005C5A5B" w:rsidP="00E1565E">
            <w:pPr>
              <w:spacing w:beforeLines="25" w:afterLines="25"/>
              <w:jc w:val="center"/>
              <w:rPr>
                <w:rFonts w:ascii="Times" w:hAnsi="Times" w:cs="Times"/>
              </w:rPr>
            </w:pPr>
            <w:del w:id="66" w:author="Ye-Kui Wang" w:date="2011-11-03T14:37:00Z">
              <w:r w:rsidRPr="006745D2" w:rsidDel="004674D8">
                <w:rPr>
                  <w:rFonts w:ascii="Times" w:hAnsi="Times" w:cs="Times"/>
                </w:rPr>
                <w:delText>24..31</w:delText>
              </w:r>
            </w:del>
            <w:ins w:id="67" w:author="Ye-Kui Wang" w:date="2011-11-03T14:37:00Z">
              <w:r w:rsidR="004674D8">
                <w:rPr>
                  <w:rFonts w:ascii="Times" w:hAnsi="Times" w:cs="Times"/>
                </w:rPr>
                <w:t>48..63</w:t>
              </w:r>
            </w:ins>
          </w:p>
        </w:tc>
        <w:tc>
          <w:tcPr>
            <w:tcW w:w="0" w:type="auto"/>
          </w:tcPr>
          <w:p w:rsidR="005C5A5B" w:rsidRPr="006745D2" w:rsidRDefault="005C5A5B" w:rsidP="00E1565E">
            <w:pPr>
              <w:spacing w:beforeLines="25" w:afterLines="25"/>
            </w:pPr>
            <w:r w:rsidRPr="006745D2">
              <w:t>Unspecified</w:t>
            </w:r>
          </w:p>
        </w:tc>
        <w:tc>
          <w:tcPr>
            <w:tcW w:w="1111" w:type="dxa"/>
          </w:tcPr>
          <w:p w:rsidR="005C5A5B" w:rsidRPr="006745D2" w:rsidRDefault="005C5A5B" w:rsidP="00E1565E">
            <w:pPr>
              <w:spacing w:beforeLines="25" w:afterLines="25"/>
              <w:jc w:val="center"/>
            </w:pPr>
            <w:r w:rsidRPr="006745D2">
              <w:rPr>
                <w:rFonts w:ascii="Times" w:hAnsi="Times" w:cs="Times"/>
              </w:rPr>
              <w:t>non-VCL</w:t>
            </w:r>
          </w:p>
        </w:tc>
      </w:tr>
    </w:tbl>
    <w:p w:rsidR="005C5A5B" w:rsidRPr="006745D2" w:rsidRDefault="005C5A5B" w:rsidP="005C5A5B">
      <w:pPr>
        <w:pStyle w:val="Blanc"/>
        <w:keepNext w:val="0"/>
        <w:rPr>
          <w:lang w:val="en-GB"/>
        </w:rPr>
      </w:pPr>
    </w:p>
    <w:p w:rsidR="005C5A5B" w:rsidRPr="006745D2" w:rsidRDefault="005C5A5B" w:rsidP="005C5A5B">
      <w:pPr>
        <w:spacing w:before="240"/>
      </w:pPr>
    </w:p>
    <w:p w:rsidR="005C5A5B" w:rsidRPr="006745D2" w:rsidRDefault="005C5A5B" w:rsidP="005C5A5B">
      <w:del w:id="68" w:author="Ye-Kui Wang" w:date="2011-11-03T14:38:00Z">
        <w:r w:rsidRPr="006745D2" w:rsidDel="004674D8">
          <w:delText>In the text, c</w:delText>
        </w:r>
      </w:del>
      <w:ins w:id="69" w:author="Ye-Kui Wang" w:date="2011-11-03T14:38:00Z">
        <w:r w:rsidR="004674D8">
          <w:t>C</w:t>
        </w:r>
      </w:ins>
      <w:r w:rsidRPr="006745D2">
        <w:t xml:space="preserve">oded slice NAL unit collectively refers to a coded slice </w:t>
      </w:r>
      <w:del w:id="70" w:author="Ye-Kui Wang" w:date="2011-11-03T14:40:00Z">
        <w:r w:rsidRPr="006745D2" w:rsidDel="004674D8">
          <w:delText>of a non-IDR picture NAL unit or to a coded slice of an IDR picture NAL unit</w:delText>
        </w:r>
      </w:del>
      <w:ins w:id="71" w:author="Ye-Kui Wang" w:date="2011-11-03T14:40:00Z">
        <w:r w:rsidR="004674D8">
          <w:t xml:space="preserve">with </w:t>
        </w:r>
        <w:proofErr w:type="spellStart"/>
        <w:r w:rsidR="004674D8">
          <w:t>nal_unit_</w:t>
        </w:r>
        <w:proofErr w:type="gramStart"/>
        <w:r w:rsidR="004674D8">
          <w:t>type</w:t>
        </w:r>
        <w:proofErr w:type="spellEnd"/>
        <w:r w:rsidR="004674D8">
          <w:t xml:space="preserve">  in</w:t>
        </w:r>
        <w:proofErr w:type="gramEnd"/>
        <w:r w:rsidR="004674D8">
          <w:t xml:space="preserve"> the range of 1 to 3, inclusive</w:t>
        </w:r>
      </w:ins>
      <w:r w:rsidRPr="006745D2">
        <w:t xml:space="preserve">. The variable </w:t>
      </w:r>
      <w:proofErr w:type="spellStart"/>
      <w:r w:rsidRPr="006745D2">
        <w:t>IdrPicFlag</w:t>
      </w:r>
      <w:proofErr w:type="spellEnd"/>
      <w:r w:rsidRPr="006745D2">
        <w:t xml:space="preserve"> is specified as</w:t>
      </w:r>
    </w:p>
    <w:p w:rsidR="005C5A5B" w:rsidRPr="008A4926" w:rsidRDefault="005C5A5B" w:rsidP="005C5A5B">
      <w:pPr>
        <w:tabs>
          <w:tab w:val="center" w:pos="4849"/>
          <w:tab w:val="right" w:pos="9696"/>
        </w:tabs>
        <w:spacing w:before="193" w:after="240"/>
        <w:ind w:left="720"/>
      </w:pPr>
      <w:proofErr w:type="spellStart"/>
      <w:r w:rsidRPr="006745D2">
        <w:t>IdrPicFlag</w:t>
      </w:r>
      <w:proofErr w:type="spellEnd"/>
      <w:r w:rsidRPr="006745D2">
        <w:t xml:space="preserve"> = </w:t>
      </w:r>
      <w:proofErr w:type="gramStart"/>
      <w:r w:rsidRPr="006745D2">
        <w:t>( (</w:t>
      </w:r>
      <w:proofErr w:type="gramEnd"/>
      <w:r w:rsidRPr="006745D2">
        <w:t xml:space="preserve"> </w:t>
      </w:r>
      <w:proofErr w:type="spellStart"/>
      <w:r w:rsidRPr="006745D2">
        <w:t>nal_unit_type</w:t>
      </w:r>
      <w:proofErr w:type="spellEnd"/>
      <w:r w:rsidRPr="006745D2">
        <w:t xml:space="preserve">  = =  </w:t>
      </w:r>
      <w:ins w:id="72" w:author="Ye-Kui Wang" w:date="2011-11-03T14:41:00Z">
        <w:r w:rsidR="004674D8">
          <w:t>3</w:t>
        </w:r>
      </w:ins>
      <w:del w:id="73" w:author="Ye-Kui Wang" w:date="2011-11-03T14:41:00Z">
        <w:r w:rsidRPr="006745D2" w:rsidDel="004674D8">
          <w:delText>5</w:delText>
        </w:r>
      </w:del>
      <w:r w:rsidRPr="006745D2">
        <w:t xml:space="preserve"> )  ?  </w:t>
      </w:r>
      <w:proofErr w:type="gramStart"/>
      <w:r w:rsidRPr="006745D2">
        <w:t>1  :</w:t>
      </w:r>
      <w:proofErr w:type="gramEnd"/>
      <w:r w:rsidRPr="006745D2">
        <w:t xml:space="preserve">  0 )</w:t>
      </w:r>
      <w:r w:rsidRPr="006745D2">
        <w:tab/>
      </w:r>
      <w:r w:rsidRPr="006745D2">
        <w:tab/>
        <w:t>(</w:t>
      </w:r>
      <w:r w:rsidR="009568BE" w:rsidRPr="008A4926">
        <w:fldChar w:fldCharType="begin" w:fldLock="1"/>
      </w:r>
      <w:r w:rsidRPr="006745D2">
        <w:instrText xml:space="preserve"> STYLEREF 1 \s </w:instrText>
      </w:r>
      <w:r w:rsidR="009568BE" w:rsidRPr="008A4926">
        <w:fldChar w:fldCharType="separate"/>
      </w:r>
      <w:r w:rsidRPr="008A4926">
        <w:rPr>
          <w:noProof/>
        </w:rPr>
        <w:t>7</w:t>
      </w:r>
      <w:r w:rsidR="009568BE" w:rsidRPr="008A4926">
        <w:fldChar w:fldCharType="end"/>
      </w:r>
      <w:r w:rsidRPr="008A4926">
        <w:noBreakHyphen/>
      </w:r>
      <w:r w:rsidR="009568BE" w:rsidRPr="008A4926">
        <w:fldChar w:fldCharType="begin" w:fldLock="1"/>
      </w:r>
      <w:r w:rsidRPr="006745D2">
        <w:instrText xml:space="preserve"> SEQ Equation \* ARABIC \s 1 </w:instrText>
      </w:r>
      <w:r w:rsidR="009568BE" w:rsidRPr="008A4926">
        <w:fldChar w:fldCharType="separate"/>
      </w:r>
      <w:r w:rsidRPr="008A4926">
        <w:rPr>
          <w:noProof/>
        </w:rPr>
        <w:t>1</w:t>
      </w:r>
      <w:r w:rsidR="009568BE" w:rsidRPr="008A4926">
        <w:fldChar w:fldCharType="end"/>
      </w:r>
      <w:r w:rsidRPr="008A4926">
        <w:t>)</w:t>
      </w:r>
    </w:p>
    <w:p w:rsidR="005C5A5B" w:rsidRPr="008A4926" w:rsidRDefault="005C5A5B" w:rsidP="005C5A5B">
      <w:r w:rsidRPr="00740080">
        <w:t>When the</w:t>
      </w:r>
      <w:r w:rsidRPr="00381CC2">
        <w:t xml:space="preserve"> value of </w:t>
      </w:r>
      <w:proofErr w:type="spellStart"/>
      <w:r w:rsidRPr="00381CC2">
        <w:t>nal_unit_type</w:t>
      </w:r>
      <w:proofErr w:type="spellEnd"/>
      <w:r w:rsidRPr="00381CC2">
        <w:t xml:space="preserve"> is equal to </w:t>
      </w:r>
      <w:ins w:id="74" w:author="Ye-Kui Wang" w:date="2011-11-03T14:41:00Z">
        <w:r w:rsidR="004674D8">
          <w:t>3</w:t>
        </w:r>
      </w:ins>
      <w:del w:id="75" w:author="Ye-Kui Wang" w:date="2011-11-03T14:41:00Z">
        <w:r w:rsidRPr="00381CC2" w:rsidDel="004674D8">
          <w:delText>5</w:delText>
        </w:r>
      </w:del>
      <w:r w:rsidRPr="00381CC2">
        <w:t xml:space="preserve"> for a NAL unit containing a slice of a particular picture, the picture shall not contain NAL units with </w:t>
      </w:r>
      <w:proofErr w:type="spellStart"/>
      <w:r w:rsidRPr="00381CC2">
        <w:t>nal_unit_type</w:t>
      </w:r>
      <w:proofErr w:type="spellEnd"/>
      <w:r w:rsidRPr="00381CC2">
        <w:t xml:space="preserve"> equal to 1</w:t>
      </w:r>
      <w:r>
        <w:t xml:space="preserve"> or </w:t>
      </w:r>
      <w:ins w:id="76" w:author="Ye-Kui Wang" w:date="2011-11-03T14:41:00Z">
        <w:r w:rsidR="004674D8">
          <w:t>2</w:t>
        </w:r>
      </w:ins>
      <w:del w:id="77" w:author="Ye-Kui Wang" w:date="2011-11-03T14:41:00Z">
        <w:r w:rsidDel="004674D8">
          <w:delText>4</w:delText>
        </w:r>
      </w:del>
      <w:r w:rsidRPr="00381CC2">
        <w:t>. For coded video sequences conforming to one or more of the profiles specified in Annex </w:t>
      </w:r>
      <w:r w:rsidR="009568BE" w:rsidRPr="008A4926">
        <w:fldChar w:fldCharType="begin" w:fldLock="1"/>
      </w:r>
      <w:r w:rsidRPr="006745D2">
        <w:instrText xml:space="preserve"> REF _Ref36826677 \r \h </w:instrText>
      </w:r>
      <w:r w:rsidR="009568BE" w:rsidRPr="008A4926">
        <w:fldChar w:fldCharType="separate"/>
      </w:r>
      <w:r w:rsidRPr="008A4926">
        <w:t>A</w:t>
      </w:r>
      <w:r w:rsidR="009568BE" w:rsidRPr="008A4926">
        <w:fldChar w:fldCharType="end"/>
      </w:r>
      <w:r w:rsidRPr="008A4926">
        <w:t xml:space="preserve"> that are decoded using the decoding process specified in clauses </w:t>
      </w:r>
      <w:r w:rsidR="009568BE" w:rsidRPr="008A4926">
        <w:fldChar w:fldCharType="begin" w:fldLock="1"/>
      </w:r>
      <w:r w:rsidRPr="006745D2">
        <w:instrText xml:space="preserve"> REF _Ref20133850 \r \h </w:instrText>
      </w:r>
      <w:r w:rsidR="009568BE" w:rsidRPr="008A4926">
        <w:fldChar w:fldCharType="separate"/>
      </w:r>
      <w:r w:rsidRPr="008A4926">
        <w:t>2</w:t>
      </w:r>
      <w:r w:rsidR="009568BE" w:rsidRPr="008A4926">
        <w:fldChar w:fldCharType="end"/>
      </w:r>
      <w:r w:rsidRPr="008A4926">
        <w:t>-</w:t>
      </w:r>
      <w:r w:rsidR="009568BE" w:rsidRPr="008A4926">
        <w:fldChar w:fldCharType="begin" w:fldLock="1"/>
      </w:r>
      <w:r w:rsidRPr="006745D2">
        <w:instrText xml:space="preserve"> REF _Ref24280994 \r \h </w:instrText>
      </w:r>
      <w:r w:rsidR="009568BE" w:rsidRPr="008A4926">
        <w:fldChar w:fldCharType="separate"/>
      </w:r>
      <w:r w:rsidRPr="008A4926">
        <w:t>9</w:t>
      </w:r>
      <w:r w:rsidR="009568BE" w:rsidRPr="008A4926">
        <w:fldChar w:fldCharType="end"/>
      </w:r>
      <w:r w:rsidRPr="008A4926">
        <w:t xml:space="preserve">, such a picture is referred to as an IDR picture. </w:t>
      </w:r>
    </w:p>
    <w:p w:rsidR="00155C2E" w:rsidRPr="000E040E" w:rsidRDefault="00155C2E" w:rsidP="00155C2E">
      <w:pPr>
        <w:pStyle w:val="Heading3"/>
      </w:pPr>
      <w:bookmarkStart w:id="78" w:name="_Ref35694632"/>
      <w:bookmarkStart w:id="79" w:name="_Toc77680405"/>
      <w:bookmarkStart w:id="80" w:name="_Toc226456559"/>
      <w:r w:rsidRPr="000E040E">
        <w:t>Order of NAL units and coded pictures and association to access units</w:t>
      </w:r>
      <w:bookmarkEnd w:id="78"/>
      <w:bookmarkEnd w:id="79"/>
      <w:bookmarkEnd w:id="80"/>
    </w:p>
    <w:p w:rsidR="00155C2E" w:rsidRPr="008A4926" w:rsidRDefault="00155C2E" w:rsidP="00155C2E">
      <w:r w:rsidRPr="005274F1">
        <w:t xml:space="preserve">This </w:t>
      </w:r>
      <w:proofErr w:type="spellStart"/>
      <w:r w:rsidRPr="005274F1">
        <w:t>su</w:t>
      </w:r>
      <w:r w:rsidRPr="00206F1C">
        <w:t>bclause</w:t>
      </w:r>
      <w:proofErr w:type="spellEnd"/>
      <w:r w:rsidRPr="00206F1C">
        <w:t xml:space="preserve"> specifies the order of NAL units and coded pictures and association to access unit for coded video sequences that conform to one or more of the profiles specified in Annex </w:t>
      </w:r>
      <w:r w:rsidR="009568BE" w:rsidRPr="008A4926">
        <w:fldChar w:fldCharType="begin" w:fldLock="1"/>
      </w:r>
      <w:r w:rsidRPr="006745D2">
        <w:instrText xml:space="preserve"> REF _Ref36826677 \r \h </w:instrText>
      </w:r>
      <w:r w:rsidR="009568BE" w:rsidRPr="008A4926">
        <w:fldChar w:fldCharType="separate"/>
      </w:r>
      <w:proofErr w:type="gramStart"/>
      <w:r w:rsidRPr="008A4926">
        <w:t>A</w:t>
      </w:r>
      <w:proofErr w:type="gramEnd"/>
      <w:r w:rsidR="009568BE" w:rsidRPr="008A4926">
        <w:fldChar w:fldCharType="end"/>
      </w:r>
      <w:r w:rsidRPr="008A4926">
        <w:t xml:space="preserve"> that are decoded using the decoding process specified in clauses </w:t>
      </w:r>
      <w:r w:rsidR="009568BE" w:rsidRPr="008A4926">
        <w:fldChar w:fldCharType="begin" w:fldLock="1"/>
      </w:r>
      <w:r w:rsidRPr="006745D2">
        <w:instrText xml:space="preserve"> REF _Ref20133850 \r \h </w:instrText>
      </w:r>
      <w:r w:rsidR="009568BE" w:rsidRPr="008A4926">
        <w:fldChar w:fldCharType="separate"/>
      </w:r>
      <w:r w:rsidRPr="008A4926">
        <w:t>2</w:t>
      </w:r>
      <w:r w:rsidR="009568BE" w:rsidRPr="008A4926">
        <w:fldChar w:fldCharType="end"/>
      </w:r>
      <w:r w:rsidRPr="008A4926">
        <w:t>-</w:t>
      </w:r>
      <w:r w:rsidR="009568BE" w:rsidRPr="008A4926">
        <w:fldChar w:fldCharType="begin" w:fldLock="1"/>
      </w:r>
      <w:r w:rsidRPr="006745D2">
        <w:instrText xml:space="preserve"> REF _Ref24280994 \r \h </w:instrText>
      </w:r>
      <w:r w:rsidR="009568BE" w:rsidRPr="008A4926">
        <w:fldChar w:fldCharType="separate"/>
      </w:r>
      <w:r w:rsidRPr="008A4926">
        <w:t>9</w:t>
      </w:r>
      <w:r w:rsidR="009568BE" w:rsidRPr="008A4926">
        <w:fldChar w:fldCharType="end"/>
      </w:r>
      <w:r w:rsidRPr="008A4926">
        <w:t>.</w:t>
      </w:r>
    </w:p>
    <w:p w:rsidR="00155C2E" w:rsidRPr="008A4926" w:rsidRDefault="00155C2E" w:rsidP="00155C2E">
      <w:r w:rsidRPr="00740080">
        <w:t xml:space="preserve">An access unit consists of one </w:t>
      </w:r>
      <w:del w:id="81" w:author="Ye-Kui Wang" w:date="2011-11-03T14:47:00Z">
        <w:r w:rsidRPr="00740080" w:rsidDel="00155C2E">
          <w:delText xml:space="preserve">primary </w:delText>
        </w:r>
      </w:del>
      <w:r w:rsidRPr="00740080">
        <w:t>coded picture</w:t>
      </w:r>
      <w:del w:id="82" w:author="Ye-Kui Wang" w:date="2011-11-03T14:47:00Z">
        <w:r w:rsidRPr="00740080" w:rsidDel="00155C2E">
          <w:delText>, zero or more corresponding redundant coded pictures,</w:delText>
        </w:r>
      </w:del>
      <w:r w:rsidRPr="00740080">
        <w:t xml:space="preserve"> and zero or more non-VCL NAL units. The association of VCL NAL units </w:t>
      </w:r>
      <w:r w:rsidRPr="00381CC2">
        <w:t>to</w:t>
      </w:r>
      <w:del w:id="83" w:author="Ye-Kui Wang" w:date="2011-11-03T14:47:00Z">
        <w:r w:rsidRPr="00381CC2" w:rsidDel="00155C2E">
          <w:delText xml:space="preserve"> primary or redundant</w:delText>
        </w:r>
      </w:del>
      <w:r w:rsidRPr="00381CC2">
        <w:t xml:space="preserve"> coded pictures is described in </w:t>
      </w:r>
      <w:proofErr w:type="spellStart"/>
      <w:r w:rsidRPr="00381CC2">
        <w:t>subclause</w:t>
      </w:r>
      <w:proofErr w:type="spellEnd"/>
      <w:r w:rsidRPr="00381CC2">
        <w:t> </w:t>
      </w:r>
      <w:r w:rsidR="009568BE" w:rsidRPr="008A4926">
        <w:fldChar w:fldCharType="begin" w:fldLock="1"/>
      </w:r>
      <w:r w:rsidRPr="006745D2">
        <w:instrText xml:space="preserve"> REF _Ref81363603 \r \h </w:instrText>
      </w:r>
      <w:r w:rsidR="009568BE" w:rsidRPr="008A4926">
        <w:fldChar w:fldCharType="separate"/>
      </w:r>
      <w:r w:rsidRPr="008A4926">
        <w:t>7.4.1.2.5</w:t>
      </w:r>
      <w:r w:rsidR="009568BE" w:rsidRPr="008A4926">
        <w:fldChar w:fldCharType="end"/>
      </w:r>
      <w:r w:rsidRPr="008A4926">
        <w:t xml:space="preserve">. </w:t>
      </w:r>
    </w:p>
    <w:p w:rsidR="00155C2E" w:rsidRPr="00740080" w:rsidRDefault="00155C2E" w:rsidP="00155C2E">
      <w:pPr>
        <w:tabs>
          <w:tab w:val="left" w:pos="-720"/>
        </w:tabs>
      </w:pPr>
      <w:r w:rsidRPr="00740080">
        <w:t xml:space="preserve">The first access unit in the </w:t>
      </w:r>
      <w:proofErr w:type="spellStart"/>
      <w:r w:rsidRPr="00740080">
        <w:t>bitstream</w:t>
      </w:r>
      <w:proofErr w:type="spellEnd"/>
      <w:r w:rsidRPr="00740080">
        <w:t xml:space="preserve"> starts with the first NAL unit of the </w:t>
      </w:r>
      <w:proofErr w:type="spellStart"/>
      <w:r w:rsidRPr="00740080">
        <w:t>bitstream</w:t>
      </w:r>
      <w:proofErr w:type="spellEnd"/>
      <w:r w:rsidRPr="00740080">
        <w:t>.</w:t>
      </w:r>
    </w:p>
    <w:p w:rsidR="00155C2E" w:rsidRPr="00F50663" w:rsidRDefault="00155C2E" w:rsidP="00155C2E">
      <w:r w:rsidRPr="00381CC2">
        <w:t xml:space="preserve">The first of any of the following NAL units after the last VCL </w:t>
      </w:r>
      <w:r w:rsidRPr="00F50663">
        <w:t xml:space="preserve">NAL unit of a </w:t>
      </w:r>
      <w:del w:id="84" w:author="Ye-Kui Wang" w:date="2011-11-03T14:48:00Z">
        <w:r w:rsidRPr="00F50663" w:rsidDel="00155C2E">
          <w:delText xml:space="preserve">primary </w:delText>
        </w:r>
      </w:del>
      <w:r w:rsidRPr="00F50663">
        <w:t>coded picture specifies the start of a new access unit:</w:t>
      </w:r>
    </w:p>
    <w:p w:rsidR="00155C2E" w:rsidRPr="004843E4" w:rsidRDefault="00155C2E" w:rsidP="00155C2E">
      <w:pPr>
        <w:tabs>
          <w:tab w:val="left" w:pos="400"/>
        </w:tabs>
      </w:pPr>
      <w:r w:rsidRPr="004843E4">
        <w:lastRenderedPageBreak/>
        <w:t>–</w:t>
      </w:r>
      <w:r w:rsidRPr="004843E4">
        <w:tab/>
      </w:r>
      <w:proofErr w:type="gramStart"/>
      <w:r w:rsidRPr="004843E4">
        <w:t>access</w:t>
      </w:r>
      <w:proofErr w:type="gramEnd"/>
      <w:r w:rsidRPr="004843E4">
        <w:t xml:space="preserve"> unit delimiter NAL unit (when present),</w:t>
      </w:r>
    </w:p>
    <w:p w:rsidR="00155C2E" w:rsidRPr="00085819" w:rsidRDefault="00155C2E" w:rsidP="00155C2E">
      <w:pPr>
        <w:tabs>
          <w:tab w:val="left" w:pos="400"/>
        </w:tabs>
      </w:pPr>
      <w:r w:rsidRPr="00085819">
        <w:t>–</w:t>
      </w:r>
      <w:r w:rsidRPr="00085819">
        <w:tab/>
      </w:r>
      <w:proofErr w:type="gramStart"/>
      <w:r w:rsidRPr="00085819">
        <w:t>sequence</w:t>
      </w:r>
      <w:proofErr w:type="gramEnd"/>
      <w:r w:rsidRPr="00085819">
        <w:t xml:space="preserve"> parameter set NAL unit (when present),</w:t>
      </w:r>
    </w:p>
    <w:p w:rsidR="00155C2E" w:rsidRPr="00120CEF" w:rsidRDefault="00155C2E" w:rsidP="00155C2E">
      <w:pPr>
        <w:tabs>
          <w:tab w:val="left" w:pos="400"/>
        </w:tabs>
      </w:pPr>
      <w:r w:rsidRPr="00120CEF">
        <w:t>–</w:t>
      </w:r>
      <w:r w:rsidRPr="00120CEF">
        <w:tab/>
      </w:r>
      <w:proofErr w:type="gramStart"/>
      <w:r w:rsidRPr="00120CEF">
        <w:t>picture</w:t>
      </w:r>
      <w:proofErr w:type="gramEnd"/>
      <w:r w:rsidRPr="00120CEF">
        <w:t xml:space="preserve"> parameter set NAL unit (when present),</w:t>
      </w:r>
    </w:p>
    <w:p w:rsidR="00155C2E" w:rsidRPr="00120CEF" w:rsidRDefault="00155C2E" w:rsidP="00155C2E">
      <w:pPr>
        <w:tabs>
          <w:tab w:val="left" w:pos="400"/>
        </w:tabs>
        <w:rPr>
          <w:ins w:id="85" w:author="Ye-Kui Wang" w:date="2011-11-03T14:48:00Z"/>
        </w:rPr>
      </w:pPr>
      <w:ins w:id="86" w:author="Ye-Kui Wang" w:date="2011-11-03T14:48:00Z">
        <w:r w:rsidRPr="00120CEF">
          <w:t>–</w:t>
        </w:r>
        <w:r w:rsidRPr="00120CEF">
          <w:tab/>
        </w:r>
        <w:proofErr w:type="gramStart"/>
        <w:r>
          <w:t>adaptation</w:t>
        </w:r>
        <w:proofErr w:type="gramEnd"/>
        <w:r>
          <w:t xml:space="preserve"> </w:t>
        </w:r>
        <w:r w:rsidRPr="00120CEF">
          <w:t>parameter set NAL unit (when present),</w:t>
        </w:r>
      </w:ins>
    </w:p>
    <w:p w:rsidR="00155C2E" w:rsidRPr="000E040E" w:rsidRDefault="00155C2E" w:rsidP="00155C2E">
      <w:pPr>
        <w:tabs>
          <w:tab w:val="left" w:pos="400"/>
        </w:tabs>
      </w:pPr>
      <w:r w:rsidRPr="00120CEF">
        <w:t>–</w:t>
      </w:r>
      <w:r w:rsidRPr="00120CEF">
        <w:tab/>
        <w:t>SEI NAL unit (when present),</w:t>
      </w:r>
    </w:p>
    <w:p w:rsidR="00155C2E" w:rsidRPr="005274F1" w:rsidRDefault="00155C2E" w:rsidP="00155C2E">
      <w:pPr>
        <w:keepNext/>
        <w:keepLines/>
        <w:tabs>
          <w:tab w:val="left" w:pos="400"/>
        </w:tabs>
      </w:pPr>
      <w:r w:rsidRPr="005274F1">
        <w:t>–</w:t>
      </w:r>
      <w:r w:rsidRPr="005274F1">
        <w:tab/>
        <w:t xml:space="preserve">NAL units with </w:t>
      </w:r>
      <w:proofErr w:type="spellStart"/>
      <w:r w:rsidRPr="005274F1">
        <w:t>nal_unit_type</w:t>
      </w:r>
      <w:proofErr w:type="spellEnd"/>
      <w:r w:rsidRPr="005274F1">
        <w:t xml:space="preserve"> in the range of </w:t>
      </w:r>
      <w:ins w:id="87" w:author="Ye-Kui Wang" w:date="2011-11-03T14:53:00Z">
        <w:r w:rsidR="001C3166">
          <w:t>10 to 25</w:t>
        </w:r>
      </w:ins>
      <w:del w:id="88" w:author="Ye-Kui Wang" w:date="2011-11-03T14:53:00Z">
        <w:r w:rsidRPr="005274F1" w:rsidDel="001C3166">
          <w:delText>14 to 18</w:delText>
        </w:r>
      </w:del>
      <w:r w:rsidRPr="005274F1">
        <w:t>, inclusive (when present),</w:t>
      </w:r>
    </w:p>
    <w:p w:rsidR="00155C2E" w:rsidRPr="00206F1C" w:rsidRDefault="00155C2E" w:rsidP="00155C2E">
      <w:pPr>
        <w:keepNext/>
        <w:keepLines/>
        <w:tabs>
          <w:tab w:val="left" w:pos="400"/>
        </w:tabs>
      </w:pPr>
      <w:r w:rsidRPr="00206F1C">
        <w:t>–</w:t>
      </w:r>
      <w:r w:rsidRPr="00206F1C">
        <w:tab/>
      </w:r>
      <w:proofErr w:type="gramStart"/>
      <w:r w:rsidRPr="00206F1C">
        <w:t>first</w:t>
      </w:r>
      <w:proofErr w:type="gramEnd"/>
      <w:r w:rsidRPr="00206F1C">
        <w:t xml:space="preserve"> VCL NAL unit of a </w:t>
      </w:r>
      <w:del w:id="89" w:author="Ye-Kui Wang" w:date="2011-11-03T14:53:00Z">
        <w:r w:rsidRPr="00206F1C" w:rsidDel="001C3166">
          <w:delText xml:space="preserve">primary </w:delText>
        </w:r>
      </w:del>
      <w:r w:rsidRPr="00206F1C">
        <w:t>coded picture (always present).</w:t>
      </w:r>
    </w:p>
    <w:p w:rsidR="00155C2E" w:rsidRPr="008A4926" w:rsidRDefault="00155C2E" w:rsidP="00155C2E">
      <w:r w:rsidRPr="00206F1C">
        <w:t xml:space="preserve">The constraints for the detection of the first VCL NAL unit of a </w:t>
      </w:r>
      <w:del w:id="90" w:author="Ye-Kui Wang" w:date="2011-11-03T14:54:00Z">
        <w:r w:rsidRPr="00206F1C" w:rsidDel="001C3166">
          <w:delText xml:space="preserve">primary </w:delText>
        </w:r>
      </w:del>
      <w:r w:rsidRPr="00206F1C">
        <w:t xml:space="preserve">coded picture are specified in </w:t>
      </w:r>
      <w:proofErr w:type="spellStart"/>
      <w:r w:rsidRPr="00206F1C">
        <w:t>su</w:t>
      </w:r>
      <w:r w:rsidRPr="00771D6B">
        <w:t>bclause</w:t>
      </w:r>
      <w:proofErr w:type="spellEnd"/>
      <w:r w:rsidRPr="00771D6B">
        <w:t> </w:t>
      </w:r>
      <w:r w:rsidR="009568BE" w:rsidRPr="008A4926">
        <w:fldChar w:fldCharType="begin" w:fldLock="1"/>
      </w:r>
      <w:r w:rsidRPr="006745D2">
        <w:instrText xml:space="preserve"> REF _Ref35694711 \r \h </w:instrText>
      </w:r>
      <w:r w:rsidR="009568BE" w:rsidRPr="008A4926">
        <w:fldChar w:fldCharType="separate"/>
      </w:r>
      <w:r w:rsidRPr="008A4926">
        <w:t>7.4.1.2.4</w:t>
      </w:r>
      <w:r w:rsidR="009568BE" w:rsidRPr="008A4926">
        <w:fldChar w:fldCharType="end"/>
      </w:r>
      <w:r w:rsidRPr="008A4926">
        <w:t>.</w:t>
      </w:r>
    </w:p>
    <w:p w:rsidR="00155C2E" w:rsidRPr="00740080" w:rsidRDefault="00155C2E" w:rsidP="00155C2E">
      <w:r w:rsidRPr="00740080">
        <w:t>The following constraints shall be obeyed by the order of the coded pictures and non-VCL NAL units within an access unit:</w:t>
      </w:r>
    </w:p>
    <w:p w:rsidR="00155C2E" w:rsidRPr="00F50663" w:rsidRDefault="00155C2E" w:rsidP="00155C2E">
      <w:pPr>
        <w:tabs>
          <w:tab w:val="left" w:pos="400"/>
        </w:tabs>
        <w:ind w:left="400" w:hanging="400"/>
      </w:pPr>
      <w:r w:rsidRPr="00381CC2">
        <w:t>–</w:t>
      </w:r>
      <w:r w:rsidRPr="00381CC2">
        <w:tab/>
        <w:t>When an access unit delimiter NAL unit is present, it shall be the first NAL unit. Th</w:t>
      </w:r>
      <w:r w:rsidRPr="00F50663">
        <w:t>ere shall be at most one access unit delimiter NAL unit in any access unit.</w:t>
      </w:r>
    </w:p>
    <w:p w:rsidR="00155C2E" w:rsidRPr="004843E4" w:rsidRDefault="00155C2E" w:rsidP="00155C2E">
      <w:pPr>
        <w:tabs>
          <w:tab w:val="left" w:pos="400"/>
        </w:tabs>
        <w:ind w:left="400" w:hanging="400"/>
      </w:pPr>
      <w:r w:rsidRPr="004843E4">
        <w:t>–</w:t>
      </w:r>
      <w:r w:rsidRPr="004843E4">
        <w:tab/>
        <w:t xml:space="preserve">When any SEI NAL units are present, they shall precede the </w:t>
      </w:r>
      <w:ins w:id="91" w:author="Ye-Kui Wang" w:date="2011-11-03T15:04:00Z">
        <w:r w:rsidR="001D1E51">
          <w:t>first VCL NAL unit of the</w:t>
        </w:r>
        <w:r w:rsidR="003023D0">
          <w:t xml:space="preserve"> </w:t>
        </w:r>
      </w:ins>
      <w:del w:id="92" w:author="Ye-Kui Wang" w:date="2011-11-03T14:54:00Z">
        <w:r w:rsidRPr="004843E4" w:rsidDel="001C3166">
          <w:delText xml:space="preserve">primary </w:delText>
        </w:r>
      </w:del>
      <w:r w:rsidRPr="004843E4">
        <w:t>coded picture.</w:t>
      </w:r>
    </w:p>
    <w:p w:rsidR="00155C2E" w:rsidRPr="00120CEF" w:rsidRDefault="00155C2E" w:rsidP="00155C2E">
      <w:pPr>
        <w:tabs>
          <w:tab w:val="left" w:pos="400"/>
        </w:tabs>
        <w:ind w:left="400" w:hanging="400"/>
      </w:pPr>
      <w:r w:rsidRPr="00085819">
        <w:t>–</w:t>
      </w:r>
      <w:r w:rsidRPr="00085819">
        <w:tab/>
        <w:t>When an SEI NAL unit containing a buffering period SEI message is present, the buffering perio</w:t>
      </w:r>
      <w:r w:rsidRPr="00120CEF">
        <w:t>d SEI message shall be the first SEI message payload of the first SEI NAL unit in the access unit.</w:t>
      </w:r>
    </w:p>
    <w:p w:rsidR="00155C2E" w:rsidRPr="00120CEF" w:rsidDel="001D1E51" w:rsidRDefault="00155C2E" w:rsidP="00155C2E">
      <w:pPr>
        <w:tabs>
          <w:tab w:val="left" w:pos="400"/>
        </w:tabs>
        <w:ind w:left="400" w:hanging="400"/>
        <w:rPr>
          <w:del w:id="93" w:author="Ye-Kui Wang" w:date="2011-11-03T14:55:00Z"/>
        </w:rPr>
      </w:pPr>
      <w:del w:id="94" w:author="Ye-Kui Wang" w:date="2011-11-03T14:55:00Z">
        <w:r w:rsidRPr="00120CEF" w:rsidDel="001D1E51">
          <w:delText>–</w:delText>
        </w:r>
        <w:r w:rsidRPr="00120CEF" w:rsidDel="001D1E51">
          <w:tab/>
          <w:delText>The primary coded picture shall precede the corresponding redundant coded pictures.</w:delText>
        </w:r>
      </w:del>
    </w:p>
    <w:p w:rsidR="00155C2E" w:rsidRPr="005274F1" w:rsidRDefault="00155C2E" w:rsidP="00155C2E">
      <w:pPr>
        <w:tabs>
          <w:tab w:val="left" w:pos="400"/>
        </w:tabs>
        <w:ind w:left="400" w:hanging="400"/>
      </w:pPr>
      <w:r w:rsidRPr="000E040E">
        <w:t>–</w:t>
      </w:r>
      <w:r w:rsidRPr="000E040E">
        <w:tab/>
        <w:t xml:space="preserve">NAL units having </w:t>
      </w:r>
      <w:proofErr w:type="spellStart"/>
      <w:r w:rsidRPr="000E040E">
        <w:t>nal_unit_type</w:t>
      </w:r>
      <w:proofErr w:type="spellEnd"/>
      <w:r w:rsidRPr="000E040E">
        <w:t xml:space="preserve"> equal to 0, </w:t>
      </w:r>
      <w:del w:id="95" w:author="Ye-Kui Wang" w:date="2011-11-03T14:55:00Z">
        <w:r w:rsidRPr="000E040E" w:rsidDel="001D1E51">
          <w:delText>12</w:delText>
        </w:r>
      </w:del>
      <w:ins w:id="96" w:author="Ye-Kui Wang" w:date="2011-11-03T14:55:00Z">
        <w:r w:rsidR="001D1E51">
          <w:t>9</w:t>
        </w:r>
      </w:ins>
      <w:r w:rsidRPr="000E040E">
        <w:t xml:space="preserve">, or in the range of </w:t>
      </w:r>
      <w:ins w:id="97" w:author="Ye-Kui Wang" w:date="2011-11-03T14:56:00Z">
        <w:r w:rsidR="001D1E51">
          <w:t>26 to 47</w:t>
        </w:r>
      </w:ins>
      <w:del w:id="98" w:author="Ye-Kui Wang" w:date="2011-11-03T14:56:00Z">
        <w:r w:rsidRPr="000E040E" w:rsidDel="001D1E51">
          <w:delText xml:space="preserve">20 </w:delText>
        </w:r>
        <w:r w:rsidRPr="005274F1" w:rsidDel="001D1E51">
          <w:delText>to 31</w:delText>
        </w:r>
      </w:del>
      <w:r w:rsidRPr="005274F1">
        <w:t xml:space="preserve">, inclusive, shall not precede the first VCL NAL unit of the </w:t>
      </w:r>
      <w:del w:id="99" w:author="Ye-Kui Wang" w:date="2011-11-03T15:03:00Z">
        <w:r w:rsidRPr="005274F1" w:rsidDel="001D1E51">
          <w:delText xml:space="preserve">primary </w:delText>
        </w:r>
      </w:del>
      <w:r w:rsidRPr="005274F1">
        <w:t>coded picture.</w:t>
      </w:r>
    </w:p>
    <w:p w:rsidR="00155C2E" w:rsidRPr="00206F1C" w:rsidRDefault="00155C2E" w:rsidP="00155C2E">
      <w:pPr>
        <w:pStyle w:val="Note1"/>
      </w:pPr>
      <w:r w:rsidRPr="00206F1C">
        <w:t xml:space="preserve">NOTE 1 – Sequence parameter set NAL units or picture parameter set NAL units may be present in an access unit, but cannot follow the last VCL NAL unit of the </w:t>
      </w:r>
      <w:del w:id="100" w:author="Ye-Kui Wang" w:date="2011-11-03T14:56:00Z">
        <w:r w:rsidRPr="00206F1C" w:rsidDel="001D1E51">
          <w:delText xml:space="preserve">primary </w:delText>
        </w:r>
      </w:del>
      <w:r w:rsidRPr="00206F1C">
        <w:t>coded picture within the access unit, as this condition would specify the start of a new access unit.</w:t>
      </w:r>
    </w:p>
    <w:p w:rsidR="004A3F05" w:rsidRDefault="004A3F05" w:rsidP="004A3F05">
      <w:pPr>
        <w:pStyle w:val="Heading2"/>
      </w:pPr>
      <w:r>
        <w:t>Discussions</w:t>
      </w:r>
    </w:p>
    <w:p w:rsidR="004A3F05" w:rsidRDefault="004A3F05" w:rsidP="004A3F05">
      <w:pPr>
        <w:pStyle w:val="ListParagraph"/>
        <w:numPr>
          <w:ilvl w:val="0"/>
          <w:numId w:val="19"/>
        </w:numPr>
      </w:pPr>
      <w:r>
        <w:t xml:space="preserve">Should “may start a new access unit” be changed to “may </w:t>
      </w:r>
      <w:r w:rsidRPr="005274F1">
        <w:t>precede the first VCL NAL unit of the coded picture</w:t>
      </w:r>
      <w:r>
        <w:t xml:space="preserve">”, such that the opposite is exactly “shall not </w:t>
      </w:r>
      <w:r w:rsidRPr="005274F1">
        <w:t>precede the first VCL NAL unit of the coded picture</w:t>
      </w:r>
      <w:r>
        <w:t>”?</w:t>
      </w:r>
    </w:p>
    <w:p w:rsidR="004A3F05" w:rsidRDefault="004A3F05" w:rsidP="004A3F05">
      <w:pPr>
        <w:pStyle w:val="ListParagraph"/>
        <w:numPr>
          <w:ilvl w:val="0"/>
          <w:numId w:val="19"/>
        </w:numPr>
      </w:pPr>
      <w:r>
        <w:t>Should a coded slice NAL unit for which cross-slice-boundary in-picture prediction is allowed use a different NAL unit type than a coded slice NAL unit for which cross-slice-boundary in-picture prediction is disallowed?</w:t>
      </w:r>
    </w:p>
    <w:p w:rsidR="004A3F05" w:rsidRPr="00A50665" w:rsidRDefault="004A3F05" w:rsidP="004A3F05">
      <w:pPr>
        <w:pStyle w:val="ListParagraph"/>
        <w:numPr>
          <w:ilvl w:val="0"/>
          <w:numId w:val="19"/>
        </w:numPr>
      </w:pPr>
      <w:r>
        <w:t xml:space="preserve">Should a different NAL unit type be used for SEI NAL units containing slice-level SEI messages, if any, as such an SEI NAL unit may succeed </w:t>
      </w:r>
      <w:r w:rsidRPr="005274F1">
        <w:t>the first VCL NAL unit of the coded picture</w:t>
      </w:r>
      <w:r>
        <w:t xml:space="preserve"> in the same access unit?</w:t>
      </w:r>
    </w:p>
    <w:p w:rsidR="009764E4" w:rsidRDefault="009764E4" w:rsidP="00FF43DB">
      <w:pPr>
        <w:pStyle w:val="Heading1"/>
      </w:pPr>
      <w:r>
        <w:t>Additional slice types</w:t>
      </w:r>
    </w:p>
    <w:p w:rsidR="00A304C4" w:rsidRDefault="00CD6949" w:rsidP="00BA6015">
      <w:pPr>
        <w:jc w:val="both"/>
      </w:pPr>
      <w:r>
        <w:t xml:space="preserve">The semantics of the </w:t>
      </w:r>
      <w:proofErr w:type="spellStart"/>
      <w:r>
        <w:t>slice_type</w:t>
      </w:r>
      <w:proofErr w:type="spellEnd"/>
      <w:r>
        <w:t xml:space="preserve"> syntax element in AVC is as follows.</w:t>
      </w:r>
    </w:p>
    <w:p w:rsidR="00CD6949" w:rsidRDefault="00CD6949" w:rsidP="00CD6949">
      <w:pPr>
        <w:pStyle w:val="tableheading"/>
        <w:keepNext w:val="0"/>
        <w:keepLines w:val="0"/>
        <w:tabs>
          <w:tab w:val="left" w:pos="794"/>
          <w:tab w:val="left" w:pos="1191"/>
          <w:tab w:val="left" w:pos="1588"/>
          <w:tab w:val="left" w:pos="1985"/>
        </w:tabs>
        <w:spacing w:before="136" w:after="0"/>
        <w:rPr>
          <w:b w:val="0"/>
          <w:bCs w:val="0"/>
        </w:rPr>
      </w:pPr>
      <w:proofErr w:type="spellStart"/>
      <w:proofErr w:type="gramStart"/>
      <w:r>
        <w:t>slice_type</w:t>
      </w:r>
      <w:proofErr w:type="spellEnd"/>
      <w:proofErr w:type="gramEnd"/>
      <w:r>
        <w:t xml:space="preserve"> </w:t>
      </w:r>
      <w:r>
        <w:rPr>
          <w:b w:val="0"/>
          <w:bCs w:val="0"/>
        </w:rPr>
        <w:t xml:space="preserve">specifies the coding type of the slice according to </w:t>
      </w:r>
      <w:fldSimple w:instr=" REF _Ref29813246 \h  \* MERGEFORMAT " w:fldLock="1">
        <w:r>
          <w:rPr>
            <w:b w:val="0"/>
          </w:rPr>
          <w:t>Table 7</w:t>
        </w:r>
        <w:r>
          <w:rPr>
            <w:b w:val="0"/>
          </w:rPr>
          <w:noBreakHyphen/>
          <w:t>6</w:t>
        </w:r>
      </w:fldSimple>
      <w:r>
        <w:rPr>
          <w:b w:val="0"/>
          <w:bCs w:val="0"/>
        </w:rPr>
        <w:t>.</w:t>
      </w:r>
    </w:p>
    <w:p w:rsidR="00CD6949" w:rsidRPr="00FF43DB" w:rsidRDefault="00CD6949" w:rsidP="00FF43DB">
      <w:pPr>
        <w:pStyle w:val="Caption"/>
      </w:pPr>
      <w:bookmarkStart w:id="101" w:name="_Ref29813246"/>
      <w:bookmarkStart w:id="102" w:name="_Toc259024336"/>
      <w:bookmarkStart w:id="103" w:name="_Toc246350687"/>
      <w:bookmarkStart w:id="104" w:name="_Toc77680755"/>
      <w:r>
        <w:lastRenderedPageBreak/>
        <w:t>Table </w:t>
      </w:r>
      <w:fldSimple w:instr=" STYLEREF 1 \s " w:fldLock="1">
        <w:r>
          <w:t>7</w:t>
        </w:r>
      </w:fldSimple>
      <w:r>
        <w:noBreakHyphen/>
      </w:r>
      <w:fldSimple w:instr=" SEQ Table \* ARABIC \s 1 " w:fldLock="1">
        <w:r>
          <w:t>6</w:t>
        </w:r>
      </w:fldSimple>
      <w:bookmarkEnd w:id="101"/>
      <w:r>
        <w:t xml:space="preserve"> – Name association to </w:t>
      </w:r>
      <w:proofErr w:type="spellStart"/>
      <w:r>
        <w:t>slice_type</w:t>
      </w:r>
      <w:bookmarkEnd w:id="102"/>
      <w:bookmarkEnd w:id="103"/>
      <w:bookmarkEnd w:id="104"/>
      <w:proofErr w:type="spellEnd"/>
    </w:p>
    <w:tbl>
      <w:tblPr>
        <w:tblW w:w="0" w:type="auto"/>
        <w:jc w:val="center"/>
        <w:tblLayout w:type="fixed"/>
        <w:tblCellMar>
          <w:left w:w="80" w:type="dxa"/>
          <w:right w:w="80" w:type="dxa"/>
        </w:tblCellMar>
        <w:tblLook w:val="04A0"/>
      </w:tblPr>
      <w:tblGrid>
        <w:gridCol w:w="1733"/>
        <w:gridCol w:w="2112"/>
      </w:tblGrid>
      <w:tr w:rsidR="00CD6949" w:rsidTr="00CD6949">
        <w:trPr>
          <w:cantSplit/>
          <w:jc w:val="center"/>
        </w:trPr>
        <w:tc>
          <w:tcPr>
            <w:tcW w:w="1733" w:type="dxa"/>
            <w:tcBorders>
              <w:top w:val="single" w:sz="6" w:space="0" w:color="auto"/>
              <w:left w:val="single" w:sz="6" w:space="0" w:color="auto"/>
              <w:bottom w:val="single" w:sz="8" w:space="0" w:color="auto"/>
              <w:right w:val="single" w:sz="6" w:space="0" w:color="auto"/>
            </w:tcBorders>
            <w:hideMark/>
          </w:tcPr>
          <w:p w:rsidR="00CD6949" w:rsidRDefault="00CD6949">
            <w:pPr>
              <w:pStyle w:val="tableheading"/>
              <w:numPr>
                <w:ilvl w:val="12"/>
                <w:numId w:val="0"/>
              </w:numPr>
              <w:spacing w:before="72" w:after="72"/>
              <w:jc w:val="center"/>
            </w:pPr>
            <w:proofErr w:type="spellStart"/>
            <w:r>
              <w:t>slice_type</w:t>
            </w:r>
            <w:proofErr w:type="spellEnd"/>
          </w:p>
        </w:tc>
        <w:tc>
          <w:tcPr>
            <w:tcW w:w="2112" w:type="dxa"/>
            <w:tcBorders>
              <w:top w:val="single" w:sz="6" w:space="0" w:color="auto"/>
              <w:left w:val="single" w:sz="6" w:space="0" w:color="auto"/>
              <w:bottom w:val="single" w:sz="8" w:space="0" w:color="auto"/>
              <w:right w:val="single" w:sz="6" w:space="0" w:color="auto"/>
            </w:tcBorders>
            <w:hideMark/>
          </w:tcPr>
          <w:p w:rsidR="00CD6949" w:rsidRDefault="00CD6949">
            <w:pPr>
              <w:pStyle w:val="tableheading"/>
              <w:numPr>
                <w:ilvl w:val="12"/>
                <w:numId w:val="0"/>
              </w:numPr>
              <w:spacing w:before="72" w:after="72"/>
            </w:pPr>
            <w:r>
              <w:t xml:space="preserve">Name of </w:t>
            </w:r>
            <w:proofErr w:type="spellStart"/>
            <w:r>
              <w:t>slice_type</w:t>
            </w:r>
            <w:proofErr w:type="spellEnd"/>
          </w:p>
        </w:tc>
      </w:tr>
      <w:tr w:rsidR="00CD6949" w:rsidTr="00CD6949">
        <w:trPr>
          <w:cantSplit/>
          <w:jc w:val="center"/>
        </w:trPr>
        <w:tc>
          <w:tcPr>
            <w:tcW w:w="1733" w:type="dxa"/>
            <w:tcBorders>
              <w:top w:val="nil"/>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0</w:t>
            </w:r>
          </w:p>
        </w:tc>
        <w:tc>
          <w:tcPr>
            <w:tcW w:w="2112" w:type="dxa"/>
            <w:tcBorders>
              <w:top w:val="nil"/>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P (P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1</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B (B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2</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I (I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3</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SP (SP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4</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SI (SI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5</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P (P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6</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B (B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7</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I (I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jc w:val="center"/>
            </w:pPr>
            <w:r>
              <w:t>8</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numPr>
                <w:ilvl w:val="12"/>
                <w:numId w:val="0"/>
              </w:numPr>
              <w:spacing w:before="20" w:after="20"/>
            </w:pPr>
            <w:r>
              <w:t>SP (SP slice)</w:t>
            </w:r>
          </w:p>
        </w:tc>
      </w:tr>
      <w:tr w:rsidR="00CD6949" w:rsidTr="00CD6949">
        <w:trPr>
          <w:cantSplit/>
          <w:jc w:val="center"/>
        </w:trPr>
        <w:tc>
          <w:tcPr>
            <w:tcW w:w="1733"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keepNext w:val="0"/>
              <w:keepLines w:val="0"/>
              <w:numPr>
                <w:ilvl w:val="12"/>
                <w:numId w:val="0"/>
              </w:numPr>
              <w:spacing w:before="20" w:after="20"/>
              <w:jc w:val="center"/>
            </w:pPr>
            <w:r>
              <w:t>9</w:t>
            </w:r>
          </w:p>
        </w:tc>
        <w:tc>
          <w:tcPr>
            <w:tcW w:w="2112" w:type="dxa"/>
            <w:tcBorders>
              <w:top w:val="single" w:sz="6" w:space="0" w:color="auto"/>
              <w:left w:val="single" w:sz="6" w:space="0" w:color="auto"/>
              <w:bottom w:val="single" w:sz="6" w:space="0" w:color="auto"/>
              <w:right w:val="single" w:sz="6" w:space="0" w:color="auto"/>
            </w:tcBorders>
            <w:hideMark/>
          </w:tcPr>
          <w:p w:rsidR="00CD6949" w:rsidRDefault="00CD6949">
            <w:pPr>
              <w:pStyle w:val="tablecell"/>
              <w:keepNext w:val="0"/>
              <w:numPr>
                <w:ilvl w:val="12"/>
                <w:numId w:val="0"/>
              </w:numPr>
              <w:spacing w:before="20" w:after="20"/>
            </w:pPr>
            <w:r>
              <w:t>SI (SI slice)</w:t>
            </w:r>
          </w:p>
        </w:tc>
      </w:tr>
    </w:tbl>
    <w:p w:rsidR="00CD6949" w:rsidRDefault="00CD6949" w:rsidP="00CD6949">
      <w:pPr>
        <w:rPr>
          <w:sz w:val="20"/>
        </w:rPr>
      </w:pPr>
    </w:p>
    <w:p w:rsidR="00CD6949" w:rsidRDefault="00CD6949" w:rsidP="00CD6949">
      <w:r>
        <w:t xml:space="preserve">When </w:t>
      </w:r>
      <w:proofErr w:type="spellStart"/>
      <w:r>
        <w:t>slice_type</w:t>
      </w:r>
      <w:proofErr w:type="spellEnd"/>
      <w:r>
        <w:t xml:space="preserve"> has a value in the range 5</w:t>
      </w:r>
      <w:proofErr w:type="gramStart"/>
      <w:r>
        <w:t>..9</w:t>
      </w:r>
      <w:proofErr w:type="gramEnd"/>
      <w:r>
        <w:t xml:space="preserve">, it is a requirement of </w:t>
      </w:r>
      <w:proofErr w:type="spellStart"/>
      <w:r>
        <w:t>bitstream</w:t>
      </w:r>
      <w:proofErr w:type="spellEnd"/>
      <w:r>
        <w:t xml:space="preserve"> conformance that all other slices of the current coded picture shall have a value of </w:t>
      </w:r>
      <w:proofErr w:type="spellStart"/>
      <w:r>
        <w:t>slice_type</w:t>
      </w:r>
      <w:proofErr w:type="spellEnd"/>
      <w:r>
        <w:t xml:space="preserve"> equal to the current value of </w:t>
      </w:r>
      <w:proofErr w:type="spellStart"/>
      <w:r>
        <w:t>slice_type</w:t>
      </w:r>
      <w:proofErr w:type="spellEnd"/>
      <w:r>
        <w:t xml:space="preserve"> or equal to the current value of </w:t>
      </w:r>
      <w:proofErr w:type="spellStart"/>
      <w:r>
        <w:t>slice_type</w:t>
      </w:r>
      <w:proofErr w:type="spellEnd"/>
      <w:r>
        <w:t xml:space="preserve"> minus 5.</w:t>
      </w:r>
    </w:p>
    <w:p w:rsidR="00CD6949" w:rsidRDefault="00CD6949" w:rsidP="00CD6949">
      <w:pPr>
        <w:pStyle w:val="Note1"/>
      </w:pPr>
      <w:r>
        <w:t xml:space="preserve">NOTE 1 – Values of </w:t>
      </w:r>
      <w:proofErr w:type="spellStart"/>
      <w:r>
        <w:t>slice_type</w:t>
      </w:r>
      <w:proofErr w:type="spellEnd"/>
      <w:r>
        <w:t xml:space="preserve"> in the range 5</w:t>
      </w:r>
      <w:proofErr w:type="gramStart"/>
      <w:r>
        <w:t>..9</w:t>
      </w:r>
      <w:proofErr w:type="gramEnd"/>
      <w:r>
        <w:t xml:space="preserve"> can be used by an encoder to indicate that all slices of a picture have the same value of (</w:t>
      </w:r>
      <w:proofErr w:type="spellStart"/>
      <w:r>
        <w:t>slice_type</w:t>
      </w:r>
      <w:proofErr w:type="spellEnd"/>
      <w:r>
        <w:t xml:space="preserve"> % 5). Values of </w:t>
      </w:r>
      <w:proofErr w:type="spellStart"/>
      <w:r>
        <w:t>slice_type</w:t>
      </w:r>
      <w:proofErr w:type="spellEnd"/>
      <w:r>
        <w:t xml:space="preserve"> in the range 5</w:t>
      </w:r>
      <w:proofErr w:type="gramStart"/>
      <w:r>
        <w:t>..9</w:t>
      </w:r>
      <w:proofErr w:type="gramEnd"/>
      <w:r>
        <w:t xml:space="preserve"> are otherwise equivalent to corresponding values in the range 0..4.</w:t>
      </w:r>
    </w:p>
    <w:p w:rsidR="00CD6949" w:rsidRDefault="00CD6949" w:rsidP="00CD6949">
      <w:r>
        <w:t xml:space="preserve">When </w:t>
      </w:r>
      <w:proofErr w:type="spellStart"/>
      <w:r>
        <w:t>nal_unit_type</w:t>
      </w:r>
      <w:proofErr w:type="spellEnd"/>
      <w:r>
        <w:t xml:space="preserve"> is equal to 5 (IDR picture), </w:t>
      </w:r>
      <w:proofErr w:type="spellStart"/>
      <w:r>
        <w:t>slice_type</w:t>
      </w:r>
      <w:proofErr w:type="spellEnd"/>
      <w:r>
        <w:t xml:space="preserve"> shall be equal to 2, 4, 7, or 9.</w:t>
      </w:r>
    </w:p>
    <w:p w:rsidR="00CD6949" w:rsidRDefault="00CD6949" w:rsidP="00CD6949">
      <w:r>
        <w:t xml:space="preserve">When </w:t>
      </w:r>
      <w:proofErr w:type="spellStart"/>
      <w:r>
        <w:t>max_num_ref_frames</w:t>
      </w:r>
      <w:proofErr w:type="spellEnd"/>
      <w:r>
        <w:t xml:space="preserve"> is equal to 0, </w:t>
      </w:r>
      <w:proofErr w:type="spellStart"/>
      <w:r>
        <w:t>slice_type</w:t>
      </w:r>
      <w:proofErr w:type="spellEnd"/>
      <w:r>
        <w:t xml:space="preserve"> shall be equal to 2, 4, 7, or 9.</w:t>
      </w:r>
    </w:p>
    <w:p w:rsidR="00CD6949" w:rsidRDefault="00CD6949" w:rsidP="00CD6949">
      <w:pPr>
        <w:jc w:val="both"/>
      </w:pPr>
    </w:p>
    <w:p w:rsidR="00CD6949" w:rsidRDefault="00CD6949" w:rsidP="00BA6015">
      <w:pPr>
        <w:jc w:val="both"/>
      </w:pPr>
      <w:r>
        <w:t xml:space="preserve">We propose to enable the similar functionality as in </w:t>
      </w:r>
      <w:proofErr w:type="gramStart"/>
      <w:r>
        <w:t>AVC,</w:t>
      </w:r>
      <w:proofErr w:type="gramEnd"/>
      <w:r>
        <w:t xml:space="preserve"> with the following changes to the semantics of the </w:t>
      </w:r>
      <w:proofErr w:type="spellStart"/>
      <w:r>
        <w:t>slice_type</w:t>
      </w:r>
      <w:proofErr w:type="spellEnd"/>
      <w:r>
        <w:t xml:space="preserve"> syntax element</w:t>
      </w:r>
      <w:r w:rsidR="005C5A5B">
        <w:t xml:space="preserve"> (changes are marked)</w:t>
      </w:r>
      <w:r>
        <w:t>:</w:t>
      </w:r>
    </w:p>
    <w:p w:rsidR="00CD6949" w:rsidRDefault="00CD6949" w:rsidP="00BA6015">
      <w:pPr>
        <w:jc w:val="both"/>
      </w:pPr>
    </w:p>
    <w:p w:rsidR="00CD6949" w:rsidRPr="008A4926" w:rsidRDefault="00CD6949" w:rsidP="00CD6949">
      <w:proofErr w:type="spellStart"/>
      <w:proofErr w:type="gramStart"/>
      <w:r w:rsidRPr="009A71A6">
        <w:rPr>
          <w:b/>
        </w:rPr>
        <w:t>slice_type</w:t>
      </w:r>
      <w:proofErr w:type="spellEnd"/>
      <w:proofErr w:type="gramEnd"/>
      <w:r w:rsidRPr="0030439D">
        <w:t xml:space="preserve"> specifies the coding type of the slice according to </w:t>
      </w:r>
      <w:r w:rsidR="009568BE" w:rsidRPr="008A4926">
        <w:fldChar w:fldCharType="begin" w:fldLock="1"/>
      </w:r>
      <w:r w:rsidRPr="006745D2">
        <w:instrText xml:space="preserve"> REF _Ref29813246 \h </w:instrText>
      </w:r>
      <w:r w:rsidR="009568BE" w:rsidRPr="008A4926">
        <w:fldChar w:fldCharType="separate"/>
      </w:r>
      <w:r w:rsidRPr="008A4926">
        <w:t xml:space="preserve">Table </w:t>
      </w:r>
      <w:r w:rsidRPr="00740080">
        <w:rPr>
          <w:noProof/>
        </w:rPr>
        <w:t>7</w:t>
      </w:r>
      <w:r w:rsidRPr="00381CC2">
        <w:noBreakHyphen/>
      </w:r>
      <w:r w:rsidRPr="00F50663">
        <w:rPr>
          <w:noProof/>
        </w:rPr>
        <w:t>3</w:t>
      </w:r>
      <w:r w:rsidR="009568BE" w:rsidRPr="008A4926">
        <w:fldChar w:fldCharType="end"/>
      </w:r>
      <w:r w:rsidRPr="008A4926">
        <w:t>.</w:t>
      </w:r>
    </w:p>
    <w:p w:rsidR="00CD6949" w:rsidRPr="00740080" w:rsidRDefault="00CD6949" w:rsidP="00CD6949"/>
    <w:p w:rsidR="00CD6949" w:rsidRPr="006745D2" w:rsidRDefault="00CD6949" w:rsidP="00CD6949">
      <w:pPr>
        <w:pStyle w:val="Caption"/>
      </w:pPr>
      <w:bookmarkStart w:id="105" w:name="_Toc287363920"/>
      <w:bookmarkStart w:id="106" w:name="_Toc293649353"/>
      <w:r w:rsidRPr="00381CC2">
        <w:t xml:space="preserve">Table </w:t>
      </w:r>
      <w:r w:rsidR="009568BE">
        <w:fldChar w:fldCharType="begin"/>
      </w:r>
      <w:r>
        <w:instrText xml:space="preserve"> STYLEREF 1 \s </w:instrText>
      </w:r>
      <w:r w:rsidR="009568BE">
        <w:fldChar w:fldCharType="separate"/>
      </w:r>
      <w:r>
        <w:t>7</w:t>
      </w:r>
      <w:r w:rsidR="009568BE">
        <w:fldChar w:fldCharType="end"/>
      </w:r>
      <w:r>
        <w:noBreakHyphen/>
      </w:r>
      <w:r w:rsidR="009568BE">
        <w:fldChar w:fldCharType="begin"/>
      </w:r>
      <w:r>
        <w:instrText xml:space="preserve"> SEQ Table \* ARABIC \s 1 </w:instrText>
      </w:r>
      <w:r w:rsidR="009568BE">
        <w:fldChar w:fldCharType="separate"/>
      </w:r>
      <w:r>
        <w:t>3</w:t>
      </w:r>
      <w:r w:rsidR="009568BE">
        <w:fldChar w:fldCharType="end"/>
      </w:r>
      <w:r w:rsidRPr="006745D2">
        <w:t xml:space="preserve"> – Name association to </w:t>
      </w:r>
      <w:proofErr w:type="spellStart"/>
      <w:r w:rsidRPr="006745D2">
        <w:t>slice_type</w:t>
      </w:r>
      <w:bookmarkEnd w:id="105"/>
      <w:bookmarkEnd w:id="106"/>
      <w:proofErr w:type="spellEnd"/>
    </w:p>
    <w:tbl>
      <w:tblPr>
        <w:tblW w:w="0" w:type="auto"/>
        <w:jc w:val="center"/>
        <w:tblLayout w:type="fixed"/>
        <w:tblCellMar>
          <w:left w:w="80" w:type="dxa"/>
          <w:right w:w="80" w:type="dxa"/>
        </w:tblCellMar>
        <w:tblLook w:val="0000"/>
      </w:tblPr>
      <w:tblGrid>
        <w:gridCol w:w="1733"/>
        <w:gridCol w:w="2112"/>
      </w:tblGrid>
      <w:tr w:rsidR="00CD6949" w:rsidRPr="006745D2" w:rsidTr="005858E5">
        <w:trPr>
          <w:cantSplit/>
          <w:jc w:val="center"/>
        </w:trPr>
        <w:tc>
          <w:tcPr>
            <w:tcW w:w="1733" w:type="dxa"/>
            <w:tcBorders>
              <w:top w:val="single" w:sz="6" w:space="0" w:color="auto"/>
              <w:left w:val="single" w:sz="6" w:space="0" w:color="auto"/>
              <w:bottom w:val="single" w:sz="8" w:space="0" w:color="auto"/>
              <w:right w:val="single" w:sz="6" w:space="0" w:color="auto"/>
            </w:tcBorders>
          </w:tcPr>
          <w:p w:rsidR="00CD6949" w:rsidRPr="006745D2" w:rsidRDefault="00CD6949" w:rsidP="005858E5">
            <w:pPr>
              <w:pStyle w:val="tableheading"/>
              <w:numPr>
                <w:ilvl w:val="12"/>
                <w:numId w:val="0"/>
              </w:numPr>
              <w:spacing w:before="72" w:after="72"/>
              <w:jc w:val="center"/>
            </w:pPr>
            <w:proofErr w:type="spellStart"/>
            <w:r w:rsidRPr="006745D2">
              <w:t>slice_type</w:t>
            </w:r>
            <w:proofErr w:type="spellEnd"/>
          </w:p>
        </w:tc>
        <w:tc>
          <w:tcPr>
            <w:tcW w:w="2112" w:type="dxa"/>
            <w:tcBorders>
              <w:top w:val="single" w:sz="6" w:space="0" w:color="auto"/>
              <w:left w:val="single" w:sz="6" w:space="0" w:color="auto"/>
              <w:bottom w:val="single" w:sz="8" w:space="0" w:color="auto"/>
              <w:right w:val="single" w:sz="6" w:space="0" w:color="auto"/>
            </w:tcBorders>
          </w:tcPr>
          <w:p w:rsidR="00CD6949" w:rsidRPr="006745D2" w:rsidRDefault="00CD6949" w:rsidP="005858E5">
            <w:pPr>
              <w:pStyle w:val="tableheading"/>
              <w:numPr>
                <w:ilvl w:val="12"/>
                <w:numId w:val="0"/>
              </w:numPr>
              <w:spacing w:before="72" w:after="72"/>
            </w:pPr>
            <w:r w:rsidRPr="006745D2">
              <w:t xml:space="preserve">Name of </w:t>
            </w:r>
            <w:proofErr w:type="spellStart"/>
            <w:r w:rsidRPr="006745D2">
              <w:t>slice_type</w:t>
            </w:r>
            <w:proofErr w:type="spellEnd"/>
          </w:p>
        </w:tc>
      </w:tr>
      <w:tr w:rsidR="00CD6949" w:rsidRPr="006745D2" w:rsidTr="005858E5">
        <w:trPr>
          <w:cantSplit/>
          <w:jc w:val="center"/>
        </w:trPr>
        <w:tc>
          <w:tcPr>
            <w:tcW w:w="1733" w:type="dxa"/>
            <w:tcBorders>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jc w:val="center"/>
            </w:pPr>
            <w:r w:rsidRPr="006745D2">
              <w:t>0</w:t>
            </w:r>
          </w:p>
        </w:tc>
        <w:tc>
          <w:tcPr>
            <w:tcW w:w="2112" w:type="dxa"/>
            <w:tcBorders>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pPr>
            <w:r w:rsidRPr="006745D2">
              <w:t>P (P slice)</w:t>
            </w:r>
          </w:p>
        </w:tc>
      </w:tr>
      <w:tr w:rsidR="00CD6949" w:rsidRPr="006745D2" w:rsidTr="005858E5">
        <w:trPr>
          <w:cantSplit/>
          <w:jc w:val="center"/>
        </w:trPr>
        <w:tc>
          <w:tcPr>
            <w:tcW w:w="1733"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jc w:val="center"/>
            </w:pPr>
            <w:r w:rsidRPr="006745D2">
              <w:t>1</w:t>
            </w:r>
          </w:p>
        </w:tc>
        <w:tc>
          <w:tcPr>
            <w:tcW w:w="2112"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pPr>
            <w:r w:rsidRPr="006745D2">
              <w:t>B (B slice)</w:t>
            </w:r>
          </w:p>
        </w:tc>
      </w:tr>
      <w:tr w:rsidR="00CD6949" w:rsidRPr="006745D2" w:rsidTr="005858E5">
        <w:trPr>
          <w:cantSplit/>
          <w:jc w:val="center"/>
        </w:trPr>
        <w:tc>
          <w:tcPr>
            <w:tcW w:w="1733"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jc w:val="center"/>
            </w:pPr>
            <w:r w:rsidRPr="006745D2">
              <w:t>2</w:t>
            </w:r>
          </w:p>
        </w:tc>
        <w:tc>
          <w:tcPr>
            <w:tcW w:w="2112"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pPr>
            <w:r w:rsidRPr="006745D2">
              <w:t>I (I slice)</w:t>
            </w:r>
          </w:p>
        </w:tc>
      </w:tr>
      <w:tr w:rsidR="00CD6949" w:rsidRPr="006745D2" w:rsidTr="00CD6949">
        <w:trPr>
          <w:cantSplit/>
          <w:jc w:val="center"/>
          <w:ins w:id="107" w:author="Ye-Kui Wang" w:date="2011-11-03T13:47:00Z"/>
        </w:trPr>
        <w:tc>
          <w:tcPr>
            <w:tcW w:w="1733" w:type="dxa"/>
            <w:tcBorders>
              <w:top w:val="single" w:sz="6" w:space="0" w:color="auto"/>
              <w:left w:val="single" w:sz="6" w:space="0" w:color="auto"/>
              <w:bottom w:val="single" w:sz="6" w:space="0" w:color="auto"/>
              <w:right w:val="single" w:sz="6" w:space="0" w:color="auto"/>
            </w:tcBorders>
          </w:tcPr>
          <w:p w:rsidR="00CD6949" w:rsidRPr="006745D2" w:rsidRDefault="00CD6949" w:rsidP="00CD6949">
            <w:pPr>
              <w:pStyle w:val="tablecell"/>
              <w:numPr>
                <w:ilvl w:val="12"/>
                <w:numId w:val="0"/>
              </w:numPr>
              <w:spacing w:before="20" w:after="20"/>
              <w:jc w:val="center"/>
              <w:rPr>
                <w:ins w:id="108" w:author="Ye-Kui Wang" w:date="2011-11-03T13:47:00Z"/>
              </w:rPr>
            </w:pPr>
            <w:ins w:id="109" w:author="Ye-Kui Wang" w:date="2011-11-03T13:48:00Z">
              <w:r>
                <w:t>3</w:t>
              </w:r>
            </w:ins>
          </w:p>
        </w:tc>
        <w:tc>
          <w:tcPr>
            <w:tcW w:w="2112"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rPr>
                <w:ins w:id="110" w:author="Ye-Kui Wang" w:date="2011-11-03T13:47:00Z"/>
              </w:rPr>
            </w:pPr>
            <w:ins w:id="111" w:author="Ye-Kui Wang" w:date="2011-11-03T13:47:00Z">
              <w:r w:rsidRPr="006745D2">
                <w:t>P (P slice)</w:t>
              </w:r>
            </w:ins>
          </w:p>
        </w:tc>
      </w:tr>
      <w:tr w:rsidR="00CD6949" w:rsidRPr="006745D2" w:rsidTr="00CD6949">
        <w:trPr>
          <w:cantSplit/>
          <w:jc w:val="center"/>
          <w:ins w:id="112" w:author="Ye-Kui Wang" w:date="2011-11-03T13:47:00Z"/>
        </w:trPr>
        <w:tc>
          <w:tcPr>
            <w:tcW w:w="1733" w:type="dxa"/>
            <w:tcBorders>
              <w:top w:val="single" w:sz="6" w:space="0" w:color="auto"/>
              <w:left w:val="single" w:sz="6" w:space="0" w:color="auto"/>
              <w:bottom w:val="single" w:sz="6" w:space="0" w:color="auto"/>
              <w:right w:val="single" w:sz="6" w:space="0" w:color="auto"/>
            </w:tcBorders>
          </w:tcPr>
          <w:p w:rsidR="00CD6949" w:rsidRPr="006745D2" w:rsidRDefault="00CD6949" w:rsidP="00CD6949">
            <w:pPr>
              <w:pStyle w:val="tablecell"/>
              <w:numPr>
                <w:ilvl w:val="12"/>
                <w:numId w:val="0"/>
              </w:numPr>
              <w:spacing w:before="20" w:after="20"/>
              <w:jc w:val="center"/>
              <w:rPr>
                <w:ins w:id="113" w:author="Ye-Kui Wang" w:date="2011-11-03T13:47:00Z"/>
              </w:rPr>
            </w:pPr>
            <w:ins w:id="114" w:author="Ye-Kui Wang" w:date="2011-11-03T13:48:00Z">
              <w:r>
                <w:t>4</w:t>
              </w:r>
            </w:ins>
          </w:p>
        </w:tc>
        <w:tc>
          <w:tcPr>
            <w:tcW w:w="2112"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rPr>
                <w:ins w:id="115" w:author="Ye-Kui Wang" w:date="2011-11-03T13:47:00Z"/>
              </w:rPr>
            </w:pPr>
            <w:ins w:id="116" w:author="Ye-Kui Wang" w:date="2011-11-03T13:47:00Z">
              <w:r w:rsidRPr="006745D2">
                <w:t>B (B slice)</w:t>
              </w:r>
            </w:ins>
          </w:p>
        </w:tc>
      </w:tr>
      <w:tr w:rsidR="00CD6949" w:rsidRPr="006745D2" w:rsidTr="00CD6949">
        <w:trPr>
          <w:cantSplit/>
          <w:jc w:val="center"/>
          <w:ins w:id="117" w:author="Ye-Kui Wang" w:date="2011-11-03T13:47:00Z"/>
        </w:trPr>
        <w:tc>
          <w:tcPr>
            <w:tcW w:w="1733" w:type="dxa"/>
            <w:tcBorders>
              <w:top w:val="single" w:sz="6" w:space="0" w:color="auto"/>
              <w:left w:val="single" w:sz="6" w:space="0" w:color="auto"/>
              <w:bottom w:val="single" w:sz="6" w:space="0" w:color="auto"/>
              <w:right w:val="single" w:sz="6" w:space="0" w:color="auto"/>
            </w:tcBorders>
          </w:tcPr>
          <w:p w:rsidR="00CD6949" w:rsidRPr="006745D2" w:rsidRDefault="00CD6949" w:rsidP="00CD6949">
            <w:pPr>
              <w:pStyle w:val="tablecell"/>
              <w:numPr>
                <w:ilvl w:val="12"/>
                <w:numId w:val="0"/>
              </w:numPr>
              <w:spacing w:before="20" w:after="20"/>
              <w:jc w:val="center"/>
              <w:rPr>
                <w:ins w:id="118" w:author="Ye-Kui Wang" w:date="2011-11-03T13:47:00Z"/>
              </w:rPr>
            </w:pPr>
            <w:ins w:id="119" w:author="Ye-Kui Wang" w:date="2011-11-03T13:48:00Z">
              <w:r>
                <w:t>5</w:t>
              </w:r>
            </w:ins>
          </w:p>
        </w:tc>
        <w:tc>
          <w:tcPr>
            <w:tcW w:w="2112" w:type="dxa"/>
            <w:tcBorders>
              <w:top w:val="single" w:sz="6" w:space="0" w:color="auto"/>
              <w:left w:val="single" w:sz="6" w:space="0" w:color="auto"/>
              <w:bottom w:val="single" w:sz="6" w:space="0" w:color="auto"/>
              <w:right w:val="single" w:sz="6" w:space="0" w:color="auto"/>
            </w:tcBorders>
          </w:tcPr>
          <w:p w:rsidR="00CD6949" w:rsidRPr="006745D2" w:rsidRDefault="00CD6949" w:rsidP="005858E5">
            <w:pPr>
              <w:pStyle w:val="tablecell"/>
              <w:numPr>
                <w:ilvl w:val="12"/>
                <w:numId w:val="0"/>
              </w:numPr>
              <w:spacing w:before="20" w:after="20"/>
              <w:rPr>
                <w:ins w:id="120" w:author="Ye-Kui Wang" w:date="2011-11-03T13:47:00Z"/>
              </w:rPr>
            </w:pPr>
            <w:ins w:id="121" w:author="Ye-Kui Wang" w:date="2011-11-03T13:47:00Z">
              <w:r w:rsidRPr="006745D2">
                <w:t>I (I slice)</w:t>
              </w:r>
            </w:ins>
          </w:p>
        </w:tc>
      </w:tr>
    </w:tbl>
    <w:p w:rsidR="00CD6949" w:rsidRPr="006745D2" w:rsidRDefault="00CD6949" w:rsidP="00CD6949"/>
    <w:p w:rsidR="00CD6949" w:rsidRDefault="00CD6949" w:rsidP="00CD6949">
      <w:pPr>
        <w:rPr>
          <w:ins w:id="122" w:author="Ye-Kui Wang" w:date="2011-11-03T13:49:00Z"/>
        </w:rPr>
      </w:pPr>
      <w:ins w:id="123" w:author="Ye-Kui Wang" w:date="2011-11-03T13:49:00Z">
        <w:r>
          <w:t xml:space="preserve">When </w:t>
        </w:r>
        <w:proofErr w:type="spellStart"/>
        <w:r>
          <w:t>slice_type</w:t>
        </w:r>
        <w:proofErr w:type="spellEnd"/>
        <w:r>
          <w:t xml:space="preserve"> has a value in the range 3</w:t>
        </w:r>
        <w:proofErr w:type="gramStart"/>
        <w:r>
          <w:t>..5</w:t>
        </w:r>
        <w:proofErr w:type="gramEnd"/>
        <w:r>
          <w:t xml:space="preserve">, it is a requirement of </w:t>
        </w:r>
        <w:proofErr w:type="spellStart"/>
        <w:r>
          <w:t>bitstream</w:t>
        </w:r>
        <w:proofErr w:type="spellEnd"/>
        <w:r>
          <w:t xml:space="preserve"> conformance that all other slices of the current coded picture shall have a value of </w:t>
        </w:r>
        <w:proofErr w:type="spellStart"/>
        <w:r>
          <w:t>slice_type</w:t>
        </w:r>
        <w:proofErr w:type="spellEnd"/>
        <w:r>
          <w:t xml:space="preserve"> equal to the current value of </w:t>
        </w:r>
        <w:proofErr w:type="spellStart"/>
        <w:r>
          <w:t>slice_type</w:t>
        </w:r>
        <w:proofErr w:type="spellEnd"/>
        <w:r>
          <w:t xml:space="preserve"> or equal to the current value of </w:t>
        </w:r>
        <w:proofErr w:type="spellStart"/>
        <w:r>
          <w:t>slice_type</w:t>
        </w:r>
        <w:proofErr w:type="spellEnd"/>
        <w:r>
          <w:t xml:space="preserve"> minus </w:t>
        </w:r>
      </w:ins>
      <w:ins w:id="124" w:author="Ye-Kui Wang" w:date="2011-11-03T13:50:00Z">
        <w:r>
          <w:t>3</w:t>
        </w:r>
      </w:ins>
      <w:ins w:id="125" w:author="Ye-Kui Wang" w:date="2011-11-03T13:49:00Z">
        <w:r>
          <w:t>.</w:t>
        </w:r>
      </w:ins>
    </w:p>
    <w:p w:rsidR="00CD6949" w:rsidRDefault="00CD6949" w:rsidP="00CD6949">
      <w:pPr>
        <w:pStyle w:val="Note1"/>
        <w:rPr>
          <w:ins w:id="126" w:author="Ye-Kui Wang" w:date="2011-11-03T13:49:00Z"/>
        </w:rPr>
      </w:pPr>
      <w:ins w:id="127" w:author="Ye-Kui Wang" w:date="2011-11-03T13:49:00Z">
        <w:r>
          <w:t xml:space="preserve">NOTE 1 – Values of </w:t>
        </w:r>
        <w:proofErr w:type="spellStart"/>
        <w:r>
          <w:t>slice_type</w:t>
        </w:r>
        <w:proofErr w:type="spellEnd"/>
        <w:r>
          <w:t xml:space="preserve"> in the range </w:t>
        </w:r>
      </w:ins>
      <w:ins w:id="128" w:author="Ye-Kui Wang" w:date="2011-11-03T13:50:00Z">
        <w:r>
          <w:t>3</w:t>
        </w:r>
      </w:ins>
      <w:proofErr w:type="gramStart"/>
      <w:ins w:id="129" w:author="Ye-Kui Wang" w:date="2011-11-03T13:49:00Z">
        <w:r>
          <w:t>..</w:t>
        </w:r>
      </w:ins>
      <w:ins w:id="130" w:author="Ye-Kui Wang" w:date="2011-11-03T13:50:00Z">
        <w:r>
          <w:t>5</w:t>
        </w:r>
      </w:ins>
      <w:proofErr w:type="gramEnd"/>
      <w:ins w:id="131" w:author="Ye-Kui Wang" w:date="2011-11-03T13:49:00Z">
        <w:r>
          <w:t xml:space="preserve"> can be used by an encoder to indicate that all slices of a picture have the same value of (</w:t>
        </w:r>
        <w:proofErr w:type="spellStart"/>
        <w:r>
          <w:t>slice_type</w:t>
        </w:r>
        <w:proofErr w:type="spellEnd"/>
        <w:r>
          <w:t> % </w:t>
        </w:r>
      </w:ins>
      <w:ins w:id="132" w:author="Ye-Kui Wang" w:date="2011-11-03T13:50:00Z">
        <w:r>
          <w:t>3</w:t>
        </w:r>
      </w:ins>
      <w:ins w:id="133" w:author="Ye-Kui Wang" w:date="2011-11-03T13:49:00Z">
        <w:r>
          <w:t xml:space="preserve">). Values of </w:t>
        </w:r>
        <w:proofErr w:type="spellStart"/>
        <w:r>
          <w:t>slice_type</w:t>
        </w:r>
        <w:proofErr w:type="spellEnd"/>
        <w:r>
          <w:t xml:space="preserve"> in the range </w:t>
        </w:r>
      </w:ins>
      <w:ins w:id="134" w:author="Ye-Kui Wang" w:date="2011-11-03T13:50:00Z">
        <w:r>
          <w:t>3</w:t>
        </w:r>
      </w:ins>
      <w:proofErr w:type="gramStart"/>
      <w:ins w:id="135" w:author="Ye-Kui Wang" w:date="2011-11-03T13:49:00Z">
        <w:r>
          <w:t>..</w:t>
        </w:r>
      </w:ins>
      <w:ins w:id="136" w:author="Ye-Kui Wang" w:date="2011-11-03T13:50:00Z">
        <w:r>
          <w:t>5</w:t>
        </w:r>
      </w:ins>
      <w:proofErr w:type="gramEnd"/>
      <w:ins w:id="137" w:author="Ye-Kui Wang" w:date="2011-11-03T13:49:00Z">
        <w:r>
          <w:t xml:space="preserve"> are otherwise equivalent to corresponding values in the range 0..</w:t>
        </w:r>
      </w:ins>
      <w:ins w:id="138" w:author="Ye-Kui Wang" w:date="2011-11-03T13:50:00Z">
        <w:r>
          <w:t>2</w:t>
        </w:r>
      </w:ins>
      <w:ins w:id="139" w:author="Ye-Kui Wang" w:date="2011-11-03T13:49:00Z">
        <w:r>
          <w:t>.</w:t>
        </w:r>
      </w:ins>
    </w:p>
    <w:p w:rsidR="00CD6949" w:rsidRPr="006745D2" w:rsidRDefault="00CD6949" w:rsidP="00CD6949">
      <w:r w:rsidRPr="006745D2">
        <w:t xml:space="preserve">When </w:t>
      </w:r>
      <w:proofErr w:type="spellStart"/>
      <w:r w:rsidRPr="006745D2">
        <w:t>nal_unit_type</w:t>
      </w:r>
      <w:proofErr w:type="spellEnd"/>
      <w:r w:rsidRPr="006745D2">
        <w:t xml:space="preserve"> is equal to 5 (IDR picture), </w:t>
      </w:r>
      <w:proofErr w:type="spellStart"/>
      <w:r w:rsidRPr="006745D2">
        <w:t>slice_type</w:t>
      </w:r>
      <w:proofErr w:type="spellEnd"/>
      <w:r w:rsidRPr="006745D2">
        <w:t xml:space="preserve"> shall be equal to 2</w:t>
      </w:r>
      <w:ins w:id="140" w:author="Ye-Kui Wang" w:date="2011-11-03T13:48:00Z">
        <w:r>
          <w:t xml:space="preserve"> or 5</w:t>
        </w:r>
      </w:ins>
      <w:r w:rsidRPr="006745D2">
        <w:t>.</w:t>
      </w:r>
    </w:p>
    <w:p w:rsidR="00CD6949" w:rsidRPr="006745D2" w:rsidRDefault="00CD6949" w:rsidP="00CD6949">
      <w:r w:rsidRPr="006745D2">
        <w:t xml:space="preserve">When </w:t>
      </w:r>
      <w:proofErr w:type="spellStart"/>
      <w:r w:rsidRPr="006745D2">
        <w:t>max_num_ref_</w:t>
      </w:r>
      <w:r w:rsidRPr="006745D2">
        <w:rPr>
          <w:color w:val="FF0000"/>
        </w:rPr>
        <w:t>frame</w:t>
      </w:r>
      <w:r w:rsidRPr="006745D2">
        <w:t>s</w:t>
      </w:r>
      <w:proofErr w:type="spellEnd"/>
      <w:r w:rsidRPr="006745D2">
        <w:t xml:space="preserve"> is equal to 0, </w:t>
      </w:r>
      <w:proofErr w:type="spellStart"/>
      <w:r w:rsidRPr="006745D2">
        <w:t>slice_type</w:t>
      </w:r>
      <w:proofErr w:type="spellEnd"/>
      <w:r w:rsidRPr="006745D2">
        <w:t xml:space="preserve"> shall be equal to 2</w:t>
      </w:r>
      <w:ins w:id="141" w:author="Ye-Kui Wang" w:date="2011-11-03T13:49:00Z">
        <w:r>
          <w:t xml:space="preserve"> or 5</w:t>
        </w:r>
      </w:ins>
      <w:r w:rsidRPr="006745D2">
        <w:t>.</w:t>
      </w:r>
    </w:p>
    <w:p w:rsidR="00CD6949" w:rsidRDefault="00CD6949" w:rsidP="00BA6015">
      <w:pPr>
        <w:jc w:val="both"/>
      </w:pPr>
    </w:p>
    <w:p w:rsidR="00CD6949" w:rsidRDefault="005C5A5B" w:rsidP="00BA6015">
      <w:pPr>
        <w:jc w:val="both"/>
      </w:pPr>
      <w:r>
        <w:t>Accordingly</w:t>
      </w:r>
      <w:r w:rsidR="00CD6949">
        <w:t xml:space="preserve">, the syntax </w:t>
      </w:r>
      <w:r>
        <w:t xml:space="preserve">tables </w:t>
      </w:r>
      <w:proofErr w:type="spellStart"/>
      <w:r>
        <w:t>ref_pic_list_</w:t>
      </w:r>
      <w:proofErr w:type="gramStart"/>
      <w:r>
        <w:t>modification</w:t>
      </w:r>
      <w:proofErr w:type="spellEnd"/>
      <w:r>
        <w:t>(</w:t>
      </w:r>
      <w:proofErr w:type="gramEnd"/>
      <w:r>
        <w:t xml:space="preserve"> ) and </w:t>
      </w:r>
      <w:proofErr w:type="spellStart"/>
      <w:r>
        <w:t>ref_pic_list_combination</w:t>
      </w:r>
      <w:proofErr w:type="spellEnd"/>
      <w:r>
        <w:t>( ) are changed as follows (changes are marked).</w:t>
      </w:r>
    </w:p>
    <w:p w:rsidR="005C5A5B" w:rsidRDefault="005C5A5B" w:rsidP="00BA6015">
      <w:pPr>
        <w:jc w:val="both"/>
      </w:pPr>
    </w:p>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1157"/>
      </w:tblGrid>
      <w:tr w:rsidR="00CD6949" w:rsidRPr="006745D2" w:rsidTr="005858E5">
        <w:trPr>
          <w:cantSplit/>
          <w:jc w:val="center"/>
        </w:trPr>
        <w:tc>
          <w:tcPr>
            <w:tcW w:w="6655" w:type="dxa"/>
          </w:tcPr>
          <w:p w:rsidR="00CD6949" w:rsidRPr="006745D2" w:rsidRDefault="00CD6949" w:rsidP="005858E5">
            <w:pPr>
              <w:pStyle w:val="tablesyntax"/>
            </w:pPr>
            <w:proofErr w:type="spellStart"/>
            <w:r w:rsidRPr="006745D2">
              <w:t>ref_pic_list_modification</w:t>
            </w:r>
            <w:proofErr w:type="spellEnd"/>
            <w:r w:rsidRPr="006745D2">
              <w:t>( ) {</w:t>
            </w:r>
          </w:p>
        </w:tc>
        <w:tc>
          <w:tcPr>
            <w:tcW w:w="1157" w:type="dxa"/>
          </w:tcPr>
          <w:p w:rsidR="00CD6949" w:rsidRPr="006745D2" w:rsidRDefault="00CD6949" w:rsidP="005858E5">
            <w:pPr>
              <w:pStyle w:val="tableheading"/>
            </w:pPr>
            <w:r w:rsidRPr="006745D2">
              <w:t>Descriptor</w:t>
            </w:r>
          </w:p>
        </w:tc>
      </w:tr>
      <w:tr w:rsidR="00CD6949" w:rsidRPr="006745D2" w:rsidTr="005858E5">
        <w:trPr>
          <w:cantSplit/>
          <w:jc w:val="center"/>
        </w:trPr>
        <w:tc>
          <w:tcPr>
            <w:tcW w:w="6655" w:type="dxa"/>
          </w:tcPr>
          <w:p w:rsidR="00CD6949" w:rsidRPr="006745D2" w:rsidRDefault="00CD6949" w:rsidP="005C5A5B">
            <w:pPr>
              <w:pStyle w:val="tablesyntax"/>
            </w:pPr>
            <w:r w:rsidRPr="006745D2">
              <w:tab/>
              <w:t xml:space="preserve">if( </w:t>
            </w:r>
            <w:proofErr w:type="spellStart"/>
            <w:r w:rsidRPr="006745D2">
              <w:t>slice_type</w:t>
            </w:r>
            <w:proofErr w:type="spellEnd"/>
            <w:r w:rsidRPr="006745D2">
              <w:t xml:space="preserve"> % </w:t>
            </w:r>
            <w:ins w:id="142" w:author="Ye-Kui Wang" w:date="2011-11-03T14:25:00Z">
              <w:r w:rsidR="005C5A5B">
                <w:t>3</w:t>
              </w:r>
            </w:ins>
            <w:del w:id="143" w:author="Ye-Kui Wang" w:date="2011-11-03T14:25:00Z">
              <w:r w:rsidRPr="006745D2" w:rsidDel="005C5A5B">
                <w:delText>5</w:delText>
              </w:r>
            </w:del>
            <w:r w:rsidRPr="006745D2">
              <w:t xml:space="preserve">  !=  2</w:t>
            </w:r>
            <w:del w:id="144" w:author="Ye-Kui Wang" w:date="2011-11-03T14:25:00Z">
              <w:r w:rsidRPr="006745D2" w:rsidDel="005C5A5B">
                <w:delText xml:space="preserve">  &amp;&amp;  slice_type % 5  !=  4</w:delText>
              </w:r>
            </w:del>
            <w:r w:rsidRPr="006745D2">
              <w:t xml:space="preserve"> ) {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rPr>
                <w:b/>
                <w:bCs/>
              </w:rPr>
              <w:t>ref_pic_list_modification_flag_l0</w:t>
            </w:r>
          </w:p>
        </w:tc>
        <w:tc>
          <w:tcPr>
            <w:tcW w:w="1157" w:type="dxa"/>
          </w:tcPr>
          <w:p w:rsidR="00CD6949" w:rsidRPr="006745D2" w:rsidRDefault="00CD6949" w:rsidP="005858E5">
            <w:pPr>
              <w:pStyle w:val="tablecell"/>
            </w:pPr>
            <w:r w:rsidRPr="006745D2">
              <w:t>u(1)</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t>if( ref_pic_list_modification_flag_l0 )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t>do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bCs/>
              </w:rPr>
            </w:pPr>
            <w:r w:rsidRPr="006745D2">
              <w:tab/>
            </w:r>
            <w:r w:rsidRPr="006745D2">
              <w:tab/>
            </w:r>
            <w:r w:rsidRPr="006745D2">
              <w:tab/>
            </w:r>
            <w:r w:rsidRPr="006745D2">
              <w:tab/>
            </w:r>
            <w:proofErr w:type="spellStart"/>
            <w:r w:rsidRPr="006745D2">
              <w:rPr>
                <w:b/>
              </w:rPr>
              <w:t>modification</w:t>
            </w:r>
            <w:r w:rsidRPr="006745D2">
              <w:rPr>
                <w:b/>
                <w:bCs/>
              </w:rPr>
              <w:t>_of_pic_nums_idc</w:t>
            </w:r>
            <w:proofErr w:type="spellEnd"/>
          </w:p>
        </w:tc>
        <w:tc>
          <w:tcPr>
            <w:tcW w:w="1157" w:type="dxa"/>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r>
            <w:r w:rsidRPr="006745D2">
              <w:tab/>
              <w:t xml:space="preserve">if( </w:t>
            </w:r>
            <w:proofErr w:type="spellStart"/>
            <w:r w:rsidRPr="006745D2">
              <w:t>modification_of_pic_nums_idc</w:t>
            </w:r>
            <w:proofErr w:type="spellEnd"/>
            <w:r w:rsidRPr="006745D2">
              <w:t xml:space="preserve">  = =  0  | |</w:t>
            </w:r>
            <w:r w:rsidRPr="006745D2">
              <w:br/>
            </w:r>
            <w:r w:rsidRPr="006745D2">
              <w:tab/>
            </w:r>
            <w:r w:rsidRPr="006745D2">
              <w:tab/>
            </w:r>
            <w:r w:rsidRPr="006745D2">
              <w:tab/>
            </w:r>
            <w:r w:rsidRPr="006745D2">
              <w:tab/>
            </w:r>
            <w:r w:rsidRPr="006745D2">
              <w:tab/>
            </w:r>
            <w:proofErr w:type="spellStart"/>
            <w:r w:rsidRPr="006745D2">
              <w:t>modification_of_pic_nums_idc</w:t>
            </w:r>
            <w:proofErr w:type="spellEnd"/>
            <w:r w:rsidRPr="006745D2">
              <w:t xml:space="preserve">  = =  1 )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rPr>
            </w:pPr>
            <w:r w:rsidRPr="006745D2">
              <w:tab/>
            </w:r>
            <w:r w:rsidRPr="006745D2">
              <w:tab/>
            </w:r>
            <w:r w:rsidRPr="006745D2">
              <w:tab/>
            </w:r>
            <w:r w:rsidRPr="006745D2">
              <w:tab/>
            </w:r>
            <w:r w:rsidRPr="006745D2">
              <w:tab/>
            </w:r>
            <w:r w:rsidRPr="006745D2">
              <w:rPr>
                <w:b/>
              </w:rPr>
              <w:t>abs_diff_pic_num_minus1</w:t>
            </w:r>
          </w:p>
        </w:tc>
        <w:tc>
          <w:tcPr>
            <w:tcW w:w="1157" w:type="dxa"/>
          </w:tcPr>
          <w:p w:rsidR="00CD6949" w:rsidRPr="006745D2" w:rsidRDefault="00CD6949" w:rsidP="005858E5">
            <w:pPr>
              <w:pStyle w:val="tableheading"/>
              <w:rPr>
                <w:b w:val="0"/>
              </w:rPr>
            </w:pPr>
            <w:proofErr w:type="spellStart"/>
            <w:r w:rsidRPr="006745D2">
              <w:rPr>
                <w:b w:val="0"/>
              </w:rPr>
              <w:t>ue</w:t>
            </w:r>
            <w:proofErr w:type="spellEnd"/>
            <w:r w:rsidRPr="006745D2">
              <w:rPr>
                <w:b w:val="0"/>
              </w:rPr>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r>
            <w:r w:rsidRPr="006745D2">
              <w:tab/>
              <w:t xml:space="preserve">else if( </w:t>
            </w:r>
            <w:proofErr w:type="spellStart"/>
            <w:r w:rsidRPr="006745D2">
              <w:t>modification_of_pic_nums_idc</w:t>
            </w:r>
            <w:proofErr w:type="spellEnd"/>
            <w:r w:rsidRPr="006745D2">
              <w:t xml:space="preserve">  = =  2 )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bCs/>
              </w:rPr>
            </w:pPr>
            <w:r w:rsidRPr="006745D2">
              <w:tab/>
            </w:r>
            <w:r w:rsidRPr="006745D2">
              <w:tab/>
            </w:r>
            <w:r w:rsidRPr="006745D2">
              <w:tab/>
            </w:r>
            <w:r w:rsidRPr="006745D2">
              <w:tab/>
            </w:r>
            <w:r w:rsidRPr="006745D2">
              <w:tab/>
            </w:r>
            <w:proofErr w:type="spellStart"/>
            <w:r w:rsidRPr="006745D2">
              <w:rPr>
                <w:b/>
                <w:bCs/>
              </w:rPr>
              <w:t>long_term_pic_num</w:t>
            </w:r>
            <w:proofErr w:type="spellEnd"/>
          </w:p>
        </w:tc>
        <w:tc>
          <w:tcPr>
            <w:tcW w:w="1157" w:type="dxa"/>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t xml:space="preserve">} while( </w:t>
            </w:r>
            <w:proofErr w:type="spellStart"/>
            <w:r w:rsidRPr="006745D2">
              <w:t>modification_of_pic_nums_idc</w:t>
            </w:r>
            <w:proofErr w:type="spellEnd"/>
            <w:r w:rsidRPr="006745D2">
              <w:t xml:space="preserve">  !=  3 )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t>}</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C5A5B">
            <w:pPr>
              <w:pStyle w:val="tablesyntax"/>
            </w:pPr>
            <w:r w:rsidRPr="006745D2">
              <w:tab/>
              <w:t xml:space="preserve">if( </w:t>
            </w:r>
            <w:proofErr w:type="spellStart"/>
            <w:r w:rsidRPr="006745D2">
              <w:t>slice_type</w:t>
            </w:r>
            <w:proofErr w:type="spellEnd"/>
            <w:r w:rsidRPr="006745D2">
              <w:t xml:space="preserve"> % </w:t>
            </w:r>
            <w:ins w:id="145" w:author="Ye-Kui Wang" w:date="2011-11-03T14:25:00Z">
              <w:r w:rsidR="005C5A5B">
                <w:t>3</w:t>
              </w:r>
            </w:ins>
            <w:del w:id="146" w:author="Ye-Kui Wang" w:date="2011-11-03T14:25:00Z">
              <w:r w:rsidRPr="006745D2" w:rsidDel="005C5A5B">
                <w:delText>5</w:delText>
              </w:r>
            </w:del>
            <w:r w:rsidRPr="006745D2">
              <w:t xml:space="preserve">  = =  1 ) {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rPr>
                <w:b/>
                <w:bCs/>
              </w:rPr>
              <w:t>ref_pic_list_modification_flag_l1</w:t>
            </w:r>
          </w:p>
        </w:tc>
        <w:tc>
          <w:tcPr>
            <w:tcW w:w="1157" w:type="dxa"/>
          </w:tcPr>
          <w:p w:rsidR="00CD6949" w:rsidRPr="006745D2" w:rsidRDefault="00CD6949" w:rsidP="005858E5">
            <w:pPr>
              <w:pStyle w:val="tablecell"/>
            </w:pPr>
            <w:r w:rsidRPr="006745D2">
              <w:t>u(1)</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t>if( ref_pic_list_modification_flag_l1 )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t>do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bCs/>
              </w:rPr>
            </w:pPr>
            <w:r w:rsidRPr="006745D2">
              <w:tab/>
            </w:r>
            <w:r w:rsidRPr="006745D2">
              <w:tab/>
            </w:r>
            <w:r w:rsidRPr="006745D2">
              <w:tab/>
            </w:r>
            <w:r w:rsidRPr="006745D2">
              <w:tab/>
            </w:r>
            <w:proofErr w:type="spellStart"/>
            <w:r w:rsidRPr="006745D2">
              <w:rPr>
                <w:b/>
              </w:rPr>
              <w:t>modification</w:t>
            </w:r>
            <w:r w:rsidRPr="006745D2">
              <w:rPr>
                <w:b/>
                <w:bCs/>
              </w:rPr>
              <w:t>_of_pic_nums_idc</w:t>
            </w:r>
            <w:proofErr w:type="spellEnd"/>
          </w:p>
        </w:tc>
        <w:tc>
          <w:tcPr>
            <w:tcW w:w="1157" w:type="dxa"/>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r>
            <w:r w:rsidRPr="006745D2">
              <w:tab/>
              <w:t xml:space="preserve">if( </w:t>
            </w:r>
            <w:proofErr w:type="spellStart"/>
            <w:r w:rsidRPr="006745D2">
              <w:t>modification_of_pic_nums_idc</w:t>
            </w:r>
            <w:proofErr w:type="spellEnd"/>
            <w:r w:rsidRPr="006745D2">
              <w:t xml:space="preserve">  = =  0  | |</w:t>
            </w:r>
            <w:r w:rsidRPr="006745D2">
              <w:br/>
            </w:r>
            <w:r w:rsidRPr="006745D2">
              <w:tab/>
            </w:r>
            <w:r w:rsidRPr="006745D2">
              <w:tab/>
            </w:r>
            <w:r w:rsidRPr="006745D2">
              <w:tab/>
            </w:r>
            <w:r w:rsidRPr="006745D2">
              <w:tab/>
            </w:r>
            <w:r w:rsidRPr="006745D2">
              <w:tab/>
            </w:r>
            <w:proofErr w:type="spellStart"/>
            <w:r w:rsidRPr="006745D2">
              <w:t>modification_of_pic_nums_idc</w:t>
            </w:r>
            <w:proofErr w:type="spellEnd"/>
            <w:r w:rsidRPr="006745D2">
              <w:t xml:space="preserve">  = =  1 )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rPr>
            </w:pPr>
            <w:r w:rsidRPr="006745D2">
              <w:tab/>
            </w:r>
            <w:r w:rsidRPr="006745D2">
              <w:tab/>
            </w:r>
            <w:r w:rsidRPr="006745D2">
              <w:tab/>
            </w:r>
            <w:r w:rsidRPr="006745D2">
              <w:tab/>
            </w:r>
            <w:r w:rsidRPr="006745D2">
              <w:tab/>
            </w:r>
            <w:r w:rsidRPr="006745D2">
              <w:rPr>
                <w:b/>
              </w:rPr>
              <w:t>abs_diff_pic_num_minus1</w:t>
            </w:r>
          </w:p>
        </w:tc>
        <w:tc>
          <w:tcPr>
            <w:tcW w:w="1157" w:type="dxa"/>
          </w:tcPr>
          <w:p w:rsidR="00CD6949" w:rsidRPr="006745D2" w:rsidRDefault="00CD6949" w:rsidP="005858E5">
            <w:pPr>
              <w:pStyle w:val="tableheading"/>
              <w:rPr>
                <w:b w:val="0"/>
              </w:rPr>
            </w:pPr>
            <w:proofErr w:type="spellStart"/>
            <w:r w:rsidRPr="006745D2">
              <w:rPr>
                <w:b w:val="0"/>
              </w:rPr>
              <w:t>ue</w:t>
            </w:r>
            <w:proofErr w:type="spellEnd"/>
            <w:r w:rsidRPr="006745D2">
              <w:rPr>
                <w:b w:val="0"/>
              </w:rPr>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r>
            <w:r w:rsidRPr="006745D2">
              <w:tab/>
              <w:t xml:space="preserve">else if( </w:t>
            </w:r>
            <w:proofErr w:type="spellStart"/>
            <w:r w:rsidRPr="006745D2">
              <w:t>modification_of_pic_nums_idc</w:t>
            </w:r>
            <w:proofErr w:type="spellEnd"/>
            <w:r w:rsidRPr="006745D2">
              <w:t xml:space="preserve">  = =  2 )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rPr>
                <w:b/>
                <w:bCs/>
              </w:rPr>
            </w:pPr>
            <w:r w:rsidRPr="006745D2">
              <w:tab/>
            </w:r>
            <w:r w:rsidRPr="006745D2">
              <w:tab/>
            </w:r>
            <w:r w:rsidRPr="006745D2">
              <w:tab/>
            </w:r>
            <w:r w:rsidRPr="006745D2">
              <w:tab/>
            </w:r>
            <w:r w:rsidRPr="006745D2">
              <w:tab/>
            </w:r>
            <w:proofErr w:type="spellStart"/>
            <w:r w:rsidRPr="006745D2">
              <w:rPr>
                <w:b/>
                <w:bCs/>
              </w:rPr>
              <w:t>long_term_pic_num</w:t>
            </w:r>
            <w:proofErr w:type="spellEnd"/>
          </w:p>
        </w:tc>
        <w:tc>
          <w:tcPr>
            <w:tcW w:w="1157" w:type="dxa"/>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Pr>
          <w:p w:rsidR="00CD6949" w:rsidRPr="006745D2" w:rsidRDefault="00CD6949" w:rsidP="005858E5">
            <w:pPr>
              <w:pStyle w:val="tablesyntax"/>
            </w:pPr>
            <w:r w:rsidRPr="006745D2">
              <w:tab/>
            </w:r>
            <w:r w:rsidRPr="006745D2">
              <w:tab/>
            </w:r>
            <w:r w:rsidRPr="006745D2">
              <w:tab/>
              <w:t xml:space="preserve">} while( </w:t>
            </w:r>
            <w:proofErr w:type="spellStart"/>
            <w:r w:rsidRPr="006745D2">
              <w:t>modification_of_pic_nums_idc</w:t>
            </w:r>
            <w:proofErr w:type="spellEnd"/>
            <w:r w:rsidRPr="006745D2">
              <w:t xml:space="preserve">  !=  3 )</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pPr>
            <w:r w:rsidRPr="006745D2">
              <w:tab/>
              <w:t>}</w:t>
            </w:r>
          </w:p>
        </w:tc>
        <w:tc>
          <w:tcPr>
            <w:tcW w:w="1157" w:type="dxa"/>
          </w:tcPr>
          <w:p w:rsidR="00CD6949" w:rsidRPr="006745D2" w:rsidRDefault="00CD6949" w:rsidP="005858E5">
            <w:pPr>
              <w:pStyle w:val="tablecell"/>
            </w:pPr>
          </w:p>
        </w:tc>
      </w:tr>
      <w:tr w:rsidR="00CD6949" w:rsidRPr="006745D2" w:rsidTr="005858E5">
        <w:trPr>
          <w:cantSplit/>
          <w:jc w:val="center"/>
        </w:trPr>
        <w:tc>
          <w:tcPr>
            <w:tcW w:w="6655" w:type="dxa"/>
          </w:tcPr>
          <w:p w:rsidR="00CD6949" w:rsidRPr="006745D2" w:rsidRDefault="00CD6949" w:rsidP="005858E5">
            <w:pPr>
              <w:pStyle w:val="tablesyntax"/>
              <w:keepNext w:val="0"/>
            </w:pPr>
            <w:r w:rsidRPr="006745D2">
              <w:t>}</w:t>
            </w:r>
          </w:p>
        </w:tc>
        <w:tc>
          <w:tcPr>
            <w:tcW w:w="1157" w:type="dxa"/>
          </w:tcPr>
          <w:p w:rsidR="00CD6949" w:rsidRPr="006745D2" w:rsidRDefault="00CD6949" w:rsidP="005858E5">
            <w:pPr>
              <w:pStyle w:val="tablecell"/>
            </w:pPr>
          </w:p>
        </w:tc>
      </w:tr>
    </w:tbl>
    <w:p w:rsidR="00CD6949" w:rsidRPr="006745D2" w:rsidRDefault="00CD6949" w:rsidP="00CD694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1157"/>
      </w:tblGrid>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proofErr w:type="spellStart"/>
            <w:r w:rsidRPr="006745D2">
              <w:t>ref_pic_list_combination</w:t>
            </w:r>
            <w:proofErr w:type="spellEnd"/>
            <w:r w:rsidRPr="006745D2">
              <w:t>( ) {</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heading"/>
            </w:pPr>
            <w:r w:rsidRPr="006745D2">
              <w:t>Descriptor</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C5A5B">
            <w:pPr>
              <w:pStyle w:val="tablesyntax"/>
            </w:pPr>
            <w:r w:rsidRPr="006745D2">
              <w:tab/>
              <w:t xml:space="preserve">if( </w:t>
            </w:r>
            <w:proofErr w:type="spellStart"/>
            <w:r w:rsidRPr="006745D2">
              <w:t>slice_type</w:t>
            </w:r>
            <w:proofErr w:type="spellEnd"/>
            <w:r w:rsidRPr="006745D2">
              <w:t xml:space="preserve"> % </w:t>
            </w:r>
            <w:ins w:id="147" w:author="Ye-Kui Wang" w:date="2011-11-03T14:26:00Z">
              <w:r w:rsidR="005C5A5B">
                <w:t>3</w:t>
              </w:r>
            </w:ins>
            <w:del w:id="148" w:author="Ye-Kui Wang" w:date="2011-11-03T14:26:00Z">
              <w:r w:rsidRPr="006745D2" w:rsidDel="005C5A5B">
                <w:delText>5</w:delText>
              </w:r>
            </w:del>
            <w:r w:rsidRPr="006745D2">
              <w:t xml:space="preserve"> = =  1 ) {</w:t>
            </w:r>
            <w:del w:id="149" w:author="Ye-Kui Wang" w:date="2011-11-03T14:26:00Z">
              <w:r w:rsidRPr="006745D2" w:rsidDel="005C5A5B">
                <w:delText xml:space="preserve"> // b slice</w:delText>
              </w:r>
            </w:del>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rPr>
                <w:b/>
              </w:rPr>
            </w:pPr>
            <w:r w:rsidRPr="006745D2">
              <w:tab/>
            </w:r>
            <w:r w:rsidRPr="006745D2">
              <w:tab/>
            </w:r>
            <w:proofErr w:type="spellStart"/>
            <w:r w:rsidRPr="006745D2">
              <w:rPr>
                <w:b/>
                <w:bCs/>
              </w:rPr>
              <w:t>ref_pic_list_combination_flag</w:t>
            </w:r>
            <w:proofErr w:type="spellEnd"/>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r w:rsidRPr="006745D2">
              <w:t>u(1)</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t xml:space="preserve">if( </w:t>
            </w:r>
            <w:proofErr w:type="spellStart"/>
            <w:r w:rsidRPr="006745D2">
              <w:t>ref_pic_list_combination_flag</w:t>
            </w:r>
            <w:proofErr w:type="spellEnd"/>
            <w:r w:rsidRPr="006745D2">
              <w:t xml:space="preserve"> ) {</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rPr>
                <w:b/>
              </w:rPr>
            </w:pPr>
            <w:r w:rsidRPr="006745D2">
              <w:tab/>
            </w:r>
            <w:r w:rsidRPr="006745D2">
              <w:tab/>
            </w:r>
            <w:r w:rsidRPr="006745D2">
              <w:tab/>
            </w:r>
            <w:proofErr w:type="spellStart"/>
            <w:r w:rsidRPr="006745D2">
              <w:rPr>
                <w:b/>
              </w:rPr>
              <w:t>num_ref_idx</w:t>
            </w:r>
            <w:proofErr w:type="spellEnd"/>
            <w:r w:rsidRPr="006745D2">
              <w:rPr>
                <w:b/>
              </w:rPr>
              <w:t xml:space="preserve"> lc_active_minus1</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r>
            <w:r w:rsidRPr="006745D2">
              <w:tab/>
            </w:r>
            <w:proofErr w:type="spellStart"/>
            <w:r w:rsidRPr="006745D2">
              <w:rPr>
                <w:b/>
              </w:rPr>
              <w:t>ref_pic_list_modification_flag_lc</w:t>
            </w:r>
            <w:proofErr w:type="spellEnd"/>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r w:rsidRPr="006745D2">
              <w:t>u(1)</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r>
            <w:r w:rsidRPr="006745D2">
              <w:tab/>
              <w:t xml:space="preserve">if( </w:t>
            </w:r>
            <w:proofErr w:type="spellStart"/>
            <w:r w:rsidRPr="006745D2">
              <w:t>ref_pic_list_modification_flag_lc</w:t>
            </w:r>
            <w:proofErr w:type="spellEnd"/>
            <w:r w:rsidRPr="006745D2">
              <w:rPr>
                <w:b/>
              </w:rPr>
              <w:t xml:space="preserve"> </w:t>
            </w:r>
            <w:r w:rsidRPr="006745D2">
              <w:t>)</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rPr>
                <w:b/>
                <w:bCs/>
              </w:rPr>
            </w:pPr>
            <w:r w:rsidRPr="006745D2">
              <w:tab/>
            </w:r>
            <w:r w:rsidRPr="006745D2">
              <w:tab/>
            </w:r>
            <w:r w:rsidRPr="006745D2">
              <w:tab/>
            </w:r>
            <w:r w:rsidRPr="006745D2">
              <w:tab/>
              <w:t xml:space="preserve">for ( </w:t>
            </w:r>
            <w:proofErr w:type="spellStart"/>
            <w:r w:rsidRPr="006745D2">
              <w:t>i</w:t>
            </w:r>
            <w:proofErr w:type="spellEnd"/>
            <w:r w:rsidRPr="006745D2">
              <w:t xml:space="preserve"> =0; </w:t>
            </w:r>
            <w:proofErr w:type="spellStart"/>
            <w:r w:rsidRPr="006745D2">
              <w:t>i</w:t>
            </w:r>
            <w:proofErr w:type="spellEnd"/>
            <w:r w:rsidRPr="006745D2">
              <w:t xml:space="preserve"> &lt;= num_ref_idx_lc_active_minus1; </w:t>
            </w:r>
            <w:proofErr w:type="spellStart"/>
            <w:r w:rsidRPr="006745D2">
              <w:t>i</w:t>
            </w:r>
            <w:proofErr w:type="spellEnd"/>
            <w:r w:rsidRPr="006745D2">
              <w:t>++ ) {</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r>
            <w:r w:rsidRPr="006745D2">
              <w:tab/>
            </w:r>
            <w:r w:rsidRPr="006745D2">
              <w:tab/>
            </w:r>
            <w:r w:rsidRPr="006745D2">
              <w:tab/>
            </w:r>
            <w:r w:rsidRPr="006745D2">
              <w:rPr>
                <w:b/>
                <w:bCs/>
              </w:rPr>
              <w:t>pic_from_list_0_flag</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r w:rsidRPr="006745D2">
              <w:t>u(1)</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r>
            <w:r w:rsidRPr="006745D2">
              <w:tab/>
            </w:r>
            <w:r w:rsidRPr="006745D2">
              <w:tab/>
            </w:r>
            <w:r w:rsidRPr="006745D2">
              <w:tab/>
            </w:r>
            <w:proofErr w:type="spellStart"/>
            <w:r w:rsidRPr="006745D2">
              <w:rPr>
                <w:b/>
                <w:bCs/>
              </w:rPr>
              <w:t>ref_idx_list_curr</w:t>
            </w:r>
            <w:proofErr w:type="spellEnd"/>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roofErr w:type="spellStart"/>
            <w:r w:rsidRPr="006745D2">
              <w:t>ue</w:t>
            </w:r>
            <w:proofErr w:type="spellEnd"/>
            <w:r w:rsidRPr="006745D2">
              <w:t>(v)</w:t>
            </w: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r>
            <w:r w:rsidRPr="006745D2">
              <w:tab/>
            </w:r>
            <w:r w:rsidRPr="006745D2">
              <w:tab/>
              <w:t xml:space="preserve">} </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r>
            <w:r w:rsidRPr="006745D2">
              <w:tab/>
              <w:t>}</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ab/>
              <w:t>}</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r w:rsidR="00CD6949" w:rsidRPr="006745D2" w:rsidTr="005858E5">
        <w:trPr>
          <w:cantSplit/>
          <w:jc w:val="center"/>
        </w:trPr>
        <w:tc>
          <w:tcPr>
            <w:tcW w:w="6655"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syntax"/>
            </w:pPr>
            <w:r w:rsidRPr="006745D2">
              <w:t>}</w:t>
            </w:r>
          </w:p>
        </w:tc>
        <w:tc>
          <w:tcPr>
            <w:tcW w:w="1157" w:type="dxa"/>
            <w:tcBorders>
              <w:top w:val="single" w:sz="4" w:space="0" w:color="auto"/>
              <w:left w:val="single" w:sz="4" w:space="0" w:color="auto"/>
              <w:bottom w:val="single" w:sz="4" w:space="0" w:color="auto"/>
              <w:right w:val="single" w:sz="4" w:space="0" w:color="auto"/>
            </w:tcBorders>
          </w:tcPr>
          <w:p w:rsidR="00CD6949" w:rsidRPr="006745D2" w:rsidRDefault="00CD6949" w:rsidP="005858E5">
            <w:pPr>
              <w:pStyle w:val="tablecell"/>
            </w:pPr>
          </w:p>
        </w:tc>
      </w:tr>
    </w:tbl>
    <w:p w:rsidR="00CD6949" w:rsidRDefault="00CD6949" w:rsidP="00BA6015">
      <w:pPr>
        <w:jc w:val="both"/>
      </w:pPr>
    </w:p>
    <w:p w:rsidR="001F2594" w:rsidRDefault="001F2594" w:rsidP="00E11923">
      <w:pPr>
        <w:pStyle w:val="Heading1"/>
      </w:pPr>
      <w:r w:rsidRPr="00E11923">
        <w:lastRenderedPageBreak/>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42D" w:rsidRDefault="00E0342D">
      <w:r>
        <w:separator/>
      </w:r>
    </w:p>
  </w:endnote>
  <w:endnote w:type="continuationSeparator" w:id="0">
    <w:p w:rsidR="00E0342D" w:rsidRDefault="00E034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Arial Unicode MS"/>
    <w:charset w:val="50"/>
    <w:family w:val="auto"/>
    <w:pitch w:val="variable"/>
    <w:sig w:usb0="00000000"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568BE">
      <w:rPr>
        <w:rStyle w:val="PageNumber"/>
      </w:rPr>
      <w:fldChar w:fldCharType="begin"/>
    </w:r>
    <w:r>
      <w:rPr>
        <w:rStyle w:val="PageNumber"/>
      </w:rPr>
      <w:instrText xml:space="preserve"> PAGE </w:instrText>
    </w:r>
    <w:r w:rsidR="009568BE">
      <w:rPr>
        <w:rStyle w:val="PageNumber"/>
      </w:rPr>
      <w:fldChar w:fldCharType="separate"/>
    </w:r>
    <w:r w:rsidR="00E1565E">
      <w:rPr>
        <w:rStyle w:val="PageNumber"/>
        <w:noProof/>
      </w:rPr>
      <w:t>1</w:t>
    </w:r>
    <w:r w:rsidR="009568BE">
      <w:rPr>
        <w:rStyle w:val="PageNumber"/>
      </w:rPr>
      <w:fldChar w:fldCharType="end"/>
    </w:r>
    <w:r>
      <w:rPr>
        <w:rStyle w:val="PageNumber"/>
      </w:rPr>
      <w:tab/>
      <w:t xml:space="preserve">Date Saved: </w:t>
    </w:r>
    <w:r w:rsidR="009568BE">
      <w:rPr>
        <w:rStyle w:val="PageNumber"/>
      </w:rPr>
      <w:fldChar w:fldCharType="begin"/>
    </w:r>
    <w:r>
      <w:rPr>
        <w:rStyle w:val="PageNumber"/>
      </w:rPr>
      <w:instrText xml:space="preserve"> SAVEDATE  \@ "yyyy-MM-dd"  \* MERGEFORMAT </w:instrText>
    </w:r>
    <w:r w:rsidR="009568BE">
      <w:rPr>
        <w:rStyle w:val="PageNumber"/>
      </w:rPr>
      <w:fldChar w:fldCharType="separate"/>
    </w:r>
    <w:r w:rsidR="00E1565E">
      <w:rPr>
        <w:rStyle w:val="PageNumber"/>
        <w:noProof/>
      </w:rPr>
      <w:t>2011-11-08</w:t>
    </w:r>
    <w:r w:rsidR="009568B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42D" w:rsidRDefault="00E0342D">
      <w:r>
        <w:separator/>
      </w:r>
    </w:p>
  </w:footnote>
  <w:footnote w:type="continuationSeparator" w:id="0">
    <w:p w:rsidR="00E0342D" w:rsidRDefault="00E034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79010F"/>
    <w:multiLevelType w:val="hybridMultilevel"/>
    <w:tmpl w:val="09486B5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5">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16D67DF4">
      <w:start w:val="1"/>
      <w:numFmt w:val="bullet"/>
      <w:lvlText w:val=""/>
      <w:lvlJc w:val="left"/>
      <w:pPr>
        <w:ind w:left="720" w:hanging="360"/>
      </w:pPr>
      <w:rPr>
        <w:rFonts w:ascii="Symbol" w:hAnsi="Symbol" w:hint="default"/>
      </w:rPr>
    </w:lvl>
    <w:lvl w:ilvl="1" w:tplc="6DE08FCA" w:tentative="1">
      <w:start w:val="1"/>
      <w:numFmt w:val="bullet"/>
      <w:lvlText w:val="o"/>
      <w:lvlJc w:val="left"/>
      <w:pPr>
        <w:ind w:left="1440" w:hanging="360"/>
      </w:pPr>
      <w:rPr>
        <w:rFonts w:ascii="Courier New" w:hAnsi="Courier New" w:cs="Courier New" w:hint="default"/>
      </w:rPr>
    </w:lvl>
    <w:lvl w:ilvl="2" w:tplc="AE5EBF78" w:tentative="1">
      <w:start w:val="1"/>
      <w:numFmt w:val="bullet"/>
      <w:lvlText w:val=""/>
      <w:lvlJc w:val="left"/>
      <w:pPr>
        <w:ind w:left="2160" w:hanging="360"/>
      </w:pPr>
      <w:rPr>
        <w:rFonts w:ascii="Wingdings" w:hAnsi="Wingdings" w:hint="default"/>
      </w:rPr>
    </w:lvl>
    <w:lvl w:ilvl="3" w:tplc="130ADF94" w:tentative="1">
      <w:start w:val="1"/>
      <w:numFmt w:val="bullet"/>
      <w:lvlText w:val=""/>
      <w:lvlJc w:val="left"/>
      <w:pPr>
        <w:ind w:left="2880" w:hanging="360"/>
      </w:pPr>
      <w:rPr>
        <w:rFonts w:ascii="Symbol" w:hAnsi="Symbol" w:hint="default"/>
      </w:rPr>
    </w:lvl>
    <w:lvl w:ilvl="4" w:tplc="AED0EE3A" w:tentative="1">
      <w:start w:val="1"/>
      <w:numFmt w:val="bullet"/>
      <w:lvlText w:val="o"/>
      <w:lvlJc w:val="left"/>
      <w:pPr>
        <w:ind w:left="3600" w:hanging="360"/>
      </w:pPr>
      <w:rPr>
        <w:rFonts w:ascii="Courier New" w:hAnsi="Courier New" w:cs="Courier New" w:hint="default"/>
      </w:rPr>
    </w:lvl>
    <w:lvl w:ilvl="5" w:tplc="C4B4EA2C" w:tentative="1">
      <w:start w:val="1"/>
      <w:numFmt w:val="bullet"/>
      <w:lvlText w:val=""/>
      <w:lvlJc w:val="left"/>
      <w:pPr>
        <w:ind w:left="4320" w:hanging="360"/>
      </w:pPr>
      <w:rPr>
        <w:rFonts w:ascii="Wingdings" w:hAnsi="Wingdings" w:hint="default"/>
      </w:rPr>
    </w:lvl>
    <w:lvl w:ilvl="6" w:tplc="5B9CF59E" w:tentative="1">
      <w:start w:val="1"/>
      <w:numFmt w:val="bullet"/>
      <w:lvlText w:val=""/>
      <w:lvlJc w:val="left"/>
      <w:pPr>
        <w:ind w:left="5040" w:hanging="360"/>
      </w:pPr>
      <w:rPr>
        <w:rFonts w:ascii="Symbol" w:hAnsi="Symbol" w:hint="default"/>
      </w:rPr>
    </w:lvl>
    <w:lvl w:ilvl="7" w:tplc="75A25828" w:tentative="1">
      <w:start w:val="1"/>
      <w:numFmt w:val="bullet"/>
      <w:lvlText w:val="o"/>
      <w:lvlJc w:val="left"/>
      <w:pPr>
        <w:ind w:left="5760" w:hanging="360"/>
      </w:pPr>
      <w:rPr>
        <w:rFonts w:ascii="Courier New" w:hAnsi="Courier New" w:cs="Courier New" w:hint="default"/>
      </w:rPr>
    </w:lvl>
    <w:lvl w:ilvl="8" w:tplc="713C78B8"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CA62232"/>
    <w:multiLevelType w:val="hybridMultilevel"/>
    <w:tmpl w:val="BC244E8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37F4500E"/>
    <w:multiLevelType w:val="hybridMultilevel"/>
    <w:tmpl w:val="E06AE6E0"/>
    <w:lvl w:ilvl="0" w:tplc="0B204E2E">
      <w:start w:val="1"/>
      <w:numFmt w:val="bullet"/>
      <w:lvlText w:val="–"/>
      <w:lvlJc w:val="left"/>
      <w:pPr>
        <w:ind w:left="720" w:hanging="360"/>
      </w:pPr>
      <w:rPr>
        <w:rFonts w:ascii="Courier New" w:hAnsi="Courier New" w:hint="default"/>
      </w:rPr>
    </w:lvl>
    <w:lvl w:ilvl="1" w:tplc="9B28BE86" w:tentative="1">
      <w:start w:val="1"/>
      <w:numFmt w:val="bullet"/>
      <w:lvlText w:val="o"/>
      <w:lvlJc w:val="left"/>
      <w:pPr>
        <w:ind w:left="1440" w:hanging="360"/>
      </w:pPr>
      <w:rPr>
        <w:rFonts w:ascii="Courier New" w:hAnsi="Courier New" w:cs="Courier New" w:hint="default"/>
      </w:rPr>
    </w:lvl>
    <w:lvl w:ilvl="2" w:tplc="A87E9008" w:tentative="1">
      <w:start w:val="1"/>
      <w:numFmt w:val="bullet"/>
      <w:lvlText w:val=""/>
      <w:lvlJc w:val="left"/>
      <w:pPr>
        <w:ind w:left="2160" w:hanging="360"/>
      </w:pPr>
      <w:rPr>
        <w:rFonts w:ascii="Wingdings" w:hAnsi="Wingdings" w:hint="default"/>
      </w:rPr>
    </w:lvl>
    <w:lvl w:ilvl="3" w:tplc="F9783860" w:tentative="1">
      <w:start w:val="1"/>
      <w:numFmt w:val="bullet"/>
      <w:lvlText w:val=""/>
      <w:lvlJc w:val="left"/>
      <w:pPr>
        <w:ind w:left="2880" w:hanging="360"/>
      </w:pPr>
      <w:rPr>
        <w:rFonts w:ascii="Symbol" w:hAnsi="Symbol" w:hint="default"/>
      </w:rPr>
    </w:lvl>
    <w:lvl w:ilvl="4" w:tplc="0F8A63F0" w:tentative="1">
      <w:start w:val="1"/>
      <w:numFmt w:val="bullet"/>
      <w:lvlText w:val="o"/>
      <w:lvlJc w:val="left"/>
      <w:pPr>
        <w:ind w:left="3600" w:hanging="360"/>
      </w:pPr>
      <w:rPr>
        <w:rFonts w:ascii="Courier New" w:hAnsi="Courier New" w:cs="Courier New" w:hint="default"/>
      </w:rPr>
    </w:lvl>
    <w:lvl w:ilvl="5" w:tplc="82E8658E" w:tentative="1">
      <w:start w:val="1"/>
      <w:numFmt w:val="bullet"/>
      <w:lvlText w:val=""/>
      <w:lvlJc w:val="left"/>
      <w:pPr>
        <w:ind w:left="4320" w:hanging="360"/>
      </w:pPr>
      <w:rPr>
        <w:rFonts w:ascii="Wingdings" w:hAnsi="Wingdings" w:hint="default"/>
      </w:rPr>
    </w:lvl>
    <w:lvl w:ilvl="6" w:tplc="667C3E44" w:tentative="1">
      <w:start w:val="1"/>
      <w:numFmt w:val="bullet"/>
      <w:lvlText w:val=""/>
      <w:lvlJc w:val="left"/>
      <w:pPr>
        <w:ind w:left="5040" w:hanging="360"/>
      </w:pPr>
      <w:rPr>
        <w:rFonts w:ascii="Symbol" w:hAnsi="Symbol" w:hint="default"/>
      </w:rPr>
    </w:lvl>
    <w:lvl w:ilvl="7" w:tplc="289C5ED6" w:tentative="1">
      <w:start w:val="1"/>
      <w:numFmt w:val="bullet"/>
      <w:lvlText w:val="o"/>
      <w:lvlJc w:val="left"/>
      <w:pPr>
        <w:ind w:left="5760" w:hanging="360"/>
      </w:pPr>
      <w:rPr>
        <w:rFonts w:ascii="Courier New" w:hAnsi="Courier New" w:cs="Courier New" w:hint="default"/>
      </w:rPr>
    </w:lvl>
    <w:lvl w:ilvl="8" w:tplc="B5002EC2" w:tentative="1">
      <w:start w:val="1"/>
      <w:numFmt w:val="bullet"/>
      <w:lvlText w:val=""/>
      <w:lvlJc w:val="left"/>
      <w:pPr>
        <w:ind w:left="6480" w:hanging="360"/>
      </w:pPr>
      <w:rPr>
        <w:rFonts w:ascii="Wingdings" w:hAnsi="Wingdings" w:hint="default"/>
      </w:rPr>
    </w:lvl>
  </w:abstractNum>
  <w:abstractNum w:abstractNumId="10">
    <w:nsid w:val="49F3374E"/>
    <w:multiLevelType w:val="hybridMultilevel"/>
    <w:tmpl w:val="C0F626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1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7"/>
  </w:num>
  <w:num w:numId="7">
    <w:abstractNumId w:val="9"/>
  </w:num>
  <w:num w:numId="8">
    <w:abstractNumId w:val="7"/>
  </w:num>
  <w:num w:numId="9">
    <w:abstractNumId w:val="2"/>
  </w:num>
  <w:num w:numId="10">
    <w:abstractNumId w:val="6"/>
  </w:num>
  <w:num w:numId="11">
    <w:abstractNumId w:val="8"/>
  </w:num>
  <w:num w:numId="12">
    <w:abstractNumId w:val="3"/>
  </w:num>
  <w:num w:numId="13">
    <w:abstractNumId w:val="10"/>
  </w:num>
  <w:num w:numId="14">
    <w:abstractNumId w:val="4"/>
  </w:num>
  <w:num w:numId="15">
    <w:abstractNumId w:val="7"/>
  </w:num>
  <w:num w:numId="16">
    <w:abstractNumId w:val="7"/>
  </w:num>
  <w:num w:numId="17">
    <w:abstractNumId w:val="7"/>
  </w:num>
  <w:num w:numId="18">
    <w:abstractNumId w:val="5"/>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4A84"/>
    <w:rsid w:val="00042B9E"/>
    <w:rsid w:val="000458BC"/>
    <w:rsid w:val="00045C41"/>
    <w:rsid w:val="00046C03"/>
    <w:rsid w:val="0007614F"/>
    <w:rsid w:val="00082784"/>
    <w:rsid w:val="0008411D"/>
    <w:rsid w:val="000B1C6B"/>
    <w:rsid w:val="000C09AC"/>
    <w:rsid w:val="000E00F3"/>
    <w:rsid w:val="000F158C"/>
    <w:rsid w:val="00102F3D"/>
    <w:rsid w:val="00124E38"/>
    <w:rsid w:val="0012580B"/>
    <w:rsid w:val="001269DA"/>
    <w:rsid w:val="0013526E"/>
    <w:rsid w:val="00155C2E"/>
    <w:rsid w:val="001659E8"/>
    <w:rsid w:val="00171371"/>
    <w:rsid w:val="00173ED2"/>
    <w:rsid w:val="00175A24"/>
    <w:rsid w:val="00187E58"/>
    <w:rsid w:val="001A297E"/>
    <w:rsid w:val="001A368E"/>
    <w:rsid w:val="001A7329"/>
    <w:rsid w:val="001B4E28"/>
    <w:rsid w:val="001C3166"/>
    <w:rsid w:val="001C3525"/>
    <w:rsid w:val="001C5C44"/>
    <w:rsid w:val="001D1BD2"/>
    <w:rsid w:val="001D1E51"/>
    <w:rsid w:val="001E02BE"/>
    <w:rsid w:val="001E3B37"/>
    <w:rsid w:val="001F2594"/>
    <w:rsid w:val="002055A6"/>
    <w:rsid w:val="00206460"/>
    <w:rsid w:val="002069B4"/>
    <w:rsid w:val="00215DFC"/>
    <w:rsid w:val="002212DF"/>
    <w:rsid w:val="00227BA7"/>
    <w:rsid w:val="00227E13"/>
    <w:rsid w:val="00247519"/>
    <w:rsid w:val="00256A36"/>
    <w:rsid w:val="00263398"/>
    <w:rsid w:val="00275BCF"/>
    <w:rsid w:val="00275DE8"/>
    <w:rsid w:val="00292257"/>
    <w:rsid w:val="002A54E0"/>
    <w:rsid w:val="002B1595"/>
    <w:rsid w:val="002B191D"/>
    <w:rsid w:val="002B3EE1"/>
    <w:rsid w:val="002D0AF6"/>
    <w:rsid w:val="002D2D7D"/>
    <w:rsid w:val="002F164D"/>
    <w:rsid w:val="003023D0"/>
    <w:rsid w:val="00306206"/>
    <w:rsid w:val="00317D85"/>
    <w:rsid w:val="00327C56"/>
    <w:rsid w:val="003315A1"/>
    <w:rsid w:val="003373EC"/>
    <w:rsid w:val="00342FF4"/>
    <w:rsid w:val="003706CC"/>
    <w:rsid w:val="003A2D8E"/>
    <w:rsid w:val="003C20E4"/>
    <w:rsid w:val="003E6F90"/>
    <w:rsid w:val="003F5D0F"/>
    <w:rsid w:val="00414101"/>
    <w:rsid w:val="00433DDB"/>
    <w:rsid w:val="00437619"/>
    <w:rsid w:val="00455D3D"/>
    <w:rsid w:val="00464452"/>
    <w:rsid w:val="004674D8"/>
    <w:rsid w:val="00477553"/>
    <w:rsid w:val="00497552"/>
    <w:rsid w:val="004A2A63"/>
    <w:rsid w:val="004A3F05"/>
    <w:rsid w:val="004A403B"/>
    <w:rsid w:val="004B210C"/>
    <w:rsid w:val="004D405F"/>
    <w:rsid w:val="004E4F4F"/>
    <w:rsid w:val="004E6789"/>
    <w:rsid w:val="004F61E3"/>
    <w:rsid w:val="0051015C"/>
    <w:rsid w:val="0051358A"/>
    <w:rsid w:val="00516143"/>
    <w:rsid w:val="00516CF1"/>
    <w:rsid w:val="00531AE9"/>
    <w:rsid w:val="00545349"/>
    <w:rsid w:val="00550A66"/>
    <w:rsid w:val="00561A15"/>
    <w:rsid w:val="00567EC7"/>
    <w:rsid w:val="00570013"/>
    <w:rsid w:val="005801A2"/>
    <w:rsid w:val="005952A5"/>
    <w:rsid w:val="005A33A1"/>
    <w:rsid w:val="005A5B2C"/>
    <w:rsid w:val="005C385F"/>
    <w:rsid w:val="005C5A5B"/>
    <w:rsid w:val="005D3074"/>
    <w:rsid w:val="005F5F3C"/>
    <w:rsid w:val="005F6F1B"/>
    <w:rsid w:val="00624B33"/>
    <w:rsid w:val="00630AA2"/>
    <w:rsid w:val="00636096"/>
    <w:rsid w:val="00646707"/>
    <w:rsid w:val="00662E58"/>
    <w:rsid w:val="00664DCF"/>
    <w:rsid w:val="006C5D39"/>
    <w:rsid w:val="006E2810"/>
    <w:rsid w:val="006E5417"/>
    <w:rsid w:val="00712F60"/>
    <w:rsid w:val="00720E3B"/>
    <w:rsid w:val="00722B12"/>
    <w:rsid w:val="00744559"/>
    <w:rsid w:val="00745F6B"/>
    <w:rsid w:val="0075585E"/>
    <w:rsid w:val="00770571"/>
    <w:rsid w:val="00773C8B"/>
    <w:rsid w:val="007768FF"/>
    <w:rsid w:val="007824D3"/>
    <w:rsid w:val="00796EE3"/>
    <w:rsid w:val="007A6916"/>
    <w:rsid w:val="007A7D29"/>
    <w:rsid w:val="007B4AB8"/>
    <w:rsid w:val="007F1F8B"/>
    <w:rsid w:val="007F67A1"/>
    <w:rsid w:val="00813B10"/>
    <w:rsid w:val="008206C8"/>
    <w:rsid w:val="00835BF5"/>
    <w:rsid w:val="00874A6C"/>
    <w:rsid w:val="00876C65"/>
    <w:rsid w:val="008A4B4C"/>
    <w:rsid w:val="008A58E5"/>
    <w:rsid w:val="008B2368"/>
    <w:rsid w:val="008C239F"/>
    <w:rsid w:val="008E40B1"/>
    <w:rsid w:val="008E480C"/>
    <w:rsid w:val="00906146"/>
    <w:rsid w:val="00907757"/>
    <w:rsid w:val="009212B0"/>
    <w:rsid w:val="009234A5"/>
    <w:rsid w:val="009336F7"/>
    <w:rsid w:val="00935776"/>
    <w:rsid w:val="009374A7"/>
    <w:rsid w:val="009568BE"/>
    <w:rsid w:val="00975C26"/>
    <w:rsid w:val="009764E4"/>
    <w:rsid w:val="0098551D"/>
    <w:rsid w:val="0099518F"/>
    <w:rsid w:val="009A523D"/>
    <w:rsid w:val="009B4321"/>
    <w:rsid w:val="009C564D"/>
    <w:rsid w:val="009F496B"/>
    <w:rsid w:val="00A01439"/>
    <w:rsid w:val="00A02E61"/>
    <w:rsid w:val="00A05CFF"/>
    <w:rsid w:val="00A304C4"/>
    <w:rsid w:val="00A46A8C"/>
    <w:rsid w:val="00A50665"/>
    <w:rsid w:val="00A56B97"/>
    <w:rsid w:val="00A6093D"/>
    <w:rsid w:val="00A60CF3"/>
    <w:rsid w:val="00A6251D"/>
    <w:rsid w:val="00A65A0C"/>
    <w:rsid w:val="00A66D3C"/>
    <w:rsid w:val="00A76A6D"/>
    <w:rsid w:val="00A83253"/>
    <w:rsid w:val="00AA6E84"/>
    <w:rsid w:val="00AD26BB"/>
    <w:rsid w:val="00AD775B"/>
    <w:rsid w:val="00AE341B"/>
    <w:rsid w:val="00AF0536"/>
    <w:rsid w:val="00B07CA7"/>
    <w:rsid w:val="00B1279A"/>
    <w:rsid w:val="00B5222E"/>
    <w:rsid w:val="00B61C96"/>
    <w:rsid w:val="00B73A2A"/>
    <w:rsid w:val="00B82F57"/>
    <w:rsid w:val="00B94B06"/>
    <w:rsid w:val="00B94C28"/>
    <w:rsid w:val="00BA6015"/>
    <w:rsid w:val="00BC10BA"/>
    <w:rsid w:val="00BC5AFD"/>
    <w:rsid w:val="00C04F43"/>
    <w:rsid w:val="00C0609D"/>
    <w:rsid w:val="00C115AB"/>
    <w:rsid w:val="00C30249"/>
    <w:rsid w:val="00C3723B"/>
    <w:rsid w:val="00C5732D"/>
    <w:rsid w:val="00C606C9"/>
    <w:rsid w:val="00C63712"/>
    <w:rsid w:val="00C90650"/>
    <w:rsid w:val="00C97D78"/>
    <w:rsid w:val="00CC2AAE"/>
    <w:rsid w:val="00CC5A42"/>
    <w:rsid w:val="00CD0EAB"/>
    <w:rsid w:val="00CD35AF"/>
    <w:rsid w:val="00CD6949"/>
    <w:rsid w:val="00CF34DB"/>
    <w:rsid w:val="00CF558F"/>
    <w:rsid w:val="00D073E2"/>
    <w:rsid w:val="00D446EC"/>
    <w:rsid w:val="00D51BF0"/>
    <w:rsid w:val="00D5404D"/>
    <w:rsid w:val="00D55942"/>
    <w:rsid w:val="00D6292D"/>
    <w:rsid w:val="00D807BF"/>
    <w:rsid w:val="00DA1184"/>
    <w:rsid w:val="00DA7887"/>
    <w:rsid w:val="00DB2C26"/>
    <w:rsid w:val="00DE6B43"/>
    <w:rsid w:val="00E0342D"/>
    <w:rsid w:val="00E11923"/>
    <w:rsid w:val="00E1565E"/>
    <w:rsid w:val="00E207FE"/>
    <w:rsid w:val="00E262D4"/>
    <w:rsid w:val="00E36250"/>
    <w:rsid w:val="00E43228"/>
    <w:rsid w:val="00E54511"/>
    <w:rsid w:val="00E61DAC"/>
    <w:rsid w:val="00E75FE3"/>
    <w:rsid w:val="00E938E5"/>
    <w:rsid w:val="00EA44B0"/>
    <w:rsid w:val="00EA4589"/>
    <w:rsid w:val="00EB7AB1"/>
    <w:rsid w:val="00EC16EE"/>
    <w:rsid w:val="00EF48CC"/>
    <w:rsid w:val="00F16099"/>
    <w:rsid w:val="00F73032"/>
    <w:rsid w:val="00F76960"/>
    <w:rsid w:val="00F848FC"/>
    <w:rsid w:val="00F86876"/>
    <w:rsid w:val="00F9282A"/>
    <w:rsid w:val="00F96BAD"/>
    <w:rsid w:val="00FB0E84"/>
    <w:rsid w:val="00FB5800"/>
    <w:rsid w:val="00FD01C2"/>
    <w:rsid w:val="00FF0CE3"/>
    <w:rsid w:val="00FF2C72"/>
    <w:rsid w:val="00FF43DB"/>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uiPriority w:val="99"/>
    <w:rsid w:val="002B191D"/>
    <w:rPr>
      <w:b/>
      <w:bCs/>
      <w:sz w:val="26"/>
      <w:szCs w:val="26"/>
      <w:lang w:val="en-US"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customStyle="1" w:styleId="TableTitle">
    <w:name w:val="Table_Title"/>
    <w:basedOn w:val="Normal"/>
    <w:next w:val="Normal"/>
    <w:rsid w:val="00CD6949"/>
    <w:pPr>
      <w:keepNext/>
      <w:tabs>
        <w:tab w:val="clear" w:pos="360"/>
        <w:tab w:val="clear" w:pos="720"/>
        <w:tab w:val="clear" w:pos="1080"/>
        <w:tab w:val="clear" w:pos="1440"/>
        <w:tab w:val="left" w:pos="794"/>
        <w:tab w:val="left" w:pos="1191"/>
        <w:tab w:val="left" w:pos="1588"/>
        <w:tab w:val="left" w:pos="1985"/>
      </w:tabs>
      <w:spacing w:before="240" w:after="113"/>
      <w:jc w:val="center"/>
      <w:textAlignment w:val="auto"/>
    </w:pPr>
    <w:rPr>
      <w:b/>
      <w:bCs/>
      <w:sz w:val="20"/>
      <w:lang w:val="en-GB"/>
    </w:rPr>
  </w:style>
  <w:style w:type="paragraph" w:styleId="Caption">
    <w:name w:val="caption"/>
    <w:basedOn w:val="Normal"/>
    <w:next w:val="Normal"/>
    <w:link w:val="CaptionChar"/>
    <w:qFormat/>
    <w:rsid w:val="00CD6949"/>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CD6949"/>
    <w:rPr>
      <w:rFonts w:eastAsia="Malgun Gothic"/>
      <w:b/>
      <w:bCs/>
      <w:lang w:val="en-US" w:eastAsia="en-US"/>
    </w:rPr>
  </w:style>
  <w:style w:type="character" w:styleId="CommentReference">
    <w:name w:val="annotation reference"/>
    <w:uiPriority w:val="99"/>
    <w:rsid w:val="005C5A5B"/>
    <w:rPr>
      <w:rFonts w:cs="Times New Roman"/>
      <w:sz w:val="16"/>
      <w:szCs w:val="16"/>
    </w:rPr>
  </w:style>
  <w:style w:type="paragraph" w:styleId="CommentText">
    <w:name w:val="annotation text"/>
    <w:basedOn w:val="Normal"/>
    <w:link w:val="CommentTextChar"/>
    <w:uiPriority w:val="99"/>
    <w:rsid w:val="005C5A5B"/>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5C5A5B"/>
    <w:rPr>
      <w:rFonts w:eastAsia="Malgun Gothic"/>
    </w:rPr>
  </w:style>
  <w:style w:type="paragraph" w:customStyle="1" w:styleId="Blanc">
    <w:name w:val="Blanc"/>
    <w:basedOn w:val="TableTitle"/>
    <w:next w:val="Normal"/>
    <w:uiPriority w:val="99"/>
    <w:rsid w:val="005C5A5B"/>
    <w:pPr>
      <w:tabs>
        <w:tab w:val="clear" w:pos="794"/>
        <w:tab w:val="clear" w:pos="1191"/>
        <w:tab w:val="clear" w:pos="1588"/>
        <w:tab w:val="clear" w:pos="1985"/>
      </w:tabs>
      <w:spacing w:before="0" w:after="57" w:line="12" w:lineRule="exact"/>
      <w:textAlignment w:val="baseline"/>
    </w:pPr>
    <w:rPr>
      <w:rFonts w:eastAsia="Malgun Gothic"/>
      <w:b w:val="0"/>
      <w:bCs w:val="0"/>
      <w:sz w:val="8"/>
      <w:szCs w:val="8"/>
      <w:lang w:val="en-US"/>
    </w:rPr>
  </w:style>
  <w:style w:type="paragraph" w:customStyle="1" w:styleId="Figure">
    <w:name w:val="Figure_#"/>
    <w:basedOn w:val="Normal"/>
    <w:next w:val="Normal"/>
    <w:uiPriority w:val="99"/>
    <w:rsid w:val="00155C2E"/>
    <w:pPr>
      <w:keepNext/>
      <w:tabs>
        <w:tab w:val="clear" w:pos="360"/>
        <w:tab w:val="clear" w:pos="720"/>
        <w:tab w:val="clear" w:pos="1080"/>
        <w:tab w:val="clear" w:pos="1440"/>
      </w:tabs>
      <w:spacing w:before="567" w:after="113"/>
      <w:jc w:val="center"/>
    </w:pPr>
    <w:rPr>
      <w:rFonts w:eastAsia="Malgun Gothic"/>
      <w:sz w:val="20"/>
    </w:rPr>
  </w:style>
  <w:style w:type="paragraph" w:styleId="CommentSubject">
    <w:name w:val="annotation subject"/>
    <w:basedOn w:val="CommentText"/>
    <w:next w:val="CommentText"/>
    <w:link w:val="CommentSubjectChar"/>
    <w:rsid w:val="00173ED2"/>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rPr>
  </w:style>
  <w:style w:type="character" w:customStyle="1" w:styleId="CommentSubjectChar">
    <w:name w:val="Comment Subject Char"/>
    <w:basedOn w:val="CommentTextChar"/>
    <w:link w:val="CommentSubject"/>
    <w:rsid w:val="00173ED2"/>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428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heny@qualcomm.com" TargetMode="External"/><Relationship Id="rId4" Type="http://schemas.openxmlformats.org/officeDocument/2006/relationships/webSettings" Target="webSettings.xml"/><Relationship Id="rId9" Type="http://schemas.openxmlformats.org/officeDocument/2006/relationships/hyperlink" Target="mailto:yekuiw@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7</Pages>
  <Words>1959</Words>
  <Characters>11170</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16</cp:revision>
  <cp:lastPrinted>2011-11-01T05:11:00Z</cp:lastPrinted>
  <dcterms:created xsi:type="dcterms:W3CDTF">2011-11-01T18:30:00Z</dcterms:created>
  <dcterms:modified xsi:type="dcterms:W3CDTF">2011-11-08T23:52:00Z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661438921</vt:i4>
  </property>
  <property fmtid="{D5CDD505-2E9C-101B-9397-08002B2CF9AE}" pid="3" name="_NewReviewCycle">
    <vt:lpwstr/>
  </property>
  <property fmtid="{D5CDD505-2E9C-101B-9397-08002B2CF9AE}" pid="4" name="_EmailSubject">
    <vt:lpwstr>JCTVC-G contribution on tile grouping</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-26654504</vt:i4>
  </property>
  <property fmtid="{D5CDD505-2E9C-101B-9397-08002B2CF9AE}" pid="8" name="_ReviewingToolsShownOnce">
    <vt:lpwstr/>
  </property>
</Properties>
</file>