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AA6E89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7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8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EA50F2" w:rsidP="00EA50F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197B76">
              <w:rPr>
                <w:u w:val="single"/>
              </w:rPr>
              <w:t>G292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197B76" w:rsidP="00197B76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CE12 Subtest3: Cross Check of </w:t>
            </w:r>
            <w:proofErr w:type="spellStart"/>
            <w:r>
              <w:rPr>
                <w:b/>
                <w:szCs w:val="22"/>
              </w:rPr>
              <w:t>Mediatek’s</w:t>
            </w:r>
            <w:proofErr w:type="spellEnd"/>
            <w:r>
              <w:rPr>
                <w:b/>
                <w:szCs w:val="22"/>
              </w:rPr>
              <w:t xml:space="preserve"> Motion Data Line Buffer Reduction Proposal JCTVC-G229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197B7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A50F2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G</w:t>
            </w:r>
            <w:r w:rsidR="00AD3FAC">
              <w:rPr>
                <w:szCs w:val="22"/>
              </w:rPr>
              <w:t>eert</w:t>
            </w:r>
            <w:r>
              <w:rPr>
                <w:szCs w:val="22"/>
              </w:rPr>
              <w:t xml:space="preserve"> Van </w:t>
            </w:r>
            <w:proofErr w:type="spellStart"/>
            <w:r>
              <w:rPr>
                <w:szCs w:val="22"/>
              </w:rPr>
              <w:t>der</w:t>
            </w:r>
            <w:proofErr w:type="spellEnd"/>
            <w:r>
              <w:rPr>
                <w:szCs w:val="22"/>
              </w:rPr>
              <w:t xml:space="preserve"> Auwera</w:t>
            </w:r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5775 Morehouse Dr</w:t>
            </w:r>
            <w:r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AE341B" w:rsidRDefault="00E61DAC" w:rsidP="00EA50F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EA50F2">
              <w:rPr>
                <w:szCs w:val="22"/>
              </w:rPr>
              <w:t>geertv@qualcomm.com</w:t>
            </w:r>
            <w:r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A5243B" w:rsidP="009234A5">
      <w:pPr>
        <w:jc w:val="both"/>
        <w:rPr>
          <w:szCs w:val="22"/>
        </w:rPr>
      </w:pPr>
      <w:r>
        <w:rPr>
          <w:szCs w:val="22"/>
        </w:rPr>
        <w:t>The BD-rate results are cross checked and match those reported in JCTVC-G229.</w:t>
      </w:r>
      <w:ins w:id="0" w:author="Geert" w:date="2011-11-17T14:23:00Z">
        <w:r w:rsidR="00FA393E">
          <w:rPr>
            <w:szCs w:val="22"/>
          </w:rPr>
          <w:t xml:space="preserve"> The subjective quality is similar to the HM4.0 anchor.</w:t>
        </w:r>
      </w:ins>
    </w:p>
    <w:p w:rsidR="001F2594" w:rsidRDefault="00197B76" w:rsidP="00197B76">
      <w:pPr>
        <w:pStyle w:val="Heading1"/>
      </w:pPr>
      <w:r>
        <w:t>Cross Check of Objective Results</w:t>
      </w:r>
    </w:p>
    <w:p w:rsidR="00197B76" w:rsidRDefault="00197B76" w:rsidP="00197B76">
      <w:r>
        <w:t>The BD-rate results match those reported in JCTVC-G229. The execution times are measured in a variable computing environment and are approximate.</w:t>
      </w:r>
    </w:p>
    <w:p w:rsidR="00197B76" w:rsidRPr="00197B76" w:rsidRDefault="00197B76" w:rsidP="00197B76"/>
    <w:tbl>
      <w:tblPr>
        <w:tblW w:w="7660" w:type="dxa"/>
        <w:tblInd w:w="100" w:type="dxa"/>
        <w:tblLook w:val="04A0"/>
      </w:tblPr>
      <w:tblGrid>
        <w:gridCol w:w="1300"/>
        <w:gridCol w:w="970"/>
        <w:gridCol w:w="1105"/>
        <w:gridCol w:w="1105"/>
        <w:gridCol w:w="970"/>
        <w:gridCol w:w="1105"/>
        <w:gridCol w:w="1105"/>
      </w:tblGrid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197B76" w:rsidRPr="00197B76" w:rsidTr="00197B76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B5F97" w:rsidRDefault="003B5F97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B5F97" w:rsidRDefault="003B5F97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B5F97" w:rsidRDefault="003B5F97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B5F97" w:rsidRPr="00197B76" w:rsidRDefault="003B5F97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LC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197B76" w:rsidRPr="00197B76" w:rsidTr="00197B76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</w:tr>
      <w:tr w:rsidR="00197B76" w:rsidRPr="00197B76" w:rsidTr="00197B7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7B76" w:rsidRPr="00197B76" w:rsidRDefault="00197B76" w:rsidP="00197B7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7B7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</w:tbl>
    <w:p w:rsidR="00197B76" w:rsidRDefault="00197B76" w:rsidP="00197B76">
      <w:pPr>
        <w:pStyle w:val="Heading1"/>
      </w:pPr>
      <w:r>
        <w:t>Cross Check of Subjective Quality</w:t>
      </w:r>
    </w:p>
    <w:p w:rsidR="00FA393E" w:rsidRPr="00FA393E" w:rsidRDefault="00FA393E" w:rsidP="00FA393E">
      <w:pPr>
        <w:rPr>
          <w:ins w:id="1" w:author="Geert" w:date="2011-11-17T14:25:00Z"/>
          <w:rPrChange w:id="2" w:author="Geert" w:date="2011-11-17T14:30:00Z">
            <w:rPr>
              <w:ins w:id="3" w:author="Geert" w:date="2011-11-17T14:25:00Z"/>
              <w:color w:val="1F497D"/>
              <w:szCs w:val="22"/>
            </w:rPr>
          </w:rPrChange>
        </w:rPr>
      </w:pPr>
      <w:ins w:id="4" w:author="Geert" w:date="2011-11-17T14:25:00Z">
        <w:r w:rsidRPr="00FA393E">
          <w:rPr>
            <w:rPrChange w:id="5" w:author="Geert" w:date="2011-11-17T14:30:00Z">
              <w:rPr>
                <w:color w:val="1F497D"/>
                <w:szCs w:val="22"/>
              </w:rPr>
            </w:rPrChange>
          </w:rPr>
          <w:t>The</w:t>
        </w:r>
        <w:r w:rsidRPr="00FA393E">
          <w:rPr>
            <w:rPrChange w:id="6" w:author="Geert" w:date="2011-11-17T14:30:00Z">
              <w:rPr>
                <w:color w:val="1F497D"/>
                <w:szCs w:val="22"/>
              </w:rPr>
            </w:rPrChange>
          </w:rPr>
          <w:t xml:space="preserve"> </w:t>
        </w:r>
      </w:ins>
      <w:ins w:id="7" w:author="Geert" w:date="2011-11-17T14:27:00Z">
        <w:r w:rsidRPr="00FA393E">
          <w:rPr>
            <w:rPrChange w:id="8" w:author="Geert" w:date="2011-11-17T14:30:00Z">
              <w:rPr>
                <w:color w:val="1F497D"/>
                <w:szCs w:val="22"/>
              </w:rPr>
            </w:rPrChange>
          </w:rPr>
          <w:t xml:space="preserve">following </w:t>
        </w:r>
      </w:ins>
      <w:ins w:id="9" w:author="Geert" w:date="2011-11-17T14:25:00Z">
        <w:r w:rsidRPr="00FA393E">
          <w:rPr>
            <w:rPrChange w:id="10" w:author="Geert" w:date="2011-11-17T14:30:00Z">
              <w:rPr>
                <w:color w:val="1F497D"/>
                <w:szCs w:val="22"/>
              </w:rPr>
            </w:rPrChange>
          </w:rPr>
          <w:t xml:space="preserve">decoded sequences </w:t>
        </w:r>
        <w:r w:rsidRPr="00FA393E">
          <w:rPr>
            <w:rPrChange w:id="11" w:author="Geert" w:date="2011-11-17T14:30:00Z">
              <w:rPr>
                <w:color w:val="1F497D"/>
                <w:szCs w:val="22"/>
              </w:rPr>
            </w:rPrChange>
          </w:rPr>
          <w:t xml:space="preserve">were carefully compared </w:t>
        </w:r>
        <w:r w:rsidRPr="00FA393E">
          <w:rPr>
            <w:rPrChange w:id="12" w:author="Geert" w:date="2011-11-17T14:30:00Z">
              <w:rPr>
                <w:color w:val="1F497D"/>
                <w:szCs w:val="22"/>
              </w:rPr>
            </w:rPrChange>
          </w:rPr>
          <w:t xml:space="preserve">with the </w:t>
        </w:r>
      </w:ins>
      <w:ins w:id="13" w:author="Geert" w:date="2011-11-17T14:29:00Z">
        <w:r w:rsidRPr="00FA393E">
          <w:rPr>
            <w:rPrChange w:id="14" w:author="Geert" w:date="2011-11-17T14:30:00Z">
              <w:rPr>
                <w:color w:val="1F497D"/>
                <w:szCs w:val="22"/>
              </w:rPr>
            </w:rPrChange>
          </w:rPr>
          <w:t xml:space="preserve">HM4.0 </w:t>
        </w:r>
      </w:ins>
      <w:ins w:id="15" w:author="Geert" w:date="2011-11-17T14:25:00Z">
        <w:r w:rsidRPr="00FA393E">
          <w:rPr>
            <w:rPrChange w:id="16" w:author="Geert" w:date="2011-11-17T14:30:00Z">
              <w:rPr>
                <w:color w:val="1F497D"/>
                <w:szCs w:val="22"/>
              </w:rPr>
            </w:rPrChange>
          </w:rPr>
          <w:t xml:space="preserve">anchor </w:t>
        </w:r>
      </w:ins>
      <w:ins w:id="17" w:author="Geert" w:date="2011-11-17T14:29:00Z">
        <w:r w:rsidRPr="00FA393E">
          <w:rPr>
            <w:rPrChange w:id="18" w:author="Geert" w:date="2011-11-17T14:30:00Z">
              <w:rPr>
                <w:color w:val="1F497D"/>
                <w:szCs w:val="22"/>
              </w:rPr>
            </w:rPrChange>
          </w:rPr>
          <w:t>(</w:t>
        </w:r>
      </w:ins>
      <w:ins w:id="19" w:author="Geert" w:date="2011-11-17T14:25:00Z">
        <w:r w:rsidRPr="00FA393E">
          <w:rPr>
            <w:rPrChange w:id="20" w:author="Geert" w:date="2011-11-17T14:30:00Z">
              <w:rPr>
                <w:color w:val="1F497D"/>
                <w:szCs w:val="22"/>
              </w:rPr>
            </w:rPrChange>
          </w:rPr>
          <w:t>recommended test set in CE12</w:t>
        </w:r>
      </w:ins>
      <w:ins w:id="21" w:author="Geert" w:date="2011-11-17T14:29:00Z">
        <w:r w:rsidRPr="00FA393E">
          <w:rPr>
            <w:rPrChange w:id="22" w:author="Geert" w:date="2011-11-17T14:30:00Z">
              <w:rPr>
                <w:color w:val="1F497D"/>
                <w:szCs w:val="22"/>
              </w:rPr>
            </w:rPrChange>
          </w:rPr>
          <w:t>)</w:t>
        </w:r>
      </w:ins>
      <w:ins w:id="23" w:author="Geert" w:date="2011-11-17T14:25:00Z">
        <w:r w:rsidRPr="00FA393E">
          <w:rPr>
            <w:rPrChange w:id="24" w:author="Geert" w:date="2011-11-17T14:30:00Z">
              <w:rPr>
                <w:color w:val="1F497D"/>
                <w:szCs w:val="22"/>
              </w:rPr>
            </w:rPrChange>
          </w:rPr>
          <w:t>:</w:t>
        </w:r>
      </w:ins>
    </w:p>
    <w:p w:rsidR="00FA393E" w:rsidRPr="00FA393E" w:rsidRDefault="00FA393E" w:rsidP="00FA393E">
      <w:pPr>
        <w:rPr>
          <w:ins w:id="25" w:author="Geert" w:date="2011-11-17T14:25:00Z"/>
          <w:rPrChange w:id="26" w:author="Geert" w:date="2011-11-17T14:30:00Z">
            <w:rPr>
              <w:ins w:id="27" w:author="Geert" w:date="2011-11-17T14:25:00Z"/>
              <w:color w:val="1F497D"/>
              <w:szCs w:val="22"/>
            </w:rPr>
          </w:rPrChange>
        </w:rPr>
      </w:pPr>
      <w:ins w:id="28" w:author="Geert" w:date="2011-11-17T14:25:00Z">
        <w:r w:rsidRPr="00FA393E">
          <w:rPr>
            <w:rPrChange w:id="29" w:author="Geert" w:date="2011-11-17T14:30:00Z">
              <w:rPr>
                <w:color w:val="1F497D"/>
                <w:szCs w:val="22"/>
              </w:rPr>
            </w:rPrChange>
          </w:rPr>
          <w:t xml:space="preserve">Class B: </w:t>
        </w:r>
      </w:ins>
    </w:p>
    <w:p w:rsidR="00FA393E" w:rsidRPr="00FA393E" w:rsidRDefault="00FA393E" w:rsidP="00FA393E">
      <w:pPr>
        <w:rPr>
          <w:ins w:id="30" w:author="Geert" w:date="2011-11-17T14:25:00Z"/>
          <w:rPrChange w:id="31" w:author="Geert" w:date="2011-11-17T14:30:00Z">
            <w:rPr>
              <w:ins w:id="32" w:author="Geert" w:date="2011-11-17T14:25:00Z"/>
              <w:color w:val="1F497D"/>
              <w:szCs w:val="22"/>
            </w:rPr>
          </w:rPrChange>
        </w:rPr>
      </w:pPr>
      <w:ins w:id="33" w:author="Geert" w:date="2011-11-17T14:25:00Z">
        <w:r w:rsidRPr="00FA393E">
          <w:rPr>
            <w:rPrChange w:id="34" w:author="Geert" w:date="2011-11-17T14:30:00Z">
              <w:rPr>
                <w:color w:val="1F497D"/>
                <w:szCs w:val="22"/>
              </w:rPr>
            </w:rPrChange>
          </w:rPr>
          <w:t>Kimono, low-delay low-complexity, QP 32</w:t>
        </w:r>
      </w:ins>
    </w:p>
    <w:p w:rsidR="00FA393E" w:rsidRPr="00FA393E" w:rsidRDefault="00FA393E" w:rsidP="00FA393E">
      <w:pPr>
        <w:rPr>
          <w:ins w:id="35" w:author="Geert" w:date="2011-11-17T14:25:00Z"/>
          <w:rPrChange w:id="36" w:author="Geert" w:date="2011-11-17T14:30:00Z">
            <w:rPr>
              <w:ins w:id="37" w:author="Geert" w:date="2011-11-17T14:25:00Z"/>
              <w:color w:val="1F497D"/>
              <w:szCs w:val="22"/>
            </w:rPr>
          </w:rPrChange>
        </w:rPr>
      </w:pPr>
      <w:ins w:id="38" w:author="Geert" w:date="2011-11-17T14:25:00Z">
        <w:r w:rsidRPr="00FA393E">
          <w:rPr>
            <w:rPrChange w:id="39" w:author="Geert" w:date="2011-11-17T14:30:00Z">
              <w:rPr>
                <w:color w:val="1F497D"/>
                <w:szCs w:val="22"/>
              </w:rPr>
            </w:rPrChange>
          </w:rPr>
          <w:t>Kimono, random-access high-efficiency, QP 37</w:t>
        </w:r>
      </w:ins>
    </w:p>
    <w:p w:rsidR="00FA393E" w:rsidRPr="00FA393E" w:rsidRDefault="00FA393E" w:rsidP="00FA393E">
      <w:pPr>
        <w:rPr>
          <w:ins w:id="40" w:author="Geert" w:date="2011-11-17T14:25:00Z"/>
          <w:rPrChange w:id="41" w:author="Geert" w:date="2011-11-17T14:30:00Z">
            <w:rPr>
              <w:ins w:id="42" w:author="Geert" w:date="2011-11-17T14:25:00Z"/>
              <w:color w:val="1F497D"/>
              <w:szCs w:val="22"/>
            </w:rPr>
          </w:rPrChange>
        </w:rPr>
      </w:pPr>
    </w:p>
    <w:p w:rsidR="00FA393E" w:rsidRPr="00FA393E" w:rsidRDefault="00FA393E" w:rsidP="00FA393E">
      <w:pPr>
        <w:rPr>
          <w:ins w:id="43" w:author="Geert" w:date="2011-11-17T14:25:00Z"/>
          <w:rPrChange w:id="44" w:author="Geert" w:date="2011-11-17T14:30:00Z">
            <w:rPr>
              <w:ins w:id="45" w:author="Geert" w:date="2011-11-17T14:25:00Z"/>
              <w:color w:val="1F497D"/>
              <w:szCs w:val="22"/>
            </w:rPr>
          </w:rPrChange>
        </w:rPr>
      </w:pPr>
      <w:ins w:id="46" w:author="Geert" w:date="2011-11-17T14:25:00Z">
        <w:r w:rsidRPr="00FA393E">
          <w:rPr>
            <w:rPrChange w:id="47" w:author="Geert" w:date="2011-11-17T14:30:00Z">
              <w:rPr>
                <w:color w:val="1F497D"/>
                <w:szCs w:val="22"/>
              </w:rPr>
            </w:rPrChange>
          </w:rPr>
          <w:t xml:space="preserve">Class C: </w:t>
        </w:r>
      </w:ins>
    </w:p>
    <w:p w:rsidR="00FA393E" w:rsidRPr="00FA393E" w:rsidRDefault="00FA393E" w:rsidP="00FA393E">
      <w:pPr>
        <w:rPr>
          <w:ins w:id="48" w:author="Geert" w:date="2011-11-17T14:25:00Z"/>
          <w:rPrChange w:id="49" w:author="Geert" w:date="2011-11-17T14:30:00Z">
            <w:rPr>
              <w:ins w:id="50" w:author="Geert" w:date="2011-11-17T14:25:00Z"/>
              <w:color w:val="1F497D"/>
              <w:szCs w:val="22"/>
            </w:rPr>
          </w:rPrChange>
        </w:rPr>
      </w:pPr>
      <w:proofErr w:type="spellStart"/>
      <w:ins w:id="51" w:author="Geert" w:date="2011-11-17T14:25:00Z">
        <w:r w:rsidRPr="00FA393E">
          <w:rPr>
            <w:rPrChange w:id="52" w:author="Geert" w:date="2011-11-17T14:30:00Z">
              <w:rPr>
                <w:color w:val="1F497D"/>
                <w:szCs w:val="22"/>
              </w:rPr>
            </w:rPrChange>
          </w:rPr>
          <w:t>BQ_Mall</w:t>
        </w:r>
        <w:proofErr w:type="spellEnd"/>
        <w:r w:rsidRPr="00FA393E">
          <w:rPr>
            <w:rPrChange w:id="53" w:author="Geert" w:date="2011-11-17T14:30:00Z">
              <w:rPr>
                <w:color w:val="1F497D"/>
                <w:szCs w:val="22"/>
              </w:rPr>
            </w:rPrChange>
          </w:rPr>
          <w:t xml:space="preserve">, low-delay low-complexity, QP 32 </w:t>
        </w:r>
      </w:ins>
    </w:p>
    <w:p w:rsidR="00FA393E" w:rsidRPr="00FA393E" w:rsidRDefault="00FA393E" w:rsidP="00FA393E">
      <w:pPr>
        <w:rPr>
          <w:ins w:id="54" w:author="Geert" w:date="2011-11-17T14:25:00Z"/>
          <w:rPrChange w:id="55" w:author="Geert" w:date="2011-11-17T14:30:00Z">
            <w:rPr>
              <w:ins w:id="56" w:author="Geert" w:date="2011-11-17T14:25:00Z"/>
              <w:color w:val="1F497D"/>
              <w:szCs w:val="22"/>
            </w:rPr>
          </w:rPrChange>
        </w:rPr>
      </w:pPr>
      <w:proofErr w:type="spellStart"/>
      <w:ins w:id="57" w:author="Geert" w:date="2011-11-17T14:25:00Z">
        <w:r w:rsidRPr="00FA393E">
          <w:rPr>
            <w:rPrChange w:id="58" w:author="Geert" w:date="2011-11-17T14:30:00Z">
              <w:rPr>
                <w:color w:val="1F497D"/>
                <w:szCs w:val="22"/>
              </w:rPr>
            </w:rPrChange>
          </w:rPr>
          <w:t>BQ_Mall</w:t>
        </w:r>
        <w:proofErr w:type="spellEnd"/>
        <w:r w:rsidRPr="00FA393E">
          <w:rPr>
            <w:rPrChange w:id="59" w:author="Geert" w:date="2011-11-17T14:30:00Z">
              <w:rPr>
                <w:color w:val="1F497D"/>
                <w:szCs w:val="22"/>
              </w:rPr>
            </w:rPrChange>
          </w:rPr>
          <w:t>, random-access high-efficiency, QP 37</w:t>
        </w:r>
      </w:ins>
    </w:p>
    <w:p w:rsidR="00FA393E" w:rsidRPr="00FA393E" w:rsidRDefault="00FA393E" w:rsidP="00FA393E">
      <w:pPr>
        <w:rPr>
          <w:ins w:id="60" w:author="Geert" w:date="2011-11-17T14:25:00Z"/>
          <w:rPrChange w:id="61" w:author="Geert" w:date="2011-11-17T14:30:00Z">
            <w:rPr>
              <w:ins w:id="62" w:author="Geert" w:date="2011-11-17T14:25:00Z"/>
              <w:color w:val="1F497D"/>
              <w:szCs w:val="22"/>
            </w:rPr>
          </w:rPrChange>
        </w:rPr>
      </w:pPr>
    </w:p>
    <w:p w:rsidR="00FA393E" w:rsidRPr="00FA393E" w:rsidRDefault="00FA393E" w:rsidP="00FA393E">
      <w:pPr>
        <w:rPr>
          <w:ins w:id="63" w:author="Geert" w:date="2011-11-17T14:25:00Z"/>
          <w:rPrChange w:id="64" w:author="Geert" w:date="2011-11-17T14:30:00Z">
            <w:rPr>
              <w:ins w:id="65" w:author="Geert" w:date="2011-11-17T14:25:00Z"/>
              <w:color w:val="1F497D"/>
              <w:szCs w:val="22"/>
            </w:rPr>
          </w:rPrChange>
        </w:rPr>
      </w:pPr>
      <w:ins w:id="66" w:author="Geert" w:date="2011-11-17T14:25:00Z">
        <w:r w:rsidRPr="00FA393E">
          <w:rPr>
            <w:rPrChange w:id="67" w:author="Geert" w:date="2011-11-17T14:30:00Z">
              <w:rPr>
                <w:color w:val="1F497D"/>
                <w:szCs w:val="22"/>
              </w:rPr>
            </w:rPrChange>
          </w:rPr>
          <w:t xml:space="preserve">Class E: </w:t>
        </w:r>
      </w:ins>
    </w:p>
    <w:p w:rsidR="00FA393E" w:rsidRPr="00FA393E" w:rsidRDefault="00FA393E" w:rsidP="00FA393E">
      <w:pPr>
        <w:rPr>
          <w:ins w:id="68" w:author="Geert" w:date="2011-11-17T14:25:00Z"/>
          <w:rPrChange w:id="69" w:author="Geert" w:date="2011-11-17T14:30:00Z">
            <w:rPr>
              <w:ins w:id="70" w:author="Geert" w:date="2011-11-17T14:25:00Z"/>
              <w:color w:val="1F497D"/>
              <w:szCs w:val="22"/>
            </w:rPr>
          </w:rPrChange>
        </w:rPr>
      </w:pPr>
      <w:ins w:id="71" w:author="Geert" w:date="2011-11-17T14:25:00Z">
        <w:r w:rsidRPr="00FA393E">
          <w:rPr>
            <w:rPrChange w:id="72" w:author="Geert" w:date="2011-11-17T14:30:00Z">
              <w:rPr>
                <w:color w:val="1F497D"/>
                <w:szCs w:val="22"/>
              </w:rPr>
            </w:rPrChange>
          </w:rPr>
          <w:t>Vidyo3, low-delay low-complexity, QP 32</w:t>
        </w:r>
      </w:ins>
    </w:p>
    <w:p w:rsidR="00FA393E" w:rsidRPr="00FA393E" w:rsidRDefault="00FA393E" w:rsidP="00FA393E">
      <w:pPr>
        <w:rPr>
          <w:ins w:id="73" w:author="Geert" w:date="2011-11-17T14:25:00Z"/>
          <w:rPrChange w:id="74" w:author="Geert" w:date="2011-11-17T14:30:00Z">
            <w:rPr>
              <w:ins w:id="75" w:author="Geert" w:date="2011-11-17T14:25:00Z"/>
              <w:color w:val="1F497D"/>
              <w:szCs w:val="22"/>
            </w:rPr>
          </w:rPrChange>
        </w:rPr>
      </w:pPr>
      <w:ins w:id="76" w:author="Geert" w:date="2011-11-17T14:25:00Z">
        <w:r w:rsidRPr="00FA393E">
          <w:rPr>
            <w:rPrChange w:id="77" w:author="Geert" w:date="2011-11-17T14:30:00Z">
              <w:rPr>
                <w:color w:val="1F497D"/>
                <w:szCs w:val="22"/>
              </w:rPr>
            </w:rPrChange>
          </w:rPr>
          <w:t>Vidyo3, low-delay high-efficiency, QP 37</w:t>
        </w:r>
      </w:ins>
    </w:p>
    <w:p w:rsidR="00FA393E" w:rsidRPr="00FA393E" w:rsidRDefault="00FA393E" w:rsidP="00FA393E">
      <w:pPr>
        <w:rPr>
          <w:ins w:id="78" w:author="Geert" w:date="2011-11-17T14:25:00Z"/>
          <w:rPrChange w:id="79" w:author="Geert" w:date="2011-11-17T14:30:00Z">
            <w:rPr>
              <w:ins w:id="80" w:author="Geert" w:date="2011-11-17T14:25:00Z"/>
              <w:color w:val="1F497D"/>
              <w:szCs w:val="22"/>
            </w:rPr>
          </w:rPrChange>
        </w:rPr>
      </w:pPr>
    </w:p>
    <w:p w:rsidR="00FA393E" w:rsidRPr="00FA393E" w:rsidRDefault="00FA393E" w:rsidP="00FA393E">
      <w:pPr>
        <w:rPr>
          <w:ins w:id="81" w:author="Geert" w:date="2011-11-17T14:25:00Z"/>
          <w:rPrChange w:id="82" w:author="Geert" w:date="2011-11-17T14:30:00Z">
            <w:rPr>
              <w:ins w:id="83" w:author="Geert" w:date="2011-11-17T14:25:00Z"/>
              <w:color w:val="1F497D"/>
              <w:szCs w:val="22"/>
            </w:rPr>
          </w:rPrChange>
        </w:rPr>
      </w:pPr>
      <w:ins w:id="84" w:author="Geert" w:date="2011-11-17T14:25:00Z">
        <w:r w:rsidRPr="00FA393E">
          <w:rPr>
            <w:rPrChange w:id="85" w:author="Geert" w:date="2011-11-17T14:30:00Z">
              <w:rPr>
                <w:color w:val="1F497D"/>
                <w:szCs w:val="22"/>
              </w:rPr>
            </w:rPrChange>
          </w:rPr>
          <w:t>The</w:t>
        </w:r>
        <w:r w:rsidRPr="00FA393E">
          <w:rPr>
            <w:rPrChange w:id="86" w:author="Geert" w:date="2011-11-17T14:30:00Z">
              <w:rPr>
                <w:color w:val="1F497D"/>
                <w:szCs w:val="22"/>
              </w:rPr>
            </w:rPrChange>
          </w:rPr>
          <w:t xml:space="preserve"> conclusion is that </w:t>
        </w:r>
      </w:ins>
      <w:ins w:id="87" w:author="Geert" w:date="2011-11-17T14:29:00Z">
        <w:r w:rsidRPr="00FA393E">
          <w:rPr>
            <w:rPrChange w:id="88" w:author="Geert" w:date="2011-11-17T14:30:00Z">
              <w:rPr>
                <w:color w:val="1F497D"/>
                <w:szCs w:val="22"/>
              </w:rPr>
            </w:rPrChange>
          </w:rPr>
          <w:t xml:space="preserve">the </w:t>
        </w:r>
      </w:ins>
      <w:ins w:id="89" w:author="Geert" w:date="2011-11-17T14:25:00Z">
        <w:r w:rsidRPr="00FA393E">
          <w:rPr>
            <w:rPrChange w:id="90" w:author="Geert" w:date="2011-11-17T14:30:00Z">
              <w:rPr>
                <w:color w:val="1F497D"/>
                <w:szCs w:val="22"/>
              </w:rPr>
            </w:rPrChange>
          </w:rPr>
          <w:t xml:space="preserve">qualities are very similar. </w:t>
        </w:r>
      </w:ins>
      <w:ins w:id="91" w:author="Geert" w:date="2011-11-17T14:26:00Z">
        <w:r w:rsidRPr="00FA393E">
          <w:rPr>
            <w:rPrChange w:id="92" w:author="Geert" w:date="2011-11-17T14:30:00Z">
              <w:rPr>
                <w:color w:val="1F497D"/>
                <w:szCs w:val="22"/>
              </w:rPr>
            </w:rPrChange>
          </w:rPr>
          <w:t xml:space="preserve">No </w:t>
        </w:r>
      </w:ins>
      <w:ins w:id="93" w:author="Geert" w:date="2011-11-17T14:25:00Z">
        <w:r w:rsidRPr="00FA393E">
          <w:rPr>
            <w:rPrChange w:id="94" w:author="Geert" w:date="2011-11-17T14:30:00Z">
              <w:rPr>
                <w:color w:val="1F497D"/>
                <w:szCs w:val="22"/>
              </w:rPr>
            </w:rPrChange>
          </w:rPr>
          <w:t>artifacts that are significantly worse than the anchor</w:t>
        </w:r>
      </w:ins>
      <w:ins w:id="95" w:author="Geert" w:date="2011-11-17T14:26:00Z">
        <w:r w:rsidRPr="00FA393E">
          <w:rPr>
            <w:rPrChange w:id="96" w:author="Geert" w:date="2011-11-17T14:30:00Z">
              <w:rPr>
                <w:color w:val="1F497D"/>
                <w:szCs w:val="22"/>
              </w:rPr>
            </w:rPrChange>
          </w:rPr>
          <w:t xml:space="preserve"> are observed</w:t>
        </w:r>
      </w:ins>
      <w:ins w:id="97" w:author="Geert" w:date="2011-11-17T14:25:00Z">
        <w:r w:rsidRPr="00FA393E">
          <w:rPr>
            <w:rPrChange w:id="98" w:author="Geert" w:date="2011-11-17T14:30:00Z">
              <w:rPr>
                <w:color w:val="1F497D"/>
                <w:szCs w:val="22"/>
              </w:rPr>
            </w:rPrChange>
          </w:rPr>
          <w:t>.</w:t>
        </w:r>
      </w:ins>
    </w:p>
    <w:p w:rsidR="00197B76" w:rsidRPr="00197B76" w:rsidRDefault="00197B76" w:rsidP="00197B76"/>
    <w:p w:rsidR="001F2594" w:rsidRDefault="001F2594" w:rsidP="009234A5">
      <w:pPr>
        <w:jc w:val="both"/>
        <w:rPr>
          <w:szCs w:val="22"/>
        </w:rPr>
      </w:pPr>
    </w:p>
    <w:p w:rsidR="001F2594" w:rsidRPr="002B191D" w:rsidDel="00FA393E" w:rsidRDefault="001F2594" w:rsidP="00E11923">
      <w:pPr>
        <w:pStyle w:val="Heading1"/>
        <w:rPr>
          <w:del w:id="99" w:author="Geert" w:date="2011-11-17T14:24:00Z"/>
        </w:rPr>
      </w:pPr>
      <w:del w:id="100" w:author="Geert" w:date="2011-11-17T14:24:00Z">
        <w:r w:rsidRPr="00E11923" w:rsidDel="00FA393E">
          <w:delText>Patent</w:delText>
        </w:r>
        <w:r w:rsidRPr="002B191D" w:rsidDel="00FA393E">
          <w:delText xml:space="preserve"> rights declaration</w:delText>
        </w:r>
        <w:r w:rsidR="00B94B06" w:rsidRPr="002B191D" w:rsidDel="00FA393E">
          <w:delText>(s)</w:delText>
        </w:r>
      </w:del>
    </w:p>
    <w:p w:rsidR="001F2594" w:rsidDel="00FA393E" w:rsidRDefault="008B0B7E" w:rsidP="009234A5">
      <w:pPr>
        <w:jc w:val="both"/>
        <w:rPr>
          <w:del w:id="101" w:author="Geert" w:date="2011-11-17T14:24:00Z"/>
          <w:szCs w:val="22"/>
        </w:rPr>
      </w:pPr>
      <w:del w:id="102" w:author="Geert" w:date="2011-11-17T14:24:00Z">
        <w:r w:rsidDel="00FA393E">
          <w:rPr>
            <w:b/>
            <w:szCs w:val="22"/>
          </w:rPr>
          <w:delText>Qualcomm Inc.</w:delText>
        </w:r>
        <w:r w:rsidR="001F2594" w:rsidRPr="00A01439" w:rsidDel="00FA393E">
          <w:rPr>
            <w:b/>
            <w:szCs w:val="22"/>
          </w:rPr>
          <w:delText xml:space="preserve"> may have IPR relating to the technology described </w:delText>
        </w:r>
        <w:r w:rsidR="002F164D" w:rsidDel="00FA393E">
          <w:rPr>
            <w:b/>
            <w:szCs w:val="22"/>
          </w:rPr>
          <w:delText xml:space="preserve">in </w:delText>
        </w:r>
        <w:r w:rsidR="001F2594" w:rsidRPr="00A01439" w:rsidDel="00FA393E">
          <w:rPr>
            <w:b/>
            <w:szCs w:val="22"/>
          </w:rPr>
          <w:delText>this contribution and, conditioned on reciprocity, is prepared to grant licenses under reasonable and non-discriminatory terms as necessary for implementation of the resulting ITU-T Recommendation</w:delText>
        </w:r>
        <w:r w:rsidR="002F164D" w:rsidDel="00FA393E">
          <w:rPr>
            <w:b/>
            <w:szCs w:val="22"/>
          </w:rPr>
          <w:delText xml:space="preserve"> | ISO/IEC </w:delText>
        </w:r>
        <w:r w:rsidR="00A83253" w:rsidDel="00FA393E">
          <w:rPr>
            <w:b/>
            <w:szCs w:val="22"/>
          </w:rPr>
          <w:delText xml:space="preserve">International </w:delText>
        </w:r>
        <w:r w:rsidR="002F164D" w:rsidDel="00FA393E">
          <w:rPr>
            <w:b/>
            <w:szCs w:val="22"/>
          </w:rPr>
          <w:delText>Standard</w:delText>
        </w:r>
        <w:r w:rsidR="001F2594" w:rsidRPr="00A01439" w:rsidDel="00FA393E">
          <w:rPr>
            <w:b/>
            <w:szCs w:val="22"/>
          </w:rPr>
          <w:delText xml:space="preserve"> (per box 2 of the ITU-T/ITU-R/ISO/IEC patent statement and licensing declaration form).</w:delText>
        </w:r>
      </w:del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123" w:rsidRDefault="008E2123">
      <w:r>
        <w:separator/>
      </w:r>
    </w:p>
  </w:endnote>
  <w:endnote w:type="continuationSeparator" w:id="0">
    <w:p w:rsidR="008E2123" w:rsidRDefault="008E2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A6E8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A6E89">
      <w:rPr>
        <w:rStyle w:val="PageNumber"/>
      </w:rPr>
      <w:fldChar w:fldCharType="separate"/>
    </w:r>
    <w:r w:rsidR="00FA393E">
      <w:rPr>
        <w:rStyle w:val="PageNumber"/>
        <w:noProof/>
      </w:rPr>
      <w:t>2</w:t>
    </w:r>
    <w:r w:rsidR="00AA6E89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AA6E89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AA6E89">
      <w:rPr>
        <w:rStyle w:val="PageNumber"/>
      </w:rPr>
      <w:fldChar w:fldCharType="separate"/>
    </w:r>
    <w:r w:rsidR="00FA393E">
      <w:rPr>
        <w:rStyle w:val="PageNumber"/>
        <w:noProof/>
      </w:rPr>
      <w:t>2011-11-08</w:t>
    </w:r>
    <w:r w:rsidR="00AA6E89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123" w:rsidRDefault="008E2123">
      <w:r>
        <w:separator/>
      </w:r>
    </w:p>
  </w:footnote>
  <w:footnote w:type="continuationSeparator" w:id="0">
    <w:p w:rsidR="008E2123" w:rsidRDefault="008E21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revisionView w:markup="0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AC"/>
    <w:rsid w:val="000458BC"/>
    <w:rsid w:val="00045C41"/>
    <w:rsid w:val="00046C03"/>
    <w:rsid w:val="0007614F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E58"/>
    <w:rsid w:val="00197B76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F164D"/>
    <w:rsid w:val="00306206"/>
    <w:rsid w:val="00327C56"/>
    <w:rsid w:val="003315A1"/>
    <w:rsid w:val="003373EC"/>
    <w:rsid w:val="003620B1"/>
    <w:rsid w:val="003706CC"/>
    <w:rsid w:val="003A2D8E"/>
    <w:rsid w:val="003B5F97"/>
    <w:rsid w:val="003C20E4"/>
    <w:rsid w:val="003E6F90"/>
    <w:rsid w:val="003F5D0F"/>
    <w:rsid w:val="00414101"/>
    <w:rsid w:val="00433DDB"/>
    <w:rsid w:val="00437619"/>
    <w:rsid w:val="004418FD"/>
    <w:rsid w:val="004B210C"/>
    <w:rsid w:val="004D405F"/>
    <w:rsid w:val="004F61E3"/>
    <w:rsid w:val="0051015C"/>
    <w:rsid w:val="00531AE9"/>
    <w:rsid w:val="00567EC7"/>
    <w:rsid w:val="00570013"/>
    <w:rsid w:val="005A33A1"/>
    <w:rsid w:val="005C385F"/>
    <w:rsid w:val="005F6F1B"/>
    <w:rsid w:val="00624B33"/>
    <w:rsid w:val="00630AA2"/>
    <w:rsid w:val="00646707"/>
    <w:rsid w:val="00664DCF"/>
    <w:rsid w:val="006C5D39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24D3"/>
    <w:rsid w:val="007956FF"/>
    <w:rsid w:val="00796EE3"/>
    <w:rsid w:val="007A7D29"/>
    <w:rsid w:val="007D06CB"/>
    <w:rsid w:val="007F1F8B"/>
    <w:rsid w:val="008206C8"/>
    <w:rsid w:val="00874A6C"/>
    <w:rsid w:val="00876C65"/>
    <w:rsid w:val="008A4B4C"/>
    <w:rsid w:val="008B0B7E"/>
    <w:rsid w:val="008C239F"/>
    <w:rsid w:val="008E2123"/>
    <w:rsid w:val="00907757"/>
    <w:rsid w:val="009212B0"/>
    <w:rsid w:val="009234A5"/>
    <w:rsid w:val="009336F7"/>
    <w:rsid w:val="009374A7"/>
    <w:rsid w:val="0099518F"/>
    <w:rsid w:val="009A523D"/>
    <w:rsid w:val="009F496B"/>
    <w:rsid w:val="00A01439"/>
    <w:rsid w:val="00A02E61"/>
    <w:rsid w:val="00A05CFF"/>
    <w:rsid w:val="00A5243B"/>
    <w:rsid w:val="00A56B97"/>
    <w:rsid w:val="00A6093D"/>
    <w:rsid w:val="00A76A6D"/>
    <w:rsid w:val="00A83253"/>
    <w:rsid w:val="00AA6E84"/>
    <w:rsid w:val="00AA6E89"/>
    <w:rsid w:val="00AD3FAC"/>
    <w:rsid w:val="00AE341B"/>
    <w:rsid w:val="00B07CA7"/>
    <w:rsid w:val="00B1279A"/>
    <w:rsid w:val="00B5222E"/>
    <w:rsid w:val="00B61C96"/>
    <w:rsid w:val="00B73A2A"/>
    <w:rsid w:val="00B94B06"/>
    <w:rsid w:val="00B94C28"/>
    <w:rsid w:val="00BB07D8"/>
    <w:rsid w:val="00BC10BA"/>
    <w:rsid w:val="00BC5AFD"/>
    <w:rsid w:val="00BD4025"/>
    <w:rsid w:val="00C0609D"/>
    <w:rsid w:val="00C115AB"/>
    <w:rsid w:val="00C30249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5529"/>
    <w:rsid w:val="00E75FE3"/>
    <w:rsid w:val="00EA50F2"/>
    <w:rsid w:val="00EB7AB1"/>
    <w:rsid w:val="00EF48CC"/>
    <w:rsid w:val="00F73032"/>
    <w:rsid w:val="00F848FC"/>
    <w:rsid w:val="00F9282A"/>
    <w:rsid w:val="00F96BAD"/>
    <w:rsid w:val="00FA393E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07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B07D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B07D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5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G_Geneva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31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3200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Geert</dc:creator>
  <cp:keywords>JCT-VC, MPEG, VCEG</cp:keywords>
  <cp:lastModifiedBy>Geert</cp:lastModifiedBy>
  <cp:revision>7</cp:revision>
  <cp:lastPrinted>2011-11-06T03:50:00Z</cp:lastPrinted>
  <dcterms:created xsi:type="dcterms:W3CDTF">2011-11-06T03:39:00Z</dcterms:created>
  <dcterms:modified xsi:type="dcterms:W3CDTF">2011-11-17T22:31:00Z</dcterms:modified>
</cp:coreProperties>
</file>