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B56EA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074A0">
              <w:rPr>
                <w:u w:val="single"/>
              </w:rPr>
              <w:t>G291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E6856" w:rsidRDefault="004E6856" w:rsidP="004E685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Transform D</w:t>
            </w:r>
            <w:r w:rsidRPr="004E6856">
              <w:rPr>
                <w:szCs w:val="22"/>
              </w:rPr>
              <w:t xml:space="preserve">ependent </w:t>
            </w:r>
            <w:proofErr w:type="spellStart"/>
            <w:r>
              <w:rPr>
                <w:szCs w:val="22"/>
              </w:rPr>
              <w:t>D</w:t>
            </w:r>
            <w:r w:rsidRPr="004E6856">
              <w:rPr>
                <w:szCs w:val="22"/>
              </w:rPr>
              <w:t>eblocking</w:t>
            </w:r>
            <w:proofErr w:type="spellEnd"/>
            <w:r w:rsidRPr="004E6856">
              <w:rPr>
                <w:szCs w:val="22"/>
              </w:rPr>
              <w:t xml:space="preserve"> </w:t>
            </w:r>
            <w:r>
              <w:rPr>
                <w:szCs w:val="22"/>
              </w:rPr>
              <w:t>F</w:t>
            </w:r>
            <w:r w:rsidRPr="004E6856">
              <w:rPr>
                <w:szCs w:val="22"/>
              </w:rPr>
              <w:t xml:space="preserve">ilter </w:t>
            </w:r>
            <w:r>
              <w:rPr>
                <w:szCs w:val="22"/>
              </w:rPr>
              <w:t>Parameter A</w:t>
            </w:r>
            <w:r w:rsidRPr="004E6856">
              <w:rPr>
                <w:szCs w:val="22"/>
              </w:rPr>
              <w:t>djustmen</w:t>
            </w:r>
            <w:r>
              <w:rPr>
                <w:szCs w:val="22"/>
              </w:rPr>
              <w:t>t</w:t>
            </w:r>
            <w:r w:rsidRPr="004E6856">
              <w:rPr>
                <w:szCs w:val="22"/>
              </w:rPr>
              <w:t xml:space="preserve"> in </w:t>
            </w:r>
            <w:r>
              <w:rPr>
                <w:szCs w:val="22"/>
              </w:rPr>
              <w:t>S</w:t>
            </w:r>
            <w:r w:rsidRPr="004E6856">
              <w:rPr>
                <w:szCs w:val="22"/>
              </w:rPr>
              <w:t xml:space="preserve">lice </w:t>
            </w:r>
            <w:r>
              <w:rPr>
                <w:szCs w:val="22"/>
              </w:rPr>
              <w:t>L</w:t>
            </w:r>
            <w:r w:rsidRPr="004E6856">
              <w:rPr>
                <w:szCs w:val="22"/>
              </w:rPr>
              <w:t>evel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</w:t>
            </w:r>
            <w:r w:rsidR="00EA50F2">
              <w:rPr>
                <w:szCs w:val="22"/>
              </w:rPr>
              <w:t>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Auwera,</w:t>
            </w:r>
            <w:r w:rsidR="00AD3FAC">
              <w:rPr>
                <w:szCs w:val="22"/>
              </w:rPr>
              <w:t xml:space="preserve"> Marta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Karczewicz</w:t>
            </w:r>
            <w:proofErr w:type="spellEnd"/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A50F2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martak@qualcomm.com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6566CE" w:rsidP="009234A5">
      <w:pPr>
        <w:jc w:val="both"/>
        <w:rPr>
          <w:szCs w:val="22"/>
        </w:rPr>
      </w:pPr>
      <w:r>
        <w:rPr>
          <w:szCs w:val="22"/>
        </w:rPr>
        <w:t xml:space="preserve">This contribution proposes </w:t>
      </w:r>
      <w:r w:rsidR="00B83245">
        <w:rPr>
          <w:szCs w:val="22"/>
        </w:rPr>
        <w:t xml:space="preserve">to adjust the </w:t>
      </w:r>
      <w:proofErr w:type="spellStart"/>
      <w:r w:rsidR="00B83245">
        <w:rPr>
          <w:szCs w:val="22"/>
        </w:rPr>
        <w:t>Tc</w:t>
      </w:r>
      <w:proofErr w:type="spellEnd"/>
      <w:r>
        <w:rPr>
          <w:szCs w:val="22"/>
        </w:rPr>
        <w:t xml:space="preserve"> </w:t>
      </w:r>
      <w:r w:rsidR="00B83245">
        <w:rPr>
          <w:szCs w:val="22"/>
        </w:rPr>
        <w:t>and Beta parameters</w:t>
      </w:r>
      <w:r>
        <w:rPr>
          <w:szCs w:val="22"/>
        </w:rPr>
        <w:t xml:space="preserve"> of the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filter </w:t>
      </w:r>
      <w:r w:rsidR="00B83245">
        <w:rPr>
          <w:szCs w:val="22"/>
        </w:rPr>
        <w:t xml:space="preserve">by enabling signaling of </w:t>
      </w:r>
      <w:r w:rsidR="00232F46">
        <w:rPr>
          <w:szCs w:val="22"/>
        </w:rPr>
        <w:t xml:space="preserve">control data </w:t>
      </w:r>
      <w:r w:rsidR="00EF65AA">
        <w:rPr>
          <w:szCs w:val="22"/>
        </w:rPr>
        <w:t>in the slice header</w:t>
      </w:r>
      <w:r w:rsidR="00B83245">
        <w:rPr>
          <w:szCs w:val="22"/>
        </w:rPr>
        <w:t xml:space="preserve">. It is proposed to adjust </w:t>
      </w:r>
      <w:proofErr w:type="spellStart"/>
      <w:r w:rsidR="00B83245">
        <w:rPr>
          <w:szCs w:val="22"/>
        </w:rPr>
        <w:t>Tc</w:t>
      </w:r>
      <w:proofErr w:type="spellEnd"/>
      <w:r w:rsidR="00B83245">
        <w:rPr>
          <w:szCs w:val="22"/>
        </w:rPr>
        <w:t xml:space="preserve"> </w:t>
      </w:r>
      <w:r>
        <w:rPr>
          <w:szCs w:val="22"/>
        </w:rPr>
        <w:t xml:space="preserve">depending on the transform size and </w:t>
      </w:r>
      <w:r w:rsidR="00763976">
        <w:rPr>
          <w:szCs w:val="22"/>
        </w:rPr>
        <w:t xml:space="preserve">on </w:t>
      </w:r>
      <w:r>
        <w:rPr>
          <w:szCs w:val="22"/>
        </w:rPr>
        <w:t xml:space="preserve">intra or inter type of the blocks. The </w:t>
      </w:r>
      <w:proofErr w:type="spellStart"/>
      <w:r>
        <w:t>deblocking_filter_control_present_flag</w:t>
      </w:r>
      <w:proofErr w:type="spellEnd"/>
      <w:r>
        <w:t xml:space="preserve"> is proposed in the SPS to control the presence of </w:t>
      </w:r>
      <w:r w:rsidR="00B83245">
        <w:t xml:space="preserve">the </w:t>
      </w:r>
      <w:proofErr w:type="spellStart"/>
      <w:r>
        <w:t>deblocking</w:t>
      </w:r>
      <w:proofErr w:type="spellEnd"/>
      <w:r>
        <w:t xml:space="preserve"> filter adjustment parameters in the slice header. The benefit is to allow control over the psycho-visual characteristics of the </w:t>
      </w:r>
      <w:proofErr w:type="spellStart"/>
      <w:r>
        <w:t>deblocking</w:t>
      </w:r>
      <w:proofErr w:type="spellEnd"/>
      <w:r>
        <w:t xml:space="preserve"> filter for different block sizes. There are BD-rate gains of -0.3% for all-intra </w:t>
      </w:r>
      <w:r w:rsidR="00EF65AA">
        <w:t xml:space="preserve">HE </w:t>
      </w:r>
      <w:r>
        <w:t xml:space="preserve">and -0.1% for random </w:t>
      </w:r>
      <w:proofErr w:type="gramStart"/>
      <w:r>
        <w:t xml:space="preserve">access </w:t>
      </w:r>
      <w:r w:rsidR="00EF65AA">
        <w:t xml:space="preserve">HE </w:t>
      </w:r>
      <w:r>
        <w:t>test</w:t>
      </w:r>
      <w:proofErr w:type="gramEnd"/>
      <w:r>
        <w:t xml:space="preserve"> conditions.</w:t>
      </w:r>
    </w:p>
    <w:p w:rsidR="001F2594" w:rsidRDefault="00745F6B" w:rsidP="002045FD">
      <w:pPr>
        <w:pStyle w:val="Heading1"/>
      </w:pPr>
      <w:r w:rsidRPr="00AE341B">
        <w:t>Introduction</w:t>
      </w:r>
    </w:p>
    <w:p w:rsidR="002045FD" w:rsidRDefault="003D52DF" w:rsidP="002045FD">
      <w:r>
        <w:t>The HM4</w:t>
      </w:r>
      <w:r w:rsidR="002045FD">
        <w:t xml:space="preserve"> </w:t>
      </w:r>
      <w:proofErr w:type="spellStart"/>
      <w:r w:rsidR="002045FD">
        <w:t>deblocking</w:t>
      </w:r>
      <w:proofErr w:type="spellEnd"/>
      <w:r w:rsidR="002045FD">
        <w:t xml:space="preserve"> loop filter </w:t>
      </w:r>
      <w:r>
        <w:t xml:space="preserve">specified </w:t>
      </w:r>
      <w:r w:rsidR="002045FD">
        <w:t xml:space="preserve">in Working Draft version 4 (WD4) of HEVC [1] filters certain TU and PU edges based on the result from the boundary strength computation and </w:t>
      </w:r>
      <w:proofErr w:type="spellStart"/>
      <w:r w:rsidR="002045FD">
        <w:t>deblocking</w:t>
      </w:r>
      <w:proofErr w:type="spellEnd"/>
      <w:r w:rsidR="002045FD">
        <w:t xml:space="preserve"> decisions (on/off, weak/</w:t>
      </w:r>
      <w:r w:rsidR="004C6C34">
        <w:t>strong filter, weak filter strength</w:t>
      </w:r>
      <w:r w:rsidR="002045FD">
        <w:t xml:space="preserve">) that are dependent on threshold variables </w:t>
      </w:r>
      <w:proofErr w:type="spellStart"/>
      <w:r w:rsidR="002045FD" w:rsidRPr="002611D9">
        <w:rPr>
          <w:bCs/>
          <w:lang w:val="en-GB"/>
        </w:rPr>
        <w:t>t</w:t>
      </w:r>
      <w:r w:rsidR="002045FD" w:rsidRPr="002611D9">
        <w:rPr>
          <w:bCs/>
          <w:vertAlign w:val="subscript"/>
          <w:lang w:val="en-GB"/>
        </w:rPr>
        <w:t>C</w:t>
      </w:r>
      <w:proofErr w:type="spellEnd"/>
      <w:r w:rsidR="002045FD">
        <w:t xml:space="preserve"> and </w:t>
      </w:r>
      <w:r w:rsidR="002045FD" w:rsidRPr="002611D9">
        <w:rPr>
          <w:bCs/>
          <w:lang w:val="en-GB"/>
        </w:rPr>
        <w:t>β</w:t>
      </w:r>
      <w:r w:rsidR="002045FD">
        <w:t xml:space="preserve">. The </w:t>
      </w:r>
      <w:proofErr w:type="spellStart"/>
      <w:proofErr w:type="gramStart"/>
      <w:r w:rsidR="002045FD" w:rsidRPr="002611D9">
        <w:rPr>
          <w:bCs/>
          <w:lang w:val="en-GB"/>
        </w:rPr>
        <w:t>t</w:t>
      </w:r>
      <w:r w:rsidR="002045FD" w:rsidRPr="002611D9">
        <w:rPr>
          <w:bCs/>
          <w:vertAlign w:val="subscript"/>
          <w:lang w:val="en-GB"/>
        </w:rPr>
        <w:t>C</w:t>
      </w:r>
      <w:proofErr w:type="spellEnd"/>
      <w:proofErr w:type="gramEnd"/>
      <w:r w:rsidR="002045FD">
        <w:t xml:space="preserve"> and </w:t>
      </w:r>
      <w:r w:rsidR="002045FD" w:rsidRPr="002611D9">
        <w:rPr>
          <w:bCs/>
          <w:lang w:val="en-GB"/>
        </w:rPr>
        <w:t>β</w:t>
      </w:r>
      <w:r w:rsidR="002045FD">
        <w:t xml:space="preserve"> thresholds are looked up in a table using the parameter Q, which is derived from the quantization parameter (QP) and the boundary strength (Bs), as follows:</w:t>
      </w:r>
    </w:p>
    <w:p w:rsidR="002045FD" w:rsidRDefault="002045FD" w:rsidP="002045FD"/>
    <w:p w:rsidR="002045FD" w:rsidRPr="00082044" w:rsidRDefault="002045FD" w:rsidP="002045FD">
      <w:pPr>
        <w:numPr>
          <w:ilvl w:val="1"/>
          <w:numId w:val="12"/>
        </w:numPr>
        <w:tabs>
          <w:tab w:val="clear" w:pos="360"/>
          <w:tab w:val="clear" w:pos="720"/>
          <w:tab w:val="clear" w:pos="108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82044">
        <w:t>TcOffset</w:t>
      </w:r>
      <w:proofErr w:type="spellEnd"/>
      <w:r w:rsidRPr="00082044">
        <w:t xml:space="preserve"> = </w:t>
      </w:r>
      <w:proofErr w:type="gramStart"/>
      <w:r w:rsidRPr="00082044">
        <w:t>( Bs</w:t>
      </w:r>
      <w:proofErr w:type="gramEnd"/>
      <w:r w:rsidRPr="00082044">
        <w:t xml:space="preserve"> &gt; 2 ) ? </w:t>
      </w:r>
      <w:r>
        <w:t>DEFAULT_INTRA_TC_OFFSET(=2)</w:t>
      </w:r>
      <w:r w:rsidRPr="00082044">
        <w:t xml:space="preserve"> : 0</w:t>
      </w:r>
    </w:p>
    <w:p w:rsidR="002045FD" w:rsidRPr="00082044" w:rsidRDefault="002045FD" w:rsidP="002045FD">
      <w:pPr>
        <w:numPr>
          <w:ilvl w:val="1"/>
          <w:numId w:val="12"/>
        </w:numPr>
        <w:tabs>
          <w:tab w:val="clear" w:pos="360"/>
          <w:tab w:val="clear" w:pos="720"/>
          <w:tab w:val="clear" w:pos="108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82044">
        <w:rPr>
          <w:b/>
          <w:bCs/>
          <w:lang w:val="en-GB"/>
        </w:rPr>
        <w:t>t</w:t>
      </w:r>
      <w:r w:rsidRPr="00082044">
        <w:rPr>
          <w:b/>
          <w:bCs/>
          <w:vertAlign w:val="subscript"/>
          <w:lang w:val="en-GB"/>
        </w:rPr>
        <w:t>C</w:t>
      </w:r>
      <w:proofErr w:type="spellEnd"/>
      <w:r w:rsidRPr="00082044">
        <w:rPr>
          <w:b/>
          <w:bCs/>
          <w:lang w:val="en-GB"/>
        </w:rPr>
        <w:t xml:space="preserve">: </w:t>
      </w:r>
      <w:r w:rsidRPr="00082044">
        <w:t xml:space="preserve">Q = Clip3(0, MAX_QP+4, QP + </w:t>
      </w:r>
      <w:proofErr w:type="spellStart"/>
      <w:r w:rsidRPr="00082044">
        <w:t>TcOffset</w:t>
      </w:r>
      <w:proofErr w:type="spellEnd"/>
      <w:r w:rsidRPr="00082044">
        <w:t xml:space="preserve"> )</w:t>
      </w:r>
      <w:r>
        <w:t xml:space="preserve">   (</w:t>
      </w:r>
      <w:proofErr w:type="spellStart"/>
      <w:r>
        <w:t>luma</w:t>
      </w:r>
      <w:proofErr w:type="spellEnd"/>
      <w:r>
        <w:t xml:space="preserve"> and </w:t>
      </w:r>
      <w:proofErr w:type="spellStart"/>
      <w:r>
        <w:t>chroma</w:t>
      </w:r>
      <w:proofErr w:type="spellEnd"/>
      <w:r>
        <w:t xml:space="preserve"> </w:t>
      </w:r>
      <w:proofErr w:type="spellStart"/>
      <w:r>
        <w:t>deblocking</w:t>
      </w:r>
      <w:proofErr w:type="spellEnd"/>
      <w:r>
        <w:t>)</w:t>
      </w:r>
    </w:p>
    <w:p w:rsidR="002045FD" w:rsidRDefault="002045FD" w:rsidP="002045FD">
      <w:pPr>
        <w:numPr>
          <w:ilvl w:val="1"/>
          <w:numId w:val="12"/>
        </w:numPr>
        <w:tabs>
          <w:tab w:val="clear" w:pos="360"/>
          <w:tab w:val="clear" w:pos="720"/>
          <w:tab w:val="clear" w:pos="108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82044">
        <w:rPr>
          <w:b/>
          <w:bCs/>
          <w:lang w:val="en-GB"/>
        </w:rPr>
        <w:t xml:space="preserve">β: </w:t>
      </w:r>
      <w:r w:rsidRPr="00082044">
        <w:t>Q = Clip3(0, MAX_QP, QP )</w:t>
      </w:r>
      <w:r>
        <w:t xml:space="preserve">    (</w:t>
      </w:r>
      <w:proofErr w:type="spellStart"/>
      <w:r>
        <w:t>luma</w:t>
      </w:r>
      <w:proofErr w:type="spellEnd"/>
      <w:r>
        <w:t xml:space="preserve"> </w:t>
      </w:r>
      <w:proofErr w:type="spellStart"/>
      <w:r>
        <w:t>deblocking</w:t>
      </w:r>
      <w:proofErr w:type="spellEnd"/>
      <w:r>
        <w:t xml:space="preserve"> only)</w:t>
      </w:r>
    </w:p>
    <w:p w:rsidR="00E6440C" w:rsidRDefault="002045FD" w:rsidP="002045FD">
      <w:r>
        <w:t xml:space="preserve">The </w:t>
      </w:r>
      <w:proofErr w:type="spellStart"/>
      <w:r>
        <w:t>TcOffset</w:t>
      </w:r>
      <w:proofErr w:type="spellEnd"/>
      <w:r>
        <w:t xml:space="preserve"> value modifies the QP value to lookup the </w:t>
      </w:r>
      <w:proofErr w:type="spellStart"/>
      <w:proofErr w:type="gramStart"/>
      <w:r w:rsidRPr="002611D9">
        <w:rPr>
          <w:bCs/>
          <w:lang w:val="en-GB"/>
        </w:rPr>
        <w:t>t</w:t>
      </w:r>
      <w:r w:rsidRPr="002611D9">
        <w:rPr>
          <w:bCs/>
          <w:vertAlign w:val="subscript"/>
          <w:lang w:val="en-GB"/>
        </w:rPr>
        <w:t>C</w:t>
      </w:r>
      <w:proofErr w:type="spellEnd"/>
      <w:proofErr w:type="gramEnd"/>
      <w:r>
        <w:t xml:space="preserve"> threshold variable, depending on the boundary strength value. Assume that the current edge to be </w:t>
      </w:r>
      <w:proofErr w:type="spellStart"/>
      <w:r>
        <w:t>deblocked</w:t>
      </w:r>
      <w:proofErr w:type="spellEnd"/>
      <w:r>
        <w:t xml:space="preserve"> is situated in between blocks P and Q, with P on the left or above Q. If Bs&gt;2, then the current block Q or the neighboring block P is intra coded. Hence, the DEFAULT_INTRA_TC_</w:t>
      </w:r>
      <w:proofErr w:type="gramStart"/>
      <w:r>
        <w:t>OFFSET(</w:t>
      </w:r>
      <w:proofErr w:type="gramEnd"/>
      <w:r>
        <w:t xml:space="preserve">=2) will increase the QP value by 2. </w:t>
      </w:r>
    </w:p>
    <w:p w:rsidR="002645BE" w:rsidRDefault="002045FD" w:rsidP="002045FD">
      <w:r>
        <w:t xml:space="preserve">In </w:t>
      </w:r>
      <w:r w:rsidR="009074A0">
        <w:t>WD4</w:t>
      </w:r>
      <w:r>
        <w:t xml:space="preserve"> no signaling is supported to modify the QP value to lookup the </w:t>
      </w:r>
      <w:proofErr w:type="spellStart"/>
      <w:proofErr w:type="gramStart"/>
      <w:r w:rsidRPr="002611D9">
        <w:rPr>
          <w:bCs/>
          <w:lang w:val="en-GB"/>
        </w:rPr>
        <w:t>t</w:t>
      </w:r>
      <w:r w:rsidRPr="002611D9">
        <w:rPr>
          <w:bCs/>
          <w:vertAlign w:val="subscript"/>
          <w:lang w:val="en-GB"/>
        </w:rPr>
        <w:t>C</w:t>
      </w:r>
      <w:proofErr w:type="spellEnd"/>
      <w:proofErr w:type="gramEnd"/>
      <w:r>
        <w:t xml:space="preserve"> or </w:t>
      </w:r>
      <w:r w:rsidRPr="002611D9">
        <w:t xml:space="preserve">the </w:t>
      </w:r>
      <w:r w:rsidRPr="002611D9">
        <w:rPr>
          <w:bCs/>
          <w:lang w:val="en-GB"/>
        </w:rPr>
        <w:t>β</w:t>
      </w:r>
      <w:r>
        <w:t xml:space="preserve"> threshold. Therefore, the </w:t>
      </w:r>
      <w:proofErr w:type="spellStart"/>
      <w:r>
        <w:t>deblocking</w:t>
      </w:r>
      <w:proofErr w:type="spellEnd"/>
      <w:r>
        <w:t xml:space="preserve"> filter behavior cannot be influenced by an encoder in order to improve subjective quality or improve bit rate efficiency.</w:t>
      </w:r>
      <w:r w:rsidR="002645BE">
        <w:t xml:space="preserve"> </w:t>
      </w:r>
      <w:r>
        <w:t xml:space="preserve">To mitigate this restriction, in [2] the slice-level signaling of a </w:t>
      </w:r>
      <w:proofErr w:type="spellStart"/>
      <w:r>
        <w:t>slice_tc_offset</w:t>
      </w:r>
      <w:proofErr w:type="spellEnd"/>
      <w:r>
        <w:t xml:space="preserve"> and </w:t>
      </w:r>
      <w:proofErr w:type="spellStart"/>
      <w:r>
        <w:t>slice_beta_offset</w:t>
      </w:r>
      <w:proofErr w:type="spellEnd"/>
      <w:r>
        <w:t xml:space="preserve"> was proposed during the 6</w:t>
      </w:r>
      <w:r w:rsidRPr="001217FF">
        <w:rPr>
          <w:vertAlign w:val="superscript"/>
        </w:rPr>
        <w:t>th</w:t>
      </w:r>
      <w:r>
        <w:t xml:space="preserve"> JCT-VC meeting in July 2011</w:t>
      </w:r>
      <w:r w:rsidR="00A431AA">
        <w:t xml:space="preserve"> </w:t>
      </w:r>
      <w:r w:rsidR="002645BE">
        <w:t>(</w:t>
      </w:r>
      <w:r w:rsidR="00A431AA">
        <w:t>Torino, Italy</w:t>
      </w:r>
      <w:r w:rsidR="002645BE">
        <w:t xml:space="preserve">). </w:t>
      </w:r>
    </w:p>
    <w:p w:rsidR="002045FD" w:rsidRDefault="002645BE" w:rsidP="002045FD">
      <w:r>
        <w:t>B</w:t>
      </w:r>
      <w:r w:rsidR="002045FD">
        <w:t xml:space="preserve">ecause </w:t>
      </w:r>
      <w:r w:rsidR="00A431AA">
        <w:t>of significantl</w:t>
      </w:r>
      <w:r>
        <w:t>y different psycho-visual importance</w:t>
      </w:r>
      <w:r w:rsidR="00A431AA">
        <w:t xml:space="preserve"> of </w:t>
      </w:r>
      <w:r w:rsidR="00782543">
        <w:t xml:space="preserve">quantized </w:t>
      </w:r>
      <w:r w:rsidR="00A431AA">
        <w:t>transform blocks</w:t>
      </w:r>
      <w:r w:rsidR="002045FD">
        <w:t xml:space="preserve"> </w:t>
      </w:r>
      <w:r w:rsidR="00A431AA">
        <w:t xml:space="preserve">with widely varying sizes </w:t>
      </w:r>
      <w:r w:rsidR="002045FD">
        <w:t>(4x4, 8x8, 16x16, 32x32</w:t>
      </w:r>
      <w:r>
        <w:t>)</w:t>
      </w:r>
      <w:r w:rsidR="002045FD">
        <w:t xml:space="preserve">, the </w:t>
      </w:r>
      <w:r>
        <w:t>effect</w:t>
      </w:r>
      <w:r w:rsidR="002045FD">
        <w:t xml:space="preserve"> of applying one </w:t>
      </w:r>
      <w:r>
        <w:t xml:space="preserve">single </w:t>
      </w:r>
      <w:r w:rsidR="00B8575B">
        <w:t xml:space="preserve">offset to the QP value </w:t>
      </w:r>
      <w:r w:rsidR="003107A0">
        <w:t xml:space="preserve">for </w:t>
      </w:r>
      <w:proofErr w:type="spellStart"/>
      <w:r w:rsidR="003107A0" w:rsidRPr="002611D9">
        <w:rPr>
          <w:bCs/>
          <w:lang w:val="en-GB"/>
        </w:rPr>
        <w:t>t</w:t>
      </w:r>
      <w:r w:rsidR="003107A0" w:rsidRPr="002611D9">
        <w:rPr>
          <w:bCs/>
          <w:vertAlign w:val="subscript"/>
          <w:lang w:val="en-GB"/>
        </w:rPr>
        <w:t>C</w:t>
      </w:r>
      <w:proofErr w:type="spellEnd"/>
      <w:r w:rsidR="003107A0">
        <w:t xml:space="preserve"> </w:t>
      </w:r>
      <w:r w:rsidR="009A73A3">
        <w:t xml:space="preserve">or </w:t>
      </w:r>
      <w:r w:rsidR="009A73A3" w:rsidRPr="002611D9">
        <w:rPr>
          <w:bCs/>
          <w:lang w:val="en-GB"/>
        </w:rPr>
        <w:t>β</w:t>
      </w:r>
      <w:r w:rsidR="009A73A3">
        <w:t xml:space="preserve"> </w:t>
      </w:r>
      <w:r w:rsidR="003107A0">
        <w:rPr>
          <w:bCs/>
          <w:lang w:val="en-GB"/>
        </w:rPr>
        <w:t>lookup</w:t>
      </w:r>
      <w:r w:rsidR="003107A0">
        <w:t xml:space="preserve"> </w:t>
      </w:r>
      <w:r w:rsidR="00B8575B">
        <w:t>has</w:t>
      </w:r>
      <w:r w:rsidR="002045FD">
        <w:t xml:space="preserve"> a different subjective </w:t>
      </w:r>
      <w:r w:rsidR="00A431AA">
        <w:t xml:space="preserve">and also </w:t>
      </w:r>
      <w:r w:rsidR="002045FD">
        <w:t xml:space="preserve">BD-rate impact for each transform </w:t>
      </w:r>
      <w:r w:rsidR="00B8575B">
        <w:t>size</w:t>
      </w:r>
      <w:r w:rsidR="002045FD">
        <w:t>.</w:t>
      </w:r>
      <w:r w:rsidR="00497952">
        <w:t xml:space="preserve"> In addition, the effect</w:t>
      </w:r>
      <w:r w:rsidR="00B51E9E">
        <w:t>s</w:t>
      </w:r>
      <w:r w:rsidR="00E6440C">
        <w:t xml:space="preserve"> </w:t>
      </w:r>
      <w:r w:rsidR="00E6440C">
        <w:lastRenderedPageBreak/>
        <w:t>of an offset on the BD-rate</w:t>
      </w:r>
      <w:r w:rsidR="00B51E9E">
        <w:t xml:space="preserve"> are</w:t>
      </w:r>
      <w:r w:rsidR="00497952">
        <w:t xml:space="preserve"> </w:t>
      </w:r>
      <w:r w:rsidR="00B51E9E">
        <w:t xml:space="preserve">experimentally </w:t>
      </w:r>
      <w:r w:rsidR="00497952">
        <w:t xml:space="preserve">also significantly different </w:t>
      </w:r>
      <w:r w:rsidR="00B72BC6">
        <w:t>for</w:t>
      </w:r>
      <w:r w:rsidR="00497952">
        <w:t xml:space="preserve"> intra and inter code</w:t>
      </w:r>
      <w:r w:rsidR="00E6440C">
        <w:t>d blocks</w:t>
      </w:r>
      <w:r w:rsidR="00497952">
        <w:t>.</w:t>
      </w:r>
      <w:r w:rsidR="00B72BC6">
        <w:t xml:space="preserve"> </w:t>
      </w:r>
      <w:r w:rsidR="005626FD">
        <w:t xml:space="preserve">Therefore, this contribution proposes to signal </w:t>
      </w:r>
      <w:proofErr w:type="spellStart"/>
      <w:r w:rsidR="005626FD">
        <w:t>deblocking</w:t>
      </w:r>
      <w:proofErr w:type="spellEnd"/>
      <w:r w:rsidR="005626FD">
        <w:t xml:space="preserve"> adjustmen</w:t>
      </w:r>
      <w:r w:rsidR="00B51E9E">
        <w:t>t</w:t>
      </w:r>
      <w:r w:rsidR="005626FD">
        <w:t xml:space="preserve"> param</w:t>
      </w:r>
      <w:r w:rsidR="009074A0">
        <w:t>eters in the slice header that</w:t>
      </w:r>
      <w:r w:rsidR="005626FD">
        <w:t xml:space="preserve"> allow adapt</w:t>
      </w:r>
      <w:r w:rsidR="00B51E9E">
        <w:t>ing</w:t>
      </w:r>
      <w:r w:rsidR="005626FD">
        <w:t xml:space="preserve"> the </w:t>
      </w:r>
      <w:proofErr w:type="spellStart"/>
      <w:r w:rsidR="005626FD">
        <w:t>deblocking</w:t>
      </w:r>
      <w:proofErr w:type="spellEnd"/>
      <w:r w:rsidR="005626FD">
        <w:t xml:space="preserve"> filter for different transform sizes and the intra/inter case.</w:t>
      </w:r>
    </w:p>
    <w:p w:rsidR="002B12C1" w:rsidRPr="002045FD" w:rsidRDefault="002B12C1" w:rsidP="002B12C1">
      <w:pPr>
        <w:pStyle w:val="Heading1"/>
      </w:pPr>
      <w:r>
        <w:t>Transform Dependent</w:t>
      </w:r>
      <w:r w:rsidR="002645BE">
        <w:t xml:space="preserve"> </w:t>
      </w:r>
      <w:proofErr w:type="spellStart"/>
      <w:r w:rsidR="002645BE">
        <w:t>Deblocking</w:t>
      </w:r>
      <w:proofErr w:type="spellEnd"/>
      <w:r>
        <w:t xml:space="preserve"> Parameter Adjustment</w:t>
      </w:r>
    </w:p>
    <w:p w:rsidR="00CB5587" w:rsidRDefault="00CB5587" w:rsidP="00CB5587">
      <w:pPr>
        <w:rPr>
          <w:bCs/>
          <w:lang w:val="en-GB"/>
        </w:rPr>
      </w:pPr>
      <w:r>
        <w:rPr>
          <w:bCs/>
          <w:lang w:val="en-GB"/>
        </w:rPr>
        <w:t>The f</w:t>
      </w:r>
      <w:r w:rsidR="00564F9B">
        <w:rPr>
          <w:bCs/>
          <w:lang w:val="en-GB"/>
        </w:rPr>
        <w:t>ollowing pseudo-code specifies</w:t>
      </w:r>
      <w:r>
        <w:rPr>
          <w:bCs/>
          <w:lang w:val="en-GB"/>
        </w:rPr>
        <w:t xml:space="preserve"> a </w:t>
      </w:r>
      <w:r w:rsidR="00564F9B">
        <w:rPr>
          <w:bCs/>
          <w:lang w:val="en-GB"/>
        </w:rPr>
        <w:t>linear</w:t>
      </w:r>
      <w:r>
        <w:rPr>
          <w:bCs/>
          <w:lang w:val="en-GB"/>
        </w:rPr>
        <w:t xml:space="preserve"> relationship to determine the offsets to </w:t>
      </w:r>
      <w:r w:rsidR="00564F9B">
        <w:rPr>
          <w:bCs/>
          <w:lang w:val="en-GB"/>
        </w:rPr>
        <w:t xml:space="preserve">be applied to </w:t>
      </w:r>
      <w:r>
        <w:rPr>
          <w:bCs/>
          <w:lang w:val="en-GB"/>
        </w:rPr>
        <w:t xml:space="preserve">the QP value based on the </w:t>
      </w:r>
      <w:r w:rsidR="00564F9B">
        <w:rPr>
          <w:bCs/>
          <w:lang w:val="en-GB"/>
        </w:rPr>
        <w:t xml:space="preserve">following </w:t>
      </w:r>
      <w:r>
        <w:rPr>
          <w:bCs/>
          <w:lang w:val="en-GB"/>
        </w:rPr>
        <w:t>slice-level syntax units</w:t>
      </w:r>
      <w:r w:rsidR="00564F9B">
        <w:rPr>
          <w:bCs/>
          <w:lang w:val="en-GB"/>
        </w:rPr>
        <w:t>:</w:t>
      </w:r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slice_tc_offset_intra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slice_tc_offset_intra_delta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slice_tc_offset_inter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slice_tc_offset_inter_delta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slice_beta_offset</w:t>
      </w:r>
      <w:proofErr w:type="spellEnd"/>
      <w:r>
        <w:rPr>
          <w:bCs/>
          <w:lang w:val="en-GB"/>
        </w:rPr>
        <w:t>:</w:t>
      </w:r>
    </w:p>
    <w:p w:rsidR="00CB5587" w:rsidRDefault="00CB5587" w:rsidP="00CB5587">
      <w:pPr>
        <w:rPr>
          <w:bCs/>
          <w:lang w:val="en-GB"/>
        </w:rPr>
      </w:pPr>
    </w:p>
    <w:p w:rsidR="00CB5587" w:rsidRDefault="00CB5587" w:rsidP="00CB558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</w:pPr>
      <w:proofErr w:type="spellStart"/>
      <w:r>
        <w:t>transform_type</w:t>
      </w:r>
      <w:proofErr w:type="spellEnd"/>
      <w:r>
        <w:t xml:space="preserve"> = </w:t>
      </w:r>
      <w:proofErr w:type="spellStart"/>
      <w:r>
        <w:t>NxN</w:t>
      </w:r>
      <w:proofErr w:type="spellEnd"/>
      <w:r>
        <w:t xml:space="preserve"> (= 4x4 or 8x8 or 16x16 or 32x32)</w:t>
      </w:r>
    </w:p>
    <w:p w:rsidR="00CB5587" w:rsidRDefault="00CB5587" w:rsidP="00CB5587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</w:pPr>
      <w:r>
        <w:t xml:space="preserve">INTRA_TC_OFFSET = </w:t>
      </w:r>
      <w:proofErr w:type="spellStart"/>
      <w:r>
        <w:t>slice_tc_offset_intra</w:t>
      </w:r>
      <w:proofErr w:type="spellEnd"/>
      <w:r>
        <w:t xml:space="preserve"> + </w:t>
      </w:r>
      <w:proofErr w:type="spellStart"/>
      <w:r>
        <w:t>tc_offset_NxN_intra_delta</w:t>
      </w:r>
      <w:proofErr w:type="spellEnd"/>
    </w:p>
    <w:p w:rsidR="00CB5587" w:rsidRDefault="00CB5587" w:rsidP="00CB5587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</w:pPr>
      <w:r>
        <w:t xml:space="preserve">INTER_TC_OFFSET = </w:t>
      </w:r>
      <w:proofErr w:type="spellStart"/>
      <w:r>
        <w:t>slice_tc_offset_inter</w:t>
      </w:r>
      <w:proofErr w:type="spellEnd"/>
      <w:r>
        <w:t xml:space="preserve"> + </w:t>
      </w:r>
      <w:proofErr w:type="spellStart"/>
      <w:r>
        <w:t>tc_offset_NxN_inter_delta</w:t>
      </w:r>
      <w:proofErr w:type="spellEnd"/>
    </w:p>
    <w:p w:rsidR="00CB5587" w:rsidRDefault="00CB5587" w:rsidP="00CB5587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</w:pPr>
      <w:r>
        <w:t xml:space="preserve">BETA_OFFSET = </w:t>
      </w:r>
      <w:proofErr w:type="spellStart"/>
      <w:r>
        <w:t>slice_beta_offset</w:t>
      </w:r>
      <w:proofErr w:type="spellEnd"/>
    </w:p>
    <w:p w:rsidR="00CB5587" w:rsidRDefault="00CB5587" w:rsidP="00CB558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  <w:rPr>
          <w:bCs/>
          <w:lang w:val="en-GB"/>
        </w:rPr>
      </w:pPr>
      <w:proofErr w:type="spellStart"/>
      <w:r>
        <w:t>Tc_offset_NxN_intra_delta</w:t>
      </w:r>
      <w:proofErr w:type="spellEnd"/>
      <w:r>
        <w:t xml:space="preserve"> = </w:t>
      </w:r>
      <w:proofErr w:type="spellStart"/>
      <w:r>
        <w:t>slice_tc_offset_intra_delta</w:t>
      </w:r>
      <w:proofErr w:type="spellEnd"/>
      <w:r>
        <w:t xml:space="preserve"> * </w:t>
      </w:r>
      <w:proofErr w:type="spellStart"/>
      <w:r>
        <w:t>factor_NxN</w:t>
      </w:r>
      <w:proofErr w:type="spellEnd"/>
    </w:p>
    <w:p w:rsidR="00CB5587" w:rsidRDefault="00CB5587" w:rsidP="00CB558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  <w:rPr>
          <w:bCs/>
          <w:lang w:val="en-GB"/>
        </w:rPr>
      </w:pPr>
      <w:proofErr w:type="spellStart"/>
      <w:r>
        <w:t>Tc_offset_NxN_inter_delta</w:t>
      </w:r>
      <w:proofErr w:type="spellEnd"/>
      <w:r>
        <w:t xml:space="preserve"> = </w:t>
      </w:r>
      <w:proofErr w:type="spellStart"/>
      <w:r>
        <w:t>slice_tc_offset_inter_delta</w:t>
      </w:r>
      <w:proofErr w:type="spellEnd"/>
      <w:r>
        <w:t xml:space="preserve"> * </w:t>
      </w:r>
      <w:proofErr w:type="spellStart"/>
      <w:r>
        <w:t>factor_NxN</w:t>
      </w:r>
      <w:proofErr w:type="spellEnd"/>
    </w:p>
    <w:p w:rsidR="00CB5587" w:rsidRDefault="00CB5587" w:rsidP="00CB558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  <w:rPr>
          <w:bCs/>
          <w:lang w:val="en-GB"/>
        </w:rPr>
      </w:pPr>
      <w:r>
        <w:t>Constant values used in the computation (not signaled):</w:t>
      </w:r>
    </w:p>
    <w:p w:rsidR="00CB5587" w:rsidRDefault="00CB5587" w:rsidP="00CB5587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  <w:rPr>
          <w:bCs/>
          <w:lang w:val="en-GB"/>
        </w:rPr>
      </w:pPr>
      <w:r>
        <w:rPr>
          <w:bCs/>
          <w:lang w:val="en-GB"/>
        </w:rPr>
        <w:t>Factor_4x4 = 3</w:t>
      </w:r>
    </w:p>
    <w:p w:rsidR="00CB5587" w:rsidRDefault="00CB5587" w:rsidP="00CB5587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  <w:rPr>
          <w:bCs/>
          <w:lang w:val="en-GB"/>
        </w:rPr>
      </w:pPr>
      <w:r>
        <w:rPr>
          <w:bCs/>
          <w:lang w:val="en-GB"/>
        </w:rPr>
        <w:t>Factor_8x8 = 2</w:t>
      </w:r>
    </w:p>
    <w:p w:rsidR="00CB5587" w:rsidRDefault="00CB5587" w:rsidP="00CB5587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  <w:rPr>
          <w:bCs/>
          <w:lang w:val="en-GB"/>
        </w:rPr>
      </w:pPr>
      <w:r>
        <w:rPr>
          <w:bCs/>
          <w:lang w:val="en-GB"/>
        </w:rPr>
        <w:t>Factor_16x16 = 1</w:t>
      </w:r>
    </w:p>
    <w:p w:rsidR="00CB5587" w:rsidRDefault="00CB5587" w:rsidP="00CB5587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  <w:rPr>
          <w:bCs/>
          <w:lang w:val="en-GB"/>
        </w:rPr>
      </w:pPr>
      <w:r>
        <w:rPr>
          <w:bCs/>
          <w:lang w:val="en-GB"/>
        </w:rPr>
        <w:t>Factor_32x32 = 0</w:t>
      </w:r>
    </w:p>
    <w:p w:rsidR="00CB5587" w:rsidRDefault="00CB5587" w:rsidP="00CB558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</w:pPr>
      <w:proofErr w:type="spellStart"/>
      <w:r w:rsidRPr="00082044">
        <w:t>Tc</w:t>
      </w:r>
      <w:r>
        <w:t>Offset</w:t>
      </w:r>
      <w:proofErr w:type="spellEnd"/>
      <w:r>
        <w:t xml:space="preserve"> = </w:t>
      </w:r>
      <w:proofErr w:type="gramStart"/>
      <w:r>
        <w:t>( Bs</w:t>
      </w:r>
      <w:proofErr w:type="gramEnd"/>
      <w:r>
        <w:t xml:space="preserve"> &gt; 2 ) ? INTRA_TC_OFFSET : INTER_TC_OFFSET</w:t>
      </w:r>
    </w:p>
    <w:p w:rsidR="00CB5587" w:rsidRDefault="00CB5587" w:rsidP="00CB558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</w:pPr>
      <w:proofErr w:type="spellStart"/>
      <w:r>
        <w:t>BetaOffset</w:t>
      </w:r>
      <w:proofErr w:type="spellEnd"/>
      <w:r>
        <w:t xml:space="preserve"> = BETA_OFFSET</w:t>
      </w:r>
    </w:p>
    <w:p w:rsidR="00CB5587" w:rsidRDefault="00CB5587" w:rsidP="00CB558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</w:pPr>
      <w:proofErr w:type="spellStart"/>
      <w:r w:rsidRPr="00082044">
        <w:rPr>
          <w:b/>
          <w:bCs/>
          <w:lang w:val="en-GB"/>
        </w:rPr>
        <w:t>t</w:t>
      </w:r>
      <w:r w:rsidRPr="00082044">
        <w:rPr>
          <w:b/>
          <w:bCs/>
          <w:vertAlign w:val="subscript"/>
          <w:lang w:val="en-GB"/>
        </w:rPr>
        <w:t>C</w:t>
      </w:r>
      <w:proofErr w:type="spellEnd"/>
      <w:r w:rsidRPr="00082044">
        <w:rPr>
          <w:b/>
          <w:bCs/>
          <w:lang w:val="en-GB"/>
        </w:rPr>
        <w:t xml:space="preserve">: </w:t>
      </w:r>
      <w:r w:rsidRPr="00082044">
        <w:t xml:space="preserve">Q = Clip3(0, MAX_QP+4, QP + </w:t>
      </w:r>
      <w:proofErr w:type="spellStart"/>
      <w:r w:rsidRPr="00082044">
        <w:t>TcOffset</w:t>
      </w:r>
      <w:proofErr w:type="spellEnd"/>
      <w:r w:rsidRPr="00082044">
        <w:t xml:space="preserve"> )</w:t>
      </w:r>
      <w:r>
        <w:t xml:space="preserve">   (</w:t>
      </w:r>
      <w:proofErr w:type="spellStart"/>
      <w:r>
        <w:t>luma</w:t>
      </w:r>
      <w:proofErr w:type="spellEnd"/>
      <w:r>
        <w:t xml:space="preserve"> and </w:t>
      </w:r>
      <w:proofErr w:type="spellStart"/>
      <w:r>
        <w:t>chroma</w:t>
      </w:r>
      <w:proofErr w:type="spellEnd"/>
      <w:r>
        <w:t xml:space="preserve"> de-blocking)</w:t>
      </w:r>
    </w:p>
    <w:p w:rsidR="00CB5587" w:rsidRDefault="00CB5587" w:rsidP="00CB558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360" w:lineRule="auto"/>
        <w:textAlignment w:val="auto"/>
      </w:pPr>
      <w:r w:rsidRPr="00082044">
        <w:rPr>
          <w:b/>
          <w:bCs/>
          <w:lang w:val="en-GB"/>
        </w:rPr>
        <w:t xml:space="preserve">β: </w:t>
      </w:r>
      <w:r w:rsidRPr="00082044">
        <w:t>Q = Clip3(0, MAX_QP</w:t>
      </w:r>
      <w:r>
        <w:t>+4</w:t>
      </w:r>
      <w:r w:rsidRPr="00082044">
        <w:t>, QP</w:t>
      </w:r>
      <w:r>
        <w:t xml:space="preserve"> + </w:t>
      </w:r>
      <w:proofErr w:type="spellStart"/>
      <w:r>
        <w:t>BetaOffset</w:t>
      </w:r>
      <w:proofErr w:type="spellEnd"/>
      <w:r w:rsidRPr="00082044">
        <w:t xml:space="preserve"> )</w:t>
      </w:r>
      <w:r>
        <w:t xml:space="preserve">    (</w:t>
      </w:r>
      <w:proofErr w:type="spellStart"/>
      <w:r>
        <w:t>luma</w:t>
      </w:r>
      <w:proofErr w:type="spellEnd"/>
      <w:r>
        <w:t xml:space="preserve"> de-blocking only)</w:t>
      </w:r>
    </w:p>
    <w:p w:rsidR="00CB5587" w:rsidRDefault="00564F9B" w:rsidP="00CB5587">
      <w:pPr>
        <w:rPr>
          <w:lang w:eastAsia="ja-JP"/>
        </w:rPr>
      </w:pPr>
      <w:r>
        <w:rPr>
          <w:lang w:eastAsia="ja-JP"/>
        </w:rPr>
        <w:t>Note</w:t>
      </w:r>
      <w:r w:rsidR="00CB5587">
        <w:rPr>
          <w:lang w:eastAsia="ja-JP"/>
        </w:rPr>
        <w:t xml:space="preserve"> that in case of rectangular transform types (NSQT: non-square </w:t>
      </w:r>
      <w:proofErr w:type="spellStart"/>
      <w:r w:rsidR="00CB5587">
        <w:rPr>
          <w:lang w:eastAsia="ja-JP"/>
        </w:rPr>
        <w:t>quadtree</w:t>
      </w:r>
      <w:proofErr w:type="spellEnd"/>
      <w:r w:rsidR="00CB5587">
        <w:rPr>
          <w:lang w:eastAsia="ja-JP"/>
        </w:rPr>
        <w:t xml:space="preserve"> transform), the equivalent square transform type is used (32x8: 16x16; 16x4: 8x8).</w:t>
      </w:r>
    </w:p>
    <w:p w:rsidR="00CB5587" w:rsidRDefault="00CB5587" w:rsidP="00CB5587">
      <w:r>
        <w:rPr>
          <w:lang w:eastAsia="ja-JP"/>
        </w:rPr>
        <w:t xml:space="preserve">In addition to the slice-level syntax units above, the </w:t>
      </w:r>
      <w:proofErr w:type="spellStart"/>
      <w:r>
        <w:t>deblocking_filter_control_present_flag</w:t>
      </w:r>
      <w:proofErr w:type="spellEnd"/>
      <w:r>
        <w:t xml:space="preserve"> is signaled in the Sequence Parameter Set (SPS)</w:t>
      </w:r>
      <w:r w:rsidR="00DB5E4E">
        <w:t xml:space="preserve">. The </w:t>
      </w:r>
      <w:proofErr w:type="spellStart"/>
      <w:r w:rsidR="00DB5E4E">
        <w:t>deblocking_filter_control_present_flag</w:t>
      </w:r>
      <w:proofErr w:type="spellEnd"/>
      <w:r w:rsidR="00DB5E4E">
        <w:t xml:space="preserve"> equal to 1 specifies that a set of syntax elements controlling the characteristics of the </w:t>
      </w:r>
      <w:proofErr w:type="spellStart"/>
      <w:r w:rsidR="00DB5E4E">
        <w:t>deblocking</w:t>
      </w:r>
      <w:proofErr w:type="spellEnd"/>
      <w:r w:rsidR="00DB5E4E">
        <w:t xml:space="preserve"> filter is present in the slice header. If equal to 0, then this flag specifies that the set of syntax elements controlling the characteristics of the </w:t>
      </w:r>
      <w:proofErr w:type="spellStart"/>
      <w:r w:rsidR="00DB5E4E">
        <w:t>deblocking</w:t>
      </w:r>
      <w:proofErr w:type="spellEnd"/>
      <w:r w:rsidR="00DB5E4E">
        <w:t xml:space="preserve"> filter is not present in the slice header and their inferred values are in effect.</w:t>
      </w:r>
    </w:p>
    <w:p w:rsidR="00A9417A" w:rsidRDefault="00A9417A" w:rsidP="00CB5587"/>
    <w:p w:rsidR="00DB5E4E" w:rsidRDefault="00DB5E4E" w:rsidP="00DB5E4E">
      <w:pPr>
        <w:pStyle w:val="Caption"/>
        <w:keepNext/>
        <w:jc w:val="center"/>
      </w:pPr>
      <w:bookmarkStart w:id="0" w:name="_Ref308544568"/>
      <w:r>
        <w:t xml:space="preserve">Table </w:t>
      </w:r>
      <w:fldSimple w:instr=" SEQ Table \* ARABIC ">
        <w:r w:rsidR="00F52830">
          <w:rPr>
            <w:noProof/>
          </w:rPr>
          <w:t>1</w:t>
        </w:r>
      </w:fldSimple>
      <w:bookmarkEnd w:id="0"/>
      <w:r>
        <w:t xml:space="preserve"> Sequence Parameter Set syntax including </w:t>
      </w:r>
      <w:proofErr w:type="spellStart"/>
      <w:r>
        <w:t>deblocking_filter_control_present_flag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9"/>
      </w:tblGrid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Pr="006745D2" w:rsidRDefault="00CB5587" w:rsidP="00DF46A0">
            <w:pPr>
              <w:pStyle w:val="tablesyntax"/>
            </w:pPr>
            <w:proofErr w:type="spellStart"/>
            <w:r w:rsidRPr="006745D2">
              <w:t>seq_parameter_set_rbsp</w:t>
            </w:r>
            <w:proofErr w:type="spellEnd"/>
            <w:r w:rsidRPr="006745D2">
              <w:t>( ) {</w:t>
            </w:r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Default="00CB5587" w:rsidP="00DF46A0">
            <w:pPr>
              <w:pStyle w:val="tablesyntax"/>
              <w:ind w:left="216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>...</w:t>
            </w:r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Pr="006745D2" w:rsidRDefault="00CB5587" w:rsidP="00DF46A0">
            <w:pPr>
              <w:pStyle w:val="tablesyntax"/>
              <w:rPr>
                <w:b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ab/>
            </w:r>
            <w:proofErr w:type="spellStart"/>
            <w:r>
              <w:rPr>
                <w:rFonts w:hint="eastAsia"/>
                <w:b/>
                <w:lang w:eastAsia="ko-KR"/>
              </w:rPr>
              <w:t>chroma_pred_from_luma_enabled_flag</w:t>
            </w:r>
            <w:proofErr w:type="spellEnd"/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Default="00CB5587" w:rsidP="00DF46A0">
            <w:pPr>
              <w:pStyle w:val="tablesyntax"/>
              <w:ind w:left="216"/>
              <w:rPr>
                <w:b/>
                <w:lang w:eastAsia="ko-KR"/>
              </w:rPr>
            </w:pPr>
            <w:proofErr w:type="spellStart"/>
            <w:r w:rsidRPr="0017798A">
              <w:rPr>
                <w:b/>
                <w:highlight w:val="yellow"/>
                <w:lang w:eastAsia="ko-KR"/>
              </w:rPr>
              <w:t>deblocking_filter_control_present_flag</w:t>
            </w:r>
            <w:proofErr w:type="spellEnd"/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Pr="006745D2" w:rsidRDefault="00CB5587" w:rsidP="00DF46A0">
            <w:pPr>
              <w:pStyle w:val="tablesyntax"/>
              <w:rPr>
                <w:b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ab/>
            </w:r>
            <w:proofErr w:type="spellStart"/>
            <w:r>
              <w:rPr>
                <w:rFonts w:hint="eastAsia"/>
                <w:b/>
                <w:lang w:eastAsia="ko-KR"/>
              </w:rPr>
              <w:t>loop_filter_across_slice_flag</w:t>
            </w:r>
            <w:proofErr w:type="spellEnd"/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Pr="006745D2" w:rsidRDefault="00CB5587" w:rsidP="00DF46A0">
            <w:pPr>
              <w:pStyle w:val="tablesyntax"/>
              <w:rPr>
                <w:b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ab/>
            </w:r>
            <w:proofErr w:type="spellStart"/>
            <w:r>
              <w:rPr>
                <w:rFonts w:hint="eastAsia"/>
                <w:b/>
                <w:lang w:eastAsia="ko-KR"/>
              </w:rPr>
              <w:t>sample_adaptive_offset_enabled_flag</w:t>
            </w:r>
            <w:proofErr w:type="spellEnd"/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Pr="006745D2" w:rsidRDefault="00CB5587" w:rsidP="00DF46A0">
            <w:pPr>
              <w:pStyle w:val="tablesyntax"/>
              <w:rPr>
                <w:b/>
                <w:lang w:eastAsia="ko-KR"/>
              </w:rPr>
            </w:pPr>
            <w:r w:rsidRPr="006745D2">
              <w:rPr>
                <w:b/>
                <w:lang w:eastAsia="ko-KR"/>
              </w:rPr>
              <w:tab/>
            </w:r>
            <w:proofErr w:type="spellStart"/>
            <w:r w:rsidRPr="006745D2">
              <w:rPr>
                <w:b/>
                <w:lang w:eastAsia="ko-KR"/>
              </w:rPr>
              <w:t>adaptive_loop_filter_enabled_flag</w:t>
            </w:r>
            <w:proofErr w:type="spellEnd"/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Pr="006745D2" w:rsidRDefault="00CB5587" w:rsidP="00DF46A0">
            <w:pPr>
              <w:pStyle w:val="tablesyntax"/>
              <w:rPr>
                <w:b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ab/>
            </w:r>
            <w:proofErr w:type="spellStart"/>
            <w:r>
              <w:rPr>
                <w:rFonts w:hint="eastAsia"/>
                <w:b/>
                <w:lang w:eastAsia="ko-KR"/>
              </w:rPr>
              <w:t>pcm_loop_filter_disable_flag</w:t>
            </w:r>
            <w:proofErr w:type="spellEnd"/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Pr="006745D2" w:rsidRDefault="00CB5587" w:rsidP="00DF46A0">
            <w:pPr>
              <w:pStyle w:val="tablesyntax"/>
              <w:rPr>
                <w:bCs/>
              </w:rPr>
            </w:pPr>
            <w:r w:rsidRPr="006745D2">
              <w:rPr>
                <w:bCs/>
              </w:rPr>
              <w:tab/>
            </w:r>
            <w:r>
              <w:rPr>
                <w:bCs/>
              </w:rPr>
              <w:t>...</w:t>
            </w:r>
          </w:p>
        </w:tc>
      </w:tr>
      <w:tr w:rsidR="00CB5587" w:rsidRPr="006745D2" w:rsidTr="00DF46A0">
        <w:trPr>
          <w:cantSplit/>
          <w:jc w:val="center"/>
        </w:trPr>
        <w:tc>
          <w:tcPr>
            <w:tcW w:w="6709" w:type="dxa"/>
          </w:tcPr>
          <w:p w:rsidR="00CB5587" w:rsidRPr="006745D2" w:rsidRDefault="00CB5587" w:rsidP="00DF46A0">
            <w:pPr>
              <w:pStyle w:val="tablesyntax"/>
              <w:keepNext w:val="0"/>
            </w:pPr>
            <w:r w:rsidRPr="006745D2">
              <w:t>}</w:t>
            </w:r>
          </w:p>
        </w:tc>
      </w:tr>
    </w:tbl>
    <w:p w:rsidR="00CB5587" w:rsidRDefault="00CB5587" w:rsidP="00CB5587"/>
    <w:p w:rsidR="00CB5587" w:rsidRDefault="00CB5587" w:rsidP="00CB5587">
      <w:pPr>
        <w:rPr>
          <w:bCs/>
          <w:lang w:val="en-GB"/>
        </w:rPr>
      </w:pPr>
      <w:r>
        <w:lastRenderedPageBreak/>
        <w:t xml:space="preserve">Signaling of the </w:t>
      </w:r>
      <w:r w:rsidR="00564F9B">
        <w:t xml:space="preserve">slice header </w:t>
      </w:r>
      <w:r>
        <w:t xml:space="preserve">syntax </w:t>
      </w:r>
      <w:proofErr w:type="gramStart"/>
      <w:r>
        <w:t>units</w:t>
      </w:r>
      <w:proofErr w:type="gram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slice_tc_offset_intra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slice_tc_offset_intra_delta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slice_tc_offset_inter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slice_tc_offset_inter_delta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slice_beta_offset</w:t>
      </w:r>
      <w:proofErr w:type="spellEnd"/>
      <w:r w:rsidR="00564F9B">
        <w:rPr>
          <w:bCs/>
          <w:lang w:val="en-GB"/>
        </w:rPr>
        <w:t xml:space="preserve"> is illustrated in </w:t>
      </w:r>
      <w:r w:rsidR="00B56EAB">
        <w:rPr>
          <w:bCs/>
          <w:lang w:val="en-GB"/>
        </w:rPr>
        <w:fldChar w:fldCharType="begin"/>
      </w:r>
      <w:r w:rsidR="00564F9B">
        <w:rPr>
          <w:bCs/>
          <w:lang w:val="en-GB"/>
        </w:rPr>
        <w:instrText xml:space="preserve"> REF _Ref308378598 \h </w:instrText>
      </w:r>
      <w:r w:rsidR="00B56EAB">
        <w:rPr>
          <w:bCs/>
          <w:lang w:val="en-GB"/>
        </w:rPr>
      </w:r>
      <w:r w:rsidR="00B56EAB">
        <w:rPr>
          <w:bCs/>
          <w:lang w:val="en-GB"/>
        </w:rPr>
        <w:fldChar w:fldCharType="separate"/>
      </w:r>
      <w:ins w:id="1" w:author="Geert" w:date="2011-11-08T19:47:00Z">
        <w:r w:rsidR="00F52830">
          <w:t xml:space="preserve">Table </w:t>
        </w:r>
        <w:r w:rsidR="00F52830">
          <w:rPr>
            <w:noProof/>
          </w:rPr>
          <w:t>2</w:t>
        </w:r>
      </w:ins>
      <w:r w:rsidR="00B56EAB">
        <w:rPr>
          <w:bCs/>
          <w:lang w:val="en-GB"/>
        </w:rPr>
        <w:fldChar w:fldCharType="end"/>
      </w:r>
      <w:r w:rsidR="00564F9B">
        <w:rPr>
          <w:bCs/>
          <w:lang w:val="en-GB"/>
        </w:rPr>
        <w:t>.</w:t>
      </w:r>
    </w:p>
    <w:p w:rsidR="00A9417A" w:rsidRPr="001275AD" w:rsidRDefault="00A9417A" w:rsidP="00CB5587"/>
    <w:p w:rsidR="00DB5E4E" w:rsidRDefault="00DB5E4E" w:rsidP="00DB5E4E">
      <w:pPr>
        <w:pStyle w:val="Caption"/>
        <w:keepNext/>
        <w:jc w:val="center"/>
      </w:pPr>
      <w:bookmarkStart w:id="2" w:name="_Ref308378598"/>
      <w:r>
        <w:t xml:space="preserve">Table </w:t>
      </w:r>
      <w:fldSimple w:instr=" SEQ Table \* ARABIC ">
        <w:r w:rsidR="00F52830">
          <w:rPr>
            <w:noProof/>
          </w:rPr>
          <w:t>2</w:t>
        </w:r>
      </w:fldSimple>
      <w:bookmarkEnd w:id="2"/>
      <w:r>
        <w:t xml:space="preserve"> Modified slice header syntax</w:t>
      </w:r>
    </w:p>
    <w:tbl>
      <w:tblPr>
        <w:tblW w:w="6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6"/>
      </w:tblGrid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3C1DC6" w:rsidRDefault="00CB5587" w:rsidP="00DF46A0">
            <w:pPr>
              <w:pStyle w:val="tablesyntax"/>
            </w:pPr>
            <w:proofErr w:type="spellStart"/>
            <w:r w:rsidRPr="003C1DC6">
              <w:t>slice_header</w:t>
            </w:r>
            <w:proofErr w:type="spellEnd"/>
            <w:r w:rsidRPr="003C1DC6">
              <w:t>( ) {</w:t>
            </w:r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FE15FD" w:rsidRDefault="00CB5587" w:rsidP="00DF46A0">
            <w:pPr>
              <w:pStyle w:val="tablesyntax"/>
              <w:rPr>
                <w:rFonts w:eastAsia="MS Mincho"/>
                <w:lang w:eastAsia="ja-JP"/>
              </w:rPr>
            </w:pPr>
            <w:r w:rsidRPr="003C1DC6">
              <w:rPr>
                <w:lang w:eastAsia="ko-KR"/>
              </w:rPr>
              <w:tab/>
            </w:r>
            <w:r>
              <w:rPr>
                <w:rFonts w:eastAsia="MS Mincho"/>
                <w:lang w:eastAsia="ja-JP"/>
              </w:rPr>
              <w:t>...</w:t>
            </w:r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3C1DC6" w:rsidRDefault="00CB5587" w:rsidP="00DF46A0">
            <w:pPr>
              <w:pStyle w:val="tablesyntax"/>
              <w:keepNext w:val="0"/>
              <w:keepLines w:val="0"/>
            </w:pPr>
            <w:r w:rsidRPr="003C1DC6">
              <w:tab/>
              <w:t xml:space="preserve">if( </w:t>
            </w:r>
            <w:proofErr w:type="spellStart"/>
            <w:r w:rsidRPr="003C1DC6">
              <w:t>deblocking_filter_control_present_flag</w:t>
            </w:r>
            <w:proofErr w:type="spellEnd"/>
            <w:r w:rsidRPr="003C1DC6">
              <w:t xml:space="preserve"> ) {</w:t>
            </w:r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3C1DC6" w:rsidRDefault="00CB5587" w:rsidP="00DF46A0">
            <w:pPr>
              <w:pStyle w:val="tablesyntax"/>
              <w:keepNext w:val="0"/>
              <w:keepLines w:val="0"/>
              <w:rPr>
                <w:b/>
                <w:bCs/>
              </w:rPr>
            </w:pPr>
            <w:r w:rsidRPr="003C1DC6">
              <w:tab/>
            </w:r>
            <w:r w:rsidRPr="003C1DC6">
              <w:tab/>
            </w:r>
            <w:proofErr w:type="spellStart"/>
            <w:r w:rsidRPr="003C1DC6">
              <w:rPr>
                <w:b/>
                <w:bCs/>
              </w:rPr>
              <w:t>disable_deblocking_filter_idc</w:t>
            </w:r>
            <w:proofErr w:type="spellEnd"/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3C1DC6" w:rsidRDefault="00CB5587" w:rsidP="00DF46A0">
            <w:pPr>
              <w:pStyle w:val="tablesyntax"/>
              <w:keepNext w:val="0"/>
              <w:keepLines w:val="0"/>
            </w:pPr>
            <w:r w:rsidRPr="003C1DC6">
              <w:tab/>
            </w:r>
            <w:r w:rsidRPr="003C1DC6">
              <w:tab/>
              <w:t xml:space="preserve">if( </w:t>
            </w:r>
            <w:proofErr w:type="spellStart"/>
            <w:r w:rsidRPr="003C1DC6">
              <w:t>disable_deblocking_filter_idc</w:t>
            </w:r>
            <w:proofErr w:type="spellEnd"/>
            <w:r w:rsidRPr="003C1DC6">
              <w:t xml:space="preserve">  !=  1 ) {</w:t>
            </w:r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Default="00CB5587" w:rsidP="00DF46A0">
            <w:pPr>
              <w:pStyle w:val="tablesyntax"/>
              <w:ind w:left="648"/>
              <w:rPr>
                <w:b/>
                <w:bCs/>
                <w:highlight w:val="yellow"/>
              </w:rPr>
            </w:pPr>
            <w:proofErr w:type="spellStart"/>
            <w:r w:rsidRPr="00BA4E50">
              <w:rPr>
                <w:b/>
                <w:bCs/>
                <w:highlight w:val="yellow"/>
              </w:rPr>
              <w:t>slice_beta_offset</w:t>
            </w:r>
            <w:proofErr w:type="spellEnd"/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Default="00CB5587" w:rsidP="00DF46A0">
            <w:pPr>
              <w:pStyle w:val="tablesyntax"/>
              <w:ind w:left="648"/>
              <w:rPr>
                <w:b/>
                <w:bCs/>
                <w:highlight w:val="yellow"/>
              </w:rPr>
            </w:pPr>
            <w:proofErr w:type="spellStart"/>
            <w:r>
              <w:rPr>
                <w:b/>
                <w:bCs/>
                <w:highlight w:val="yellow"/>
              </w:rPr>
              <w:t>slice_tc_offset_</w:t>
            </w:r>
            <w:r w:rsidRPr="00FB7A26">
              <w:rPr>
                <w:b/>
                <w:bCs/>
                <w:highlight w:val="yellow"/>
              </w:rPr>
              <w:t>intra</w:t>
            </w:r>
            <w:proofErr w:type="spellEnd"/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BA4E50" w:rsidRDefault="00CB5587" w:rsidP="00DF46A0">
            <w:pPr>
              <w:pStyle w:val="tablesyntax"/>
              <w:keepNext w:val="0"/>
              <w:keepLines w:val="0"/>
              <w:ind w:left="648"/>
              <w:rPr>
                <w:b/>
                <w:bCs/>
                <w:highlight w:val="yellow"/>
              </w:rPr>
            </w:pPr>
            <w:proofErr w:type="spellStart"/>
            <w:r w:rsidRPr="00FB7A26">
              <w:rPr>
                <w:b/>
                <w:bCs/>
                <w:highlight w:val="yellow"/>
              </w:rPr>
              <w:t>slice_tc_offset_intra</w:t>
            </w:r>
            <w:r>
              <w:rPr>
                <w:b/>
                <w:bCs/>
                <w:highlight w:val="yellow"/>
              </w:rPr>
              <w:t>_delta</w:t>
            </w:r>
            <w:proofErr w:type="spellEnd"/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Default="00CB5587" w:rsidP="00DF46A0">
            <w:pPr>
              <w:pStyle w:val="tablesyntax"/>
              <w:keepNext w:val="0"/>
              <w:keepLines w:val="0"/>
              <w:ind w:left="648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 xml:space="preserve">if ( </w:t>
            </w:r>
            <w:proofErr w:type="spellStart"/>
            <w:r>
              <w:rPr>
                <w:bCs/>
                <w:highlight w:val="yellow"/>
              </w:rPr>
              <w:t>slice_type</w:t>
            </w:r>
            <w:proofErr w:type="spellEnd"/>
            <w:r>
              <w:rPr>
                <w:bCs/>
                <w:highlight w:val="yellow"/>
              </w:rPr>
              <w:t xml:space="preserve"> != I) {</w:t>
            </w:r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Default="00CB5587" w:rsidP="00DF46A0">
            <w:pPr>
              <w:pStyle w:val="tablesyntax"/>
              <w:ind w:left="864"/>
              <w:rPr>
                <w:b/>
                <w:bCs/>
                <w:highlight w:val="yellow"/>
              </w:rPr>
            </w:pPr>
            <w:proofErr w:type="spellStart"/>
            <w:r w:rsidRPr="00FB7A26">
              <w:rPr>
                <w:b/>
                <w:bCs/>
                <w:highlight w:val="yellow"/>
              </w:rPr>
              <w:t>slice_tc_offset_inter</w:t>
            </w:r>
            <w:proofErr w:type="spellEnd"/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Default="00CB5587" w:rsidP="00DF46A0">
            <w:pPr>
              <w:pStyle w:val="tablesyntax"/>
              <w:keepNext w:val="0"/>
              <w:keepLines w:val="0"/>
              <w:ind w:left="864"/>
              <w:rPr>
                <w:b/>
                <w:bCs/>
                <w:highlight w:val="yellow"/>
              </w:rPr>
            </w:pPr>
            <w:proofErr w:type="spellStart"/>
            <w:r w:rsidRPr="00FB7A26">
              <w:rPr>
                <w:b/>
                <w:bCs/>
                <w:highlight w:val="yellow"/>
              </w:rPr>
              <w:t>slice_tc_offset_inter</w:t>
            </w:r>
            <w:r>
              <w:rPr>
                <w:b/>
                <w:bCs/>
                <w:highlight w:val="yellow"/>
              </w:rPr>
              <w:t>_delta</w:t>
            </w:r>
            <w:proofErr w:type="spellEnd"/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Default="00CB5587" w:rsidP="00DF46A0">
            <w:pPr>
              <w:pStyle w:val="tablesyntax"/>
              <w:keepNext w:val="0"/>
              <w:keepLines w:val="0"/>
              <w:ind w:left="648"/>
            </w:pPr>
            <w:r>
              <w:t>}</w:t>
            </w:r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3C1DC6" w:rsidRDefault="00CB5587" w:rsidP="00DF46A0">
            <w:pPr>
              <w:pStyle w:val="tablesyntax"/>
              <w:keepNext w:val="0"/>
              <w:keepLines w:val="0"/>
            </w:pPr>
            <w:r w:rsidRPr="003C1DC6">
              <w:tab/>
            </w:r>
            <w:r w:rsidRPr="003C1DC6">
              <w:tab/>
              <w:t>}</w:t>
            </w:r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3C1DC6" w:rsidRDefault="00CB5587" w:rsidP="00DF46A0">
            <w:pPr>
              <w:pStyle w:val="tablesyntax"/>
              <w:rPr>
                <w:lang w:eastAsia="ko-KR"/>
              </w:rPr>
            </w:pPr>
            <w:r w:rsidRPr="003C1DC6">
              <w:rPr>
                <w:lang w:eastAsia="ko-KR"/>
              </w:rPr>
              <w:tab/>
            </w:r>
            <w:r w:rsidRPr="003C1DC6">
              <w:t>}</w:t>
            </w:r>
          </w:p>
        </w:tc>
      </w:tr>
      <w:tr w:rsidR="00CB5587" w:rsidRPr="003C1DC6" w:rsidTr="00DF46A0">
        <w:trPr>
          <w:cantSplit/>
          <w:jc w:val="center"/>
        </w:trPr>
        <w:tc>
          <w:tcPr>
            <w:tcW w:w="6716" w:type="dxa"/>
          </w:tcPr>
          <w:p w:rsidR="00CB5587" w:rsidRPr="003C1DC6" w:rsidRDefault="00CB5587" w:rsidP="00DF46A0">
            <w:pPr>
              <w:pStyle w:val="tablesyntax"/>
              <w:keepNext w:val="0"/>
              <w:rPr>
                <w:lang w:eastAsia="ko-KR"/>
              </w:rPr>
            </w:pPr>
            <w:r w:rsidRPr="003C1DC6">
              <w:t>}</w:t>
            </w:r>
          </w:p>
        </w:tc>
      </w:tr>
    </w:tbl>
    <w:p w:rsidR="002045FD" w:rsidRPr="00CB5587" w:rsidRDefault="002045FD" w:rsidP="00CB5587"/>
    <w:p w:rsidR="002045FD" w:rsidRDefault="005133F3" w:rsidP="002045FD">
      <w:pPr>
        <w:pStyle w:val="Heading1"/>
      </w:pPr>
      <w:r>
        <w:t xml:space="preserve">Objective </w:t>
      </w:r>
      <w:r w:rsidR="002045FD">
        <w:t>Results</w:t>
      </w:r>
    </w:p>
    <w:p w:rsidR="002045FD" w:rsidRDefault="005133F3" w:rsidP="009234A5">
      <w:pPr>
        <w:jc w:val="both"/>
        <w:rPr>
          <w:szCs w:val="22"/>
        </w:rPr>
      </w:pPr>
      <w:r>
        <w:rPr>
          <w:szCs w:val="22"/>
        </w:rPr>
        <w:t>The following are the changes to the configuration files and the parameter</w:t>
      </w:r>
      <w:r w:rsidR="00564F9B">
        <w:rPr>
          <w:szCs w:val="22"/>
        </w:rPr>
        <w:t xml:space="preserve"> values used to generate</w:t>
      </w:r>
      <w:r>
        <w:rPr>
          <w:szCs w:val="22"/>
        </w:rPr>
        <w:t xml:space="preserve"> the objective </w:t>
      </w:r>
      <w:r w:rsidR="003107A0">
        <w:rPr>
          <w:szCs w:val="22"/>
        </w:rPr>
        <w:t xml:space="preserve">test </w:t>
      </w:r>
      <w:r>
        <w:rPr>
          <w:szCs w:val="22"/>
        </w:rPr>
        <w:t>results:</w:t>
      </w:r>
    </w:p>
    <w:p w:rsidR="009074A0" w:rsidRDefault="009074A0" w:rsidP="009234A5">
      <w:pPr>
        <w:jc w:val="both"/>
        <w:rPr>
          <w:szCs w:val="22"/>
        </w:rPr>
      </w:pPr>
    </w:p>
    <w:p w:rsidR="005133F3" w:rsidRDefault="005133F3" w:rsidP="005133F3">
      <w:pPr>
        <w:pStyle w:val="PlainText"/>
        <w:ind w:firstLine="720"/>
      </w:pPr>
      <w:proofErr w:type="spellStart"/>
      <w:r>
        <w:t>LoopFilterDisable</w:t>
      </w:r>
      <w:proofErr w:type="spellEnd"/>
      <w:r>
        <w:t xml:space="preserve">             : 0</w:t>
      </w:r>
    </w:p>
    <w:p w:rsidR="005133F3" w:rsidRDefault="005133F3" w:rsidP="005133F3">
      <w:pPr>
        <w:pStyle w:val="PlainText"/>
        <w:ind w:firstLine="720"/>
      </w:pPr>
      <w:proofErr w:type="spellStart"/>
      <w:r>
        <w:t>Lo</w:t>
      </w:r>
      <w:r w:rsidR="004E04E6">
        <w:t>opFilterBetaOffset</w:t>
      </w:r>
      <w:proofErr w:type="spellEnd"/>
      <w:r w:rsidR="004E04E6">
        <w:t xml:space="preserve">          : 0</w:t>
      </w:r>
    </w:p>
    <w:p w:rsidR="005133F3" w:rsidRDefault="005133F3" w:rsidP="005133F3">
      <w:pPr>
        <w:pStyle w:val="PlainText"/>
        <w:ind w:firstLine="720"/>
      </w:pPr>
      <w:proofErr w:type="spellStart"/>
      <w:r>
        <w:t>slice_tc_offset_intra</w:t>
      </w:r>
      <w:proofErr w:type="spellEnd"/>
      <w:r>
        <w:t xml:space="preserve">         : 0</w:t>
      </w:r>
    </w:p>
    <w:p w:rsidR="005133F3" w:rsidRDefault="005133F3" w:rsidP="005133F3">
      <w:pPr>
        <w:pStyle w:val="PlainText"/>
        <w:ind w:firstLine="720"/>
      </w:pPr>
      <w:proofErr w:type="spellStart"/>
      <w:r>
        <w:t>slice_tc_offset_inter</w:t>
      </w:r>
      <w:proofErr w:type="spellEnd"/>
      <w:r>
        <w:t xml:space="preserve">         : -2</w:t>
      </w:r>
    </w:p>
    <w:p w:rsidR="005133F3" w:rsidRDefault="005133F3" w:rsidP="005133F3">
      <w:pPr>
        <w:pStyle w:val="PlainText"/>
        <w:ind w:firstLine="720"/>
      </w:pPr>
      <w:proofErr w:type="spellStart"/>
      <w:r>
        <w:t>slice_tc_offset_intra_delta</w:t>
      </w:r>
      <w:proofErr w:type="spellEnd"/>
      <w:r>
        <w:t xml:space="preserve">   : -1</w:t>
      </w:r>
    </w:p>
    <w:p w:rsidR="005133F3" w:rsidRDefault="005133F3" w:rsidP="005133F3">
      <w:pPr>
        <w:pStyle w:val="PlainText"/>
        <w:ind w:firstLine="720"/>
      </w:pPr>
      <w:proofErr w:type="spellStart"/>
      <w:r>
        <w:t>slice_tc_offset_inter_delta</w:t>
      </w:r>
      <w:proofErr w:type="spellEnd"/>
      <w:r>
        <w:t xml:space="preserve">   : 1</w:t>
      </w:r>
    </w:p>
    <w:p w:rsidR="005133F3" w:rsidRDefault="004E04E6" w:rsidP="009234A5">
      <w:pPr>
        <w:jc w:val="both"/>
        <w:rPr>
          <w:szCs w:val="22"/>
        </w:rPr>
      </w:pPr>
      <w:r>
        <w:rPr>
          <w:szCs w:val="22"/>
        </w:rPr>
        <w:t>The other configuration file parameters foll</w:t>
      </w:r>
      <w:r w:rsidR="003107A0">
        <w:rPr>
          <w:szCs w:val="22"/>
        </w:rPr>
        <w:t>ow the common test conditions for</w:t>
      </w:r>
      <w:r>
        <w:rPr>
          <w:szCs w:val="22"/>
        </w:rPr>
        <w:t xml:space="preserve"> the HM4 anchor.</w:t>
      </w:r>
      <w:r w:rsidR="00A0643C">
        <w:rPr>
          <w:szCs w:val="22"/>
        </w:rPr>
        <w:t xml:space="preserve"> The encoding execution times are measured in a variable computing environment, while the decoding times are measured on a single CPU.</w:t>
      </w:r>
    </w:p>
    <w:p w:rsidR="00EF65AA" w:rsidRDefault="00EF65AA" w:rsidP="009234A5">
      <w:pPr>
        <w:jc w:val="both"/>
        <w:rPr>
          <w:szCs w:val="22"/>
        </w:rPr>
      </w:pPr>
    </w:p>
    <w:tbl>
      <w:tblPr>
        <w:tblW w:w="7660" w:type="dxa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EF65AA" w:rsidRPr="00EF65AA" w:rsidTr="00EF65AA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-0.4%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EF65AA" w:rsidRPr="00EF65AA" w:rsidTr="00EF65AA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EF65AA" w:rsidRPr="00EF65AA" w:rsidTr="00EF65AA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5AA" w:rsidRPr="00EF65AA" w:rsidRDefault="00EF65AA" w:rsidP="00EF65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5AA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4E04E6" w:rsidRDefault="002645BE" w:rsidP="002645BE">
      <w:pPr>
        <w:pStyle w:val="Heading1"/>
      </w:pPr>
      <w:r>
        <w:t>Source Code</w:t>
      </w:r>
    </w:p>
    <w:p w:rsidR="002645BE" w:rsidRPr="002645BE" w:rsidRDefault="002645BE" w:rsidP="002645BE">
      <w:r>
        <w:t xml:space="preserve">NSQT transform index lookup code is </w:t>
      </w:r>
      <w:r w:rsidR="008203AA">
        <w:t xml:space="preserve">additionally </w:t>
      </w:r>
      <w:r>
        <w:t xml:space="preserve">implemented, because of the way the NSQT transform index is mapped onto a regular square </w:t>
      </w:r>
      <w:proofErr w:type="spellStart"/>
      <w:r>
        <w:t>quadtree</w:t>
      </w:r>
      <w:proofErr w:type="spellEnd"/>
      <w:r>
        <w:t xml:space="preserve"> partitioning in HM4.</w:t>
      </w:r>
    </w:p>
    <w:p w:rsidR="002045FD" w:rsidRDefault="002045FD" w:rsidP="002045FD">
      <w:pPr>
        <w:pStyle w:val="Heading1"/>
      </w:pPr>
      <w:r>
        <w:t>Conclusion</w:t>
      </w:r>
    </w:p>
    <w:p w:rsidR="002045FD" w:rsidRDefault="00BC13ED" w:rsidP="009234A5">
      <w:pPr>
        <w:jc w:val="both"/>
        <w:rPr>
          <w:szCs w:val="22"/>
        </w:rPr>
      </w:pPr>
      <w:r>
        <w:rPr>
          <w:szCs w:val="22"/>
        </w:rPr>
        <w:t xml:space="preserve">This contribution proposed to adjust the </w:t>
      </w:r>
      <w:proofErr w:type="spellStart"/>
      <w:r w:rsidR="00232F46">
        <w:rPr>
          <w:szCs w:val="22"/>
        </w:rPr>
        <w:t>Tc</w:t>
      </w:r>
      <w:proofErr w:type="spellEnd"/>
      <w:r w:rsidR="00232F46">
        <w:rPr>
          <w:szCs w:val="22"/>
        </w:rPr>
        <w:t xml:space="preserve"> and Beta parameters</w:t>
      </w:r>
      <w:r>
        <w:rPr>
          <w:szCs w:val="22"/>
        </w:rPr>
        <w:t xml:space="preserve"> of the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filter by signaling the </w:t>
      </w:r>
      <w:proofErr w:type="spellStart"/>
      <w:r>
        <w:t>deblocking_filter_control_present_flag</w:t>
      </w:r>
      <w:proofErr w:type="spellEnd"/>
      <w:r>
        <w:t xml:space="preserve"> in the SPS and if enabled, then signal </w:t>
      </w:r>
      <w:proofErr w:type="spellStart"/>
      <w:r>
        <w:t>deblocking</w:t>
      </w:r>
      <w:proofErr w:type="spellEnd"/>
      <w:r>
        <w:t xml:space="preserve"> </w:t>
      </w:r>
      <w:r w:rsidR="00232F46">
        <w:t>adjustment</w:t>
      </w:r>
      <w:r>
        <w:t xml:space="preserve"> parameters in the slice header that allow to adjust the psycho-visual effect of the </w:t>
      </w:r>
      <w:proofErr w:type="spellStart"/>
      <w:r>
        <w:t>deblocking</w:t>
      </w:r>
      <w:proofErr w:type="spellEnd"/>
      <w:r>
        <w:t xml:space="preserve"> filter for different block sizes </w:t>
      </w:r>
      <w:r w:rsidR="00EA5A10">
        <w:t xml:space="preserve">(transform sizes) </w:t>
      </w:r>
      <w:r>
        <w:t xml:space="preserve">and for intra or inter blocks. Hence, there are subjective quality benefits and also BD-rate gains of -0.3% for all-intra </w:t>
      </w:r>
      <w:r w:rsidR="00232F46">
        <w:t xml:space="preserve">HE </w:t>
      </w:r>
      <w:r>
        <w:t xml:space="preserve">and -0.1% for random </w:t>
      </w:r>
      <w:proofErr w:type="gramStart"/>
      <w:r>
        <w:t>access</w:t>
      </w:r>
      <w:r w:rsidR="00232F46">
        <w:t xml:space="preserve"> HE test</w:t>
      </w:r>
      <w:proofErr w:type="gramEnd"/>
      <w:r w:rsidR="00232F46">
        <w:t xml:space="preserve"> conditions</w:t>
      </w:r>
      <w:r>
        <w:t>.</w:t>
      </w:r>
    </w:p>
    <w:p w:rsidR="002045FD" w:rsidRDefault="002045FD" w:rsidP="002045FD">
      <w:pPr>
        <w:pStyle w:val="Heading1"/>
      </w:pPr>
      <w:r>
        <w:t>References</w:t>
      </w:r>
    </w:p>
    <w:p w:rsidR="002045FD" w:rsidRPr="002045FD" w:rsidRDefault="002045FD" w:rsidP="002045FD">
      <w:proofErr w:type="gramStart"/>
      <w:r>
        <w:t>[1]</w:t>
      </w:r>
      <w:r>
        <w:tab/>
      </w:r>
      <w:r w:rsidRPr="002045FD">
        <w:t xml:space="preserve">B. </w:t>
      </w:r>
      <w:proofErr w:type="spellStart"/>
      <w:r w:rsidRPr="002045FD">
        <w:t>Bross</w:t>
      </w:r>
      <w:proofErr w:type="spellEnd"/>
      <w:r w:rsidRPr="002045FD">
        <w:t>, W.-J.</w:t>
      </w:r>
      <w:proofErr w:type="gramEnd"/>
      <w:r w:rsidRPr="002045FD">
        <w:t xml:space="preserve"> Han, J.-R. Ohm, G. J. Sullivan, T. </w:t>
      </w:r>
      <w:proofErr w:type="spellStart"/>
      <w:r w:rsidRPr="002045FD">
        <w:t>Wiegand</w:t>
      </w:r>
      <w:proofErr w:type="spellEnd"/>
      <w:r w:rsidRPr="002045FD">
        <w:t>, “WD4: Working Draft 4 of High-Efficiency Video Coding,” 6th JCT-VC Meeting, Turin, Italy, July 2011, Doc. JCTVC-F803</w:t>
      </w:r>
    </w:p>
    <w:p w:rsidR="002045FD" w:rsidRPr="002045FD" w:rsidRDefault="002045FD" w:rsidP="002045FD">
      <w:r>
        <w:t>[2]</w:t>
      </w:r>
      <w:r>
        <w:tab/>
      </w:r>
      <w:r w:rsidRPr="002045FD">
        <w:t xml:space="preserve">T. </w:t>
      </w:r>
      <w:proofErr w:type="spellStart"/>
      <w:r w:rsidRPr="002045FD">
        <w:t>Yamakage</w:t>
      </w:r>
      <w:proofErr w:type="spellEnd"/>
      <w:r w:rsidRPr="002045FD">
        <w:t xml:space="preserve">, S. </w:t>
      </w:r>
      <w:proofErr w:type="spellStart"/>
      <w:r w:rsidRPr="002045FD">
        <w:t>Asaka</w:t>
      </w:r>
      <w:proofErr w:type="spellEnd"/>
      <w:r w:rsidRPr="002045FD">
        <w:t xml:space="preserve">, T. </w:t>
      </w:r>
      <w:proofErr w:type="spellStart"/>
      <w:r w:rsidRPr="002045FD">
        <w:t>Chujoh</w:t>
      </w:r>
      <w:proofErr w:type="spellEnd"/>
      <w:r w:rsidRPr="002045FD">
        <w:t xml:space="preserve"> (Toshiba), M. </w:t>
      </w:r>
      <w:proofErr w:type="spellStart"/>
      <w:r w:rsidRPr="002045FD">
        <w:t>Karczewicz</w:t>
      </w:r>
      <w:proofErr w:type="spellEnd"/>
      <w:r w:rsidRPr="002045FD">
        <w:t xml:space="preserve">, I. S. Chong (Qualcomm), “CE12: </w:t>
      </w:r>
      <w:proofErr w:type="spellStart"/>
      <w:r w:rsidRPr="002045FD">
        <w:t>Deblocking</w:t>
      </w:r>
      <w:proofErr w:type="spellEnd"/>
      <w:r w:rsidRPr="002045FD">
        <w:t xml:space="preserve"> Filter Parameter Adjustment in Slice Level,” 6th JCT-VC Meeting, Turin, Italy, July 2011, Doc. JCTVC-F143</w:t>
      </w:r>
    </w:p>
    <w:p w:rsidR="002045FD" w:rsidRDefault="002045FD" w:rsidP="002045FD">
      <w:pPr>
        <w:pStyle w:val="Heading1"/>
      </w:pPr>
      <w:r>
        <w:t>Working Draft</w:t>
      </w:r>
    </w:p>
    <w:p w:rsidR="00140B5C" w:rsidRDefault="00140B5C" w:rsidP="00140B5C">
      <w:r>
        <w:t xml:space="preserve">The SPS and slice header signaling changes are included in </w:t>
      </w:r>
      <w:r>
        <w:fldChar w:fldCharType="begin"/>
      </w:r>
      <w:r>
        <w:instrText xml:space="preserve"> REF _Ref308544568 \h </w:instrText>
      </w:r>
      <w:r>
        <w:fldChar w:fldCharType="separate"/>
      </w:r>
      <w:ins w:id="3" w:author="Geert" w:date="2011-11-08T19:47:00Z">
        <w:r w:rsidR="00F52830">
          <w:t xml:space="preserve">Table </w:t>
        </w:r>
        <w:r w:rsidR="00F52830">
          <w:rPr>
            <w:noProof/>
          </w:rPr>
          <w:t>1</w:t>
        </w:r>
      </w:ins>
      <w:r>
        <w:fldChar w:fldCharType="end"/>
      </w:r>
      <w:r>
        <w:t xml:space="preserve"> and </w:t>
      </w:r>
      <w:r>
        <w:fldChar w:fldCharType="begin"/>
      </w:r>
      <w:r>
        <w:instrText xml:space="preserve"> REF _Ref308378598 \h </w:instrText>
      </w:r>
      <w:r>
        <w:fldChar w:fldCharType="separate"/>
      </w:r>
      <w:ins w:id="4" w:author="Geert" w:date="2011-11-08T19:47:00Z">
        <w:r w:rsidR="00F52830">
          <w:t xml:space="preserve">Table </w:t>
        </w:r>
        <w:r w:rsidR="00F52830">
          <w:rPr>
            <w:noProof/>
          </w:rPr>
          <w:t>2</w:t>
        </w:r>
      </w:ins>
      <w:r>
        <w:fldChar w:fldCharType="end"/>
      </w:r>
      <w:r>
        <w:t>. The following changes are based on WD4_d5.</w:t>
      </w:r>
    </w:p>
    <w:p w:rsidR="00140B5C" w:rsidRDefault="0048648F" w:rsidP="00140B5C">
      <w:r>
        <w:t xml:space="preserve">“8.6.1.4.1 Decision process for </w:t>
      </w:r>
      <w:proofErr w:type="spellStart"/>
      <w:r>
        <w:t>luma</w:t>
      </w:r>
      <w:proofErr w:type="spellEnd"/>
      <w:r>
        <w:t xml:space="preserve"> block edge</w:t>
      </w:r>
    </w:p>
    <w:p w:rsidR="00CC35AC" w:rsidRDefault="00CC35AC" w:rsidP="00140B5C">
      <w:proofErr w:type="spellStart"/>
      <w:proofErr w:type="gramStart"/>
      <w:r>
        <w:t>tbd</w:t>
      </w:r>
      <w:proofErr w:type="spellEnd"/>
      <w:proofErr w:type="gramEnd"/>
    </w:p>
    <w:p w:rsidR="0048648F" w:rsidRDefault="0048648F" w:rsidP="00140B5C">
      <w:r>
        <w:t>…”</w:t>
      </w:r>
    </w:p>
    <w:p w:rsidR="0048648F" w:rsidRDefault="0048648F" w:rsidP="00140B5C"/>
    <w:p w:rsidR="0048648F" w:rsidRDefault="0048648F" w:rsidP="00140B5C">
      <w:r>
        <w:t xml:space="preserve">“8.6.1.4.3 Filtering process for </w:t>
      </w:r>
      <w:proofErr w:type="spellStart"/>
      <w:r>
        <w:t>chroma</w:t>
      </w:r>
      <w:proofErr w:type="spellEnd"/>
      <w:r>
        <w:t xml:space="preserve"> block edge</w:t>
      </w:r>
    </w:p>
    <w:p w:rsidR="00CC35AC" w:rsidRDefault="00CC35AC" w:rsidP="00140B5C">
      <w:r>
        <w:t>tbd</w:t>
      </w:r>
    </w:p>
    <w:p w:rsidR="0048648F" w:rsidRDefault="0048648F" w:rsidP="00140B5C">
      <w:r>
        <w:t>…”</w:t>
      </w:r>
    </w:p>
    <w:p w:rsidR="0048648F" w:rsidRPr="00140B5C" w:rsidRDefault="0048648F" w:rsidP="00140B5C"/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7F1F8B" w:rsidRPr="009234A5" w:rsidRDefault="008B0B7E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ED8" w:rsidRDefault="00645ED8">
      <w:r>
        <w:separator/>
      </w:r>
    </w:p>
  </w:endnote>
  <w:endnote w:type="continuationSeparator" w:id="0">
    <w:p w:rsidR="00645ED8" w:rsidRDefault="00645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56EA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56EAB">
      <w:rPr>
        <w:rStyle w:val="PageNumber"/>
      </w:rPr>
      <w:fldChar w:fldCharType="separate"/>
    </w:r>
    <w:r w:rsidR="00F52830">
      <w:rPr>
        <w:rStyle w:val="PageNumber"/>
        <w:noProof/>
      </w:rPr>
      <w:t>5</w:t>
    </w:r>
    <w:r w:rsidR="00B56EA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56EAB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56EAB">
      <w:rPr>
        <w:rStyle w:val="PageNumber"/>
      </w:rPr>
      <w:fldChar w:fldCharType="separate"/>
    </w:r>
    <w:r w:rsidR="00F52830">
      <w:rPr>
        <w:rStyle w:val="PageNumber"/>
        <w:noProof/>
      </w:rPr>
      <w:t>2011-11-08</w:t>
    </w:r>
    <w:r w:rsidR="00B56EA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ED8" w:rsidRDefault="00645ED8">
      <w:r>
        <w:separator/>
      </w:r>
    </w:p>
  </w:footnote>
  <w:footnote w:type="continuationSeparator" w:id="0">
    <w:p w:rsidR="00645ED8" w:rsidRDefault="00645E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8D5757"/>
    <w:multiLevelType w:val="hybridMultilevel"/>
    <w:tmpl w:val="CCD0C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F2529C"/>
    <w:multiLevelType w:val="hybridMultilevel"/>
    <w:tmpl w:val="DBC809B0"/>
    <w:lvl w:ilvl="0" w:tplc="7C8A3212">
      <w:numFmt w:val="bullet"/>
      <w:lvlText w:val="–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E5501"/>
    <w:multiLevelType w:val="hybridMultilevel"/>
    <w:tmpl w:val="A48AB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6E906A62"/>
    <w:multiLevelType w:val="hybridMultilevel"/>
    <w:tmpl w:val="100878C2"/>
    <w:lvl w:ilvl="0" w:tplc="3EC6B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0449E">
      <w:start w:val="13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680D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42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A6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3C92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4C1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62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280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0"/>
  </w:num>
  <w:num w:numId="12">
    <w:abstractNumId w:val="12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revisionView w:markup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7614F"/>
    <w:rsid w:val="000761ED"/>
    <w:rsid w:val="000B1C6B"/>
    <w:rsid w:val="000C09AC"/>
    <w:rsid w:val="000E00F3"/>
    <w:rsid w:val="000F158C"/>
    <w:rsid w:val="00124E38"/>
    <w:rsid w:val="0012580B"/>
    <w:rsid w:val="0013526E"/>
    <w:rsid w:val="00140B5C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45FD"/>
    <w:rsid w:val="00206460"/>
    <w:rsid w:val="002069B4"/>
    <w:rsid w:val="00215DFC"/>
    <w:rsid w:val="002212DF"/>
    <w:rsid w:val="00227BA7"/>
    <w:rsid w:val="00232F46"/>
    <w:rsid w:val="002645BE"/>
    <w:rsid w:val="00275BCF"/>
    <w:rsid w:val="00292257"/>
    <w:rsid w:val="002A54E0"/>
    <w:rsid w:val="002B12C1"/>
    <w:rsid w:val="002B1595"/>
    <w:rsid w:val="002B191D"/>
    <w:rsid w:val="002D0AF6"/>
    <w:rsid w:val="002F164D"/>
    <w:rsid w:val="00306206"/>
    <w:rsid w:val="003107A0"/>
    <w:rsid w:val="0031626F"/>
    <w:rsid w:val="00327C56"/>
    <w:rsid w:val="003315A1"/>
    <w:rsid w:val="00333980"/>
    <w:rsid w:val="003373EC"/>
    <w:rsid w:val="003620B1"/>
    <w:rsid w:val="003706CC"/>
    <w:rsid w:val="00377478"/>
    <w:rsid w:val="003A2D8E"/>
    <w:rsid w:val="003C20E4"/>
    <w:rsid w:val="003D52DF"/>
    <w:rsid w:val="003E6F90"/>
    <w:rsid w:val="003F5D0F"/>
    <w:rsid w:val="003F6FF4"/>
    <w:rsid w:val="00414101"/>
    <w:rsid w:val="00433DDB"/>
    <w:rsid w:val="00437619"/>
    <w:rsid w:val="004418FD"/>
    <w:rsid w:val="0045690E"/>
    <w:rsid w:val="0048648F"/>
    <w:rsid w:val="00497952"/>
    <w:rsid w:val="004B210C"/>
    <w:rsid w:val="004C6C34"/>
    <w:rsid w:val="004D405F"/>
    <w:rsid w:val="004E04E6"/>
    <w:rsid w:val="004E6856"/>
    <w:rsid w:val="004F61E3"/>
    <w:rsid w:val="0051015C"/>
    <w:rsid w:val="005133F3"/>
    <w:rsid w:val="00531AE9"/>
    <w:rsid w:val="005626FD"/>
    <w:rsid w:val="00564F9B"/>
    <w:rsid w:val="00567EC7"/>
    <w:rsid w:val="00570013"/>
    <w:rsid w:val="005A33A1"/>
    <w:rsid w:val="005C385F"/>
    <w:rsid w:val="005F6F1B"/>
    <w:rsid w:val="00624B33"/>
    <w:rsid w:val="00630AA2"/>
    <w:rsid w:val="00645ED8"/>
    <w:rsid w:val="00646707"/>
    <w:rsid w:val="006566CE"/>
    <w:rsid w:val="00660569"/>
    <w:rsid w:val="00664DCF"/>
    <w:rsid w:val="00666E66"/>
    <w:rsid w:val="006C5D39"/>
    <w:rsid w:val="006D738E"/>
    <w:rsid w:val="006E2810"/>
    <w:rsid w:val="006E5417"/>
    <w:rsid w:val="00712F60"/>
    <w:rsid w:val="00720E3B"/>
    <w:rsid w:val="00745F6B"/>
    <w:rsid w:val="0075585E"/>
    <w:rsid w:val="00763976"/>
    <w:rsid w:val="00772782"/>
    <w:rsid w:val="0077563E"/>
    <w:rsid w:val="007768FF"/>
    <w:rsid w:val="007824D3"/>
    <w:rsid w:val="00782543"/>
    <w:rsid w:val="007956FF"/>
    <w:rsid w:val="00796EE3"/>
    <w:rsid w:val="007A7D29"/>
    <w:rsid w:val="007D06CB"/>
    <w:rsid w:val="007F1F8B"/>
    <w:rsid w:val="008059F4"/>
    <w:rsid w:val="008203AA"/>
    <w:rsid w:val="008206C8"/>
    <w:rsid w:val="00874A6C"/>
    <w:rsid w:val="00876C65"/>
    <w:rsid w:val="008A4B4C"/>
    <w:rsid w:val="008B0B7E"/>
    <w:rsid w:val="008C239F"/>
    <w:rsid w:val="008E3B85"/>
    <w:rsid w:val="009074A0"/>
    <w:rsid w:val="00907757"/>
    <w:rsid w:val="009212B0"/>
    <w:rsid w:val="009234A5"/>
    <w:rsid w:val="009336F7"/>
    <w:rsid w:val="009374A7"/>
    <w:rsid w:val="0099518F"/>
    <w:rsid w:val="009A523D"/>
    <w:rsid w:val="009A73A3"/>
    <w:rsid w:val="009D0C28"/>
    <w:rsid w:val="009F496B"/>
    <w:rsid w:val="00A01439"/>
    <w:rsid w:val="00A02E61"/>
    <w:rsid w:val="00A05CFF"/>
    <w:rsid w:val="00A0643C"/>
    <w:rsid w:val="00A2717C"/>
    <w:rsid w:val="00A431AA"/>
    <w:rsid w:val="00A56B97"/>
    <w:rsid w:val="00A6093D"/>
    <w:rsid w:val="00A76A6D"/>
    <w:rsid w:val="00A83253"/>
    <w:rsid w:val="00A9417A"/>
    <w:rsid w:val="00AA6E84"/>
    <w:rsid w:val="00AD3FAC"/>
    <w:rsid w:val="00AE341B"/>
    <w:rsid w:val="00B07CA7"/>
    <w:rsid w:val="00B1279A"/>
    <w:rsid w:val="00B51E9E"/>
    <w:rsid w:val="00B5222E"/>
    <w:rsid w:val="00B56EAB"/>
    <w:rsid w:val="00B61C96"/>
    <w:rsid w:val="00B72BC6"/>
    <w:rsid w:val="00B73A2A"/>
    <w:rsid w:val="00B770EA"/>
    <w:rsid w:val="00B83245"/>
    <w:rsid w:val="00B8575B"/>
    <w:rsid w:val="00B94B06"/>
    <w:rsid w:val="00B94C28"/>
    <w:rsid w:val="00BC10BA"/>
    <w:rsid w:val="00BC13ED"/>
    <w:rsid w:val="00BC5AFD"/>
    <w:rsid w:val="00C0609D"/>
    <w:rsid w:val="00C115AB"/>
    <w:rsid w:val="00C30249"/>
    <w:rsid w:val="00C40B54"/>
    <w:rsid w:val="00C606C9"/>
    <w:rsid w:val="00C85729"/>
    <w:rsid w:val="00C90650"/>
    <w:rsid w:val="00C97D78"/>
    <w:rsid w:val="00CB5587"/>
    <w:rsid w:val="00CC35AC"/>
    <w:rsid w:val="00CC5A42"/>
    <w:rsid w:val="00CD0EAB"/>
    <w:rsid w:val="00CF34DB"/>
    <w:rsid w:val="00CF558F"/>
    <w:rsid w:val="00D073E2"/>
    <w:rsid w:val="00D37C9F"/>
    <w:rsid w:val="00D446EC"/>
    <w:rsid w:val="00D51BF0"/>
    <w:rsid w:val="00D55942"/>
    <w:rsid w:val="00D807BF"/>
    <w:rsid w:val="00DA7887"/>
    <w:rsid w:val="00DB2C26"/>
    <w:rsid w:val="00DB5E4E"/>
    <w:rsid w:val="00DE6B43"/>
    <w:rsid w:val="00E11923"/>
    <w:rsid w:val="00E11A63"/>
    <w:rsid w:val="00E262D4"/>
    <w:rsid w:val="00E36250"/>
    <w:rsid w:val="00E54511"/>
    <w:rsid w:val="00E61DAC"/>
    <w:rsid w:val="00E6440C"/>
    <w:rsid w:val="00E75529"/>
    <w:rsid w:val="00E75FE3"/>
    <w:rsid w:val="00EA50F2"/>
    <w:rsid w:val="00EA5A10"/>
    <w:rsid w:val="00EB7AB1"/>
    <w:rsid w:val="00EF48CC"/>
    <w:rsid w:val="00EF65AA"/>
    <w:rsid w:val="00F52830"/>
    <w:rsid w:val="00F55CA2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0C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D0C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0C2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045F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Cs w:val="22"/>
    </w:rPr>
  </w:style>
  <w:style w:type="paragraph" w:customStyle="1" w:styleId="tablesyntax">
    <w:name w:val="table syntax"/>
    <w:basedOn w:val="Normal"/>
    <w:link w:val="tablesyntaxChar"/>
    <w:rsid w:val="00CB55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locked/>
    <w:rsid w:val="00CB5587"/>
    <w:rPr>
      <w:rFonts w:eastAsia="Malgun Gothic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5133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133F3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DB5E4E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8F8C-BF19-4F98-8F61-74891C7C3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193</TotalTime>
  <Pages>5</Pages>
  <Words>1418</Words>
  <Characters>8088</Characters>
  <Application>Microsoft Office Word</Application>
  <DocSecurity>0</DocSecurity>
  <Lines>67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9488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51</cp:revision>
  <cp:lastPrinted>2011-11-09T03:47:00Z</cp:lastPrinted>
  <dcterms:created xsi:type="dcterms:W3CDTF">2011-11-06T03:39:00Z</dcterms:created>
  <dcterms:modified xsi:type="dcterms:W3CDTF">2011-11-09T03:49:00Z</dcterms:modified>
</cp:coreProperties>
</file>