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892A2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E863EA">
              <w:rPr>
                <w:u w:val="single"/>
              </w:rPr>
              <w:t>G290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5564F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Deblocking Filter Simpli</w:t>
            </w:r>
            <w:r w:rsidR="00B41BA1">
              <w:rPr>
                <w:b/>
                <w:szCs w:val="22"/>
              </w:rPr>
              <w:t>fi</w:t>
            </w:r>
            <w:r>
              <w:rPr>
                <w:b/>
                <w:szCs w:val="22"/>
              </w:rPr>
              <w:t>cations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</w:t>
            </w:r>
            <w:r w:rsidR="00EA50F2">
              <w:rPr>
                <w:szCs w:val="22"/>
              </w:rPr>
              <w:t>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der Auwera,</w:t>
            </w:r>
            <w:r w:rsidR="00AD3FAC">
              <w:rPr>
                <w:szCs w:val="22"/>
              </w:rPr>
              <w:t xml:space="preserve"> </w:t>
            </w:r>
            <w:ins w:id="0" w:author="Geert" w:date="2011-11-14T17:02:00Z">
              <w:r w:rsidR="002A010C">
                <w:rPr>
                  <w:szCs w:val="22"/>
                </w:rPr>
                <w:t xml:space="preserve">Xianglin Wang, </w:t>
              </w:r>
            </w:ins>
            <w:r w:rsidR="00AD3FAC">
              <w:rPr>
                <w:szCs w:val="22"/>
              </w:rPr>
              <w:t>Marta</w:t>
            </w:r>
            <w:r>
              <w:rPr>
                <w:szCs w:val="22"/>
              </w:rPr>
              <w:t xml:space="preserve"> Karczewicz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A50F2" w:rsidRDefault="00E61DAC">
            <w:pPr>
              <w:spacing w:before="60" w:after="60"/>
              <w:rPr>
                <w:ins w:id="1" w:author="Geert" w:date="2011-11-14T17:03:00Z"/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</w:p>
          <w:p w:rsidR="002A010C" w:rsidRDefault="002A010C">
            <w:pPr>
              <w:spacing w:before="60" w:after="60"/>
              <w:rPr>
                <w:szCs w:val="22"/>
              </w:rPr>
            </w:pPr>
            <w:ins w:id="2" w:author="Geert" w:date="2011-11-14T17:03:00Z">
              <w:r>
                <w:rPr>
                  <w:szCs w:val="22"/>
                </w:rPr>
                <w:t>xianglin@qualcomm.com</w:t>
              </w:r>
            </w:ins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martak@qualcomm.com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EF7701" w:rsidP="009234A5">
      <w:pPr>
        <w:jc w:val="both"/>
        <w:rPr>
          <w:szCs w:val="22"/>
        </w:rPr>
      </w:pPr>
      <w:r>
        <w:rPr>
          <w:szCs w:val="22"/>
        </w:rPr>
        <w:t xml:space="preserve">This contribution addresses the simplification of the deblocking filter. It is proposed </w:t>
      </w:r>
      <w:r w:rsidR="00B44950">
        <w:rPr>
          <w:szCs w:val="22"/>
        </w:rPr>
        <w:t>to modify the weak filter delta and</w:t>
      </w:r>
      <w:r>
        <w:rPr>
          <w:szCs w:val="22"/>
        </w:rPr>
        <w:t xml:space="preserve"> the strong/weak filter decision. Modifying the weak filter </w:t>
      </w:r>
      <w:r w:rsidR="00095940">
        <w:rPr>
          <w:szCs w:val="22"/>
        </w:rPr>
        <w:t xml:space="preserve">delta </w:t>
      </w:r>
      <w:r>
        <w:rPr>
          <w:szCs w:val="22"/>
        </w:rPr>
        <w:t>results in BD-rate savings of -0.2% for all-intra, -0.1% for random access, and -0.2% for low delay B.</w:t>
      </w:r>
      <w:r w:rsidR="001660DA">
        <w:rPr>
          <w:szCs w:val="22"/>
        </w:rPr>
        <w:t xml:space="preserve"> The number of strong/weak filter decisions </w:t>
      </w:r>
      <w:r w:rsidR="008C44BB">
        <w:rPr>
          <w:szCs w:val="22"/>
        </w:rPr>
        <w:t xml:space="preserve">for an </w:t>
      </w:r>
      <w:r w:rsidR="001660DA">
        <w:rPr>
          <w:szCs w:val="22"/>
        </w:rPr>
        <w:t>edge segmen</w:t>
      </w:r>
      <w:r w:rsidR="00B44950">
        <w:rPr>
          <w:szCs w:val="22"/>
        </w:rPr>
        <w:t>t is reduced from eight to two.</w:t>
      </w:r>
    </w:p>
    <w:p w:rsidR="001F2594" w:rsidRDefault="00745F6B" w:rsidP="009234A5">
      <w:pPr>
        <w:pStyle w:val="Heading1"/>
        <w:jc w:val="both"/>
      </w:pPr>
      <w:r w:rsidRPr="00AE341B">
        <w:t>Introduction</w:t>
      </w:r>
    </w:p>
    <w:p w:rsidR="00D125F3" w:rsidRDefault="00703485" w:rsidP="00D125F3">
      <w:r>
        <w:t>The following provides a brief overview of</w:t>
      </w:r>
      <w:r w:rsidR="00EB60E8">
        <w:t xml:space="preserve"> the weak filter and</w:t>
      </w:r>
      <w:r w:rsidR="00B41BA1">
        <w:t xml:space="preserve"> </w:t>
      </w:r>
      <w:r w:rsidR="00FB3A56">
        <w:t xml:space="preserve">the </w:t>
      </w:r>
      <w:r w:rsidR="00B41BA1">
        <w:t>strong/weak filter decision</w:t>
      </w:r>
      <w:r w:rsidR="00EB60E8">
        <w:t xml:space="preserve"> </w:t>
      </w:r>
      <w:r w:rsidR="00A22049">
        <w:t>in</w:t>
      </w:r>
      <w:r>
        <w:t xml:space="preserve"> </w:t>
      </w:r>
      <w:r w:rsidR="00A22049">
        <w:t>HM4</w:t>
      </w:r>
      <w:r w:rsidR="00AD6AFC">
        <w:t xml:space="preserve"> [1]</w:t>
      </w:r>
      <w:r w:rsidR="00A22049">
        <w:t>.</w:t>
      </w:r>
    </w:p>
    <w:p w:rsidR="00703485" w:rsidRDefault="00703485" w:rsidP="00D125F3"/>
    <w:p w:rsidR="00D125F3" w:rsidRPr="00FB3A56" w:rsidRDefault="00A22049" w:rsidP="00D125F3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 w:rsidRPr="00FB3A56">
        <w:rPr>
          <w:rFonts w:ascii="Times New Roman" w:hAnsi="Times New Roman"/>
        </w:rPr>
        <w:t>Deblocking weak filter</w:t>
      </w:r>
      <w:r w:rsidR="00D125F3" w:rsidRPr="00FB3A56">
        <w:rPr>
          <w:rFonts w:ascii="Times New Roman" w:hAnsi="Times New Roman"/>
        </w:rPr>
        <w:t>:</w:t>
      </w:r>
    </w:p>
    <w:p w:rsidR="00D125F3" w:rsidRPr="00FB3A56" w:rsidRDefault="00D125F3" w:rsidP="00D9363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 =  ( 9*(q0-p0) - 3*(q1-p1) + 8 )/16</w:t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 = Clip( -t</w:t>
      </w:r>
      <w:r w:rsidR="00FB3A56" w:rsidRPr="00FB3A56">
        <w:rPr>
          <w:vertAlign w:val="subscript"/>
          <w:lang w:val="en-US" w:eastAsia="ko-KR"/>
        </w:rPr>
        <w:t>C</w:t>
      </w:r>
      <w:r w:rsidRPr="00FB3A56">
        <w:rPr>
          <w:lang w:val="en-US" w:eastAsia="ko-KR"/>
        </w:rPr>
        <w:t>, t</w:t>
      </w:r>
      <w:r w:rsidR="00FB3A56" w:rsidRPr="00FB3A56">
        <w:rPr>
          <w:vertAlign w:val="subscript"/>
          <w:lang w:val="en-US" w:eastAsia="ko-KR"/>
        </w:rPr>
        <w:t>C</w:t>
      </w:r>
      <w:r w:rsidRPr="00FB3A56">
        <w:rPr>
          <w:lang w:val="en-US" w:eastAsia="ko-KR"/>
        </w:rPr>
        <w:t>, 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 )          (t</w:t>
      </w:r>
      <w:r w:rsidR="00FB3A56" w:rsidRPr="00FB3A56">
        <w:rPr>
          <w:vertAlign w:val="subscript"/>
          <w:lang w:val="en-US" w:eastAsia="ko-KR"/>
        </w:rPr>
        <w:t>C</w:t>
      </w:r>
      <w:r w:rsidRPr="00FB3A56">
        <w:rPr>
          <w:lang w:val="en-US" w:eastAsia="ko-KR"/>
        </w:rPr>
        <w:t xml:space="preserve"> is threshold</w:t>
      </w:r>
      <w:r w:rsidR="008C44BB" w:rsidRPr="00FB3A56">
        <w:rPr>
          <w:lang w:val="en-US" w:eastAsia="ko-KR"/>
        </w:rPr>
        <w:t xml:space="preserve"> parameter</w:t>
      </w:r>
      <w:r w:rsidRPr="00FB3A56">
        <w:rPr>
          <w:lang w:val="en-US" w:eastAsia="ko-KR"/>
        </w:rPr>
        <w:t>, depending on quantization parameter)</w:t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p0’ = p0 + </w:t>
      </w:r>
      <w:r w:rsidRPr="00FB3A56">
        <w:rPr>
          <w:lang w:val="en-US" w:eastAsia="ko-KR"/>
        </w:rPr>
        <w:sym w:font="Symbol" w:char="F044"/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q0’ = q0 - </w:t>
      </w:r>
      <w:r w:rsidRPr="00FB3A56">
        <w:rPr>
          <w:lang w:val="en-US" w:eastAsia="ko-KR"/>
        </w:rPr>
        <w:sym w:font="Symbol" w:char="F044"/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>p = Clip( - t</w:t>
      </w:r>
      <w:r w:rsidR="00FB3A56" w:rsidRPr="00FB3A56">
        <w:rPr>
          <w:vertAlign w:val="subscript"/>
          <w:lang w:val="en-US" w:eastAsia="ko-KR"/>
        </w:rPr>
        <w:t>C</w:t>
      </w:r>
      <w:r w:rsidRPr="00FB3A56">
        <w:rPr>
          <w:lang w:val="en-US" w:eastAsia="ko-KR"/>
        </w:rPr>
        <w:t>/2, t</w:t>
      </w:r>
      <w:r w:rsidR="00FB3A56" w:rsidRPr="00FB3A56">
        <w:rPr>
          <w:vertAlign w:val="subscript"/>
          <w:lang w:val="en-US" w:eastAsia="ko-KR"/>
        </w:rPr>
        <w:t>C</w:t>
      </w:r>
      <w:r w:rsidRPr="00FB3A56">
        <w:rPr>
          <w:lang w:val="en-US" w:eastAsia="ko-KR"/>
        </w:rPr>
        <w:t xml:space="preserve">/2, ( (p2 + p0 + 1)/2 - p1 + 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>)/2 )</w:t>
      </w:r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p1’ = p1 + 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 xml:space="preserve">p      </w:t>
      </w:r>
      <w:bookmarkStart w:id="3" w:name="OLE_LINK1"/>
      <w:bookmarkStart w:id="4" w:name="OLE_LINK2"/>
      <w:r w:rsidRPr="00FB3A56">
        <w:rPr>
          <w:lang w:val="en-US" w:eastAsia="ko-KR"/>
        </w:rPr>
        <w:t>(</w:t>
      </w:r>
      <w:r w:rsidR="00FB3A56" w:rsidRPr="00FB3A56">
        <w:rPr>
          <w:lang w:val="en-US" w:eastAsia="ko-KR"/>
        </w:rPr>
        <w:t>modification</w:t>
      </w:r>
      <w:r w:rsidRPr="00FB3A56">
        <w:rPr>
          <w:lang w:val="en-US" w:eastAsia="ko-KR"/>
        </w:rPr>
        <w:t xml:space="preserve"> of p1 depending on decision conditions)</w:t>
      </w:r>
      <w:bookmarkEnd w:id="3"/>
      <w:bookmarkEnd w:id="4"/>
    </w:p>
    <w:p w:rsidR="00D125F3" w:rsidRPr="00FB3A56" w:rsidRDefault="00D125F3" w:rsidP="00D125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>q = Clip( - t</w:t>
      </w:r>
      <w:r w:rsidR="00FB3A56" w:rsidRPr="00FB3A56">
        <w:rPr>
          <w:vertAlign w:val="subscript"/>
          <w:lang w:val="en-US" w:eastAsia="ko-KR"/>
        </w:rPr>
        <w:t>C</w:t>
      </w:r>
      <w:r w:rsidRPr="00FB3A56">
        <w:rPr>
          <w:lang w:val="en-US" w:eastAsia="ko-KR"/>
        </w:rPr>
        <w:t>/2, t</w:t>
      </w:r>
      <w:r w:rsidR="00FB3A56" w:rsidRPr="00FB3A56">
        <w:rPr>
          <w:vertAlign w:val="subscript"/>
          <w:lang w:val="en-US" w:eastAsia="ko-KR"/>
        </w:rPr>
        <w:t>C</w:t>
      </w:r>
      <w:r w:rsidRPr="00FB3A56">
        <w:rPr>
          <w:lang w:val="en-US" w:eastAsia="ko-KR"/>
        </w:rPr>
        <w:t xml:space="preserve">/2, ( (q2 + q0 + 1)/2 - q1 - </w:t>
      </w:r>
      <w:r w:rsidRPr="00FB3A56">
        <w:rPr>
          <w:lang w:val="en-US" w:eastAsia="ko-KR"/>
        </w:rPr>
        <w:sym w:font="Symbol" w:char="F044"/>
      </w:r>
      <w:r w:rsidRPr="00FB3A56">
        <w:rPr>
          <w:lang w:val="en-US" w:eastAsia="ko-KR"/>
        </w:rPr>
        <w:t>)/2 )</w:t>
      </w:r>
    </w:p>
    <w:p w:rsidR="00D125F3" w:rsidRPr="00FB3A56" w:rsidRDefault="00D125F3" w:rsidP="00FB3A5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0"/>
        <w:rPr>
          <w:lang w:val="en-US" w:eastAsia="ko-KR"/>
        </w:rPr>
      </w:pPr>
      <w:r w:rsidRPr="00FB3A56">
        <w:rPr>
          <w:lang w:val="en-US" w:eastAsia="ko-KR"/>
        </w:rPr>
        <w:t>q1’ = q1 + </w:t>
      </w:r>
      <w:r w:rsidRPr="00FB3A56">
        <w:rPr>
          <w:lang w:val="en-US" w:eastAsia="ko-KR"/>
        </w:rPr>
        <w:sym w:font="Symbol" w:char="F044"/>
      </w:r>
      <w:r w:rsidR="00FB3A56" w:rsidRPr="00FB3A56">
        <w:rPr>
          <w:lang w:val="en-US" w:eastAsia="ko-KR"/>
        </w:rPr>
        <w:t>q     (modification</w:t>
      </w:r>
      <w:r w:rsidRPr="00FB3A56">
        <w:rPr>
          <w:lang w:val="en-US" w:eastAsia="ko-KR"/>
        </w:rPr>
        <w:t xml:space="preserve"> of q1 depending on decision conditions)</w:t>
      </w:r>
    </w:p>
    <w:p w:rsidR="00FB3A56" w:rsidRDefault="00FB3A56" w:rsidP="00D125F3">
      <w:pPr>
        <w:ind w:left="360"/>
        <w:rPr>
          <w:rFonts w:cstheme="minorHAnsi"/>
          <w:lang w:eastAsia="ko-KR"/>
        </w:rPr>
      </w:pPr>
    </w:p>
    <w:p w:rsidR="00D93637" w:rsidRDefault="00D93637" w:rsidP="00D93637">
      <w:pPr>
        <w:pStyle w:val="ListParagraph"/>
      </w:pPr>
    </w:p>
    <w:p w:rsidR="00D125F3" w:rsidRPr="00FB3A56" w:rsidRDefault="00892A29" w:rsidP="00D125F3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group id="_x0000_s1058" style="position:absolute;left:0;text-align:left;margin-left:9pt;margin-top:20.25pt;width:406pt;height:89.1pt;z-index:5" coordorigin="1620,4644" coordsize="8120,1782">
            <v:shape id="_x0000_s1052" type="#_x0000_t75" style="position:absolute;left:1620;top:4644;width:8120;height:400" o:regroupid="1">
              <v:imagedata r:id="rId10" o:title=""/>
            </v:shape>
            <v:shape id="_x0000_s1054" type="#_x0000_t75" style="position:absolute;left:1652;top:5078;width:4340;height:400" o:regroupid="1">
              <v:imagedata r:id="rId11" o:title=""/>
            </v:shape>
            <v:shape id="_x0000_s1055" type="#_x0000_t75" style="position:absolute;left:1630;top:5569;width:4300;height:400" o:regroupid="1">
              <v:imagedata r:id="rId12" o:title=""/>
            </v:shape>
            <v:shape id="_x0000_s1056" type="#_x0000_t75" style="position:absolute;left:1645;top:6046;width:2060;height:380" o:regroupid="1">
              <v:imagedata r:id="rId13" o:title=""/>
            </v:shape>
          </v:group>
          <o:OLEObject Type="Embed" ProgID="Equation.3" ShapeID="_x0000_s1052" DrawAspect="Content" ObjectID="_1383071748" r:id="rId14"/>
          <o:OLEObject Type="Embed" ProgID="Equation.3" ShapeID="_x0000_s1054" DrawAspect="Content" ObjectID="_1383071749" r:id="rId15"/>
          <o:OLEObject Type="Embed" ProgID="Equation.3" ShapeID="_x0000_s1055" DrawAspect="Content" ObjectID="_1383071750" r:id="rId16"/>
          <o:OLEObject Type="Embed" ProgID="Equation.3" ShapeID="_x0000_s1056" DrawAspect="Content" ObjectID="_1383071751" r:id="rId17"/>
        </w:pict>
      </w:r>
      <w:r w:rsidR="00A22049" w:rsidRPr="00FB3A56">
        <w:rPr>
          <w:rFonts w:ascii="Times New Roman" w:hAnsi="Times New Roman"/>
        </w:rPr>
        <w:t>S</w:t>
      </w:r>
      <w:r w:rsidR="00D125F3" w:rsidRPr="00FB3A56">
        <w:rPr>
          <w:rFonts w:ascii="Times New Roman" w:hAnsi="Times New Roman"/>
        </w:rPr>
        <w:t xml:space="preserve">trong/weak </w:t>
      </w:r>
      <w:r w:rsidR="00A22049" w:rsidRPr="00FB3A56">
        <w:rPr>
          <w:rFonts w:ascii="Times New Roman" w:hAnsi="Times New Roman"/>
        </w:rPr>
        <w:t xml:space="preserve">filter </w:t>
      </w:r>
      <w:r w:rsidR="00D125F3" w:rsidRPr="00FB3A56">
        <w:rPr>
          <w:rFonts w:ascii="Times New Roman" w:hAnsi="Times New Roman"/>
        </w:rPr>
        <w:t>decision:</w:t>
      </w:r>
    </w:p>
    <w:p w:rsidR="00A22049" w:rsidRDefault="00A22049" w:rsidP="00D125F3"/>
    <w:p w:rsidR="00A22049" w:rsidRDefault="00A22049" w:rsidP="00D125F3"/>
    <w:p w:rsidR="00A22049" w:rsidRDefault="00A22049" w:rsidP="00D125F3"/>
    <w:p w:rsidR="00D125F3" w:rsidRDefault="00D125F3" w:rsidP="00D125F3"/>
    <w:p w:rsidR="00A22049" w:rsidRDefault="00A22049" w:rsidP="00D125F3"/>
    <w:p w:rsidR="00D125F3" w:rsidRPr="00FB3A56" w:rsidRDefault="00A22049" w:rsidP="00D125F3">
      <w:pPr>
        <w:pStyle w:val="ListParagraph"/>
        <w:numPr>
          <w:ilvl w:val="1"/>
          <w:numId w:val="11"/>
        </w:numPr>
        <w:rPr>
          <w:rFonts w:ascii="Times New Roman" w:hAnsi="Times New Roman"/>
        </w:rPr>
      </w:pPr>
      <w:r w:rsidRPr="00FB3A56">
        <w:rPr>
          <w:rFonts w:ascii="Times New Roman" w:hAnsi="Times New Roman"/>
        </w:rPr>
        <w:t>Computed f</w:t>
      </w:r>
      <w:r w:rsidR="00D125F3" w:rsidRPr="00FB3A56">
        <w:rPr>
          <w:rFonts w:ascii="Times New Roman" w:hAnsi="Times New Roman"/>
        </w:rPr>
        <w:t>or each line/column of 8-sample edge segment ( i=0…7</w:t>
      </w:r>
      <w:r w:rsidR="00703485" w:rsidRPr="00FB3A56">
        <w:rPr>
          <w:rFonts w:ascii="Times New Roman" w:hAnsi="Times New Roman"/>
        </w:rPr>
        <w:t xml:space="preserve"> </w:t>
      </w:r>
      <w:r w:rsidR="00D125F3" w:rsidRPr="00FB3A56">
        <w:rPr>
          <w:rFonts w:ascii="Times New Roman" w:hAnsi="Times New Roman"/>
        </w:rPr>
        <w:t>)</w:t>
      </w:r>
    </w:p>
    <w:p w:rsidR="00A22049" w:rsidRPr="00FB3A56" w:rsidRDefault="00A22049" w:rsidP="00D125F3">
      <w:pPr>
        <w:pStyle w:val="ListParagraph"/>
        <w:numPr>
          <w:ilvl w:val="1"/>
          <w:numId w:val="11"/>
        </w:numPr>
        <w:rPr>
          <w:rFonts w:ascii="Times New Roman" w:hAnsi="Times New Roman"/>
        </w:rPr>
      </w:pPr>
      <w:r w:rsidRPr="00FB3A56">
        <w:rPr>
          <w:rFonts w:ascii="Times New Roman" w:hAnsi="Times New Roman"/>
        </w:rPr>
        <w:t>d is computed only once per edge segment</w:t>
      </w:r>
    </w:p>
    <w:p w:rsidR="00A22049" w:rsidRPr="00FB3A56" w:rsidRDefault="00A22049" w:rsidP="00D125F3">
      <w:pPr>
        <w:pStyle w:val="ListParagraph"/>
        <w:numPr>
          <w:ilvl w:val="1"/>
          <w:numId w:val="11"/>
        </w:numPr>
        <w:rPr>
          <w:rFonts w:ascii="Times New Roman" w:hAnsi="Times New Roman"/>
        </w:rPr>
      </w:pPr>
      <w:r w:rsidRPr="00FB3A56">
        <w:rPr>
          <w:rFonts w:ascii="Times New Roman" w:hAnsi="Times New Roman"/>
        </w:rPr>
        <w:t>t</w:t>
      </w:r>
      <w:r w:rsidR="00FB3A56" w:rsidRPr="00FB3A56">
        <w:rPr>
          <w:rFonts w:ascii="Times New Roman" w:hAnsi="Times New Roman"/>
          <w:vertAlign w:val="subscript"/>
        </w:rPr>
        <w:t>C</w:t>
      </w:r>
      <w:r w:rsidRPr="00FB3A56">
        <w:rPr>
          <w:rFonts w:ascii="Times New Roman" w:hAnsi="Times New Roman"/>
        </w:rPr>
        <w:t xml:space="preserve"> </w:t>
      </w:r>
      <w:r w:rsidR="0049682F" w:rsidRPr="00FB3A56">
        <w:rPr>
          <w:rFonts w:ascii="Times New Roman" w:hAnsi="Times New Roman"/>
        </w:rPr>
        <w:t xml:space="preserve">and </w:t>
      </w:r>
      <w:r w:rsidR="00FB3A56">
        <w:rPr>
          <w:rFonts w:ascii="Times New Roman" w:hAnsi="Times New Roman"/>
        </w:rPr>
        <w:t xml:space="preserve">β </w:t>
      </w:r>
      <w:r w:rsidR="0049682F" w:rsidRPr="00FB3A56">
        <w:rPr>
          <w:rFonts w:ascii="Times New Roman" w:hAnsi="Times New Roman"/>
        </w:rPr>
        <w:t>are threshold parameters depending on QP</w:t>
      </w:r>
    </w:p>
    <w:p w:rsidR="0005564F" w:rsidRDefault="00703485" w:rsidP="00703485">
      <w:pPr>
        <w:pStyle w:val="Heading1"/>
      </w:pPr>
      <w:r>
        <w:t>Proposed Simplifications</w:t>
      </w:r>
    </w:p>
    <w:p w:rsidR="00703485" w:rsidRDefault="002E6A82" w:rsidP="00703485">
      <w:pPr>
        <w:pStyle w:val="Heading2"/>
      </w:pPr>
      <w:r>
        <w:t>Weak Filter</w:t>
      </w:r>
      <w:r w:rsidR="00D71432">
        <w:t xml:space="preserve"> </w:t>
      </w:r>
      <w:r>
        <w:t xml:space="preserve">Delta </w:t>
      </w:r>
      <w:r w:rsidR="00703485">
        <w:t>Simpli</w:t>
      </w:r>
      <w:r>
        <w:t>fi</w:t>
      </w:r>
      <w:r w:rsidR="00703485">
        <w:t>cation</w:t>
      </w:r>
    </w:p>
    <w:p w:rsidR="000307E5" w:rsidRPr="000307E5" w:rsidRDefault="00F022E8" w:rsidP="000307E5">
      <w:r>
        <w:t>Modified</w:t>
      </w:r>
      <w:r w:rsidR="000307E5">
        <w:t xml:space="preserve"> coefficients for computation of delta, saving one mu</w:t>
      </w:r>
      <w:r w:rsidR="002E6A82">
        <w:t>ltiplication (*3</w:t>
      </w:r>
      <w:r w:rsidR="000307E5">
        <w:t>):</w:t>
      </w:r>
    </w:p>
    <w:p w:rsidR="000307E5" w:rsidRDefault="000307E5" w:rsidP="000307E5">
      <w:pPr>
        <w:pStyle w:val="ListParagraph"/>
        <w:ind w:left="1080"/>
        <w:rPr>
          <w:rFonts w:cstheme="minorHAnsi"/>
          <w:lang w:eastAsia="ko-KR"/>
        </w:rPr>
      </w:pPr>
    </w:p>
    <w:p w:rsidR="00420209" w:rsidRPr="00D21FF9" w:rsidRDefault="00420209" w:rsidP="000307E5">
      <w:pPr>
        <w:pStyle w:val="ListParagraph"/>
        <w:ind w:left="1080"/>
      </w:pPr>
      <w:r w:rsidRPr="0062518C">
        <w:rPr>
          <w:rFonts w:cstheme="minorHAnsi"/>
          <w:lang w:eastAsia="ko-KR"/>
        </w:rPr>
        <w:sym w:font="Symbol" w:char="F044"/>
      </w:r>
      <w:r w:rsidRPr="0062518C">
        <w:rPr>
          <w:rFonts w:cstheme="minorHAnsi"/>
          <w:lang w:eastAsia="ko-KR"/>
        </w:rPr>
        <w:t xml:space="preserve"> =  (</w:t>
      </w:r>
      <w:r>
        <w:rPr>
          <w:rFonts w:cstheme="minorHAnsi"/>
          <w:lang w:eastAsia="ko-KR"/>
        </w:rPr>
        <w:t xml:space="preserve"> 3</w:t>
      </w:r>
      <w:r w:rsidRPr="0062518C">
        <w:rPr>
          <w:rFonts w:cstheme="minorHAnsi"/>
          <w:lang w:eastAsia="ko-KR"/>
        </w:rPr>
        <w:t>*(q0-p0)</w:t>
      </w:r>
      <w:r>
        <w:rPr>
          <w:rFonts w:cstheme="minorHAnsi"/>
          <w:lang w:eastAsia="ko-KR"/>
        </w:rPr>
        <w:t xml:space="preserve"> </w:t>
      </w:r>
      <w:r w:rsidRPr="0062518C">
        <w:rPr>
          <w:rFonts w:cstheme="minorHAnsi"/>
          <w:lang w:eastAsia="ko-KR"/>
        </w:rPr>
        <w:t>-</w:t>
      </w:r>
      <w:r>
        <w:rPr>
          <w:rFonts w:cstheme="minorHAnsi"/>
          <w:lang w:eastAsia="ko-KR"/>
        </w:rPr>
        <w:t xml:space="preserve"> </w:t>
      </w:r>
      <w:r w:rsidRPr="0062518C">
        <w:rPr>
          <w:rFonts w:cstheme="minorHAnsi"/>
          <w:lang w:eastAsia="ko-KR"/>
        </w:rPr>
        <w:t>(q1-p1)</w:t>
      </w:r>
      <w:r>
        <w:rPr>
          <w:rFonts w:cstheme="minorHAnsi"/>
          <w:lang w:eastAsia="ko-KR"/>
        </w:rPr>
        <w:t xml:space="preserve"> </w:t>
      </w:r>
      <w:r w:rsidRPr="0062518C">
        <w:rPr>
          <w:rFonts w:cstheme="minorHAnsi"/>
          <w:lang w:eastAsia="ko-KR"/>
        </w:rPr>
        <w:t>+</w:t>
      </w:r>
      <w:r>
        <w:rPr>
          <w:rFonts w:cstheme="minorHAnsi"/>
          <w:lang w:eastAsia="ko-KR"/>
        </w:rPr>
        <w:t xml:space="preserve"> </w:t>
      </w:r>
      <w:r w:rsidR="005623FB">
        <w:rPr>
          <w:rFonts w:cstheme="minorHAnsi"/>
          <w:lang w:eastAsia="ko-KR"/>
        </w:rPr>
        <w:t>4 )/8</w:t>
      </w:r>
    </w:p>
    <w:p w:rsidR="00703485" w:rsidRDefault="00703485" w:rsidP="00703485">
      <w:pPr>
        <w:pStyle w:val="Heading2"/>
      </w:pPr>
      <w:r>
        <w:t>Strong/Weak Decision Simplification</w:t>
      </w:r>
    </w:p>
    <w:p w:rsidR="000307E5" w:rsidRPr="000307E5" w:rsidRDefault="00892A29" w:rsidP="000307E5">
      <w:r>
        <w:rPr>
          <w:noProof/>
        </w:rPr>
        <w:pict>
          <v:shape id="_x0000_s1053" type="#_x0000_t75" style="position:absolute;margin-left:28.85pt;margin-top:9.35pt;width:406pt;height:20pt;z-index:4">
            <v:imagedata r:id="rId10" o:title=""/>
          </v:shape>
          <o:OLEObject Type="Embed" ProgID="Equation.3" ShapeID="_x0000_s1053" DrawAspect="Content" ObjectID="_1383071752" r:id="rId18"/>
        </w:pict>
      </w:r>
    </w:p>
    <w:p w:rsidR="00C77EB9" w:rsidRDefault="00C77EB9" w:rsidP="00C77EB9"/>
    <w:p w:rsidR="00C77EB9" w:rsidRPr="00F022E8" w:rsidRDefault="000307E5" w:rsidP="00F022E8">
      <w:pPr>
        <w:pStyle w:val="ListParagraph"/>
        <w:ind w:left="0"/>
        <w:rPr>
          <w:rFonts w:ascii="Times New Roman" w:hAnsi="Times New Roman"/>
        </w:rPr>
      </w:pPr>
      <w:r w:rsidRPr="00F022E8">
        <w:rPr>
          <w:rFonts w:ascii="Times New Roman" w:hAnsi="Times New Roman"/>
        </w:rPr>
        <w:t>Use decision result of line</w:t>
      </w:r>
      <w:r w:rsidR="00C77EB9" w:rsidRPr="00F022E8">
        <w:rPr>
          <w:rFonts w:ascii="Times New Roman" w:hAnsi="Times New Roman"/>
        </w:rPr>
        <w:t xml:space="preserve"> i=2 for first 4 lines/columns of 8-sample edge segment</w:t>
      </w:r>
      <w:r w:rsidR="00F022E8">
        <w:rPr>
          <w:rFonts w:ascii="Times New Roman" w:hAnsi="Times New Roman"/>
        </w:rPr>
        <w:t xml:space="preserve"> and u</w:t>
      </w:r>
      <w:r w:rsidRPr="00F022E8">
        <w:rPr>
          <w:rFonts w:ascii="Times New Roman" w:hAnsi="Times New Roman"/>
        </w:rPr>
        <w:t>se decision result of line</w:t>
      </w:r>
      <w:r w:rsidR="00C77EB9" w:rsidRPr="00F022E8">
        <w:rPr>
          <w:rFonts w:ascii="Times New Roman" w:hAnsi="Times New Roman"/>
        </w:rPr>
        <w:t xml:space="preserve"> i=5 for second 4 lines/columns of 8-sample edge segment</w:t>
      </w:r>
      <w:r w:rsidR="00F022E8">
        <w:rPr>
          <w:rFonts w:ascii="Times New Roman" w:hAnsi="Times New Roman"/>
        </w:rPr>
        <w:t>.</w:t>
      </w:r>
    </w:p>
    <w:p w:rsidR="00C77EB9" w:rsidRDefault="00C77EB9" w:rsidP="007337E5">
      <w:pPr>
        <w:keepNext/>
        <w:jc w:val="center"/>
      </w:pPr>
    </w:p>
    <w:p w:rsidR="0005564F" w:rsidRDefault="002E6A82" w:rsidP="0005564F">
      <w:pPr>
        <w:pStyle w:val="Heading1"/>
      </w:pPr>
      <w:r>
        <w:br w:type="page"/>
      </w:r>
      <w:r w:rsidR="0005564F">
        <w:lastRenderedPageBreak/>
        <w:t>Objective Results</w:t>
      </w:r>
    </w:p>
    <w:p w:rsidR="00C02511" w:rsidRPr="00C02511" w:rsidRDefault="00C02511" w:rsidP="00C02511">
      <w:r>
        <w:t>The following results are obtained according to the HM4 common test conditions</w:t>
      </w:r>
      <w:r w:rsidR="008B4B70">
        <w:t xml:space="preserve"> (JCTVC-F900)</w:t>
      </w:r>
      <w:r>
        <w:t>. The execution times are measured in a heterogeneous computing environment.</w:t>
      </w:r>
    </w:p>
    <w:p w:rsidR="0005564F" w:rsidRDefault="00A93D7A" w:rsidP="00A93D7A">
      <w:pPr>
        <w:pStyle w:val="Heading2"/>
      </w:pPr>
      <w:r>
        <w:t>Weak Filter</w:t>
      </w:r>
      <w:r w:rsidR="00A0020A">
        <w:t xml:space="preserve"> Delta</w:t>
      </w:r>
      <w:r>
        <w:t xml:space="preserve"> Simpli</w:t>
      </w:r>
      <w:r w:rsidR="007E40D1">
        <w:t>fi</w:t>
      </w:r>
      <w:r>
        <w:t>cation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7E40D1" w:rsidRPr="007E40D1" w:rsidTr="007E40D1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A93D7A" w:rsidRDefault="00A93D7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0020A" w:rsidRDefault="00A0020A" w:rsidP="00A93D7A"/>
    <w:p w:rsidR="00A93D7A" w:rsidRDefault="00A93D7A" w:rsidP="00A93D7A">
      <w:pPr>
        <w:pStyle w:val="Heading2"/>
      </w:pPr>
      <w:r>
        <w:lastRenderedPageBreak/>
        <w:t xml:space="preserve">Strong/Weak Filter </w:t>
      </w:r>
      <w:r w:rsidR="004809CE">
        <w:t xml:space="preserve">Decision </w:t>
      </w:r>
      <w:r>
        <w:t>Simplification</w:t>
      </w:r>
    </w:p>
    <w:tbl>
      <w:tblPr>
        <w:tblW w:w="7660" w:type="dxa"/>
        <w:tblInd w:w="100" w:type="dxa"/>
        <w:tblLook w:val="04A0"/>
      </w:tblPr>
      <w:tblGrid>
        <w:gridCol w:w="1300"/>
        <w:gridCol w:w="970"/>
        <w:gridCol w:w="1105"/>
        <w:gridCol w:w="1105"/>
        <w:gridCol w:w="970"/>
        <w:gridCol w:w="1105"/>
        <w:gridCol w:w="1105"/>
      </w:tblGrid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7E40D1" w:rsidRPr="007E40D1" w:rsidTr="007E40D1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7E40D1" w:rsidRPr="007E40D1" w:rsidTr="007E40D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7E40D1" w:rsidRPr="007E40D1" w:rsidTr="007E40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0D1" w:rsidRPr="007E40D1" w:rsidRDefault="007E40D1" w:rsidP="007E40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40D1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05564F" w:rsidRDefault="0005564F" w:rsidP="0005564F">
      <w:pPr>
        <w:pStyle w:val="Heading1"/>
      </w:pPr>
      <w:r>
        <w:t>Conclusion</w:t>
      </w:r>
    </w:p>
    <w:p w:rsidR="000D7B91" w:rsidRPr="000D7B91" w:rsidRDefault="008A72E5" w:rsidP="000D7B91">
      <w:r>
        <w:t xml:space="preserve">This contribution proposed simplifying the weak filter delta, which results in BD-rate savings of -0.2% for all-intra, -0.1% for random access, -0.2% for low delay B. The number of times the strong/weak filter decision is </w:t>
      </w:r>
      <w:r w:rsidR="00495A7C">
        <w:t>computed</w:t>
      </w:r>
      <w:r w:rsidR="00A0020A">
        <w:t xml:space="preserve"> is reduced from 8 to 2 for an </w:t>
      </w:r>
      <w:r>
        <w:t xml:space="preserve">edge segment, which is split into two halves of 4 lines each that </w:t>
      </w:r>
      <w:r w:rsidR="00A0020A">
        <w:t>is</w:t>
      </w:r>
      <w:r>
        <w:t xml:space="preserve"> processed </w:t>
      </w:r>
      <w:r w:rsidR="000C0D63">
        <w:t>with the strong or weak filter.</w:t>
      </w:r>
    </w:p>
    <w:p w:rsidR="001F2594" w:rsidRDefault="0005564F" w:rsidP="0005564F">
      <w:pPr>
        <w:pStyle w:val="Heading1"/>
      </w:pPr>
      <w:r>
        <w:t>References</w:t>
      </w:r>
    </w:p>
    <w:p w:rsidR="008A72E5" w:rsidRPr="008A72E5" w:rsidRDefault="00AD6AFC" w:rsidP="008A72E5">
      <w:pPr>
        <w:numPr>
          <w:ilvl w:val="0"/>
          <w:numId w:val="13"/>
        </w:numPr>
      </w:pPr>
      <w:r>
        <w:t>B. Bross, W.-J. Han, J.-R. Ohm, G. J. Sullivan, T. Wiegand, “WD4: Working Draft 4 of High-Efficiency Video Coding,” 6</w:t>
      </w:r>
      <w:r w:rsidRPr="00157CE8">
        <w:t>th</w:t>
      </w:r>
      <w:r>
        <w:t xml:space="preserve"> JCT-VC Meeting, Turin, Italy, July 2011, Doc. JCTVC-F803</w:t>
      </w:r>
    </w:p>
    <w:p w:rsidR="0005564F" w:rsidRDefault="0005564F" w:rsidP="0005564F">
      <w:pPr>
        <w:pStyle w:val="Heading1"/>
      </w:pPr>
      <w:r>
        <w:t>Working Draft</w:t>
      </w:r>
    </w:p>
    <w:p w:rsidR="00B22ABA" w:rsidRPr="00B22ABA" w:rsidRDefault="00B22ABA" w:rsidP="00B22ABA">
      <w:r>
        <w:t>The following are working draft changes based on WD4_d5.</w:t>
      </w:r>
    </w:p>
    <w:p w:rsidR="000C0D63" w:rsidRDefault="00E901E7" w:rsidP="00E901E7">
      <w:pPr>
        <w:pStyle w:val="Heading2"/>
      </w:pPr>
      <w:r>
        <w:t>Weak Filter Simplification</w:t>
      </w:r>
    </w:p>
    <w:p w:rsidR="00E901E7" w:rsidRDefault="005623FB" w:rsidP="00E901E7">
      <w:r>
        <w:t>“</w:t>
      </w:r>
      <w:r w:rsidRPr="00710A98">
        <w:rPr>
          <w:b/>
        </w:rPr>
        <w:t>8.6.1.4.5 Filtering process for a luma sample</w:t>
      </w:r>
    </w:p>
    <w:p w:rsidR="005623FB" w:rsidRDefault="005623FB" w:rsidP="00E901E7">
      <w:r>
        <w:lastRenderedPageBreak/>
        <w:t>…</w:t>
      </w:r>
    </w:p>
    <w:p w:rsidR="005623FB" w:rsidRPr="00210652" w:rsidRDefault="005623FB" w:rsidP="005623F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Otherwise, the following weak filtering applies while nDp and nDq are set equal to 0:</w:t>
      </w:r>
    </w:p>
    <w:p w:rsidR="005623FB" w:rsidRPr="00210652" w:rsidRDefault="005623FB" w:rsidP="005623F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sym w:font="Symbol" w:char="F044"/>
      </w:r>
      <w:r w:rsidRPr="00210652">
        <w:rPr>
          <w:sz w:val="20"/>
          <w:lang w:eastAsia="ko-KR"/>
        </w:rPr>
        <w:t xml:space="preserve"> = ( </w:t>
      </w:r>
      <w:r>
        <w:rPr>
          <w:sz w:val="20"/>
          <w:lang w:eastAsia="ko-KR"/>
        </w:rPr>
        <w:t>3</w:t>
      </w:r>
      <w:r w:rsidRPr="00210652">
        <w:rPr>
          <w:sz w:val="20"/>
          <w:lang w:eastAsia="ko-KR"/>
        </w:rPr>
        <w:t> * ( q</w:t>
      </w:r>
      <w:r w:rsidRPr="00210652">
        <w:rPr>
          <w:sz w:val="20"/>
          <w:vertAlign w:val="subscript"/>
          <w:lang w:eastAsia="ko-KR"/>
        </w:rPr>
        <w:t>0</w:t>
      </w:r>
      <w:r w:rsidRPr="00210652">
        <w:rPr>
          <w:sz w:val="20"/>
          <w:lang w:eastAsia="ko-KR"/>
        </w:rPr>
        <w:t> –  p</w:t>
      </w:r>
      <w:r w:rsidRPr="00210652">
        <w:rPr>
          <w:sz w:val="20"/>
          <w:vertAlign w:val="subscript"/>
          <w:lang w:eastAsia="ko-KR"/>
        </w:rPr>
        <w:t>0</w:t>
      </w:r>
      <w:r w:rsidRPr="00210652">
        <w:rPr>
          <w:sz w:val="20"/>
          <w:lang w:eastAsia="ko-KR"/>
        </w:rPr>
        <w:t> ) –  ( q</w:t>
      </w:r>
      <w:r w:rsidRPr="00210652">
        <w:rPr>
          <w:sz w:val="20"/>
          <w:vertAlign w:val="subscript"/>
          <w:lang w:eastAsia="ko-KR"/>
        </w:rPr>
        <w:t>1</w:t>
      </w:r>
      <w:r w:rsidRPr="00210652">
        <w:rPr>
          <w:sz w:val="20"/>
          <w:lang w:eastAsia="ko-KR"/>
        </w:rPr>
        <w:t> – p</w:t>
      </w:r>
      <w:r w:rsidRPr="00210652">
        <w:rPr>
          <w:sz w:val="20"/>
          <w:vertAlign w:val="subscript"/>
          <w:lang w:eastAsia="ko-KR"/>
        </w:rPr>
        <w:t>1</w:t>
      </w:r>
      <w:r w:rsidRPr="00210652">
        <w:rPr>
          <w:sz w:val="20"/>
          <w:lang w:eastAsia="ko-KR"/>
        </w:rPr>
        <w:t> ) +  </w:t>
      </w:r>
      <w:r>
        <w:rPr>
          <w:sz w:val="20"/>
          <w:lang w:eastAsia="ko-KR"/>
        </w:rPr>
        <w:t>4</w:t>
      </w:r>
      <w:r w:rsidRPr="00210652">
        <w:rPr>
          <w:sz w:val="20"/>
          <w:lang w:eastAsia="ko-KR"/>
        </w:rPr>
        <w:t>) &gt;&gt; </w:t>
      </w:r>
      <w:r>
        <w:rPr>
          <w:sz w:val="20"/>
          <w:lang w:eastAsia="ko-KR"/>
        </w:rPr>
        <w:t>3</w:t>
      </w:r>
    </w:p>
    <w:p w:rsidR="005623FB" w:rsidRDefault="005623FB" w:rsidP="00E901E7">
      <w:r>
        <w:t>…”</w:t>
      </w:r>
    </w:p>
    <w:p w:rsidR="005623FB" w:rsidRDefault="00774876" w:rsidP="00774876">
      <w:pPr>
        <w:pStyle w:val="Heading2"/>
      </w:pPr>
      <w:r>
        <w:t>Strong/Weak Decision Simplification</w:t>
      </w:r>
    </w:p>
    <w:p w:rsidR="00774876" w:rsidRDefault="00B22ABA" w:rsidP="00774876">
      <w:r>
        <w:t>“</w:t>
      </w:r>
      <w:r w:rsidRPr="00710A98">
        <w:rPr>
          <w:b/>
        </w:rPr>
        <w:t>8.6.1.4.1 Decision process for luma block edge</w:t>
      </w:r>
    </w:p>
    <w:p w:rsidR="00B22ABA" w:rsidRDefault="00B22ABA" w:rsidP="00774876">
      <w:r>
        <w:t>…</w:t>
      </w:r>
    </w:p>
    <w:p w:rsidR="00B22ABA" w:rsidRPr="00210652" w:rsidRDefault="00B22ABA" w:rsidP="00B22ABA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If bS is not equal to 0 and d is less than β, the following ordered steps apply:</w:t>
      </w:r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 xml:space="preserve">for </w:t>
      </w:r>
      <w:r w:rsidRPr="00210652">
        <w:rPr>
          <w:lang w:eastAsia="ko-KR"/>
        </w:rPr>
        <w:t>sample location</w:t>
      </w:r>
      <w:r>
        <w:rPr>
          <w:lang w:eastAsia="ko-KR"/>
        </w:rPr>
        <w:t>s</w:t>
      </w:r>
      <w:r w:rsidRPr="00210652">
        <w:rPr>
          <w:lang w:eastAsia="ko-KR"/>
        </w:rPr>
        <w:t xml:space="preserve"> 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xC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xB,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yC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yB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k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), k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>
        <w:rPr>
          <w:lang w:val="en-GB" w:eastAsia="ko-KR"/>
        </w:rPr>
        <w:t>2,5</w:t>
      </w:r>
      <w:r w:rsidRPr="00210652">
        <w:rPr>
          <w:lang w:eastAsia="ko-KR"/>
        </w:rPr>
        <w:t>, the following ordered steps apply:</w:t>
      </w:r>
    </w:p>
    <w:p w:rsidR="00B22ABA" w:rsidRPr="00210652" w:rsidRDefault="00B22ABA" w:rsidP="00B22ABA">
      <w:pPr>
        <w:numPr>
          <w:ilvl w:val="1"/>
          <w:numId w:val="15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ind w:left="1500" w:hanging="300"/>
        <w:jc w:val="both"/>
        <w:rPr>
          <w:lang w:eastAsia="ko-KR"/>
        </w:rPr>
      </w:pPr>
      <w:r w:rsidRPr="00210652">
        <w:rPr>
          <w:lang w:eastAsia="ko-KR"/>
        </w:rPr>
        <w:t xml:space="preserve">The decision process for a luma sample specified in subclause </w:t>
      </w:r>
      <w:r w:rsidR="00892A29"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_Ref295421791 \r \h </w:instrText>
      </w:r>
      <w:r w:rsidR="00892A29" w:rsidRPr="00210652">
        <w:rPr>
          <w:lang w:eastAsia="ko-KR"/>
        </w:rPr>
      </w:r>
      <w:r w:rsidR="00892A29" w:rsidRPr="00210652">
        <w:rPr>
          <w:lang w:eastAsia="ko-KR"/>
        </w:rPr>
        <w:fldChar w:fldCharType="separate"/>
      </w:r>
      <w:r w:rsidRPr="00210652">
        <w:rPr>
          <w:lang w:eastAsia="ko-KR"/>
        </w:rPr>
        <w:t>8.6.1.4.4</w:t>
      </w:r>
      <w:r w:rsidR="00892A29"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sample values p</w:t>
      </w:r>
      <w:r w:rsidRPr="00210652">
        <w:rPr>
          <w:vertAlign w:val="subscript"/>
          <w:lang w:eastAsia="ko-KR"/>
        </w:rPr>
        <w:t>i</w:t>
      </w:r>
      <w:r w:rsidRPr="00210652">
        <w:rPr>
          <w:vertAlign w:val="subscript"/>
        </w:rPr>
        <w:t>,</w:t>
      </w:r>
      <w:r w:rsidRPr="00210652">
        <w:rPr>
          <w:vertAlign w:val="subscript"/>
          <w:lang w:eastAsia="ko-KR"/>
        </w:rPr>
        <w:t>k</w:t>
      </w:r>
      <w:r w:rsidRPr="00210652">
        <w:rPr>
          <w:lang w:eastAsia="ko-KR"/>
        </w:rPr>
        <w:t>, q</w:t>
      </w:r>
      <w:r w:rsidRPr="00210652">
        <w:rPr>
          <w:vertAlign w:val="subscript"/>
          <w:lang w:eastAsia="ko-KR"/>
        </w:rPr>
        <w:t>i</w:t>
      </w:r>
      <w:r w:rsidRPr="00210652">
        <w:rPr>
          <w:vertAlign w:val="subscript"/>
        </w:rPr>
        <w:t>,</w:t>
      </w:r>
      <w:r w:rsidRPr="00210652">
        <w:rPr>
          <w:vertAlign w:val="subscript"/>
          <w:lang w:eastAsia="ko-KR"/>
        </w:rPr>
        <w:t>k</w:t>
      </w:r>
      <w:r w:rsidRPr="00210652">
        <w:rPr>
          <w:lang w:eastAsia="ko-KR"/>
        </w:rPr>
        <w:t xml:space="preserve"> with i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0..3, the boundary filtering strength bS and the variables d, β and t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 xml:space="preserve"> as inputs and a decision dSam as output.</w:t>
      </w:r>
    </w:p>
    <w:p w:rsidR="00B22ABA" w:rsidRPr="00B22ABA" w:rsidRDefault="00B22ABA" w:rsidP="00B22ABA">
      <w:pPr>
        <w:numPr>
          <w:ilvl w:val="1"/>
          <w:numId w:val="15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ind w:left="1500" w:hanging="300"/>
        <w:jc w:val="both"/>
        <w:rPr>
          <w:lang w:eastAsia="ko-KR"/>
        </w:rPr>
      </w:pPr>
      <w:r>
        <w:rPr>
          <w:lang w:eastAsia="ko-KR"/>
        </w:rPr>
        <w:t>If k equals 2, t</w:t>
      </w:r>
      <w:r w:rsidRPr="00210652">
        <w:rPr>
          <w:lang w:eastAsia="ko-KR"/>
        </w:rPr>
        <w:t xml:space="preserve">he variable </w:t>
      </w:r>
      <w:r>
        <w:rPr>
          <w:lang w:val="en-GB" w:eastAsia="ko-KR"/>
        </w:rPr>
        <w:t>dS[i</w:t>
      </w:r>
      <w:r w:rsidRPr="00210652">
        <w:rPr>
          <w:lang w:val="en-GB" w:eastAsia="ko-KR"/>
        </w:rPr>
        <w:t xml:space="preserve">] </w:t>
      </w:r>
      <w:r>
        <w:rPr>
          <w:lang w:val="en-GB" w:eastAsia="ko-KR"/>
        </w:rPr>
        <w:t xml:space="preserve">with i = 0...3 </w:t>
      </w:r>
      <w:r w:rsidRPr="00210652">
        <w:rPr>
          <w:lang w:val="en-GB" w:eastAsia="ko-KR"/>
        </w:rPr>
        <w:t>is set equal to dSam</w:t>
      </w:r>
    </w:p>
    <w:p w:rsidR="00B22ABA" w:rsidRPr="00210652" w:rsidRDefault="00B22ABA" w:rsidP="00B22ABA">
      <w:pPr>
        <w:numPr>
          <w:ilvl w:val="1"/>
          <w:numId w:val="15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ind w:left="1500" w:hanging="300"/>
        <w:jc w:val="both"/>
        <w:rPr>
          <w:lang w:eastAsia="ko-KR"/>
        </w:rPr>
      </w:pPr>
      <w:r>
        <w:rPr>
          <w:lang w:val="en-GB" w:eastAsia="ko-KR"/>
        </w:rPr>
        <w:t>If k equals 5, the variable dS[i] with i = 4...7 is set equal to dSam</w:t>
      </w:r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The variable </w:t>
      </w:r>
      <w:r w:rsidRPr="00210652">
        <w:rPr>
          <w:lang w:val="en-GB" w:eastAsia="ko-KR"/>
        </w:rPr>
        <w:t>dE is set equal to 1.</w:t>
      </w:r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val="en-GB" w:eastAsia="ko-KR"/>
        </w:rPr>
        <w:t>If dp is less than (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dEp1 is set equal to 1.</w:t>
      </w:r>
    </w:p>
    <w:p w:rsidR="00B22ABA" w:rsidRPr="00210652" w:rsidRDefault="00B22ABA" w:rsidP="00B22ABA">
      <w:pPr>
        <w:numPr>
          <w:ilvl w:val="0"/>
          <w:numId w:val="1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>If dq is less than 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dEq1 is set equal to 1.</w:t>
      </w:r>
    </w:p>
    <w:p w:rsidR="00B22ABA" w:rsidRDefault="00E230EC" w:rsidP="00774876">
      <w:r>
        <w:t>…</w:t>
      </w:r>
    </w:p>
    <w:p w:rsidR="00E230EC" w:rsidRPr="00210652" w:rsidRDefault="00E230EC" w:rsidP="00E230EC">
      <w:pPr>
        <w:numPr>
          <w:ilvl w:val="0"/>
          <w:numId w:val="19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If bS is not equal to 0 and d is less than β, the following ordered steps apply:</w:t>
      </w:r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>For each sample location 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xC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xB</w:t>
      </w:r>
      <w:r w:rsidRPr="00210652">
        <w:rPr>
          <w:lang w:val="en-GB" w:eastAsia="ko-KR"/>
        </w:rPr>
        <w:t> + k</w:t>
      </w:r>
      <w:r w:rsidRPr="00210652">
        <w:rPr>
          <w:lang w:eastAsia="ko-KR"/>
        </w:rPr>
        <w:t>,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yC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yB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), k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>
        <w:rPr>
          <w:lang w:val="en-GB" w:eastAsia="ko-KR"/>
        </w:rPr>
        <w:t>2,5</w:t>
      </w:r>
      <w:r w:rsidRPr="00210652">
        <w:rPr>
          <w:lang w:eastAsia="ko-KR"/>
        </w:rPr>
        <w:t>, the following ordered steps apply:</w:t>
      </w:r>
    </w:p>
    <w:p w:rsidR="00E230EC" w:rsidRPr="00210652" w:rsidRDefault="00E230EC" w:rsidP="00E230EC">
      <w:pPr>
        <w:numPr>
          <w:ilvl w:val="1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The decision process for a </w:t>
      </w:r>
      <w:r w:rsidRPr="00210652">
        <w:rPr>
          <w:lang w:val="en-GB" w:eastAsia="ko-KR"/>
        </w:rPr>
        <w:t xml:space="preserve">luma </w:t>
      </w:r>
      <w:r w:rsidRPr="00210652">
        <w:rPr>
          <w:lang w:eastAsia="ko-KR"/>
        </w:rPr>
        <w:t xml:space="preserve">sample specified in subclause </w:t>
      </w:r>
      <w:r w:rsidR="00892A29"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_Ref295421791 \r \h </w:instrText>
      </w:r>
      <w:r w:rsidR="00892A29" w:rsidRPr="00210652">
        <w:rPr>
          <w:lang w:eastAsia="ko-KR"/>
        </w:rPr>
      </w:r>
      <w:r w:rsidR="00892A29" w:rsidRPr="00210652">
        <w:rPr>
          <w:lang w:eastAsia="ko-KR"/>
        </w:rPr>
        <w:fldChar w:fldCharType="separate"/>
      </w:r>
      <w:r w:rsidRPr="00210652">
        <w:rPr>
          <w:lang w:eastAsia="ko-KR"/>
        </w:rPr>
        <w:t>8.6.1.4.4</w:t>
      </w:r>
      <w:r w:rsidR="00892A29" w:rsidRPr="00210652">
        <w:rPr>
          <w:lang w:eastAsia="ko-KR"/>
        </w:rPr>
        <w:fldChar w:fldCharType="end"/>
      </w:r>
      <w:r w:rsidRPr="00210652">
        <w:rPr>
          <w:lang w:eastAsia="ko-KR"/>
        </w:rPr>
        <w:t xml:space="preserve"> is invoked with sample values p</w:t>
      </w:r>
      <w:r w:rsidRPr="00210652">
        <w:rPr>
          <w:vertAlign w:val="subscript"/>
          <w:lang w:eastAsia="ko-KR"/>
        </w:rPr>
        <w:t>i,k</w:t>
      </w:r>
      <w:r w:rsidRPr="00210652">
        <w:rPr>
          <w:lang w:eastAsia="ko-KR"/>
        </w:rPr>
        <w:t>, q</w:t>
      </w:r>
      <w:r w:rsidRPr="00210652">
        <w:rPr>
          <w:vertAlign w:val="subscript"/>
          <w:lang w:eastAsia="ko-KR"/>
        </w:rPr>
        <w:t>i,k</w:t>
      </w:r>
      <w:r w:rsidRPr="00210652">
        <w:rPr>
          <w:lang w:eastAsia="ko-KR"/>
        </w:rPr>
        <w:t xml:space="preserve"> with i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=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0..3, the boundary filtering strength bS and the variables d, β and t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 xml:space="preserve"> as inputs and a decision dSam as output.</w:t>
      </w:r>
    </w:p>
    <w:p w:rsidR="00E230EC" w:rsidRPr="00B22ABA" w:rsidRDefault="00E230EC" w:rsidP="00E230EC">
      <w:pPr>
        <w:numPr>
          <w:ilvl w:val="1"/>
          <w:numId w:val="18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jc w:val="both"/>
        <w:rPr>
          <w:lang w:eastAsia="ko-KR"/>
        </w:rPr>
      </w:pPr>
      <w:r>
        <w:rPr>
          <w:lang w:eastAsia="ko-KR"/>
        </w:rPr>
        <w:t>If k equals 2, t</w:t>
      </w:r>
      <w:r w:rsidRPr="00210652">
        <w:rPr>
          <w:lang w:eastAsia="ko-KR"/>
        </w:rPr>
        <w:t xml:space="preserve">he variable </w:t>
      </w:r>
      <w:r>
        <w:rPr>
          <w:lang w:val="en-GB" w:eastAsia="ko-KR"/>
        </w:rPr>
        <w:t>dS[i</w:t>
      </w:r>
      <w:r w:rsidRPr="00210652">
        <w:rPr>
          <w:lang w:val="en-GB" w:eastAsia="ko-KR"/>
        </w:rPr>
        <w:t xml:space="preserve">] </w:t>
      </w:r>
      <w:r>
        <w:rPr>
          <w:lang w:val="en-GB" w:eastAsia="ko-KR"/>
        </w:rPr>
        <w:t xml:space="preserve">with i = 0...3 </w:t>
      </w:r>
      <w:r w:rsidRPr="00210652">
        <w:rPr>
          <w:lang w:val="en-GB" w:eastAsia="ko-KR"/>
        </w:rPr>
        <w:t>is set equal to dSam</w:t>
      </w:r>
    </w:p>
    <w:p w:rsidR="00E230EC" w:rsidRPr="00210652" w:rsidRDefault="00E230EC" w:rsidP="00E230EC">
      <w:pPr>
        <w:numPr>
          <w:ilvl w:val="1"/>
          <w:numId w:val="18"/>
        </w:numPr>
        <w:tabs>
          <w:tab w:val="clear" w:pos="360"/>
          <w:tab w:val="clear" w:pos="1080"/>
          <w:tab w:val="clear" w:pos="1440"/>
          <w:tab w:val="left" w:pos="1100"/>
          <w:tab w:val="left" w:pos="1500"/>
        </w:tabs>
        <w:jc w:val="both"/>
        <w:rPr>
          <w:lang w:eastAsia="ko-KR"/>
        </w:rPr>
      </w:pPr>
      <w:r>
        <w:rPr>
          <w:lang w:val="en-GB" w:eastAsia="ko-KR"/>
        </w:rPr>
        <w:t>If k equals 5, the variable dS[i] with i = 4...7 is set equal to dSam</w:t>
      </w:r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The variable </w:t>
      </w:r>
      <w:r w:rsidRPr="00210652">
        <w:rPr>
          <w:lang w:val="en-GB" w:eastAsia="ko-KR"/>
        </w:rPr>
        <w:t>dE is set equal to 1.</w:t>
      </w:r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val="en-GB" w:eastAsia="ko-KR"/>
        </w:rPr>
        <w:t>If dp is less than (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dEp1 is set equal to 1.</w:t>
      </w:r>
    </w:p>
    <w:p w:rsidR="00E230EC" w:rsidRPr="00210652" w:rsidRDefault="00E230EC" w:rsidP="00E230EC">
      <w:pPr>
        <w:numPr>
          <w:ilvl w:val="0"/>
          <w:numId w:val="18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If dq is less than </w:t>
      </w:r>
      <w:r w:rsidRPr="00210652">
        <w:rPr>
          <w:lang w:val="en-GB" w:eastAsia="ko-KR"/>
        </w:rPr>
        <w:t>(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+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(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β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1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)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&gt;&gt;</w:t>
      </w:r>
      <w:r w:rsidRPr="00210652">
        <w:rPr>
          <w:lang w:val="en-GB" w:eastAsia="ko-KR"/>
        </w:rPr>
        <w:t> </w:t>
      </w:r>
      <w:r w:rsidRPr="00210652">
        <w:rPr>
          <w:lang w:eastAsia="ko-KR"/>
        </w:rPr>
        <w:t>3, the variable dEq1 is set equal to 1.</w:t>
      </w:r>
    </w:p>
    <w:p w:rsidR="00E230EC" w:rsidRPr="00774876" w:rsidRDefault="00C76273" w:rsidP="00774876">
      <w:r>
        <w:t>…”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del w:id="5" w:author="Geert" w:date="2011-11-17T21:49:00Z">
        <w:r w:rsidR="00B94B06" w:rsidRPr="002B191D" w:rsidDel="008A5E4C">
          <w:delText>(s)</w:delText>
        </w:r>
      </w:del>
    </w:p>
    <w:p w:rsidR="001F2594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525" w:rsidRDefault="00802525">
      <w:r>
        <w:separator/>
      </w:r>
    </w:p>
  </w:endnote>
  <w:endnote w:type="continuationSeparator" w:id="0">
    <w:p w:rsidR="00802525" w:rsidRDefault="00802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876" w:rsidRDefault="0077487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92A2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92A29">
      <w:rPr>
        <w:rStyle w:val="PageNumber"/>
      </w:rPr>
      <w:fldChar w:fldCharType="separate"/>
    </w:r>
    <w:r w:rsidR="008A5E4C">
      <w:rPr>
        <w:rStyle w:val="PageNumber"/>
        <w:noProof/>
      </w:rPr>
      <w:t>1</w:t>
    </w:r>
    <w:r w:rsidR="00892A2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92A2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92A29">
      <w:rPr>
        <w:rStyle w:val="PageNumber"/>
      </w:rPr>
      <w:fldChar w:fldCharType="separate"/>
    </w:r>
    <w:ins w:id="6" w:author="Geert" w:date="2011-11-17T21:30:00Z">
      <w:r w:rsidR="008A5E4C">
        <w:rPr>
          <w:rStyle w:val="PageNumber"/>
          <w:noProof/>
        </w:rPr>
        <w:t>2011-11-14</w:t>
      </w:r>
    </w:ins>
    <w:del w:id="7" w:author="Geert" w:date="2011-11-17T21:30:00Z">
      <w:r w:rsidR="002A010C" w:rsidDel="008A5E4C">
        <w:rPr>
          <w:rStyle w:val="PageNumber"/>
          <w:noProof/>
        </w:rPr>
        <w:delText>2011-11-08</w:delText>
      </w:r>
    </w:del>
    <w:r w:rsidR="00892A2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525" w:rsidRDefault="00802525">
      <w:r>
        <w:separator/>
      </w:r>
    </w:p>
  </w:footnote>
  <w:footnote w:type="continuationSeparator" w:id="0">
    <w:p w:rsidR="00802525" w:rsidRDefault="008025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6447D"/>
    <w:multiLevelType w:val="hybridMultilevel"/>
    <w:tmpl w:val="77489DEC"/>
    <w:lvl w:ilvl="0" w:tplc="2CA4E6E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167DF"/>
    <w:multiLevelType w:val="hybridMultilevel"/>
    <w:tmpl w:val="55F27D44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9223CD7"/>
    <w:multiLevelType w:val="hybridMultilevel"/>
    <w:tmpl w:val="99CE1ABC"/>
    <w:lvl w:ilvl="0" w:tplc="2756740C">
      <w:start w:val="1"/>
      <w:numFmt w:val="lowerLetter"/>
      <w:lvlText w:val="%1."/>
      <w:lvlJc w:val="left"/>
      <w:pPr>
        <w:ind w:left="1069" w:hanging="36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16B7D"/>
    <w:multiLevelType w:val="hybridMultilevel"/>
    <w:tmpl w:val="3F529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E18DE"/>
    <w:multiLevelType w:val="hybridMultilevel"/>
    <w:tmpl w:val="77489DEC"/>
    <w:lvl w:ilvl="0" w:tplc="2CA4E6E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5450F"/>
    <w:multiLevelType w:val="hybridMultilevel"/>
    <w:tmpl w:val="12D82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FCD57B0"/>
    <w:multiLevelType w:val="hybridMultilevel"/>
    <w:tmpl w:val="66A43128"/>
    <w:lvl w:ilvl="0" w:tplc="F3D6EA72">
      <w:start w:val="4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67DDF"/>
    <w:multiLevelType w:val="hybridMultilevel"/>
    <w:tmpl w:val="7634066E"/>
    <w:lvl w:ilvl="0" w:tplc="D5407C88">
      <w:start w:val="4"/>
      <w:numFmt w:val="decimal"/>
      <w:lvlText w:val="%1."/>
      <w:lvlJc w:val="left"/>
      <w:pPr>
        <w:tabs>
          <w:tab w:val="num" w:pos="1109"/>
        </w:tabs>
        <w:ind w:left="1109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232D3"/>
    <w:multiLevelType w:val="hybridMultilevel"/>
    <w:tmpl w:val="6BE6D722"/>
    <w:lvl w:ilvl="0" w:tplc="DAAA27C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  <w:num w:numId="13">
    <w:abstractNumId w:val="17"/>
  </w:num>
  <w:num w:numId="14">
    <w:abstractNumId w:val="9"/>
  </w:num>
  <w:num w:numId="15">
    <w:abstractNumId w:val="3"/>
  </w:num>
  <w:num w:numId="16">
    <w:abstractNumId w:val="15"/>
  </w:num>
  <w:num w:numId="17">
    <w:abstractNumId w:val="2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revisionView w:markup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307E5"/>
    <w:rsid w:val="000458BC"/>
    <w:rsid w:val="00045C41"/>
    <w:rsid w:val="00046C03"/>
    <w:rsid w:val="0005564F"/>
    <w:rsid w:val="0007614F"/>
    <w:rsid w:val="00095940"/>
    <w:rsid w:val="000B1C6B"/>
    <w:rsid w:val="000C09AC"/>
    <w:rsid w:val="000C0D63"/>
    <w:rsid w:val="000D7B91"/>
    <w:rsid w:val="000E00F3"/>
    <w:rsid w:val="000F158C"/>
    <w:rsid w:val="00124E38"/>
    <w:rsid w:val="0012580B"/>
    <w:rsid w:val="0013526E"/>
    <w:rsid w:val="001660DA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010C"/>
    <w:rsid w:val="002A54E0"/>
    <w:rsid w:val="002B1595"/>
    <w:rsid w:val="002B191D"/>
    <w:rsid w:val="002D0AF6"/>
    <w:rsid w:val="002E6A82"/>
    <w:rsid w:val="002F164D"/>
    <w:rsid w:val="00306206"/>
    <w:rsid w:val="00327C56"/>
    <w:rsid w:val="003315A1"/>
    <w:rsid w:val="003373EC"/>
    <w:rsid w:val="003620B1"/>
    <w:rsid w:val="003706CC"/>
    <w:rsid w:val="003A2D8E"/>
    <w:rsid w:val="003C20E4"/>
    <w:rsid w:val="003E6F90"/>
    <w:rsid w:val="003F5D0F"/>
    <w:rsid w:val="00414101"/>
    <w:rsid w:val="00420209"/>
    <w:rsid w:val="00433DDB"/>
    <w:rsid w:val="00437619"/>
    <w:rsid w:val="004418FD"/>
    <w:rsid w:val="004809CE"/>
    <w:rsid w:val="00495A7C"/>
    <w:rsid w:val="0049682F"/>
    <w:rsid w:val="004B210C"/>
    <w:rsid w:val="004D405F"/>
    <w:rsid w:val="004F61E3"/>
    <w:rsid w:val="0051015C"/>
    <w:rsid w:val="00512B46"/>
    <w:rsid w:val="00521CBF"/>
    <w:rsid w:val="00531AE9"/>
    <w:rsid w:val="005623FB"/>
    <w:rsid w:val="00567EC7"/>
    <w:rsid w:val="00570013"/>
    <w:rsid w:val="005A33A1"/>
    <w:rsid w:val="005C3453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03485"/>
    <w:rsid w:val="00710A98"/>
    <w:rsid w:val="00712F60"/>
    <w:rsid w:val="00714DC5"/>
    <w:rsid w:val="00720E3B"/>
    <w:rsid w:val="007337E5"/>
    <w:rsid w:val="0073500A"/>
    <w:rsid w:val="00745F6B"/>
    <w:rsid w:val="0075585E"/>
    <w:rsid w:val="00772782"/>
    <w:rsid w:val="00774876"/>
    <w:rsid w:val="007768FF"/>
    <w:rsid w:val="007824D3"/>
    <w:rsid w:val="007956FF"/>
    <w:rsid w:val="00796EE3"/>
    <w:rsid w:val="007A7D29"/>
    <w:rsid w:val="007D06CB"/>
    <w:rsid w:val="007E40D1"/>
    <w:rsid w:val="007F1F8B"/>
    <w:rsid w:val="00802525"/>
    <w:rsid w:val="008206C8"/>
    <w:rsid w:val="00874A6C"/>
    <w:rsid w:val="00876C65"/>
    <w:rsid w:val="00892A29"/>
    <w:rsid w:val="008A3CDA"/>
    <w:rsid w:val="008A4B4C"/>
    <w:rsid w:val="008A5E4C"/>
    <w:rsid w:val="008A72E5"/>
    <w:rsid w:val="008B0B7E"/>
    <w:rsid w:val="008B4B70"/>
    <w:rsid w:val="008C239F"/>
    <w:rsid w:val="008C44BB"/>
    <w:rsid w:val="0090760B"/>
    <w:rsid w:val="00907757"/>
    <w:rsid w:val="009212B0"/>
    <w:rsid w:val="009234A5"/>
    <w:rsid w:val="009336F7"/>
    <w:rsid w:val="009374A7"/>
    <w:rsid w:val="0099518F"/>
    <w:rsid w:val="009A523D"/>
    <w:rsid w:val="009F496B"/>
    <w:rsid w:val="00A0020A"/>
    <w:rsid w:val="00A01439"/>
    <w:rsid w:val="00A02E61"/>
    <w:rsid w:val="00A05CFF"/>
    <w:rsid w:val="00A14602"/>
    <w:rsid w:val="00A22049"/>
    <w:rsid w:val="00A56B97"/>
    <w:rsid w:val="00A6093D"/>
    <w:rsid w:val="00A76A6D"/>
    <w:rsid w:val="00A83253"/>
    <w:rsid w:val="00A93D7A"/>
    <w:rsid w:val="00AA6E84"/>
    <w:rsid w:val="00AD3FAC"/>
    <w:rsid w:val="00AD6AFC"/>
    <w:rsid w:val="00AE341B"/>
    <w:rsid w:val="00B07CA7"/>
    <w:rsid w:val="00B1279A"/>
    <w:rsid w:val="00B22ABA"/>
    <w:rsid w:val="00B41BA1"/>
    <w:rsid w:val="00B44950"/>
    <w:rsid w:val="00B5222E"/>
    <w:rsid w:val="00B61C96"/>
    <w:rsid w:val="00B73A2A"/>
    <w:rsid w:val="00B94B06"/>
    <w:rsid w:val="00B94C28"/>
    <w:rsid w:val="00B94D97"/>
    <w:rsid w:val="00BC10BA"/>
    <w:rsid w:val="00BC5AFD"/>
    <w:rsid w:val="00C02511"/>
    <w:rsid w:val="00C0609D"/>
    <w:rsid w:val="00C115AB"/>
    <w:rsid w:val="00C14FB2"/>
    <w:rsid w:val="00C30249"/>
    <w:rsid w:val="00C4194C"/>
    <w:rsid w:val="00C606C9"/>
    <w:rsid w:val="00C76273"/>
    <w:rsid w:val="00C77EB9"/>
    <w:rsid w:val="00C90650"/>
    <w:rsid w:val="00C97D78"/>
    <w:rsid w:val="00CC5A42"/>
    <w:rsid w:val="00CD0EAB"/>
    <w:rsid w:val="00CF34DB"/>
    <w:rsid w:val="00CF558F"/>
    <w:rsid w:val="00D073E2"/>
    <w:rsid w:val="00D125F3"/>
    <w:rsid w:val="00D446EC"/>
    <w:rsid w:val="00D51BF0"/>
    <w:rsid w:val="00D55942"/>
    <w:rsid w:val="00D71432"/>
    <w:rsid w:val="00D807BF"/>
    <w:rsid w:val="00D93637"/>
    <w:rsid w:val="00DA7887"/>
    <w:rsid w:val="00DB2C26"/>
    <w:rsid w:val="00DE6B43"/>
    <w:rsid w:val="00E11923"/>
    <w:rsid w:val="00E230EC"/>
    <w:rsid w:val="00E262D4"/>
    <w:rsid w:val="00E36250"/>
    <w:rsid w:val="00E54511"/>
    <w:rsid w:val="00E61DAC"/>
    <w:rsid w:val="00E75529"/>
    <w:rsid w:val="00E75FE3"/>
    <w:rsid w:val="00E863EA"/>
    <w:rsid w:val="00E901E7"/>
    <w:rsid w:val="00EA50F2"/>
    <w:rsid w:val="00EB60E8"/>
    <w:rsid w:val="00EB7AB1"/>
    <w:rsid w:val="00EC532A"/>
    <w:rsid w:val="00EC7240"/>
    <w:rsid w:val="00EF48CC"/>
    <w:rsid w:val="00EF7701"/>
    <w:rsid w:val="00F022E8"/>
    <w:rsid w:val="00F73032"/>
    <w:rsid w:val="00F848FC"/>
    <w:rsid w:val="00F9282A"/>
    <w:rsid w:val="00F96BAD"/>
    <w:rsid w:val="00FA7DED"/>
    <w:rsid w:val="00FB0E84"/>
    <w:rsid w:val="00FB3A56"/>
    <w:rsid w:val="00FB7EDE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4D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4D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94D97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125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customStyle="1" w:styleId="Equation">
    <w:name w:val="Equation"/>
    <w:basedOn w:val="Normal"/>
    <w:uiPriority w:val="99"/>
    <w:rsid w:val="00D125F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Caption">
    <w:name w:val="caption"/>
    <w:basedOn w:val="Normal"/>
    <w:next w:val="Normal"/>
    <w:unhideWhenUsed/>
    <w:qFormat/>
    <w:rsid w:val="00D125F3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DB9B-2FC9-4E95-BF88-53E94076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302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7381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49</cp:revision>
  <cp:lastPrinted>2011-11-09T02:34:00Z</cp:lastPrinted>
  <dcterms:created xsi:type="dcterms:W3CDTF">2011-11-06T03:39:00Z</dcterms:created>
  <dcterms:modified xsi:type="dcterms:W3CDTF">2011-11-18T05:49:00Z</dcterms:modified>
</cp:coreProperties>
</file>