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4200F5"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BB46C6">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BB46C6">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342FF4" w:rsidP="00342FF4">
            <w:pPr>
              <w:tabs>
                <w:tab w:val="left" w:pos="7200"/>
              </w:tabs>
              <w:spacing w:before="0"/>
              <w:rPr>
                <w:b/>
                <w:szCs w:val="22"/>
              </w:rPr>
            </w:pPr>
            <w:r>
              <w:rPr>
                <w:szCs w:val="22"/>
              </w:rPr>
              <w:t>7</w:t>
            </w:r>
            <w:r w:rsidR="00630AA2">
              <w:rPr>
                <w:szCs w:val="22"/>
              </w:rPr>
              <w:t>th</w:t>
            </w:r>
            <w:r w:rsidR="00E61DAC" w:rsidRPr="00AE341B">
              <w:rPr>
                <w:szCs w:val="22"/>
              </w:rPr>
              <w:t xml:space="preserve"> Meeting: </w:t>
            </w:r>
            <w:r>
              <w:rPr>
                <w:szCs w:val="22"/>
              </w:rPr>
              <w:t>Geneva</w:t>
            </w:r>
            <w:r w:rsidR="003F5D0F" w:rsidRPr="00AE341B">
              <w:rPr>
                <w:szCs w:val="22"/>
              </w:rPr>
              <w:t xml:space="preserve">, </w:t>
            </w:r>
            <w:r>
              <w:rPr>
                <w:szCs w:val="22"/>
              </w:rPr>
              <w:t>CH</w:t>
            </w:r>
            <w:r w:rsidR="00A6093D" w:rsidRPr="00AE341B">
              <w:rPr>
                <w:szCs w:val="22"/>
              </w:rPr>
              <w:t>,</w:t>
            </w:r>
            <w:r w:rsidR="00664DCF" w:rsidRPr="00AE341B">
              <w:rPr>
                <w:szCs w:val="22"/>
              </w:rPr>
              <w:t xml:space="preserve"> </w:t>
            </w:r>
            <w:r>
              <w:rPr>
                <w:szCs w:val="22"/>
              </w:rPr>
              <w:t>21</w:t>
            </w:r>
            <w:r w:rsidR="00171371" w:rsidRPr="00AE341B">
              <w:rPr>
                <w:szCs w:val="22"/>
              </w:rPr>
              <w:t>-</w:t>
            </w:r>
            <w:r>
              <w:rPr>
                <w:szCs w:val="22"/>
              </w:rPr>
              <w:t>30</w:t>
            </w:r>
            <w:r w:rsidR="001C3525" w:rsidRPr="00AE341B">
              <w:rPr>
                <w:szCs w:val="22"/>
              </w:rPr>
              <w:t xml:space="preserve"> </w:t>
            </w:r>
            <w:r>
              <w:rPr>
                <w:szCs w:val="22"/>
              </w:rPr>
              <w:t>November</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D074A1">
            <w:pPr>
              <w:tabs>
                <w:tab w:val="left" w:pos="7200"/>
              </w:tabs>
              <w:rPr>
                <w:u w:val="single"/>
                <w:lang w:eastAsia="ko-KR"/>
              </w:rPr>
            </w:pPr>
            <w:r w:rsidRPr="00AE341B">
              <w:t>Document</w:t>
            </w:r>
            <w:r w:rsidR="006C5D39" w:rsidRPr="00AE341B">
              <w:t>: JC</w:t>
            </w:r>
            <w:r w:rsidRPr="00AE341B">
              <w:t>T</w:t>
            </w:r>
            <w:r w:rsidR="006C5D39" w:rsidRPr="00AE341B">
              <w:t>VC</w:t>
            </w:r>
            <w:r w:rsidRPr="00AE341B">
              <w:t>-</w:t>
            </w:r>
            <w:r w:rsidR="00342FF4">
              <w:t>G</w:t>
            </w:r>
            <w:r w:rsidR="008A27CE">
              <w:rPr>
                <w:rFonts w:hint="eastAsia"/>
                <w:lang w:eastAsia="ko-KR"/>
              </w:rPr>
              <w:t>1</w:t>
            </w:r>
            <w:r w:rsidR="00AF5E4D">
              <w:rPr>
                <w:rFonts w:hint="eastAsia"/>
                <w:lang w:eastAsia="ko-KR"/>
              </w:rPr>
              <w:t>66</w:t>
            </w:r>
          </w:p>
        </w:tc>
      </w:tr>
    </w:tbl>
    <w:p w:rsidR="00E61DAC" w:rsidRPr="00AE341B" w:rsidRDefault="00E61DAC" w:rsidP="00531AE9">
      <w:pPr>
        <w:spacing w:before="0"/>
      </w:pPr>
    </w:p>
    <w:tbl>
      <w:tblPr>
        <w:tblW w:w="0" w:type="auto"/>
        <w:tblLayout w:type="fixed"/>
        <w:tblLook w:val="000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C25CBD" w:rsidP="00D074A1">
            <w:pPr>
              <w:spacing w:before="60" w:after="60"/>
              <w:rPr>
                <w:b/>
                <w:szCs w:val="22"/>
                <w:lang w:eastAsia="ko-KR"/>
              </w:rPr>
            </w:pPr>
            <w:r>
              <w:rPr>
                <w:rFonts w:hint="eastAsia"/>
                <w:b/>
                <w:szCs w:val="22"/>
                <w:lang w:eastAsia="ko-KR"/>
              </w:rPr>
              <w:t xml:space="preserve">AHG21: </w:t>
            </w:r>
            <w:r w:rsidR="00AF5E4D">
              <w:rPr>
                <w:rFonts w:hint="eastAsia"/>
                <w:b/>
                <w:szCs w:val="22"/>
                <w:lang w:eastAsia="ko-KR"/>
              </w:rPr>
              <w:t>Explicit Reference Pictures Signaling with Output Latency Count Scheme</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rsidP="00AB4340">
            <w:pPr>
              <w:spacing w:before="60" w:after="60"/>
              <w:rPr>
                <w:szCs w:val="22"/>
              </w:rPr>
            </w:pPr>
            <w:r w:rsidRPr="00AE341B">
              <w:rPr>
                <w:szCs w:val="22"/>
              </w:rPr>
              <w:t xml:space="preserve">Input Document to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E61DAC" w:rsidP="00AB4340">
            <w:pPr>
              <w:spacing w:before="60" w:after="60"/>
              <w:rPr>
                <w:szCs w:val="22"/>
              </w:rPr>
            </w:pPr>
            <w:r w:rsidRPr="00AE341B">
              <w:rPr>
                <w:szCs w:val="22"/>
              </w:rPr>
              <w:t>Proposal</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B8375E" w:rsidRDefault="00AB4340" w:rsidP="00AB4340">
            <w:pPr>
              <w:spacing w:before="60" w:after="60"/>
              <w:rPr>
                <w:szCs w:val="22"/>
                <w:lang w:eastAsia="ko-KR"/>
              </w:rPr>
            </w:pPr>
            <w:r>
              <w:rPr>
                <w:rFonts w:hint="eastAsia"/>
                <w:szCs w:val="22"/>
                <w:lang w:eastAsia="ko-KR"/>
              </w:rPr>
              <w:t>Hendry</w:t>
            </w:r>
            <w:r w:rsidR="00E61DAC" w:rsidRPr="00AE341B">
              <w:rPr>
                <w:szCs w:val="22"/>
              </w:rPr>
              <w:br/>
            </w:r>
            <w:r>
              <w:rPr>
                <w:rFonts w:hint="eastAsia"/>
                <w:szCs w:val="22"/>
                <w:lang w:eastAsia="ko-KR"/>
              </w:rPr>
              <w:t>Seungwook Park</w:t>
            </w:r>
          </w:p>
          <w:p w:rsidR="00E61DAC" w:rsidRDefault="00AB4340" w:rsidP="00AB4340">
            <w:pPr>
              <w:spacing w:before="60" w:after="60"/>
              <w:rPr>
                <w:szCs w:val="22"/>
                <w:lang w:eastAsia="ko-KR"/>
              </w:rPr>
            </w:pPr>
            <w:proofErr w:type="spellStart"/>
            <w:r>
              <w:rPr>
                <w:rFonts w:hint="eastAsia"/>
                <w:szCs w:val="22"/>
                <w:lang w:eastAsia="ko-KR"/>
              </w:rPr>
              <w:t>Byeongmoon</w:t>
            </w:r>
            <w:proofErr w:type="spellEnd"/>
            <w:r>
              <w:rPr>
                <w:rFonts w:hint="eastAsia"/>
                <w:szCs w:val="22"/>
                <w:lang w:eastAsia="ko-KR"/>
              </w:rPr>
              <w:t xml:space="preserve"> </w:t>
            </w:r>
            <w:proofErr w:type="spellStart"/>
            <w:r>
              <w:rPr>
                <w:rFonts w:hint="eastAsia"/>
                <w:szCs w:val="22"/>
                <w:lang w:eastAsia="ko-KR"/>
              </w:rPr>
              <w:t>Jeon</w:t>
            </w:r>
            <w:proofErr w:type="spellEnd"/>
            <w:r w:rsidR="00E61DAC" w:rsidRPr="00AE341B">
              <w:rPr>
                <w:szCs w:val="22"/>
              </w:rPr>
              <w:br/>
            </w:r>
          </w:p>
          <w:p w:rsidR="00AB4340" w:rsidRDefault="00AB4340" w:rsidP="00AB4340">
            <w:pPr>
              <w:spacing w:before="60" w:after="60"/>
              <w:rPr>
                <w:szCs w:val="22"/>
                <w:lang w:eastAsia="ko-KR"/>
              </w:rPr>
            </w:pPr>
            <w:r>
              <w:rPr>
                <w:rFonts w:hint="eastAsia"/>
                <w:szCs w:val="22"/>
                <w:lang w:eastAsia="ko-KR"/>
              </w:rPr>
              <w:t xml:space="preserve">#221 </w:t>
            </w:r>
            <w:proofErr w:type="spellStart"/>
            <w:r>
              <w:rPr>
                <w:rFonts w:hint="eastAsia"/>
                <w:szCs w:val="22"/>
                <w:lang w:eastAsia="ko-KR"/>
              </w:rPr>
              <w:t>Yangjae</w:t>
            </w:r>
            <w:proofErr w:type="spellEnd"/>
            <w:r>
              <w:rPr>
                <w:rFonts w:hint="eastAsia"/>
                <w:szCs w:val="22"/>
                <w:lang w:eastAsia="ko-KR"/>
              </w:rPr>
              <w:t xml:space="preserve">-dong, </w:t>
            </w:r>
            <w:proofErr w:type="spellStart"/>
            <w:r>
              <w:rPr>
                <w:rFonts w:hint="eastAsia"/>
                <w:szCs w:val="22"/>
                <w:lang w:eastAsia="ko-KR"/>
              </w:rPr>
              <w:t>Seocho-gu</w:t>
            </w:r>
            <w:proofErr w:type="spellEnd"/>
            <w:r>
              <w:rPr>
                <w:rFonts w:hint="eastAsia"/>
                <w:szCs w:val="22"/>
                <w:lang w:eastAsia="ko-KR"/>
              </w:rPr>
              <w:t>,</w:t>
            </w:r>
          </w:p>
          <w:p w:rsidR="00AB4340" w:rsidRDefault="00AB4340" w:rsidP="00AB4340">
            <w:pPr>
              <w:spacing w:before="0"/>
              <w:rPr>
                <w:szCs w:val="22"/>
                <w:lang w:eastAsia="ko-KR"/>
              </w:rPr>
            </w:pPr>
            <w:r>
              <w:rPr>
                <w:rFonts w:hint="eastAsia"/>
                <w:szCs w:val="22"/>
                <w:lang w:eastAsia="ko-KR"/>
              </w:rPr>
              <w:t>Seoul 137-130,</w:t>
            </w:r>
          </w:p>
          <w:p w:rsidR="00AB4340" w:rsidRPr="00AE341B" w:rsidRDefault="00AB4340" w:rsidP="00AB4340">
            <w:pPr>
              <w:spacing w:before="60" w:after="60"/>
              <w:rPr>
                <w:szCs w:val="22"/>
                <w:lang w:eastAsia="ko-KR"/>
              </w:rPr>
            </w:pPr>
            <w:r>
              <w:rPr>
                <w:rFonts w:hint="eastAsia"/>
                <w:szCs w:val="22"/>
                <w:lang w:eastAsia="ko-KR"/>
              </w:rPr>
              <w:t>Korea</w:t>
            </w:r>
          </w:p>
        </w:tc>
        <w:tc>
          <w:tcPr>
            <w:tcW w:w="900" w:type="dxa"/>
          </w:tcPr>
          <w:p w:rsidR="00E61DAC" w:rsidRPr="00AE341B" w:rsidRDefault="00E61DAC">
            <w:pPr>
              <w:spacing w:before="60" w:after="60"/>
              <w:rPr>
                <w:szCs w:val="22"/>
              </w:rPr>
            </w:pPr>
            <w:r w:rsidRPr="00AE341B">
              <w:rPr>
                <w:szCs w:val="22"/>
              </w:rPr>
              <w:br/>
              <w:t>Tel:</w:t>
            </w:r>
            <w:r w:rsidRPr="00AE341B">
              <w:rPr>
                <w:szCs w:val="22"/>
              </w:rPr>
              <w:br/>
              <w:t>Email:</w:t>
            </w:r>
          </w:p>
        </w:tc>
        <w:tc>
          <w:tcPr>
            <w:tcW w:w="3168" w:type="dxa"/>
          </w:tcPr>
          <w:p w:rsidR="00E61DAC" w:rsidRPr="00AE341B" w:rsidRDefault="00E61DAC" w:rsidP="005952A5">
            <w:pPr>
              <w:spacing w:before="60" w:after="60"/>
              <w:rPr>
                <w:szCs w:val="22"/>
              </w:rPr>
            </w:pPr>
            <w:r w:rsidRPr="00AE341B">
              <w:rPr>
                <w:szCs w:val="22"/>
              </w:rPr>
              <w:br/>
            </w:r>
            <w:r w:rsidR="00AB4340">
              <w:rPr>
                <w:rFonts w:hint="eastAsia"/>
                <w:szCs w:val="22"/>
                <w:lang w:eastAsia="ja-JP"/>
              </w:rPr>
              <w:t>+8</w:t>
            </w:r>
            <w:r w:rsidR="00AB4340">
              <w:rPr>
                <w:rFonts w:hint="eastAsia"/>
                <w:szCs w:val="22"/>
                <w:lang w:eastAsia="ko-KR"/>
              </w:rPr>
              <w:t>2-10-7738-9288</w:t>
            </w:r>
            <w:r w:rsidRPr="00AE341B">
              <w:rPr>
                <w:szCs w:val="22"/>
              </w:rPr>
              <w:br/>
            </w:r>
            <w:r w:rsidR="00AB4340">
              <w:rPr>
                <w:rFonts w:hint="eastAsia"/>
                <w:szCs w:val="22"/>
                <w:lang w:eastAsia="ko-KR"/>
              </w:rPr>
              <w:t>h</w:t>
            </w:r>
            <w:r w:rsidR="00AB4340">
              <w:rPr>
                <w:szCs w:val="22"/>
                <w:lang w:eastAsia="ko-KR"/>
              </w:rPr>
              <w:t>endry</w:t>
            </w:r>
            <w:r w:rsidR="00AB4340">
              <w:rPr>
                <w:rFonts w:hint="eastAsia"/>
                <w:szCs w:val="22"/>
                <w:lang w:eastAsia="ko-KR"/>
              </w:rPr>
              <w:t>.hendry</w:t>
            </w:r>
            <w:r w:rsidR="00AB4340">
              <w:rPr>
                <w:rFonts w:hint="eastAsia"/>
                <w:szCs w:val="22"/>
                <w:lang w:eastAsia="ja-JP"/>
              </w:rPr>
              <w:t>@</w:t>
            </w:r>
            <w:r w:rsidR="00AB4340">
              <w:rPr>
                <w:rFonts w:hint="eastAsia"/>
                <w:szCs w:val="22"/>
                <w:lang w:eastAsia="ko-KR"/>
              </w:rPr>
              <w:t>lge</w:t>
            </w:r>
            <w:r w:rsidR="00AB4340">
              <w:rPr>
                <w:rFonts w:hint="eastAsia"/>
                <w:szCs w:val="22"/>
                <w:lang w:eastAsia="ja-JP"/>
              </w:rPr>
              <w:t>.com</w:t>
            </w:r>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AB4340">
            <w:pPr>
              <w:spacing w:before="60" w:after="60"/>
              <w:rPr>
                <w:szCs w:val="22"/>
                <w:lang w:eastAsia="ko-KR"/>
              </w:rPr>
            </w:pPr>
            <w:r>
              <w:rPr>
                <w:rFonts w:hint="eastAsia"/>
                <w:szCs w:val="22"/>
                <w:lang w:eastAsia="ko-KR"/>
              </w:rPr>
              <w:t>LG Electronics</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1"/>
        <w:numPr>
          <w:ilvl w:val="0"/>
          <w:numId w:val="0"/>
        </w:numPr>
        <w:ind w:left="432" w:hanging="432"/>
      </w:pPr>
      <w:r w:rsidRPr="002B191D">
        <w:t>Abstract</w:t>
      </w:r>
    </w:p>
    <w:p w:rsidR="00C25CBD" w:rsidRDefault="00C25CBD" w:rsidP="00794794">
      <w:pPr>
        <w:jc w:val="both"/>
        <w:rPr>
          <w:lang w:eastAsia="ko-KR"/>
        </w:rPr>
      </w:pPr>
      <w:r>
        <w:rPr>
          <w:rFonts w:hint="eastAsia"/>
          <w:lang w:eastAsia="ko-KR"/>
        </w:rPr>
        <w:t>In the 6</w:t>
      </w:r>
      <w:r w:rsidRPr="00C25CBD">
        <w:rPr>
          <w:rFonts w:hint="eastAsia"/>
          <w:vertAlign w:val="superscript"/>
          <w:lang w:eastAsia="ko-KR"/>
        </w:rPr>
        <w:t>th</w:t>
      </w:r>
      <w:r>
        <w:rPr>
          <w:rFonts w:hint="eastAsia"/>
          <w:lang w:eastAsia="ko-KR"/>
        </w:rPr>
        <w:t xml:space="preserve"> JCTVC meeting, JCTVC-F493 proposed to signal reference pictures that are required by current and future pictures explicitly. </w:t>
      </w:r>
      <w:del w:id="0" w:author="HendryHendry/선임연구원/Convergence(연)ATS그룹(hendry.hendry" w:date="2011-11-16T17:38:00Z">
        <w:r w:rsidDel="00627319">
          <w:rPr>
            <w:rFonts w:hint="eastAsia"/>
            <w:lang w:eastAsia="ko-KR"/>
          </w:rPr>
          <w:delText xml:space="preserve">The scheme </w:delText>
        </w:r>
        <w:r w:rsidR="00D40F16" w:rsidDel="00627319">
          <w:rPr>
            <w:rFonts w:hint="eastAsia"/>
            <w:lang w:eastAsia="ko-KR"/>
          </w:rPr>
          <w:delText>is</w:delText>
        </w:r>
        <w:r w:rsidDel="00627319">
          <w:rPr>
            <w:rFonts w:hint="eastAsia"/>
            <w:lang w:eastAsia="ko-KR"/>
          </w:rPr>
          <w:delText xml:space="preserve"> being further studied and developed in AHG21. </w:delText>
        </w:r>
      </w:del>
      <w:r>
        <w:rPr>
          <w:rFonts w:hint="eastAsia"/>
          <w:lang w:eastAsia="ko-KR"/>
        </w:rPr>
        <w:t xml:space="preserve">This </w:t>
      </w:r>
      <w:ins w:id="1" w:author="HendryHendry/선임연구원/Convergence(연)ATS그룹(hendry.hendry" w:date="2011-11-17T11:26:00Z">
        <w:r w:rsidR="00DA6DDE">
          <w:rPr>
            <w:rFonts w:hint="eastAsia"/>
            <w:lang w:eastAsia="ko-KR"/>
          </w:rPr>
          <w:t xml:space="preserve">document </w:t>
        </w:r>
      </w:ins>
      <w:del w:id="2" w:author="HendryHendry/선임연구원/Convergence(연)ATS그룹(hendry.hendry" w:date="2011-11-17T11:26:00Z">
        <w:r w:rsidDel="00DA6DDE">
          <w:rPr>
            <w:rFonts w:hint="eastAsia"/>
            <w:lang w:eastAsia="ko-KR"/>
          </w:rPr>
          <w:delText xml:space="preserve">contribution </w:delText>
        </w:r>
      </w:del>
      <w:r>
        <w:rPr>
          <w:rFonts w:hint="eastAsia"/>
          <w:lang w:eastAsia="ko-KR"/>
        </w:rPr>
        <w:t xml:space="preserve">proposes a </w:t>
      </w:r>
      <w:del w:id="3" w:author="HendryHendry/선임연구원/Convergence(연)ATS그룹(hendry.hendry" w:date="2011-11-17T11:27:00Z">
        <w:r w:rsidDel="00DA6DDE">
          <w:rPr>
            <w:rFonts w:hint="eastAsia"/>
            <w:lang w:eastAsia="ko-KR"/>
          </w:rPr>
          <w:delText>variation</w:delText>
        </w:r>
      </w:del>
      <w:ins w:id="4" w:author="HendryHendry/선임연구원/Convergence(연)ATS그룹(hendry.hendry" w:date="2011-11-17T11:27:00Z">
        <w:r w:rsidR="00DA6DDE">
          <w:rPr>
            <w:rFonts w:hint="eastAsia"/>
            <w:lang w:eastAsia="ko-KR"/>
          </w:rPr>
          <w:t>scheme</w:t>
        </w:r>
      </w:ins>
      <w:ins w:id="5" w:author="HendryHendry/선임연구원/Convergence(연)ATS그룹(hendry.hendry" w:date="2011-11-17T11:26:00Z">
        <w:r w:rsidR="00DA6DDE">
          <w:rPr>
            <w:rFonts w:hint="eastAsia"/>
            <w:lang w:eastAsia="ko-KR"/>
          </w:rPr>
          <w:t xml:space="preserve"> that is claimed </w:t>
        </w:r>
      </w:ins>
      <w:del w:id="6" w:author="HendryHendry/선임연구원/Convergence(연)ATS그룹(hendry.hendry" w:date="2011-11-17T11:27:00Z">
        <w:r w:rsidDel="00DA6DDE">
          <w:rPr>
            <w:rFonts w:hint="eastAsia"/>
            <w:lang w:eastAsia="ko-KR"/>
          </w:rPr>
          <w:delText xml:space="preserve"> </w:delText>
        </w:r>
      </w:del>
      <w:r>
        <w:rPr>
          <w:rFonts w:hint="eastAsia"/>
          <w:lang w:eastAsia="ko-KR"/>
        </w:rPr>
        <w:t xml:space="preserve">to </w:t>
      </w:r>
      <w:ins w:id="7" w:author="HendryHendry/선임연구원/Convergence(연)ATS그룹(hendry.hendry" w:date="2011-11-16T17:39:00Z">
        <w:r w:rsidR="00627319">
          <w:rPr>
            <w:rFonts w:hint="eastAsia"/>
            <w:lang w:eastAsia="ko-KR"/>
          </w:rPr>
          <w:t xml:space="preserve">improve </w:t>
        </w:r>
      </w:ins>
      <w:r>
        <w:rPr>
          <w:rFonts w:hint="eastAsia"/>
          <w:lang w:eastAsia="ko-KR"/>
        </w:rPr>
        <w:t>the scheme proposed in F493</w:t>
      </w:r>
      <w:del w:id="8" w:author="HendryHendry/선임연구원/Convergence(연)ATS그룹(hendry.hendry" w:date="2011-11-16T17:39:00Z">
        <w:r w:rsidDel="00627319">
          <w:rPr>
            <w:rFonts w:hint="eastAsia"/>
            <w:lang w:eastAsia="ko-KR"/>
          </w:rPr>
          <w:delText xml:space="preserve"> in an attempt to improve </w:delText>
        </w:r>
        <w:r w:rsidR="00D40F16" w:rsidDel="00627319">
          <w:rPr>
            <w:rFonts w:hint="eastAsia"/>
            <w:lang w:eastAsia="ko-KR"/>
          </w:rPr>
          <w:delText>it</w:delText>
        </w:r>
      </w:del>
      <w:r>
        <w:rPr>
          <w:rFonts w:hint="eastAsia"/>
          <w:lang w:eastAsia="ko-KR"/>
        </w:rPr>
        <w:t>. The proposed scheme suggests signaling only reference pictures that are required by current pictures.</w:t>
      </w:r>
      <w:ins w:id="9" w:author="HendryHendry/선임연구원/Convergence(연)ATS그룹(hendry.hendry" w:date="2011-11-16T17:39:00Z">
        <w:r w:rsidR="00627319">
          <w:rPr>
            <w:rFonts w:hint="eastAsia"/>
            <w:lang w:eastAsia="ko-KR"/>
          </w:rPr>
          <w:t xml:space="preserve"> To assist reference picture marking process, </w:t>
        </w:r>
      </w:ins>
      <w:del w:id="10" w:author="HendryHendry/선임연구원/Convergence(연)ATS그룹(hendry.hendry" w:date="2011-11-16T17:39:00Z">
        <w:r w:rsidDel="00627319">
          <w:rPr>
            <w:rFonts w:hint="eastAsia"/>
            <w:lang w:eastAsia="ko-KR"/>
          </w:rPr>
          <w:delText xml:space="preserve"> </w:delText>
        </w:r>
        <w:r w:rsidR="003E2102" w:rsidDel="00627319">
          <w:rPr>
            <w:rFonts w:hint="eastAsia"/>
            <w:lang w:eastAsia="ko-KR"/>
          </w:rPr>
          <w:delText xml:space="preserve">Furthermore, </w:delText>
        </w:r>
      </w:del>
      <w:r w:rsidR="003E2102">
        <w:rPr>
          <w:rFonts w:hint="eastAsia"/>
          <w:lang w:eastAsia="ko-KR"/>
        </w:rPr>
        <w:t>a</w:t>
      </w:r>
      <w:r>
        <w:rPr>
          <w:rFonts w:hint="eastAsia"/>
          <w:lang w:eastAsia="ko-KR"/>
        </w:rPr>
        <w:t xml:space="preserve"> new syntax element so called Output Latency Count </w:t>
      </w:r>
      <w:ins w:id="11" w:author="HendryHendry/선임연구원/Convergence(연)ATS그룹(hendry.hendry" w:date="2011-11-16T17:40:00Z">
        <w:r w:rsidR="00627319">
          <w:rPr>
            <w:rFonts w:hint="eastAsia"/>
            <w:lang w:eastAsia="ko-KR"/>
          </w:rPr>
          <w:t xml:space="preserve">(OLC) </w:t>
        </w:r>
      </w:ins>
      <w:r>
        <w:rPr>
          <w:rFonts w:hint="eastAsia"/>
          <w:lang w:eastAsia="ko-KR"/>
        </w:rPr>
        <w:t>is introduce</w:t>
      </w:r>
      <w:r w:rsidR="00D40F16">
        <w:rPr>
          <w:rFonts w:hint="eastAsia"/>
          <w:lang w:eastAsia="ko-KR"/>
        </w:rPr>
        <w:t>d</w:t>
      </w:r>
      <w:r>
        <w:rPr>
          <w:rFonts w:hint="eastAsia"/>
          <w:lang w:eastAsia="ko-KR"/>
        </w:rPr>
        <w:t xml:space="preserve"> </w:t>
      </w:r>
      <w:ins w:id="12" w:author="HendryHendry/선임연구원/Convergence(연)ATS그룹(hendry.hendry" w:date="2011-11-17T11:27:00Z">
        <w:r w:rsidR="00DA6DDE">
          <w:rPr>
            <w:rFonts w:hint="eastAsia"/>
            <w:lang w:eastAsia="ko-KR"/>
          </w:rPr>
          <w:t xml:space="preserve">which can </w:t>
        </w:r>
      </w:ins>
      <w:del w:id="13" w:author="HendryHendry/선임연구원/Convergence(연)ATS그룹(hendry.hendry" w:date="2011-11-17T11:27:00Z">
        <w:r w:rsidDel="00DA6DDE">
          <w:rPr>
            <w:rFonts w:hint="eastAsia"/>
            <w:lang w:eastAsia="ko-KR"/>
          </w:rPr>
          <w:delText xml:space="preserve">to </w:delText>
        </w:r>
      </w:del>
      <w:ins w:id="14" w:author="HendryHendry/선임연구원/Convergence(연)ATS그룹(hendry.hendry" w:date="2011-11-16T17:40:00Z">
        <w:r w:rsidR="00627319">
          <w:rPr>
            <w:rFonts w:hint="eastAsia"/>
            <w:lang w:eastAsia="ko-KR"/>
          </w:rPr>
          <w:t xml:space="preserve">tell decoder </w:t>
        </w:r>
      </w:ins>
      <w:del w:id="15" w:author="HendryHendry/선임연구원/Convergence(연)ATS그룹(hendry.hendry" w:date="2011-11-16T17:40:00Z">
        <w:r w:rsidDel="00627319">
          <w:rPr>
            <w:rFonts w:hint="eastAsia"/>
            <w:lang w:eastAsia="ko-KR"/>
          </w:rPr>
          <w:delText xml:space="preserve">determine </w:delText>
        </w:r>
      </w:del>
      <w:r>
        <w:rPr>
          <w:rFonts w:hint="eastAsia"/>
          <w:lang w:eastAsia="ko-KR"/>
        </w:rPr>
        <w:t xml:space="preserve">when each reference picture </w:t>
      </w:r>
      <w:r w:rsidR="00D40F16">
        <w:rPr>
          <w:rFonts w:hint="eastAsia"/>
          <w:lang w:eastAsia="ko-KR"/>
        </w:rPr>
        <w:t xml:space="preserve">should be marked as </w:t>
      </w:r>
      <w:r w:rsidR="00D40F16">
        <w:rPr>
          <w:lang w:eastAsia="ko-KR"/>
        </w:rPr>
        <w:t>“</w:t>
      </w:r>
      <w:r w:rsidR="00D40F16">
        <w:rPr>
          <w:rFonts w:hint="eastAsia"/>
          <w:lang w:eastAsia="ko-KR"/>
        </w:rPr>
        <w:t>unused for reference</w:t>
      </w:r>
      <w:r w:rsidR="00D40F16">
        <w:rPr>
          <w:lang w:eastAsia="ko-KR"/>
        </w:rPr>
        <w:t>”</w:t>
      </w:r>
      <w:r>
        <w:rPr>
          <w:rFonts w:hint="eastAsia"/>
          <w:lang w:eastAsia="ko-KR"/>
        </w:rPr>
        <w:t xml:space="preserve">. </w:t>
      </w:r>
      <w:r w:rsidR="000255B1">
        <w:rPr>
          <w:rFonts w:hint="eastAsia"/>
          <w:lang w:eastAsia="ko-KR"/>
        </w:rPr>
        <w:t>It is claimed that the proposed scheme can signal the list of reference pictures more efficiently</w:t>
      </w:r>
      <w:ins w:id="16" w:author="HendryHendry/선임연구원/Convergence(연)ATS그룹(hendry.hendry" w:date="2011-11-16T17:40:00Z">
        <w:r w:rsidR="00627319">
          <w:rPr>
            <w:rFonts w:hint="eastAsia"/>
            <w:lang w:eastAsia="ko-KR"/>
          </w:rPr>
          <w:t xml:space="preserve">. Furthermore, it is </w:t>
        </w:r>
      </w:ins>
      <w:ins w:id="17" w:author="HendryHendry/선임연구원/Convergence(연)ATS그룹(hendry.hendry" w:date="2011-11-17T11:28:00Z">
        <w:r w:rsidR="00DA6DDE">
          <w:rPr>
            <w:rFonts w:hint="eastAsia"/>
            <w:lang w:eastAsia="ko-KR"/>
          </w:rPr>
          <w:t xml:space="preserve">also </w:t>
        </w:r>
      </w:ins>
      <w:ins w:id="18" w:author="HendryHendry/선임연구원/Convergence(연)ATS그룹(hendry.hendry" w:date="2011-11-16T17:40:00Z">
        <w:r w:rsidR="00627319">
          <w:rPr>
            <w:rFonts w:hint="eastAsia"/>
            <w:lang w:eastAsia="ko-KR"/>
          </w:rPr>
          <w:t xml:space="preserve">claimed that </w:t>
        </w:r>
      </w:ins>
      <w:del w:id="19" w:author="HendryHendry/선임연구원/Convergence(연)ATS그룹(hendry.hendry" w:date="2011-11-16T17:40:00Z">
        <w:r w:rsidR="000255B1" w:rsidDel="00627319">
          <w:rPr>
            <w:rFonts w:hint="eastAsia"/>
            <w:lang w:eastAsia="ko-KR"/>
          </w:rPr>
          <w:delText xml:space="preserve"> and also </w:delText>
        </w:r>
        <w:r w:rsidR="00D40F16" w:rsidDel="00627319">
          <w:rPr>
            <w:rFonts w:hint="eastAsia"/>
            <w:lang w:eastAsia="ko-KR"/>
          </w:rPr>
          <w:delText xml:space="preserve">by using Output Latency Count and signaling only reference pictures required by current picture, </w:delText>
        </w:r>
      </w:del>
      <w:r w:rsidR="00D40F16">
        <w:rPr>
          <w:rFonts w:hint="eastAsia"/>
          <w:lang w:eastAsia="ko-KR"/>
        </w:rPr>
        <w:t>the proposed scheme separate</w:t>
      </w:r>
      <w:r w:rsidR="003E2102">
        <w:rPr>
          <w:rFonts w:hint="eastAsia"/>
          <w:lang w:eastAsia="ko-KR"/>
        </w:rPr>
        <w:t>s</w:t>
      </w:r>
      <w:r w:rsidR="00D40F16">
        <w:rPr>
          <w:rFonts w:hint="eastAsia"/>
          <w:lang w:eastAsia="ko-KR"/>
        </w:rPr>
        <w:t xml:space="preserve"> tools for reference picture marking process and error resilience feature so that encoder may have more flexibility </w:t>
      </w:r>
      <w:r w:rsidR="003E2102">
        <w:rPr>
          <w:rFonts w:hint="eastAsia"/>
          <w:lang w:eastAsia="ko-KR"/>
        </w:rPr>
        <w:t xml:space="preserve">to decide </w:t>
      </w:r>
      <w:r w:rsidR="00D40F16">
        <w:rPr>
          <w:rFonts w:hint="eastAsia"/>
          <w:lang w:eastAsia="ko-KR"/>
        </w:rPr>
        <w:t xml:space="preserve">whether it wants to use them both. </w:t>
      </w:r>
      <w:del w:id="20" w:author="HendryHendry/선임연구원/Convergence(연)ATS그룹(hendry.hendry" w:date="2011-11-16T17:41:00Z">
        <w:r w:rsidR="00D40F16" w:rsidDel="00627319">
          <w:rPr>
            <w:rFonts w:hint="eastAsia"/>
            <w:lang w:eastAsia="ko-KR"/>
          </w:rPr>
          <w:delText xml:space="preserve">Comparison of the proposed signaling scheme and signaling scheme that is currently studied AHG21 is also </w:delText>
        </w:r>
        <w:r w:rsidR="00D40F16" w:rsidDel="00627319">
          <w:rPr>
            <w:lang w:eastAsia="ko-KR"/>
          </w:rPr>
          <w:delText>provided</w:delText>
        </w:r>
        <w:r w:rsidR="00D40F16" w:rsidDel="00627319">
          <w:rPr>
            <w:rFonts w:hint="eastAsia"/>
            <w:lang w:eastAsia="ko-KR"/>
          </w:rPr>
          <w:delText>.</w:delText>
        </w:r>
      </w:del>
      <w:ins w:id="21" w:author="HendryHendry/선임연구원/Convergence(연)ATS그룹(hendry.hendry" w:date="2011-11-16T17:41:00Z">
        <w:r w:rsidR="00627319" w:rsidRPr="00627319">
          <w:rPr>
            <w:rFonts w:hint="eastAsia"/>
            <w:lang w:eastAsia="ko-KR"/>
          </w:rPr>
          <w:t xml:space="preserve"> </w:t>
        </w:r>
        <w:r w:rsidR="00627319">
          <w:rPr>
            <w:rFonts w:hint="eastAsia"/>
            <w:lang w:eastAsia="ko-KR"/>
          </w:rPr>
          <w:t xml:space="preserve">It is reported that while proposed scheme can be use by its own, some </w:t>
        </w:r>
      </w:ins>
      <w:ins w:id="22" w:author="HendryHendry/선임연구원/Convergence(연)ATS그룹(hendry.hendry" w:date="2011-11-16T17:42:00Z">
        <w:r w:rsidR="00627319">
          <w:rPr>
            <w:rFonts w:hint="eastAsia"/>
            <w:lang w:eastAsia="ko-KR"/>
          </w:rPr>
          <w:t xml:space="preserve">part </w:t>
        </w:r>
      </w:ins>
      <w:ins w:id="23" w:author="HendryHendry/선임연구원/Convergence(연)ATS그룹(hendry.hendry" w:date="2011-11-16T17:41:00Z">
        <w:r w:rsidR="00627319">
          <w:rPr>
            <w:rFonts w:hint="eastAsia"/>
            <w:lang w:eastAsia="ko-KR"/>
          </w:rPr>
          <w:t>of its concept can be harmonized with signaling scheme developed in AHG21 to address the long-term reference picture issue</w:t>
        </w:r>
      </w:ins>
      <w:ins w:id="24" w:author="HendryHendry/선임연구원/Convergence(연)ATS그룹(hendry.hendry" w:date="2011-11-16T17:42:00Z">
        <w:r w:rsidR="00627319">
          <w:rPr>
            <w:rFonts w:hint="eastAsia"/>
            <w:lang w:eastAsia="ko-KR"/>
          </w:rPr>
          <w:t>.</w:t>
        </w:r>
      </w:ins>
    </w:p>
    <w:p w:rsidR="008B49CD" w:rsidRPr="00D40F16" w:rsidRDefault="008B49CD" w:rsidP="00794794">
      <w:pPr>
        <w:jc w:val="both"/>
        <w:rPr>
          <w:lang w:eastAsia="ko-KR"/>
        </w:rPr>
      </w:pPr>
    </w:p>
    <w:p w:rsidR="00745F6B" w:rsidRPr="00AE341B" w:rsidRDefault="00745F6B" w:rsidP="00E11923">
      <w:pPr>
        <w:pStyle w:val="1"/>
      </w:pPr>
      <w:r w:rsidRPr="00AE341B">
        <w:t>Introduction</w:t>
      </w:r>
    </w:p>
    <w:p w:rsidR="000255B1" w:rsidRDefault="000C7442" w:rsidP="009234A5">
      <w:pPr>
        <w:jc w:val="both"/>
        <w:rPr>
          <w:szCs w:val="22"/>
          <w:lang w:eastAsia="ko-KR"/>
        </w:rPr>
      </w:pPr>
      <w:r>
        <w:rPr>
          <w:rFonts w:hint="eastAsia"/>
          <w:szCs w:val="22"/>
          <w:lang w:eastAsia="ko-KR"/>
        </w:rPr>
        <w:t>Explicit Reference Picture Signaling (ERPS) was proposed in JCTVC-F493 [</w:t>
      </w:r>
      <w:r w:rsidR="00033C56">
        <w:rPr>
          <w:rFonts w:hint="eastAsia"/>
          <w:szCs w:val="22"/>
          <w:lang w:eastAsia="ko-KR"/>
        </w:rPr>
        <w:t>2</w:t>
      </w:r>
      <w:r>
        <w:rPr>
          <w:rFonts w:hint="eastAsia"/>
          <w:szCs w:val="22"/>
          <w:lang w:eastAsia="ko-KR"/>
        </w:rPr>
        <w:t>] and currently being further discussed and developed in AHG21. The current ERPS</w:t>
      </w:r>
      <w:r w:rsidR="00797611">
        <w:rPr>
          <w:rFonts w:hint="eastAsia"/>
          <w:szCs w:val="22"/>
          <w:lang w:eastAsia="ko-KR"/>
        </w:rPr>
        <w:t xml:space="preserve"> (i.e., the ERPS scheme that was proposed in [</w:t>
      </w:r>
      <w:r w:rsidR="00033C56">
        <w:rPr>
          <w:rFonts w:hint="eastAsia"/>
          <w:szCs w:val="22"/>
          <w:lang w:eastAsia="ko-KR"/>
        </w:rPr>
        <w:t>2</w:t>
      </w:r>
      <w:r w:rsidR="00797611">
        <w:rPr>
          <w:rFonts w:hint="eastAsia"/>
          <w:szCs w:val="22"/>
          <w:lang w:eastAsia="ko-KR"/>
        </w:rPr>
        <w:t>] and currently being further studied in AHG21)</w:t>
      </w:r>
      <w:r>
        <w:rPr>
          <w:rFonts w:hint="eastAsia"/>
          <w:szCs w:val="22"/>
          <w:lang w:eastAsia="ko-KR"/>
        </w:rPr>
        <w:t xml:space="preserve"> can be summarized as follows:</w:t>
      </w:r>
    </w:p>
    <w:p w:rsidR="000C7442" w:rsidRDefault="000C7442" w:rsidP="000C7442">
      <w:pPr>
        <w:pStyle w:val="aa"/>
        <w:numPr>
          <w:ilvl w:val="0"/>
          <w:numId w:val="21"/>
        </w:numPr>
        <w:ind w:leftChars="0"/>
        <w:jc w:val="both"/>
        <w:rPr>
          <w:szCs w:val="22"/>
          <w:lang w:eastAsia="ko-KR"/>
        </w:rPr>
      </w:pPr>
      <w:r>
        <w:rPr>
          <w:rFonts w:hint="eastAsia"/>
          <w:szCs w:val="22"/>
          <w:lang w:eastAsia="ko-KR"/>
        </w:rPr>
        <w:t>In each slice header, except header of IDR slices, a set of reference pictures, called reference picture set (RPS), is signal to indicate the list of reference pictures that are required by current picture and future pictures.</w:t>
      </w:r>
    </w:p>
    <w:p w:rsidR="000C7442" w:rsidRDefault="000C7442" w:rsidP="000C7442">
      <w:pPr>
        <w:pStyle w:val="aa"/>
        <w:numPr>
          <w:ilvl w:val="0"/>
          <w:numId w:val="21"/>
        </w:numPr>
        <w:ind w:leftChars="0"/>
        <w:jc w:val="both"/>
        <w:rPr>
          <w:szCs w:val="22"/>
          <w:lang w:eastAsia="ko-KR"/>
        </w:rPr>
      </w:pPr>
      <w:r>
        <w:rPr>
          <w:rFonts w:hint="eastAsia"/>
          <w:szCs w:val="22"/>
          <w:lang w:eastAsia="ko-KR"/>
        </w:rPr>
        <w:t>Each reference picture in RPS is signal by its delta POC relative to the POC of the current picture. Furthermore, there is a flag to indicate whether the reference picture is used by current picture.</w:t>
      </w:r>
    </w:p>
    <w:p w:rsidR="00AC47F4" w:rsidRDefault="000C7442" w:rsidP="000C7442">
      <w:pPr>
        <w:pStyle w:val="aa"/>
        <w:numPr>
          <w:ilvl w:val="0"/>
          <w:numId w:val="21"/>
        </w:numPr>
        <w:ind w:leftChars="0"/>
        <w:jc w:val="both"/>
        <w:rPr>
          <w:szCs w:val="22"/>
          <w:lang w:eastAsia="ko-KR"/>
        </w:rPr>
      </w:pPr>
      <w:r w:rsidRPr="00AC47F4">
        <w:rPr>
          <w:rFonts w:hint="eastAsia"/>
          <w:szCs w:val="22"/>
          <w:lang w:eastAsia="ko-KR"/>
        </w:rPr>
        <w:t xml:space="preserve">After parsing slice header of the current picture, but before decoding process begins, decoder performs reference picture marking process. Reference pictures in Decoded Picture Buffer (DPB) that are not listed in RPS shall be marked as </w:t>
      </w:r>
      <w:r w:rsidRPr="00AC47F4">
        <w:rPr>
          <w:szCs w:val="22"/>
          <w:lang w:eastAsia="ko-KR"/>
        </w:rPr>
        <w:t>“</w:t>
      </w:r>
      <w:r w:rsidRPr="00AC47F4">
        <w:rPr>
          <w:rFonts w:hint="eastAsia"/>
          <w:szCs w:val="22"/>
          <w:lang w:eastAsia="ko-KR"/>
        </w:rPr>
        <w:t>unused for reference</w:t>
      </w:r>
      <w:r w:rsidRPr="00AC47F4">
        <w:rPr>
          <w:szCs w:val="22"/>
          <w:lang w:eastAsia="ko-KR"/>
        </w:rPr>
        <w:t>”</w:t>
      </w:r>
    </w:p>
    <w:p w:rsidR="000C7442" w:rsidRDefault="00AC47F4" w:rsidP="000C7442">
      <w:pPr>
        <w:pStyle w:val="aa"/>
        <w:numPr>
          <w:ilvl w:val="0"/>
          <w:numId w:val="21"/>
        </w:numPr>
        <w:ind w:leftChars="0"/>
        <w:jc w:val="both"/>
        <w:rPr>
          <w:szCs w:val="22"/>
          <w:lang w:eastAsia="ko-KR"/>
        </w:rPr>
      </w:pPr>
      <w:r w:rsidRPr="00AC47F4">
        <w:rPr>
          <w:rFonts w:hint="eastAsia"/>
          <w:szCs w:val="22"/>
          <w:lang w:eastAsia="ko-KR"/>
        </w:rPr>
        <w:t xml:space="preserve">For bitstreams that have structure </w:t>
      </w:r>
      <w:r w:rsidRPr="00AC47F4">
        <w:rPr>
          <w:szCs w:val="22"/>
          <w:lang w:eastAsia="ko-KR"/>
        </w:rPr>
        <w:t>repetition</w:t>
      </w:r>
      <w:r w:rsidRPr="00AC47F4">
        <w:rPr>
          <w:rFonts w:hint="eastAsia"/>
          <w:szCs w:val="22"/>
          <w:lang w:eastAsia="ko-KR"/>
        </w:rPr>
        <w:t>, RPS can be signaled in PPS.</w:t>
      </w:r>
    </w:p>
    <w:p w:rsidR="00A64D90" w:rsidRPr="00AE341B" w:rsidRDefault="00797611" w:rsidP="00A64D90">
      <w:pPr>
        <w:pStyle w:val="1"/>
      </w:pPr>
      <w:r>
        <w:rPr>
          <w:rFonts w:hint="eastAsia"/>
          <w:lang w:eastAsia="ko-KR"/>
        </w:rPr>
        <w:lastRenderedPageBreak/>
        <w:t>Problems with Current ERPS Scheme</w:t>
      </w:r>
    </w:p>
    <w:p w:rsidR="00797611" w:rsidRPr="00AE341B" w:rsidRDefault="00797611" w:rsidP="00797611">
      <w:pPr>
        <w:pStyle w:val="2"/>
      </w:pPr>
      <w:r>
        <w:rPr>
          <w:rFonts w:hint="eastAsia"/>
          <w:lang w:eastAsia="ko-KR"/>
        </w:rPr>
        <w:t>Inefficiency for signaling long term reference pictures</w:t>
      </w:r>
    </w:p>
    <w:p w:rsidR="00797611" w:rsidRDefault="00797611" w:rsidP="00A24DED">
      <w:pPr>
        <w:jc w:val="both"/>
        <w:rPr>
          <w:szCs w:val="22"/>
          <w:lang w:eastAsia="ko-KR"/>
        </w:rPr>
      </w:pPr>
      <w:r>
        <w:rPr>
          <w:szCs w:val="22"/>
          <w:lang w:eastAsia="ko-KR"/>
        </w:rPr>
        <w:t>I</w:t>
      </w:r>
      <w:r>
        <w:rPr>
          <w:rFonts w:hint="eastAsia"/>
          <w:szCs w:val="22"/>
          <w:lang w:eastAsia="ko-KR"/>
        </w:rPr>
        <w:t xml:space="preserve">n addition to signaling reference pictures </w:t>
      </w:r>
      <w:r>
        <w:rPr>
          <w:szCs w:val="22"/>
          <w:lang w:eastAsia="ko-KR"/>
        </w:rPr>
        <w:t>required</w:t>
      </w:r>
      <w:r>
        <w:rPr>
          <w:rFonts w:hint="eastAsia"/>
          <w:szCs w:val="22"/>
          <w:lang w:eastAsia="ko-KR"/>
        </w:rPr>
        <w:t xml:space="preserve"> by current picture, current ERPS scheme also ha</w:t>
      </w:r>
      <w:r w:rsidR="00361116">
        <w:rPr>
          <w:rFonts w:hint="eastAsia"/>
          <w:szCs w:val="22"/>
          <w:lang w:eastAsia="ko-KR"/>
        </w:rPr>
        <w:t>s</w:t>
      </w:r>
      <w:r>
        <w:rPr>
          <w:rFonts w:hint="eastAsia"/>
          <w:szCs w:val="22"/>
          <w:lang w:eastAsia="ko-KR"/>
        </w:rPr>
        <w:t xml:space="preserve"> to signal reference pictures that are required by future pictures. If a reference picture has to be kept for long time in DPB, it is inevitable that current ERPS has to keep on signaling it in every slice header until the reference pictures can finally marked as </w:t>
      </w:r>
      <w:r>
        <w:rPr>
          <w:szCs w:val="22"/>
          <w:lang w:eastAsia="ko-KR"/>
        </w:rPr>
        <w:t>“</w:t>
      </w:r>
      <w:r>
        <w:rPr>
          <w:rFonts w:hint="eastAsia"/>
          <w:szCs w:val="22"/>
          <w:lang w:eastAsia="ko-KR"/>
        </w:rPr>
        <w:t>unused for reference</w:t>
      </w:r>
      <w:r>
        <w:rPr>
          <w:szCs w:val="22"/>
          <w:lang w:eastAsia="ko-KR"/>
        </w:rPr>
        <w:t>”</w:t>
      </w:r>
      <w:r>
        <w:rPr>
          <w:rFonts w:hint="eastAsia"/>
          <w:szCs w:val="22"/>
          <w:lang w:eastAsia="ko-KR"/>
        </w:rPr>
        <w:t xml:space="preserve">. </w:t>
      </w:r>
    </w:p>
    <w:p w:rsidR="00797611" w:rsidRDefault="00797611" w:rsidP="00A24DED">
      <w:pPr>
        <w:jc w:val="both"/>
        <w:rPr>
          <w:szCs w:val="22"/>
          <w:lang w:eastAsia="ko-KR"/>
        </w:rPr>
      </w:pPr>
      <w:r>
        <w:rPr>
          <w:rFonts w:hint="eastAsia"/>
          <w:szCs w:val="22"/>
          <w:lang w:eastAsia="ko-KR"/>
        </w:rPr>
        <w:t>Furthermore, the longer a reference picture stays in DPB, the bigger its delta POC relative to POC of current picture and thus will require more bits to signal it.</w:t>
      </w:r>
      <w:r w:rsidRPr="00797611">
        <w:rPr>
          <w:rFonts w:hint="eastAsia"/>
          <w:szCs w:val="22"/>
          <w:lang w:eastAsia="ko-KR"/>
        </w:rPr>
        <w:t xml:space="preserve"> </w:t>
      </w:r>
      <w:r>
        <w:rPr>
          <w:rFonts w:hint="eastAsia"/>
          <w:szCs w:val="22"/>
          <w:lang w:eastAsia="ko-KR"/>
        </w:rPr>
        <w:t>Such situation can be clearly observed when long term reference pictures are used.</w:t>
      </w:r>
    </w:p>
    <w:p w:rsidR="00525FE5" w:rsidRDefault="00525FE5" w:rsidP="00A24DED">
      <w:pPr>
        <w:jc w:val="both"/>
        <w:rPr>
          <w:szCs w:val="22"/>
          <w:lang w:eastAsia="ko-KR"/>
        </w:rPr>
      </w:pPr>
    </w:p>
    <w:p w:rsidR="006E752F" w:rsidRPr="00AE341B" w:rsidRDefault="00C05633" w:rsidP="006E752F">
      <w:pPr>
        <w:pStyle w:val="2"/>
      </w:pPr>
      <w:r>
        <w:rPr>
          <w:rFonts w:hint="eastAsia"/>
          <w:lang w:eastAsia="ko-KR"/>
        </w:rPr>
        <w:t>Tight coupling of reference picture marking process and error resiliency</w:t>
      </w:r>
    </w:p>
    <w:p w:rsidR="00C05633" w:rsidRDefault="00361116" w:rsidP="00A24DED">
      <w:pPr>
        <w:jc w:val="both"/>
        <w:rPr>
          <w:szCs w:val="22"/>
          <w:lang w:eastAsia="ko-KR"/>
        </w:rPr>
      </w:pPr>
      <w:r>
        <w:rPr>
          <w:rFonts w:hint="eastAsia"/>
          <w:szCs w:val="22"/>
          <w:lang w:eastAsia="ko-KR"/>
        </w:rPr>
        <w:t>The design of the current ERPS has consequence such that reference picture marking process and error resilience feature are tightly coupled because both use RPS in order to operate. For just picture marking process, encoder has no other choice but signaling all required reference pictures. There are cases where encoder might not need error resilience feature provided by current ERPS scheme.</w:t>
      </w:r>
    </w:p>
    <w:p w:rsidR="00361116" w:rsidRDefault="00D16208" w:rsidP="00A24DED">
      <w:pPr>
        <w:jc w:val="both"/>
        <w:rPr>
          <w:szCs w:val="22"/>
          <w:lang w:eastAsia="ko-KR"/>
        </w:rPr>
      </w:pPr>
      <w:r>
        <w:rPr>
          <w:rFonts w:hint="eastAsia"/>
          <w:szCs w:val="22"/>
          <w:lang w:eastAsia="ko-KR"/>
        </w:rPr>
        <w:t>For example, i</w:t>
      </w:r>
      <w:r w:rsidR="00361116">
        <w:rPr>
          <w:rFonts w:hint="eastAsia"/>
          <w:szCs w:val="22"/>
          <w:lang w:eastAsia="ko-KR"/>
        </w:rPr>
        <w:t xml:space="preserve">n low delay setting where </w:t>
      </w:r>
      <w:r w:rsidR="001600AA">
        <w:rPr>
          <w:rFonts w:hint="eastAsia"/>
          <w:szCs w:val="22"/>
          <w:lang w:eastAsia="ko-KR"/>
        </w:rPr>
        <w:t xml:space="preserve">3 higher quality and 1 recent reference pictures are used for inter prediction, if buffer management scheme can manage to release reference picture in DPB as soon as it is not needed anymore, the number of reference pictures in DPB at each time shall always be equal to </w:t>
      </w:r>
      <w:proofErr w:type="spellStart"/>
      <w:r w:rsidR="001600AA" w:rsidRPr="001600AA">
        <w:rPr>
          <w:rFonts w:hint="eastAsia"/>
          <w:b/>
          <w:szCs w:val="22"/>
          <w:lang w:eastAsia="ko-KR"/>
        </w:rPr>
        <w:t>max_num_ref_frames</w:t>
      </w:r>
      <w:proofErr w:type="spellEnd"/>
      <w:r w:rsidR="001600AA">
        <w:rPr>
          <w:rFonts w:hint="eastAsia"/>
          <w:szCs w:val="22"/>
          <w:lang w:eastAsia="ko-KR"/>
        </w:rPr>
        <w:t xml:space="preserve"> + 1 (i.e., current pictures and reference pictures required by current pictures), except for </w:t>
      </w:r>
      <w:proofErr w:type="spellStart"/>
      <w:r w:rsidR="001600AA">
        <w:rPr>
          <w:rFonts w:hint="eastAsia"/>
          <w:szCs w:val="22"/>
          <w:lang w:eastAsia="ko-KR"/>
        </w:rPr>
        <w:t>max_num_ref_frame</w:t>
      </w:r>
      <w:proofErr w:type="spellEnd"/>
      <w:r w:rsidR="001600AA">
        <w:rPr>
          <w:rFonts w:hint="eastAsia"/>
          <w:szCs w:val="22"/>
          <w:lang w:eastAsia="ko-KR"/>
        </w:rPr>
        <w:t xml:space="preserve"> first frames in the bitstreams as shown in Table 1</w:t>
      </w:r>
      <w:r w:rsidR="00EE369E">
        <w:rPr>
          <w:rFonts w:hint="eastAsia"/>
          <w:szCs w:val="22"/>
          <w:lang w:eastAsia="ko-KR"/>
        </w:rPr>
        <w:t xml:space="preserve"> </w:t>
      </w:r>
    </w:p>
    <w:p w:rsidR="00361116" w:rsidRDefault="00361116" w:rsidP="00A24DED">
      <w:pPr>
        <w:jc w:val="both"/>
        <w:rPr>
          <w:szCs w:val="22"/>
          <w:lang w:eastAsia="ko-KR"/>
        </w:rPr>
      </w:pPr>
    </w:p>
    <w:p w:rsidR="001600AA" w:rsidRDefault="001600AA" w:rsidP="001600AA">
      <w:pPr>
        <w:jc w:val="center"/>
        <w:rPr>
          <w:szCs w:val="22"/>
          <w:lang w:eastAsia="ko-KR"/>
        </w:rPr>
      </w:pPr>
      <w:r>
        <w:rPr>
          <w:rFonts w:hint="eastAsia"/>
          <w:szCs w:val="22"/>
          <w:lang w:eastAsia="ko-KR"/>
        </w:rPr>
        <w:t xml:space="preserve">Table 1 </w:t>
      </w:r>
      <w:r>
        <w:rPr>
          <w:szCs w:val="22"/>
          <w:lang w:eastAsia="ko-KR"/>
        </w:rPr>
        <w:t>–</w:t>
      </w:r>
      <w:r>
        <w:rPr>
          <w:rFonts w:hint="eastAsia"/>
          <w:szCs w:val="22"/>
          <w:lang w:eastAsia="ko-KR"/>
        </w:rPr>
        <w:t xml:space="preserve"> Ideal DPB management in </w:t>
      </w:r>
      <w:r w:rsidR="00EE369E">
        <w:rPr>
          <w:rFonts w:hint="eastAsia"/>
          <w:szCs w:val="22"/>
          <w:lang w:eastAsia="ko-KR"/>
        </w:rPr>
        <w:t xml:space="preserve">common test </w:t>
      </w:r>
      <w:r w:rsidR="00EE369E">
        <w:rPr>
          <w:szCs w:val="22"/>
          <w:lang w:eastAsia="ko-KR"/>
        </w:rPr>
        <w:t>condition</w:t>
      </w:r>
      <w:r w:rsidR="00EE369E">
        <w:rPr>
          <w:rFonts w:hint="eastAsia"/>
          <w:szCs w:val="22"/>
          <w:lang w:eastAsia="ko-KR"/>
        </w:rPr>
        <w:t xml:space="preserve"> for </w:t>
      </w:r>
      <w:r>
        <w:rPr>
          <w:rFonts w:hint="eastAsia"/>
          <w:szCs w:val="22"/>
          <w:lang w:eastAsia="ko-KR"/>
        </w:rPr>
        <w:t>LD</w:t>
      </w:r>
    </w:p>
    <w:tbl>
      <w:tblPr>
        <w:tblW w:w="7700" w:type="dxa"/>
        <w:jc w:val="center"/>
        <w:tblInd w:w="84" w:type="dxa"/>
        <w:tblCellMar>
          <w:left w:w="99" w:type="dxa"/>
          <w:right w:w="99" w:type="dxa"/>
        </w:tblCellMar>
        <w:tblLook w:val="04A0"/>
      </w:tblPr>
      <w:tblGrid>
        <w:gridCol w:w="2060"/>
        <w:gridCol w:w="1957"/>
        <w:gridCol w:w="1781"/>
        <w:gridCol w:w="1902"/>
      </w:tblGrid>
      <w:tr w:rsidR="001600AA" w:rsidRPr="001600AA" w:rsidTr="001600AA">
        <w:trPr>
          <w:trHeight w:val="392"/>
          <w:jc w:val="center"/>
        </w:trPr>
        <w:tc>
          <w:tcPr>
            <w:tcW w:w="2060" w:type="dxa"/>
            <w:vMerge w:val="restart"/>
            <w:tcBorders>
              <w:top w:val="single" w:sz="4" w:space="0" w:color="auto"/>
              <w:left w:val="single" w:sz="4" w:space="0" w:color="auto"/>
              <w:bottom w:val="double" w:sz="6" w:space="0" w:color="000000"/>
              <w:right w:val="single" w:sz="4" w:space="0" w:color="auto"/>
            </w:tcBorders>
            <w:shd w:val="clear" w:color="auto" w:fill="auto"/>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jc w:val="center"/>
              <w:textAlignment w:val="auto"/>
              <w:rPr>
                <w:rFonts w:eastAsia="Malgun Gothic"/>
                <w:color w:val="000000"/>
                <w:szCs w:val="22"/>
                <w:lang w:eastAsia="ko-KR"/>
              </w:rPr>
            </w:pPr>
            <w:r w:rsidRPr="001600AA">
              <w:rPr>
                <w:rFonts w:eastAsia="Malgun Gothic"/>
                <w:color w:val="000000"/>
                <w:szCs w:val="22"/>
                <w:lang w:eastAsia="ko-KR"/>
              </w:rPr>
              <w:t>P</w:t>
            </w:r>
            <w:r>
              <w:rPr>
                <w:rFonts w:eastAsia="Malgun Gothic" w:hint="eastAsia"/>
                <w:color w:val="000000"/>
                <w:szCs w:val="22"/>
                <w:lang w:eastAsia="ko-KR"/>
              </w:rPr>
              <w:t>OC</w:t>
            </w:r>
            <w:r w:rsidRPr="001600AA">
              <w:rPr>
                <w:rFonts w:eastAsia="Malgun Gothic"/>
                <w:color w:val="000000"/>
                <w:szCs w:val="22"/>
                <w:lang w:eastAsia="ko-KR"/>
              </w:rPr>
              <w:t xml:space="preserve"> of received pic</w:t>
            </w:r>
          </w:p>
        </w:tc>
        <w:tc>
          <w:tcPr>
            <w:tcW w:w="5640" w:type="dxa"/>
            <w:gridSpan w:val="3"/>
            <w:tcBorders>
              <w:top w:val="single" w:sz="4" w:space="0" w:color="auto"/>
              <w:left w:val="nil"/>
              <w:bottom w:val="single" w:sz="4" w:space="0" w:color="auto"/>
              <w:right w:val="single" w:sz="4" w:space="0" w:color="auto"/>
            </w:tcBorders>
            <w:shd w:val="clear" w:color="auto" w:fill="auto"/>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jc w:val="center"/>
              <w:textAlignment w:val="auto"/>
              <w:rPr>
                <w:rFonts w:eastAsia="Malgun Gothic"/>
                <w:color w:val="000000"/>
                <w:szCs w:val="22"/>
                <w:lang w:eastAsia="ko-KR"/>
              </w:rPr>
            </w:pPr>
            <w:r w:rsidRPr="001600AA">
              <w:rPr>
                <w:rFonts w:eastAsia="Malgun Gothic"/>
                <w:color w:val="000000"/>
                <w:szCs w:val="22"/>
                <w:lang w:eastAsia="ko-KR"/>
              </w:rPr>
              <w:t xml:space="preserve">DPB content </w:t>
            </w:r>
          </w:p>
        </w:tc>
      </w:tr>
      <w:tr w:rsidR="001600AA" w:rsidRPr="001600AA" w:rsidTr="001600AA">
        <w:trPr>
          <w:trHeight w:val="315"/>
          <w:jc w:val="center"/>
        </w:trPr>
        <w:tc>
          <w:tcPr>
            <w:tcW w:w="2060" w:type="dxa"/>
            <w:vMerge/>
            <w:tcBorders>
              <w:top w:val="single" w:sz="4" w:space="0" w:color="auto"/>
              <w:left w:val="single" w:sz="4" w:space="0" w:color="auto"/>
              <w:bottom w:val="double" w:sz="6" w:space="0" w:color="000000"/>
              <w:right w:val="single" w:sz="4" w:space="0" w:color="auto"/>
            </w:tcBorders>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p>
        </w:tc>
        <w:tc>
          <w:tcPr>
            <w:tcW w:w="1957" w:type="dxa"/>
            <w:tcBorders>
              <w:top w:val="nil"/>
              <w:left w:val="nil"/>
              <w:bottom w:val="double" w:sz="6"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jc w:val="center"/>
              <w:textAlignment w:val="auto"/>
              <w:rPr>
                <w:rFonts w:eastAsia="Malgun Gothic"/>
                <w:color w:val="000000"/>
                <w:szCs w:val="22"/>
                <w:lang w:eastAsia="ko-KR"/>
              </w:rPr>
            </w:pPr>
            <w:r w:rsidRPr="001600AA">
              <w:rPr>
                <w:rFonts w:eastAsia="Malgun Gothic"/>
                <w:color w:val="000000"/>
                <w:szCs w:val="22"/>
                <w:lang w:eastAsia="ko-KR"/>
              </w:rPr>
              <w:t>Before decoding</w:t>
            </w:r>
          </w:p>
        </w:tc>
        <w:tc>
          <w:tcPr>
            <w:tcW w:w="1781" w:type="dxa"/>
            <w:tcBorders>
              <w:top w:val="nil"/>
              <w:left w:val="nil"/>
              <w:bottom w:val="double" w:sz="6"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jc w:val="center"/>
              <w:textAlignment w:val="auto"/>
              <w:rPr>
                <w:rFonts w:eastAsia="Malgun Gothic"/>
                <w:szCs w:val="22"/>
                <w:lang w:eastAsia="ko-KR"/>
              </w:rPr>
            </w:pPr>
            <w:r w:rsidRPr="001600AA">
              <w:rPr>
                <w:rFonts w:eastAsia="Malgun Gothic"/>
                <w:szCs w:val="22"/>
                <w:lang w:eastAsia="ko-KR"/>
              </w:rPr>
              <w:t>After decoding</w:t>
            </w:r>
          </w:p>
        </w:tc>
        <w:tc>
          <w:tcPr>
            <w:tcW w:w="1902" w:type="dxa"/>
            <w:tcBorders>
              <w:top w:val="nil"/>
              <w:left w:val="nil"/>
              <w:bottom w:val="double" w:sz="6"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jc w:val="center"/>
              <w:textAlignment w:val="auto"/>
              <w:rPr>
                <w:rFonts w:eastAsia="Malgun Gothic"/>
                <w:color w:val="000000"/>
                <w:szCs w:val="22"/>
                <w:lang w:eastAsia="ko-KR"/>
              </w:rPr>
            </w:pPr>
            <w:r w:rsidRPr="001600AA">
              <w:rPr>
                <w:rFonts w:eastAsia="Malgun Gothic"/>
                <w:color w:val="000000"/>
                <w:szCs w:val="22"/>
                <w:lang w:eastAsia="ko-KR"/>
              </w:rPr>
              <w:t>Released ref pic</w:t>
            </w:r>
          </w:p>
        </w:tc>
      </w:tr>
      <w:tr w:rsidR="001600AA" w:rsidRPr="001600AA" w:rsidTr="001600AA">
        <w:trPr>
          <w:trHeight w:val="315"/>
          <w:jc w:val="center"/>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jc w:val="center"/>
              <w:textAlignment w:val="auto"/>
              <w:rPr>
                <w:rFonts w:eastAsia="Malgun Gothic"/>
                <w:color w:val="000000"/>
                <w:szCs w:val="22"/>
                <w:lang w:eastAsia="ko-KR"/>
              </w:rPr>
            </w:pPr>
            <w:r w:rsidRPr="001600AA">
              <w:rPr>
                <w:rFonts w:eastAsia="Malgun Gothic"/>
                <w:color w:val="000000"/>
                <w:szCs w:val="22"/>
                <w:lang w:eastAsia="ko-KR"/>
              </w:rPr>
              <w:t>0</w:t>
            </w:r>
          </w:p>
        </w:tc>
        <w:tc>
          <w:tcPr>
            <w:tcW w:w="1957"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Pr>
                <w:rFonts w:eastAsia="Malgun Gothic" w:hint="eastAsia"/>
                <w:color w:val="000000"/>
                <w:szCs w:val="22"/>
                <w:lang w:eastAsia="ko-KR"/>
              </w:rPr>
              <w:t>-</w:t>
            </w:r>
          </w:p>
        </w:tc>
        <w:tc>
          <w:tcPr>
            <w:tcW w:w="1781"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0</w:t>
            </w:r>
          </w:p>
        </w:tc>
        <w:tc>
          <w:tcPr>
            <w:tcW w:w="1902"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w:t>
            </w:r>
          </w:p>
        </w:tc>
      </w:tr>
      <w:tr w:rsidR="001600AA" w:rsidRPr="001600AA" w:rsidTr="001600AA">
        <w:trPr>
          <w:trHeight w:val="300"/>
          <w:jc w:val="center"/>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jc w:val="center"/>
              <w:textAlignment w:val="auto"/>
              <w:rPr>
                <w:rFonts w:eastAsia="Malgun Gothic"/>
                <w:color w:val="000000"/>
                <w:szCs w:val="22"/>
                <w:lang w:eastAsia="ko-KR"/>
              </w:rPr>
            </w:pPr>
            <w:r w:rsidRPr="001600AA">
              <w:rPr>
                <w:rFonts w:eastAsia="Malgun Gothic"/>
                <w:color w:val="000000"/>
                <w:szCs w:val="22"/>
                <w:lang w:eastAsia="ko-KR"/>
              </w:rPr>
              <w:t>1</w:t>
            </w:r>
          </w:p>
        </w:tc>
        <w:tc>
          <w:tcPr>
            <w:tcW w:w="1957"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0</w:t>
            </w:r>
          </w:p>
        </w:tc>
        <w:tc>
          <w:tcPr>
            <w:tcW w:w="1781"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0,1</w:t>
            </w:r>
          </w:p>
        </w:tc>
        <w:tc>
          <w:tcPr>
            <w:tcW w:w="1902"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w:t>
            </w:r>
          </w:p>
        </w:tc>
      </w:tr>
      <w:tr w:rsidR="001600AA" w:rsidRPr="001600AA" w:rsidTr="001600AA">
        <w:trPr>
          <w:trHeight w:val="300"/>
          <w:jc w:val="center"/>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jc w:val="center"/>
              <w:textAlignment w:val="auto"/>
              <w:rPr>
                <w:rFonts w:eastAsia="Malgun Gothic"/>
                <w:color w:val="000000"/>
                <w:szCs w:val="22"/>
                <w:lang w:eastAsia="ko-KR"/>
              </w:rPr>
            </w:pPr>
            <w:r w:rsidRPr="001600AA">
              <w:rPr>
                <w:rFonts w:eastAsia="Malgun Gothic"/>
                <w:color w:val="000000"/>
                <w:szCs w:val="22"/>
                <w:lang w:eastAsia="ko-KR"/>
              </w:rPr>
              <w:t>2</w:t>
            </w:r>
          </w:p>
        </w:tc>
        <w:tc>
          <w:tcPr>
            <w:tcW w:w="1957"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0,1</w:t>
            </w:r>
          </w:p>
        </w:tc>
        <w:tc>
          <w:tcPr>
            <w:tcW w:w="1781"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0,1,2</w:t>
            </w:r>
          </w:p>
        </w:tc>
        <w:tc>
          <w:tcPr>
            <w:tcW w:w="1902"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w:t>
            </w:r>
          </w:p>
        </w:tc>
      </w:tr>
      <w:tr w:rsidR="001600AA" w:rsidRPr="001600AA" w:rsidTr="001600AA">
        <w:trPr>
          <w:trHeight w:val="300"/>
          <w:jc w:val="center"/>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jc w:val="center"/>
              <w:textAlignment w:val="auto"/>
              <w:rPr>
                <w:rFonts w:eastAsia="Malgun Gothic"/>
                <w:color w:val="000000"/>
                <w:szCs w:val="22"/>
                <w:lang w:eastAsia="ko-KR"/>
              </w:rPr>
            </w:pPr>
            <w:r w:rsidRPr="001600AA">
              <w:rPr>
                <w:rFonts w:eastAsia="Malgun Gothic"/>
                <w:color w:val="000000"/>
                <w:szCs w:val="22"/>
                <w:lang w:eastAsia="ko-KR"/>
              </w:rPr>
              <w:t>3</w:t>
            </w:r>
          </w:p>
        </w:tc>
        <w:tc>
          <w:tcPr>
            <w:tcW w:w="1957"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0,1,2</w:t>
            </w:r>
          </w:p>
        </w:tc>
        <w:tc>
          <w:tcPr>
            <w:tcW w:w="1781"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0,1,2,3</w:t>
            </w:r>
          </w:p>
        </w:tc>
        <w:tc>
          <w:tcPr>
            <w:tcW w:w="1902"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w:t>
            </w:r>
          </w:p>
        </w:tc>
      </w:tr>
      <w:tr w:rsidR="001600AA" w:rsidRPr="001600AA" w:rsidTr="001600AA">
        <w:trPr>
          <w:trHeight w:val="300"/>
          <w:jc w:val="center"/>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jc w:val="center"/>
              <w:textAlignment w:val="auto"/>
              <w:rPr>
                <w:rFonts w:eastAsia="Malgun Gothic"/>
                <w:color w:val="000000"/>
                <w:szCs w:val="22"/>
                <w:lang w:eastAsia="ko-KR"/>
              </w:rPr>
            </w:pPr>
            <w:r w:rsidRPr="001600AA">
              <w:rPr>
                <w:rFonts w:eastAsia="Malgun Gothic"/>
                <w:color w:val="000000"/>
                <w:szCs w:val="22"/>
                <w:lang w:eastAsia="ko-KR"/>
              </w:rPr>
              <w:t>4</w:t>
            </w:r>
          </w:p>
        </w:tc>
        <w:tc>
          <w:tcPr>
            <w:tcW w:w="1957"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0,1,2,3</w:t>
            </w:r>
          </w:p>
        </w:tc>
        <w:tc>
          <w:tcPr>
            <w:tcW w:w="1781"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0,1,2,3,4</w:t>
            </w:r>
          </w:p>
        </w:tc>
        <w:tc>
          <w:tcPr>
            <w:tcW w:w="1902"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w:t>
            </w:r>
          </w:p>
        </w:tc>
      </w:tr>
      <w:tr w:rsidR="001600AA" w:rsidRPr="001600AA" w:rsidTr="001600AA">
        <w:trPr>
          <w:trHeight w:val="300"/>
          <w:jc w:val="center"/>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jc w:val="center"/>
              <w:textAlignment w:val="auto"/>
              <w:rPr>
                <w:rFonts w:eastAsia="Malgun Gothic"/>
                <w:color w:val="000000"/>
                <w:szCs w:val="22"/>
                <w:lang w:eastAsia="ko-KR"/>
              </w:rPr>
            </w:pPr>
            <w:r w:rsidRPr="001600AA">
              <w:rPr>
                <w:rFonts w:eastAsia="Malgun Gothic"/>
                <w:color w:val="000000"/>
                <w:szCs w:val="22"/>
                <w:lang w:eastAsia="ko-KR"/>
              </w:rPr>
              <w:t>5</w:t>
            </w:r>
          </w:p>
        </w:tc>
        <w:tc>
          <w:tcPr>
            <w:tcW w:w="1957"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0,1,2,3,4</w:t>
            </w:r>
          </w:p>
        </w:tc>
        <w:tc>
          <w:tcPr>
            <w:tcW w:w="1781"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0,2,3,4,5</w:t>
            </w:r>
          </w:p>
        </w:tc>
        <w:tc>
          <w:tcPr>
            <w:tcW w:w="1902"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1</w:t>
            </w:r>
          </w:p>
        </w:tc>
      </w:tr>
      <w:tr w:rsidR="001600AA" w:rsidRPr="001600AA" w:rsidTr="001600AA">
        <w:trPr>
          <w:trHeight w:val="300"/>
          <w:jc w:val="center"/>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jc w:val="center"/>
              <w:textAlignment w:val="auto"/>
              <w:rPr>
                <w:rFonts w:eastAsia="Malgun Gothic"/>
                <w:color w:val="000000"/>
                <w:szCs w:val="22"/>
                <w:lang w:eastAsia="ko-KR"/>
              </w:rPr>
            </w:pPr>
            <w:r w:rsidRPr="001600AA">
              <w:rPr>
                <w:rFonts w:eastAsia="Malgun Gothic"/>
                <w:color w:val="000000"/>
                <w:szCs w:val="22"/>
                <w:lang w:eastAsia="ko-KR"/>
              </w:rPr>
              <w:t>6</w:t>
            </w:r>
          </w:p>
        </w:tc>
        <w:tc>
          <w:tcPr>
            <w:tcW w:w="1957"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0,2,3,4,5</w:t>
            </w:r>
          </w:p>
        </w:tc>
        <w:tc>
          <w:tcPr>
            <w:tcW w:w="1781"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0,3,4,5,6</w:t>
            </w:r>
          </w:p>
        </w:tc>
        <w:tc>
          <w:tcPr>
            <w:tcW w:w="1902"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2</w:t>
            </w:r>
          </w:p>
        </w:tc>
      </w:tr>
      <w:tr w:rsidR="001600AA" w:rsidRPr="001600AA" w:rsidTr="001600AA">
        <w:trPr>
          <w:trHeight w:val="300"/>
          <w:jc w:val="center"/>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jc w:val="center"/>
              <w:textAlignment w:val="auto"/>
              <w:rPr>
                <w:rFonts w:eastAsia="Malgun Gothic"/>
                <w:color w:val="000000"/>
                <w:szCs w:val="22"/>
                <w:lang w:eastAsia="ko-KR"/>
              </w:rPr>
            </w:pPr>
            <w:r w:rsidRPr="001600AA">
              <w:rPr>
                <w:rFonts w:eastAsia="Malgun Gothic"/>
                <w:color w:val="000000"/>
                <w:szCs w:val="22"/>
                <w:lang w:eastAsia="ko-KR"/>
              </w:rPr>
              <w:t>7</w:t>
            </w:r>
          </w:p>
        </w:tc>
        <w:tc>
          <w:tcPr>
            <w:tcW w:w="1957"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0,3,4,5,6</w:t>
            </w:r>
          </w:p>
        </w:tc>
        <w:tc>
          <w:tcPr>
            <w:tcW w:w="1781"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0,4,5,6,7</w:t>
            </w:r>
          </w:p>
        </w:tc>
        <w:tc>
          <w:tcPr>
            <w:tcW w:w="1902"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3</w:t>
            </w:r>
          </w:p>
        </w:tc>
      </w:tr>
      <w:tr w:rsidR="001600AA" w:rsidRPr="001600AA" w:rsidTr="001600AA">
        <w:trPr>
          <w:trHeight w:val="300"/>
          <w:jc w:val="center"/>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jc w:val="center"/>
              <w:textAlignment w:val="auto"/>
              <w:rPr>
                <w:rFonts w:eastAsia="Malgun Gothic"/>
                <w:color w:val="000000"/>
                <w:szCs w:val="22"/>
                <w:lang w:eastAsia="ko-KR"/>
              </w:rPr>
            </w:pPr>
            <w:r w:rsidRPr="001600AA">
              <w:rPr>
                <w:rFonts w:eastAsia="Malgun Gothic"/>
                <w:color w:val="000000"/>
                <w:szCs w:val="22"/>
                <w:lang w:eastAsia="ko-KR"/>
              </w:rPr>
              <w:t>8</w:t>
            </w:r>
          </w:p>
        </w:tc>
        <w:tc>
          <w:tcPr>
            <w:tcW w:w="1957"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0,4,5,6,7</w:t>
            </w:r>
          </w:p>
        </w:tc>
        <w:tc>
          <w:tcPr>
            <w:tcW w:w="1781"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0,4,6,7,8</w:t>
            </w:r>
          </w:p>
        </w:tc>
        <w:tc>
          <w:tcPr>
            <w:tcW w:w="1902"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5</w:t>
            </w:r>
          </w:p>
        </w:tc>
      </w:tr>
      <w:tr w:rsidR="001600AA" w:rsidRPr="001600AA" w:rsidTr="001600AA">
        <w:trPr>
          <w:trHeight w:val="300"/>
          <w:jc w:val="center"/>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jc w:val="center"/>
              <w:textAlignment w:val="auto"/>
              <w:rPr>
                <w:rFonts w:eastAsia="Malgun Gothic"/>
                <w:color w:val="000000"/>
                <w:szCs w:val="22"/>
                <w:lang w:eastAsia="ko-KR"/>
              </w:rPr>
            </w:pPr>
            <w:r w:rsidRPr="001600AA">
              <w:rPr>
                <w:rFonts w:eastAsia="Malgun Gothic"/>
                <w:color w:val="000000"/>
                <w:szCs w:val="22"/>
                <w:lang w:eastAsia="ko-KR"/>
              </w:rPr>
              <w:t>9</w:t>
            </w:r>
          </w:p>
        </w:tc>
        <w:tc>
          <w:tcPr>
            <w:tcW w:w="1957"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0,4,6,7,8</w:t>
            </w:r>
          </w:p>
        </w:tc>
        <w:tc>
          <w:tcPr>
            <w:tcW w:w="1781"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0,4,7,8,9</w:t>
            </w:r>
          </w:p>
        </w:tc>
        <w:tc>
          <w:tcPr>
            <w:tcW w:w="1902"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6</w:t>
            </w:r>
          </w:p>
        </w:tc>
      </w:tr>
      <w:tr w:rsidR="001600AA" w:rsidRPr="001600AA" w:rsidTr="001600AA">
        <w:trPr>
          <w:trHeight w:val="300"/>
          <w:jc w:val="center"/>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jc w:val="center"/>
              <w:textAlignment w:val="auto"/>
              <w:rPr>
                <w:rFonts w:eastAsia="Malgun Gothic"/>
                <w:color w:val="000000"/>
                <w:szCs w:val="22"/>
                <w:lang w:eastAsia="ko-KR"/>
              </w:rPr>
            </w:pPr>
            <w:r w:rsidRPr="001600AA">
              <w:rPr>
                <w:rFonts w:eastAsia="Malgun Gothic"/>
                <w:color w:val="000000"/>
                <w:szCs w:val="22"/>
                <w:lang w:eastAsia="ko-KR"/>
              </w:rPr>
              <w:t>10</w:t>
            </w:r>
          </w:p>
        </w:tc>
        <w:tc>
          <w:tcPr>
            <w:tcW w:w="1957"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0,4,7,8,9</w:t>
            </w:r>
          </w:p>
        </w:tc>
        <w:tc>
          <w:tcPr>
            <w:tcW w:w="1781"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0,4,8,9,10</w:t>
            </w:r>
          </w:p>
        </w:tc>
        <w:tc>
          <w:tcPr>
            <w:tcW w:w="1902"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7</w:t>
            </w:r>
          </w:p>
        </w:tc>
      </w:tr>
      <w:tr w:rsidR="001600AA" w:rsidRPr="001600AA" w:rsidTr="001600AA">
        <w:trPr>
          <w:trHeight w:val="300"/>
          <w:jc w:val="center"/>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jc w:val="center"/>
              <w:textAlignment w:val="auto"/>
              <w:rPr>
                <w:rFonts w:eastAsia="Malgun Gothic"/>
                <w:color w:val="000000"/>
                <w:szCs w:val="22"/>
                <w:lang w:eastAsia="ko-KR"/>
              </w:rPr>
            </w:pPr>
            <w:r w:rsidRPr="001600AA">
              <w:rPr>
                <w:rFonts w:eastAsia="Malgun Gothic"/>
                <w:color w:val="000000"/>
                <w:szCs w:val="22"/>
                <w:lang w:eastAsia="ko-KR"/>
              </w:rPr>
              <w:t>11</w:t>
            </w:r>
          </w:p>
        </w:tc>
        <w:tc>
          <w:tcPr>
            <w:tcW w:w="1957"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0,4,8,9,10</w:t>
            </w:r>
          </w:p>
        </w:tc>
        <w:tc>
          <w:tcPr>
            <w:tcW w:w="1781"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0,4,8,10,11</w:t>
            </w:r>
          </w:p>
        </w:tc>
        <w:tc>
          <w:tcPr>
            <w:tcW w:w="1902"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9</w:t>
            </w:r>
          </w:p>
        </w:tc>
      </w:tr>
      <w:tr w:rsidR="001600AA" w:rsidRPr="001600AA" w:rsidTr="001600AA">
        <w:trPr>
          <w:trHeight w:val="300"/>
          <w:jc w:val="center"/>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jc w:val="center"/>
              <w:textAlignment w:val="auto"/>
              <w:rPr>
                <w:rFonts w:eastAsia="Malgun Gothic"/>
                <w:color w:val="000000"/>
                <w:szCs w:val="22"/>
                <w:lang w:eastAsia="ko-KR"/>
              </w:rPr>
            </w:pPr>
            <w:r w:rsidRPr="001600AA">
              <w:rPr>
                <w:rFonts w:eastAsia="Malgun Gothic"/>
                <w:color w:val="000000"/>
                <w:szCs w:val="22"/>
                <w:lang w:eastAsia="ko-KR"/>
              </w:rPr>
              <w:t>12</w:t>
            </w:r>
          </w:p>
        </w:tc>
        <w:tc>
          <w:tcPr>
            <w:tcW w:w="1957"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0,4,8,10,11</w:t>
            </w:r>
          </w:p>
        </w:tc>
        <w:tc>
          <w:tcPr>
            <w:tcW w:w="1781"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0,4,8,11,12</w:t>
            </w:r>
          </w:p>
        </w:tc>
        <w:tc>
          <w:tcPr>
            <w:tcW w:w="1902"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10</w:t>
            </w:r>
          </w:p>
        </w:tc>
      </w:tr>
      <w:tr w:rsidR="001600AA" w:rsidRPr="001600AA" w:rsidTr="001600AA">
        <w:trPr>
          <w:trHeight w:val="300"/>
          <w:jc w:val="center"/>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jc w:val="center"/>
              <w:textAlignment w:val="auto"/>
              <w:rPr>
                <w:rFonts w:eastAsia="Malgun Gothic"/>
                <w:color w:val="000000"/>
                <w:szCs w:val="22"/>
                <w:lang w:eastAsia="ko-KR"/>
              </w:rPr>
            </w:pPr>
            <w:r w:rsidRPr="001600AA">
              <w:rPr>
                <w:rFonts w:eastAsia="Malgun Gothic"/>
                <w:color w:val="000000"/>
                <w:szCs w:val="22"/>
                <w:lang w:eastAsia="ko-KR"/>
              </w:rPr>
              <w:t>13</w:t>
            </w:r>
          </w:p>
        </w:tc>
        <w:tc>
          <w:tcPr>
            <w:tcW w:w="1957"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0,4,8,11,12</w:t>
            </w:r>
          </w:p>
        </w:tc>
        <w:tc>
          <w:tcPr>
            <w:tcW w:w="1781"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0,4,8,12,13</w:t>
            </w:r>
          </w:p>
        </w:tc>
        <w:tc>
          <w:tcPr>
            <w:tcW w:w="1902"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11</w:t>
            </w:r>
          </w:p>
        </w:tc>
      </w:tr>
      <w:tr w:rsidR="001600AA" w:rsidRPr="001600AA" w:rsidTr="001600AA">
        <w:trPr>
          <w:trHeight w:val="300"/>
          <w:jc w:val="center"/>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jc w:val="center"/>
              <w:textAlignment w:val="auto"/>
              <w:rPr>
                <w:rFonts w:eastAsia="Malgun Gothic"/>
                <w:color w:val="000000"/>
                <w:szCs w:val="22"/>
                <w:lang w:eastAsia="ko-KR"/>
              </w:rPr>
            </w:pPr>
            <w:r w:rsidRPr="001600AA">
              <w:rPr>
                <w:rFonts w:eastAsia="Malgun Gothic"/>
                <w:color w:val="000000"/>
                <w:szCs w:val="22"/>
                <w:lang w:eastAsia="ko-KR"/>
              </w:rPr>
              <w:t>14</w:t>
            </w:r>
          </w:p>
        </w:tc>
        <w:tc>
          <w:tcPr>
            <w:tcW w:w="1957"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0,4,8,12,13</w:t>
            </w:r>
          </w:p>
        </w:tc>
        <w:tc>
          <w:tcPr>
            <w:tcW w:w="1781"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4,8,12,13,14</w:t>
            </w:r>
          </w:p>
        </w:tc>
        <w:tc>
          <w:tcPr>
            <w:tcW w:w="1902"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0</w:t>
            </w:r>
          </w:p>
        </w:tc>
      </w:tr>
      <w:tr w:rsidR="001600AA" w:rsidRPr="001600AA" w:rsidTr="001600AA">
        <w:trPr>
          <w:trHeight w:val="300"/>
          <w:jc w:val="center"/>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jc w:val="center"/>
              <w:textAlignment w:val="auto"/>
              <w:rPr>
                <w:rFonts w:eastAsia="Malgun Gothic"/>
                <w:color w:val="000000"/>
                <w:szCs w:val="22"/>
                <w:lang w:eastAsia="ko-KR"/>
              </w:rPr>
            </w:pPr>
            <w:r w:rsidRPr="001600AA">
              <w:rPr>
                <w:rFonts w:eastAsia="Malgun Gothic"/>
                <w:color w:val="000000"/>
                <w:szCs w:val="22"/>
                <w:lang w:eastAsia="ko-KR"/>
              </w:rPr>
              <w:t>15</w:t>
            </w:r>
          </w:p>
        </w:tc>
        <w:tc>
          <w:tcPr>
            <w:tcW w:w="1957"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4,8,12,13,14</w:t>
            </w:r>
          </w:p>
        </w:tc>
        <w:tc>
          <w:tcPr>
            <w:tcW w:w="1781"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4,8,12,14,15</w:t>
            </w:r>
          </w:p>
        </w:tc>
        <w:tc>
          <w:tcPr>
            <w:tcW w:w="1902"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13</w:t>
            </w:r>
          </w:p>
        </w:tc>
      </w:tr>
      <w:tr w:rsidR="001600AA" w:rsidRPr="001600AA" w:rsidTr="001600AA">
        <w:trPr>
          <w:trHeight w:val="300"/>
          <w:jc w:val="center"/>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jc w:val="center"/>
              <w:textAlignment w:val="auto"/>
              <w:rPr>
                <w:rFonts w:eastAsia="Malgun Gothic"/>
                <w:color w:val="000000"/>
                <w:szCs w:val="22"/>
                <w:lang w:eastAsia="ko-KR"/>
              </w:rPr>
            </w:pPr>
            <w:r w:rsidRPr="001600AA">
              <w:rPr>
                <w:rFonts w:eastAsia="Malgun Gothic"/>
                <w:color w:val="000000"/>
                <w:szCs w:val="22"/>
                <w:lang w:eastAsia="ko-KR"/>
              </w:rPr>
              <w:t>16</w:t>
            </w:r>
          </w:p>
        </w:tc>
        <w:tc>
          <w:tcPr>
            <w:tcW w:w="1957"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4,8,12,14,15</w:t>
            </w:r>
          </w:p>
        </w:tc>
        <w:tc>
          <w:tcPr>
            <w:tcW w:w="1781"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4,8,12,15,16</w:t>
            </w:r>
          </w:p>
        </w:tc>
        <w:tc>
          <w:tcPr>
            <w:tcW w:w="1902"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14</w:t>
            </w:r>
          </w:p>
        </w:tc>
      </w:tr>
      <w:tr w:rsidR="001600AA" w:rsidRPr="001600AA" w:rsidTr="001600AA">
        <w:trPr>
          <w:trHeight w:val="300"/>
          <w:jc w:val="center"/>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jc w:val="center"/>
              <w:textAlignment w:val="auto"/>
              <w:rPr>
                <w:rFonts w:eastAsia="Malgun Gothic"/>
                <w:color w:val="000000"/>
                <w:szCs w:val="22"/>
                <w:lang w:eastAsia="ko-KR"/>
              </w:rPr>
            </w:pPr>
            <w:r w:rsidRPr="001600AA">
              <w:rPr>
                <w:rFonts w:eastAsia="Malgun Gothic"/>
                <w:color w:val="000000"/>
                <w:szCs w:val="22"/>
                <w:lang w:eastAsia="ko-KR"/>
              </w:rPr>
              <w:t>17</w:t>
            </w:r>
          </w:p>
        </w:tc>
        <w:tc>
          <w:tcPr>
            <w:tcW w:w="1957"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4,8,12,15,16</w:t>
            </w:r>
          </w:p>
        </w:tc>
        <w:tc>
          <w:tcPr>
            <w:tcW w:w="1781"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4,8,12,16,17</w:t>
            </w:r>
          </w:p>
        </w:tc>
        <w:tc>
          <w:tcPr>
            <w:tcW w:w="1902"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15</w:t>
            </w:r>
          </w:p>
        </w:tc>
      </w:tr>
      <w:tr w:rsidR="001600AA" w:rsidRPr="001600AA" w:rsidTr="001600AA">
        <w:trPr>
          <w:trHeight w:val="300"/>
          <w:jc w:val="center"/>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jc w:val="center"/>
              <w:textAlignment w:val="auto"/>
              <w:rPr>
                <w:rFonts w:eastAsia="Malgun Gothic"/>
                <w:color w:val="000000"/>
                <w:szCs w:val="22"/>
                <w:lang w:eastAsia="ko-KR"/>
              </w:rPr>
            </w:pPr>
            <w:r w:rsidRPr="001600AA">
              <w:rPr>
                <w:rFonts w:eastAsia="Malgun Gothic"/>
                <w:color w:val="000000"/>
                <w:szCs w:val="22"/>
                <w:lang w:eastAsia="ko-KR"/>
              </w:rPr>
              <w:t>18</w:t>
            </w:r>
          </w:p>
        </w:tc>
        <w:tc>
          <w:tcPr>
            <w:tcW w:w="1957"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4,8,12,16,17</w:t>
            </w:r>
          </w:p>
        </w:tc>
        <w:tc>
          <w:tcPr>
            <w:tcW w:w="1781"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8,12,16,17,18</w:t>
            </w:r>
          </w:p>
        </w:tc>
        <w:tc>
          <w:tcPr>
            <w:tcW w:w="1902"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4</w:t>
            </w:r>
          </w:p>
        </w:tc>
      </w:tr>
      <w:tr w:rsidR="001600AA" w:rsidRPr="001600AA" w:rsidTr="001600AA">
        <w:trPr>
          <w:trHeight w:val="300"/>
          <w:jc w:val="center"/>
        </w:trPr>
        <w:tc>
          <w:tcPr>
            <w:tcW w:w="2060" w:type="dxa"/>
            <w:tcBorders>
              <w:top w:val="nil"/>
              <w:left w:val="single" w:sz="4" w:space="0" w:color="auto"/>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jc w:val="center"/>
              <w:textAlignment w:val="auto"/>
              <w:rPr>
                <w:rFonts w:eastAsia="Malgun Gothic"/>
                <w:color w:val="000000"/>
                <w:szCs w:val="22"/>
                <w:lang w:eastAsia="ko-KR"/>
              </w:rPr>
            </w:pPr>
            <w:r w:rsidRPr="001600AA">
              <w:rPr>
                <w:rFonts w:eastAsia="Malgun Gothic"/>
                <w:color w:val="000000"/>
                <w:szCs w:val="22"/>
                <w:lang w:eastAsia="ko-KR"/>
              </w:rPr>
              <w:lastRenderedPageBreak/>
              <w:t>…</w:t>
            </w:r>
          </w:p>
        </w:tc>
        <w:tc>
          <w:tcPr>
            <w:tcW w:w="1957"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w:t>
            </w:r>
          </w:p>
        </w:tc>
        <w:tc>
          <w:tcPr>
            <w:tcW w:w="1781"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w:t>
            </w:r>
          </w:p>
        </w:tc>
        <w:tc>
          <w:tcPr>
            <w:tcW w:w="1902" w:type="dxa"/>
            <w:tcBorders>
              <w:top w:val="nil"/>
              <w:left w:val="nil"/>
              <w:bottom w:val="single" w:sz="4" w:space="0" w:color="auto"/>
              <w:right w:val="single" w:sz="4" w:space="0" w:color="auto"/>
            </w:tcBorders>
            <w:shd w:val="clear" w:color="auto" w:fill="auto"/>
            <w:noWrap/>
            <w:vAlign w:val="center"/>
            <w:hideMark/>
          </w:tcPr>
          <w:p w:rsidR="001600AA" w:rsidRPr="001600AA" w:rsidRDefault="001600AA" w:rsidP="001600AA">
            <w:pPr>
              <w:tabs>
                <w:tab w:val="clear" w:pos="360"/>
                <w:tab w:val="clear" w:pos="720"/>
                <w:tab w:val="clear" w:pos="1080"/>
                <w:tab w:val="clear" w:pos="1440"/>
              </w:tabs>
              <w:overflowPunct/>
              <w:autoSpaceDE/>
              <w:autoSpaceDN/>
              <w:adjustRightInd/>
              <w:spacing w:before="0"/>
              <w:textAlignment w:val="auto"/>
              <w:rPr>
                <w:rFonts w:eastAsia="Malgun Gothic"/>
                <w:color w:val="000000"/>
                <w:szCs w:val="22"/>
                <w:lang w:eastAsia="ko-KR"/>
              </w:rPr>
            </w:pPr>
            <w:r w:rsidRPr="001600AA">
              <w:rPr>
                <w:rFonts w:eastAsia="Malgun Gothic"/>
                <w:color w:val="000000"/>
                <w:szCs w:val="22"/>
                <w:lang w:eastAsia="ko-KR"/>
              </w:rPr>
              <w:t>…</w:t>
            </w:r>
          </w:p>
        </w:tc>
      </w:tr>
    </w:tbl>
    <w:p w:rsidR="001600AA" w:rsidRDefault="001600AA" w:rsidP="001600AA">
      <w:pPr>
        <w:jc w:val="center"/>
        <w:rPr>
          <w:szCs w:val="22"/>
          <w:lang w:eastAsia="ko-KR"/>
        </w:rPr>
      </w:pPr>
    </w:p>
    <w:p w:rsidR="001600AA" w:rsidRDefault="00D16208" w:rsidP="00A24DED">
      <w:pPr>
        <w:jc w:val="both"/>
        <w:rPr>
          <w:szCs w:val="22"/>
          <w:lang w:eastAsia="ko-KR"/>
        </w:rPr>
      </w:pPr>
      <w:r>
        <w:rPr>
          <w:rFonts w:hint="eastAsia"/>
          <w:szCs w:val="22"/>
          <w:lang w:eastAsia="ko-KR"/>
        </w:rPr>
        <w:t>Thus</w:t>
      </w:r>
      <w:r w:rsidR="00EE369E">
        <w:rPr>
          <w:rFonts w:hint="eastAsia"/>
          <w:szCs w:val="22"/>
          <w:lang w:eastAsia="ko-KR"/>
        </w:rPr>
        <w:t xml:space="preserve">, RPS is not needed since picture loss can easily be detected. </w:t>
      </w:r>
      <w:r w:rsidR="00EE369E">
        <w:rPr>
          <w:szCs w:val="22"/>
          <w:lang w:eastAsia="ko-KR"/>
        </w:rPr>
        <w:t>F</w:t>
      </w:r>
      <w:r w:rsidR="00EE369E">
        <w:rPr>
          <w:rFonts w:hint="eastAsia"/>
          <w:szCs w:val="22"/>
          <w:lang w:eastAsia="ko-KR"/>
        </w:rPr>
        <w:t xml:space="preserve">or example, suppose that picture 9 (i.e., picture with POC 9) is lost and never be </w:t>
      </w:r>
      <w:r w:rsidR="00EE369E">
        <w:rPr>
          <w:szCs w:val="22"/>
          <w:lang w:eastAsia="ko-KR"/>
        </w:rPr>
        <w:t>received</w:t>
      </w:r>
      <w:r w:rsidR="00EE369E">
        <w:rPr>
          <w:rFonts w:hint="eastAsia"/>
          <w:szCs w:val="22"/>
          <w:lang w:eastAsia="ko-KR"/>
        </w:rPr>
        <w:t xml:space="preserve">, decoded, and stored in DPB. When picture 10 is received, decoder expects that DPB contains picture 9 (i.e., recent reference picture for picture 10) and picture 0, 4, and 8 (which are high </w:t>
      </w:r>
      <w:r w:rsidR="00EE369E">
        <w:rPr>
          <w:szCs w:val="22"/>
          <w:lang w:eastAsia="ko-KR"/>
        </w:rPr>
        <w:t>quality</w:t>
      </w:r>
      <w:r w:rsidR="00EE369E">
        <w:rPr>
          <w:rFonts w:hint="eastAsia"/>
          <w:szCs w:val="22"/>
          <w:lang w:eastAsia="ko-KR"/>
        </w:rPr>
        <w:t xml:space="preserve"> reference picture). Note that </w:t>
      </w:r>
      <w:r w:rsidR="0030031D">
        <w:rPr>
          <w:rFonts w:hint="eastAsia"/>
          <w:szCs w:val="22"/>
          <w:lang w:eastAsia="ko-KR"/>
        </w:rPr>
        <w:t xml:space="preserve">decoder can easily calculate that picture 10 needs </w:t>
      </w:r>
      <w:r w:rsidR="00EE369E">
        <w:rPr>
          <w:rFonts w:hint="eastAsia"/>
          <w:szCs w:val="22"/>
          <w:lang w:eastAsia="ko-KR"/>
        </w:rPr>
        <w:t>picture 0, 4, and 8</w:t>
      </w:r>
      <w:r w:rsidR="0030031D">
        <w:rPr>
          <w:rFonts w:hint="eastAsia"/>
          <w:szCs w:val="22"/>
          <w:lang w:eastAsia="ko-KR"/>
        </w:rPr>
        <w:t xml:space="preserve"> since it knows the GOP size is 8 (picture 0 and 8 are key pictures </w:t>
      </w:r>
      <w:r>
        <w:rPr>
          <w:rFonts w:hint="eastAsia"/>
          <w:szCs w:val="22"/>
          <w:lang w:eastAsia="ko-KR"/>
        </w:rPr>
        <w:t xml:space="preserve">before picture 10 </w:t>
      </w:r>
      <w:r w:rsidR="0030031D">
        <w:rPr>
          <w:rFonts w:hint="eastAsia"/>
          <w:szCs w:val="22"/>
          <w:lang w:eastAsia="ko-KR"/>
        </w:rPr>
        <w:t>and picture 4 is the picture in the middle of t</w:t>
      </w:r>
      <w:r>
        <w:rPr>
          <w:rFonts w:hint="eastAsia"/>
          <w:szCs w:val="22"/>
          <w:lang w:eastAsia="ko-KR"/>
        </w:rPr>
        <w:t>hose</w:t>
      </w:r>
      <w:r w:rsidR="0030031D">
        <w:rPr>
          <w:rFonts w:hint="eastAsia"/>
          <w:szCs w:val="22"/>
          <w:lang w:eastAsia="ko-KR"/>
        </w:rPr>
        <w:t xml:space="preserve"> key pictures).</w:t>
      </w:r>
    </w:p>
    <w:p w:rsidR="0030031D" w:rsidRDefault="0030031D" w:rsidP="00A24DED">
      <w:pPr>
        <w:jc w:val="both"/>
        <w:rPr>
          <w:szCs w:val="22"/>
          <w:lang w:eastAsia="ko-KR"/>
        </w:rPr>
      </w:pPr>
      <w:r>
        <w:rPr>
          <w:rFonts w:hint="eastAsia"/>
          <w:szCs w:val="22"/>
          <w:lang w:eastAsia="ko-KR"/>
        </w:rPr>
        <w:t xml:space="preserve">In the above situation, </w:t>
      </w:r>
      <w:r w:rsidR="00D125EA">
        <w:rPr>
          <w:rFonts w:hint="eastAsia"/>
          <w:szCs w:val="22"/>
          <w:lang w:eastAsia="ko-KR"/>
        </w:rPr>
        <w:t xml:space="preserve">RPS is not necessary to be signaled because any </w:t>
      </w:r>
      <w:r>
        <w:rPr>
          <w:rFonts w:hint="eastAsia"/>
          <w:szCs w:val="22"/>
          <w:lang w:eastAsia="ko-KR"/>
        </w:rPr>
        <w:t>picture loss can easily be detected</w:t>
      </w:r>
      <w:r w:rsidR="00D125EA">
        <w:rPr>
          <w:rFonts w:hint="eastAsia"/>
          <w:szCs w:val="22"/>
          <w:lang w:eastAsia="ko-KR"/>
        </w:rPr>
        <w:t>.</w:t>
      </w:r>
      <w:r>
        <w:rPr>
          <w:rFonts w:hint="eastAsia"/>
          <w:szCs w:val="22"/>
          <w:lang w:eastAsia="ko-KR"/>
        </w:rPr>
        <w:t xml:space="preserve"> </w:t>
      </w:r>
      <w:r w:rsidR="00D125EA">
        <w:rPr>
          <w:rFonts w:hint="eastAsia"/>
          <w:szCs w:val="22"/>
          <w:lang w:eastAsia="ko-KR"/>
        </w:rPr>
        <w:t xml:space="preserve">Therefore, </w:t>
      </w:r>
      <w:r>
        <w:rPr>
          <w:rFonts w:hint="eastAsia"/>
          <w:szCs w:val="22"/>
          <w:lang w:eastAsia="ko-KR"/>
        </w:rPr>
        <w:t xml:space="preserve">ERPS scheme that </w:t>
      </w:r>
      <w:r w:rsidR="00D125EA">
        <w:rPr>
          <w:rFonts w:hint="eastAsia"/>
          <w:szCs w:val="22"/>
          <w:lang w:eastAsia="ko-KR"/>
        </w:rPr>
        <w:t xml:space="preserve">mandate encoder to </w:t>
      </w:r>
      <w:r>
        <w:rPr>
          <w:rFonts w:hint="eastAsia"/>
          <w:szCs w:val="22"/>
          <w:lang w:eastAsia="ko-KR"/>
        </w:rPr>
        <w:t xml:space="preserve">always signal RPS is not necessary and we can save bits by not signaling RPS. All that are </w:t>
      </w:r>
      <w:r>
        <w:rPr>
          <w:szCs w:val="22"/>
          <w:lang w:eastAsia="ko-KR"/>
        </w:rPr>
        <w:t>required</w:t>
      </w:r>
      <w:r>
        <w:rPr>
          <w:rFonts w:hint="eastAsia"/>
          <w:szCs w:val="22"/>
          <w:lang w:eastAsia="ko-KR"/>
        </w:rPr>
        <w:t xml:space="preserve"> in the above situation is information to tell decoder when a reference picture must be released from DPB.</w:t>
      </w:r>
    </w:p>
    <w:p w:rsidR="00D125EA" w:rsidRPr="00D125EA" w:rsidRDefault="00D125EA" w:rsidP="00A24DED">
      <w:pPr>
        <w:jc w:val="both"/>
        <w:rPr>
          <w:szCs w:val="22"/>
          <w:lang w:eastAsia="ko-KR"/>
        </w:rPr>
      </w:pPr>
    </w:p>
    <w:p w:rsidR="00D16208" w:rsidRPr="00AE341B" w:rsidRDefault="00D16208" w:rsidP="00D16208">
      <w:pPr>
        <w:pStyle w:val="1"/>
      </w:pPr>
      <w:r>
        <w:rPr>
          <w:rFonts w:hint="eastAsia"/>
          <w:lang w:eastAsia="ko-KR"/>
        </w:rPr>
        <w:t>Proposed ERPS Scheme</w:t>
      </w:r>
    </w:p>
    <w:p w:rsidR="00D16208" w:rsidRPr="00AE341B" w:rsidRDefault="00DE65D4" w:rsidP="00D16208">
      <w:pPr>
        <w:pStyle w:val="2"/>
      </w:pPr>
      <w:r>
        <w:rPr>
          <w:rFonts w:hint="eastAsia"/>
          <w:lang w:eastAsia="ko-KR"/>
        </w:rPr>
        <w:t>Design o</w:t>
      </w:r>
      <w:r w:rsidR="00D16208">
        <w:rPr>
          <w:rFonts w:hint="eastAsia"/>
          <w:lang w:eastAsia="ko-KR"/>
        </w:rPr>
        <w:t>bjectives</w:t>
      </w:r>
    </w:p>
    <w:p w:rsidR="00D16208" w:rsidRDefault="0075187E" w:rsidP="00D16208">
      <w:pPr>
        <w:jc w:val="both"/>
        <w:rPr>
          <w:szCs w:val="22"/>
          <w:lang w:eastAsia="ko-KR"/>
        </w:rPr>
      </w:pPr>
      <w:r>
        <w:rPr>
          <w:rFonts w:hint="eastAsia"/>
          <w:szCs w:val="22"/>
          <w:lang w:eastAsia="ko-KR"/>
        </w:rPr>
        <w:t>There are two main objectives in the design of the proposed ERPS scheme:</w:t>
      </w:r>
    </w:p>
    <w:p w:rsidR="0075187E" w:rsidRDefault="0075187E" w:rsidP="0075187E">
      <w:pPr>
        <w:pStyle w:val="aa"/>
        <w:numPr>
          <w:ilvl w:val="0"/>
          <w:numId w:val="22"/>
        </w:numPr>
        <w:ind w:leftChars="0"/>
        <w:jc w:val="both"/>
        <w:rPr>
          <w:szCs w:val="22"/>
          <w:lang w:eastAsia="ko-KR"/>
        </w:rPr>
      </w:pPr>
      <w:r>
        <w:rPr>
          <w:rFonts w:hint="eastAsia"/>
          <w:szCs w:val="22"/>
          <w:lang w:eastAsia="ko-KR"/>
        </w:rPr>
        <w:t xml:space="preserve">We would like to reduce number of bits </w:t>
      </w:r>
      <w:r>
        <w:rPr>
          <w:szCs w:val="22"/>
          <w:lang w:eastAsia="ko-KR"/>
        </w:rPr>
        <w:t>required</w:t>
      </w:r>
      <w:r>
        <w:rPr>
          <w:rFonts w:hint="eastAsia"/>
          <w:szCs w:val="22"/>
          <w:lang w:eastAsia="ko-KR"/>
        </w:rPr>
        <w:t xml:space="preserve"> to signal RPS.</w:t>
      </w:r>
    </w:p>
    <w:p w:rsidR="0075187E" w:rsidRPr="0075187E" w:rsidRDefault="0075187E" w:rsidP="0075187E">
      <w:pPr>
        <w:pStyle w:val="aa"/>
        <w:numPr>
          <w:ilvl w:val="0"/>
          <w:numId w:val="22"/>
        </w:numPr>
        <w:ind w:leftChars="0"/>
        <w:jc w:val="both"/>
        <w:rPr>
          <w:szCs w:val="22"/>
          <w:lang w:eastAsia="ko-KR"/>
        </w:rPr>
      </w:pPr>
      <w:r>
        <w:rPr>
          <w:rFonts w:hint="eastAsia"/>
          <w:szCs w:val="22"/>
          <w:lang w:eastAsia="ko-KR"/>
        </w:rPr>
        <w:t xml:space="preserve">We would like to separate information that are needed to do reference </w:t>
      </w:r>
      <w:r>
        <w:rPr>
          <w:szCs w:val="22"/>
          <w:lang w:eastAsia="ko-KR"/>
        </w:rPr>
        <w:t>picture</w:t>
      </w:r>
      <w:r>
        <w:rPr>
          <w:rFonts w:hint="eastAsia"/>
          <w:szCs w:val="22"/>
          <w:lang w:eastAsia="ko-KR"/>
        </w:rPr>
        <w:t xml:space="preserve"> marking process and information that are needed to improve error resiliency.</w:t>
      </w:r>
    </w:p>
    <w:p w:rsidR="0075187E" w:rsidRDefault="0075187E" w:rsidP="00D16208">
      <w:pPr>
        <w:jc w:val="both"/>
        <w:rPr>
          <w:szCs w:val="22"/>
          <w:lang w:eastAsia="ko-KR"/>
        </w:rPr>
      </w:pPr>
    </w:p>
    <w:p w:rsidR="0075187E" w:rsidRDefault="0075187E" w:rsidP="00D16208">
      <w:pPr>
        <w:jc w:val="both"/>
        <w:rPr>
          <w:szCs w:val="22"/>
          <w:lang w:eastAsia="ko-KR"/>
        </w:rPr>
      </w:pPr>
      <w:r>
        <w:rPr>
          <w:rFonts w:hint="eastAsia"/>
          <w:szCs w:val="22"/>
          <w:lang w:eastAsia="ko-KR"/>
        </w:rPr>
        <w:t>In order to achieve those objectives, the proposed ERPS scheme is design as follow:</w:t>
      </w:r>
    </w:p>
    <w:p w:rsidR="0075187E" w:rsidRDefault="0075187E" w:rsidP="0075187E">
      <w:pPr>
        <w:pStyle w:val="aa"/>
        <w:numPr>
          <w:ilvl w:val="0"/>
          <w:numId w:val="23"/>
        </w:numPr>
        <w:ind w:leftChars="0"/>
        <w:jc w:val="both"/>
        <w:rPr>
          <w:szCs w:val="22"/>
          <w:lang w:eastAsia="ko-KR"/>
        </w:rPr>
      </w:pPr>
      <w:r>
        <w:rPr>
          <w:rFonts w:hint="eastAsia"/>
          <w:szCs w:val="22"/>
          <w:lang w:eastAsia="ko-KR"/>
        </w:rPr>
        <w:t>The RPS signaled by the proposed ERPS signal contains only reference pictures that are required to decode current picture. This new RPS</w:t>
      </w:r>
      <w:r w:rsidR="00802301">
        <w:rPr>
          <w:rFonts w:hint="eastAsia"/>
          <w:szCs w:val="22"/>
          <w:lang w:eastAsia="ko-KR"/>
        </w:rPr>
        <w:t xml:space="preserve"> is used as information to improve error resiliency since any lost can be detected as soon as possible.</w:t>
      </w:r>
    </w:p>
    <w:p w:rsidR="0075187E" w:rsidRPr="0075187E" w:rsidRDefault="0075187E" w:rsidP="0075187E">
      <w:pPr>
        <w:pStyle w:val="aa"/>
        <w:numPr>
          <w:ilvl w:val="0"/>
          <w:numId w:val="23"/>
        </w:numPr>
        <w:ind w:leftChars="0"/>
        <w:jc w:val="both"/>
        <w:rPr>
          <w:szCs w:val="22"/>
          <w:lang w:eastAsia="ko-KR"/>
        </w:rPr>
      </w:pPr>
      <w:r>
        <w:rPr>
          <w:rFonts w:hint="eastAsia"/>
          <w:szCs w:val="22"/>
          <w:lang w:eastAsia="ko-KR"/>
        </w:rPr>
        <w:t xml:space="preserve">In first slice header of each picture, a new element called </w:t>
      </w:r>
      <w:r>
        <w:rPr>
          <w:szCs w:val="22"/>
          <w:lang w:eastAsia="ko-KR"/>
        </w:rPr>
        <w:t>“</w:t>
      </w:r>
      <w:r>
        <w:rPr>
          <w:rFonts w:hint="eastAsia"/>
          <w:szCs w:val="22"/>
          <w:lang w:eastAsia="ko-KR"/>
        </w:rPr>
        <w:t>Output Latency Count</w:t>
      </w:r>
      <w:r>
        <w:rPr>
          <w:szCs w:val="22"/>
          <w:lang w:eastAsia="ko-KR"/>
        </w:rPr>
        <w:t>”</w:t>
      </w:r>
      <w:r>
        <w:rPr>
          <w:rFonts w:hint="eastAsia"/>
          <w:szCs w:val="22"/>
          <w:lang w:eastAsia="ko-KR"/>
        </w:rPr>
        <w:t xml:space="preserve"> </w:t>
      </w:r>
      <w:r w:rsidR="00C334E7">
        <w:rPr>
          <w:rFonts w:hint="eastAsia"/>
          <w:szCs w:val="22"/>
          <w:lang w:eastAsia="ko-KR"/>
        </w:rPr>
        <w:t xml:space="preserve">(OLC) </w:t>
      </w:r>
      <w:r>
        <w:rPr>
          <w:rFonts w:hint="eastAsia"/>
          <w:szCs w:val="22"/>
          <w:lang w:eastAsia="ko-KR"/>
        </w:rPr>
        <w:t xml:space="preserve">is added to inform decoder of when the picture should be release from DPB. </w:t>
      </w:r>
      <w:r w:rsidR="00802301">
        <w:rPr>
          <w:rFonts w:hint="eastAsia"/>
          <w:szCs w:val="22"/>
          <w:lang w:eastAsia="ko-KR"/>
        </w:rPr>
        <w:t xml:space="preserve">This new element is used as information </w:t>
      </w:r>
      <w:r w:rsidR="00C334E7">
        <w:rPr>
          <w:rFonts w:hint="eastAsia"/>
          <w:szCs w:val="22"/>
          <w:lang w:eastAsia="ko-KR"/>
        </w:rPr>
        <w:t xml:space="preserve">to </w:t>
      </w:r>
      <w:r w:rsidR="00802301">
        <w:rPr>
          <w:rFonts w:hint="eastAsia"/>
          <w:szCs w:val="22"/>
          <w:lang w:eastAsia="ko-KR"/>
        </w:rPr>
        <w:t>assist reference picture marking process.</w:t>
      </w:r>
      <w:r w:rsidR="00C334E7">
        <w:rPr>
          <w:rFonts w:hint="eastAsia"/>
          <w:szCs w:val="22"/>
          <w:lang w:eastAsia="ko-KR"/>
        </w:rPr>
        <w:t xml:space="preserve"> OLC is the delta between POC / frame number of current picture and the POC / frame number where current picture should be released from DPB.</w:t>
      </w:r>
    </w:p>
    <w:p w:rsidR="00C334E7" w:rsidDel="00627319" w:rsidRDefault="00C334E7" w:rsidP="00D16208">
      <w:pPr>
        <w:jc w:val="both"/>
        <w:rPr>
          <w:del w:id="25" w:author="HendryHendry/선임연구원/Convergence(연)ATS그룹(hendry.hendry" w:date="2011-11-16T17:43:00Z"/>
          <w:szCs w:val="22"/>
          <w:lang w:eastAsia="ko-KR"/>
        </w:rPr>
      </w:pPr>
      <w:r>
        <w:rPr>
          <w:rFonts w:hint="eastAsia"/>
          <w:szCs w:val="22"/>
          <w:lang w:eastAsia="ko-KR"/>
        </w:rPr>
        <w:t xml:space="preserve">By sending only reference pictures that are required by current picture, the proposed ERPS scheme certainly reduces the amount of bits required to signal RPS compared to current ERPS scheme. However, the addition of OLC and necessity to also signal frame number adds overhead bits for the proposed ERPS scheme since current ERPS does not have to signal them. </w:t>
      </w:r>
      <w:del w:id="26" w:author="HendryHendry/선임연구원/Convergence(연)ATS그룹(hendry.hendry" w:date="2011-11-16T17:43:00Z">
        <w:r w:rsidDel="00627319">
          <w:rPr>
            <w:rFonts w:hint="eastAsia"/>
            <w:szCs w:val="22"/>
            <w:lang w:eastAsia="ko-KR"/>
          </w:rPr>
          <w:delText xml:space="preserve">Overhead bits comparison between the proposed and </w:delText>
        </w:r>
        <w:r w:rsidDel="00627319">
          <w:rPr>
            <w:szCs w:val="22"/>
            <w:lang w:eastAsia="ko-KR"/>
          </w:rPr>
          <w:delText>current</w:delText>
        </w:r>
        <w:r w:rsidDel="00627319">
          <w:rPr>
            <w:rFonts w:hint="eastAsia"/>
            <w:szCs w:val="22"/>
            <w:lang w:eastAsia="ko-KR"/>
          </w:rPr>
          <w:delText xml:space="preserve"> ERPS scheme is given in section </w:delText>
        </w:r>
        <w:r w:rsidR="00033C56" w:rsidRPr="00033C56" w:rsidDel="00627319">
          <w:rPr>
            <w:rFonts w:hint="eastAsia"/>
            <w:i/>
            <w:szCs w:val="22"/>
            <w:lang w:eastAsia="ko-KR"/>
          </w:rPr>
          <w:delText>x</w:delText>
        </w:r>
        <w:r w:rsidR="00033C56" w:rsidDel="00627319">
          <w:rPr>
            <w:rFonts w:hint="eastAsia"/>
            <w:i/>
            <w:szCs w:val="22"/>
            <w:lang w:eastAsia="ko-KR"/>
          </w:rPr>
          <w:delText xml:space="preserve"> (editor note. </w:delText>
        </w:r>
        <w:r w:rsidR="00033C56" w:rsidDel="00627319">
          <w:rPr>
            <w:i/>
            <w:szCs w:val="22"/>
            <w:lang w:eastAsia="ko-KR"/>
          </w:rPr>
          <w:delText>C</w:delText>
        </w:r>
        <w:r w:rsidR="00033C56" w:rsidDel="00627319">
          <w:rPr>
            <w:rFonts w:hint="eastAsia"/>
            <w:i/>
            <w:szCs w:val="22"/>
            <w:lang w:eastAsia="ko-KR"/>
          </w:rPr>
          <w:delText>omparison will be given in the later revision)</w:delText>
        </w:r>
        <w:r w:rsidDel="00627319">
          <w:rPr>
            <w:rFonts w:hint="eastAsia"/>
            <w:szCs w:val="22"/>
            <w:lang w:eastAsia="ko-KR"/>
          </w:rPr>
          <w:delText>.</w:delText>
        </w:r>
      </w:del>
    </w:p>
    <w:p w:rsidR="00C334E7" w:rsidRPr="00C334E7" w:rsidRDefault="00C334E7" w:rsidP="00D16208">
      <w:pPr>
        <w:jc w:val="both"/>
        <w:rPr>
          <w:szCs w:val="22"/>
          <w:lang w:eastAsia="ko-KR"/>
        </w:rPr>
      </w:pPr>
    </w:p>
    <w:p w:rsidR="00C334E7" w:rsidRPr="00AE341B" w:rsidRDefault="00C334E7" w:rsidP="00C334E7">
      <w:pPr>
        <w:pStyle w:val="2"/>
      </w:pPr>
      <w:r>
        <w:rPr>
          <w:rFonts w:hint="eastAsia"/>
          <w:lang w:eastAsia="ko-KR"/>
        </w:rPr>
        <w:t xml:space="preserve">Proposed </w:t>
      </w:r>
      <w:r w:rsidR="00DE65D4">
        <w:rPr>
          <w:rFonts w:hint="eastAsia"/>
          <w:lang w:eastAsia="ko-KR"/>
        </w:rPr>
        <w:t>s</w:t>
      </w:r>
      <w:r>
        <w:rPr>
          <w:rFonts w:hint="eastAsia"/>
          <w:lang w:eastAsia="ko-KR"/>
        </w:rPr>
        <w:t xml:space="preserve">yntax and </w:t>
      </w:r>
      <w:r w:rsidR="00DE65D4">
        <w:rPr>
          <w:rFonts w:hint="eastAsia"/>
          <w:lang w:eastAsia="ko-KR"/>
        </w:rPr>
        <w:t>s</w:t>
      </w:r>
      <w:r>
        <w:rPr>
          <w:rFonts w:hint="eastAsia"/>
          <w:lang w:eastAsia="ko-KR"/>
        </w:rPr>
        <w:t>emantics</w:t>
      </w:r>
    </w:p>
    <w:p w:rsidR="00C334E7" w:rsidRDefault="00892373" w:rsidP="00C334E7">
      <w:pPr>
        <w:jc w:val="both"/>
        <w:rPr>
          <w:szCs w:val="22"/>
          <w:lang w:eastAsia="ko-KR"/>
        </w:rPr>
      </w:pPr>
      <w:r>
        <w:rPr>
          <w:szCs w:val="22"/>
          <w:lang w:eastAsia="ko-KR"/>
        </w:rPr>
        <w:t>T</w:t>
      </w:r>
      <w:r>
        <w:rPr>
          <w:rFonts w:hint="eastAsia"/>
          <w:szCs w:val="22"/>
          <w:lang w:eastAsia="ko-KR"/>
        </w:rPr>
        <w:t>able 2 tabulates the proposed syntax to signal RPS.</w:t>
      </w:r>
    </w:p>
    <w:p w:rsidR="00892373" w:rsidRDefault="00892373" w:rsidP="00C334E7">
      <w:pPr>
        <w:jc w:val="both"/>
        <w:rPr>
          <w:szCs w:val="22"/>
          <w:lang w:eastAsia="ko-KR"/>
        </w:rPr>
      </w:pPr>
    </w:p>
    <w:p w:rsidR="00892373" w:rsidRDefault="00892373" w:rsidP="00892373">
      <w:pPr>
        <w:jc w:val="center"/>
        <w:rPr>
          <w:szCs w:val="22"/>
          <w:lang w:eastAsia="ko-KR"/>
        </w:rPr>
      </w:pPr>
      <w:r>
        <w:rPr>
          <w:szCs w:val="22"/>
          <w:lang w:eastAsia="ko-KR"/>
        </w:rPr>
        <w:t>T</w:t>
      </w:r>
      <w:r>
        <w:rPr>
          <w:rFonts w:hint="eastAsia"/>
          <w:szCs w:val="22"/>
          <w:lang w:eastAsia="ko-KR"/>
        </w:rPr>
        <w:t xml:space="preserve">able 2 </w:t>
      </w:r>
      <w:r>
        <w:rPr>
          <w:szCs w:val="22"/>
          <w:lang w:eastAsia="ko-KR"/>
        </w:rPr>
        <w:t>–</w:t>
      </w:r>
      <w:r>
        <w:rPr>
          <w:rFonts w:hint="eastAsia"/>
          <w:szCs w:val="22"/>
          <w:lang w:eastAsia="ko-KR"/>
        </w:rPr>
        <w:t xml:space="preserve"> Syntax for RPS</w:t>
      </w:r>
    </w:p>
    <w:tbl>
      <w:tblPr>
        <w:tblW w:w="5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61"/>
        <w:gridCol w:w="1528"/>
      </w:tblGrid>
      <w:tr w:rsidR="00892373" w:rsidRPr="006745D2" w:rsidTr="00892373">
        <w:trPr>
          <w:cantSplit/>
          <w:jc w:val="center"/>
        </w:trPr>
        <w:tc>
          <w:tcPr>
            <w:tcW w:w="4361" w:type="dxa"/>
          </w:tcPr>
          <w:p w:rsidR="00892373" w:rsidRPr="00892373" w:rsidRDefault="00892373" w:rsidP="00625134">
            <w:pPr>
              <w:pStyle w:val="tablesyntax"/>
              <w:rPr>
                <w:rFonts w:ascii="Times New Roman" w:hAnsi="Times New Roman"/>
                <w:sz w:val="22"/>
                <w:szCs w:val="22"/>
              </w:rPr>
            </w:pPr>
            <w:proofErr w:type="spellStart"/>
            <w:r w:rsidRPr="00892373">
              <w:rPr>
                <w:rFonts w:ascii="Times New Roman" w:hAnsi="Times New Roman"/>
                <w:sz w:val="22"/>
                <w:szCs w:val="22"/>
              </w:rPr>
              <w:lastRenderedPageBreak/>
              <w:t>ref_pic_set</w:t>
            </w:r>
            <w:proofErr w:type="spellEnd"/>
            <w:r w:rsidRPr="00892373">
              <w:rPr>
                <w:rFonts w:ascii="Times New Roman" w:hAnsi="Times New Roman"/>
                <w:sz w:val="22"/>
                <w:szCs w:val="22"/>
              </w:rPr>
              <w:t>( </w:t>
            </w:r>
            <w:proofErr w:type="spellStart"/>
            <w:r w:rsidRPr="00892373">
              <w:rPr>
                <w:rFonts w:ascii="Times New Roman" w:hAnsi="Times New Roman"/>
                <w:sz w:val="22"/>
                <w:szCs w:val="22"/>
              </w:rPr>
              <w:t>idx</w:t>
            </w:r>
            <w:proofErr w:type="spellEnd"/>
            <w:r w:rsidRPr="00892373">
              <w:rPr>
                <w:rFonts w:ascii="Times New Roman" w:hAnsi="Times New Roman"/>
                <w:sz w:val="22"/>
                <w:szCs w:val="22"/>
              </w:rPr>
              <w:t> ) {</w:t>
            </w:r>
          </w:p>
        </w:tc>
        <w:tc>
          <w:tcPr>
            <w:tcW w:w="1528" w:type="dxa"/>
          </w:tcPr>
          <w:p w:rsidR="00892373" w:rsidRPr="00892373" w:rsidRDefault="00892373" w:rsidP="00625134">
            <w:pPr>
              <w:pStyle w:val="tableheading"/>
              <w:rPr>
                <w:sz w:val="22"/>
                <w:szCs w:val="22"/>
              </w:rPr>
            </w:pPr>
            <w:r w:rsidRPr="00892373">
              <w:rPr>
                <w:sz w:val="22"/>
                <w:szCs w:val="22"/>
              </w:rPr>
              <w:t>Descriptor</w:t>
            </w:r>
          </w:p>
        </w:tc>
      </w:tr>
      <w:tr w:rsidR="00892373" w:rsidRPr="006745D2" w:rsidTr="00892373">
        <w:trPr>
          <w:cantSplit/>
          <w:jc w:val="center"/>
        </w:trPr>
        <w:tc>
          <w:tcPr>
            <w:tcW w:w="4361" w:type="dxa"/>
          </w:tcPr>
          <w:p w:rsidR="00892373" w:rsidRPr="00892373" w:rsidRDefault="00892373" w:rsidP="00625134">
            <w:pPr>
              <w:pStyle w:val="tablesyntax"/>
              <w:rPr>
                <w:rFonts w:ascii="Times New Roman" w:hAnsi="Times New Roman"/>
                <w:sz w:val="22"/>
                <w:szCs w:val="22"/>
              </w:rPr>
            </w:pPr>
            <w:r w:rsidRPr="00892373">
              <w:rPr>
                <w:rFonts w:ascii="Times New Roman" w:hAnsi="Times New Roman"/>
                <w:b/>
                <w:sz w:val="22"/>
                <w:szCs w:val="22"/>
                <w:lang w:eastAsia="ko-KR"/>
              </w:rPr>
              <w:tab/>
            </w:r>
            <w:proofErr w:type="spellStart"/>
            <w:r w:rsidRPr="00892373">
              <w:rPr>
                <w:rFonts w:ascii="Times New Roman" w:hAnsi="Times New Roman"/>
                <w:b/>
                <w:sz w:val="22"/>
                <w:szCs w:val="22"/>
                <w:lang w:eastAsia="ko-KR"/>
              </w:rPr>
              <w:t>num_ref_pics</w:t>
            </w:r>
            <w:proofErr w:type="spellEnd"/>
          </w:p>
        </w:tc>
        <w:tc>
          <w:tcPr>
            <w:tcW w:w="1528" w:type="dxa"/>
          </w:tcPr>
          <w:p w:rsidR="00892373" w:rsidRPr="00892373" w:rsidRDefault="00892373" w:rsidP="00625134">
            <w:pPr>
              <w:pStyle w:val="tablecell"/>
              <w:rPr>
                <w:sz w:val="22"/>
                <w:szCs w:val="22"/>
              </w:rPr>
            </w:pPr>
            <w:proofErr w:type="spellStart"/>
            <w:r w:rsidRPr="00892373">
              <w:rPr>
                <w:sz w:val="22"/>
                <w:szCs w:val="22"/>
              </w:rPr>
              <w:t>ue</w:t>
            </w:r>
            <w:proofErr w:type="spellEnd"/>
            <w:r w:rsidRPr="00892373">
              <w:rPr>
                <w:sz w:val="22"/>
                <w:szCs w:val="22"/>
              </w:rPr>
              <w:t>(v)</w:t>
            </w:r>
          </w:p>
        </w:tc>
      </w:tr>
      <w:tr w:rsidR="00892373" w:rsidRPr="006745D2" w:rsidTr="00892373">
        <w:trPr>
          <w:cantSplit/>
          <w:jc w:val="center"/>
        </w:trPr>
        <w:tc>
          <w:tcPr>
            <w:tcW w:w="4361" w:type="dxa"/>
          </w:tcPr>
          <w:p w:rsidR="00892373" w:rsidRPr="00892373" w:rsidRDefault="00892373" w:rsidP="00625134">
            <w:pPr>
              <w:pStyle w:val="tablesyntax"/>
              <w:rPr>
                <w:rFonts w:ascii="Times New Roman" w:hAnsi="Times New Roman"/>
                <w:sz w:val="22"/>
                <w:szCs w:val="22"/>
              </w:rPr>
            </w:pPr>
            <w:r w:rsidRPr="00892373">
              <w:rPr>
                <w:rFonts w:ascii="Times New Roman" w:hAnsi="Times New Roman"/>
                <w:sz w:val="22"/>
                <w:szCs w:val="22"/>
              </w:rPr>
              <w:tab/>
              <w:t xml:space="preserve">for( </w:t>
            </w:r>
            <w:proofErr w:type="spellStart"/>
            <w:r w:rsidRPr="00892373">
              <w:rPr>
                <w:rFonts w:ascii="Times New Roman" w:hAnsi="Times New Roman"/>
                <w:sz w:val="22"/>
                <w:szCs w:val="22"/>
              </w:rPr>
              <w:t>i</w:t>
            </w:r>
            <w:proofErr w:type="spellEnd"/>
            <w:r w:rsidRPr="00892373">
              <w:rPr>
                <w:rFonts w:ascii="Times New Roman" w:hAnsi="Times New Roman"/>
                <w:sz w:val="22"/>
                <w:szCs w:val="22"/>
              </w:rPr>
              <w:t xml:space="preserve"> = 0; </w:t>
            </w:r>
            <w:proofErr w:type="spellStart"/>
            <w:r w:rsidRPr="00892373">
              <w:rPr>
                <w:rFonts w:ascii="Times New Roman" w:hAnsi="Times New Roman"/>
                <w:sz w:val="22"/>
                <w:szCs w:val="22"/>
              </w:rPr>
              <w:t>i</w:t>
            </w:r>
            <w:proofErr w:type="spellEnd"/>
            <w:r w:rsidRPr="00892373">
              <w:rPr>
                <w:rFonts w:ascii="Times New Roman" w:hAnsi="Times New Roman"/>
                <w:sz w:val="22"/>
                <w:szCs w:val="22"/>
              </w:rPr>
              <w:t xml:space="preserve"> &lt; </w:t>
            </w:r>
            <w:proofErr w:type="spellStart"/>
            <w:r w:rsidRPr="00892373">
              <w:rPr>
                <w:rFonts w:ascii="Times New Roman" w:hAnsi="Times New Roman"/>
                <w:sz w:val="22"/>
                <w:szCs w:val="22"/>
              </w:rPr>
              <w:t>num_</w:t>
            </w:r>
            <w:r w:rsidRPr="00892373">
              <w:rPr>
                <w:rFonts w:ascii="Times New Roman" w:hAnsi="Times New Roman"/>
                <w:sz w:val="22"/>
                <w:szCs w:val="22"/>
                <w:lang w:eastAsia="ko-KR"/>
              </w:rPr>
              <w:t>ref_pics</w:t>
            </w:r>
            <w:proofErr w:type="spellEnd"/>
            <w:r w:rsidRPr="00892373">
              <w:rPr>
                <w:rFonts w:ascii="Times New Roman" w:hAnsi="Times New Roman"/>
                <w:sz w:val="22"/>
                <w:szCs w:val="22"/>
              </w:rPr>
              <w:t xml:space="preserve">; </w:t>
            </w:r>
            <w:proofErr w:type="spellStart"/>
            <w:r w:rsidRPr="00892373">
              <w:rPr>
                <w:rFonts w:ascii="Times New Roman" w:hAnsi="Times New Roman"/>
                <w:sz w:val="22"/>
                <w:szCs w:val="22"/>
              </w:rPr>
              <w:t>i</w:t>
            </w:r>
            <w:proofErr w:type="spellEnd"/>
            <w:r w:rsidRPr="00892373">
              <w:rPr>
                <w:rFonts w:ascii="Times New Roman" w:hAnsi="Times New Roman"/>
                <w:sz w:val="22"/>
                <w:szCs w:val="22"/>
              </w:rPr>
              <w:t>++ ) {</w:t>
            </w:r>
          </w:p>
        </w:tc>
        <w:tc>
          <w:tcPr>
            <w:tcW w:w="1528" w:type="dxa"/>
          </w:tcPr>
          <w:p w:rsidR="00892373" w:rsidRPr="00892373" w:rsidRDefault="00892373" w:rsidP="00625134">
            <w:pPr>
              <w:pStyle w:val="tablecell"/>
              <w:rPr>
                <w:sz w:val="22"/>
                <w:szCs w:val="22"/>
              </w:rPr>
            </w:pPr>
          </w:p>
        </w:tc>
      </w:tr>
      <w:tr w:rsidR="00892373" w:rsidRPr="006745D2" w:rsidTr="00892373">
        <w:trPr>
          <w:cantSplit/>
          <w:jc w:val="center"/>
        </w:trPr>
        <w:tc>
          <w:tcPr>
            <w:tcW w:w="4361" w:type="dxa"/>
          </w:tcPr>
          <w:p w:rsidR="00892373" w:rsidRPr="00892373" w:rsidRDefault="00892373" w:rsidP="00625134">
            <w:pPr>
              <w:pStyle w:val="tablesyntax"/>
              <w:rPr>
                <w:rFonts w:ascii="Times New Roman" w:hAnsi="Times New Roman"/>
                <w:b/>
                <w:bCs/>
                <w:sz w:val="22"/>
                <w:szCs w:val="22"/>
              </w:rPr>
            </w:pPr>
            <w:r w:rsidRPr="00892373">
              <w:rPr>
                <w:rFonts w:ascii="Times New Roman" w:hAnsi="Times New Roman"/>
                <w:b/>
                <w:sz w:val="22"/>
                <w:szCs w:val="22"/>
                <w:lang w:val="en-US"/>
              </w:rPr>
              <w:tab/>
            </w:r>
            <w:r w:rsidRPr="00892373">
              <w:rPr>
                <w:rFonts w:ascii="Times New Roman" w:hAnsi="Times New Roman"/>
                <w:b/>
                <w:sz w:val="22"/>
                <w:szCs w:val="22"/>
                <w:lang w:val="en-US"/>
              </w:rPr>
              <w:tab/>
            </w:r>
            <w:proofErr w:type="spellStart"/>
            <w:r w:rsidRPr="00892373">
              <w:rPr>
                <w:rFonts w:ascii="Times New Roman" w:hAnsi="Times New Roman"/>
                <w:b/>
                <w:sz w:val="22"/>
                <w:szCs w:val="22"/>
                <w:lang w:val="en-US" w:eastAsia="ko-KR"/>
              </w:rPr>
              <w:t>sign_bit_of_ref_pic</w:t>
            </w:r>
            <w:proofErr w:type="spellEnd"/>
            <w:r w:rsidRPr="00892373">
              <w:rPr>
                <w:rFonts w:ascii="Times New Roman" w:hAnsi="Times New Roman"/>
                <w:bCs/>
                <w:sz w:val="22"/>
                <w:szCs w:val="22"/>
                <w:lang w:val="sv-SE"/>
              </w:rPr>
              <w:t>[ i ]</w:t>
            </w:r>
          </w:p>
        </w:tc>
        <w:tc>
          <w:tcPr>
            <w:tcW w:w="1528" w:type="dxa"/>
          </w:tcPr>
          <w:p w:rsidR="00892373" w:rsidRPr="00892373" w:rsidRDefault="00892373" w:rsidP="00625134">
            <w:pPr>
              <w:pStyle w:val="tablecell"/>
              <w:rPr>
                <w:sz w:val="22"/>
                <w:szCs w:val="22"/>
              </w:rPr>
            </w:pPr>
            <w:proofErr w:type="spellStart"/>
            <w:r w:rsidRPr="00892373">
              <w:rPr>
                <w:sz w:val="22"/>
                <w:szCs w:val="22"/>
              </w:rPr>
              <w:t>ue</w:t>
            </w:r>
            <w:proofErr w:type="spellEnd"/>
            <w:r w:rsidRPr="00892373">
              <w:rPr>
                <w:sz w:val="22"/>
                <w:szCs w:val="22"/>
              </w:rPr>
              <w:t>(v)</w:t>
            </w:r>
          </w:p>
        </w:tc>
      </w:tr>
      <w:tr w:rsidR="00892373" w:rsidRPr="006745D2" w:rsidTr="00892373">
        <w:trPr>
          <w:cantSplit/>
          <w:jc w:val="center"/>
        </w:trPr>
        <w:tc>
          <w:tcPr>
            <w:tcW w:w="4361" w:type="dxa"/>
          </w:tcPr>
          <w:p w:rsidR="00892373" w:rsidRPr="00892373" w:rsidRDefault="00892373" w:rsidP="00625134">
            <w:pPr>
              <w:pStyle w:val="tablesyntax"/>
              <w:rPr>
                <w:rFonts w:ascii="Times New Roman" w:hAnsi="Times New Roman"/>
                <w:sz w:val="22"/>
                <w:szCs w:val="22"/>
              </w:rPr>
            </w:pPr>
            <w:r w:rsidRPr="00892373">
              <w:rPr>
                <w:rFonts w:ascii="Times New Roman" w:hAnsi="Times New Roman"/>
                <w:sz w:val="22"/>
                <w:szCs w:val="22"/>
              </w:rPr>
              <w:tab/>
            </w:r>
            <w:r w:rsidRPr="00892373">
              <w:rPr>
                <w:rFonts w:ascii="Times New Roman" w:hAnsi="Times New Roman"/>
                <w:sz w:val="22"/>
                <w:szCs w:val="22"/>
              </w:rPr>
              <w:tab/>
            </w:r>
            <w:r w:rsidRPr="00892373">
              <w:rPr>
                <w:rFonts w:ascii="Times New Roman" w:hAnsi="Times New Roman"/>
                <w:b/>
                <w:sz w:val="22"/>
                <w:szCs w:val="22"/>
                <w:lang w:eastAsia="ko-KR"/>
              </w:rPr>
              <w:t>delta_poc_minus1</w:t>
            </w:r>
            <w:r w:rsidRPr="00892373">
              <w:rPr>
                <w:rFonts w:ascii="Times New Roman" w:hAnsi="Times New Roman"/>
                <w:sz w:val="22"/>
                <w:szCs w:val="22"/>
              </w:rPr>
              <w:t>[ </w:t>
            </w:r>
            <w:proofErr w:type="spellStart"/>
            <w:r w:rsidRPr="00892373">
              <w:rPr>
                <w:rFonts w:ascii="Times New Roman" w:hAnsi="Times New Roman"/>
                <w:sz w:val="22"/>
                <w:szCs w:val="22"/>
              </w:rPr>
              <w:t>i</w:t>
            </w:r>
            <w:proofErr w:type="spellEnd"/>
            <w:r w:rsidRPr="00892373">
              <w:rPr>
                <w:rFonts w:ascii="Times New Roman" w:hAnsi="Times New Roman"/>
                <w:sz w:val="22"/>
                <w:szCs w:val="22"/>
              </w:rPr>
              <w:t> ]</w:t>
            </w:r>
          </w:p>
        </w:tc>
        <w:tc>
          <w:tcPr>
            <w:tcW w:w="1528" w:type="dxa"/>
          </w:tcPr>
          <w:p w:rsidR="00892373" w:rsidRPr="00892373" w:rsidRDefault="00892373" w:rsidP="00625134">
            <w:pPr>
              <w:pStyle w:val="tablecell"/>
              <w:rPr>
                <w:sz w:val="22"/>
                <w:szCs w:val="22"/>
              </w:rPr>
            </w:pPr>
            <w:r w:rsidRPr="00892373">
              <w:rPr>
                <w:sz w:val="22"/>
                <w:szCs w:val="22"/>
              </w:rPr>
              <w:t>u(1)</w:t>
            </w:r>
          </w:p>
        </w:tc>
      </w:tr>
      <w:tr w:rsidR="00892373" w:rsidRPr="006745D2" w:rsidTr="00892373">
        <w:trPr>
          <w:cantSplit/>
          <w:jc w:val="center"/>
        </w:trPr>
        <w:tc>
          <w:tcPr>
            <w:tcW w:w="4361" w:type="dxa"/>
          </w:tcPr>
          <w:p w:rsidR="00892373" w:rsidRPr="00892373" w:rsidRDefault="00892373" w:rsidP="00625134">
            <w:pPr>
              <w:pStyle w:val="tablesyntax"/>
              <w:rPr>
                <w:rFonts w:ascii="Times New Roman" w:hAnsi="Times New Roman"/>
                <w:sz w:val="22"/>
                <w:szCs w:val="22"/>
              </w:rPr>
            </w:pPr>
            <w:r w:rsidRPr="00892373">
              <w:rPr>
                <w:rFonts w:ascii="Times New Roman" w:hAnsi="Times New Roman"/>
                <w:b/>
                <w:sz w:val="22"/>
                <w:szCs w:val="22"/>
              </w:rPr>
              <w:tab/>
            </w:r>
            <w:r w:rsidRPr="00892373">
              <w:rPr>
                <w:rFonts w:ascii="Times New Roman" w:hAnsi="Times New Roman"/>
                <w:sz w:val="22"/>
                <w:szCs w:val="22"/>
              </w:rPr>
              <w:t>}</w:t>
            </w:r>
          </w:p>
        </w:tc>
        <w:tc>
          <w:tcPr>
            <w:tcW w:w="1528" w:type="dxa"/>
          </w:tcPr>
          <w:p w:rsidR="00892373" w:rsidRPr="00892373" w:rsidRDefault="00892373" w:rsidP="00625134">
            <w:pPr>
              <w:pStyle w:val="tableheading"/>
              <w:rPr>
                <w:b w:val="0"/>
                <w:sz w:val="22"/>
                <w:szCs w:val="22"/>
              </w:rPr>
            </w:pPr>
          </w:p>
        </w:tc>
      </w:tr>
      <w:tr w:rsidR="00892373" w:rsidRPr="006745D2" w:rsidTr="00892373">
        <w:trPr>
          <w:cantSplit/>
          <w:jc w:val="center"/>
        </w:trPr>
        <w:tc>
          <w:tcPr>
            <w:tcW w:w="4361" w:type="dxa"/>
          </w:tcPr>
          <w:p w:rsidR="00892373" w:rsidRPr="00892373" w:rsidRDefault="00892373" w:rsidP="00625134">
            <w:pPr>
              <w:pStyle w:val="tablesyntax"/>
              <w:keepNext w:val="0"/>
              <w:rPr>
                <w:rFonts w:ascii="Times New Roman" w:hAnsi="Times New Roman"/>
                <w:sz w:val="22"/>
                <w:szCs w:val="22"/>
              </w:rPr>
            </w:pPr>
            <w:r w:rsidRPr="00892373">
              <w:rPr>
                <w:rFonts w:ascii="Times New Roman" w:hAnsi="Times New Roman"/>
                <w:sz w:val="22"/>
                <w:szCs w:val="22"/>
              </w:rPr>
              <w:t>}</w:t>
            </w:r>
          </w:p>
        </w:tc>
        <w:tc>
          <w:tcPr>
            <w:tcW w:w="1528" w:type="dxa"/>
          </w:tcPr>
          <w:p w:rsidR="00892373" w:rsidRPr="00892373" w:rsidRDefault="00892373" w:rsidP="00625134">
            <w:pPr>
              <w:pStyle w:val="tablecell"/>
              <w:rPr>
                <w:sz w:val="22"/>
                <w:szCs w:val="22"/>
              </w:rPr>
            </w:pPr>
          </w:p>
        </w:tc>
      </w:tr>
    </w:tbl>
    <w:p w:rsidR="00892373" w:rsidRPr="00892373" w:rsidRDefault="00892373" w:rsidP="00892373">
      <w:pPr>
        <w:jc w:val="both"/>
        <w:rPr>
          <w:szCs w:val="22"/>
          <w:lang w:eastAsia="ko-KR"/>
        </w:rPr>
      </w:pPr>
      <w:proofErr w:type="spellStart"/>
      <w:proofErr w:type="gramStart"/>
      <w:r w:rsidRPr="00892373">
        <w:rPr>
          <w:rFonts w:hint="eastAsia"/>
          <w:b/>
          <w:szCs w:val="22"/>
          <w:lang w:eastAsia="ko-KR"/>
        </w:rPr>
        <w:t>num_ref_pics</w:t>
      </w:r>
      <w:proofErr w:type="spellEnd"/>
      <w:proofErr w:type="gramEnd"/>
      <w:r w:rsidRPr="00892373">
        <w:rPr>
          <w:rFonts w:hint="eastAsia"/>
          <w:szCs w:val="22"/>
          <w:lang w:eastAsia="ko-KR"/>
        </w:rPr>
        <w:t xml:space="preserve"> specifies the number of reference frames signaled in this RPS</w:t>
      </w:r>
    </w:p>
    <w:p w:rsidR="00892373" w:rsidRPr="00892373" w:rsidRDefault="00892373" w:rsidP="00892373">
      <w:pPr>
        <w:jc w:val="both"/>
        <w:rPr>
          <w:szCs w:val="22"/>
          <w:lang w:eastAsia="ko-KR"/>
        </w:rPr>
      </w:pPr>
      <w:proofErr w:type="spellStart"/>
      <w:r w:rsidRPr="00892373">
        <w:rPr>
          <w:rFonts w:hint="eastAsia"/>
          <w:b/>
          <w:szCs w:val="22"/>
          <w:lang w:eastAsia="ko-KR"/>
        </w:rPr>
        <w:t>sign_bit_of</w:t>
      </w:r>
      <w:proofErr w:type="spellEnd"/>
      <w:r w:rsidRPr="00892373">
        <w:rPr>
          <w:rFonts w:hint="eastAsia"/>
          <w:b/>
          <w:szCs w:val="22"/>
          <w:lang w:eastAsia="ko-KR"/>
        </w:rPr>
        <w:t>_</w:t>
      </w:r>
      <w:r w:rsidRPr="00892373">
        <w:rPr>
          <w:b/>
          <w:szCs w:val="22"/>
          <w:lang w:eastAsia="ko-KR"/>
        </w:rPr>
        <w:t xml:space="preserve"> </w:t>
      </w:r>
      <w:proofErr w:type="spellStart"/>
      <w:r w:rsidRPr="00892373">
        <w:rPr>
          <w:b/>
          <w:szCs w:val="22"/>
          <w:lang w:eastAsia="ko-KR"/>
        </w:rPr>
        <w:t>ref_</w:t>
      </w:r>
      <w:r w:rsidRPr="00892373">
        <w:rPr>
          <w:rFonts w:hint="eastAsia"/>
          <w:b/>
          <w:szCs w:val="22"/>
          <w:lang w:eastAsia="ko-KR"/>
        </w:rPr>
        <w:t>pic</w:t>
      </w:r>
      <w:proofErr w:type="spellEnd"/>
      <w:r w:rsidRPr="00892373">
        <w:rPr>
          <w:rFonts w:hint="eastAsia"/>
          <w:b/>
          <w:szCs w:val="22"/>
          <w:lang w:eastAsia="ko-KR"/>
        </w:rPr>
        <w:t>[</w:t>
      </w:r>
      <w:proofErr w:type="spellStart"/>
      <w:r w:rsidRPr="00892373">
        <w:rPr>
          <w:b/>
          <w:szCs w:val="22"/>
          <w:lang w:eastAsia="ko-KR"/>
        </w:rPr>
        <w:t>i</w:t>
      </w:r>
      <w:proofErr w:type="spellEnd"/>
      <w:r w:rsidRPr="00892373">
        <w:rPr>
          <w:b/>
          <w:szCs w:val="22"/>
          <w:lang w:eastAsia="ko-KR"/>
        </w:rPr>
        <w:t>]</w:t>
      </w:r>
      <w:r w:rsidRPr="00892373">
        <w:rPr>
          <w:rFonts w:hint="eastAsia"/>
          <w:szCs w:val="22"/>
          <w:lang w:eastAsia="ko-KR"/>
        </w:rPr>
        <w:t xml:space="preserve"> </w:t>
      </w:r>
      <w:r>
        <w:rPr>
          <w:rFonts w:hint="eastAsia"/>
          <w:szCs w:val="22"/>
          <w:lang w:eastAsia="ko-KR"/>
        </w:rPr>
        <w:t xml:space="preserve">specifies </w:t>
      </w:r>
      <w:r w:rsidRPr="00892373">
        <w:rPr>
          <w:rFonts w:hint="eastAsia"/>
          <w:szCs w:val="22"/>
          <w:lang w:eastAsia="ko-KR"/>
        </w:rPr>
        <w:t xml:space="preserve">sign bit of </w:t>
      </w:r>
      <w:proofErr w:type="gramStart"/>
      <w:r w:rsidRPr="00892373">
        <w:rPr>
          <w:rFonts w:hint="eastAsia"/>
          <w:szCs w:val="22"/>
          <w:lang w:eastAsia="ko-KR"/>
        </w:rPr>
        <w:t xml:space="preserve">the </w:t>
      </w:r>
      <w:proofErr w:type="spellStart"/>
      <w:r w:rsidRPr="00892373">
        <w:rPr>
          <w:rFonts w:hint="eastAsia"/>
          <w:szCs w:val="22"/>
          <w:lang w:eastAsia="ko-KR"/>
        </w:rPr>
        <w:t>i</w:t>
      </w:r>
      <w:proofErr w:type="gramEnd"/>
      <w:r>
        <w:rPr>
          <w:rFonts w:hint="eastAsia"/>
          <w:szCs w:val="22"/>
          <w:lang w:eastAsia="ko-KR"/>
        </w:rPr>
        <w:t>-</w:t>
      </w:r>
      <w:r w:rsidRPr="00892373">
        <w:rPr>
          <w:rFonts w:hint="eastAsia"/>
          <w:szCs w:val="22"/>
          <w:lang w:eastAsia="ko-KR"/>
        </w:rPr>
        <w:t>th</w:t>
      </w:r>
      <w:proofErr w:type="spellEnd"/>
      <w:r w:rsidRPr="00892373">
        <w:rPr>
          <w:rFonts w:hint="eastAsia"/>
          <w:szCs w:val="22"/>
          <w:lang w:eastAsia="ko-KR"/>
        </w:rPr>
        <w:t xml:space="preserve"> reference frame. 1 indicates positive sign while 0 indicates otherwise.</w:t>
      </w:r>
    </w:p>
    <w:p w:rsidR="00892373" w:rsidRPr="00892373" w:rsidRDefault="00892373" w:rsidP="00892373">
      <w:pPr>
        <w:jc w:val="both"/>
        <w:rPr>
          <w:szCs w:val="22"/>
          <w:lang w:eastAsia="ko-KR"/>
        </w:rPr>
      </w:pPr>
      <w:r w:rsidRPr="00892373">
        <w:rPr>
          <w:rFonts w:hint="eastAsia"/>
          <w:b/>
          <w:szCs w:val="22"/>
          <w:lang w:eastAsia="ko-KR"/>
        </w:rPr>
        <w:t>delta_poc_</w:t>
      </w:r>
      <w:proofErr w:type="gramStart"/>
      <w:r w:rsidRPr="00892373">
        <w:rPr>
          <w:rFonts w:hint="eastAsia"/>
          <w:b/>
          <w:szCs w:val="22"/>
          <w:lang w:eastAsia="ko-KR"/>
        </w:rPr>
        <w:t>minus1[</w:t>
      </w:r>
      <w:proofErr w:type="spellStart"/>
      <w:proofErr w:type="gramEnd"/>
      <w:r w:rsidRPr="00892373">
        <w:rPr>
          <w:rFonts w:hint="eastAsia"/>
          <w:b/>
          <w:szCs w:val="22"/>
          <w:lang w:eastAsia="ko-KR"/>
        </w:rPr>
        <w:t>i</w:t>
      </w:r>
      <w:proofErr w:type="spellEnd"/>
      <w:r w:rsidRPr="00892373">
        <w:rPr>
          <w:rFonts w:hint="eastAsia"/>
          <w:b/>
          <w:szCs w:val="22"/>
          <w:lang w:eastAsia="ko-KR"/>
        </w:rPr>
        <w:t>]</w:t>
      </w:r>
      <w:r w:rsidRPr="00892373">
        <w:rPr>
          <w:rFonts w:hint="eastAsia"/>
          <w:szCs w:val="22"/>
          <w:lang w:eastAsia="ko-KR"/>
        </w:rPr>
        <w:t xml:space="preserve"> </w:t>
      </w:r>
      <w:r>
        <w:rPr>
          <w:rFonts w:hint="eastAsia"/>
          <w:szCs w:val="22"/>
          <w:lang w:eastAsia="ko-KR"/>
        </w:rPr>
        <w:t xml:space="preserve">plus 1 specifies </w:t>
      </w:r>
      <w:r w:rsidRPr="00892373">
        <w:rPr>
          <w:rFonts w:hint="eastAsia"/>
          <w:szCs w:val="22"/>
          <w:lang w:eastAsia="ko-KR"/>
        </w:rPr>
        <w:t xml:space="preserve">the </w:t>
      </w:r>
      <w:r>
        <w:rPr>
          <w:rFonts w:hint="eastAsia"/>
          <w:szCs w:val="22"/>
          <w:lang w:eastAsia="ko-KR"/>
        </w:rPr>
        <w:t>absolute delta</w:t>
      </w:r>
      <w:r w:rsidRPr="00892373">
        <w:rPr>
          <w:rFonts w:hint="eastAsia"/>
          <w:szCs w:val="22"/>
          <w:lang w:eastAsia="ko-KR"/>
        </w:rPr>
        <w:t xml:space="preserve"> POC of the </w:t>
      </w:r>
      <w:proofErr w:type="spellStart"/>
      <w:r w:rsidRPr="00892373">
        <w:rPr>
          <w:rFonts w:hint="eastAsia"/>
          <w:szCs w:val="22"/>
          <w:lang w:eastAsia="ko-KR"/>
        </w:rPr>
        <w:t>i</w:t>
      </w:r>
      <w:r>
        <w:rPr>
          <w:rFonts w:hint="eastAsia"/>
          <w:szCs w:val="22"/>
          <w:lang w:eastAsia="ko-KR"/>
        </w:rPr>
        <w:t>-</w:t>
      </w:r>
      <w:r w:rsidRPr="00892373">
        <w:rPr>
          <w:rFonts w:hint="eastAsia"/>
          <w:szCs w:val="22"/>
          <w:lang w:eastAsia="ko-KR"/>
        </w:rPr>
        <w:t>th</w:t>
      </w:r>
      <w:proofErr w:type="spellEnd"/>
      <w:r w:rsidRPr="00892373">
        <w:rPr>
          <w:rFonts w:hint="eastAsia"/>
          <w:szCs w:val="22"/>
          <w:lang w:eastAsia="ko-KR"/>
        </w:rPr>
        <w:t xml:space="preserve"> reference frames</w:t>
      </w:r>
      <w:r>
        <w:rPr>
          <w:rFonts w:hint="eastAsia"/>
          <w:szCs w:val="22"/>
          <w:lang w:eastAsia="ko-KR"/>
        </w:rPr>
        <w:t xml:space="preserve"> and the POC of current picture</w:t>
      </w:r>
      <w:r w:rsidRPr="00892373">
        <w:rPr>
          <w:rFonts w:hint="eastAsia"/>
          <w:szCs w:val="22"/>
          <w:lang w:eastAsia="ko-KR"/>
        </w:rPr>
        <w:t>.</w:t>
      </w:r>
    </w:p>
    <w:p w:rsidR="0075187E" w:rsidRDefault="0075187E" w:rsidP="00D16208">
      <w:pPr>
        <w:jc w:val="both"/>
        <w:rPr>
          <w:szCs w:val="22"/>
          <w:lang w:eastAsia="ko-KR"/>
        </w:rPr>
      </w:pPr>
    </w:p>
    <w:p w:rsidR="00627319" w:rsidRDefault="00627319" w:rsidP="00627319">
      <w:pPr>
        <w:jc w:val="both"/>
        <w:rPr>
          <w:ins w:id="27" w:author="HendryHendry/선임연구원/Convergence(연)ATS그룹(hendry.hendry" w:date="2011-11-16T17:44:00Z"/>
          <w:szCs w:val="22"/>
          <w:lang w:eastAsia="ko-KR"/>
        </w:rPr>
      </w:pPr>
      <w:ins w:id="28" w:author="HendryHendry/선임연구원/Convergence(연)ATS그룹(hendry.hendry" w:date="2011-11-16T17:44:00Z">
        <w:r>
          <w:rPr>
            <w:rFonts w:hint="eastAsia"/>
            <w:szCs w:val="22"/>
            <w:lang w:eastAsia="ko-KR"/>
          </w:rPr>
          <w:t xml:space="preserve">For bitstreams with repetitive structures in which reference picture pattern exists for pictures in every GOP, RPS can be signaled in SPS and be referred by their index. </w:t>
        </w:r>
        <w:r>
          <w:rPr>
            <w:szCs w:val="22"/>
            <w:lang w:eastAsia="ko-KR"/>
          </w:rPr>
          <w:t>T</w:t>
        </w:r>
        <w:r>
          <w:rPr>
            <w:rFonts w:hint="eastAsia"/>
            <w:szCs w:val="22"/>
            <w:lang w:eastAsia="ko-KR"/>
          </w:rPr>
          <w:t>able 3 tabulates the proposed syntax to signal RPS in SPS. In addition to RPS, SPS should also carry some information / flags to indicate the use of OLC and ERPS.</w:t>
        </w:r>
      </w:ins>
    </w:p>
    <w:p w:rsidR="00892373" w:rsidDel="00627319" w:rsidRDefault="00892373" w:rsidP="00D16208">
      <w:pPr>
        <w:jc w:val="both"/>
        <w:rPr>
          <w:del w:id="29" w:author="HendryHendry/선임연구원/Convergence(연)ATS그룹(hendry.hendry" w:date="2011-11-16T17:44:00Z"/>
          <w:szCs w:val="22"/>
          <w:lang w:eastAsia="ko-KR"/>
        </w:rPr>
      </w:pPr>
      <w:del w:id="30" w:author="HendryHendry/선임연구원/Convergence(연)ATS그룹(hendry.hendry" w:date="2011-11-16T17:44:00Z">
        <w:r w:rsidDel="00627319">
          <w:rPr>
            <w:szCs w:val="22"/>
            <w:lang w:eastAsia="ko-KR"/>
          </w:rPr>
          <w:delText>T</w:delText>
        </w:r>
        <w:r w:rsidDel="00627319">
          <w:rPr>
            <w:rFonts w:hint="eastAsia"/>
            <w:szCs w:val="22"/>
            <w:lang w:eastAsia="ko-KR"/>
          </w:rPr>
          <w:delText>able 3 tabulates the proposed syntax to signal RPS in PPS</w:delText>
        </w:r>
      </w:del>
    </w:p>
    <w:p w:rsidR="00892373" w:rsidDel="00627319" w:rsidRDefault="00892373" w:rsidP="00D16208">
      <w:pPr>
        <w:jc w:val="both"/>
        <w:rPr>
          <w:del w:id="31" w:author="HendryHendry/선임연구원/Convergence(연)ATS그룹(hendry.hendry" w:date="2011-11-16T17:44:00Z"/>
          <w:szCs w:val="22"/>
          <w:lang w:eastAsia="ko-KR"/>
        </w:rPr>
      </w:pPr>
    </w:p>
    <w:p w:rsidR="00892373" w:rsidRDefault="00892373" w:rsidP="00892373">
      <w:pPr>
        <w:jc w:val="center"/>
        <w:rPr>
          <w:ins w:id="32" w:author="HendryHendry/선임연구원/Convergence(연)ATS그룹(hendry.hendry" w:date="2011-11-16T17:44:00Z"/>
          <w:szCs w:val="22"/>
          <w:lang w:eastAsia="ko-KR"/>
        </w:rPr>
      </w:pPr>
      <w:r>
        <w:rPr>
          <w:rFonts w:hint="eastAsia"/>
          <w:szCs w:val="22"/>
          <w:lang w:eastAsia="ko-KR"/>
        </w:rPr>
        <w:t xml:space="preserve">Table 3 </w:t>
      </w:r>
      <w:r>
        <w:rPr>
          <w:szCs w:val="22"/>
          <w:lang w:eastAsia="ko-KR"/>
        </w:rPr>
        <w:t>–</w:t>
      </w:r>
      <w:r>
        <w:rPr>
          <w:rFonts w:hint="eastAsia"/>
          <w:szCs w:val="22"/>
          <w:lang w:eastAsia="ko-KR"/>
        </w:rPr>
        <w:t xml:space="preserve"> Syntax for signaling RPS in </w:t>
      </w:r>
      <w:del w:id="33" w:author="HendryHendry/선임연구원/Convergence(연)ATS그룹(hendry.hendry" w:date="2011-11-16T17:44:00Z">
        <w:r w:rsidDel="00627319">
          <w:rPr>
            <w:rFonts w:hint="eastAsia"/>
            <w:szCs w:val="22"/>
            <w:lang w:eastAsia="ko-KR"/>
          </w:rPr>
          <w:delText>P</w:delText>
        </w:r>
      </w:del>
      <w:ins w:id="34" w:author="HendryHendry/선임연구원/Convergence(연)ATS그룹(hendry.hendry" w:date="2011-11-16T17:44:00Z">
        <w:r w:rsidR="00627319">
          <w:rPr>
            <w:rFonts w:hint="eastAsia"/>
            <w:szCs w:val="22"/>
            <w:lang w:eastAsia="ko-KR"/>
          </w:rPr>
          <w:t>S</w:t>
        </w:r>
      </w:ins>
      <w:r>
        <w:rPr>
          <w:rFonts w:hint="eastAsia"/>
          <w:szCs w:val="22"/>
          <w:lang w:eastAsia="ko-KR"/>
        </w:rPr>
        <w:t>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44"/>
        <w:gridCol w:w="1157"/>
      </w:tblGrid>
      <w:tr w:rsidR="00627319" w:rsidRPr="00210652" w:rsidTr="00627319">
        <w:trPr>
          <w:cantSplit/>
          <w:jc w:val="center"/>
          <w:ins w:id="35" w:author="HendryHendry/선임연구원/Convergence(연)ATS그룹(hendry.hendry" w:date="2011-11-16T17:44:00Z"/>
        </w:trPr>
        <w:tc>
          <w:tcPr>
            <w:tcW w:w="6744" w:type="dxa"/>
          </w:tcPr>
          <w:p w:rsidR="00627319" w:rsidRPr="00210652" w:rsidRDefault="00627319" w:rsidP="00627319">
            <w:pPr>
              <w:pStyle w:val="tablesyntax"/>
              <w:rPr>
                <w:ins w:id="36" w:author="HendryHendry/선임연구원/Convergence(연)ATS그룹(hendry.hendry" w:date="2011-11-16T17:44:00Z"/>
                <w:rFonts w:ascii="Times New Roman" w:hAnsi="Times New Roman"/>
              </w:rPr>
            </w:pPr>
            <w:proofErr w:type="spellStart"/>
            <w:ins w:id="37" w:author="HendryHendry/선임연구원/Convergence(연)ATS그룹(hendry.hendry" w:date="2011-11-16T17:44:00Z">
              <w:r>
                <w:rPr>
                  <w:rFonts w:ascii="Times New Roman" w:hAnsi="Times New Roman" w:hint="eastAsia"/>
                  <w:lang w:eastAsia="ko-KR"/>
                </w:rPr>
                <w:t>seq</w:t>
              </w:r>
              <w:r w:rsidRPr="00210652">
                <w:rPr>
                  <w:rFonts w:ascii="Times New Roman" w:hAnsi="Times New Roman"/>
                </w:rPr>
                <w:t>_parameter_set_rbsp</w:t>
              </w:r>
              <w:proofErr w:type="spellEnd"/>
              <w:r w:rsidRPr="00210652">
                <w:rPr>
                  <w:rFonts w:ascii="Times New Roman" w:hAnsi="Times New Roman"/>
                </w:rPr>
                <w:t>( ) {</w:t>
              </w:r>
            </w:ins>
          </w:p>
        </w:tc>
        <w:tc>
          <w:tcPr>
            <w:tcW w:w="1157" w:type="dxa"/>
          </w:tcPr>
          <w:p w:rsidR="00627319" w:rsidRPr="00210652" w:rsidRDefault="00627319" w:rsidP="00627319">
            <w:pPr>
              <w:pStyle w:val="tableheading"/>
              <w:rPr>
                <w:ins w:id="38" w:author="HendryHendry/선임연구원/Convergence(연)ATS그룹(hendry.hendry" w:date="2011-11-16T17:44:00Z"/>
              </w:rPr>
            </w:pPr>
            <w:ins w:id="39" w:author="HendryHendry/선임연구원/Convergence(연)ATS그룹(hendry.hendry" w:date="2011-11-16T17:44:00Z">
              <w:r w:rsidRPr="00210652">
                <w:t>Descriptor</w:t>
              </w:r>
            </w:ins>
          </w:p>
        </w:tc>
      </w:tr>
      <w:tr w:rsidR="00627319" w:rsidRPr="00210652" w:rsidTr="00627319">
        <w:trPr>
          <w:cantSplit/>
          <w:jc w:val="center"/>
          <w:ins w:id="40" w:author="HendryHendry/선임연구원/Convergence(연)ATS그룹(hendry.hendry" w:date="2011-11-16T17:44:00Z"/>
        </w:trPr>
        <w:tc>
          <w:tcPr>
            <w:tcW w:w="6744" w:type="dxa"/>
          </w:tcPr>
          <w:p w:rsidR="00627319" w:rsidRPr="00210652" w:rsidRDefault="00627319" w:rsidP="00627319">
            <w:pPr>
              <w:pStyle w:val="tablesyntax"/>
              <w:rPr>
                <w:ins w:id="41" w:author="HendryHendry/선임연구원/Convergence(연)ATS그룹(hendry.hendry" w:date="2011-11-16T17:44:00Z"/>
                <w:rFonts w:ascii="Times New Roman" w:hAnsi="Times New Roman"/>
                <w:b/>
                <w:bCs/>
                <w:sz w:val="22"/>
                <w:szCs w:val="22"/>
                <w:lang w:eastAsia="ko-KR"/>
              </w:rPr>
            </w:pPr>
            <w:ins w:id="42" w:author="HendryHendry/선임연구원/Convergence(연)ATS그룹(hendry.hendry" w:date="2011-11-16T17:44:00Z">
              <w:r w:rsidRPr="00210652">
                <w:rPr>
                  <w:rFonts w:ascii="Times New Roman" w:hAnsi="Times New Roman"/>
                  <w:b/>
                  <w:bCs/>
                </w:rPr>
                <w:tab/>
              </w:r>
              <w:r>
                <w:rPr>
                  <w:rFonts w:ascii="Times New Roman" w:hAnsi="Times New Roman"/>
                  <w:b/>
                  <w:bCs/>
                  <w:lang w:eastAsia="ko-KR"/>
                </w:rPr>
                <w:t>…</w:t>
              </w:r>
            </w:ins>
          </w:p>
        </w:tc>
        <w:tc>
          <w:tcPr>
            <w:tcW w:w="1157" w:type="dxa"/>
          </w:tcPr>
          <w:p w:rsidR="00627319" w:rsidRPr="00210652" w:rsidRDefault="00627319" w:rsidP="00627319">
            <w:pPr>
              <w:pStyle w:val="tablecell"/>
              <w:rPr>
                <w:ins w:id="43" w:author="HendryHendry/선임연구원/Convergence(연)ATS그룹(hendry.hendry" w:date="2011-11-16T17:44:00Z"/>
                <w:lang w:eastAsia="ko-KR"/>
              </w:rPr>
            </w:pPr>
          </w:p>
        </w:tc>
      </w:tr>
      <w:tr w:rsidR="00627319" w:rsidRPr="00210652" w:rsidTr="00627319">
        <w:trPr>
          <w:cantSplit/>
          <w:jc w:val="center"/>
          <w:ins w:id="44" w:author="HendryHendry/선임연구원/Convergence(연)ATS그룹(hendry.hendry" w:date="2011-11-16T17:44:00Z"/>
        </w:trPr>
        <w:tc>
          <w:tcPr>
            <w:tcW w:w="6744" w:type="dxa"/>
          </w:tcPr>
          <w:p w:rsidR="00627319" w:rsidRPr="00210652" w:rsidRDefault="00627319" w:rsidP="00627319">
            <w:pPr>
              <w:pStyle w:val="tablesyntax"/>
              <w:rPr>
                <w:ins w:id="45" w:author="HendryHendry/선임연구원/Convergence(연)ATS그룹(hendry.hendry" w:date="2011-11-16T17:44:00Z"/>
                <w:rFonts w:ascii="Times New Roman" w:hAnsi="Times New Roman"/>
                <w:b/>
                <w:bCs/>
                <w:sz w:val="22"/>
                <w:szCs w:val="22"/>
              </w:rPr>
            </w:pPr>
            <w:ins w:id="46" w:author="HendryHendry/선임연구원/Convergence(연)ATS그룹(hendry.hendry" w:date="2011-11-16T17:44:00Z">
              <w:r w:rsidRPr="00210652">
                <w:rPr>
                  <w:rFonts w:ascii="Times New Roman" w:hAnsi="Times New Roman"/>
                  <w:b/>
                  <w:bCs/>
                </w:rPr>
                <w:tab/>
              </w:r>
              <w:proofErr w:type="spellStart"/>
              <w:r>
                <w:rPr>
                  <w:rFonts w:ascii="Times New Roman" w:hAnsi="Times New Roman" w:hint="eastAsia"/>
                  <w:b/>
                  <w:bCs/>
                  <w:lang w:eastAsia="ko-KR"/>
                </w:rPr>
                <w:t>olc</w:t>
              </w:r>
              <w:r>
                <w:rPr>
                  <w:rFonts w:ascii="Times New Roman" w:hAnsi="Times New Roman" w:hint="eastAsia"/>
                  <w:b/>
                  <w:lang w:eastAsia="ko-KR"/>
                </w:rPr>
                <w:t>_flag</w:t>
              </w:r>
              <w:proofErr w:type="spellEnd"/>
            </w:ins>
          </w:p>
        </w:tc>
        <w:tc>
          <w:tcPr>
            <w:tcW w:w="1157" w:type="dxa"/>
          </w:tcPr>
          <w:p w:rsidR="00627319" w:rsidRPr="00210652" w:rsidRDefault="00627319" w:rsidP="00627319">
            <w:pPr>
              <w:pStyle w:val="tablecell"/>
              <w:rPr>
                <w:ins w:id="47" w:author="HendryHendry/선임연구원/Convergence(연)ATS그룹(hendry.hendry" w:date="2011-11-16T17:44:00Z"/>
                <w:lang w:eastAsia="ko-KR"/>
              </w:rPr>
            </w:pPr>
            <w:ins w:id="48" w:author="HendryHendry/선임연구원/Convergence(연)ATS그룹(hendry.hendry" w:date="2011-11-16T17:44:00Z">
              <w:r>
                <w:rPr>
                  <w:rFonts w:hint="eastAsia"/>
                  <w:lang w:eastAsia="ko-KR"/>
                </w:rPr>
                <w:t>f(1)</w:t>
              </w:r>
            </w:ins>
          </w:p>
        </w:tc>
      </w:tr>
      <w:tr w:rsidR="00627319" w:rsidRPr="00210652" w:rsidTr="00627319">
        <w:trPr>
          <w:cantSplit/>
          <w:jc w:val="center"/>
          <w:ins w:id="49" w:author="HendryHendry/선임연구원/Convergence(연)ATS그룹(hendry.hendry" w:date="2011-11-16T17:44:00Z"/>
        </w:trPr>
        <w:tc>
          <w:tcPr>
            <w:tcW w:w="6744" w:type="dxa"/>
          </w:tcPr>
          <w:p w:rsidR="00627319" w:rsidRPr="00892373" w:rsidRDefault="00627319" w:rsidP="00627319">
            <w:pPr>
              <w:pStyle w:val="tablesyntax"/>
              <w:rPr>
                <w:ins w:id="50" w:author="HendryHendry/선임연구원/Convergence(연)ATS그룹(hendry.hendry" w:date="2011-11-16T17:44:00Z"/>
                <w:rFonts w:ascii="Times New Roman" w:hAnsi="Times New Roman"/>
                <w:sz w:val="22"/>
                <w:szCs w:val="22"/>
                <w:lang w:eastAsia="ko-KR"/>
              </w:rPr>
            </w:pPr>
            <w:ins w:id="51" w:author="HendryHendry/선임연구원/Convergence(연)ATS그룹(hendry.hendry" w:date="2011-11-16T17:44:00Z">
              <w:r w:rsidRPr="00210652">
                <w:rPr>
                  <w:rFonts w:ascii="Times New Roman" w:hAnsi="Times New Roman"/>
                  <w:b/>
                </w:rPr>
                <w:tab/>
              </w:r>
              <w:r w:rsidRPr="00892373">
                <w:rPr>
                  <w:rFonts w:ascii="Times New Roman" w:hAnsi="Times New Roman" w:hint="eastAsia"/>
                  <w:lang w:eastAsia="ko-KR"/>
                </w:rPr>
                <w:t>if (</w:t>
              </w:r>
              <w:proofErr w:type="spellStart"/>
              <w:r>
                <w:rPr>
                  <w:rFonts w:ascii="Times New Roman" w:hAnsi="Times New Roman" w:hint="eastAsia"/>
                  <w:lang w:eastAsia="ko-KR"/>
                </w:rPr>
                <w:t>olc</w:t>
              </w:r>
              <w:r w:rsidRPr="00892373">
                <w:rPr>
                  <w:rFonts w:ascii="Times New Roman" w:hAnsi="Times New Roman" w:hint="eastAsia"/>
                  <w:lang w:eastAsia="ko-KR"/>
                </w:rPr>
                <w:t>_flag</w:t>
              </w:r>
              <w:proofErr w:type="spellEnd"/>
              <w:r w:rsidRPr="00892373">
                <w:rPr>
                  <w:rFonts w:ascii="Times New Roman" w:hAnsi="Times New Roman" w:hint="eastAsia"/>
                  <w:lang w:eastAsia="ko-KR"/>
                </w:rPr>
                <w:t>) {</w:t>
              </w:r>
            </w:ins>
          </w:p>
        </w:tc>
        <w:tc>
          <w:tcPr>
            <w:tcW w:w="1157" w:type="dxa"/>
          </w:tcPr>
          <w:p w:rsidR="00627319" w:rsidRPr="00210652" w:rsidRDefault="00627319" w:rsidP="00627319">
            <w:pPr>
              <w:pStyle w:val="tablecell"/>
              <w:rPr>
                <w:ins w:id="52" w:author="HendryHendry/선임연구원/Convergence(연)ATS그룹(hendry.hendry" w:date="2011-11-16T17:44:00Z"/>
                <w:lang w:eastAsia="ko-KR"/>
              </w:rPr>
            </w:pPr>
          </w:p>
        </w:tc>
      </w:tr>
      <w:tr w:rsidR="00627319" w:rsidRPr="006745D2" w:rsidTr="00627319">
        <w:trPr>
          <w:cantSplit/>
          <w:trHeight w:val="42"/>
          <w:jc w:val="center"/>
          <w:ins w:id="53" w:author="HendryHendry/선임연구원/Convergence(연)ATS그룹(hendry.hendry" w:date="2011-11-16T17:44:00Z"/>
        </w:trPr>
        <w:tc>
          <w:tcPr>
            <w:tcW w:w="6744" w:type="dxa"/>
          </w:tcPr>
          <w:p w:rsidR="00627319" w:rsidRPr="006745D2" w:rsidRDefault="00627319" w:rsidP="00627319">
            <w:pPr>
              <w:pStyle w:val="tablesyntax"/>
              <w:tabs>
                <w:tab w:val="clear" w:pos="216"/>
                <w:tab w:val="clear" w:pos="432"/>
                <w:tab w:val="left" w:pos="520"/>
              </w:tabs>
              <w:rPr>
                <w:ins w:id="54" w:author="HendryHendry/선임연구원/Convergence(연)ATS그룹(hendry.hendry" w:date="2011-11-16T17:44:00Z"/>
                <w:rFonts w:ascii="Times New Roman" w:hAnsi="Times New Roman"/>
                <w:b/>
                <w:lang w:eastAsia="ko-KR"/>
              </w:rPr>
            </w:pPr>
            <w:ins w:id="55" w:author="HendryHendry/선임연구원/Convergence(연)ATS그룹(hendry.hendry" w:date="2011-11-16T17:44:00Z">
              <w:r w:rsidRPr="00E13DDF">
                <w:rPr>
                  <w:b/>
                  <w:bCs/>
                </w:rPr>
                <w:tab/>
              </w:r>
              <w:proofErr w:type="spellStart"/>
              <w:r>
                <w:rPr>
                  <w:rFonts w:hint="eastAsia"/>
                  <w:b/>
                  <w:bCs/>
                  <w:lang w:eastAsia="ko-KR"/>
                </w:rPr>
                <w:t>use_frame_num_flag</w:t>
              </w:r>
              <w:proofErr w:type="spellEnd"/>
            </w:ins>
          </w:p>
        </w:tc>
        <w:tc>
          <w:tcPr>
            <w:tcW w:w="1157" w:type="dxa"/>
          </w:tcPr>
          <w:p w:rsidR="00627319" w:rsidRPr="006745D2" w:rsidRDefault="00627319" w:rsidP="00627319">
            <w:pPr>
              <w:pStyle w:val="tablecell"/>
              <w:rPr>
                <w:ins w:id="56" w:author="HendryHendry/선임연구원/Convergence(연)ATS그룹(hendry.hendry" w:date="2011-11-16T17:44:00Z"/>
              </w:rPr>
            </w:pPr>
            <w:ins w:id="57" w:author="HendryHendry/선임연구원/Convergence(연)ATS그룹(hendry.hendry" w:date="2011-11-16T17:44:00Z">
              <w:r>
                <w:rPr>
                  <w:rFonts w:hint="eastAsia"/>
                  <w:lang w:eastAsia="ko-KR"/>
                </w:rPr>
                <w:t>f</w:t>
              </w:r>
              <w:r w:rsidRPr="00E13DDF">
                <w:t>(</w:t>
              </w:r>
              <w:r>
                <w:rPr>
                  <w:rFonts w:hint="eastAsia"/>
                  <w:lang w:eastAsia="ko-KR"/>
                </w:rPr>
                <w:t>1</w:t>
              </w:r>
              <w:r w:rsidRPr="00E13DDF">
                <w:t>)</w:t>
              </w:r>
            </w:ins>
          </w:p>
        </w:tc>
      </w:tr>
      <w:tr w:rsidR="00627319" w:rsidRPr="006745D2" w:rsidTr="00627319">
        <w:trPr>
          <w:cantSplit/>
          <w:trHeight w:val="36"/>
          <w:jc w:val="center"/>
          <w:ins w:id="58" w:author="HendryHendry/선임연구원/Convergence(연)ATS그룹(hendry.hendry" w:date="2011-11-16T17:44:00Z"/>
        </w:trPr>
        <w:tc>
          <w:tcPr>
            <w:tcW w:w="6744" w:type="dxa"/>
          </w:tcPr>
          <w:p w:rsidR="00627319" w:rsidRPr="002921C9" w:rsidRDefault="00627319" w:rsidP="00627319">
            <w:pPr>
              <w:pStyle w:val="tablesyntax"/>
              <w:tabs>
                <w:tab w:val="clear" w:pos="216"/>
                <w:tab w:val="clear" w:pos="432"/>
                <w:tab w:val="left" w:pos="520"/>
              </w:tabs>
              <w:rPr>
                <w:ins w:id="59" w:author="HendryHendry/선임연구원/Convergence(연)ATS그룹(hendry.hendry" w:date="2011-11-16T17:44:00Z"/>
                <w:bCs/>
                <w:lang w:eastAsia="ko-KR"/>
              </w:rPr>
            </w:pPr>
            <w:ins w:id="60" w:author="HendryHendry/선임연구원/Convergence(연)ATS그룹(hendry.hendry" w:date="2011-11-16T17:44:00Z">
              <w:r w:rsidRPr="002921C9">
                <w:rPr>
                  <w:rFonts w:hint="eastAsia"/>
                  <w:bCs/>
                  <w:lang w:eastAsia="ko-KR"/>
                </w:rPr>
                <w:t xml:space="preserve">     </w:t>
              </w:r>
              <w:r w:rsidRPr="002921C9">
                <w:rPr>
                  <w:bCs/>
                  <w:lang w:eastAsia="ko-KR"/>
                </w:rPr>
                <w:t>if (</w:t>
              </w:r>
              <w:proofErr w:type="spellStart"/>
              <w:r w:rsidRPr="002921C9">
                <w:rPr>
                  <w:bCs/>
                  <w:lang w:eastAsia="ko-KR"/>
                </w:rPr>
                <w:t>use_frame_num_flag</w:t>
              </w:r>
              <w:proofErr w:type="spellEnd"/>
              <w:r w:rsidRPr="002921C9">
                <w:rPr>
                  <w:bCs/>
                  <w:lang w:eastAsia="ko-KR"/>
                </w:rPr>
                <w:t>)</w:t>
              </w:r>
            </w:ins>
          </w:p>
        </w:tc>
        <w:tc>
          <w:tcPr>
            <w:tcW w:w="1157" w:type="dxa"/>
          </w:tcPr>
          <w:p w:rsidR="00627319" w:rsidRPr="00E13DDF" w:rsidRDefault="00627319" w:rsidP="00627319">
            <w:pPr>
              <w:pStyle w:val="tablecell"/>
              <w:rPr>
                <w:ins w:id="61" w:author="HendryHendry/선임연구원/Convergence(연)ATS그룹(hendry.hendry" w:date="2011-11-16T17:44:00Z"/>
              </w:rPr>
            </w:pPr>
          </w:p>
        </w:tc>
      </w:tr>
      <w:tr w:rsidR="00627319" w:rsidRPr="006745D2" w:rsidTr="00627319">
        <w:trPr>
          <w:cantSplit/>
          <w:trHeight w:val="36"/>
          <w:jc w:val="center"/>
          <w:ins w:id="62" w:author="HendryHendry/선임연구원/Convergence(연)ATS그룹(hendry.hendry" w:date="2011-11-16T17:44:00Z"/>
        </w:trPr>
        <w:tc>
          <w:tcPr>
            <w:tcW w:w="6744" w:type="dxa"/>
          </w:tcPr>
          <w:p w:rsidR="00627319" w:rsidRPr="00E13DDF" w:rsidRDefault="00627319" w:rsidP="00627319">
            <w:pPr>
              <w:pStyle w:val="tablesyntax"/>
              <w:tabs>
                <w:tab w:val="clear" w:pos="216"/>
                <w:tab w:val="clear" w:pos="432"/>
                <w:tab w:val="left" w:pos="520"/>
              </w:tabs>
              <w:rPr>
                <w:ins w:id="63" w:author="HendryHendry/선임연구원/Convergence(연)ATS그룹(hendry.hendry" w:date="2011-11-16T17:44:00Z"/>
                <w:b/>
                <w:bCs/>
                <w:lang w:eastAsia="ko-KR"/>
              </w:rPr>
            </w:pPr>
            <w:ins w:id="64" w:author="HendryHendry/선임연구원/Convergence(연)ATS그룹(hendry.hendry" w:date="2011-11-16T17:44:00Z">
              <w:r>
                <w:rPr>
                  <w:rFonts w:hint="eastAsia"/>
                  <w:b/>
                  <w:bCs/>
                  <w:lang w:eastAsia="ko-KR"/>
                </w:rPr>
                <w:t xml:space="preserve">         log2_max_frame_num_minus4</w:t>
              </w:r>
            </w:ins>
          </w:p>
        </w:tc>
        <w:tc>
          <w:tcPr>
            <w:tcW w:w="1157" w:type="dxa"/>
          </w:tcPr>
          <w:p w:rsidR="00627319" w:rsidRPr="00E13DDF" w:rsidRDefault="00627319" w:rsidP="00627319">
            <w:pPr>
              <w:pStyle w:val="tablecell"/>
              <w:rPr>
                <w:ins w:id="65" w:author="HendryHendry/선임연구원/Convergence(연)ATS그룹(hendry.hendry" w:date="2011-11-16T17:44:00Z"/>
                <w:lang w:eastAsia="ko-KR"/>
              </w:rPr>
            </w:pPr>
            <w:proofErr w:type="spellStart"/>
            <w:ins w:id="66" w:author="HendryHendry/선임연구원/Convergence(연)ATS그룹(hendry.hendry" w:date="2011-11-16T17:44:00Z">
              <w:r>
                <w:rPr>
                  <w:rFonts w:hint="eastAsia"/>
                  <w:lang w:eastAsia="ko-KR"/>
                </w:rPr>
                <w:t>ue</w:t>
              </w:r>
              <w:proofErr w:type="spellEnd"/>
              <w:r>
                <w:rPr>
                  <w:rFonts w:hint="eastAsia"/>
                  <w:lang w:eastAsia="ko-KR"/>
                </w:rPr>
                <w:t>(v)</w:t>
              </w:r>
            </w:ins>
          </w:p>
        </w:tc>
      </w:tr>
      <w:tr w:rsidR="00627319" w:rsidRPr="006745D2" w:rsidTr="00627319">
        <w:trPr>
          <w:cantSplit/>
          <w:trHeight w:val="36"/>
          <w:jc w:val="center"/>
          <w:ins w:id="67" w:author="HendryHendry/선임연구원/Convergence(연)ATS그룹(hendry.hendry" w:date="2011-11-16T17:44:00Z"/>
        </w:trPr>
        <w:tc>
          <w:tcPr>
            <w:tcW w:w="6744" w:type="dxa"/>
          </w:tcPr>
          <w:p w:rsidR="00627319" w:rsidRPr="002921C9" w:rsidRDefault="00627319" w:rsidP="00627319">
            <w:pPr>
              <w:pStyle w:val="tablesyntax"/>
              <w:tabs>
                <w:tab w:val="clear" w:pos="216"/>
                <w:tab w:val="clear" w:pos="432"/>
                <w:tab w:val="left" w:pos="520"/>
              </w:tabs>
              <w:rPr>
                <w:ins w:id="68" w:author="HendryHendry/선임연구원/Convergence(연)ATS그룹(hendry.hendry" w:date="2011-11-16T17:44:00Z"/>
                <w:bCs/>
                <w:lang w:eastAsia="ko-KR"/>
              </w:rPr>
            </w:pPr>
            <w:ins w:id="69" w:author="HendryHendry/선임연구원/Convergence(연)ATS그룹(hendry.hendry" w:date="2011-11-16T17:44:00Z">
              <w:r>
                <w:rPr>
                  <w:rFonts w:hint="eastAsia"/>
                  <w:b/>
                  <w:bCs/>
                  <w:lang w:eastAsia="ko-KR"/>
                </w:rPr>
                <w:t xml:space="preserve">  </w:t>
              </w:r>
              <w:r w:rsidRPr="002921C9">
                <w:rPr>
                  <w:rFonts w:hint="eastAsia"/>
                  <w:bCs/>
                  <w:lang w:eastAsia="ko-KR"/>
                </w:rPr>
                <w:t>}</w:t>
              </w:r>
            </w:ins>
          </w:p>
        </w:tc>
        <w:tc>
          <w:tcPr>
            <w:tcW w:w="1157" w:type="dxa"/>
          </w:tcPr>
          <w:p w:rsidR="00627319" w:rsidRPr="00E13DDF" w:rsidRDefault="00627319" w:rsidP="00627319">
            <w:pPr>
              <w:pStyle w:val="tablecell"/>
              <w:rPr>
                <w:ins w:id="70" w:author="HendryHendry/선임연구원/Convergence(연)ATS그룹(hendry.hendry" w:date="2011-11-16T17:44:00Z"/>
              </w:rPr>
            </w:pPr>
          </w:p>
        </w:tc>
      </w:tr>
      <w:tr w:rsidR="00627319" w:rsidRPr="006745D2" w:rsidTr="00627319">
        <w:trPr>
          <w:cantSplit/>
          <w:trHeight w:val="36"/>
          <w:jc w:val="center"/>
          <w:ins w:id="71" w:author="HendryHendry/선임연구원/Convergence(연)ATS그룹(hendry.hendry" w:date="2011-11-16T17:44:00Z"/>
        </w:trPr>
        <w:tc>
          <w:tcPr>
            <w:tcW w:w="6744" w:type="dxa"/>
          </w:tcPr>
          <w:p w:rsidR="00627319" w:rsidRPr="00210652" w:rsidRDefault="00627319" w:rsidP="00627319">
            <w:pPr>
              <w:pStyle w:val="tablesyntax"/>
              <w:rPr>
                <w:ins w:id="72" w:author="HendryHendry/선임연구원/Convergence(연)ATS그룹(hendry.hendry" w:date="2011-11-16T17:44:00Z"/>
                <w:rFonts w:ascii="Times New Roman" w:hAnsi="Times New Roman"/>
                <w:b/>
                <w:bCs/>
                <w:sz w:val="22"/>
                <w:szCs w:val="22"/>
              </w:rPr>
            </w:pPr>
            <w:ins w:id="73" w:author="HendryHendry/선임연구원/Convergence(연)ATS그룹(hendry.hendry" w:date="2011-11-16T17:44:00Z">
              <w:r w:rsidRPr="00210652">
                <w:rPr>
                  <w:rFonts w:ascii="Times New Roman" w:hAnsi="Times New Roman"/>
                  <w:b/>
                  <w:bCs/>
                </w:rPr>
                <w:tab/>
              </w:r>
              <w:proofErr w:type="spellStart"/>
              <w:r>
                <w:rPr>
                  <w:rFonts w:ascii="Times New Roman" w:hAnsi="Times New Roman" w:hint="eastAsia"/>
                  <w:b/>
                  <w:lang w:eastAsia="ko-KR"/>
                </w:rPr>
                <w:t>erps_flag</w:t>
              </w:r>
              <w:proofErr w:type="spellEnd"/>
            </w:ins>
          </w:p>
        </w:tc>
        <w:tc>
          <w:tcPr>
            <w:tcW w:w="1157" w:type="dxa"/>
          </w:tcPr>
          <w:p w:rsidR="00627319" w:rsidRPr="00210652" w:rsidRDefault="00627319" w:rsidP="00627319">
            <w:pPr>
              <w:pStyle w:val="tablecell"/>
              <w:rPr>
                <w:ins w:id="74" w:author="HendryHendry/선임연구원/Convergence(연)ATS그룹(hendry.hendry" w:date="2011-11-16T17:44:00Z"/>
                <w:lang w:eastAsia="ko-KR"/>
              </w:rPr>
            </w:pPr>
            <w:ins w:id="75" w:author="HendryHendry/선임연구원/Convergence(연)ATS그룹(hendry.hendry" w:date="2011-11-16T17:44:00Z">
              <w:r>
                <w:rPr>
                  <w:rFonts w:hint="eastAsia"/>
                  <w:lang w:eastAsia="ko-KR"/>
                </w:rPr>
                <w:t>f(1)</w:t>
              </w:r>
            </w:ins>
          </w:p>
        </w:tc>
      </w:tr>
      <w:tr w:rsidR="00627319" w:rsidRPr="006745D2" w:rsidTr="00627319">
        <w:trPr>
          <w:cantSplit/>
          <w:trHeight w:val="36"/>
          <w:jc w:val="center"/>
          <w:ins w:id="76" w:author="HendryHendry/선임연구원/Convergence(연)ATS그룹(hendry.hendry" w:date="2011-11-16T17:44:00Z"/>
        </w:trPr>
        <w:tc>
          <w:tcPr>
            <w:tcW w:w="6744" w:type="dxa"/>
          </w:tcPr>
          <w:p w:rsidR="00627319" w:rsidRPr="00892373" w:rsidRDefault="00627319" w:rsidP="00627319">
            <w:pPr>
              <w:pStyle w:val="tablesyntax"/>
              <w:rPr>
                <w:ins w:id="77" w:author="HendryHendry/선임연구원/Convergence(연)ATS그룹(hendry.hendry" w:date="2011-11-16T17:44:00Z"/>
                <w:rFonts w:ascii="Times New Roman" w:hAnsi="Times New Roman"/>
                <w:sz w:val="22"/>
                <w:szCs w:val="22"/>
                <w:lang w:eastAsia="ko-KR"/>
              </w:rPr>
            </w:pPr>
            <w:ins w:id="78" w:author="HendryHendry/선임연구원/Convergence(연)ATS그룹(hendry.hendry" w:date="2011-11-16T17:44:00Z">
              <w:r w:rsidRPr="00210652">
                <w:rPr>
                  <w:rFonts w:ascii="Times New Roman" w:hAnsi="Times New Roman"/>
                  <w:b/>
                </w:rPr>
                <w:tab/>
              </w:r>
              <w:r w:rsidRPr="00892373">
                <w:rPr>
                  <w:rFonts w:ascii="Times New Roman" w:hAnsi="Times New Roman" w:hint="eastAsia"/>
                  <w:lang w:eastAsia="ko-KR"/>
                </w:rPr>
                <w:t>if (</w:t>
              </w:r>
              <w:proofErr w:type="spellStart"/>
              <w:r w:rsidRPr="00892373">
                <w:rPr>
                  <w:rFonts w:ascii="Times New Roman" w:hAnsi="Times New Roman" w:hint="eastAsia"/>
                  <w:lang w:eastAsia="ko-KR"/>
                </w:rPr>
                <w:t>erps_flag</w:t>
              </w:r>
              <w:proofErr w:type="spellEnd"/>
              <w:r w:rsidRPr="00892373">
                <w:rPr>
                  <w:rFonts w:ascii="Times New Roman" w:hAnsi="Times New Roman" w:hint="eastAsia"/>
                  <w:lang w:eastAsia="ko-KR"/>
                </w:rPr>
                <w:t>) {</w:t>
              </w:r>
            </w:ins>
          </w:p>
        </w:tc>
        <w:tc>
          <w:tcPr>
            <w:tcW w:w="1157" w:type="dxa"/>
          </w:tcPr>
          <w:p w:rsidR="00627319" w:rsidRPr="00210652" w:rsidRDefault="00627319" w:rsidP="00627319">
            <w:pPr>
              <w:pStyle w:val="tablecell"/>
              <w:rPr>
                <w:ins w:id="79" w:author="HendryHendry/선임연구원/Convergence(연)ATS그룹(hendry.hendry" w:date="2011-11-16T17:44:00Z"/>
                <w:lang w:eastAsia="ko-KR"/>
              </w:rPr>
            </w:pPr>
          </w:p>
        </w:tc>
      </w:tr>
      <w:tr w:rsidR="00627319" w:rsidRPr="006745D2" w:rsidTr="00627319">
        <w:trPr>
          <w:cantSplit/>
          <w:trHeight w:val="36"/>
          <w:jc w:val="center"/>
          <w:ins w:id="80" w:author="HendryHendry/선임연구원/Convergence(연)ATS그룹(hendry.hendry" w:date="2011-11-16T17:44:00Z"/>
        </w:trPr>
        <w:tc>
          <w:tcPr>
            <w:tcW w:w="6744" w:type="dxa"/>
          </w:tcPr>
          <w:p w:rsidR="00627319" w:rsidRPr="00E13DDF" w:rsidRDefault="00627319" w:rsidP="00BE1C65">
            <w:pPr>
              <w:pStyle w:val="tablesyntax"/>
              <w:tabs>
                <w:tab w:val="clear" w:pos="216"/>
                <w:tab w:val="clear" w:pos="432"/>
                <w:tab w:val="left" w:pos="520"/>
              </w:tabs>
              <w:ind w:firstLineChars="250" w:firstLine="491"/>
              <w:rPr>
                <w:ins w:id="81" w:author="HendryHendry/선임연구원/Convergence(연)ATS그룹(hendry.hendry" w:date="2011-11-16T17:44:00Z"/>
                <w:b/>
                <w:bCs/>
                <w:lang w:eastAsia="ko-KR"/>
              </w:rPr>
            </w:pPr>
            <w:proofErr w:type="spellStart"/>
            <w:ins w:id="82" w:author="HendryHendry/선임연구원/Convergence(연)ATS그룹(hendry.hendry" w:date="2011-11-16T17:44:00Z">
              <w:r w:rsidRPr="00E13DDF">
                <w:rPr>
                  <w:b/>
                  <w:bCs/>
                </w:rPr>
                <w:t>num</w:t>
              </w:r>
              <w:r>
                <w:rPr>
                  <w:b/>
                  <w:bCs/>
                </w:rPr>
                <w:t>_ref_pic_sets</w:t>
              </w:r>
              <w:proofErr w:type="spellEnd"/>
            </w:ins>
          </w:p>
        </w:tc>
        <w:tc>
          <w:tcPr>
            <w:tcW w:w="1157" w:type="dxa"/>
          </w:tcPr>
          <w:p w:rsidR="00627319" w:rsidRPr="00E13DDF" w:rsidRDefault="00627319" w:rsidP="00627319">
            <w:pPr>
              <w:pStyle w:val="tablecell"/>
              <w:rPr>
                <w:ins w:id="83" w:author="HendryHendry/선임연구원/Convergence(연)ATS그룹(hendry.hendry" w:date="2011-11-16T17:44:00Z"/>
                <w:lang w:eastAsia="ko-KR"/>
              </w:rPr>
            </w:pPr>
            <w:proofErr w:type="spellStart"/>
            <w:ins w:id="84" w:author="HendryHendry/선임연구원/Convergence(연)ATS그룹(hendry.hendry" w:date="2011-11-16T17:44:00Z">
              <w:r>
                <w:rPr>
                  <w:rFonts w:hint="eastAsia"/>
                  <w:lang w:eastAsia="ko-KR"/>
                </w:rPr>
                <w:t>ue</w:t>
              </w:r>
              <w:proofErr w:type="spellEnd"/>
              <w:r>
                <w:rPr>
                  <w:rFonts w:hint="eastAsia"/>
                  <w:lang w:eastAsia="ko-KR"/>
                </w:rPr>
                <w:t>(v)</w:t>
              </w:r>
            </w:ins>
          </w:p>
        </w:tc>
      </w:tr>
      <w:tr w:rsidR="00627319" w:rsidRPr="006745D2" w:rsidTr="00627319">
        <w:trPr>
          <w:cantSplit/>
          <w:jc w:val="center"/>
          <w:ins w:id="85" w:author="HendryHendry/선임연구원/Convergence(연)ATS그룹(hendry.hendry" w:date="2011-11-16T17:44:00Z"/>
        </w:trPr>
        <w:tc>
          <w:tcPr>
            <w:tcW w:w="6744" w:type="dxa"/>
          </w:tcPr>
          <w:p w:rsidR="00627319" w:rsidRPr="006745D2" w:rsidRDefault="00627319" w:rsidP="00627319">
            <w:pPr>
              <w:pStyle w:val="tablesyntax"/>
              <w:tabs>
                <w:tab w:val="clear" w:pos="216"/>
                <w:tab w:val="clear" w:pos="432"/>
                <w:tab w:val="left" w:pos="520"/>
              </w:tabs>
              <w:rPr>
                <w:ins w:id="86" w:author="HendryHendry/선임연구원/Convergence(연)ATS그룹(hendry.hendry" w:date="2011-11-16T17:44:00Z"/>
                <w:rFonts w:ascii="Times New Roman" w:hAnsi="Times New Roman"/>
                <w:b/>
              </w:rPr>
            </w:pPr>
            <w:ins w:id="87" w:author="HendryHendry/선임연구원/Convergence(연)ATS그룹(hendry.hendry" w:date="2011-11-16T17:44:00Z">
              <w:r w:rsidRPr="00E13DDF">
                <w:rPr>
                  <w:bCs/>
                </w:rPr>
                <w:tab/>
                <w:t>for(</w:t>
              </w:r>
              <w:proofErr w:type="spellStart"/>
              <w:r w:rsidRPr="00E13DDF">
                <w:rPr>
                  <w:bCs/>
                </w:rPr>
                <w:t>i</w:t>
              </w:r>
              <w:r>
                <w:rPr>
                  <w:bCs/>
                </w:rPr>
                <w:t>dx</w:t>
              </w:r>
              <w:proofErr w:type="spellEnd"/>
              <w:r w:rsidRPr="00E13DDF">
                <w:rPr>
                  <w:bCs/>
                </w:rPr>
                <w:t xml:space="preserve"> = 0; </w:t>
              </w:r>
              <w:proofErr w:type="spellStart"/>
              <w:r w:rsidRPr="00E13DDF">
                <w:rPr>
                  <w:bCs/>
                </w:rPr>
                <w:t>i</w:t>
              </w:r>
              <w:r>
                <w:rPr>
                  <w:bCs/>
                </w:rPr>
                <w:t>dx</w:t>
              </w:r>
              <w:proofErr w:type="spellEnd"/>
              <w:r w:rsidRPr="00E13DDF">
                <w:rPr>
                  <w:bCs/>
                </w:rPr>
                <w:t xml:space="preserve"> &lt; </w:t>
              </w:r>
              <w:proofErr w:type="spellStart"/>
              <w:r w:rsidRPr="00E13DDF">
                <w:rPr>
                  <w:bCs/>
                </w:rPr>
                <w:t>num_</w:t>
              </w:r>
              <w:r>
                <w:rPr>
                  <w:bCs/>
                </w:rPr>
                <w:t>ref_pic_sets</w:t>
              </w:r>
              <w:proofErr w:type="spellEnd"/>
              <w:r w:rsidRPr="00E13DDF">
                <w:rPr>
                  <w:bCs/>
                </w:rPr>
                <w:t xml:space="preserve">; </w:t>
              </w:r>
              <w:proofErr w:type="spellStart"/>
              <w:r w:rsidRPr="00E13DDF">
                <w:rPr>
                  <w:bCs/>
                </w:rPr>
                <w:t>i</w:t>
              </w:r>
              <w:r>
                <w:rPr>
                  <w:bCs/>
                </w:rPr>
                <w:t>dx</w:t>
              </w:r>
              <w:proofErr w:type="spellEnd"/>
              <w:r w:rsidRPr="00E13DDF">
                <w:rPr>
                  <w:bCs/>
                </w:rPr>
                <w:t>++)</w:t>
              </w:r>
            </w:ins>
          </w:p>
        </w:tc>
        <w:tc>
          <w:tcPr>
            <w:tcW w:w="1157" w:type="dxa"/>
          </w:tcPr>
          <w:p w:rsidR="00627319" w:rsidRPr="006745D2" w:rsidRDefault="00627319" w:rsidP="00627319">
            <w:pPr>
              <w:pStyle w:val="tablecell"/>
              <w:rPr>
                <w:ins w:id="88" w:author="HendryHendry/선임연구원/Convergence(연)ATS그룹(hendry.hendry" w:date="2011-11-16T17:44:00Z"/>
              </w:rPr>
            </w:pPr>
          </w:p>
        </w:tc>
      </w:tr>
      <w:tr w:rsidR="00627319" w:rsidRPr="006745D2" w:rsidTr="00627319">
        <w:trPr>
          <w:cantSplit/>
          <w:jc w:val="center"/>
          <w:ins w:id="89" w:author="HendryHendry/선임연구원/Convergence(연)ATS그룹(hendry.hendry" w:date="2011-11-16T17:44:00Z"/>
        </w:trPr>
        <w:tc>
          <w:tcPr>
            <w:tcW w:w="6744" w:type="dxa"/>
          </w:tcPr>
          <w:p w:rsidR="00627319" w:rsidRPr="00AC355A" w:rsidRDefault="00627319" w:rsidP="00627319">
            <w:pPr>
              <w:pStyle w:val="tablesyntax"/>
              <w:tabs>
                <w:tab w:val="clear" w:pos="432"/>
                <w:tab w:val="clear" w:pos="648"/>
                <w:tab w:val="clear" w:pos="864"/>
                <w:tab w:val="left" w:pos="850"/>
              </w:tabs>
              <w:rPr>
                <w:ins w:id="90" w:author="HendryHendry/선임연구원/Convergence(연)ATS그룹(hendry.hendry" w:date="2011-11-16T17:44:00Z"/>
                <w:rFonts w:ascii="Times New Roman" w:hAnsi="Times New Roman"/>
              </w:rPr>
            </w:pPr>
            <w:ins w:id="91" w:author="HendryHendry/선임연구원/Convergence(연)ATS그룹(hendry.hendry" w:date="2011-11-16T17:44:00Z">
              <w:r w:rsidRPr="00D32230">
                <w:rPr>
                  <w:b/>
                </w:rPr>
                <w:tab/>
              </w:r>
              <w:r w:rsidRPr="00D32230">
                <w:rPr>
                  <w:b/>
                </w:rPr>
                <w:tab/>
              </w:r>
              <w:proofErr w:type="spellStart"/>
              <w:r w:rsidRPr="00AC355A">
                <w:t>ref_pic_set</w:t>
              </w:r>
              <w:proofErr w:type="spellEnd"/>
              <w:r w:rsidRPr="00AC355A">
                <w:t>( </w:t>
              </w:r>
              <w:proofErr w:type="spellStart"/>
              <w:r w:rsidRPr="00AC355A">
                <w:t>idx</w:t>
              </w:r>
              <w:proofErr w:type="spellEnd"/>
              <w:r w:rsidRPr="00AC355A">
                <w:t> )</w:t>
              </w:r>
            </w:ins>
          </w:p>
        </w:tc>
        <w:tc>
          <w:tcPr>
            <w:tcW w:w="1157" w:type="dxa"/>
          </w:tcPr>
          <w:p w:rsidR="00627319" w:rsidRPr="006745D2" w:rsidRDefault="00A346D1" w:rsidP="00627319">
            <w:pPr>
              <w:pStyle w:val="tablecell"/>
              <w:rPr>
                <w:ins w:id="92" w:author="HendryHendry/선임연구원/Convergence(연)ATS그룹(hendry.hendry" w:date="2011-11-16T17:44:00Z"/>
              </w:rPr>
            </w:pPr>
            <w:proofErr w:type="spellStart"/>
            <w:ins w:id="93" w:author="HendryHendry/선임연구원/Convergence(연)ATS그룹(hendry.hendry" w:date="2011-11-18T10:17:00Z">
              <w:r w:rsidRPr="00210652">
                <w:rPr>
                  <w:lang w:eastAsia="ko-KR"/>
                </w:rPr>
                <w:t>ue</w:t>
              </w:r>
              <w:proofErr w:type="spellEnd"/>
              <w:r w:rsidRPr="00210652">
                <w:rPr>
                  <w:lang w:eastAsia="ko-KR"/>
                </w:rPr>
                <w:t>(v)</w:t>
              </w:r>
            </w:ins>
          </w:p>
        </w:tc>
      </w:tr>
      <w:tr w:rsidR="00627319" w:rsidRPr="00210652" w:rsidTr="00627319">
        <w:trPr>
          <w:cantSplit/>
          <w:jc w:val="center"/>
          <w:ins w:id="94" w:author="HendryHendry/선임연구원/Convergence(연)ATS그룹(hendry.hendry" w:date="2011-11-16T17:44:00Z"/>
        </w:trPr>
        <w:tc>
          <w:tcPr>
            <w:tcW w:w="6744" w:type="dxa"/>
          </w:tcPr>
          <w:p w:rsidR="00627319" w:rsidRPr="00210652" w:rsidRDefault="00627319" w:rsidP="00627319">
            <w:pPr>
              <w:pStyle w:val="tablesyntax"/>
              <w:tabs>
                <w:tab w:val="clear" w:pos="216"/>
                <w:tab w:val="clear" w:pos="432"/>
                <w:tab w:val="left" w:pos="520"/>
              </w:tabs>
              <w:rPr>
                <w:ins w:id="95" w:author="HendryHendry/선임연구원/Convergence(연)ATS그룹(hendry.hendry" w:date="2011-11-16T17:44:00Z"/>
                <w:rFonts w:ascii="Times New Roman" w:hAnsi="Times New Roman"/>
                <w:b/>
                <w:lang w:eastAsia="ko-KR"/>
              </w:rPr>
            </w:pPr>
            <w:ins w:id="96" w:author="HendryHendry/선임연구원/Convergence(연)ATS그룹(hendry.hendry" w:date="2011-11-16T17:44:00Z">
              <w:r w:rsidRPr="00210652">
                <w:rPr>
                  <w:rFonts w:ascii="Times New Roman" w:hAnsi="Times New Roman"/>
                  <w:b/>
                  <w:lang w:eastAsia="ko-KR"/>
                </w:rPr>
                <w:tab/>
              </w:r>
              <w:r>
                <w:rPr>
                  <w:rFonts w:ascii="Times New Roman" w:hAnsi="Times New Roman" w:hint="eastAsia"/>
                  <w:b/>
                  <w:lang w:eastAsia="ko-KR"/>
                </w:rPr>
                <w:t>}</w:t>
              </w:r>
            </w:ins>
          </w:p>
        </w:tc>
        <w:tc>
          <w:tcPr>
            <w:tcW w:w="1157" w:type="dxa"/>
          </w:tcPr>
          <w:p w:rsidR="00627319" w:rsidRPr="00210652" w:rsidRDefault="00627319" w:rsidP="00627319">
            <w:pPr>
              <w:pStyle w:val="tablecell"/>
              <w:rPr>
                <w:ins w:id="97" w:author="HendryHendry/선임연구원/Convergence(연)ATS그룹(hendry.hendry" w:date="2011-11-16T17:44:00Z"/>
                <w:lang w:eastAsia="ko-KR"/>
              </w:rPr>
            </w:pPr>
          </w:p>
        </w:tc>
      </w:tr>
      <w:tr w:rsidR="00627319" w:rsidRPr="00210652" w:rsidTr="00627319">
        <w:trPr>
          <w:cantSplit/>
          <w:jc w:val="center"/>
          <w:ins w:id="98" w:author="HendryHendry/선임연구원/Convergence(연)ATS그룹(hendry.hendry" w:date="2011-11-16T17:44:00Z"/>
        </w:trPr>
        <w:tc>
          <w:tcPr>
            <w:tcW w:w="6744" w:type="dxa"/>
          </w:tcPr>
          <w:p w:rsidR="00627319" w:rsidRPr="00210652" w:rsidRDefault="00627319" w:rsidP="00627319">
            <w:pPr>
              <w:pStyle w:val="tablesyntax"/>
              <w:rPr>
                <w:ins w:id="99" w:author="HendryHendry/선임연구원/Convergence(연)ATS그룹(hendry.hendry" w:date="2011-11-16T17:44:00Z"/>
                <w:rFonts w:ascii="Times New Roman" w:hAnsi="Times New Roman"/>
                <w:lang w:eastAsia="ko-KR"/>
              </w:rPr>
            </w:pPr>
            <w:ins w:id="100" w:author="HendryHendry/선임연구원/Convergence(연)ATS그룹(hendry.hendry" w:date="2011-11-16T17:44:00Z">
              <w:r w:rsidRPr="00210652">
                <w:rPr>
                  <w:rFonts w:ascii="Times New Roman" w:hAnsi="Times New Roman"/>
                  <w:lang w:eastAsia="ko-KR"/>
                </w:rPr>
                <w:tab/>
              </w:r>
              <w:r>
                <w:rPr>
                  <w:rFonts w:ascii="Times New Roman" w:hAnsi="Times New Roman" w:hint="eastAsia"/>
                  <w:lang w:eastAsia="ko-KR"/>
                </w:rPr>
                <w:t>}</w:t>
              </w:r>
            </w:ins>
          </w:p>
        </w:tc>
        <w:tc>
          <w:tcPr>
            <w:tcW w:w="1157" w:type="dxa"/>
          </w:tcPr>
          <w:p w:rsidR="00627319" w:rsidRPr="00210652" w:rsidRDefault="00627319" w:rsidP="00627319">
            <w:pPr>
              <w:pStyle w:val="tablecell"/>
              <w:rPr>
                <w:ins w:id="101" w:author="HendryHendry/선임연구원/Convergence(연)ATS그룹(hendry.hendry" w:date="2011-11-16T17:44:00Z"/>
              </w:rPr>
            </w:pPr>
          </w:p>
        </w:tc>
      </w:tr>
      <w:tr w:rsidR="00627319" w:rsidRPr="00210652" w:rsidTr="00627319">
        <w:trPr>
          <w:cantSplit/>
          <w:jc w:val="center"/>
          <w:ins w:id="102" w:author="HendryHendry/선임연구원/Convergence(연)ATS그룹(hendry.hendry" w:date="2011-11-16T17:44:00Z"/>
        </w:trPr>
        <w:tc>
          <w:tcPr>
            <w:tcW w:w="6744" w:type="dxa"/>
          </w:tcPr>
          <w:p w:rsidR="00627319" w:rsidRPr="00892373" w:rsidRDefault="00627319" w:rsidP="00627319">
            <w:pPr>
              <w:pStyle w:val="tablesyntax"/>
              <w:keepNext w:val="0"/>
              <w:keepLines w:val="0"/>
              <w:rPr>
                <w:ins w:id="103" w:author="HendryHendry/선임연구원/Convergence(연)ATS그룹(hendry.hendry" w:date="2011-11-16T17:44:00Z"/>
                <w:rFonts w:ascii="Times New Roman" w:hAnsi="Times New Roman"/>
                <w:b/>
                <w:lang w:eastAsia="ko-KR"/>
              </w:rPr>
            </w:pPr>
            <w:ins w:id="104" w:author="HendryHendry/선임연구원/Convergence(연)ATS그룹(hendry.hendry" w:date="2011-11-16T17:44:00Z">
              <w:r w:rsidRPr="00892373">
                <w:rPr>
                  <w:rFonts w:ascii="Times New Roman" w:hAnsi="Times New Roman"/>
                  <w:b/>
                </w:rPr>
                <w:tab/>
              </w:r>
              <w:r w:rsidRPr="00892373">
                <w:rPr>
                  <w:rFonts w:ascii="Times New Roman" w:hAnsi="Times New Roman"/>
                  <w:b/>
                  <w:lang w:eastAsia="ko-KR"/>
                </w:rPr>
                <w:t>…</w:t>
              </w:r>
            </w:ins>
          </w:p>
        </w:tc>
        <w:tc>
          <w:tcPr>
            <w:tcW w:w="1157" w:type="dxa"/>
          </w:tcPr>
          <w:p w:rsidR="00627319" w:rsidRPr="00210652" w:rsidRDefault="00627319" w:rsidP="00627319">
            <w:pPr>
              <w:pStyle w:val="tablecell"/>
              <w:keepNext w:val="0"/>
              <w:keepLines w:val="0"/>
              <w:rPr>
                <w:ins w:id="105" w:author="HendryHendry/선임연구원/Convergence(연)ATS그룹(hendry.hendry" w:date="2011-11-16T17:44:00Z"/>
              </w:rPr>
            </w:pPr>
          </w:p>
        </w:tc>
      </w:tr>
      <w:tr w:rsidR="00627319" w:rsidRPr="00210652" w:rsidTr="00627319">
        <w:trPr>
          <w:cantSplit/>
          <w:jc w:val="center"/>
          <w:ins w:id="106" w:author="HendryHendry/선임연구원/Convergence(연)ATS그룹(hendry.hendry" w:date="2011-11-16T17:44:00Z"/>
        </w:trPr>
        <w:tc>
          <w:tcPr>
            <w:tcW w:w="6744" w:type="dxa"/>
          </w:tcPr>
          <w:p w:rsidR="00627319" w:rsidRPr="00210652" w:rsidRDefault="00627319" w:rsidP="00627319">
            <w:pPr>
              <w:pStyle w:val="tablesyntax"/>
              <w:keepNext w:val="0"/>
              <w:keepLines w:val="0"/>
              <w:rPr>
                <w:ins w:id="107" w:author="HendryHendry/선임연구원/Convergence(연)ATS그룹(hendry.hendry" w:date="2011-11-16T17:44:00Z"/>
                <w:rFonts w:ascii="Times New Roman" w:hAnsi="Times New Roman"/>
              </w:rPr>
            </w:pPr>
            <w:ins w:id="108" w:author="HendryHendry/선임연구원/Convergence(연)ATS그룹(hendry.hendry" w:date="2011-11-16T17:44:00Z">
              <w:r w:rsidRPr="00210652">
                <w:rPr>
                  <w:rFonts w:ascii="Times New Roman" w:hAnsi="Times New Roman"/>
                </w:rPr>
                <w:t>}</w:t>
              </w:r>
            </w:ins>
          </w:p>
        </w:tc>
        <w:tc>
          <w:tcPr>
            <w:tcW w:w="1157" w:type="dxa"/>
          </w:tcPr>
          <w:p w:rsidR="00627319" w:rsidRPr="00210652" w:rsidRDefault="00627319" w:rsidP="00627319">
            <w:pPr>
              <w:pStyle w:val="tablecell"/>
              <w:keepNext w:val="0"/>
              <w:keepLines w:val="0"/>
              <w:rPr>
                <w:ins w:id="109" w:author="HendryHendry/선임연구원/Convergence(연)ATS그룹(hendry.hendry" w:date="2011-11-16T17:44:00Z"/>
              </w:rPr>
            </w:pPr>
          </w:p>
        </w:tc>
      </w:tr>
    </w:tbl>
    <w:p w:rsidR="00627319" w:rsidDel="00627319" w:rsidRDefault="00627319" w:rsidP="00892373">
      <w:pPr>
        <w:jc w:val="center"/>
        <w:rPr>
          <w:del w:id="110" w:author="HendryHendry/선임연구원/Convergence(연)ATS그룹(hendry.hendry" w:date="2011-11-16T17:44:00Z"/>
          <w:szCs w:val="22"/>
          <w:lang w:eastAsia="ko-K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44"/>
        <w:gridCol w:w="1157"/>
      </w:tblGrid>
      <w:tr w:rsidR="00892373" w:rsidRPr="00210652" w:rsidDel="00627319" w:rsidTr="00892373">
        <w:trPr>
          <w:cantSplit/>
          <w:jc w:val="center"/>
          <w:del w:id="111" w:author="HendryHendry/선임연구원/Convergence(연)ATS그룹(hendry.hendry" w:date="2011-11-16T17:44:00Z"/>
        </w:trPr>
        <w:tc>
          <w:tcPr>
            <w:tcW w:w="6744" w:type="dxa"/>
          </w:tcPr>
          <w:p w:rsidR="00892373" w:rsidRPr="00210652" w:rsidDel="00627319" w:rsidRDefault="00892373" w:rsidP="00625134">
            <w:pPr>
              <w:pStyle w:val="tablesyntax"/>
              <w:rPr>
                <w:del w:id="112" w:author="HendryHendry/선임연구원/Convergence(연)ATS그룹(hendry.hendry" w:date="2011-11-16T17:44:00Z"/>
                <w:rFonts w:ascii="Times New Roman" w:hAnsi="Times New Roman"/>
              </w:rPr>
            </w:pPr>
            <w:del w:id="113" w:author="HendryHendry/선임연구원/Convergence(연)ATS그룹(hendry.hendry" w:date="2011-11-16T17:44:00Z">
              <w:r w:rsidRPr="00210652" w:rsidDel="00627319">
                <w:rPr>
                  <w:rFonts w:ascii="Times New Roman" w:hAnsi="Times New Roman"/>
                </w:rPr>
                <w:delText>pic_parameter_set_rbsp( ) {</w:delText>
              </w:r>
            </w:del>
          </w:p>
        </w:tc>
        <w:tc>
          <w:tcPr>
            <w:tcW w:w="1157" w:type="dxa"/>
          </w:tcPr>
          <w:p w:rsidR="00892373" w:rsidRPr="00210652" w:rsidDel="00627319" w:rsidRDefault="00892373" w:rsidP="00625134">
            <w:pPr>
              <w:pStyle w:val="tableheading"/>
              <w:rPr>
                <w:del w:id="114" w:author="HendryHendry/선임연구원/Convergence(연)ATS그룹(hendry.hendry" w:date="2011-11-16T17:44:00Z"/>
              </w:rPr>
            </w:pPr>
            <w:del w:id="115" w:author="HendryHendry/선임연구원/Convergence(연)ATS그룹(hendry.hendry" w:date="2011-11-16T17:44:00Z">
              <w:r w:rsidRPr="00210652" w:rsidDel="00627319">
                <w:delText>Descriptor</w:delText>
              </w:r>
            </w:del>
          </w:p>
        </w:tc>
      </w:tr>
      <w:tr w:rsidR="00892373" w:rsidRPr="00210652" w:rsidDel="00627319" w:rsidTr="00892373">
        <w:trPr>
          <w:cantSplit/>
          <w:jc w:val="center"/>
          <w:del w:id="116" w:author="HendryHendry/선임연구원/Convergence(연)ATS그룹(hendry.hendry" w:date="2011-11-16T17:44:00Z"/>
        </w:trPr>
        <w:tc>
          <w:tcPr>
            <w:tcW w:w="6744" w:type="dxa"/>
          </w:tcPr>
          <w:p w:rsidR="00892373" w:rsidRPr="00210652" w:rsidDel="00627319" w:rsidRDefault="00892373" w:rsidP="00892373">
            <w:pPr>
              <w:pStyle w:val="tablesyntax"/>
              <w:rPr>
                <w:del w:id="117" w:author="HendryHendry/선임연구원/Convergence(연)ATS그룹(hendry.hendry" w:date="2011-11-16T17:44:00Z"/>
                <w:rFonts w:ascii="Times New Roman" w:hAnsi="Times New Roman"/>
                <w:b/>
                <w:bCs/>
                <w:sz w:val="22"/>
                <w:szCs w:val="22"/>
                <w:lang w:eastAsia="ko-KR"/>
              </w:rPr>
            </w:pPr>
            <w:del w:id="118" w:author="HendryHendry/선임연구원/Convergence(연)ATS그룹(hendry.hendry" w:date="2011-11-16T17:44:00Z">
              <w:r w:rsidRPr="00210652" w:rsidDel="00627319">
                <w:rPr>
                  <w:rFonts w:ascii="Times New Roman" w:hAnsi="Times New Roman"/>
                  <w:b/>
                  <w:bCs/>
                </w:rPr>
                <w:tab/>
              </w:r>
              <w:r w:rsidDel="00627319">
                <w:rPr>
                  <w:rFonts w:ascii="Times New Roman" w:hAnsi="Times New Roman"/>
                  <w:b/>
                  <w:bCs/>
                  <w:lang w:eastAsia="ko-KR"/>
                </w:rPr>
                <w:delText>…</w:delText>
              </w:r>
            </w:del>
          </w:p>
        </w:tc>
        <w:tc>
          <w:tcPr>
            <w:tcW w:w="1157" w:type="dxa"/>
          </w:tcPr>
          <w:p w:rsidR="00892373" w:rsidRPr="00210652" w:rsidDel="00627319" w:rsidRDefault="00892373" w:rsidP="00625134">
            <w:pPr>
              <w:pStyle w:val="tablecell"/>
              <w:rPr>
                <w:del w:id="119" w:author="HendryHendry/선임연구원/Convergence(연)ATS그룹(hendry.hendry" w:date="2011-11-16T17:44:00Z"/>
                <w:lang w:eastAsia="ko-KR"/>
              </w:rPr>
            </w:pPr>
          </w:p>
        </w:tc>
      </w:tr>
      <w:tr w:rsidR="00892373" w:rsidRPr="00210652" w:rsidDel="00627319" w:rsidTr="00892373">
        <w:trPr>
          <w:cantSplit/>
          <w:jc w:val="center"/>
          <w:del w:id="120" w:author="HendryHendry/선임연구원/Convergence(연)ATS그룹(hendry.hendry" w:date="2011-11-16T17:44:00Z"/>
        </w:trPr>
        <w:tc>
          <w:tcPr>
            <w:tcW w:w="6744" w:type="dxa"/>
          </w:tcPr>
          <w:p w:rsidR="00892373" w:rsidRPr="00210652" w:rsidDel="00627319" w:rsidRDefault="00892373" w:rsidP="00625134">
            <w:pPr>
              <w:pStyle w:val="tablesyntax"/>
              <w:rPr>
                <w:del w:id="121" w:author="HendryHendry/선임연구원/Convergence(연)ATS그룹(hendry.hendry" w:date="2011-11-16T17:44:00Z"/>
                <w:rFonts w:ascii="Times New Roman" w:hAnsi="Times New Roman"/>
                <w:b/>
                <w:bCs/>
                <w:sz w:val="22"/>
                <w:szCs w:val="22"/>
              </w:rPr>
            </w:pPr>
            <w:del w:id="122" w:author="HendryHendry/선임연구원/Convergence(연)ATS그룹(hendry.hendry" w:date="2011-11-16T17:44:00Z">
              <w:r w:rsidRPr="00210652" w:rsidDel="00627319">
                <w:rPr>
                  <w:rFonts w:ascii="Times New Roman" w:hAnsi="Times New Roman"/>
                  <w:b/>
                  <w:bCs/>
                </w:rPr>
                <w:tab/>
              </w:r>
              <w:r w:rsidDel="00627319">
                <w:rPr>
                  <w:rFonts w:ascii="Times New Roman" w:hAnsi="Times New Roman" w:hint="eastAsia"/>
                  <w:b/>
                  <w:lang w:eastAsia="ko-KR"/>
                </w:rPr>
                <w:delText>erps_flag</w:delText>
              </w:r>
            </w:del>
          </w:p>
        </w:tc>
        <w:tc>
          <w:tcPr>
            <w:tcW w:w="1157" w:type="dxa"/>
          </w:tcPr>
          <w:p w:rsidR="00892373" w:rsidRPr="00210652" w:rsidDel="00627319" w:rsidRDefault="00892373" w:rsidP="00625134">
            <w:pPr>
              <w:pStyle w:val="tablecell"/>
              <w:rPr>
                <w:del w:id="123" w:author="HendryHendry/선임연구원/Convergence(연)ATS그룹(hendry.hendry" w:date="2011-11-16T17:44:00Z"/>
                <w:lang w:eastAsia="ko-KR"/>
              </w:rPr>
            </w:pPr>
            <w:del w:id="124" w:author="HendryHendry/선임연구원/Convergence(연)ATS그룹(hendry.hendry" w:date="2011-11-16T17:44:00Z">
              <w:r w:rsidDel="00627319">
                <w:rPr>
                  <w:rFonts w:hint="eastAsia"/>
                  <w:lang w:eastAsia="ko-KR"/>
                </w:rPr>
                <w:delText>f(1)</w:delText>
              </w:r>
            </w:del>
          </w:p>
        </w:tc>
      </w:tr>
      <w:tr w:rsidR="00892373" w:rsidRPr="00210652" w:rsidDel="00627319" w:rsidTr="00892373">
        <w:trPr>
          <w:cantSplit/>
          <w:jc w:val="center"/>
          <w:del w:id="125" w:author="HendryHendry/선임연구원/Convergence(연)ATS그룹(hendry.hendry" w:date="2011-11-16T17:44:00Z"/>
        </w:trPr>
        <w:tc>
          <w:tcPr>
            <w:tcW w:w="6744" w:type="dxa"/>
          </w:tcPr>
          <w:p w:rsidR="00892373" w:rsidRPr="00892373" w:rsidDel="00627319" w:rsidRDefault="00892373" w:rsidP="00892373">
            <w:pPr>
              <w:pStyle w:val="tablesyntax"/>
              <w:rPr>
                <w:del w:id="126" w:author="HendryHendry/선임연구원/Convergence(연)ATS그룹(hendry.hendry" w:date="2011-11-16T17:44:00Z"/>
                <w:rFonts w:ascii="Times New Roman" w:hAnsi="Times New Roman"/>
                <w:sz w:val="22"/>
                <w:szCs w:val="22"/>
                <w:lang w:eastAsia="ko-KR"/>
              </w:rPr>
            </w:pPr>
            <w:del w:id="127" w:author="HendryHendry/선임연구원/Convergence(연)ATS그룹(hendry.hendry" w:date="2011-11-16T17:44:00Z">
              <w:r w:rsidRPr="00210652" w:rsidDel="00627319">
                <w:rPr>
                  <w:rFonts w:ascii="Times New Roman" w:hAnsi="Times New Roman"/>
                  <w:b/>
                </w:rPr>
                <w:tab/>
              </w:r>
              <w:r w:rsidRPr="00892373" w:rsidDel="00627319">
                <w:rPr>
                  <w:rFonts w:ascii="Times New Roman" w:hAnsi="Times New Roman" w:hint="eastAsia"/>
                  <w:lang w:eastAsia="ko-KR"/>
                </w:rPr>
                <w:delText>if (erps_flag) {</w:delText>
              </w:r>
            </w:del>
          </w:p>
        </w:tc>
        <w:tc>
          <w:tcPr>
            <w:tcW w:w="1157" w:type="dxa"/>
          </w:tcPr>
          <w:p w:rsidR="00892373" w:rsidRPr="00210652" w:rsidDel="00627319" w:rsidRDefault="00892373" w:rsidP="00625134">
            <w:pPr>
              <w:pStyle w:val="tablecell"/>
              <w:rPr>
                <w:del w:id="128" w:author="HendryHendry/선임연구원/Convergence(연)ATS그룹(hendry.hendry" w:date="2011-11-16T17:44:00Z"/>
                <w:lang w:eastAsia="ko-KR"/>
              </w:rPr>
            </w:pPr>
          </w:p>
        </w:tc>
      </w:tr>
      <w:tr w:rsidR="00892373" w:rsidRPr="006745D2" w:rsidDel="00627319" w:rsidTr="00892373">
        <w:trPr>
          <w:cantSplit/>
          <w:jc w:val="center"/>
          <w:del w:id="129" w:author="HendryHendry/선임연구원/Convergence(연)ATS그룹(hendry.hendry" w:date="2011-11-16T17:44:00Z"/>
        </w:trPr>
        <w:tc>
          <w:tcPr>
            <w:tcW w:w="6744" w:type="dxa"/>
          </w:tcPr>
          <w:p w:rsidR="00892373" w:rsidRPr="006745D2" w:rsidDel="00627319" w:rsidRDefault="00892373" w:rsidP="00892373">
            <w:pPr>
              <w:pStyle w:val="tablesyntax"/>
              <w:tabs>
                <w:tab w:val="clear" w:pos="216"/>
                <w:tab w:val="clear" w:pos="432"/>
                <w:tab w:val="left" w:pos="520"/>
              </w:tabs>
              <w:rPr>
                <w:del w:id="130" w:author="HendryHendry/선임연구원/Convergence(연)ATS그룹(hendry.hendry" w:date="2011-11-16T17:44:00Z"/>
                <w:rFonts w:ascii="Times New Roman" w:hAnsi="Times New Roman"/>
                <w:b/>
              </w:rPr>
            </w:pPr>
            <w:del w:id="131" w:author="HendryHendry/선임연구원/Convergence(연)ATS그룹(hendry.hendry" w:date="2011-11-16T17:44:00Z">
              <w:r w:rsidRPr="00E13DDF" w:rsidDel="00627319">
                <w:rPr>
                  <w:b/>
                  <w:bCs/>
                </w:rPr>
                <w:tab/>
                <w:delText>num</w:delText>
              </w:r>
              <w:r w:rsidDel="00627319">
                <w:rPr>
                  <w:b/>
                  <w:bCs/>
                </w:rPr>
                <w:delText>_ref_pic_sets</w:delText>
              </w:r>
            </w:del>
          </w:p>
        </w:tc>
        <w:tc>
          <w:tcPr>
            <w:tcW w:w="1157" w:type="dxa"/>
          </w:tcPr>
          <w:p w:rsidR="00892373" w:rsidRPr="006745D2" w:rsidDel="00627319" w:rsidRDefault="00892373" w:rsidP="00625134">
            <w:pPr>
              <w:pStyle w:val="tablecell"/>
              <w:rPr>
                <w:del w:id="132" w:author="HendryHendry/선임연구원/Convergence(연)ATS그룹(hendry.hendry" w:date="2011-11-16T17:44:00Z"/>
              </w:rPr>
            </w:pPr>
            <w:del w:id="133" w:author="HendryHendry/선임연구원/Convergence(연)ATS그룹(hendry.hendry" w:date="2011-11-16T17:44:00Z">
              <w:r w:rsidRPr="00E13DDF" w:rsidDel="00627319">
                <w:delText>ue(v)</w:delText>
              </w:r>
            </w:del>
          </w:p>
        </w:tc>
      </w:tr>
      <w:tr w:rsidR="00892373" w:rsidRPr="006745D2" w:rsidDel="00627319" w:rsidTr="00892373">
        <w:trPr>
          <w:cantSplit/>
          <w:jc w:val="center"/>
          <w:del w:id="134" w:author="HendryHendry/선임연구원/Convergence(연)ATS그룹(hendry.hendry" w:date="2011-11-16T17:44:00Z"/>
        </w:trPr>
        <w:tc>
          <w:tcPr>
            <w:tcW w:w="6744" w:type="dxa"/>
          </w:tcPr>
          <w:p w:rsidR="00892373" w:rsidRPr="006745D2" w:rsidDel="00627319" w:rsidRDefault="00892373" w:rsidP="00892373">
            <w:pPr>
              <w:pStyle w:val="tablesyntax"/>
              <w:tabs>
                <w:tab w:val="clear" w:pos="216"/>
                <w:tab w:val="clear" w:pos="432"/>
                <w:tab w:val="left" w:pos="520"/>
              </w:tabs>
              <w:rPr>
                <w:del w:id="135" w:author="HendryHendry/선임연구원/Convergence(연)ATS그룹(hendry.hendry" w:date="2011-11-16T17:44:00Z"/>
                <w:rFonts w:ascii="Times New Roman" w:hAnsi="Times New Roman"/>
                <w:b/>
              </w:rPr>
            </w:pPr>
            <w:del w:id="136" w:author="HendryHendry/선임연구원/Convergence(연)ATS그룹(hendry.hendry" w:date="2011-11-16T17:44:00Z">
              <w:r w:rsidRPr="00E13DDF" w:rsidDel="00627319">
                <w:rPr>
                  <w:bCs/>
                </w:rPr>
                <w:tab/>
                <w:delText>for(i</w:delText>
              </w:r>
              <w:r w:rsidDel="00627319">
                <w:rPr>
                  <w:bCs/>
                </w:rPr>
                <w:delText>dx</w:delText>
              </w:r>
              <w:r w:rsidRPr="00E13DDF" w:rsidDel="00627319">
                <w:rPr>
                  <w:bCs/>
                </w:rPr>
                <w:delText xml:space="preserve"> = 0; i</w:delText>
              </w:r>
              <w:r w:rsidDel="00627319">
                <w:rPr>
                  <w:bCs/>
                </w:rPr>
                <w:delText>dx</w:delText>
              </w:r>
              <w:r w:rsidRPr="00E13DDF" w:rsidDel="00627319">
                <w:rPr>
                  <w:bCs/>
                </w:rPr>
                <w:delText xml:space="preserve"> &lt; num_</w:delText>
              </w:r>
              <w:r w:rsidDel="00627319">
                <w:rPr>
                  <w:bCs/>
                </w:rPr>
                <w:delText>ref_pic_sets</w:delText>
              </w:r>
              <w:r w:rsidRPr="00E13DDF" w:rsidDel="00627319">
                <w:rPr>
                  <w:bCs/>
                </w:rPr>
                <w:delText>; i</w:delText>
              </w:r>
              <w:r w:rsidDel="00627319">
                <w:rPr>
                  <w:bCs/>
                </w:rPr>
                <w:delText>dx</w:delText>
              </w:r>
              <w:r w:rsidRPr="00E13DDF" w:rsidDel="00627319">
                <w:rPr>
                  <w:bCs/>
                </w:rPr>
                <w:delText>++)</w:delText>
              </w:r>
            </w:del>
          </w:p>
        </w:tc>
        <w:tc>
          <w:tcPr>
            <w:tcW w:w="1157" w:type="dxa"/>
          </w:tcPr>
          <w:p w:rsidR="00892373" w:rsidRPr="006745D2" w:rsidDel="00627319" w:rsidRDefault="00892373" w:rsidP="00625134">
            <w:pPr>
              <w:pStyle w:val="tablecell"/>
              <w:rPr>
                <w:del w:id="137" w:author="HendryHendry/선임연구원/Convergence(연)ATS그룹(hendry.hendry" w:date="2011-11-16T17:44:00Z"/>
              </w:rPr>
            </w:pPr>
          </w:p>
        </w:tc>
      </w:tr>
      <w:tr w:rsidR="00892373" w:rsidRPr="006745D2" w:rsidDel="00627319" w:rsidTr="00892373">
        <w:trPr>
          <w:cantSplit/>
          <w:jc w:val="center"/>
          <w:del w:id="138" w:author="HendryHendry/선임연구원/Convergence(연)ATS그룹(hendry.hendry" w:date="2011-11-16T17:44:00Z"/>
        </w:trPr>
        <w:tc>
          <w:tcPr>
            <w:tcW w:w="6744" w:type="dxa"/>
          </w:tcPr>
          <w:p w:rsidR="00892373" w:rsidRPr="00AC355A" w:rsidDel="00627319" w:rsidRDefault="00892373" w:rsidP="00892373">
            <w:pPr>
              <w:pStyle w:val="tablesyntax"/>
              <w:tabs>
                <w:tab w:val="clear" w:pos="432"/>
                <w:tab w:val="clear" w:pos="648"/>
                <w:tab w:val="clear" w:pos="864"/>
                <w:tab w:val="left" w:pos="850"/>
              </w:tabs>
              <w:rPr>
                <w:del w:id="139" w:author="HendryHendry/선임연구원/Convergence(연)ATS그룹(hendry.hendry" w:date="2011-11-16T17:44:00Z"/>
                <w:rFonts w:ascii="Times New Roman" w:hAnsi="Times New Roman"/>
              </w:rPr>
            </w:pPr>
            <w:del w:id="140" w:author="HendryHendry/선임연구원/Convergence(연)ATS그룹(hendry.hendry" w:date="2011-11-16T17:44:00Z">
              <w:r w:rsidRPr="00D32230" w:rsidDel="00627319">
                <w:rPr>
                  <w:b/>
                </w:rPr>
                <w:tab/>
              </w:r>
              <w:r w:rsidRPr="00D32230" w:rsidDel="00627319">
                <w:rPr>
                  <w:b/>
                </w:rPr>
                <w:tab/>
              </w:r>
              <w:r w:rsidRPr="00AC355A" w:rsidDel="00627319">
                <w:delText>ref_pic_set( idx )</w:delText>
              </w:r>
            </w:del>
          </w:p>
        </w:tc>
        <w:tc>
          <w:tcPr>
            <w:tcW w:w="1157" w:type="dxa"/>
          </w:tcPr>
          <w:p w:rsidR="00892373" w:rsidRPr="006745D2" w:rsidDel="00627319" w:rsidRDefault="00892373" w:rsidP="00625134">
            <w:pPr>
              <w:pStyle w:val="tablecell"/>
              <w:rPr>
                <w:del w:id="141" w:author="HendryHendry/선임연구원/Convergence(연)ATS그룹(hendry.hendry" w:date="2011-11-16T17:44:00Z"/>
              </w:rPr>
            </w:pPr>
          </w:p>
        </w:tc>
      </w:tr>
      <w:tr w:rsidR="00892373" w:rsidRPr="00210652" w:rsidDel="00627319" w:rsidTr="00892373">
        <w:trPr>
          <w:cantSplit/>
          <w:jc w:val="center"/>
          <w:del w:id="142" w:author="HendryHendry/선임연구원/Convergence(연)ATS그룹(hendry.hendry" w:date="2011-11-16T17:44:00Z"/>
        </w:trPr>
        <w:tc>
          <w:tcPr>
            <w:tcW w:w="6744" w:type="dxa"/>
          </w:tcPr>
          <w:p w:rsidR="00892373" w:rsidRPr="00210652" w:rsidDel="00627319" w:rsidRDefault="00892373" w:rsidP="00892373">
            <w:pPr>
              <w:pStyle w:val="tablesyntax"/>
              <w:tabs>
                <w:tab w:val="clear" w:pos="216"/>
                <w:tab w:val="clear" w:pos="432"/>
                <w:tab w:val="left" w:pos="520"/>
              </w:tabs>
              <w:rPr>
                <w:del w:id="143" w:author="HendryHendry/선임연구원/Convergence(연)ATS그룹(hendry.hendry" w:date="2011-11-16T17:44:00Z"/>
                <w:rFonts w:ascii="Times New Roman" w:hAnsi="Times New Roman"/>
                <w:b/>
                <w:lang w:eastAsia="ko-KR"/>
              </w:rPr>
            </w:pPr>
            <w:del w:id="144" w:author="HendryHendry/선임연구원/Convergence(연)ATS그룹(hendry.hendry" w:date="2011-11-16T17:44:00Z">
              <w:r w:rsidRPr="00210652" w:rsidDel="00627319">
                <w:rPr>
                  <w:rFonts w:ascii="Times New Roman" w:hAnsi="Times New Roman"/>
                  <w:b/>
                  <w:lang w:eastAsia="ko-KR"/>
                </w:rPr>
                <w:tab/>
              </w:r>
              <w:r w:rsidDel="00627319">
                <w:rPr>
                  <w:rFonts w:ascii="Times New Roman" w:hAnsi="Times New Roman" w:hint="eastAsia"/>
                  <w:b/>
                  <w:lang w:eastAsia="ko-KR"/>
                </w:rPr>
                <w:delText>}</w:delText>
              </w:r>
            </w:del>
          </w:p>
        </w:tc>
        <w:tc>
          <w:tcPr>
            <w:tcW w:w="1157" w:type="dxa"/>
          </w:tcPr>
          <w:p w:rsidR="00892373" w:rsidRPr="00210652" w:rsidDel="00627319" w:rsidRDefault="00892373" w:rsidP="00625134">
            <w:pPr>
              <w:pStyle w:val="tablecell"/>
              <w:rPr>
                <w:del w:id="145" w:author="HendryHendry/선임연구원/Convergence(연)ATS그룹(hendry.hendry" w:date="2011-11-16T17:44:00Z"/>
                <w:lang w:eastAsia="ko-KR"/>
              </w:rPr>
            </w:pPr>
            <w:del w:id="146" w:author="HendryHendry/선임연구원/Convergence(연)ATS그룹(hendry.hendry" w:date="2011-11-16T17:44:00Z">
              <w:r w:rsidRPr="00210652" w:rsidDel="00627319">
                <w:rPr>
                  <w:lang w:eastAsia="ko-KR"/>
                </w:rPr>
                <w:delText>ue(v)</w:delText>
              </w:r>
            </w:del>
          </w:p>
        </w:tc>
      </w:tr>
      <w:tr w:rsidR="00892373" w:rsidRPr="00210652" w:rsidDel="00627319" w:rsidTr="00892373">
        <w:trPr>
          <w:cantSplit/>
          <w:jc w:val="center"/>
          <w:del w:id="147" w:author="HendryHendry/선임연구원/Convergence(연)ATS그룹(hendry.hendry" w:date="2011-11-16T17:44:00Z"/>
        </w:trPr>
        <w:tc>
          <w:tcPr>
            <w:tcW w:w="6744" w:type="dxa"/>
          </w:tcPr>
          <w:p w:rsidR="00892373" w:rsidRPr="00210652" w:rsidDel="00627319" w:rsidRDefault="00892373" w:rsidP="00892373">
            <w:pPr>
              <w:pStyle w:val="tablesyntax"/>
              <w:rPr>
                <w:del w:id="148" w:author="HendryHendry/선임연구원/Convergence(연)ATS그룹(hendry.hendry" w:date="2011-11-16T17:44:00Z"/>
                <w:rFonts w:ascii="Times New Roman" w:hAnsi="Times New Roman"/>
                <w:lang w:eastAsia="ko-KR"/>
              </w:rPr>
            </w:pPr>
            <w:del w:id="149" w:author="HendryHendry/선임연구원/Convergence(연)ATS그룹(hendry.hendry" w:date="2011-11-16T17:44:00Z">
              <w:r w:rsidRPr="00210652" w:rsidDel="00627319">
                <w:rPr>
                  <w:rFonts w:ascii="Times New Roman" w:hAnsi="Times New Roman"/>
                  <w:lang w:eastAsia="ko-KR"/>
                </w:rPr>
                <w:tab/>
              </w:r>
              <w:r w:rsidDel="00627319">
                <w:rPr>
                  <w:rFonts w:ascii="Times New Roman" w:hAnsi="Times New Roman" w:hint="eastAsia"/>
                  <w:lang w:eastAsia="ko-KR"/>
                </w:rPr>
                <w:delText>}</w:delText>
              </w:r>
            </w:del>
          </w:p>
        </w:tc>
        <w:tc>
          <w:tcPr>
            <w:tcW w:w="1157" w:type="dxa"/>
          </w:tcPr>
          <w:p w:rsidR="00892373" w:rsidRPr="00210652" w:rsidDel="00627319" w:rsidRDefault="00892373" w:rsidP="00625134">
            <w:pPr>
              <w:pStyle w:val="tablecell"/>
              <w:rPr>
                <w:del w:id="150" w:author="HendryHendry/선임연구원/Convergence(연)ATS그룹(hendry.hendry" w:date="2011-11-16T17:44:00Z"/>
              </w:rPr>
            </w:pPr>
          </w:p>
        </w:tc>
      </w:tr>
      <w:tr w:rsidR="00892373" w:rsidRPr="00210652" w:rsidDel="00627319" w:rsidTr="00892373">
        <w:trPr>
          <w:cantSplit/>
          <w:jc w:val="center"/>
          <w:del w:id="151" w:author="HendryHendry/선임연구원/Convergence(연)ATS그룹(hendry.hendry" w:date="2011-11-16T17:44:00Z"/>
        </w:trPr>
        <w:tc>
          <w:tcPr>
            <w:tcW w:w="6744" w:type="dxa"/>
          </w:tcPr>
          <w:p w:rsidR="00892373" w:rsidRPr="00892373" w:rsidDel="00627319" w:rsidRDefault="00892373" w:rsidP="00892373">
            <w:pPr>
              <w:pStyle w:val="tablesyntax"/>
              <w:keepNext w:val="0"/>
              <w:keepLines w:val="0"/>
              <w:rPr>
                <w:del w:id="152" w:author="HendryHendry/선임연구원/Convergence(연)ATS그룹(hendry.hendry" w:date="2011-11-16T17:44:00Z"/>
                <w:rFonts w:ascii="Times New Roman" w:hAnsi="Times New Roman"/>
                <w:b/>
                <w:lang w:eastAsia="ko-KR"/>
              </w:rPr>
            </w:pPr>
            <w:del w:id="153" w:author="HendryHendry/선임연구원/Convergence(연)ATS그룹(hendry.hendry" w:date="2011-11-16T17:44:00Z">
              <w:r w:rsidRPr="00892373" w:rsidDel="00627319">
                <w:rPr>
                  <w:rFonts w:ascii="Times New Roman" w:hAnsi="Times New Roman"/>
                  <w:b/>
                </w:rPr>
                <w:tab/>
              </w:r>
              <w:r w:rsidRPr="00892373" w:rsidDel="00627319">
                <w:rPr>
                  <w:rFonts w:ascii="Times New Roman" w:hAnsi="Times New Roman"/>
                  <w:b/>
                  <w:lang w:eastAsia="ko-KR"/>
                </w:rPr>
                <w:delText>…</w:delText>
              </w:r>
            </w:del>
          </w:p>
        </w:tc>
        <w:tc>
          <w:tcPr>
            <w:tcW w:w="1157" w:type="dxa"/>
          </w:tcPr>
          <w:p w:rsidR="00892373" w:rsidRPr="00210652" w:rsidDel="00627319" w:rsidRDefault="00892373" w:rsidP="00625134">
            <w:pPr>
              <w:pStyle w:val="tablecell"/>
              <w:keepNext w:val="0"/>
              <w:keepLines w:val="0"/>
              <w:rPr>
                <w:del w:id="154" w:author="HendryHendry/선임연구원/Convergence(연)ATS그룹(hendry.hendry" w:date="2011-11-16T17:44:00Z"/>
              </w:rPr>
            </w:pPr>
          </w:p>
        </w:tc>
      </w:tr>
      <w:tr w:rsidR="00892373" w:rsidRPr="00210652" w:rsidDel="00627319" w:rsidTr="00892373">
        <w:trPr>
          <w:cantSplit/>
          <w:jc w:val="center"/>
          <w:del w:id="155" w:author="HendryHendry/선임연구원/Convergence(연)ATS그룹(hendry.hendry" w:date="2011-11-16T17:44:00Z"/>
        </w:trPr>
        <w:tc>
          <w:tcPr>
            <w:tcW w:w="6744" w:type="dxa"/>
          </w:tcPr>
          <w:p w:rsidR="00892373" w:rsidRPr="00210652" w:rsidDel="00627319" w:rsidRDefault="00892373" w:rsidP="00625134">
            <w:pPr>
              <w:pStyle w:val="tablesyntax"/>
              <w:keepNext w:val="0"/>
              <w:keepLines w:val="0"/>
              <w:rPr>
                <w:del w:id="156" w:author="HendryHendry/선임연구원/Convergence(연)ATS그룹(hendry.hendry" w:date="2011-11-16T17:44:00Z"/>
                <w:rFonts w:ascii="Times New Roman" w:hAnsi="Times New Roman"/>
              </w:rPr>
            </w:pPr>
            <w:del w:id="157" w:author="HendryHendry/선임연구원/Convergence(연)ATS그룹(hendry.hendry" w:date="2011-11-16T17:44:00Z">
              <w:r w:rsidRPr="00210652" w:rsidDel="00627319">
                <w:rPr>
                  <w:rFonts w:ascii="Times New Roman" w:hAnsi="Times New Roman"/>
                </w:rPr>
                <w:delText>}</w:delText>
              </w:r>
            </w:del>
          </w:p>
        </w:tc>
        <w:tc>
          <w:tcPr>
            <w:tcW w:w="1157" w:type="dxa"/>
          </w:tcPr>
          <w:p w:rsidR="00892373" w:rsidRPr="00210652" w:rsidDel="00627319" w:rsidRDefault="00892373" w:rsidP="00625134">
            <w:pPr>
              <w:pStyle w:val="tablecell"/>
              <w:keepNext w:val="0"/>
              <w:keepLines w:val="0"/>
              <w:rPr>
                <w:del w:id="158" w:author="HendryHendry/선임연구원/Convergence(연)ATS그룹(hendry.hendry" w:date="2011-11-16T17:44:00Z"/>
              </w:rPr>
            </w:pPr>
          </w:p>
        </w:tc>
      </w:tr>
    </w:tbl>
    <w:p w:rsidR="00627319" w:rsidRPr="00892373" w:rsidRDefault="00627319" w:rsidP="00627319">
      <w:pPr>
        <w:jc w:val="both"/>
        <w:rPr>
          <w:ins w:id="159" w:author="HendryHendry/선임연구원/Convergence(연)ATS그룹(hendry.hendry" w:date="2011-11-16T17:45:00Z"/>
          <w:szCs w:val="22"/>
          <w:lang w:eastAsia="ko-KR"/>
        </w:rPr>
      </w:pPr>
      <w:proofErr w:type="spellStart"/>
      <w:proofErr w:type="gramStart"/>
      <w:ins w:id="160" w:author="HendryHendry/선임연구원/Convergence(연)ATS그룹(hendry.hendry" w:date="2011-11-16T17:45:00Z">
        <w:r>
          <w:rPr>
            <w:rFonts w:hint="eastAsia"/>
            <w:b/>
            <w:szCs w:val="22"/>
            <w:lang w:eastAsia="ko-KR"/>
          </w:rPr>
          <w:t>olc</w:t>
        </w:r>
        <w:proofErr w:type="spellEnd"/>
        <w:proofErr w:type="gramEnd"/>
        <w:r w:rsidRPr="00892373">
          <w:rPr>
            <w:rFonts w:hint="eastAsia"/>
            <w:b/>
            <w:szCs w:val="22"/>
            <w:lang w:eastAsia="ko-KR"/>
          </w:rPr>
          <w:t xml:space="preserve"> _flag</w:t>
        </w:r>
        <w:r w:rsidRPr="00892373">
          <w:rPr>
            <w:rFonts w:hint="eastAsia"/>
            <w:szCs w:val="22"/>
            <w:lang w:eastAsia="ko-KR"/>
          </w:rPr>
          <w:t xml:space="preserve"> equals 1 indicates that </w:t>
        </w:r>
        <w:r>
          <w:rPr>
            <w:rFonts w:hint="eastAsia"/>
            <w:szCs w:val="22"/>
            <w:lang w:eastAsia="ko-KR"/>
          </w:rPr>
          <w:t xml:space="preserve">OLC presents in the header of the first slice of every picture. </w:t>
        </w:r>
        <w:proofErr w:type="spellStart"/>
        <w:proofErr w:type="gramStart"/>
        <w:r>
          <w:rPr>
            <w:rFonts w:hint="eastAsia"/>
            <w:szCs w:val="22"/>
            <w:lang w:eastAsia="ko-KR"/>
          </w:rPr>
          <w:t>olc</w:t>
        </w:r>
        <w:r w:rsidRPr="00892373">
          <w:rPr>
            <w:rFonts w:hint="eastAsia"/>
            <w:szCs w:val="22"/>
            <w:lang w:eastAsia="ko-KR"/>
          </w:rPr>
          <w:t>_flag</w:t>
        </w:r>
        <w:proofErr w:type="spellEnd"/>
        <w:proofErr w:type="gramEnd"/>
        <w:r w:rsidRPr="00892373">
          <w:rPr>
            <w:rFonts w:hint="eastAsia"/>
            <w:szCs w:val="22"/>
            <w:lang w:eastAsia="ko-KR"/>
          </w:rPr>
          <w:t xml:space="preserve"> equals 0 </w:t>
        </w:r>
        <w:r>
          <w:rPr>
            <w:rFonts w:hint="eastAsia"/>
            <w:szCs w:val="22"/>
            <w:lang w:eastAsia="ko-KR"/>
          </w:rPr>
          <w:t xml:space="preserve">indicates </w:t>
        </w:r>
        <w:r w:rsidRPr="00892373">
          <w:rPr>
            <w:rFonts w:hint="eastAsia"/>
            <w:szCs w:val="22"/>
            <w:lang w:eastAsia="ko-KR"/>
          </w:rPr>
          <w:t>otherwise.</w:t>
        </w:r>
      </w:ins>
    </w:p>
    <w:p w:rsidR="00627319" w:rsidRPr="00892373" w:rsidRDefault="00627319" w:rsidP="00627319">
      <w:pPr>
        <w:jc w:val="both"/>
        <w:rPr>
          <w:ins w:id="161" w:author="HendryHendry/선임연구원/Convergence(연)ATS그룹(hendry.hendry" w:date="2011-11-16T17:45:00Z"/>
          <w:szCs w:val="22"/>
          <w:lang w:eastAsia="ko-KR"/>
        </w:rPr>
      </w:pPr>
      <w:proofErr w:type="spellStart"/>
      <w:proofErr w:type="gramStart"/>
      <w:ins w:id="162" w:author="HendryHendry/선임연구원/Convergence(연)ATS그룹(hendry.hendry" w:date="2011-11-16T17:45:00Z">
        <w:r>
          <w:rPr>
            <w:rFonts w:hint="eastAsia"/>
            <w:b/>
            <w:szCs w:val="22"/>
            <w:lang w:eastAsia="ko-KR"/>
          </w:rPr>
          <w:t>use_frame_num_flag</w:t>
        </w:r>
        <w:proofErr w:type="spellEnd"/>
        <w:proofErr w:type="gramEnd"/>
        <w:r>
          <w:rPr>
            <w:rFonts w:hint="eastAsia"/>
            <w:b/>
            <w:szCs w:val="22"/>
            <w:lang w:eastAsia="ko-KR"/>
          </w:rPr>
          <w:t xml:space="preserve"> </w:t>
        </w:r>
        <w:r>
          <w:rPr>
            <w:rFonts w:hint="eastAsia"/>
            <w:szCs w:val="22"/>
            <w:lang w:eastAsia="ko-KR"/>
          </w:rPr>
          <w:t xml:space="preserve">indicates that </w:t>
        </w:r>
        <w:proofErr w:type="spellStart"/>
        <w:r>
          <w:rPr>
            <w:rFonts w:hint="eastAsia"/>
            <w:szCs w:val="22"/>
            <w:lang w:eastAsia="ko-KR"/>
          </w:rPr>
          <w:t>frame_num</w:t>
        </w:r>
        <w:proofErr w:type="spellEnd"/>
        <w:r>
          <w:rPr>
            <w:rFonts w:hint="eastAsia"/>
            <w:szCs w:val="22"/>
            <w:lang w:eastAsia="ko-KR"/>
          </w:rPr>
          <w:t xml:space="preserve"> is signaled in the slice header.</w:t>
        </w:r>
      </w:ins>
    </w:p>
    <w:p w:rsidR="00627319" w:rsidRPr="00210652" w:rsidRDefault="00627319" w:rsidP="00627319">
      <w:pPr>
        <w:spacing w:before="120"/>
        <w:rPr>
          <w:ins w:id="163" w:author="HendryHendry/선임연구원/Convergence(연)ATS그룹(hendry.hendry" w:date="2011-11-16T17:45:00Z"/>
        </w:rPr>
      </w:pPr>
      <w:proofErr w:type="gramStart"/>
      <w:ins w:id="164" w:author="HendryHendry/선임연구원/Convergence(연)ATS그룹(hendry.hendry" w:date="2011-11-16T17:45:00Z">
        <w:r>
          <w:rPr>
            <w:rFonts w:hint="eastAsia"/>
            <w:b/>
            <w:bCs/>
            <w:lang w:eastAsia="ko-KR"/>
          </w:rPr>
          <w:t>log2_max_frame_num_minus4</w:t>
        </w:r>
        <w:proofErr w:type="gramEnd"/>
        <w:r>
          <w:rPr>
            <w:rFonts w:hint="eastAsia"/>
            <w:b/>
            <w:szCs w:val="22"/>
            <w:lang w:eastAsia="ko-KR"/>
          </w:rPr>
          <w:t xml:space="preserve"> </w:t>
        </w:r>
        <w:r w:rsidRPr="00210652">
          <w:t xml:space="preserve">specifies </w:t>
        </w:r>
        <w:r w:rsidRPr="00210652">
          <w:rPr>
            <w:bCs/>
          </w:rPr>
          <w:t>the</w:t>
        </w:r>
        <w:r w:rsidRPr="00210652">
          <w:t xml:space="preserve"> value of the variable </w:t>
        </w:r>
        <w:proofErr w:type="spellStart"/>
        <w:r w:rsidRPr="00210652">
          <w:t>Max</w:t>
        </w:r>
        <w:r w:rsidRPr="00210652">
          <w:rPr>
            <w:color w:val="FF0000"/>
          </w:rPr>
          <w:t>Frame</w:t>
        </w:r>
        <w:r w:rsidRPr="00210652">
          <w:t>Num</w:t>
        </w:r>
        <w:proofErr w:type="spellEnd"/>
        <w:r w:rsidRPr="00210652">
          <w:t xml:space="preserve"> that is used in </w:t>
        </w:r>
        <w:r w:rsidRPr="00210652">
          <w:rPr>
            <w:color w:val="FF0000"/>
          </w:rPr>
          <w:t>frame</w:t>
        </w:r>
        <w:r w:rsidRPr="00210652">
          <w:t>_num related derivations as follows:</w:t>
        </w:r>
      </w:ins>
    </w:p>
    <w:p w:rsidR="00627319" w:rsidRPr="00210652" w:rsidRDefault="00627319" w:rsidP="00627319">
      <w:pPr>
        <w:tabs>
          <w:tab w:val="clear" w:pos="1080"/>
          <w:tab w:val="center" w:pos="4849"/>
          <w:tab w:val="right" w:pos="9700"/>
        </w:tabs>
        <w:spacing w:before="0"/>
        <w:rPr>
          <w:ins w:id="165" w:author="HendryHendry/선임연구원/Convergence(연)ATS그룹(hendry.hendry" w:date="2011-11-16T17:45:00Z"/>
          <w:lang w:eastAsia="ko-KR"/>
        </w:rPr>
      </w:pPr>
      <w:proofErr w:type="spellStart"/>
      <w:ins w:id="166" w:author="HendryHendry/선임연구원/Convergence(연)ATS그룹(hendry.hendry" w:date="2011-11-16T17:45:00Z">
        <w:r w:rsidRPr="00210652">
          <w:t>Max</w:t>
        </w:r>
        <w:r w:rsidRPr="00210652">
          <w:rPr>
            <w:color w:val="FF0000"/>
          </w:rPr>
          <w:t>Frame</w:t>
        </w:r>
        <w:r w:rsidRPr="00210652">
          <w:t>Num</w:t>
        </w:r>
        <w:proofErr w:type="spellEnd"/>
        <w:r w:rsidRPr="00210652">
          <w:t> = 2</w:t>
        </w:r>
        <w:proofErr w:type="gramStart"/>
        <w:r w:rsidRPr="00210652">
          <w:rPr>
            <w:vertAlign w:val="superscript"/>
          </w:rPr>
          <w:t>( log2</w:t>
        </w:r>
        <w:proofErr w:type="gramEnd"/>
        <w:r w:rsidRPr="00210652">
          <w:rPr>
            <w:vertAlign w:val="superscript"/>
          </w:rPr>
          <w:t>_max_</w:t>
        </w:r>
        <w:r w:rsidRPr="00210652">
          <w:rPr>
            <w:color w:val="FF0000"/>
            <w:vertAlign w:val="superscript"/>
          </w:rPr>
          <w:t>frame</w:t>
        </w:r>
        <w:r w:rsidRPr="00210652">
          <w:rPr>
            <w:vertAlign w:val="superscript"/>
          </w:rPr>
          <w:t>_num_minus4 + 4 )</w:t>
        </w:r>
      </w:ins>
    </w:p>
    <w:p w:rsidR="00627319" w:rsidRPr="00210652" w:rsidRDefault="00627319" w:rsidP="00627319">
      <w:pPr>
        <w:spacing w:before="0"/>
        <w:rPr>
          <w:ins w:id="167" w:author="HendryHendry/선임연구원/Convergence(연)ATS그룹(hendry.hendry" w:date="2011-11-16T17:45:00Z"/>
        </w:rPr>
      </w:pPr>
      <w:ins w:id="168" w:author="HendryHendry/선임연구원/Convergence(연)ATS그룹(hendry.hendry" w:date="2011-11-16T17:45:00Z">
        <w:r w:rsidRPr="00210652">
          <w:t>The value of log2_max_</w:t>
        </w:r>
        <w:r w:rsidRPr="00210652">
          <w:rPr>
            <w:color w:val="FF0000"/>
          </w:rPr>
          <w:t>frame</w:t>
        </w:r>
        <w:r w:rsidRPr="00210652">
          <w:t>_num_minus4 shall be in the range of 0 to 12, inclusive.</w:t>
        </w:r>
      </w:ins>
    </w:p>
    <w:p w:rsidR="00892373" w:rsidRPr="00892373" w:rsidRDefault="00892373" w:rsidP="00892373">
      <w:pPr>
        <w:jc w:val="both"/>
        <w:rPr>
          <w:szCs w:val="22"/>
          <w:lang w:eastAsia="ko-KR"/>
        </w:rPr>
      </w:pPr>
      <w:proofErr w:type="spellStart"/>
      <w:proofErr w:type="gramStart"/>
      <w:r w:rsidRPr="00892373">
        <w:rPr>
          <w:rFonts w:hint="eastAsia"/>
          <w:b/>
          <w:szCs w:val="22"/>
          <w:lang w:eastAsia="ko-KR"/>
        </w:rPr>
        <w:t>erps</w:t>
      </w:r>
      <w:proofErr w:type="spellEnd"/>
      <w:proofErr w:type="gramEnd"/>
      <w:r w:rsidRPr="00892373">
        <w:rPr>
          <w:rFonts w:hint="eastAsia"/>
          <w:b/>
          <w:szCs w:val="22"/>
          <w:lang w:eastAsia="ko-KR"/>
        </w:rPr>
        <w:t xml:space="preserve"> _flag</w:t>
      </w:r>
      <w:r w:rsidRPr="00892373">
        <w:rPr>
          <w:rFonts w:hint="eastAsia"/>
          <w:szCs w:val="22"/>
          <w:lang w:eastAsia="ko-KR"/>
        </w:rPr>
        <w:t xml:space="preserve"> specifies whether the reference pictures are signaled explicitly. </w:t>
      </w:r>
      <w:proofErr w:type="spellStart"/>
      <w:proofErr w:type="gramStart"/>
      <w:r w:rsidRPr="00892373">
        <w:rPr>
          <w:rFonts w:hint="eastAsia"/>
          <w:szCs w:val="22"/>
          <w:lang w:eastAsia="ko-KR"/>
        </w:rPr>
        <w:t>erps_flag</w:t>
      </w:r>
      <w:proofErr w:type="spellEnd"/>
      <w:proofErr w:type="gramEnd"/>
      <w:r w:rsidRPr="00892373">
        <w:rPr>
          <w:rFonts w:hint="eastAsia"/>
          <w:szCs w:val="22"/>
          <w:lang w:eastAsia="ko-KR"/>
        </w:rPr>
        <w:t xml:space="preserve"> equals 1 indicates that RPS is signaled explicitly and </w:t>
      </w:r>
      <w:proofErr w:type="spellStart"/>
      <w:r w:rsidRPr="00892373">
        <w:rPr>
          <w:rFonts w:hint="eastAsia"/>
          <w:szCs w:val="22"/>
          <w:lang w:eastAsia="ko-KR"/>
        </w:rPr>
        <w:t>erps_flag</w:t>
      </w:r>
      <w:proofErr w:type="spellEnd"/>
      <w:r w:rsidRPr="00892373">
        <w:rPr>
          <w:rFonts w:hint="eastAsia"/>
          <w:szCs w:val="22"/>
          <w:lang w:eastAsia="ko-KR"/>
        </w:rPr>
        <w:t xml:space="preserve"> equals 0 otherwise.</w:t>
      </w:r>
    </w:p>
    <w:p w:rsidR="00892373" w:rsidRPr="00892373" w:rsidRDefault="00892373" w:rsidP="00892373">
      <w:pPr>
        <w:jc w:val="both"/>
        <w:rPr>
          <w:szCs w:val="22"/>
          <w:lang w:eastAsia="ko-KR"/>
        </w:rPr>
      </w:pPr>
      <w:proofErr w:type="spellStart"/>
      <w:proofErr w:type="gramStart"/>
      <w:r>
        <w:rPr>
          <w:rFonts w:hint="eastAsia"/>
          <w:b/>
          <w:szCs w:val="22"/>
          <w:lang w:eastAsia="ko-KR"/>
        </w:rPr>
        <w:lastRenderedPageBreak/>
        <w:t>num_ref_pic_sets</w:t>
      </w:r>
      <w:proofErr w:type="spellEnd"/>
      <w:proofErr w:type="gramEnd"/>
      <w:r>
        <w:rPr>
          <w:rFonts w:hint="eastAsia"/>
          <w:b/>
          <w:szCs w:val="22"/>
          <w:lang w:eastAsia="ko-KR"/>
        </w:rPr>
        <w:t xml:space="preserve"> </w:t>
      </w:r>
      <w:r>
        <w:rPr>
          <w:rFonts w:hint="eastAsia"/>
          <w:szCs w:val="22"/>
          <w:lang w:eastAsia="ko-KR"/>
        </w:rPr>
        <w:t>specifies the number of RPS sets signaled in this PPS</w:t>
      </w:r>
    </w:p>
    <w:p w:rsidR="00892373" w:rsidRDefault="00892373" w:rsidP="00D16208">
      <w:pPr>
        <w:jc w:val="both"/>
        <w:rPr>
          <w:szCs w:val="22"/>
          <w:lang w:eastAsia="ko-KR"/>
        </w:rPr>
      </w:pPr>
    </w:p>
    <w:p w:rsidR="00892373" w:rsidRDefault="00892373" w:rsidP="00892373">
      <w:pPr>
        <w:jc w:val="both"/>
        <w:rPr>
          <w:szCs w:val="22"/>
          <w:lang w:eastAsia="ko-KR"/>
        </w:rPr>
      </w:pPr>
      <w:r>
        <w:rPr>
          <w:szCs w:val="22"/>
          <w:lang w:eastAsia="ko-KR"/>
        </w:rPr>
        <w:t>T</w:t>
      </w:r>
      <w:r>
        <w:rPr>
          <w:rFonts w:hint="eastAsia"/>
          <w:szCs w:val="22"/>
          <w:lang w:eastAsia="ko-KR"/>
        </w:rPr>
        <w:t>able 4 tabulates the proposed syntax to signal OLC and RPS in slice header</w:t>
      </w:r>
    </w:p>
    <w:p w:rsidR="00892373" w:rsidRPr="00892373" w:rsidDel="00627319" w:rsidRDefault="00892373" w:rsidP="00892373">
      <w:pPr>
        <w:jc w:val="both"/>
        <w:rPr>
          <w:del w:id="169" w:author="HendryHendry/선임연구원/Convergence(연)ATS그룹(hendry.hendry" w:date="2011-11-16T17:45:00Z"/>
          <w:szCs w:val="22"/>
          <w:lang w:eastAsia="ko-KR"/>
        </w:rPr>
      </w:pPr>
    </w:p>
    <w:p w:rsidR="00C65E96" w:rsidDel="00627319" w:rsidRDefault="00C65E96" w:rsidP="00892373">
      <w:pPr>
        <w:jc w:val="center"/>
        <w:rPr>
          <w:del w:id="170" w:author="HendryHendry/선임연구원/Convergence(연)ATS그룹(hendry.hendry" w:date="2011-11-16T17:45:00Z"/>
          <w:szCs w:val="22"/>
          <w:lang w:eastAsia="ko-KR"/>
        </w:rPr>
      </w:pPr>
    </w:p>
    <w:p w:rsidR="00C65E96" w:rsidDel="00627319" w:rsidRDefault="00C65E96" w:rsidP="00892373">
      <w:pPr>
        <w:jc w:val="center"/>
        <w:rPr>
          <w:del w:id="171" w:author="HendryHendry/선임연구원/Convergence(연)ATS그룹(hendry.hendry" w:date="2011-11-16T17:45:00Z"/>
          <w:szCs w:val="22"/>
          <w:lang w:eastAsia="ko-KR"/>
        </w:rPr>
      </w:pPr>
    </w:p>
    <w:p w:rsidR="00C65E96" w:rsidDel="00627319" w:rsidRDefault="00C65E96" w:rsidP="00892373">
      <w:pPr>
        <w:jc w:val="center"/>
        <w:rPr>
          <w:del w:id="172" w:author="HendryHendry/선임연구원/Convergence(연)ATS그룹(hendry.hendry" w:date="2011-11-16T17:45:00Z"/>
          <w:szCs w:val="22"/>
          <w:lang w:eastAsia="ko-KR"/>
        </w:rPr>
      </w:pPr>
    </w:p>
    <w:p w:rsidR="00C65E96" w:rsidDel="00627319" w:rsidRDefault="00C65E96" w:rsidP="00892373">
      <w:pPr>
        <w:jc w:val="center"/>
        <w:rPr>
          <w:del w:id="173" w:author="HendryHendry/선임연구원/Convergence(연)ATS그룹(hendry.hendry" w:date="2011-11-16T17:45:00Z"/>
          <w:szCs w:val="22"/>
          <w:lang w:eastAsia="ko-KR"/>
        </w:rPr>
      </w:pPr>
    </w:p>
    <w:p w:rsidR="00C65E96" w:rsidDel="00627319" w:rsidRDefault="00C65E96" w:rsidP="00892373">
      <w:pPr>
        <w:jc w:val="center"/>
        <w:rPr>
          <w:del w:id="174" w:author="HendryHendry/선임연구원/Convergence(연)ATS그룹(hendry.hendry" w:date="2011-11-16T17:45:00Z"/>
          <w:szCs w:val="22"/>
          <w:lang w:eastAsia="ko-KR"/>
        </w:rPr>
      </w:pPr>
    </w:p>
    <w:p w:rsidR="00C65E96" w:rsidDel="00627319" w:rsidRDefault="00C65E96" w:rsidP="00892373">
      <w:pPr>
        <w:jc w:val="center"/>
        <w:rPr>
          <w:del w:id="175" w:author="HendryHendry/선임연구원/Convergence(연)ATS그룹(hendry.hendry" w:date="2011-11-16T17:45:00Z"/>
          <w:szCs w:val="22"/>
          <w:lang w:eastAsia="ko-KR"/>
        </w:rPr>
      </w:pPr>
    </w:p>
    <w:p w:rsidR="00C65E96" w:rsidDel="00627319" w:rsidRDefault="00C65E96" w:rsidP="00892373">
      <w:pPr>
        <w:jc w:val="center"/>
        <w:rPr>
          <w:del w:id="176" w:author="HendryHendry/선임연구원/Convergence(연)ATS그룹(hendry.hendry" w:date="2011-11-16T17:45:00Z"/>
          <w:szCs w:val="22"/>
          <w:lang w:eastAsia="ko-KR"/>
        </w:rPr>
      </w:pPr>
    </w:p>
    <w:p w:rsidR="00892373" w:rsidRPr="006B3610" w:rsidRDefault="00892373" w:rsidP="00892373">
      <w:pPr>
        <w:jc w:val="center"/>
        <w:rPr>
          <w:ins w:id="177" w:author="HendryHendry/선임연구원/Convergence(연)ATS그룹(hendry.hendry" w:date="2011-11-16T17:45:00Z"/>
          <w:szCs w:val="22"/>
          <w:lang w:eastAsia="ko-KR"/>
        </w:rPr>
      </w:pPr>
      <w:r>
        <w:rPr>
          <w:rFonts w:hint="eastAsia"/>
          <w:szCs w:val="22"/>
          <w:lang w:eastAsia="ko-KR"/>
        </w:rPr>
        <w:t xml:space="preserve">Table 4 </w:t>
      </w:r>
      <w:r>
        <w:rPr>
          <w:szCs w:val="22"/>
          <w:lang w:eastAsia="ko-KR"/>
        </w:rPr>
        <w:t>–</w:t>
      </w:r>
      <w:r>
        <w:rPr>
          <w:rFonts w:hint="eastAsia"/>
          <w:szCs w:val="22"/>
          <w:lang w:eastAsia="ko-KR"/>
        </w:rPr>
        <w:t xml:space="preserve"> Syntax for signaling RPS in </w:t>
      </w:r>
      <w:del w:id="178" w:author="HendryHendry/선임연구원/Convergence(연)ATS그룹(hendry.hendry" w:date="2011-11-16T17:45:00Z">
        <w:r w:rsidDel="00627319">
          <w:rPr>
            <w:rFonts w:hint="eastAsia"/>
            <w:szCs w:val="22"/>
            <w:lang w:eastAsia="ko-KR"/>
          </w:rPr>
          <w:delText>P</w:delText>
        </w:r>
      </w:del>
      <w:del w:id="179" w:author="HendryHendry/선임연구원/Convergence(연)ATS그룹(hendry.hendry" w:date="2011-11-18T10:07:00Z">
        <w:r w:rsidDel="006B3610">
          <w:rPr>
            <w:rFonts w:hint="eastAsia"/>
            <w:szCs w:val="22"/>
            <w:lang w:eastAsia="ko-KR"/>
          </w:rPr>
          <w:delText>PS</w:delText>
        </w:r>
      </w:del>
      <w:ins w:id="180" w:author="HendryHendry/선임연구원/Convergence(연)ATS그룹(hendry.hendry" w:date="2011-11-18T10:07:00Z">
        <w:r w:rsidR="006B3610">
          <w:rPr>
            <w:rFonts w:hint="eastAsia"/>
            <w:szCs w:val="22"/>
            <w:lang w:eastAsia="ko-KR"/>
          </w:rPr>
          <w:t>Slice Header</w:t>
        </w:r>
      </w:ins>
    </w:p>
    <w:tbl>
      <w:tblPr>
        <w:tblW w:w="0" w:type="auto"/>
        <w:jc w:val="center"/>
        <w:tblInd w:w="-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10"/>
        <w:gridCol w:w="1276"/>
      </w:tblGrid>
      <w:tr w:rsidR="00627319" w:rsidRPr="00210652" w:rsidTr="00627319">
        <w:trPr>
          <w:cantSplit/>
          <w:jc w:val="center"/>
          <w:ins w:id="181" w:author="HendryHendry/선임연구원/Convergence(연)ATS그룹(hendry.hendry" w:date="2011-11-16T17:45:00Z"/>
        </w:trPr>
        <w:tc>
          <w:tcPr>
            <w:tcW w:w="6510" w:type="dxa"/>
          </w:tcPr>
          <w:p w:rsidR="00627319" w:rsidRPr="00210652" w:rsidRDefault="00627319" w:rsidP="00627319">
            <w:pPr>
              <w:pStyle w:val="tablesyntax"/>
              <w:rPr>
                <w:ins w:id="182" w:author="HendryHendry/선임연구원/Convergence(연)ATS그룹(hendry.hendry" w:date="2011-11-16T17:45:00Z"/>
                <w:rFonts w:ascii="Times New Roman" w:hAnsi="Times New Roman"/>
              </w:rPr>
            </w:pPr>
            <w:proofErr w:type="spellStart"/>
            <w:ins w:id="183" w:author="HendryHendry/선임연구원/Convergence(연)ATS그룹(hendry.hendry" w:date="2011-11-16T17:45:00Z">
              <w:r>
                <w:rPr>
                  <w:rFonts w:ascii="Times New Roman" w:hAnsi="Times New Roman" w:hint="eastAsia"/>
                  <w:lang w:eastAsia="ko-KR"/>
                </w:rPr>
                <w:t>slice</w:t>
              </w:r>
              <w:r w:rsidRPr="00210652">
                <w:rPr>
                  <w:rFonts w:ascii="Times New Roman" w:hAnsi="Times New Roman"/>
                </w:rPr>
                <w:t>_</w:t>
              </w:r>
              <w:r>
                <w:rPr>
                  <w:rFonts w:ascii="Times New Roman" w:hAnsi="Times New Roman" w:hint="eastAsia"/>
                  <w:lang w:eastAsia="ko-KR"/>
                </w:rPr>
                <w:t>header</w:t>
              </w:r>
              <w:proofErr w:type="spellEnd"/>
              <w:r>
                <w:rPr>
                  <w:rFonts w:ascii="Times New Roman" w:hAnsi="Times New Roman" w:hint="eastAsia"/>
                  <w:lang w:eastAsia="ko-KR"/>
                </w:rPr>
                <w:t xml:space="preserve"> (</w:t>
              </w:r>
              <w:r w:rsidRPr="00210652">
                <w:rPr>
                  <w:rFonts w:ascii="Times New Roman" w:hAnsi="Times New Roman"/>
                </w:rPr>
                <w:t> ) {</w:t>
              </w:r>
            </w:ins>
          </w:p>
        </w:tc>
        <w:tc>
          <w:tcPr>
            <w:tcW w:w="1276" w:type="dxa"/>
          </w:tcPr>
          <w:p w:rsidR="00627319" w:rsidRPr="00210652" w:rsidRDefault="00627319" w:rsidP="00627319">
            <w:pPr>
              <w:pStyle w:val="tableheading"/>
              <w:rPr>
                <w:ins w:id="184" w:author="HendryHendry/선임연구원/Convergence(연)ATS그룹(hendry.hendry" w:date="2011-11-16T17:45:00Z"/>
              </w:rPr>
            </w:pPr>
            <w:ins w:id="185" w:author="HendryHendry/선임연구원/Convergence(연)ATS그룹(hendry.hendry" w:date="2011-11-16T17:45:00Z">
              <w:r w:rsidRPr="00210652">
                <w:t>Descriptor</w:t>
              </w:r>
            </w:ins>
          </w:p>
        </w:tc>
      </w:tr>
      <w:tr w:rsidR="00627319" w:rsidRPr="00210652" w:rsidTr="00627319">
        <w:trPr>
          <w:cantSplit/>
          <w:trHeight w:val="143"/>
          <w:jc w:val="center"/>
          <w:ins w:id="186" w:author="HendryHendry/선임연구원/Convergence(연)ATS그룹(hendry.hendry" w:date="2011-11-16T17:45:00Z"/>
        </w:trPr>
        <w:tc>
          <w:tcPr>
            <w:tcW w:w="6510" w:type="dxa"/>
          </w:tcPr>
          <w:p w:rsidR="00627319" w:rsidRPr="00210652" w:rsidRDefault="00627319" w:rsidP="00627319">
            <w:pPr>
              <w:pStyle w:val="tablesyntax"/>
              <w:ind w:left="400"/>
              <w:rPr>
                <w:ins w:id="187" w:author="HendryHendry/선임연구원/Convergence(연)ATS그룹(hendry.hendry" w:date="2011-11-16T17:45:00Z"/>
                <w:rFonts w:ascii="Times New Roman" w:hAnsi="Times New Roman"/>
                <w:b/>
                <w:bCs/>
                <w:sz w:val="22"/>
                <w:szCs w:val="22"/>
                <w:lang w:eastAsia="ko-KR"/>
              </w:rPr>
            </w:pPr>
            <w:ins w:id="188" w:author="HendryHendry/선임연구원/Convergence(연)ATS그룹(hendry.hendry" w:date="2011-11-16T17:45:00Z">
              <w:r w:rsidRPr="00210652">
                <w:rPr>
                  <w:rFonts w:ascii="Times New Roman" w:hAnsi="Times New Roman"/>
                  <w:b/>
                  <w:bCs/>
                </w:rPr>
                <w:tab/>
              </w:r>
              <w:r>
                <w:rPr>
                  <w:rFonts w:ascii="Times New Roman" w:hAnsi="Times New Roman"/>
                  <w:b/>
                  <w:bCs/>
                  <w:lang w:eastAsia="ko-KR"/>
                </w:rPr>
                <w:t>…</w:t>
              </w:r>
            </w:ins>
          </w:p>
        </w:tc>
        <w:tc>
          <w:tcPr>
            <w:tcW w:w="1276" w:type="dxa"/>
          </w:tcPr>
          <w:p w:rsidR="00627319" w:rsidRPr="00210652" w:rsidRDefault="00627319" w:rsidP="00627319">
            <w:pPr>
              <w:pStyle w:val="tablecell"/>
              <w:rPr>
                <w:ins w:id="189" w:author="HendryHendry/선임연구원/Convergence(연)ATS그룹(hendry.hendry" w:date="2011-11-16T17:45:00Z"/>
                <w:lang w:eastAsia="ko-KR"/>
              </w:rPr>
            </w:pPr>
          </w:p>
        </w:tc>
      </w:tr>
      <w:tr w:rsidR="00627319" w:rsidRPr="00210652" w:rsidTr="00627319">
        <w:trPr>
          <w:cantSplit/>
          <w:trHeight w:val="71"/>
          <w:jc w:val="center"/>
          <w:ins w:id="190" w:author="HendryHendry/선임연구원/Convergence(연)ATS그룹(hendry.hendry" w:date="2011-11-16T17:45:00Z"/>
        </w:trPr>
        <w:tc>
          <w:tcPr>
            <w:tcW w:w="6510" w:type="dxa"/>
          </w:tcPr>
          <w:p w:rsidR="00627319" w:rsidRPr="00625134" w:rsidRDefault="00627319" w:rsidP="00BC6332">
            <w:pPr>
              <w:pStyle w:val="tablesyntax"/>
              <w:ind w:firstLineChars="200" w:firstLine="400"/>
              <w:rPr>
                <w:ins w:id="191" w:author="HendryHendry/선임연구원/Convergence(연)ATS그룹(hendry.hendry" w:date="2011-11-16T17:45:00Z"/>
                <w:rFonts w:ascii="Times New Roman" w:hAnsi="Times New Roman"/>
                <w:bCs/>
                <w:lang w:eastAsia="ko-KR"/>
              </w:rPr>
              <w:pPrChange w:id="192" w:author="HendryHendry/선임연구원/Convergence(연)ATS그룹(hendry.hendry" w:date="2011-11-21T18:46:00Z">
                <w:pPr>
                  <w:pStyle w:val="tablesyntax"/>
                  <w:ind w:left="400" w:firstLineChars="200" w:firstLine="400"/>
                </w:pPr>
              </w:pPrChange>
            </w:pPr>
            <w:ins w:id="193" w:author="HendryHendry/선임연구원/Convergence(연)ATS그룹(hendry.hendry" w:date="2011-11-16T17:45:00Z">
              <w:r w:rsidRPr="00625134">
                <w:rPr>
                  <w:rFonts w:ascii="Times New Roman" w:hAnsi="Times New Roman" w:hint="eastAsia"/>
                  <w:bCs/>
                  <w:lang w:eastAsia="ko-KR"/>
                </w:rPr>
                <w:t>if (</w:t>
              </w:r>
              <w:proofErr w:type="spellStart"/>
              <w:r w:rsidRPr="00625134">
                <w:rPr>
                  <w:rFonts w:ascii="Times New Roman" w:hAnsi="Times New Roman" w:hint="eastAsia"/>
                  <w:bCs/>
                  <w:lang w:eastAsia="ko-KR"/>
                </w:rPr>
                <w:t>nal_ref_flag</w:t>
              </w:r>
              <w:proofErr w:type="spellEnd"/>
              <w:r w:rsidRPr="00625134">
                <w:rPr>
                  <w:rFonts w:ascii="Times New Roman" w:hAnsi="Times New Roman" w:hint="eastAsia"/>
                  <w:bCs/>
                  <w:lang w:eastAsia="ko-KR"/>
                </w:rPr>
                <w:t xml:space="preserve"> == 1</w:t>
              </w:r>
              <w:r>
                <w:rPr>
                  <w:rFonts w:ascii="Times New Roman" w:hAnsi="Times New Roman" w:hint="eastAsia"/>
                  <w:bCs/>
                  <w:lang w:eastAsia="ko-KR"/>
                </w:rPr>
                <w:t xml:space="preserve"> &amp;&amp; </w:t>
              </w:r>
              <w:proofErr w:type="spellStart"/>
              <w:r>
                <w:rPr>
                  <w:rFonts w:ascii="Times New Roman" w:hAnsi="Times New Roman" w:hint="eastAsia"/>
                  <w:bCs/>
                  <w:lang w:eastAsia="ko-KR"/>
                </w:rPr>
                <w:t>olc_flag</w:t>
              </w:r>
              <w:proofErr w:type="spellEnd"/>
              <w:r w:rsidRPr="00625134">
                <w:rPr>
                  <w:rFonts w:ascii="Times New Roman" w:hAnsi="Times New Roman" w:hint="eastAsia"/>
                  <w:bCs/>
                  <w:lang w:eastAsia="ko-KR"/>
                </w:rPr>
                <w:t>) {</w:t>
              </w:r>
            </w:ins>
          </w:p>
        </w:tc>
        <w:tc>
          <w:tcPr>
            <w:tcW w:w="1276" w:type="dxa"/>
          </w:tcPr>
          <w:p w:rsidR="00627319" w:rsidRPr="00210652" w:rsidRDefault="00627319" w:rsidP="00627319">
            <w:pPr>
              <w:pStyle w:val="tablecell"/>
              <w:rPr>
                <w:ins w:id="194" w:author="HendryHendry/선임연구원/Convergence(연)ATS그룹(hendry.hendry" w:date="2011-11-16T17:45:00Z"/>
                <w:lang w:eastAsia="ko-KR"/>
              </w:rPr>
            </w:pPr>
          </w:p>
        </w:tc>
      </w:tr>
      <w:tr w:rsidR="00627319" w:rsidRPr="00210652" w:rsidTr="00627319">
        <w:trPr>
          <w:cantSplit/>
          <w:trHeight w:val="71"/>
          <w:jc w:val="center"/>
          <w:ins w:id="195" w:author="HendryHendry/선임연구원/Convergence(연)ATS그룹(hendry.hendry" w:date="2011-11-16T17:45:00Z"/>
        </w:trPr>
        <w:tc>
          <w:tcPr>
            <w:tcW w:w="6510" w:type="dxa"/>
          </w:tcPr>
          <w:p w:rsidR="00627319" w:rsidRPr="00625134" w:rsidRDefault="00627319" w:rsidP="00BC6332">
            <w:pPr>
              <w:pStyle w:val="tablesyntax"/>
              <w:ind w:firstLineChars="300" w:firstLine="600"/>
              <w:rPr>
                <w:ins w:id="196" w:author="HendryHendry/선임연구원/Convergence(연)ATS그룹(hendry.hendry" w:date="2011-11-16T17:45:00Z"/>
                <w:rFonts w:ascii="Times New Roman" w:hAnsi="Times New Roman"/>
                <w:bCs/>
                <w:lang w:eastAsia="ko-KR"/>
              </w:rPr>
              <w:pPrChange w:id="197" w:author="HendryHendry/선임연구원/Convergence(연)ATS그룹(hendry.hendry" w:date="2011-11-21T18:46:00Z">
                <w:pPr>
                  <w:pStyle w:val="tablesyntax"/>
                  <w:ind w:left="400" w:firstLineChars="350" w:firstLine="700"/>
                </w:pPr>
              </w:pPrChange>
            </w:pPr>
            <w:ins w:id="198" w:author="HendryHendry/선임연구원/Convergence(연)ATS그룹(hendry.hendry" w:date="2011-11-16T17:45:00Z">
              <w:r>
                <w:rPr>
                  <w:rFonts w:ascii="Times New Roman" w:hAnsi="Times New Roman" w:hint="eastAsia"/>
                  <w:bCs/>
                  <w:lang w:eastAsia="ko-KR"/>
                </w:rPr>
                <w:t>if (</w:t>
              </w:r>
              <w:proofErr w:type="spellStart"/>
              <w:r>
                <w:rPr>
                  <w:rFonts w:ascii="Times New Roman" w:hAnsi="Times New Roman" w:hint="eastAsia"/>
                  <w:bCs/>
                  <w:lang w:eastAsia="ko-KR"/>
                </w:rPr>
                <w:t>use_frame_num_flag</w:t>
              </w:r>
              <w:proofErr w:type="spellEnd"/>
              <w:r>
                <w:rPr>
                  <w:rFonts w:ascii="Times New Roman" w:hAnsi="Times New Roman" w:hint="eastAsia"/>
                  <w:bCs/>
                  <w:lang w:eastAsia="ko-KR"/>
                </w:rPr>
                <w:t>) {</w:t>
              </w:r>
            </w:ins>
          </w:p>
        </w:tc>
        <w:tc>
          <w:tcPr>
            <w:tcW w:w="1276" w:type="dxa"/>
          </w:tcPr>
          <w:p w:rsidR="00627319" w:rsidRPr="00210652" w:rsidRDefault="00627319" w:rsidP="00627319">
            <w:pPr>
              <w:pStyle w:val="tablecell"/>
              <w:rPr>
                <w:ins w:id="199" w:author="HendryHendry/선임연구원/Convergence(연)ATS그룹(hendry.hendry" w:date="2011-11-16T17:45:00Z"/>
                <w:lang w:eastAsia="ko-KR"/>
              </w:rPr>
            </w:pPr>
          </w:p>
        </w:tc>
      </w:tr>
      <w:tr w:rsidR="00627319" w:rsidRPr="00210652" w:rsidTr="00627319">
        <w:trPr>
          <w:cantSplit/>
          <w:trHeight w:val="40"/>
          <w:jc w:val="center"/>
          <w:ins w:id="200" w:author="HendryHendry/선임연구원/Convergence(연)ATS그룹(hendry.hendry" w:date="2011-11-16T17:45:00Z"/>
        </w:trPr>
        <w:tc>
          <w:tcPr>
            <w:tcW w:w="6510" w:type="dxa"/>
          </w:tcPr>
          <w:p w:rsidR="00627319" w:rsidRDefault="00627319" w:rsidP="00BC6332">
            <w:pPr>
              <w:pStyle w:val="tablesyntax"/>
              <w:ind w:left="400"/>
              <w:rPr>
                <w:ins w:id="201" w:author="HendryHendry/선임연구원/Convergence(연)ATS그룹(hendry.hendry" w:date="2011-11-16T17:45:00Z"/>
                <w:rFonts w:ascii="Times New Roman" w:hAnsi="Times New Roman"/>
                <w:b/>
                <w:bCs/>
                <w:lang w:eastAsia="ko-KR"/>
              </w:rPr>
              <w:pPrChange w:id="202" w:author="HendryHendry/선임연구원/Convergence(연)ATS그룹(hendry.hendry" w:date="2011-11-21T18:46:00Z">
                <w:pPr>
                  <w:pStyle w:val="tablesyntax"/>
                  <w:ind w:left="400"/>
                </w:pPr>
              </w:pPrChange>
            </w:pPr>
            <w:ins w:id="203" w:author="HendryHendry/선임연구원/Convergence(연)ATS그룹(hendry.hendry" w:date="2011-11-16T17:45:00Z">
              <w:r>
                <w:rPr>
                  <w:rFonts w:ascii="Times New Roman" w:hAnsi="Times New Roman" w:hint="eastAsia"/>
                  <w:b/>
                  <w:bCs/>
                  <w:lang w:eastAsia="ko-KR"/>
                </w:rPr>
                <w:t xml:space="preserve">     frame_num</w:t>
              </w:r>
            </w:ins>
          </w:p>
        </w:tc>
        <w:tc>
          <w:tcPr>
            <w:tcW w:w="1276" w:type="dxa"/>
          </w:tcPr>
          <w:p w:rsidR="00627319" w:rsidRPr="00210652" w:rsidRDefault="00627319" w:rsidP="00627319">
            <w:pPr>
              <w:pStyle w:val="tablecell"/>
              <w:rPr>
                <w:ins w:id="204" w:author="HendryHendry/선임연구원/Convergence(연)ATS그룹(hendry.hendry" w:date="2011-11-16T17:45:00Z"/>
                <w:lang w:eastAsia="ko-KR"/>
              </w:rPr>
            </w:pPr>
            <w:ins w:id="205" w:author="HendryHendry/선임연구원/Convergence(연)ATS그룹(hendry.hendry" w:date="2011-11-16T17:45:00Z">
              <w:r>
                <w:rPr>
                  <w:rFonts w:hint="eastAsia"/>
                  <w:lang w:eastAsia="ko-KR"/>
                </w:rPr>
                <w:t>u(v)</w:t>
              </w:r>
            </w:ins>
          </w:p>
        </w:tc>
      </w:tr>
      <w:tr w:rsidR="00627319" w:rsidRPr="00210652" w:rsidTr="00627319">
        <w:trPr>
          <w:cantSplit/>
          <w:trHeight w:val="40"/>
          <w:jc w:val="center"/>
          <w:ins w:id="206" w:author="HendryHendry/선임연구원/Convergence(연)ATS그룹(hendry.hendry" w:date="2011-11-16T17:45:00Z"/>
        </w:trPr>
        <w:tc>
          <w:tcPr>
            <w:tcW w:w="6510" w:type="dxa"/>
          </w:tcPr>
          <w:p w:rsidR="00627319" w:rsidRPr="00BC6332" w:rsidRDefault="00627319" w:rsidP="00BC6332">
            <w:pPr>
              <w:pStyle w:val="tablesyntax"/>
              <w:ind w:firstLineChars="300" w:firstLine="600"/>
              <w:rPr>
                <w:ins w:id="207" w:author="HendryHendry/선임연구원/Convergence(연)ATS그룹(hendry.hendry" w:date="2011-11-16T17:45:00Z"/>
                <w:rFonts w:ascii="Times New Roman" w:hAnsi="Times New Roman"/>
                <w:bCs/>
                <w:lang w:eastAsia="ko-KR"/>
                <w:rPrChange w:id="208" w:author="HendryHendry/선임연구원/Convergence(연)ATS그룹(hendry.hendry" w:date="2011-11-21T18:46:00Z">
                  <w:rPr>
                    <w:ins w:id="209" w:author="HendryHendry/선임연구원/Convergence(연)ATS그룹(hendry.hendry" w:date="2011-11-16T17:45:00Z"/>
                    <w:rFonts w:ascii="Times New Roman" w:hAnsi="Times New Roman"/>
                    <w:b/>
                    <w:bCs/>
                    <w:lang w:eastAsia="ko-KR"/>
                  </w:rPr>
                </w:rPrChange>
              </w:rPr>
              <w:pPrChange w:id="210" w:author="HendryHendry/선임연구원/Convergence(연)ATS그룹(hendry.hendry" w:date="2011-11-21T18:46:00Z">
                <w:pPr>
                  <w:pStyle w:val="tablesyntax"/>
                  <w:ind w:left="400" w:firstLineChars="350" w:firstLine="687"/>
                </w:pPr>
              </w:pPrChange>
            </w:pPr>
            <w:ins w:id="211" w:author="HendryHendry/선임연구원/Convergence(연)ATS그룹(hendry.hendry" w:date="2011-11-16T17:45:00Z">
              <w:r w:rsidRPr="00BC6332">
                <w:rPr>
                  <w:rFonts w:ascii="Times New Roman" w:hAnsi="Times New Roman" w:hint="eastAsia"/>
                  <w:bCs/>
                  <w:lang w:eastAsia="ko-KR"/>
                  <w:rPrChange w:id="212" w:author="HendryHendry/선임연구원/Convergence(연)ATS그룹(hendry.hendry" w:date="2011-11-21T18:46:00Z">
                    <w:rPr>
                      <w:rFonts w:ascii="Times New Roman" w:hAnsi="Times New Roman" w:hint="eastAsia"/>
                      <w:b/>
                      <w:bCs/>
                      <w:lang w:eastAsia="ko-KR"/>
                    </w:rPr>
                  </w:rPrChange>
                </w:rPr>
                <w:t>}</w:t>
              </w:r>
            </w:ins>
          </w:p>
        </w:tc>
        <w:tc>
          <w:tcPr>
            <w:tcW w:w="1276" w:type="dxa"/>
          </w:tcPr>
          <w:p w:rsidR="00627319" w:rsidRPr="00210652" w:rsidRDefault="00627319" w:rsidP="00627319">
            <w:pPr>
              <w:pStyle w:val="tablecell"/>
              <w:rPr>
                <w:ins w:id="213" w:author="HendryHendry/선임연구원/Convergence(연)ATS그룹(hendry.hendry" w:date="2011-11-16T17:45:00Z"/>
                <w:lang w:eastAsia="ko-KR"/>
              </w:rPr>
            </w:pPr>
          </w:p>
        </w:tc>
      </w:tr>
      <w:tr w:rsidR="00627319" w:rsidRPr="00210652" w:rsidTr="00627319">
        <w:trPr>
          <w:cantSplit/>
          <w:trHeight w:val="40"/>
          <w:jc w:val="center"/>
          <w:ins w:id="214" w:author="HendryHendry/선임연구원/Convergence(연)ATS그룹(hendry.hendry" w:date="2011-11-16T17:45:00Z"/>
        </w:trPr>
        <w:tc>
          <w:tcPr>
            <w:tcW w:w="6510" w:type="dxa"/>
          </w:tcPr>
          <w:p w:rsidR="00627319" w:rsidRDefault="00627319" w:rsidP="00BC6332">
            <w:pPr>
              <w:pStyle w:val="tablesyntax"/>
              <w:ind w:left="400"/>
              <w:rPr>
                <w:ins w:id="215" w:author="HendryHendry/선임연구원/Convergence(연)ATS그룹(hendry.hendry" w:date="2011-11-16T17:45:00Z"/>
                <w:rFonts w:ascii="Times New Roman" w:hAnsi="Times New Roman"/>
                <w:b/>
                <w:bCs/>
                <w:lang w:eastAsia="ko-KR"/>
              </w:rPr>
              <w:pPrChange w:id="216" w:author="HendryHendry/선임연구원/Convergence(연)ATS그룹(hendry.hendry" w:date="2011-11-21T18:46:00Z">
                <w:pPr>
                  <w:pStyle w:val="tablesyntax"/>
                  <w:ind w:left="400"/>
                </w:pPr>
              </w:pPrChange>
            </w:pPr>
            <w:ins w:id="217" w:author="HendryHendry/선임연구원/Convergence(연)ATS그룹(hendry.hendry" w:date="2011-11-16T17:45:00Z">
              <w:r>
                <w:rPr>
                  <w:rFonts w:ascii="Times New Roman" w:hAnsi="Times New Roman" w:hint="eastAsia"/>
                  <w:b/>
                  <w:bCs/>
                  <w:lang w:eastAsia="ko-KR"/>
                </w:rPr>
                <w:t xml:space="preserve">  olc_minus2</w:t>
              </w:r>
            </w:ins>
          </w:p>
        </w:tc>
        <w:tc>
          <w:tcPr>
            <w:tcW w:w="1276" w:type="dxa"/>
          </w:tcPr>
          <w:p w:rsidR="00627319" w:rsidRPr="00210652" w:rsidRDefault="00627319" w:rsidP="00627319">
            <w:pPr>
              <w:pStyle w:val="tablecell"/>
              <w:rPr>
                <w:ins w:id="218" w:author="HendryHendry/선임연구원/Convergence(연)ATS그룹(hendry.hendry" w:date="2011-11-16T17:45:00Z"/>
                <w:lang w:eastAsia="ko-KR"/>
              </w:rPr>
            </w:pPr>
            <w:proofErr w:type="spellStart"/>
            <w:ins w:id="219" w:author="HendryHendry/선임연구원/Convergence(연)ATS그룹(hendry.hendry" w:date="2011-11-16T17:45:00Z">
              <w:r>
                <w:rPr>
                  <w:rFonts w:hint="eastAsia"/>
                  <w:lang w:eastAsia="ko-KR"/>
                </w:rPr>
                <w:t>ue</w:t>
              </w:r>
              <w:proofErr w:type="spellEnd"/>
              <w:r>
                <w:rPr>
                  <w:rFonts w:hint="eastAsia"/>
                  <w:lang w:eastAsia="ko-KR"/>
                </w:rPr>
                <w:t>(v)</w:t>
              </w:r>
            </w:ins>
          </w:p>
        </w:tc>
      </w:tr>
      <w:tr w:rsidR="00627319" w:rsidRPr="00210652" w:rsidTr="00627319">
        <w:trPr>
          <w:cantSplit/>
          <w:trHeight w:val="40"/>
          <w:jc w:val="center"/>
          <w:ins w:id="220" w:author="HendryHendry/선임연구원/Convergence(연)ATS그룹(hendry.hendry" w:date="2011-11-16T17:45:00Z"/>
        </w:trPr>
        <w:tc>
          <w:tcPr>
            <w:tcW w:w="6510" w:type="dxa"/>
          </w:tcPr>
          <w:p w:rsidR="00627319" w:rsidRPr="00BC6332" w:rsidRDefault="00627319" w:rsidP="00BC6332">
            <w:pPr>
              <w:pStyle w:val="tablesyntax"/>
              <w:ind w:firstLineChars="200" w:firstLine="400"/>
              <w:rPr>
                <w:ins w:id="221" w:author="HendryHendry/선임연구원/Convergence(연)ATS그룹(hendry.hendry" w:date="2011-11-16T17:45:00Z"/>
                <w:rFonts w:ascii="Times New Roman" w:hAnsi="Times New Roman"/>
                <w:bCs/>
                <w:lang w:eastAsia="ko-KR"/>
                <w:rPrChange w:id="222" w:author="HendryHendry/선임연구원/Convergence(연)ATS그룹(hendry.hendry" w:date="2011-11-21T18:46:00Z">
                  <w:rPr>
                    <w:ins w:id="223" w:author="HendryHendry/선임연구원/Convergence(연)ATS그룹(hendry.hendry" w:date="2011-11-16T17:45:00Z"/>
                    <w:rFonts w:ascii="Times New Roman" w:hAnsi="Times New Roman"/>
                    <w:b/>
                    <w:bCs/>
                    <w:lang w:eastAsia="ko-KR"/>
                  </w:rPr>
                </w:rPrChange>
              </w:rPr>
              <w:pPrChange w:id="224" w:author="HendryHendry/선임연구원/Convergence(연)ATS그룹(hendry.hendry" w:date="2011-11-21T18:46:00Z">
                <w:pPr>
                  <w:pStyle w:val="tablesyntax"/>
                  <w:ind w:left="400" w:firstLineChars="200" w:firstLine="393"/>
                </w:pPr>
              </w:pPrChange>
            </w:pPr>
            <w:ins w:id="225" w:author="HendryHendry/선임연구원/Convergence(연)ATS그룹(hendry.hendry" w:date="2011-11-16T17:45:00Z">
              <w:r w:rsidRPr="00BC6332">
                <w:rPr>
                  <w:rFonts w:ascii="Times New Roman" w:hAnsi="Times New Roman" w:hint="eastAsia"/>
                  <w:bCs/>
                  <w:lang w:eastAsia="ko-KR"/>
                  <w:rPrChange w:id="226" w:author="HendryHendry/선임연구원/Convergence(연)ATS그룹(hendry.hendry" w:date="2011-11-21T18:46:00Z">
                    <w:rPr>
                      <w:rFonts w:ascii="Times New Roman" w:hAnsi="Times New Roman" w:hint="eastAsia"/>
                      <w:b/>
                      <w:bCs/>
                      <w:lang w:eastAsia="ko-KR"/>
                    </w:rPr>
                  </w:rPrChange>
                </w:rPr>
                <w:t>}</w:t>
              </w:r>
            </w:ins>
          </w:p>
        </w:tc>
        <w:tc>
          <w:tcPr>
            <w:tcW w:w="1276" w:type="dxa"/>
          </w:tcPr>
          <w:p w:rsidR="00627319" w:rsidRPr="00210652" w:rsidRDefault="00627319" w:rsidP="00627319">
            <w:pPr>
              <w:pStyle w:val="tablecell"/>
              <w:rPr>
                <w:ins w:id="227" w:author="HendryHendry/선임연구원/Convergence(연)ATS그룹(hendry.hendry" w:date="2011-11-16T17:45:00Z"/>
                <w:lang w:eastAsia="ko-KR"/>
              </w:rPr>
            </w:pPr>
          </w:p>
        </w:tc>
      </w:tr>
      <w:tr w:rsidR="00627319" w:rsidRPr="00210652" w:rsidTr="00627319">
        <w:trPr>
          <w:cantSplit/>
          <w:trHeight w:val="143"/>
          <w:jc w:val="center"/>
          <w:ins w:id="228" w:author="HendryHendry/선임연구원/Convergence(연)ATS그룹(hendry.hendry" w:date="2011-11-16T17:45:00Z"/>
        </w:trPr>
        <w:tc>
          <w:tcPr>
            <w:tcW w:w="6510" w:type="dxa"/>
          </w:tcPr>
          <w:p w:rsidR="00627319" w:rsidRPr="00210652" w:rsidRDefault="00627319" w:rsidP="00BC6332">
            <w:pPr>
              <w:pStyle w:val="tablesyntax"/>
              <w:ind w:firstLineChars="200" w:firstLine="400"/>
              <w:rPr>
                <w:ins w:id="229" w:author="HendryHendry/선임연구원/Convergence(연)ATS그룹(hendry.hendry" w:date="2011-11-16T17:45:00Z"/>
                <w:rFonts w:ascii="Times New Roman" w:hAnsi="Times New Roman"/>
                <w:b/>
                <w:bCs/>
                <w:sz w:val="22"/>
                <w:szCs w:val="22"/>
              </w:rPr>
              <w:pPrChange w:id="230" w:author="HendryHendry/선임연구원/Convergence(연)ATS그룹(hendry.hendry" w:date="2011-11-21T18:46:00Z">
                <w:pPr>
                  <w:pStyle w:val="tablesyntax"/>
                  <w:ind w:left="400" w:firstLineChars="200" w:firstLine="400"/>
                </w:pPr>
              </w:pPrChange>
            </w:pPr>
            <w:ins w:id="231" w:author="HendryHendry/선임연구원/Convergence(연)ATS그룹(hendry.hendry" w:date="2011-11-16T17:45:00Z">
              <w:r>
                <w:rPr>
                  <w:rFonts w:ascii="Times New Roman" w:hAnsi="Times New Roman"/>
                </w:rPr>
                <w:t>I</w:t>
              </w:r>
              <w:r>
                <w:rPr>
                  <w:rFonts w:ascii="Times New Roman" w:hAnsi="Times New Roman" w:hint="eastAsia"/>
                </w:rPr>
                <w:t>f ((</w:t>
              </w:r>
              <w:proofErr w:type="spellStart"/>
              <w:r>
                <w:rPr>
                  <w:rFonts w:ascii="Times New Roman" w:hAnsi="Times New Roman" w:hint="eastAsia"/>
                </w:rPr>
                <w:t>slice_type</w:t>
              </w:r>
              <w:proofErr w:type="spellEnd"/>
              <w:r>
                <w:rPr>
                  <w:rFonts w:ascii="Times New Roman" w:hAnsi="Times New Roman" w:hint="eastAsia"/>
                </w:rPr>
                <w:t xml:space="preserve"> == P || </w:t>
              </w:r>
              <w:proofErr w:type="spellStart"/>
              <w:r>
                <w:rPr>
                  <w:rFonts w:ascii="Times New Roman" w:hAnsi="Times New Roman" w:hint="eastAsia"/>
                </w:rPr>
                <w:t>slice_type</w:t>
              </w:r>
              <w:proofErr w:type="spellEnd"/>
              <w:r>
                <w:rPr>
                  <w:rFonts w:ascii="Times New Roman" w:hAnsi="Times New Roman" w:hint="eastAsia"/>
                </w:rPr>
                <w:t xml:space="preserve"> == B) &amp;&amp; </w:t>
              </w:r>
              <w:proofErr w:type="spellStart"/>
              <w:r>
                <w:rPr>
                  <w:rFonts w:ascii="Times New Roman" w:hAnsi="Times New Roman" w:hint="eastAsia"/>
                  <w:lang w:eastAsia="ko-KR"/>
                </w:rPr>
                <w:t>erps</w:t>
              </w:r>
              <w:r>
                <w:rPr>
                  <w:rFonts w:ascii="Times New Roman" w:hAnsi="Times New Roman" w:hint="eastAsia"/>
                </w:rPr>
                <w:t>_flag</w:t>
              </w:r>
              <w:proofErr w:type="spellEnd"/>
              <w:r>
                <w:rPr>
                  <w:rFonts w:ascii="Times New Roman" w:hAnsi="Times New Roman" w:hint="eastAsia"/>
                </w:rPr>
                <w:t xml:space="preserve"> == 1) {</w:t>
              </w:r>
            </w:ins>
          </w:p>
        </w:tc>
        <w:tc>
          <w:tcPr>
            <w:tcW w:w="1276" w:type="dxa"/>
          </w:tcPr>
          <w:p w:rsidR="00627319" w:rsidRPr="00210652" w:rsidRDefault="00627319" w:rsidP="00627319">
            <w:pPr>
              <w:pStyle w:val="tablecell"/>
              <w:rPr>
                <w:ins w:id="232" w:author="HendryHendry/선임연구원/Convergence(연)ATS그룹(hendry.hendry" w:date="2011-11-16T17:45:00Z"/>
                <w:lang w:eastAsia="ko-KR"/>
              </w:rPr>
            </w:pPr>
          </w:p>
        </w:tc>
      </w:tr>
      <w:tr w:rsidR="00627319" w:rsidRPr="00210652" w:rsidTr="00627319">
        <w:trPr>
          <w:cantSplit/>
          <w:trHeight w:val="142"/>
          <w:jc w:val="center"/>
          <w:ins w:id="233" w:author="HendryHendry/선임연구원/Convergence(연)ATS그룹(hendry.hendry" w:date="2011-11-16T17:45:00Z"/>
        </w:trPr>
        <w:tc>
          <w:tcPr>
            <w:tcW w:w="6510" w:type="dxa"/>
          </w:tcPr>
          <w:p w:rsidR="00627319" w:rsidRPr="00210652" w:rsidRDefault="00627319" w:rsidP="00BC6332">
            <w:pPr>
              <w:pStyle w:val="tablesyntax"/>
              <w:tabs>
                <w:tab w:val="clear" w:pos="864"/>
                <w:tab w:val="clear" w:pos="1080"/>
                <w:tab w:val="left" w:pos="1075"/>
              </w:tabs>
              <w:ind w:firstLineChars="300" w:firstLine="589"/>
              <w:rPr>
                <w:ins w:id="234" w:author="HendryHendry/선임연구원/Convergence(연)ATS그룹(hendry.hendry" w:date="2011-11-16T17:45:00Z"/>
                <w:rFonts w:ascii="Times New Roman" w:hAnsi="Times New Roman"/>
                <w:b/>
                <w:bCs/>
              </w:rPr>
              <w:pPrChange w:id="235" w:author="HendryHendry/선임연구원/Convergence(연)ATS그룹(hendry.hendry" w:date="2011-11-21T18:47:00Z">
                <w:pPr>
                  <w:pStyle w:val="tablesyntax"/>
                  <w:tabs>
                    <w:tab w:val="clear" w:pos="864"/>
                    <w:tab w:val="clear" w:pos="1080"/>
                    <w:tab w:val="left" w:pos="1075"/>
                  </w:tabs>
                  <w:ind w:left="400" w:firstLineChars="150" w:firstLine="294"/>
                </w:pPr>
              </w:pPrChange>
            </w:pPr>
            <w:ins w:id="236" w:author="HendryHendry/선임연구원/Convergence(연)ATS그룹(hendry.hendry" w:date="2011-11-16T17:45:00Z">
              <w:r>
                <w:rPr>
                  <w:rFonts w:ascii="Times New Roman" w:hAnsi="Times New Roman" w:hint="eastAsia"/>
                  <w:b/>
                  <w:bCs/>
                  <w:lang w:eastAsia="ko-KR"/>
                </w:rPr>
                <w:t>r</w:t>
              </w:r>
              <w:r>
                <w:rPr>
                  <w:rFonts w:ascii="Times New Roman" w:hAnsi="Times New Roman" w:hint="eastAsia"/>
                  <w:b/>
                  <w:lang w:eastAsia="ko-KR"/>
                </w:rPr>
                <w:t>ef_pic_set_idx_plus1</w:t>
              </w:r>
            </w:ins>
          </w:p>
        </w:tc>
        <w:tc>
          <w:tcPr>
            <w:tcW w:w="1276" w:type="dxa"/>
          </w:tcPr>
          <w:p w:rsidR="00627319" w:rsidRDefault="00627319" w:rsidP="00627319">
            <w:pPr>
              <w:pStyle w:val="tablecell"/>
              <w:rPr>
                <w:ins w:id="237" w:author="HendryHendry/선임연구원/Convergence(연)ATS그룹(hendry.hendry" w:date="2011-11-16T17:45:00Z"/>
                <w:lang w:eastAsia="ko-KR"/>
              </w:rPr>
            </w:pPr>
            <w:proofErr w:type="spellStart"/>
            <w:ins w:id="238" w:author="HendryHendry/선임연구원/Convergence(연)ATS그룹(hendry.hendry" w:date="2011-11-16T17:45:00Z">
              <w:r>
                <w:rPr>
                  <w:rFonts w:hint="eastAsia"/>
                  <w:lang w:eastAsia="ko-KR"/>
                </w:rPr>
                <w:t>ue</w:t>
              </w:r>
              <w:proofErr w:type="spellEnd"/>
              <w:r>
                <w:rPr>
                  <w:rFonts w:hint="eastAsia"/>
                  <w:lang w:eastAsia="ko-KR"/>
                </w:rPr>
                <w:t>(v)</w:t>
              </w:r>
            </w:ins>
          </w:p>
        </w:tc>
      </w:tr>
      <w:tr w:rsidR="00627319" w:rsidRPr="00210652" w:rsidTr="00627319">
        <w:trPr>
          <w:cantSplit/>
          <w:jc w:val="center"/>
          <w:ins w:id="239" w:author="HendryHendry/선임연구원/Convergence(연)ATS그룹(hendry.hendry" w:date="2011-11-16T17:45:00Z"/>
        </w:trPr>
        <w:tc>
          <w:tcPr>
            <w:tcW w:w="6510" w:type="dxa"/>
          </w:tcPr>
          <w:p w:rsidR="00627319" w:rsidRPr="00892373" w:rsidRDefault="00627319" w:rsidP="00BC6332">
            <w:pPr>
              <w:pStyle w:val="tablesyntax"/>
              <w:ind w:firstLineChars="300" w:firstLine="589"/>
              <w:rPr>
                <w:ins w:id="240" w:author="HendryHendry/선임연구원/Convergence(연)ATS그룹(hendry.hendry" w:date="2011-11-16T17:45:00Z"/>
                <w:rFonts w:ascii="Times New Roman" w:hAnsi="Times New Roman"/>
                <w:sz w:val="22"/>
                <w:szCs w:val="22"/>
                <w:lang w:eastAsia="ko-KR"/>
              </w:rPr>
              <w:pPrChange w:id="241" w:author="HendryHendry/선임연구원/Convergence(연)ATS그룹(hendry.hendry" w:date="2011-11-21T18:47:00Z">
                <w:pPr>
                  <w:pStyle w:val="tablesyntax"/>
                  <w:ind w:left="400" w:firstLineChars="300" w:firstLine="589"/>
                </w:pPr>
              </w:pPrChange>
            </w:pPr>
            <w:ins w:id="242" w:author="HendryHendry/선임연구원/Convergence(연)ATS그룹(hendry.hendry" w:date="2011-11-16T17:45:00Z">
              <w:r w:rsidRPr="00210652">
                <w:rPr>
                  <w:rFonts w:ascii="Times New Roman" w:hAnsi="Times New Roman"/>
                  <w:b/>
                </w:rPr>
                <w:tab/>
              </w:r>
              <w:r w:rsidRPr="00892373">
                <w:rPr>
                  <w:rFonts w:ascii="Times New Roman" w:hAnsi="Times New Roman" w:hint="eastAsia"/>
                  <w:lang w:eastAsia="ko-KR"/>
                </w:rPr>
                <w:t>if (</w:t>
              </w:r>
              <w:r>
                <w:rPr>
                  <w:rFonts w:ascii="Times New Roman" w:hAnsi="Times New Roman" w:hint="eastAsia"/>
                  <w:lang w:eastAsia="ko-KR"/>
                </w:rPr>
                <w:t>ref_pic_set_idx_plus1 &gt; 0</w:t>
              </w:r>
              <w:r w:rsidRPr="00892373">
                <w:rPr>
                  <w:rFonts w:ascii="Times New Roman" w:hAnsi="Times New Roman" w:hint="eastAsia"/>
                  <w:lang w:eastAsia="ko-KR"/>
                </w:rPr>
                <w:t>) {</w:t>
              </w:r>
              <w:r>
                <w:rPr>
                  <w:rFonts w:ascii="Times New Roman" w:hAnsi="Times New Roman" w:hint="eastAsia"/>
                  <w:lang w:eastAsia="ko-KR"/>
                </w:rPr>
                <w:t xml:space="preserve"> //not using RPS in SPS</w:t>
              </w:r>
            </w:ins>
          </w:p>
        </w:tc>
        <w:tc>
          <w:tcPr>
            <w:tcW w:w="1276" w:type="dxa"/>
          </w:tcPr>
          <w:p w:rsidR="00627319" w:rsidRPr="00210652" w:rsidRDefault="00627319" w:rsidP="00627319">
            <w:pPr>
              <w:pStyle w:val="tablecell"/>
              <w:rPr>
                <w:ins w:id="243" w:author="HendryHendry/선임연구원/Convergence(연)ATS그룹(hendry.hendry" w:date="2011-11-16T17:45:00Z"/>
                <w:lang w:eastAsia="ko-KR"/>
              </w:rPr>
            </w:pPr>
          </w:p>
        </w:tc>
      </w:tr>
      <w:tr w:rsidR="00627319" w:rsidRPr="006745D2" w:rsidTr="00627319">
        <w:trPr>
          <w:cantSplit/>
          <w:jc w:val="center"/>
          <w:ins w:id="244" w:author="HendryHendry/선임연구원/Convergence(연)ATS그룹(hendry.hendry" w:date="2011-11-16T17:45:00Z"/>
        </w:trPr>
        <w:tc>
          <w:tcPr>
            <w:tcW w:w="6510" w:type="dxa"/>
          </w:tcPr>
          <w:p w:rsidR="00627319" w:rsidRPr="00AC355A" w:rsidRDefault="00627319" w:rsidP="00BC6332">
            <w:pPr>
              <w:pStyle w:val="tablesyntax"/>
              <w:tabs>
                <w:tab w:val="clear" w:pos="432"/>
                <w:tab w:val="clear" w:pos="648"/>
                <w:tab w:val="clear" w:pos="864"/>
                <w:tab w:val="clear" w:pos="1080"/>
                <w:tab w:val="clear" w:pos="1296"/>
                <w:tab w:val="left" w:pos="850"/>
                <w:tab w:val="left" w:pos="1390"/>
              </w:tabs>
              <w:ind w:left="400" w:firstLineChars="200" w:firstLine="400"/>
              <w:rPr>
                <w:ins w:id="245" w:author="HendryHendry/선임연구원/Convergence(연)ATS그룹(hendry.hendry" w:date="2011-11-16T17:45:00Z"/>
                <w:rFonts w:ascii="Times New Roman" w:hAnsi="Times New Roman"/>
              </w:rPr>
              <w:pPrChange w:id="246" w:author="HendryHendry/선임연구원/Convergence(연)ATS그룹(hendry.hendry" w:date="2011-11-21T18:47:00Z">
                <w:pPr>
                  <w:pStyle w:val="tablesyntax"/>
                  <w:tabs>
                    <w:tab w:val="clear" w:pos="432"/>
                    <w:tab w:val="clear" w:pos="648"/>
                    <w:tab w:val="clear" w:pos="864"/>
                    <w:tab w:val="clear" w:pos="1080"/>
                    <w:tab w:val="clear" w:pos="1296"/>
                    <w:tab w:val="left" w:pos="850"/>
                    <w:tab w:val="left" w:pos="1390"/>
                  </w:tabs>
                  <w:ind w:left="400"/>
                </w:pPr>
              </w:pPrChange>
            </w:pPr>
            <w:proofErr w:type="spellStart"/>
            <w:ins w:id="247" w:author="HendryHendry/선임연구원/Convergence(연)ATS그룹(hendry.hendry" w:date="2011-11-16T17:45:00Z">
              <w:r w:rsidRPr="00AC355A">
                <w:t>ref_pic_set</w:t>
              </w:r>
              <w:proofErr w:type="spellEnd"/>
              <w:r w:rsidRPr="00AC355A">
                <w:t>( </w:t>
              </w:r>
              <w:proofErr w:type="spellStart"/>
              <w:r w:rsidRPr="00AC355A">
                <w:t>idx</w:t>
              </w:r>
              <w:proofErr w:type="spellEnd"/>
              <w:r w:rsidRPr="00AC355A">
                <w:t> </w:t>
              </w:r>
              <w:r>
                <w:rPr>
                  <w:rFonts w:hint="eastAsia"/>
                  <w:lang w:eastAsia="ko-KR"/>
                </w:rPr>
                <w:t>- 1</w:t>
              </w:r>
              <w:r w:rsidRPr="00AC355A">
                <w:t>)</w:t>
              </w:r>
            </w:ins>
          </w:p>
        </w:tc>
        <w:tc>
          <w:tcPr>
            <w:tcW w:w="1276" w:type="dxa"/>
          </w:tcPr>
          <w:p w:rsidR="00627319" w:rsidRPr="006745D2" w:rsidRDefault="00A346D1" w:rsidP="00627319">
            <w:pPr>
              <w:pStyle w:val="tablecell"/>
              <w:rPr>
                <w:ins w:id="248" w:author="HendryHendry/선임연구원/Convergence(연)ATS그룹(hendry.hendry" w:date="2011-11-16T17:45:00Z"/>
              </w:rPr>
            </w:pPr>
            <w:proofErr w:type="spellStart"/>
            <w:ins w:id="249" w:author="HendryHendry/선임연구원/Convergence(연)ATS그룹(hendry.hendry" w:date="2011-11-18T10:18:00Z">
              <w:r w:rsidRPr="00210652">
                <w:rPr>
                  <w:lang w:eastAsia="ko-KR"/>
                </w:rPr>
                <w:t>ue</w:t>
              </w:r>
              <w:proofErr w:type="spellEnd"/>
              <w:r w:rsidRPr="00210652">
                <w:rPr>
                  <w:lang w:eastAsia="ko-KR"/>
                </w:rPr>
                <w:t>(v)</w:t>
              </w:r>
            </w:ins>
          </w:p>
        </w:tc>
      </w:tr>
      <w:tr w:rsidR="00627319" w:rsidRPr="00210652" w:rsidTr="00627319">
        <w:trPr>
          <w:cantSplit/>
          <w:jc w:val="center"/>
          <w:ins w:id="250" w:author="HendryHendry/선임연구원/Convergence(연)ATS그룹(hendry.hendry" w:date="2011-11-16T17:45:00Z"/>
        </w:trPr>
        <w:tc>
          <w:tcPr>
            <w:tcW w:w="6510" w:type="dxa"/>
          </w:tcPr>
          <w:p w:rsidR="00627319" w:rsidRPr="00210652" w:rsidRDefault="00627319" w:rsidP="00BE1C65">
            <w:pPr>
              <w:pStyle w:val="tablesyntax"/>
              <w:tabs>
                <w:tab w:val="clear" w:pos="216"/>
                <w:tab w:val="clear" w:pos="432"/>
                <w:tab w:val="clear" w:pos="864"/>
                <w:tab w:val="clear" w:pos="1080"/>
                <w:tab w:val="left" w:pos="520"/>
                <w:tab w:val="left" w:pos="1075"/>
              </w:tabs>
              <w:ind w:left="400" w:firstLineChars="150" w:firstLine="294"/>
              <w:rPr>
                <w:ins w:id="251" w:author="HendryHendry/선임연구원/Convergence(연)ATS그룹(hendry.hendry" w:date="2011-11-16T17:45:00Z"/>
                <w:rFonts w:ascii="Times New Roman" w:hAnsi="Times New Roman"/>
                <w:b/>
                <w:lang w:eastAsia="ko-KR"/>
              </w:rPr>
            </w:pPr>
            <w:ins w:id="252" w:author="HendryHendry/선임연구원/Convergence(연)ATS그룹(hendry.hendry" w:date="2011-11-16T17:45:00Z">
              <w:r>
                <w:rPr>
                  <w:rFonts w:ascii="Times New Roman" w:hAnsi="Times New Roman" w:hint="eastAsia"/>
                  <w:b/>
                  <w:lang w:eastAsia="ko-KR"/>
                </w:rPr>
                <w:t>}</w:t>
              </w:r>
            </w:ins>
          </w:p>
        </w:tc>
        <w:tc>
          <w:tcPr>
            <w:tcW w:w="1276" w:type="dxa"/>
          </w:tcPr>
          <w:p w:rsidR="00627319" w:rsidRPr="00210652" w:rsidRDefault="00627319" w:rsidP="00627319">
            <w:pPr>
              <w:pStyle w:val="tablecell"/>
              <w:rPr>
                <w:ins w:id="253" w:author="HendryHendry/선임연구원/Convergence(연)ATS그룹(hendry.hendry" w:date="2011-11-16T17:45:00Z"/>
                <w:lang w:eastAsia="ko-KR"/>
              </w:rPr>
            </w:pPr>
          </w:p>
        </w:tc>
      </w:tr>
      <w:tr w:rsidR="00627319" w:rsidRPr="00210652" w:rsidTr="00627319">
        <w:trPr>
          <w:cantSplit/>
          <w:jc w:val="center"/>
          <w:ins w:id="254" w:author="HendryHendry/선임연구원/Convergence(연)ATS그룹(hendry.hendry" w:date="2011-11-16T17:45:00Z"/>
        </w:trPr>
        <w:tc>
          <w:tcPr>
            <w:tcW w:w="6510" w:type="dxa"/>
          </w:tcPr>
          <w:p w:rsidR="00627319" w:rsidRPr="00210652" w:rsidRDefault="00627319" w:rsidP="00BC6332">
            <w:pPr>
              <w:pStyle w:val="tablesyntax"/>
              <w:ind w:firstLineChars="200" w:firstLine="400"/>
              <w:rPr>
                <w:ins w:id="255" w:author="HendryHendry/선임연구원/Convergence(연)ATS그룹(hendry.hendry" w:date="2011-11-16T17:45:00Z"/>
                <w:rFonts w:ascii="Times New Roman" w:hAnsi="Times New Roman"/>
                <w:lang w:eastAsia="ko-KR"/>
              </w:rPr>
              <w:pPrChange w:id="256" w:author="HendryHendry/선임연구원/Convergence(연)ATS그룹(hendry.hendry" w:date="2011-11-21T18:47:00Z">
                <w:pPr>
                  <w:pStyle w:val="tablesyntax"/>
                  <w:ind w:left="400" w:firstLineChars="150" w:firstLine="300"/>
                </w:pPr>
              </w:pPrChange>
            </w:pPr>
            <w:ins w:id="257" w:author="HendryHendry/선임연구원/Convergence(연)ATS그룹(hendry.hendry" w:date="2011-11-16T17:45:00Z">
              <w:r>
                <w:rPr>
                  <w:rFonts w:ascii="Times New Roman" w:hAnsi="Times New Roman" w:hint="eastAsia"/>
                  <w:lang w:eastAsia="ko-KR"/>
                </w:rPr>
                <w:t>}</w:t>
              </w:r>
            </w:ins>
          </w:p>
        </w:tc>
        <w:tc>
          <w:tcPr>
            <w:tcW w:w="1276" w:type="dxa"/>
          </w:tcPr>
          <w:p w:rsidR="00627319" w:rsidRPr="00210652" w:rsidRDefault="00627319" w:rsidP="00627319">
            <w:pPr>
              <w:pStyle w:val="tablecell"/>
              <w:rPr>
                <w:ins w:id="258" w:author="HendryHendry/선임연구원/Convergence(연)ATS그룹(hendry.hendry" w:date="2011-11-16T17:45:00Z"/>
              </w:rPr>
            </w:pPr>
          </w:p>
        </w:tc>
      </w:tr>
      <w:tr w:rsidR="00627319" w:rsidRPr="00210652" w:rsidTr="00627319">
        <w:trPr>
          <w:cantSplit/>
          <w:trHeight w:val="142"/>
          <w:jc w:val="center"/>
          <w:ins w:id="259" w:author="HendryHendry/선임연구원/Convergence(연)ATS그룹(hendry.hendry" w:date="2011-11-16T17:45:00Z"/>
        </w:trPr>
        <w:tc>
          <w:tcPr>
            <w:tcW w:w="6510" w:type="dxa"/>
          </w:tcPr>
          <w:p w:rsidR="00627319" w:rsidRPr="00892373" w:rsidRDefault="00627319" w:rsidP="00627319">
            <w:pPr>
              <w:pStyle w:val="tablesyntax"/>
              <w:keepNext w:val="0"/>
              <w:keepLines w:val="0"/>
              <w:ind w:left="400"/>
              <w:rPr>
                <w:ins w:id="260" w:author="HendryHendry/선임연구원/Convergence(연)ATS그룹(hendry.hendry" w:date="2011-11-16T17:45:00Z"/>
                <w:rFonts w:ascii="Times New Roman" w:hAnsi="Times New Roman"/>
                <w:b/>
              </w:rPr>
            </w:pPr>
            <w:ins w:id="261" w:author="HendryHendry/선임연구원/Convergence(연)ATS그룹(hendry.hendry" w:date="2011-11-16T17:45:00Z">
              <w:r w:rsidRPr="00892373">
                <w:rPr>
                  <w:rFonts w:ascii="Times New Roman" w:hAnsi="Times New Roman"/>
                  <w:b/>
                </w:rPr>
                <w:tab/>
              </w:r>
              <w:r w:rsidRPr="00892373">
                <w:rPr>
                  <w:rFonts w:ascii="Times New Roman" w:hAnsi="Times New Roman"/>
                  <w:b/>
                  <w:lang w:eastAsia="ko-KR"/>
                </w:rPr>
                <w:t>…</w:t>
              </w:r>
            </w:ins>
          </w:p>
        </w:tc>
        <w:tc>
          <w:tcPr>
            <w:tcW w:w="1276" w:type="dxa"/>
          </w:tcPr>
          <w:p w:rsidR="00627319" w:rsidRPr="00210652" w:rsidRDefault="00627319" w:rsidP="00627319">
            <w:pPr>
              <w:pStyle w:val="tablecell"/>
              <w:keepNext w:val="0"/>
              <w:keepLines w:val="0"/>
              <w:rPr>
                <w:ins w:id="262" w:author="HendryHendry/선임연구원/Convergence(연)ATS그룹(hendry.hendry" w:date="2011-11-16T17:45:00Z"/>
              </w:rPr>
            </w:pPr>
          </w:p>
        </w:tc>
      </w:tr>
      <w:tr w:rsidR="00627319" w:rsidRPr="00210652" w:rsidTr="00627319">
        <w:trPr>
          <w:cantSplit/>
          <w:jc w:val="center"/>
          <w:ins w:id="263" w:author="HendryHendry/선임연구원/Convergence(연)ATS그룹(hendry.hendry" w:date="2011-11-16T17:45:00Z"/>
        </w:trPr>
        <w:tc>
          <w:tcPr>
            <w:tcW w:w="6510" w:type="dxa"/>
          </w:tcPr>
          <w:p w:rsidR="00627319" w:rsidRPr="00210652" w:rsidRDefault="00627319" w:rsidP="00627319">
            <w:pPr>
              <w:pStyle w:val="tablesyntax"/>
              <w:keepNext w:val="0"/>
              <w:keepLines w:val="0"/>
              <w:rPr>
                <w:ins w:id="264" w:author="HendryHendry/선임연구원/Convergence(연)ATS그룹(hendry.hendry" w:date="2011-11-16T17:45:00Z"/>
                <w:rFonts w:ascii="Times New Roman" w:hAnsi="Times New Roman"/>
              </w:rPr>
            </w:pPr>
            <w:ins w:id="265" w:author="HendryHendry/선임연구원/Convergence(연)ATS그룹(hendry.hendry" w:date="2011-11-16T17:45:00Z">
              <w:r w:rsidRPr="00210652">
                <w:rPr>
                  <w:rFonts w:ascii="Times New Roman" w:hAnsi="Times New Roman"/>
                </w:rPr>
                <w:t>}</w:t>
              </w:r>
            </w:ins>
          </w:p>
        </w:tc>
        <w:tc>
          <w:tcPr>
            <w:tcW w:w="1276" w:type="dxa"/>
          </w:tcPr>
          <w:p w:rsidR="00627319" w:rsidRPr="00210652" w:rsidRDefault="00627319" w:rsidP="00627319">
            <w:pPr>
              <w:pStyle w:val="tablecell"/>
              <w:keepNext w:val="0"/>
              <w:keepLines w:val="0"/>
              <w:rPr>
                <w:ins w:id="266" w:author="HendryHendry/선임연구원/Convergence(연)ATS그룹(hendry.hendry" w:date="2011-11-16T17:45:00Z"/>
              </w:rPr>
            </w:pPr>
          </w:p>
        </w:tc>
      </w:tr>
    </w:tbl>
    <w:p w:rsidR="00627319" w:rsidDel="00627319" w:rsidRDefault="00627319" w:rsidP="00892373">
      <w:pPr>
        <w:jc w:val="center"/>
        <w:rPr>
          <w:del w:id="267" w:author="HendryHendry/선임연구원/Convergence(연)ATS그룹(hendry.hendry" w:date="2011-11-16T17:45:00Z"/>
          <w:szCs w:val="22"/>
          <w:lang w:eastAsia="ko-KR"/>
        </w:rPr>
      </w:pPr>
    </w:p>
    <w:tbl>
      <w:tblPr>
        <w:tblW w:w="0" w:type="auto"/>
        <w:jc w:val="center"/>
        <w:tblInd w:w="-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10"/>
        <w:gridCol w:w="1276"/>
      </w:tblGrid>
      <w:tr w:rsidR="00625134" w:rsidRPr="00210652" w:rsidDel="00627319" w:rsidTr="00E17AAB">
        <w:trPr>
          <w:cantSplit/>
          <w:jc w:val="center"/>
          <w:del w:id="268" w:author="HendryHendry/선임연구원/Convergence(연)ATS그룹(hendry.hendry" w:date="2011-11-16T17:45:00Z"/>
        </w:trPr>
        <w:tc>
          <w:tcPr>
            <w:tcW w:w="6510" w:type="dxa"/>
          </w:tcPr>
          <w:p w:rsidR="00625134" w:rsidRPr="00210652" w:rsidDel="00627319" w:rsidRDefault="00625134" w:rsidP="00E17AAB">
            <w:pPr>
              <w:pStyle w:val="tablesyntax"/>
              <w:rPr>
                <w:del w:id="269" w:author="HendryHendry/선임연구원/Convergence(연)ATS그룹(hendry.hendry" w:date="2011-11-16T17:45:00Z"/>
                <w:rFonts w:ascii="Times New Roman" w:hAnsi="Times New Roman"/>
              </w:rPr>
            </w:pPr>
            <w:del w:id="270" w:author="HendryHendry/선임연구원/Convergence(연)ATS그룹(hendry.hendry" w:date="2011-11-16T17:45:00Z">
              <w:r w:rsidDel="00627319">
                <w:rPr>
                  <w:rFonts w:ascii="Times New Roman" w:hAnsi="Times New Roman" w:hint="eastAsia"/>
                  <w:lang w:eastAsia="ko-KR"/>
                </w:rPr>
                <w:delText>slice</w:delText>
              </w:r>
              <w:r w:rsidRPr="00210652" w:rsidDel="00627319">
                <w:rPr>
                  <w:rFonts w:ascii="Times New Roman" w:hAnsi="Times New Roman"/>
                </w:rPr>
                <w:delText>_</w:delText>
              </w:r>
              <w:r w:rsidDel="00627319">
                <w:rPr>
                  <w:rFonts w:ascii="Times New Roman" w:hAnsi="Times New Roman" w:hint="eastAsia"/>
                  <w:lang w:eastAsia="ko-KR"/>
                </w:rPr>
                <w:delText>header (</w:delText>
              </w:r>
              <w:r w:rsidRPr="00210652" w:rsidDel="00627319">
                <w:rPr>
                  <w:rFonts w:ascii="Times New Roman" w:hAnsi="Times New Roman"/>
                </w:rPr>
                <w:delText> ) {</w:delText>
              </w:r>
            </w:del>
          </w:p>
        </w:tc>
        <w:tc>
          <w:tcPr>
            <w:tcW w:w="1276" w:type="dxa"/>
          </w:tcPr>
          <w:p w:rsidR="00625134" w:rsidRPr="00210652" w:rsidDel="00627319" w:rsidRDefault="00625134" w:rsidP="00625134">
            <w:pPr>
              <w:pStyle w:val="tableheading"/>
              <w:rPr>
                <w:del w:id="271" w:author="HendryHendry/선임연구원/Convergence(연)ATS그룹(hendry.hendry" w:date="2011-11-16T17:45:00Z"/>
              </w:rPr>
            </w:pPr>
            <w:del w:id="272" w:author="HendryHendry/선임연구원/Convergence(연)ATS그룹(hendry.hendry" w:date="2011-11-16T17:45:00Z">
              <w:r w:rsidRPr="00210652" w:rsidDel="00627319">
                <w:delText>Descriptor</w:delText>
              </w:r>
            </w:del>
          </w:p>
        </w:tc>
      </w:tr>
      <w:tr w:rsidR="00625134" w:rsidRPr="00210652" w:rsidDel="00627319" w:rsidTr="00E17AAB">
        <w:trPr>
          <w:cantSplit/>
          <w:trHeight w:val="143"/>
          <w:jc w:val="center"/>
          <w:del w:id="273" w:author="HendryHendry/선임연구원/Convergence(연)ATS그룹(hendry.hendry" w:date="2011-11-16T17:45:00Z"/>
        </w:trPr>
        <w:tc>
          <w:tcPr>
            <w:tcW w:w="6510" w:type="dxa"/>
          </w:tcPr>
          <w:p w:rsidR="00625134" w:rsidRPr="00210652" w:rsidDel="00627319" w:rsidRDefault="00625134" w:rsidP="00625134">
            <w:pPr>
              <w:pStyle w:val="tablesyntax"/>
              <w:ind w:left="400"/>
              <w:rPr>
                <w:del w:id="274" w:author="HendryHendry/선임연구원/Convergence(연)ATS그룹(hendry.hendry" w:date="2011-11-16T17:45:00Z"/>
                <w:rFonts w:ascii="Times New Roman" w:hAnsi="Times New Roman"/>
                <w:b/>
                <w:bCs/>
                <w:sz w:val="22"/>
                <w:szCs w:val="22"/>
                <w:lang w:eastAsia="ko-KR"/>
              </w:rPr>
            </w:pPr>
            <w:del w:id="275" w:author="HendryHendry/선임연구원/Convergence(연)ATS그룹(hendry.hendry" w:date="2011-11-16T17:45:00Z">
              <w:r w:rsidRPr="00210652" w:rsidDel="00627319">
                <w:rPr>
                  <w:rFonts w:ascii="Times New Roman" w:hAnsi="Times New Roman"/>
                  <w:b/>
                  <w:bCs/>
                </w:rPr>
                <w:tab/>
              </w:r>
              <w:r w:rsidDel="00627319">
                <w:rPr>
                  <w:rFonts w:ascii="Times New Roman" w:hAnsi="Times New Roman"/>
                  <w:b/>
                  <w:bCs/>
                  <w:lang w:eastAsia="ko-KR"/>
                </w:rPr>
                <w:delText>…</w:delText>
              </w:r>
            </w:del>
          </w:p>
        </w:tc>
        <w:tc>
          <w:tcPr>
            <w:tcW w:w="1276" w:type="dxa"/>
          </w:tcPr>
          <w:p w:rsidR="00625134" w:rsidRPr="00210652" w:rsidDel="00627319" w:rsidRDefault="00625134" w:rsidP="00625134">
            <w:pPr>
              <w:pStyle w:val="tablecell"/>
              <w:rPr>
                <w:del w:id="276" w:author="HendryHendry/선임연구원/Convergence(연)ATS그룹(hendry.hendry" w:date="2011-11-16T17:45:00Z"/>
                <w:lang w:eastAsia="ko-KR"/>
              </w:rPr>
            </w:pPr>
          </w:p>
        </w:tc>
      </w:tr>
      <w:tr w:rsidR="00625134" w:rsidRPr="00210652" w:rsidDel="00627319" w:rsidTr="00E17AAB">
        <w:trPr>
          <w:cantSplit/>
          <w:trHeight w:val="45"/>
          <w:jc w:val="center"/>
          <w:del w:id="277" w:author="HendryHendry/선임연구원/Convergence(연)ATS그룹(hendry.hendry" w:date="2011-11-16T17:45:00Z"/>
        </w:trPr>
        <w:tc>
          <w:tcPr>
            <w:tcW w:w="6510" w:type="dxa"/>
          </w:tcPr>
          <w:p w:rsidR="00625134" w:rsidRPr="00625134" w:rsidDel="00627319" w:rsidRDefault="00625134" w:rsidP="00625134">
            <w:pPr>
              <w:pStyle w:val="tablesyntax"/>
              <w:ind w:left="400"/>
              <w:rPr>
                <w:del w:id="278" w:author="HendryHendry/선임연구원/Convergence(연)ATS그룹(hendry.hendry" w:date="2011-11-16T17:45:00Z"/>
                <w:rFonts w:ascii="Times New Roman" w:hAnsi="Times New Roman"/>
                <w:bCs/>
                <w:lang w:eastAsia="ko-KR"/>
              </w:rPr>
            </w:pPr>
            <w:del w:id="279" w:author="HendryHendry/선임연구원/Convergence(연)ATS그룹(hendry.hendry" w:date="2011-11-16T17:45:00Z">
              <w:r w:rsidDel="00627319">
                <w:rPr>
                  <w:rFonts w:ascii="Times New Roman" w:hAnsi="Times New Roman" w:hint="eastAsia"/>
                  <w:bCs/>
                  <w:lang w:eastAsia="ko-KR"/>
                </w:rPr>
                <w:delText>if (!lightweight_slice_flag) {</w:delText>
              </w:r>
            </w:del>
          </w:p>
        </w:tc>
        <w:tc>
          <w:tcPr>
            <w:tcW w:w="1276" w:type="dxa"/>
          </w:tcPr>
          <w:p w:rsidR="00625134" w:rsidRPr="00210652" w:rsidDel="00627319" w:rsidRDefault="00625134" w:rsidP="00625134">
            <w:pPr>
              <w:pStyle w:val="tablecell"/>
              <w:rPr>
                <w:del w:id="280" w:author="HendryHendry/선임연구원/Convergence(연)ATS그룹(hendry.hendry" w:date="2011-11-16T17:45:00Z"/>
                <w:lang w:eastAsia="ko-KR"/>
              </w:rPr>
            </w:pPr>
          </w:p>
        </w:tc>
      </w:tr>
      <w:tr w:rsidR="00625134" w:rsidRPr="00210652" w:rsidDel="00627319" w:rsidTr="00E17AAB">
        <w:trPr>
          <w:cantSplit/>
          <w:trHeight w:val="71"/>
          <w:jc w:val="center"/>
          <w:del w:id="281" w:author="HendryHendry/선임연구원/Convergence(연)ATS그룹(hendry.hendry" w:date="2011-11-16T17:45:00Z"/>
        </w:trPr>
        <w:tc>
          <w:tcPr>
            <w:tcW w:w="6510" w:type="dxa"/>
          </w:tcPr>
          <w:p w:rsidR="00074DCB" w:rsidRDefault="00625134">
            <w:pPr>
              <w:pStyle w:val="tablesyntax"/>
              <w:ind w:left="400" w:firstLineChars="200" w:firstLine="400"/>
              <w:rPr>
                <w:del w:id="282" w:author="HendryHendry/선임연구원/Convergence(연)ATS그룹(hendry.hendry" w:date="2011-11-16T17:45:00Z"/>
                <w:rFonts w:ascii="Times New Roman" w:hAnsi="Times New Roman"/>
                <w:bCs/>
                <w:lang w:eastAsia="ko-KR"/>
              </w:rPr>
            </w:pPr>
            <w:del w:id="283" w:author="HendryHendry/선임연구원/Convergence(연)ATS그룹(hendry.hendry" w:date="2011-11-16T17:45:00Z">
              <w:r w:rsidRPr="00625134" w:rsidDel="00627319">
                <w:rPr>
                  <w:rFonts w:ascii="Times New Roman" w:hAnsi="Times New Roman" w:hint="eastAsia"/>
                  <w:bCs/>
                  <w:lang w:eastAsia="ko-KR"/>
                </w:rPr>
                <w:delText>if (nal_ref_flag == 1) {</w:delText>
              </w:r>
            </w:del>
          </w:p>
        </w:tc>
        <w:tc>
          <w:tcPr>
            <w:tcW w:w="1276" w:type="dxa"/>
          </w:tcPr>
          <w:p w:rsidR="00625134" w:rsidRPr="00210652" w:rsidDel="00627319" w:rsidRDefault="00625134" w:rsidP="00625134">
            <w:pPr>
              <w:pStyle w:val="tablecell"/>
              <w:rPr>
                <w:del w:id="284" w:author="HendryHendry/선임연구원/Convergence(연)ATS그룹(hendry.hendry" w:date="2011-11-16T17:45:00Z"/>
                <w:lang w:eastAsia="ko-KR"/>
              </w:rPr>
            </w:pPr>
          </w:p>
        </w:tc>
      </w:tr>
      <w:tr w:rsidR="00625134" w:rsidRPr="00210652" w:rsidDel="00627319" w:rsidTr="00E17AAB">
        <w:trPr>
          <w:cantSplit/>
          <w:trHeight w:val="71"/>
          <w:jc w:val="center"/>
          <w:del w:id="285" w:author="HendryHendry/선임연구원/Convergence(연)ATS그룹(hendry.hendry" w:date="2011-11-16T17:45:00Z"/>
        </w:trPr>
        <w:tc>
          <w:tcPr>
            <w:tcW w:w="6510" w:type="dxa"/>
          </w:tcPr>
          <w:p w:rsidR="00625134" w:rsidRPr="00625134" w:rsidDel="00627319" w:rsidRDefault="00625134" w:rsidP="00E17AAB">
            <w:pPr>
              <w:pStyle w:val="tablesyntax"/>
              <w:ind w:left="400" w:firstLineChars="350" w:firstLine="700"/>
              <w:rPr>
                <w:del w:id="286" w:author="HendryHendry/선임연구원/Convergence(연)ATS그룹(hendry.hendry" w:date="2011-11-16T17:45:00Z"/>
                <w:rFonts w:ascii="Times New Roman" w:hAnsi="Times New Roman"/>
                <w:bCs/>
                <w:lang w:eastAsia="ko-KR"/>
              </w:rPr>
            </w:pPr>
            <w:del w:id="287" w:author="HendryHendry/선임연구원/Convergence(연)ATS그룹(hendry.hendry" w:date="2011-11-16T17:45:00Z">
              <w:r w:rsidDel="00627319">
                <w:rPr>
                  <w:rFonts w:ascii="Times New Roman" w:hAnsi="Times New Roman" w:hint="eastAsia"/>
                  <w:bCs/>
                  <w:lang w:eastAsia="ko-KR"/>
                </w:rPr>
                <w:delText>if (!use_LD) {</w:delText>
              </w:r>
            </w:del>
          </w:p>
        </w:tc>
        <w:tc>
          <w:tcPr>
            <w:tcW w:w="1276" w:type="dxa"/>
          </w:tcPr>
          <w:p w:rsidR="00625134" w:rsidRPr="00210652" w:rsidDel="00627319" w:rsidRDefault="00625134" w:rsidP="00625134">
            <w:pPr>
              <w:pStyle w:val="tablecell"/>
              <w:rPr>
                <w:del w:id="288" w:author="HendryHendry/선임연구원/Convergence(연)ATS그룹(hendry.hendry" w:date="2011-11-16T17:45:00Z"/>
                <w:lang w:eastAsia="ko-KR"/>
              </w:rPr>
            </w:pPr>
          </w:p>
        </w:tc>
      </w:tr>
      <w:tr w:rsidR="00625134" w:rsidRPr="00210652" w:rsidDel="00627319" w:rsidTr="00E17AAB">
        <w:trPr>
          <w:cantSplit/>
          <w:trHeight w:val="40"/>
          <w:jc w:val="center"/>
          <w:del w:id="289" w:author="HendryHendry/선임연구원/Convergence(연)ATS그룹(hendry.hendry" w:date="2011-11-16T17:45:00Z"/>
        </w:trPr>
        <w:tc>
          <w:tcPr>
            <w:tcW w:w="6510" w:type="dxa"/>
          </w:tcPr>
          <w:p w:rsidR="00625134" w:rsidDel="00627319" w:rsidRDefault="00625134" w:rsidP="00625134">
            <w:pPr>
              <w:pStyle w:val="tablesyntax"/>
              <w:ind w:left="400"/>
              <w:rPr>
                <w:del w:id="290" w:author="HendryHendry/선임연구원/Convergence(연)ATS그룹(hendry.hendry" w:date="2011-11-16T17:45:00Z"/>
                <w:rFonts w:ascii="Times New Roman" w:hAnsi="Times New Roman"/>
                <w:b/>
                <w:bCs/>
                <w:lang w:eastAsia="ko-KR"/>
              </w:rPr>
            </w:pPr>
            <w:del w:id="291" w:author="HendryHendry/선임연구원/Convergence(연)ATS그룹(hendry.hendry" w:date="2011-11-16T17:45:00Z">
              <w:r w:rsidDel="00627319">
                <w:rPr>
                  <w:rFonts w:ascii="Times New Roman" w:hAnsi="Times New Roman" w:hint="eastAsia"/>
                  <w:b/>
                  <w:bCs/>
                  <w:lang w:eastAsia="ko-KR"/>
                </w:rPr>
                <w:delText xml:space="preserve">       </w:delText>
              </w:r>
              <w:r w:rsidR="00E17AAB" w:rsidDel="00627319">
                <w:rPr>
                  <w:rFonts w:ascii="Times New Roman" w:hAnsi="Times New Roman" w:hint="eastAsia"/>
                  <w:b/>
                  <w:bCs/>
                  <w:lang w:eastAsia="ko-KR"/>
                </w:rPr>
                <w:delText xml:space="preserve">   </w:delText>
              </w:r>
              <w:r w:rsidDel="00627319">
                <w:rPr>
                  <w:rFonts w:ascii="Times New Roman" w:hAnsi="Times New Roman" w:hint="eastAsia"/>
                  <w:b/>
                  <w:bCs/>
                  <w:lang w:eastAsia="ko-KR"/>
                </w:rPr>
                <w:delText>frame_num</w:delText>
              </w:r>
            </w:del>
          </w:p>
        </w:tc>
        <w:tc>
          <w:tcPr>
            <w:tcW w:w="1276" w:type="dxa"/>
          </w:tcPr>
          <w:p w:rsidR="00625134" w:rsidRPr="00210652" w:rsidDel="00627319" w:rsidRDefault="00625134" w:rsidP="00625134">
            <w:pPr>
              <w:pStyle w:val="tablecell"/>
              <w:rPr>
                <w:del w:id="292" w:author="HendryHendry/선임연구원/Convergence(연)ATS그룹(hendry.hendry" w:date="2011-11-16T17:45:00Z"/>
                <w:lang w:eastAsia="ko-KR"/>
              </w:rPr>
            </w:pPr>
            <w:del w:id="293" w:author="HendryHendry/선임연구원/Convergence(연)ATS그룹(hendry.hendry" w:date="2011-11-16T17:45:00Z">
              <w:r w:rsidDel="00627319">
                <w:rPr>
                  <w:rFonts w:hint="eastAsia"/>
                  <w:lang w:eastAsia="ko-KR"/>
                </w:rPr>
                <w:delText>u(v)</w:delText>
              </w:r>
            </w:del>
          </w:p>
        </w:tc>
      </w:tr>
      <w:tr w:rsidR="00625134" w:rsidRPr="00210652" w:rsidDel="00627319" w:rsidTr="00E17AAB">
        <w:trPr>
          <w:cantSplit/>
          <w:trHeight w:val="40"/>
          <w:jc w:val="center"/>
          <w:del w:id="294" w:author="HendryHendry/선임연구원/Convergence(연)ATS그룹(hendry.hendry" w:date="2011-11-16T17:45:00Z"/>
        </w:trPr>
        <w:tc>
          <w:tcPr>
            <w:tcW w:w="6510" w:type="dxa"/>
          </w:tcPr>
          <w:p w:rsidR="00625134" w:rsidDel="00627319" w:rsidRDefault="00625134" w:rsidP="00BE1C65">
            <w:pPr>
              <w:pStyle w:val="tablesyntax"/>
              <w:ind w:left="400" w:firstLineChars="350" w:firstLine="687"/>
              <w:rPr>
                <w:del w:id="295" w:author="HendryHendry/선임연구원/Convergence(연)ATS그룹(hendry.hendry" w:date="2011-11-16T17:45:00Z"/>
                <w:rFonts w:ascii="Times New Roman" w:hAnsi="Times New Roman"/>
                <w:b/>
                <w:bCs/>
                <w:lang w:eastAsia="ko-KR"/>
              </w:rPr>
            </w:pPr>
            <w:del w:id="296" w:author="HendryHendry/선임연구원/Convergence(연)ATS그룹(hendry.hendry" w:date="2011-11-16T17:45:00Z">
              <w:r w:rsidDel="00627319">
                <w:rPr>
                  <w:rFonts w:ascii="Times New Roman" w:hAnsi="Times New Roman" w:hint="eastAsia"/>
                  <w:b/>
                  <w:bCs/>
                  <w:lang w:eastAsia="ko-KR"/>
                </w:rPr>
                <w:delText>}</w:delText>
              </w:r>
            </w:del>
          </w:p>
        </w:tc>
        <w:tc>
          <w:tcPr>
            <w:tcW w:w="1276" w:type="dxa"/>
          </w:tcPr>
          <w:p w:rsidR="00625134" w:rsidRPr="00210652" w:rsidDel="00627319" w:rsidRDefault="00625134" w:rsidP="00625134">
            <w:pPr>
              <w:pStyle w:val="tablecell"/>
              <w:rPr>
                <w:del w:id="297" w:author="HendryHendry/선임연구원/Convergence(연)ATS그룹(hendry.hendry" w:date="2011-11-16T17:45:00Z"/>
                <w:lang w:eastAsia="ko-KR"/>
              </w:rPr>
            </w:pPr>
          </w:p>
        </w:tc>
      </w:tr>
      <w:tr w:rsidR="00625134" w:rsidRPr="00210652" w:rsidDel="00627319" w:rsidTr="00E17AAB">
        <w:trPr>
          <w:cantSplit/>
          <w:trHeight w:val="40"/>
          <w:jc w:val="center"/>
          <w:del w:id="298" w:author="HendryHendry/선임연구원/Convergence(연)ATS그룹(hendry.hendry" w:date="2011-11-16T17:45:00Z"/>
        </w:trPr>
        <w:tc>
          <w:tcPr>
            <w:tcW w:w="6510" w:type="dxa"/>
          </w:tcPr>
          <w:p w:rsidR="00625134" w:rsidDel="00627319" w:rsidRDefault="00625134" w:rsidP="00625134">
            <w:pPr>
              <w:pStyle w:val="tablesyntax"/>
              <w:ind w:left="400"/>
              <w:rPr>
                <w:del w:id="299" w:author="HendryHendry/선임연구원/Convergence(연)ATS그룹(hendry.hendry" w:date="2011-11-16T17:45:00Z"/>
                <w:rFonts w:ascii="Times New Roman" w:hAnsi="Times New Roman"/>
                <w:b/>
                <w:bCs/>
                <w:lang w:eastAsia="ko-KR"/>
              </w:rPr>
            </w:pPr>
            <w:del w:id="300" w:author="HendryHendry/선임연구원/Convergence(연)ATS그룹(hendry.hendry" w:date="2011-11-16T17:45:00Z">
              <w:r w:rsidDel="00627319">
                <w:rPr>
                  <w:rFonts w:ascii="Times New Roman" w:hAnsi="Times New Roman" w:hint="eastAsia"/>
                  <w:b/>
                  <w:bCs/>
                  <w:lang w:eastAsia="ko-KR"/>
                </w:rPr>
                <w:delText xml:space="preserve">    </w:delText>
              </w:r>
              <w:r w:rsidR="00E17AAB" w:rsidDel="00627319">
                <w:rPr>
                  <w:rFonts w:ascii="Times New Roman" w:hAnsi="Times New Roman" w:hint="eastAsia"/>
                  <w:b/>
                  <w:bCs/>
                  <w:lang w:eastAsia="ko-KR"/>
                </w:rPr>
                <w:delText xml:space="preserve">   </w:delText>
              </w:r>
              <w:r w:rsidDel="00627319">
                <w:rPr>
                  <w:rFonts w:ascii="Times New Roman" w:hAnsi="Times New Roman" w:hint="eastAsia"/>
                  <w:b/>
                  <w:bCs/>
                  <w:lang w:eastAsia="ko-KR"/>
                </w:rPr>
                <w:delText>olc_minus2</w:delText>
              </w:r>
            </w:del>
          </w:p>
        </w:tc>
        <w:tc>
          <w:tcPr>
            <w:tcW w:w="1276" w:type="dxa"/>
          </w:tcPr>
          <w:p w:rsidR="00625134" w:rsidRPr="00210652" w:rsidDel="00627319" w:rsidRDefault="00625134" w:rsidP="00625134">
            <w:pPr>
              <w:pStyle w:val="tablecell"/>
              <w:rPr>
                <w:del w:id="301" w:author="HendryHendry/선임연구원/Convergence(연)ATS그룹(hendry.hendry" w:date="2011-11-16T17:45:00Z"/>
                <w:lang w:eastAsia="ko-KR"/>
              </w:rPr>
            </w:pPr>
            <w:del w:id="302" w:author="HendryHendry/선임연구원/Convergence(연)ATS그룹(hendry.hendry" w:date="2011-11-16T17:45:00Z">
              <w:r w:rsidDel="00627319">
                <w:rPr>
                  <w:rFonts w:hint="eastAsia"/>
                  <w:lang w:eastAsia="ko-KR"/>
                </w:rPr>
                <w:delText>ue(v)</w:delText>
              </w:r>
            </w:del>
          </w:p>
        </w:tc>
      </w:tr>
      <w:tr w:rsidR="00625134" w:rsidRPr="00210652" w:rsidDel="00627319" w:rsidTr="00E17AAB">
        <w:trPr>
          <w:cantSplit/>
          <w:trHeight w:val="40"/>
          <w:jc w:val="center"/>
          <w:del w:id="303" w:author="HendryHendry/선임연구원/Convergence(연)ATS그룹(hendry.hendry" w:date="2011-11-16T17:45:00Z"/>
        </w:trPr>
        <w:tc>
          <w:tcPr>
            <w:tcW w:w="6510" w:type="dxa"/>
          </w:tcPr>
          <w:p w:rsidR="00625134" w:rsidDel="00627319" w:rsidRDefault="00625134" w:rsidP="00BE1C65">
            <w:pPr>
              <w:pStyle w:val="tablesyntax"/>
              <w:ind w:left="400" w:firstLineChars="200" w:firstLine="393"/>
              <w:rPr>
                <w:del w:id="304" w:author="HendryHendry/선임연구원/Convergence(연)ATS그룹(hendry.hendry" w:date="2011-11-16T17:45:00Z"/>
                <w:rFonts w:ascii="Times New Roman" w:hAnsi="Times New Roman"/>
                <w:b/>
                <w:bCs/>
                <w:lang w:eastAsia="ko-KR"/>
              </w:rPr>
            </w:pPr>
            <w:del w:id="305" w:author="HendryHendry/선임연구원/Convergence(연)ATS그룹(hendry.hendry" w:date="2011-11-16T17:45:00Z">
              <w:r w:rsidDel="00627319">
                <w:rPr>
                  <w:rFonts w:ascii="Times New Roman" w:hAnsi="Times New Roman" w:hint="eastAsia"/>
                  <w:b/>
                  <w:bCs/>
                  <w:lang w:eastAsia="ko-KR"/>
                </w:rPr>
                <w:delText>}</w:delText>
              </w:r>
            </w:del>
          </w:p>
        </w:tc>
        <w:tc>
          <w:tcPr>
            <w:tcW w:w="1276" w:type="dxa"/>
          </w:tcPr>
          <w:p w:rsidR="00625134" w:rsidRPr="00210652" w:rsidDel="00627319" w:rsidRDefault="00625134" w:rsidP="00625134">
            <w:pPr>
              <w:pStyle w:val="tablecell"/>
              <w:rPr>
                <w:del w:id="306" w:author="HendryHendry/선임연구원/Convergence(연)ATS그룹(hendry.hendry" w:date="2011-11-16T17:45:00Z"/>
                <w:lang w:eastAsia="ko-KR"/>
              </w:rPr>
            </w:pPr>
          </w:p>
        </w:tc>
      </w:tr>
      <w:tr w:rsidR="00625134" w:rsidRPr="00210652" w:rsidDel="00627319" w:rsidTr="00E17AAB">
        <w:trPr>
          <w:cantSplit/>
          <w:trHeight w:val="143"/>
          <w:jc w:val="center"/>
          <w:del w:id="307" w:author="HendryHendry/선임연구원/Convergence(연)ATS그룹(hendry.hendry" w:date="2011-11-16T17:45:00Z"/>
        </w:trPr>
        <w:tc>
          <w:tcPr>
            <w:tcW w:w="6510" w:type="dxa"/>
          </w:tcPr>
          <w:p w:rsidR="00625134" w:rsidRPr="00210652" w:rsidDel="00627319" w:rsidRDefault="00625134" w:rsidP="00E17AAB">
            <w:pPr>
              <w:pStyle w:val="tablesyntax"/>
              <w:ind w:left="400" w:firstLineChars="200" w:firstLine="400"/>
              <w:rPr>
                <w:del w:id="308" w:author="HendryHendry/선임연구원/Convergence(연)ATS그룹(hendry.hendry" w:date="2011-11-16T17:45:00Z"/>
                <w:rFonts w:ascii="Times New Roman" w:hAnsi="Times New Roman"/>
                <w:b/>
                <w:bCs/>
                <w:sz w:val="22"/>
                <w:szCs w:val="22"/>
              </w:rPr>
            </w:pPr>
            <w:del w:id="309" w:author="HendryHendry/선임연구원/Convergence(연)ATS그룹(hendry.hendry" w:date="2011-11-16T17:45:00Z">
              <w:r w:rsidDel="00627319">
                <w:rPr>
                  <w:rFonts w:ascii="Times New Roman" w:hAnsi="Times New Roman"/>
                </w:rPr>
                <w:delText>I</w:delText>
              </w:r>
              <w:r w:rsidDel="00627319">
                <w:rPr>
                  <w:rFonts w:ascii="Times New Roman" w:hAnsi="Times New Roman" w:hint="eastAsia"/>
                </w:rPr>
                <w:delText xml:space="preserve">f ((slice_type == P || slice_type == B) &amp;&amp; </w:delText>
              </w:r>
              <w:r w:rsidDel="00627319">
                <w:rPr>
                  <w:rFonts w:ascii="Times New Roman" w:hAnsi="Times New Roman" w:hint="eastAsia"/>
                  <w:lang w:eastAsia="ko-KR"/>
                </w:rPr>
                <w:delText>erps</w:delText>
              </w:r>
              <w:r w:rsidDel="00627319">
                <w:rPr>
                  <w:rFonts w:ascii="Times New Roman" w:hAnsi="Times New Roman" w:hint="eastAsia"/>
                </w:rPr>
                <w:delText>_flag == 1) {</w:delText>
              </w:r>
            </w:del>
          </w:p>
        </w:tc>
        <w:tc>
          <w:tcPr>
            <w:tcW w:w="1276" w:type="dxa"/>
          </w:tcPr>
          <w:p w:rsidR="00625134" w:rsidRPr="00210652" w:rsidDel="00627319" w:rsidRDefault="00625134" w:rsidP="00625134">
            <w:pPr>
              <w:pStyle w:val="tablecell"/>
              <w:rPr>
                <w:del w:id="310" w:author="HendryHendry/선임연구원/Convergence(연)ATS그룹(hendry.hendry" w:date="2011-11-16T17:45:00Z"/>
                <w:lang w:eastAsia="ko-KR"/>
              </w:rPr>
            </w:pPr>
          </w:p>
        </w:tc>
      </w:tr>
      <w:tr w:rsidR="00625134" w:rsidRPr="00210652" w:rsidDel="00627319" w:rsidTr="00E17AAB">
        <w:trPr>
          <w:cantSplit/>
          <w:trHeight w:val="142"/>
          <w:jc w:val="center"/>
          <w:del w:id="311" w:author="HendryHendry/선임연구원/Convergence(연)ATS그룹(hendry.hendry" w:date="2011-11-16T17:45:00Z"/>
        </w:trPr>
        <w:tc>
          <w:tcPr>
            <w:tcW w:w="6510" w:type="dxa"/>
          </w:tcPr>
          <w:p w:rsidR="00625134" w:rsidRPr="00210652" w:rsidDel="00627319" w:rsidRDefault="00625134" w:rsidP="00BE1C65">
            <w:pPr>
              <w:pStyle w:val="tablesyntax"/>
              <w:tabs>
                <w:tab w:val="clear" w:pos="864"/>
                <w:tab w:val="clear" w:pos="1080"/>
                <w:tab w:val="left" w:pos="1075"/>
              </w:tabs>
              <w:ind w:left="400" w:firstLineChars="150" w:firstLine="294"/>
              <w:rPr>
                <w:del w:id="312" w:author="HendryHendry/선임연구원/Convergence(연)ATS그룹(hendry.hendry" w:date="2011-11-16T17:45:00Z"/>
                <w:rFonts w:ascii="Times New Roman" w:hAnsi="Times New Roman"/>
                <w:b/>
                <w:bCs/>
              </w:rPr>
            </w:pPr>
            <w:del w:id="313" w:author="HendryHendry/선임연구원/Convergence(연)ATS그룹(hendry.hendry" w:date="2011-11-16T17:45:00Z">
              <w:r w:rsidRPr="00210652" w:rsidDel="00627319">
                <w:rPr>
                  <w:rFonts w:ascii="Times New Roman" w:hAnsi="Times New Roman"/>
                  <w:b/>
                  <w:bCs/>
                </w:rPr>
                <w:tab/>
              </w:r>
              <w:r w:rsidDel="00627319">
                <w:rPr>
                  <w:rFonts w:ascii="Times New Roman" w:hAnsi="Times New Roman" w:hint="eastAsia"/>
                  <w:b/>
                  <w:bCs/>
                  <w:lang w:eastAsia="ko-KR"/>
                </w:rPr>
                <w:delText>r</w:delText>
              </w:r>
              <w:r w:rsidDel="00627319">
                <w:rPr>
                  <w:rFonts w:ascii="Times New Roman" w:hAnsi="Times New Roman" w:hint="eastAsia"/>
                  <w:b/>
                  <w:lang w:eastAsia="ko-KR"/>
                </w:rPr>
                <w:delText>ef_pic_set_idx_plus1</w:delText>
              </w:r>
            </w:del>
          </w:p>
        </w:tc>
        <w:tc>
          <w:tcPr>
            <w:tcW w:w="1276" w:type="dxa"/>
          </w:tcPr>
          <w:p w:rsidR="00625134" w:rsidDel="00627319" w:rsidRDefault="00625134" w:rsidP="00625134">
            <w:pPr>
              <w:pStyle w:val="tablecell"/>
              <w:rPr>
                <w:del w:id="314" w:author="HendryHendry/선임연구원/Convergence(연)ATS그룹(hendry.hendry" w:date="2011-11-16T17:45:00Z"/>
                <w:lang w:eastAsia="ko-KR"/>
              </w:rPr>
            </w:pPr>
            <w:del w:id="315" w:author="HendryHendry/선임연구원/Convergence(연)ATS그룹(hendry.hendry" w:date="2011-11-16T17:45:00Z">
              <w:r w:rsidDel="00627319">
                <w:rPr>
                  <w:rFonts w:hint="eastAsia"/>
                  <w:lang w:eastAsia="ko-KR"/>
                </w:rPr>
                <w:delText>f(1)</w:delText>
              </w:r>
            </w:del>
          </w:p>
        </w:tc>
      </w:tr>
      <w:tr w:rsidR="00625134" w:rsidRPr="00210652" w:rsidDel="00627319" w:rsidTr="00E17AAB">
        <w:trPr>
          <w:cantSplit/>
          <w:jc w:val="center"/>
          <w:del w:id="316" w:author="HendryHendry/선임연구원/Convergence(연)ATS그룹(hendry.hendry" w:date="2011-11-16T17:45:00Z"/>
        </w:trPr>
        <w:tc>
          <w:tcPr>
            <w:tcW w:w="6510" w:type="dxa"/>
          </w:tcPr>
          <w:p w:rsidR="00625134" w:rsidRPr="00892373" w:rsidDel="00627319" w:rsidRDefault="00625134" w:rsidP="00BE1C65">
            <w:pPr>
              <w:pStyle w:val="tablesyntax"/>
              <w:ind w:left="400" w:firstLineChars="300" w:firstLine="589"/>
              <w:rPr>
                <w:del w:id="317" w:author="HendryHendry/선임연구원/Convergence(연)ATS그룹(hendry.hendry" w:date="2011-11-16T17:45:00Z"/>
                <w:rFonts w:ascii="Times New Roman" w:hAnsi="Times New Roman"/>
                <w:sz w:val="22"/>
                <w:szCs w:val="22"/>
                <w:lang w:eastAsia="ko-KR"/>
              </w:rPr>
            </w:pPr>
            <w:del w:id="318" w:author="HendryHendry/선임연구원/Convergence(연)ATS그룹(hendry.hendry" w:date="2011-11-16T17:45:00Z">
              <w:r w:rsidRPr="00210652" w:rsidDel="00627319">
                <w:rPr>
                  <w:rFonts w:ascii="Times New Roman" w:hAnsi="Times New Roman"/>
                  <w:b/>
                </w:rPr>
                <w:tab/>
              </w:r>
              <w:r w:rsidRPr="00892373" w:rsidDel="00627319">
                <w:rPr>
                  <w:rFonts w:ascii="Times New Roman" w:hAnsi="Times New Roman" w:hint="eastAsia"/>
                  <w:lang w:eastAsia="ko-KR"/>
                </w:rPr>
                <w:delText>if (</w:delText>
              </w:r>
              <w:r w:rsidR="00E17AAB" w:rsidDel="00627319">
                <w:rPr>
                  <w:rFonts w:ascii="Times New Roman" w:hAnsi="Times New Roman" w:hint="eastAsia"/>
                  <w:lang w:eastAsia="ko-KR"/>
                </w:rPr>
                <w:delText>ref_pic_set_idx_plus1 &gt; 0</w:delText>
              </w:r>
              <w:r w:rsidRPr="00892373" w:rsidDel="00627319">
                <w:rPr>
                  <w:rFonts w:ascii="Times New Roman" w:hAnsi="Times New Roman" w:hint="eastAsia"/>
                  <w:lang w:eastAsia="ko-KR"/>
                </w:rPr>
                <w:delText>) {</w:delText>
              </w:r>
              <w:r w:rsidR="00E17AAB" w:rsidDel="00627319">
                <w:rPr>
                  <w:rFonts w:ascii="Times New Roman" w:hAnsi="Times New Roman" w:hint="eastAsia"/>
                  <w:lang w:eastAsia="ko-KR"/>
                </w:rPr>
                <w:delText xml:space="preserve"> //not using RPS in PPS</w:delText>
              </w:r>
            </w:del>
          </w:p>
        </w:tc>
        <w:tc>
          <w:tcPr>
            <w:tcW w:w="1276" w:type="dxa"/>
          </w:tcPr>
          <w:p w:rsidR="00625134" w:rsidRPr="00210652" w:rsidDel="00627319" w:rsidRDefault="00625134" w:rsidP="00625134">
            <w:pPr>
              <w:pStyle w:val="tablecell"/>
              <w:rPr>
                <w:del w:id="319" w:author="HendryHendry/선임연구원/Convergence(연)ATS그룹(hendry.hendry" w:date="2011-11-16T17:45:00Z"/>
                <w:lang w:eastAsia="ko-KR"/>
              </w:rPr>
            </w:pPr>
          </w:p>
        </w:tc>
      </w:tr>
      <w:tr w:rsidR="00625134" w:rsidRPr="006745D2" w:rsidDel="00627319" w:rsidTr="00E17AAB">
        <w:trPr>
          <w:cantSplit/>
          <w:jc w:val="center"/>
          <w:del w:id="320" w:author="HendryHendry/선임연구원/Convergence(연)ATS그룹(hendry.hendry" w:date="2011-11-16T17:45:00Z"/>
        </w:trPr>
        <w:tc>
          <w:tcPr>
            <w:tcW w:w="6510" w:type="dxa"/>
          </w:tcPr>
          <w:p w:rsidR="00625134" w:rsidRPr="00AC355A" w:rsidDel="00627319" w:rsidRDefault="00625134" w:rsidP="00E17AAB">
            <w:pPr>
              <w:pStyle w:val="tablesyntax"/>
              <w:tabs>
                <w:tab w:val="clear" w:pos="432"/>
                <w:tab w:val="clear" w:pos="648"/>
                <w:tab w:val="clear" w:pos="864"/>
                <w:tab w:val="clear" w:pos="1080"/>
                <w:tab w:val="clear" w:pos="1296"/>
                <w:tab w:val="left" w:pos="850"/>
                <w:tab w:val="left" w:pos="1390"/>
              </w:tabs>
              <w:ind w:left="400"/>
              <w:rPr>
                <w:del w:id="321" w:author="HendryHendry/선임연구원/Convergence(연)ATS그룹(hendry.hendry" w:date="2011-11-16T17:45:00Z"/>
                <w:rFonts w:ascii="Times New Roman" w:hAnsi="Times New Roman"/>
              </w:rPr>
            </w:pPr>
            <w:del w:id="322" w:author="HendryHendry/선임연구원/Convergence(연)ATS그룹(hendry.hendry" w:date="2011-11-16T17:45:00Z">
              <w:r w:rsidRPr="00D32230" w:rsidDel="00627319">
                <w:rPr>
                  <w:b/>
                </w:rPr>
                <w:tab/>
              </w:r>
              <w:r w:rsidRPr="00D32230" w:rsidDel="00627319">
                <w:rPr>
                  <w:b/>
                </w:rPr>
                <w:tab/>
              </w:r>
              <w:r w:rsidRPr="00AC355A" w:rsidDel="00627319">
                <w:delText>ref_pic_set( idx )</w:delText>
              </w:r>
            </w:del>
          </w:p>
        </w:tc>
        <w:tc>
          <w:tcPr>
            <w:tcW w:w="1276" w:type="dxa"/>
          </w:tcPr>
          <w:p w:rsidR="00625134" w:rsidRPr="006745D2" w:rsidDel="00627319" w:rsidRDefault="00625134" w:rsidP="00625134">
            <w:pPr>
              <w:pStyle w:val="tablecell"/>
              <w:rPr>
                <w:del w:id="323" w:author="HendryHendry/선임연구원/Convergence(연)ATS그룹(hendry.hendry" w:date="2011-11-16T17:45:00Z"/>
              </w:rPr>
            </w:pPr>
          </w:p>
        </w:tc>
      </w:tr>
      <w:tr w:rsidR="00625134" w:rsidRPr="00210652" w:rsidDel="00627319" w:rsidTr="00E17AAB">
        <w:trPr>
          <w:cantSplit/>
          <w:jc w:val="center"/>
          <w:del w:id="324" w:author="HendryHendry/선임연구원/Convergence(연)ATS그룹(hendry.hendry" w:date="2011-11-16T17:45:00Z"/>
        </w:trPr>
        <w:tc>
          <w:tcPr>
            <w:tcW w:w="6510" w:type="dxa"/>
          </w:tcPr>
          <w:p w:rsidR="00625134" w:rsidRPr="00210652" w:rsidDel="00627319" w:rsidRDefault="00625134" w:rsidP="00BE1C65">
            <w:pPr>
              <w:pStyle w:val="tablesyntax"/>
              <w:tabs>
                <w:tab w:val="clear" w:pos="216"/>
                <w:tab w:val="clear" w:pos="432"/>
                <w:tab w:val="clear" w:pos="864"/>
                <w:tab w:val="clear" w:pos="1080"/>
                <w:tab w:val="left" w:pos="520"/>
                <w:tab w:val="left" w:pos="1075"/>
              </w:tabs>
              <w:ind w:left="400" w:firstLineChars="150" w:firstLine="294"/>
              <w:rPr>
                <w:del w:id="325" w:author="HendryHendry/선임연구원/Convergence(연)ATS그룹(hendry.hendry" w:date="2011-11-16T17:45:00Z"/>
                <w:rFonts w:ascii="Times New Roman" w:hAnsi="Times New Roman"/>
                <w:b/>
                <w:lang w:eastAsia="ko-KR"/>
              </w:rPr>
            </w:pPr>
            <w:del w:id="326" w:author="HendryHendry/선임연구원/Convergence(연)ATS그룹(hendry.hendry" w:date="2011-11-16T17:45:00Z">
              <w:r w:rsidRPr="00210652" w:rsidDel="00627319">
                <w:rPr>
                  <w:rFonts w:ascii="Times New Roman" w:hAnsi="Times New Roman"/>
                  <w:b/>
                  <w:lang w:eastAsia="ko-KR"/>
                </w:rPr>
                <w:tab/>
              </w:r>
              <w:r w:rsidDel="00627319">
                <w:rPr>
                  <w:rFonts w:ascii="Times New Roman" w:hAnsi="Times New Roman" w:hint="eastAsia"/>
                  <w:b/>
                  <w:lang w:eastAsia="ko-KR"/>
                </w:rPr>
                <w:delText>}</w:delText>
              </w:r>
            </w:del>
          </w:p>
        </w:tc>
        <w:tc>
          <w:tcPr>
            <w:tcW w:w="1276" w:type="dxa"/>
          </w:tcPr>
          <w:p w:rsidR="00625134" w:rsidRPr="00210652" w:rsidDel="00627319" w:rsidRDefault="00625134" w:rsidP="00625134">
            <w:pPr>
              <w:pStyle w:val="tablecell"/>
              <w:rPr>
                <w:del w:id="327" w:author="HendryHendry/선임연구원/Convergence(연)ATS그룹(hendry.hendry" w:date="2011-11-16T17:45:00Z"/>
                <w:lang w:eastAsia="ko-KR"/>
              </w:rPr>
            </w:pPr>
          </w:p>
        </w:tc>
      </w:tr>
      <w:tr w:rsidR="00625134" w:rsidRPr="00210652" w:rsidDel="00627319" w:rsidTr="00E17AAB">
        <w:trPr>
          <w:cantSplit/>
          <w:jc w:val="center"/>
          <w:del w:id="328" w:author="HendryHendry/선임연구원/Convergence(연)ATS그룹(hendry.hendry" w:date="2011-11-16T17:45:00Z"/>
        </w:trPr>
        <w:tc>
          <w:tcPr>
            <w:tcW w:w="6510" w:type="dxa"/>
          </w:tcPr>
          <w:p w:rsidR="00625134" w:rsidRPr="00210652" w:rsidDel="00627319" w:rsidRDefault="00625134" w:rsidP="00E17AAB">
            <w:pPr>
              <w:pStyle w:val="tablesyntax"/>
              <w:ind w:left="400" w:firstLineChars="150" w:firstLine="300"/>
              <w:rPr>
                <w:del w:id="329" w:author="HendryHendry/선임연구원/Convergence(연)ATS그룹(hendry.hendry" w:date="2011-11-16T17:45:00Z"/>
                <w:rFonts w:ascii="Times New Roman" w:hAnsi="Times New Roman"/>
                <w:lang w:eastAsia="ko-KR"/>
              </w:rPr>
            </w:pPr>
            <w:del w:id="330" w:author="HendryHendry/선임연구원/Convergence(연)ATS그룹(hendry.hendry" w:date="2011-11-16T17:45:00Z">
              <w:r w:rsidDel="00627319">
                <w:rPr>
                  <w:rFonts w:ascii="Times New Roman" w:hAnsi="Times New Roman" w:hint="eastAsia"/>
                  <w:lang w:eastAsia="ko-KR"/>
                </w:rPr>
                <w:delText>}</w:delText>
              </w:r>
            </w:del>
          </w:p>
        </w:tc>
        <w:tc>
          <w:tcPr>
            <w:tcW w:w="1276" w:type="dxa"/>
          </w:tcPr>
          <w:p w:rsidR="00625134" w:rsidRPr="00210652" w:rsidDel="00627319" w:rsidRDefault="00625134" w:rsidP="00625134">
            <w:pPr>
              <w:pStyle w:val="tablecell"/>
              <w:rPr>
                <w:del w:id="331" w:author="HendryHendry/선임연구원/Convergence(연)ATS그룹(hendry.hendry" w:date="2011-11-16T17:45:00Z"/>
              </w:rPr>
            </w:pPr>
          </w:p>
        </w:tc>
      </w:tr>
      <w:tr w:rsidR="00E17AAB" w:rsidRPr="00210652" w:rsidDel="00627319" w:rsidTr="00E17AAB">
        <w:trPr>
          <w:cantSplit/>
          <w:trHeight w:val="143"/>
          <w:jc w:val="center"/>
          <w:del w:id="332" w:author="HendryHendry/선임연구원/Convergence(연)ATS그룹(hendry.hendry" w:date="2011-11-16T17:45:00Z"/>
        </w:trPr>
        <w:tc>
          <w:tcPr>
            <w:tcW w:w="6510" w:type="dxa"/>
          </w:tcPr>
          <w:p w:rsidR="00E17AAB" w:rsidRPr="00892373" w:rsidDel="00627319" w:rsidRDefault="00E17AAB" w:rsidP="00625134">
            <w:pPr>
              <w:pStyle w:val="tablesyntax"/>
              <w:keepNext w:val="0"/>
              <w:keepLines w:val="0"/>
              <w:ind w:left="400"/>
              <w:rPr>
                <w:del w:id="333" w:author="HendryHendry/선임연구원/Convergence(연)ATS그룹(hendry.hendry" w:date="2011-11-16T17:45:00Z"/>
                <w:rFonts w:ascii="Times New Roman" w:hAnsi="Times New Roman"/>
                <w:b/>
                <w:lang w:eastAsia="ko-KR"/>
              </w:rPr>
            </w:pPr>
            <w:del w:id="334" w:author="HendryHendry/선임연구원/Convergence(연)ATS그룹(hendry.hendry" w:date="2011-11-16T17:45:00Z">
              <w:r w:rsidDel="00627319">
                <w:rPr>
                  <w:rFonts w:ascii="Times New Roman" w:hAnsi="Times New Roman" w:hint="eastAsia"/>
                  <w:b/>
                  <w:lang w:eastAsia="ko-KR"/>
                </w:rPr>
                <w:delText>}</w:delText>
              </w:r>
            </w:del>
          </w:p>
        </w:tc>
        <w:tc>
          <w:tcPr>
            <w:tcW w:w="1276" w:type="dxa"/>
          </w:tcPr>
          <w:p w:rsidR="00E17AAB" w:rsidRPr="00210652" w:rsidDel="00627319" w:rsidRDefault="00E17AAB" w:rsidP="00625134">
            <w:pPr>
              <w:pStyle w:val="tablecell"/>
              <w:keepNext w:val="0"/>
              <w:keepLines w:val="0"/>
              <w:rPr>
                <w:del w:id="335" w:author="HendryHendry/선임연구원/Convergence(연)ATS그룹(hendry.hendry" w:date="2011-11-16T17:45:00Z"/>
              </w:rPr>
            </w:pPr>
          </w:p>
        </w:tc>
      </w:tr>
      <w:tr w:rsidR="00E17AAB" w:rsidRPr="00210652" w:rsidDel="00627319" w:rsidTr="00E17AAB">
        <w:trPr>
          <w:cantSplit/>
          <w:trHeight w:val="142"/>
          <w:jc w:val="center"/>
          <w:del w:id="336" w:author="HendryHendry/선임연구원/Convergence(연)ATS그룹(hendry.hendry" w:date="2011-11-16T17:45:00Z"/>
        </w:trPr>
        <w:tc>
          <w:tcPr>
            <w:tcW w:w="6510" w:type="dxa"/>
          </w:tcPr>
          <w:p w:rsidR="00E17AAB" w:rsidRPr="00892373" w:rsidDel="00627319" w:rsidRDefault="00E17AAB" w:rsidP="00625134">
            <w:pPr>
              <w:pStyle w:val="tablesyntax"/>
              <w:keepNext w:val="0"/>
              <w:keepLines w:val="0"/>
              <w:ind w:left="400"/>
              <w:rPr>
                <w:del w:id="337" w:author="HendryHendry/선임연구원/Convergence(연)ATS그룹(hendry.hendry" w:date="2011-11-16T17:45:00Z"/>
                <w:rFonts w:ascii="Times New Roman" w:hAnsi="Times New Roman"/>
                <w:b/>
              </w:rPr>
            </w:pPr>
            <w:del w:id="338" w:author="HendryHendry/선임연구원/Convergence(연)ATS그룹(hendry.hendry" w:date="2011-11-16T17:45:00Z">
              <w:r w:rsidRPr="00892373" w:rsidDel="00627319">
                <w:rPr>
                  <w:rFonts w:ascii="Times New Roman" w:hAnsi="Times New Roman"/>
                  <w:b/>
                </w:rPr>
                <w:tab/>
              </w:r>
              <w:r w:rsidRPr="00892373" w:rsidDel="00627319">
                <w:rPr>
                  <w:rFonts w:ascii="Times New Roman" w:hAnsi="Times New Roman"/>
                  <w:b/>
                  <w:lang w:eastAsia="ko-KR"/>
                </w:rPr>
                <w:delText>…</w:delText>
              </w:r>
            </w:del>
          </w:p>
        </w:tc>
        <w:tc>
          <w:tcPr>
            <w:tcW w:w="1276" w:type="dxa"/>
          </w:tcPr>
          <w:p w:rsidR="00E17AAB" w:rsidRPr="00210652" w:rsidDel="00627319" w:rsidRDefault="00E17AAB" w:rsidP="00625134">
            <w:pPr>
              <w:pStyle w:val="tablecell"/>
              <w:keepNext w:val="0"/>
              <w:keepLines w:val="0"/>
              <w:rPr>
                <w:del w:id="339" w:author="HendryHendry/선임연구원/Convergence(연)ATS그룹(hendry.hendry" w:date="2011-11-16T17:45:00Z"/>
              </w:rPr>
            </w:pPr>
          </w:p>
        </w:tc>
      </w:tr>
      <w:tr w:rsidR="00625134" w:rsidRPr="00210652" w:rsidDel="00627319" w:rsidTr="00E17AAB">
        <w:trPr>
          <w:cantSplit/>
          <w:jc w:val="center"/>
          <w:del w:id="340" w:author="HendryHendry/선임연구원/Convergence(연)ATS그룹(hendry.hendry" w:date="2011-11-16T17:45:00Z"/>
        </w:trPr>
        <w:tc>
          <w:tcPr>
            <w:tcW w:w="6510" w:type="dxa"/>
          </w:tcPr>
          <w:p w:rsidR="00625134" w:rsidRPr="00210652" w:rsidDel="00627319" w:rsidRDefault="00625134" w:rsidP="00E17AAB">
            <w:pPr>
              <w:pStyle w:val="tablesyntax"/>
              <w:keepNext w:val="0"/>
              <w:keepLines w:val="0"/>
              <w:rPr>
                <w:del w:id="341" w:author="HendryHendry/선임연구원/Convergence(연)ATS그룹(hendry.hendry" w:date="2011-11-16T17:45:00Z"/>
                <w:rFonts w:ascii="Times New Roman" w:hAnsi="Times New Roman"/>
              </w:rPr>
            </w:pPr>
            <w:del w:id="342" w:author="HendryHendry/선임연구원/Convergence(연)ATS그룹(hendry.hendry" w:date="2011-11-16T17:45:00Z">
              <w:r w:rsidRPr="00210652" w:rsidDel="00627319">
                <w:rPr>
                  <w:rFonts w:ascii="Times New Roman" w:hAnsi="Times New Roman"/>
                </w:rPr>
                <w:delText>}</w:delText>
              </w:r>
            </w:del>
          </w:p>
        </w:tc>
        <w:tc>
          <w:tcPr>
            <w:tcW w:w="1276" w:type="dxa"/>
          </w:tcPr>
          <w:p w:rsidR="00625134" w:rsidRPr="00210652" w:rsidDel="00627319" w:rsidRDefault="00625134" w:rsidP="00625134">
            <w:pPr>
              <w:pStyle w:val="tablecell"/>
              <w:keepNext w:val="0"/>
              <w:keepLines w:val="0"/>
              <w:rPr>
                <w:del w:id="343" w:author="HendryHendry/선임연구원/Convergence(연)ATS그룹(hendry.hendry" w:date="2011-11-16T17:45:00Z"/>
              </w:rPr>
            </w:pPr>
          </w:p>
        </w:tc>
      </w:tr>
    </w:tbl>
    <w:p w:rsidR="00E17AAB" w:rsidRPr="00892373" w:rsidRDefault="00E17AAB" w:rsidP="00E17AAB">
      <w:pPr>
        <w:jc w:val="both"/>
        <w:rPr>
          <w:szCs w:val="22"/>
          <w:lang w:eastAsia="ko-KR"/>
        </w:rPr>
      </w:pPr>
      <w:proofErr w:type="gramStart"/>
      <w:r w:rsidRPr="00E17AAB">
        <w:rPr>
          <w:rFonts w:hint="eastAsia"/>
          <w:b/>
          <w:szCs w:val="22"/>
          <w:lang w:eastAsia="ko-KR"/>
        </w:rPr>
        <w:t>frame_num</w:t>
      </w:r>
      <w:proofErr w:type="gramEnd"/>
      <w:r w:rsidRPr="00892373">
        <w:rPr>
          <w:rFonts w:hint="eastAsia"/>
          <w:szCs w:val="22"/>
          <w:lang w:eastAsia="ko-KR"/>
        </w:rPr>
        <w:t xml:space="preserve"> </w:t>
      </w:r>
      <w:r>
        <w:rPr>
          <w:rFonts w:hint="eastAsia"/>
          <w:szCs w:val="22"/>
          <w:lang w:eastAsia="ko-KR"/>
        </w:rPr>
        <w:t>as semantic specified in WD 4 of HEVC</w:t>
      </w:r>
      <w:r w:rsidRPr="00892373">
        <w:rPr>
          <w:rFonts w:hint="eastAsia"/>
          <w:szCs w:val="22"/>
          <w:lang w:eastAsia="ko-KR"/>
        </w:rPr>
        <w:t>.</w:t>
      </w:r>
    </w:p>
    <w:p w:rsidR="00E17AAB" w:rsidRPr="00892373" w:rsidRDefault="00E17AAB" w:rsidP="00E17AAB">
      <w:pPr>
        <w:jc w:val="both"/>
        <w:rPr>
          <w:szCs w:val="22"/>
          <w:lang w:eastAsia="ko-KR"/>
        </w:rPr>
      </w:pPr>
      <w:proofErr w:type="gramStart"/>
      <w:r>
        <w:rPr>
          <w:rFonts w:hint="eastAsia"/>
          <w:b/>
          <w:szCs w:val="22"/>
          <w:lang w:eastAsia="ko-KR"/>
        </w:rPr>
        <w:t>olc_minus2</w:t>
      </w:r>
      <w:proofErr w:type="gramEnd"/>
      <w:r>
        <w:rPr>
          <w:rFonts w:hint="eastAsia"/>
          <w:b/>
          <w:szCs w:val="22"/>
          <w:lang w:eastAsia="ko-KR"/>
        </w:rPr>
        <w:t xml:space="preserve"> </w:t>
      </w:r>
      <w:r w:rsidRPr="00E17AAB">
        <w:rPr>
          <w:rFonts w:hint="eastAsia"/>
          <w:szCs w:val="22"/>
          <w:lang w:eastAsia="ko-KR"/>
        </w:rPr>
        <w:t>plus 2</w:t>
      </w:r>
      <w:r>
        <w:rPr>
          <w:rFonts w:hint="eastAsia"/>
          <w:b/>
          <w:szCs w:val="22"/>
          <w:lang w:eastAsia="ko-KR"/>
        </w:rPr>
        <w:t xml:space="preserve"> </w:t>
      </w:r>
      <w:r>
        <w:rPr>
          <w:rFonts w:hint="eastAsia"/>
          <w:szCs w:val="22"/>
          <w:lang w:eastAsia="ko-KR"/>
        </w:rPr>
        <w:t xml:space="preserve">specifies </w:t>
      </w:r>
      <w:r>
        <w:rPr>
          <w:rFonts w:hint="eastAsia"/>
        </w:rPr>
        <w:t xml:space="preserve">the relative indicates how long the current </w:t>
      </w:r>
      <w:r>
        <w:rPr>
          <w:rFonts w:hint="eastAsia"/>
          <w:lang w:eastAsia="ko-KR"/>
        </w:rPr>
        <w:t>picture</w:t>
      </w:r>
      <w:r>
        <w:rPr>
          <w:rFonts w:hint="eastAsia"/>
        </w:rPr>
        <w:t xml:space="preserve"> shall stay in the </w:t>
      </w:r>
      <w:r>
        <w:rPr>
          <w:rFonts w:hint="eastAsia"/>
          <w:lang w:eastAsia="ko-KR"/>
        </w:rPr>
        <w:t>DPB</w:t>
      </w:r>
      <w:r>
        <w:rPr>
          <w:rFonts w:hint="eastAsia"/>
        </w:rPr>
        <w:t xml:space="preserve"> before it can be </w:t>
      </w:r>
      <w:r>
        <w:rPr>
          <w:rFonts w:hint="eastAsia"/>
          <w:lang w:eastAsia="ko-KR"/>
        </w:rPr>
        <w:t xml:space="preserve">marked as </w:t>
      </w:r>
      <w:r>
        <w:rPr>
          <w:lang w:eastAsia="ko-KR"/>
        </w:rPr>
        <w:t>“</w:t>
      </w:r>
      <w:r>
        <w:rPr>
          <w:rFonts w:hint="eastAsia"/>
          <w:lang w:eastAsia="ko-KR"/>
        </w:rPr>
        <w:t>unused for reference</w:t>
      </w:r>
      <w:r>
        <w:rPr>
          <w:lang w:eastAsia="ko-KR"/>
        </w:rPr>
        <w:t>”</w:t>
      </w:r>
      <w:r>
        <w:rPr>
          <w:rFonts w:hint="eastAsia"/>
          <w:lang w:eastAsia="ko-KR"/>
        </w:rPr>
        <w:t>.</w:t>
      </w:r>
      <w:r>
        <w:rPr>
          <w:rFonts w:hint="eastAsia"/>
          <w:szCs w:val="22"/>
          <w:lang w:eastAsia="ko-KR"/>
        </w:rPr>
        <w:t xml:space="preserve"> </w:t>
      </w:r>
      <w:r>
        <w:rPr>
          <w:szCs w:val="22"/>
          <w:lang w:eastAsia="ko-KR"/>
        </w:rPr>
        <w:t>F</w:t>
      </w:r>
      <w:r>
        <w:rPr>
          <w:rFonts w:hint="eastAsia"/>
          <w:szCs w:val="22"/>
          <w:lang w:eastAsia="ko-KR"/>
        </w:rPr>
        <w:t>or bitstream with low delay settings, OLC is relative to POC, otherwise, it is relative to frame_num.</w:t>
      </w:r>
    </w:p>
    <w:p w:rsidR="00126B76" w:rsidRDefault="00126B76" w:rsidP="00D16208">
      <w:pPr>
        <w:jc w:val="both"/>
        <w:rPr>
          <w:szCs w:val="22"/>
          <w:lang w:eastAsia="ko-KR"/>
        </w:rPr>
      </w:pPr>
    </w:p>
    <w:p w:rsidR="00126B76" w:rsidRDefault="00126B76" w:rsidP="00DE65D4">
      <w:pPr>
        <w:spacing w:before="0"/>
      </w:pPr>
      <w:r>
        <w:rPr>
          <w:rFonts w:hint="eastAsia"/>
        </w:rPr>
        <w:t>If (</w:t>
      </w:r>
      <w:proofErr w:type="spellStart"/>
      <w:r>
        <w:rPr>
          <w:rFonts w:hint="eastAsia"/>
        </w:rPr>
        <w:t>nal_ref_flag</w:t>
      </w:r>
      <w:proofErr w:type="spellEnd"/>
      <w:r>
        <w:rPr>
          <w:rFonts w:hint="eastAsia"/>
        </w:rPr>
        <w:t xml:space="preserve"> == 0) </w:t>
      </w:r>
    </w:p>
    <w:p w:rsidR="00126B76" w:rsidRDefault="00126B76" w:rsidP="00DE65D4">
      <w:pPr>
        <w:spacing w:before="0"/>
      </w:pPr>
      <w:r>
        <w:rPr>
          <w:rFonts w:hint="eastAsia"/>
          <w:lang w:eastAsia="ko-KR"/>
        </w:rPr>
        <w:tab/>
      </w:r>
      <w:proofErr w:type="spellStart"/>
      <w:r>
        <w:rPr>
          <w:rFonts w:hint="eastAsia"/>
        </w:rPr>
        <w:t>OutputLatencyCount</w:t>
      </w:r>
      <w:proofErr w:type="spellEnd"/>
      <w:r>
        <w:rPr>
          <w:rFonts w:hint="eastAsia"/>
        </w:rPr>
        <w:t xml:space="preserve"> = 0</w:t>
      </w:r>
    </w:p>
    <w:p w:rsidR="00126B76" w:rsidRDefault="00126B76" w:rsidP="00DE65D4">
      <w:pPr>
        <w:spacing w:before="0"/>
      </w:pPr>
      <w:r>
        <w:rPr>
          <w:rFonts w:hint="eastAsia"/>
          <w:lang w:eastAsia="ko-KR"/>
        </w:rPr>
        <w:tab/>
      </w:r>
      <w:r>
        <w:rPr>
          <w:rFonts w:hint="eastAsia"/>
        </w:rPr>
        <w:t xml:space="preserve">Mark current </w:t>
      </w:r>
      <w:r>
        <w:rPr>
          <w:rFonts w:hint="eastAsia"/>
          <w:lang w:eastAsia="ko-KR"/>
        </w:rPr>
        <w:t>picture</w:t>
      </w:r>
      <w:r>
        <w:rPr>
          <w:rFonts w:hint="eastAsia"/>
        </w:rPr>
        <w:t xml:space="preserve"> as </w:t>
      </w:r>
      <w:r>
        <w:t>“</w:t>
      </w:r>
      <w:r>
        <w:rPr>
          <w:rFonts w:hint="eastAsia"/>
        </w:rPr>
        <w:t>unused for reference</w:t>
      </w:r>
      <w:r>
        <w:t>”</w:t>
      </w:r>
    </w:p>
    <w:p w:rsidR="00126B76" w:rsidRDefault="00126B76" w:rsidP="00DE65D4">
      <w:pPr>
        <w:spacing w:before="0"/>
        <w:rPr>
          <w:lang w:eastAsia="ko-KR"/>
        </w:rPr>
      </w:pPr>
      <w:r>
        <w:rPr>
          <w:rFonts w:hint="eastAsia"/>
        </w:rPr>
        <w:t>Else</w:t>
      </w:r>
      <w:r>
        <w:rPr>
          <w:rFonts w:hint="eastAsia"/>
          <w:lang w:eastAsia="ko-KR"/>
        </w:rPr>
        <w:t xml:space="preserve"> if (</w:t>
      </w:r>
      <w:proofErr w:type="spellStart"/>
      <w:r>
        <w:rPr>
          <w:rFonts w:hint="eastAsia"/>
        </w:rPr>
        <w:t>nal_ref_flag</w:t>
      </w:r>
      <w:proofErr w:type="spellEnd"/>
      <w:r>
        <w:rPr>
          <w:rFonts w:hint="eastAsia"/>
        </w:rPr>
        <w:t xml:space="preserve"> == </w:t>
      </w:r>
      <w:del w:id="344" w:author="HendryHendry/선임연구원/Convergence(연)ATS그룹(hendry.hendry" w:date="2011-11-16T17:47:00Z">
        <w:r w:rsidDel="00627319">
          <w:rPr>
            <w:rFonts w:hint="eastAsia"/>
          </w:rPr>
          <w:delText>0</w:delText>
        </w:r>
      </w:del>
      <w:ins w:id="345" w:author="HendryHendry/선임연구원/Convergence(연)ATS그룹(hendry.hendry" w:date="2011-11-16T17:47:00Z">
        <w:r w:rsidR="00627319">
          <w:rPr>
            <w:rFonts w:hint="eastAsia"/>
            <w:lang w:eastAsia="ko-KR"/>
          </w:rPr>
          <w:t>1</w:t>
        </w:r>
      </w:ins>
      <w:r>
        <w:rPr>
          <w:rFonts w:hint="eastAsia"/>
          <w:lang w:eastAsia="ko-KR"/>
        </w:rPr>
        <w:t xml:space="preserve"> &amp;</w:t>
      </w:r>
      <w:proofErr w:type="gramStart"/>
      <w:r>
        <w:rPr>
          <w:rFonts w:hint="eastAsia"/>
          <w:lang w:eastAsia="ko-KR"/>
        </w:rPr>
        <w:t xml:space="preserve">&amp; </w:t>
      </w:r>
      <w:ins w:id="346" w:author="HendryHendry/선임연구원/Convergence(연)ATS그룹(hendry.hendry" w:date="2011-11-16T17:47:00Z">
        <w:r w:rsidR="00627319">
          <w:rPr>
            <w:rFonts w:hint="eastAsia"/>
            <w:lang w:eastAsia="ko-KR"/>
          </w:rPr>
          <w:t>!</w:t>
        </w:r>
      </w:ins>
      <w:proofErr w:type="spellStart"/>
      <w:proofErr w:type="gramEnd"/>
      <w:del w:id="347" w:author="HendryHendry/선임연구원/Convergence(연)ATS그룹(hendry.hendry" w:date="2011-11-16T17:46:00Z">
        <w:r w:rsidDel="00627319">
          <w:rPr>
            <w:rFonts w:hint="eastAsia"/>
            <w:lang w:eastAsia="ko-KR"/>
          </w:rPr>
          <w:delText>!use_LD</w:delText>
        </w:r>
      </w:del>
      <w:ins w:id="348" w:author="HendryHendry/선임연구원/Convergence(연)ATS그룹(hendry.hendry" w:date="2011-11-16T17:47:00Z">
        <w:r w:rsidR="00627319">
          <w:rPr>
            <w:rFonts w:hint="eastAsia"/>
            <w:lang w:eastAsia="ko-KR"/>
          </w:rPr>
          <w:t>use_frame_num</w:t>
        </w:r>
      </w:ins>
      <w:ins w:id="349" w:author="HendryHendry/선임연구원/Convergence(연)ATS그룹(hendry.hendry" w:date="2011-11-16T17:46:00Z">
        <w:r w:rsidR="00627319">
          <w:rPr>
            <w:rFonts w:hint="eastAsia"/>
            <w:lang w:eastAsia="ko-KR"/>
          </w:rPr>
          <w:t>_flag</w:t>
        </w:r>
      </w:ins>
      <w:proofErr w:type="spellEnd"/>
      <w:r>
        <w:rPr>
          <w:rFonts w:hint="eastAsia"/>
          <w:lang w:eastAsia="ko-KR"/>
        </w:rPr>
        <w:t>)</w:t>
      </w:r>
    </w:p>
    <w:p w:rsidR="00126B76" w:rsidRDefault="00126B76" w:rsidP="00DE65D4">
      <w:pPr>
        <w:spacing w:before="0"/>
        <w:rPr>
          <w:lang w:eastAsia="ko-KR"/>
        </w:rPr>
      </w:pPr>
      <w:r>
        <w:rPr>
          <w:rFonts w:hint="eastAsia"/>
        </w:rPr>
        <w:tab/>
      </w:r>
      <w:proofErr w:type="spellStart"/>
      <w:r>
        <w:rPr>
          <w:rFonts w:hint="eastAsia"/>
        </w:rPr>
        <w:t>OutputLatencyCount</w:t>
      </w:r>
      <w:proofErr w:type="spellEnd"/>
      <w:r>
        <w:rPr>
          <w:rFonts w:hint="eastAsia"/>
        </w:rPr>
        <w:t xml:space="preserve"> = </w:t>
      </w:r>
      <w:r>
        <w:rPr>
          <w:rFonts w:hint="eastAsia"/>
          <w:lang w:eastAsia="ko-KR"/>
        </w:rPr>
        <w:t>olc_minus2</w:t>
      </w:r>
      <w:r>
        <w:rPr>
          <w:rFonts w:hint="eastAsia"/>
        </w:rPr>
        <w:t xml:space="preserve"> + </w:t>
      </w:r>
      <w:r>
        <w:rPr>
          <w:rFonts w:hint="eastAsia"/>
          <w:lang w:eastAsia="ko-KR"/>
        </w:rPr>
        <w:t>2</w:t>
      </w:r>
      <w:r>
        <w:rPr>
          <w:rFonts w:hint="eastAsia"/>
        </w:rPr>
        <w:t xml:space="preserve"> + </w:t>
      </w:r>
      <w:proofErr w:type="spellStart"/>
      <w:proofErr w:type="gramStart"/>
      <w:r>
        <w:rPr>
          <w:rFonts w:hint="eastAsia"/>
          <w:lang w:eastAsia="ko-KR"/>
        </w:rPr>
        <w:t>PicOrderCnt</w:t>
      </w:r>
      <w:proofErr w:type="spellEnd"/>
      <w:r>
        <w:rPr>
          <w:rFonts w:hint="eastAsia"/>
          <w:lang w:eastAsia="ko-KR"/>
        </w:rPr>
        <w:t>(</w:t>
      </w:r>
      <w:proofErr w:type="spellStart"/>
      <w:proofErr w:type="gramEnd"/>
      <w:r>
        <w:rPr>
          <w:rFonts w:hint="eastAsia"/>
          <w:lang w:eastAsia="ko-KR"/>
        </w:rPr>
        <w:t>CurrPic</w:t>
      </w:r>
      <w:proofErr w:type="spellEnd"/>
      <w:r>
        <w:rPr>
          <w:rFonts w:hint="eastAsia"/>
          <w:lang w:eastAsia="ko-KR"/>
        </w:rPr>
        <w:t>)</w:t>
      </w:r>
    </w:p>
    <w:p w:rsidR="00126B76" w:rsidRDefault="00126B76" w:rsidP="00DE65D4">
      <w:pPr>
        <w:spacing w:before="0"/>
      </w:pPr>
      <w:r>
        <w:rPr>
          <w:rFonts w:hint="eastAsia"/>
        </w:rPr>
        <w:tab/>
        <w:t xml:space="preserve">Mark current </w:t>
      </w:r>
      <w:r>
        <w:rPr>
          <w:rFonts w:hint="eastAsia"/>
          <w:lang w:eastAsia="ko-KR"/>
        </w:rPr>
        <w:t>picture</w:t>
      </w:r>
      <w:r>
        <w:rPr>
          <w:rFonts w:hint="eastAsia"/>
        </w:rPr>
        <w:t xml:space="preserve"> as </w:t>
      </w:r>
      <w:r>
        <w:t>“</w:t>
      </w:r>
      <w:r>
        <w:rPr>
          <w:rFonts w:hint="eastAsia"/>
        </w:rPr>
        <w:t>used for reference</w:t>
      </w:r>
      <w:r>
        <w:t>”</w:t>
      </w:r>
    </w:p>
    <w:p w:rsidR="00126B76" w:rsidRDefault="00126B76" w:rsidP="00DE65D4">
      <w:pPr>
        <w:spacing w:before="0"/>
        <w:rPr>
          <w:lang w:eastAsia="ko-KR"/>
        </w:rPr>
      </w:pPr>
      <w:r>
        <w:rPr>
          <w:rFonts w:hint="eastAsia"/>
        </w:rPr>
        <w:t>Else</w:t>
      </w:r>
      <w:r>
        <w:rPr>
          <w:rFonts w:hint="eastAsia"/>
          <w:lang w:eastAsia="ko-KR"/>
        </w:rPr>
        <w:t xml:space="preserve"> </w:t>
      </w:r>
    </w:p>
    <w:p w:rsidR="00126B76" w:rsidRDefault="00126B76" w:rsidP="00DE65D4">
      <w:pPr>
        <w:spacing w:before="0"/>
        <w:rPr>
          <w:lang w:eastAsia="ko-KR"/>
        </w:rPr>
      </w:pPr>
      <w:r>
        <w:rPr>
          <w:rFonts w:hint="eastAsia"/>
        </w:rPr>
        <w:tab/>
      </w:r>
      <w:proofErr w:type="spellStart"/>
      <w:r>
        <w:rPr>
          <w:rFonts w:hint="eastAsia"/>
        </w:rPr>
        <w:t>OutputLatencyCount</w:t>
      </w:r>
      <w:proofErr w:type="spellEnd"/>
      <w:r>
        <w:rPr>
          <w:rFonts w:hint="eastAsia"/>
        </w:rPr>
        <w:t xml:space="preserve"> = </w:t>
      </w:r>
      <w:r>
        <w:rPr>
          <w:rFonts w:hint="eastAsia"/>
          <w:lang w:eastAsia="ko-KR"/>
        </w:rPr>
        <w:t>olc_minus2</w:t>
      </w:r>
      <w:r>
        <w:rPr>
          <w:rFonts w:hint="eastAsia"/>
        </w:rPr>
        <w:t xml:space="preserve"> + </w:t>
      </w:r>
      <w:r>
        <w:rPr>
          <w:rFonts w:hint="eastAsia"/>
          <w:lang w:eastAsia="ko-KR"/>
        </w:rPr>
        <w:t>2</w:t>
      </w:r>
      <w:r>
        <w:rPr>
          <w:rFonts w:hint="eastAsia"/>
        </w:rPr>
        <w:t xml:space="preserve"> + </w:t>
      </w:r>
      <w:proofErr w:type="spellStart"/>
      <w:r>
        <w:rPr>
          <w:rFonts w:hint="eastAsia"/>
          <w:lang w:eastAsia="ko-KR"/>
        </w:rPr>
        <w:t>frame_</w:t>
      </w:r>
      <w:proofErr w:type="gramStart"/>
      <w:r>
        <w:rPr>
          <w:rFonts w:hint="eastAsia"/>
          <w:lang w:eastAsia="ko-KR"/>
        </w:rPr>
        <w:t>num</w:t>
      </w:r>
      <w:proofErr w:type="spellEnd"/>
      <w:r>
        <w:rPr>
          <w:rFonts w:hint="eastAsia"/>
          <w:lang w:eastAsia="ko-KR"/>
        </w:rPr>
        <w:t>(</w:t>
      </w:r>
      <w:proofErr w:type="spellStart"/>
      <w:proofErr w:type="gramEnd"/>
      <w:r>
        <w:rPr>
          <w:rFonts w:hint="eastAsia"/>
          <w:lang w:eastAsia="ko-KR"/>
        </w:rPr>
        <w:t>CurrPic</w:t>
      </w:r>
      <w:proofErr w:type="spellEnd"/>
      <w:r>
        <w:rPr>
          <w:rFonts w:hint="eastAsia"/>
          <w:lang w:eastAsia="ko-KR"/>
        </w:rPr>
        <w:t>)</w:t>
      </w:r>
    </w:p>
    <w:p w:rsidR="00126B76" w:rsidRDefault="00126B76" w:rsidP="00DE65D4">
      <w:pPr>
        <w:spacing w:before="0"/>
      </w:pPr>
      <w:r>
        <w:rPr>
          <w:rFonts w:hint="eastAsia"/>
        </w:rPr>
        <w:tab/>
        <w:t xml:space="preserve">Mark current </w:t>
      </w:r>
      <w:r>
        <w:rPr>
          <w:rFonts w:hint="eastAsia"/>
          <w:lang w:eastAsia="ko-KR"/>
        </w:rPr>
        <w:t>picture</w:t>
      </w:r>
      <w:r>
        <w:rPr>
          <w:rFonts w:hint="eastAsia"/>
        </w:rPr>
        <w:t xml:space="preserve"> as </w:t>
      </w:r>
      <w:r>
        <w:t>“</w:t>
      </w:r>
      <w:r>
        <w:rPr>
          <w:rFonts w:hint="eastAsia"/>
        </w:rPr>
        <w:t>used for reference</w:t>
      </w:r>
      <w:r>
        <w:t>”</w:t>
      </w:r>
    </w:p>
    <w:p w:rsidR="00126B76" w:rsidRPr="00D816B2" w:rsidRDefault="00126B76" w:rsidP="00DE65D4">
      <w:pPr>
        <w:spacing w:before="0"/>
      </w:pPr>
    </w:p>
    <w:p w:rsidR="00126B76" w:rsidRPr="00126B76" w:rsidRDefault="00126B76" w:rsidP="00DE65D4">
      <w:pPr>
        <w:spacing w:before="0"/>
        <w:rPr>
          <w:u w:val="single"/>
        </w:rPr>
      </w:pPr>
      <w:r w:rsidRPr="00126B76">
        <w:rPr>
          <w:rFonts w:hint="eastAsia"/>
          <w:u w:val="single"/>
        </w:rPr>
        <w:t>Reference Frame Marking Process</w:t>
      </w:r>
    </w:p>
    <w:p w:rsidR="00126B76" w:rsidRDefault="00126B76" w:rsidP="00DE65D4">
      <w:pPr>
        <w:spacing w:before="0"/>
      </w:pPr>
      <w:r>
        <w:rPr>
          <w:rFonts w:hint="eastAsia"/>
        </w:rPr>
        <w:t xml:space="preserve">This initialization process is invoked after decoding the first slice header of every frame and updating </w:t>
      </w:r>
      <w:proofErr w:type="spellStart"/>
      <w:r>
        <w:rPr>
          <w:rFonts w:hint="eastAsia"/>
        </w:rPr>
        <w:t>OutputLatencyCount</w:t>
      </w:r>
      <w:proofErr w:type="spellEnd"/>
      <w:r>
        <w:rPr>
          <w:rFonts w:hint="eastAsia"/>
        </w:rPr>
        <w:t xml:space="preserve"> of </w:t>
      </w:r>
      <w:proofErr w:type="spellStart"/>
      <w:r>
        <w:rPr>
          <w:rFonts w:hint="eastAsia"/>
        </w:rPr>
        <w:t>ExistingReferenceFrame</w:t>
      </w:r>
      <w:proofErr w:type="spellEnd"/>
      <w:r>
        <w:rPr>
          <w:rFonts w:hint="eastAsia"/>
        </w:rPr>
        <w:t xml:space="preserve"> in DPB.</w:t>
      </w:r>
    </w:p>
    <w:p w:rsidR="00126B76" w:rsidRDefault="00126B76" w:rsidP="00DE65D4">
      <w:pPr>
        <w:spacing w:before="0"/>
        <w:rPr>
          <w:lang w:eastAsia="ko-KR"/>
        </w:rPr>
      </w:pPr>
    </w:p>
    <w:p w:rsidR="00126B76" w:rsidRDefault="00126B76" w:rsidP="00DE65D4">
      <w:pPr>
        <w:spacing w:before="0"/>
        <w:rPr>
          <w:lang w:eastAsia="ko-KR"/>
        </w:rPr>
      </w:pPr>
      <w:proofErr w:type="gramStart"/>
      <w:r>
        <w:rPr>
          <w:lang w:eastAsia="ko-KR"/>
        </w:rPr>
        <w:t>I</w:t>
      </w:r>
      <w:r>
        <w:rPr>
          <w:rFonts w:hint="eastAsia"/>
          <w:lang w:eastAsia="ko-KR"/>
        </w:rPr>
        <w:t>f (!</w:t>
      </w:r>
      <w:proofErr w:type="spellStart"/>
      <w:proofErr w:type="gramEnd"/>
      <w:del w:id="350" w:author="HendryHendry/선임연구원/Convergence(연)ATS그룹(hendry.hendry" w:date="2011-11-16T17:48:00Z">
        <w:r w:rsidDel="00627319">
          <w:rPr>
            <w:rFonts w:hint="eastAsia"/>
            <w:lang w:eastAsia="ko-KR"/>
          </w:rPr>
          <w:delText>use_LD</w:delText>
        </w:r>
      </w:del>
      <w:ins w:id="351" w:author="HendryHendry/선임연구원/Convergence(연)ATS그룹(hendry.hendry" w:date="2011-11-16T17:48:00Z">
        <w:r w:rsidR="00627319">
          <w:rPr>
            <w:rFonts w:hint="eastAsia"/>
            <w:lang w:eastAsia="ko-KR"/>
          </w:rPr>
          <w:t>use_frame_num_flag</w:t>
        </w:r>
      </w:ins>
      <w:proofErr w:type="spellEnd"/>
      <w:r>
        <w:rPr>
          <w:rFonts w:hint="eastAsia"/>
          <w:lang w:eastAsia="ko-KR"/>
        </w:rPr>
        <w:t>) {</w:t>
      </w:r>
    </w:p>
    <w:p w:rsidR="00126B76" w:rsidRDefault="00126B76" w:rsidP="00DE65D4">
      <w:pPr>
        <w:spacing w:before="0"/>
        <w:ind w:leftChars="100" w:left="220"/>
      </w:pPr>
      <w:r>
        <w:rPr>
          <w:rFonts w:hint="eastAsia"/>
        </w:rPr>
        <w:t xml:space="preserve">For </w:t>
      </w:r>
      <w:proofErr w:type="spellStart"/>
      <w:r>
        <w:rPr>
          <w:rFonts w:hint="eastAsia"/>
        </w:rPr>
        <w:t>i</w:t>
      </w:r>
      <w:proofErr w:type="spellEnd"/>
      <w:r>
        <w:rPr>
          <w:rFonts w:hint="eastAsia"/>
        </w:rPr>
        <w:t xml:space="preserve"> = 0 to number of reference frames in DPB, do:</w:t>
      </w:r>
    </w:p>
    <w:p w:rsidR="00126B76" w:rsidRDefault="00126B76" w:rsidP="00DE65D4">
      <w:pPr>
        <w:spacing w:before="0"/>
        <w:ind w:leftChars="312" w:left="968" w:hangingChars="128" w:hanging="282"/>
      </w:pPr>
      <w:r>
        <w:t>I</w:t>
      </w:r>
      <w:r>
        <w:rPr>
          <w:rFonts w:hint="eastAsia"/>
        </w:rPr>
        <w:t>f (</w:t>
      </w:r>
      <w:proofErr w:type="spellStart"/>
      <w:r>
        <w:rPr>
          <w:rFonts w:hint="eastAsia"/>
        </w:rPr>
        <w:t>reference_frame</w:t>
      </w:r>
      <w:proofErr w:type="spellEnd"/>
      <w:r>
        <w:rPr>
          <w:rFonts w:hint="eastAsia"/>
        </w:rPr>
        <w:t>[</w:t>
      </w:r>
      <w:proofErr w:type="spellStart"/>
      <w:r>
        <w:rPr>
          <w:rFonts w:hint="eastAsia"/>
        </w:rPr>
        <w:t>i</w:t>
      </w:r>
      <w:proofErr w:type="spellEnd"/>
      <w:proofErr w:type="gramStart"/>
      <w:r>
        <w:rPr>
          <w:rFonts w:hint="eastAsia"/>
        </w:rPr>
        <w:t>] !</w:t>
      </w:r>
      <w:proofErr w:type="gramEnd"/>
      <w:r>
        <w:rPr>
          <w:rFonts w:hint="eastAsia"/>
        </w:rPr>
        <w:t xml:space="preserve">= </w:t>
      </w:r>
      <w:proofErr w:type="spellStart"/>
      <w:r>
        <w:rPr>
          <w:rFonts w:hint="eastAsia"/>
          <w:lang w:eastAsia="ko-KR"/>
        </w:rPr>
        <w:t>CurrPic</w:t>
      </w:r>
      <w:proofErr w:type="spellEnd"/>
      <w:r>
        <w:rPr>
          <w:rFonts w:hint="eastAsia"/>
        </w:rPr>
        <w:t xml:space="preserve"> frame &amp;&amp; </w:t>
      </w:r>
      <w:proofErr w:type="spellStart"/>
      <w:r>
        <w:rPr>
          <w:rFonts w:hint="eastAsia"/>
        </w:rPr>
        <w:t>OutputLatencyCount</w:t>
      </w:r>
      <w:proofErr w:type="spellEnd"/>
      <w:r>
        <w:rPr>
          <w:rFonts w:hint="eastAsia"/>
        </w:rPr>
        <w:t>[</w:t>
      </w:r>
      <w:proofErr w:type="spellStart"/>
      <w:r>
        <w:rPr>
          <w:rFonts w:hint="eastAsia"/>
        </w:rPr>
        <w:t>i</w:t>
      </w:r>
      <w:proofErr w:type="spellEnd"/>
      <w:r>
        <w:rPr>
          <w:rFonts w:hint="eastAsia"/>
        </w:rPr>
        <w:t xml:space="preserve">] &gt; 0 </w:t>
      </w:r>
      <w:r>
        <w:br/>
      </w:r>
      <w:r>
        <w:rPr>
          <w:rFonts w:hint="eastAsia"/>
        </w:rPr>
        <w:t>&amp;&amp; (</w:t>
      </w:r>
      <w:proofErr w:type="spellStart"/>
      <w:r>
        <w:rPr>
          <w:rFonts w:hint="eastAsia"/>
        </w:rPr>
        <w:t>OutputLatencyCount</w:t>
      </w:r>
      <w:proofErr w:type="spellEnd"/>
      <w:r>
        <w:rPr>
          <w:rFonts w:hint="eastAsia"/>
        </w:rPr>
        <w:t>[</w:t>
      </w:r>
      <w:proofErr w:type="spellStart"/>
      <w:r>
        <w:rPr>
          <w:rFonts w:hint="eastAsia"/>
        </w:rPr>
        <w:t>i</w:t>
      </w:r>
      <w:proofErr w:type="spellEnd"/>
      <w:r>
        <w:rPr>
          <w:rFonts w:hint="eastAsia"/>
        </w:rPr>
        <w:t xml:space="preserve">] </w:t>
      </w:r>
      <w:r>
        <w:t>–</w:t>
      </w:r>
      <w:r>
        <w:rPr>
          <w:rFonts w:hint="eastAsia"/>
        </w:rPr>
        <w:t xml:space="preserve"> </w:t>
      </w:r>
      <w:proofErr w:type="spellStart"/>
      <w:r>
        <w:rPr>
          <w:rFonts w:hint="eastAsia"/>
          <w:lang w:eastAsia="ko-KR"/>
        </w:rPr>
        <w:t>frame_num</w:t>
      </w:r>
      <w:proofErr w:type="spellEnd"/>
      <w:r>
        <w:rPr>
          <w:rFonts w:hint="eastAsia"/>
          <w:lang w:eastAsia="ko-KR"/>
        </w:rPr>
        <w:t>(</w:t>
      </w:r>
      <w:proofErr w:type="spellStart"/>
      <w:r>
        <w:rPr>
          <w:rFonts w:hint="eastAsia"/>
          <w:lang w:eastAsia="ko-KR"/>
        </w:rPr>
        <w:t>CurrPic</w:t>
      </w:r>
      <w:proofErr w:type="spellEnd"/>
      <w:r>
        <w:rPr>
          <w:rFonts w:hint="eastAsia"/>
          <w:lang w:eastAsia="ko-KR"/>
        </w:rPr>
        <w:t>)</w:t>
      </w:r>
      <w:r>
        <w:rPr>
          <w:rFonts w:hint="eastAsia"/>
        </w:rPr>
        <w:t>) &lt;= 0)</w:t>
      </w:r>
    </w:p>
    <w:p w:rsidR="00126B76" w:rsidRDefault="00126B76" w:rsidP="00DE65D4">
      <w:pPr>
        <w:spacing w:before="0"/>
        <w:ind w:leftChars="100" w:left="220"/>
        <w:rPr>
          <w:lang w:eastAsia="ko-KR"/>
        </w:rPr>
      </w:pPr>
      <w:r>
        <w:rPr>
          <w:rFonts w:hint="eastAsia"/>
        </w:rPr>
        <w:tab/>
        <w:t xml:space="preserve">   </w:t>
      </w:r>
      <w:r>
        <w:t>M</w:t>
      </w:r>
      <w:r>
        <w:rPr>
          <w:rFonts w:hint="eastAsia"/>
        </w:rPr>
        <w:t xml:space="preserve">ark </w:t>
      </w:r>
      <w:proofErr w:type="spellStart"/>
      <w:r>
        <w:rPr>
          <w:rFonts w:hint="eastAsia"/>
        </w:rPr>
        <w:t>reference_frame</w:t>
      </w:r>
      <w:proofErr w:type="spellEnd"/>
      <w:r>
        <w:rPr>
          <w:rFonts w:hint="eastAsia"/>
        </w:rPr>
        <w:t>[</w:t>
      </w:r>
      <w:proofErr w:type="spellStart"/>
      <w:r>
        <w:rPr>
          <w:rFonts w:hint="eastAsia"/>
        </w:rPr>
        <w:t>i</w:t>
      </w:r>
      <w:proofErr w:type="spellEnd"/>
      <w:r>
        <w:rPr>
          <w:rFonts w:hint="eastAsia"/>
        </w:rPr>
        <w:t xml:space="preserve">] as </w:t>
      </w:r>
      <w:r>
        <w:t>“</w:t>
      </w:r>
      <w:r>
        <w:rPr>
          <w:rFonts w:hint="eastAsia"/>
        </w:rPr>
        <w:t>unused for reference</w:t>
      </w:r>
      <w:r>
        <w:t>”</w:t>
      </w:r>
    </w:p>
    <w:p w:rsidR="00126B76" w:rsidRDefault="00126B76" w:rsidP="00DE65D4">
      <w:pPr>
        <w:spacing w:before="0"/>
        <w:rPr>
          <w:lang w:eastAsia="ko-KR"/>
        </w:rPr>
      </w:pPr>
      <w:r>
        <w:rPr>
          <w:rFonts w:hint="eastAsia"/>
          <w:lang w:eastAsia="ko-KR"/>
        </w:rPr>
        <w:t>}</w:t>
      </w:r>
    </w:p>
    <w:p w:rsidR="00126B76" w:rsidRDefault="00126B76" w:rsidP="00DE65D4">
      <w:pPr>
        <w:spacing w:before="0"/>
        <w:rPr>
          <w:lang w:eastAsia="ko-KR"/>
        </w:rPr>
      </w:pPr>
      <w:r>
        <w:rPr>
          <w:lang w:eastAsia="ko-KR"/>
        </w:rPr>
        <w:t>E</w:t>
      </w:r>
      <w:r>
        <w:rPr>
          <w:rFonts w:hint="eastAsia"/>
          <w:lang w:eastAsia="ko-KR"/>
        </w:rPr>
        <w:t xml:space="preserve">lse </w:t>
      </w:r>
    </w:p>
    <w:p w:rsidR="00126B76" w:rsidRDefault="00126B76" w:rsidP="00DE65D4">
      <w:pPr>
        <w:spacing w:before="0"/>
        <w:rPr>
          <w:lang w:eastAsia="ko-KR"/>
        </w:rPr>
      </w:pPr>
      <w:r>
        <w:rPr>
          <w:rFonts w:hint="eastAsia"/>
          <w:lang w:eastAsia="ko-KR"/>
        </w:rPr>
        <w:t>{</w:t>
      </w:r>
    </w:p>
    <w:p w:rsidR="00126B76" w:rsidRDefault="00126B76" w:rsidP="00DE65D4">
      <w:pPr>
        <w:spacing w:before="0"/>
        <w:ind w:leftChars="100" w:left="220"/>
      </w:pPr>
      <w:r>
        <w:rPr>
          <w:rFonts w:hint="eastAsia"/>
        </w:rPr>
        <w:t xml:space="preserve">For </w:t>
      </w:r>
      <w:proofErr w:type="spellStart"/>
      <w:r>
        <w:rPr>
          <w:rFonts w:hint="eastAsia"/>
        </w:rPr>
        <w:t>i</w:t>
      </w:r>
      <w:proofErr w:type="spellEnd"/>
      <w:r>
        <w:rPr>
          <w:rFonts w:hint="eastAsia"/>
        </w:rPr>
        <w:t xml:space="preserve"> = 0 to number of reference frames in DPB, do:</w:t>
      </w:r>
    </w:p>
    <w:p w:rsidR="00126B76" w:rsidRDefault="00126B76" w:rsidP="00DE65D4">
      <w:pPr>
        <w:spacing w:before="0"/>
        <w:ind w:leftChars="312" w:left="968" w:hangingChars="128" w:hanging="282"/>
      </w:pPr>
      <w:r>
        <w:lastRenderedPageBreak/>
        <w:t>I</w:t>
      </w:r>
      <w:r>
        <w:rPr>
          <w:rFonts w:hint="eastAsia"/>
        </w:rPr>
        <w:t>f (</w:t>
      </w:r>
      <w:proofErr w:type="spellStart"/>
      <w:r>
        <w:rPr>
          <w:rFonts w:hint="eastAsia"/>
        </w:rPr>
        <w:t>reference_frame</w:t>
      </w:r>
      <w:proofErr w:type="spellEnd"/>
      <w:r>
        <w:rPr>
          <w:rFonts w:hint="eastAsia"/>
        </w:rPr>
        <w:t>[</w:t>
      </w:r>
      <w:proofErr w:type="spellStart"/>
      <w:r>
        <w:rPr>
          <w:rFonts w:hint="eastAsia"/>
        </w:rPr>
        <w:t>i</w:t>
      </w:r>
      <w:proofErr w:type="spellEnd"/>
      <w:proofErr w:type="gramStart"/>
      <w:r>
        <w:rPr>
          <w:rFonts w:hint="eastAsia"/>
        </w:rPr>
        <w:t>] !</w:t>
      </w:r>
      <w:proofErr w:type="gramEnd"/>
      <w:r>
        <w:rPr>
          <w:rFonts w:hint="eastAsia"/>
        </w:rPr>
        <w:t xml:space="preserve">= </w:t>
      </w:r>
      <w:proofErr w:type="spellStart"/>
      <w:r>
        <w:rPr>
          <w:rFonts w:hint="eastAsia"/>
          <w:lang w:eastAsia="ko-KR"/>
        </w:rPr>
        <w:t>CurrPic</w:t>
      </w:r>
      <w:proofErr w:type="spellEnd"/>
      <w:r>
        <w:rPr>
          <w:rFonts w:hint="eastAsia"/>
        </w:rPr>
        <w:t xml:space="preserve"> frame &amp;&amp; </w:t>
      </w:r>
      <w:proofErr w:type="spellStart"/>
      <w:r>
        <w:rPr>
          <w:rFonts w:hint="eastAsia"/>
        </w:rPr>
        <w:t>OutputLatencyCount</w:t>
      </w:r>
      <w:proofErr w:type="spellEnd"/>
      <w:r>
        <w:rPr>
          <w:rFonts w:hint="eastAsia"/>
        </w:rPr>
        <w:t>[</w:t>
      </w:r>
      <w:proofErr w:type="spellStart"/>
      <w:r>
        <w:rPr>
          <w:rFonts w:hint="eastAsia"/>
        </w:rPr>
        <w:t>i</w:t>
      </w:r>
      <w:proofErr w:type="spellEnd"/>
      <w:r>
        <w:rPr>
          <w:rFonts w:hint="eastAsia"/>
        </w:rPr>
        <w:t xml:space="preserve">] &gt; 0 </w:t>
      </w:r>
      <w:r>
        <w:br/>
      </w:r>
      <w:r>
        <w:rPr>
          <w:rFonts w:hint="eastAsia"/>
        </w:rPr>
        <w:t>&amp;&amp; (</w:t>
      </w:r>
      <w:proofErr w:type="spellStart"/>
      <w:r>
        <w:rPr>
          <w:rFonts w:hint="eastAsia"/>
        </w:rPr>
        <w:t>OutputLatencyCount</w:t>
      </w:r>
      <w:proofErr w:type="spellEnd"/>
      <w:r>
        <w:rPr>
          <w:rFonts w:hint="eastAsia"/>
        </w:rPr>
        <w:t>[</w:t>
      </w:r>
      <w:proofErr w:type="spellStart"/>
      <w:r>
        <w:rPr>
          <w:rFonts w:hint="eastAsia"/>
        </w:rPr>
        <w:t>i</w:t>
      </w:r>
      <w:proofErr w:type="spellEnd"/>
      <w:r>
        <w:rPr>
          <w:rFonts w:hint="eastAsia"/>
        </w:rPr>
        <w:t xml:space="preserve">] </w:t>
      </w:r>
      <w:r>
        <w:t>–</w:t>
      </w:r>
      <w:r>
        <w:rPr>
          <w:rFonts w:hint="eastAsia"/>
        </w:rPr>
        <w:t xml:space="preserve"> </w:t>
      </w:r>
      <w:proofErr w:type="spellStart"/>
      <w:r>
        <w:rPr>
          <w:rFonts w:hint="eastAsia"/>
          <w:lang w:eastAsia="ko-KR"/>
        </w:rPr>
        <w:t>PicOrderCnt</w:t>
      </w:r>
      <w:proofErr w:type="spellEnd"/>
      <w:r>
        <w:rPr>
          <w:rFonts w:hint="eastAsia"/>
          <w:lang w:eastAsia="ko-KR"/>
        </w:rPr>
        <w:t>(</w:t>
      </w:r>
      <w:proofErr w:type="spellStart"/>
      <w:r>
        <w:rPr>
          <w:rFonts w:hint="eastAsia"/>
          <w:lang w:eastAsia="ko-KR"/>
        </w:rPr>
        <w:t>CurrPic</w:t>
      </w:r>
      <w:proofErr w:type="spellEnd"/>
      <w:r>
        <w:rPr>
          <w:rFonts w:hint="eastAsia"/>
          <w:lang w:eastAsia="ko-KR"/>
        </w:rPr>
        <w:t>)</w:t>
      </w:r>
      <w:r>
        <w:rPr>
          <w:rFonts w:hint="eastAsia"/>
        </w:rPr>
        <w:t>) &lt;= 0)</w:t>
      </w:r>
    </w:p>
    <w:p w:rsidR="00126B76" w:rsidRDefault="00126B76" w:rsidP="00DE65D4">
      <w:pPr>
        <w:spacing w:before="0"/>
        <w:ind w:leftChars="100" w:left="220"/>
        <w:rPr>
          <w:lang w:eastAsia="ko-KR"/>
        </w:rPr>
      </w:pPr>
      <w:r>
        <w:rPr>
          <w:rFonts w:hint="eastAsia"/>
        </w:rPr>
        <w:tab/>
        <w:t xml:space="preserve">   </w:t>
      </w:r>
      <w:r>
        <w:t>M</w:t>
      </w:r>
      <w:r>
        <w:rPr>
          <w:rFonts w:hint="eastAsia"/>
        </w:rPr>
        <w:t xml:space="preserve">ark </w:t>
      </w:r>
      <w:proofErr w:type="spellStart"/>
      <w:r>
        <w:rPr>
          <w:rFonts w:hint="eastAsia"/>
        </w:rPr>
        <w:t>reference_frame</w:t>
      </w:r>
      <w:proofErr w:type="spellEnd"/>
      <w:r>
        <w:rPr>
          <w:rFonts w:hint="eastAsia"/>
        </w:rPr>
        <w:t>[</w:t>
      </w:r>
      <w:proofErr w:type="spellStart"/>
      <w:r>
        <w:rPr>
          <w:rFonts w:hint="eastAsia"/>
        </w:rPr>
        <w:t>i</w:t>
      </w:r>
      <w:proofErr w:type="spellEnd"/>
      <w:r>
        <w:rPr>
          <w:rFonts w:hint="eastAsia"/>
        </w:rPr>
        <w:t xml:space="preserve">] as </w:t>
      </w:r>
      <w:r>
        <w:t>“</w:t>
      </w:r>
      <w:r>
        <w:rPr>
          <w:rFonts w:hint="eastAsia"/>
        </w:rPr>
        <w:t>unused for reference</w:t>
      </w:r>
      <w:r>
        <w:t>”</w:t>
      </w:r>
    </w:p>
    <w:p w:rsidR="00126B76" w:rsidRDefault="00126B76" w:rsidP="00DE65D4">
      <w:pPr>
        <w:spacing w:before="0"/>
        <w:rPr>
          <w:lang w:eastAsia="ko-KR"/>
        </w:rPr>
      </w:pPr>
      <w:r>
        <w:rPr>
          <w:rFonts w:hint="eastAsia"/>
          <w:lang w:eastAsia="ko-KR"/>
        </w:rPr>
        <w:t>}</w:t>
      </w:r>
    </w:p>
    <w:p w:rsidR="006F6175" w:rsidRDefault="006F6175" w:rsidP="006F6175">
      <w:pPr>
        <w:jc w:val="both"/>
        <w:rPr>
          <w:ins w:id="352" w:author="HendryHendry/선임연구원/Convergence(연)ATS그룹(hendry.hendry" w:date="2011-11-16T17:48:00Z"/>
          <w:szCs w:val="22"/>
          <w:lang w:eastAsia="ko-KR"/>
        </w:rPr>
      </w:pPr>
      <w:proofErr w:type="gramStart"/>
      <w:ins w:id="353" w:author="HendryHendry/선임연구원/Convergence(연)ATS그룹(hendry.hendry" w:date="2011-11-16T17:48:00Z">
        <w:r>
          <w:rPr>
            <w:rFonts w:hint="eastAsia"/>
            <w:b/>
            <w:szCs w:val="22"/>
            <w:lang w:eastAsia="ko-KR"/>
          </w:rPr>
          <w:t>ref_pic_set_idx_plus1</w:t>
        </w:r>
        <w:proofErr w:type="gramEnd"/>
        <w:r>
          <w:rPr>
            <w:rFonts w:hint="eastAsia"/>
            <w:b/>
            <w:szCs w:val="22"/>
            <w:lang w:eastAsia="ko-KR"/>
          </w:rPr>
          <w:t xml:space="preserve"> </w:t>
        </w:r>
        <w:r w:rsidRPr="00C673A5">
          <w:rPr>
            <w:rFonts w:hint="eastAsia"/>
            <w:szCs w:val="22"/>
            <w:lang w:eastAsia="ko-KR"/>
          </w:rPr>
          <w:t>minus 1</w:t>
        </w:r>
        <w:r>
          <w:rPr>
            <w:rFonts w:hint="eastAsia"/>
            <w:b/>
            <w:szCs w:val="22"/>
            <w:lang w:eastAsia="ko-KR"/>
          </w:rPr>
          <w:t xml:space="preserve"> </w:t>
        </w:r>
        <w:r>
          <w:rPr>
            <w:rFonts w:hint="eastAsia"/>
            <w:szCs w:val="22"/>
            <w:lang w:eastAsia="ko-KR"/>
          </w:rPr>
          <w:t xml:space="preserve">specifies the index of RPS stored in SPS. </w:t>
        </w:r>
        <w:r>
          <w:rPr>
            <w:szCs w:val="22"/>
            <w:lang w:eastAsia="ko-KR"/>
          </w:rPr>
          <w:t>R</w:t>
        </w:r>
        <w:r>
          <w:rPr>
            <w:rFonts w:hint="eastAsia"/>
            <w:szCs w:val="22"/>
            <w:lang w:eastAsia="ko-KR"/>
          </w:rPr>
          <w:t>ef_pic_set_idx_plus1 equals 0 indicates that RPS is signaled in current slice header.</w:t>
        </w:r>
      </w:ins>
    </w:p>
    <w:p w:rsidR="00126B76" w:rsidRDefault="00126B76" w:rsidP="00D16208">
      <w:pPr>
        <w:jc w:val="both"/>
        <w:rPr>
          <w:ins w:id="354" w:author="HendryHendry/선임연구원/Convergence(연)ATS그룹(hendry.hendry" w:date="2011-11-16T17:49:00Z"/>
          <w:szCs w:val="22"/>
          <w:lang w:eastAsia="ko-KR"/>
        </w:rPr>
      </w:pPr>
    </w:p>
    <w:p w:rsidR="006F6175" w:rsidRPr="00AE341B" w:rsidRDefault="006F6175" w:rsidP="006F6175">
      <w:pPr>
        <w:pStyle w:val="2"/>
        <w:rPr>
          <w:ins w:id="355" w:author="HendryHendry/선임연구원/Convergence(연)ATS그룹(hendry.hendry" w:date="2011-11-16T17:49:00Z"/>
        </w:rPr>
      </w:pPr>
      <w:ins w:id="356" w:author="HendryHendry/선임연구원/Convergence(연)ATS그룹(hendry.hendry" w:date="2011-11-16T17:49:00Z">
        <w:r>
          <w:rPr>
            <w:rFonts w:hint="eastAsia"/>
            <w:lang w:eastAsia="ko-KR"/>
          </w:rPr>
          <w:t>Addressing Long-term Reference Picture Signaling Issue</w:t>
        </w:r>
      </w:ins>
    </w:p>
    <w:p w:rsidR="006F6175" w:rsidRDefault="006F6175" w:rsidP="006F6175">
      <w:pPr>
        <w:jc w:val="both"/>
        <w:rPr>
          <w:ins w:id="357" w:author="HendryHendry/선임연구원/Convergence(연)ATS그룹(hendry.hendry" w:date="2011-11-16T17:49:00Z"/>
          <w:szCs w:val="22"/>
          <w:lang w:eastAsia="ko-KR"/>
        </w:rPr>
      </w:pPr>
      <w:ins w:id="358" w:author="HendryHendry/선임연구원/Convergence(연)ATS그룹(hendry.hendry" w:date="2011-11-16T17:49:00Z">
        <w:r>
          <w:rPr>
            <w:rFonts w:hint="eastAsia"/>
            <w:szCs w:val="22"/>
            <w:lang w:eastAsia="ko-KR"/>
          </w:rPr>
          <w:t xml:space="preserve">The syntaxes and semantics proposed in Section 3.2 can be extended if long-term reference pictures (LTRPs) concept is used. </w:t>
        </w:r>
      </w:ins>
    </w:p>
    <w:p w:rsidR="006F6175" w:rsidRDefault="006F6175" w:rsidP="006F6175">
      <w:pPr>
        <w:jc w:val="both"/>
        <w:rPr>
          <w:ins w:id="359" w:author="HendryHendry/선임연구원/Convergence(연)ATS그룹(hendry.hendry" w:date="2011-11-16T17:49:00Z"/>
          <w:szCs w:val="22"/>
          <w:lang w:eastAsia="ko-KR"/>
        </w:rPr>
      </w:pPr>
    </w:p>
    <w:p w:rsidR="006F6175" w:rsidRDefault="006F6175" w:rsidP="006F6175">
      <w:pPr>
        <w:jc w:val="both"/>
        <w:rPr>
          <w:ins w:id="360" w:author="HendryHendry/선임연구원/Convergence(연)ATS그룹(hendry.hendry" w:date="2011-11-16T17:49:00Z"/>
          <w:szCs w:val="22"/>
          <w:lang w:eastAsia="ko-KR"/>
        </w:rPr>
      </w:pPr>
      <w:ins w:id="361" w:author="HendryHendry/선임연구원/Convergence(연)ATS그룹(hendry.hendry" w:date="2011-11-16T17:49:00Z">
        <w:r>
          <w:rPr>
            <w:rFonts w:hint="eastAsia"/>
            <w:szCs w:val="22"/>
            <w:lang w:eastAsia="ko-KR"/>
          </w:rPr>
          <w:t xml:space="preserve">To </w:t>
        </w:r>
        <w:r>
          <w:rPr>
            <w:szCs w:val="22"/>
            <w:lang w:eastAsia="ko-KR"/>
          </w:rPr>
          <w:t>accommodate</w:t>
        </w:r>
        <w:r>
          <w:rPr>
            <w:rFonts w:hint="eastAsia"/>
            <w:szCs w:val="22"/>
            <w:lang w:eastAsia="ko-KR"/>
          </w:rPr>
          <w:t xml:space="preserve"> LTRPs, the following syntaxes and semantics are proposed.</w:t>
        </w:r>
      </w:ins>
    </w:p>
    <w:p w:rsidR="006F6175" w:rsidRDefault="006F6175" w:rsidP="006F6175">
      <w:pPr>
        <w:pStyle w:val="aa"/>
        <w:numPr>
          <w:ilvl w:val="0"/>
          <w:numId w:val="27"/>
        </w:numPr>
        <w:ind w:leftChars="0"/>
        <w:jc w:val="both"/>
        <w:rPr>
          <w:ins w:id="362" w:author="HendryHendry/선임연구원/Convergence(연)ATS그룹(hendry.hendry" w:date="2011-11-16T17:49:00Z"/>
          <w:szCs w:val="22"/>
          <w:lang w:eastAsia="ko-KR"/>
        </w:rPr>
      </w:pPr>
      <w:ins w:id="363" w:author="HendryHendry/선임연구원/Convergence(연)ATS그룹(hendry.hendry" w:date="2011-11-16T17:49:00Z">
        <w:r>
          <w:rPr>
            <w:rFonts w:hint="eastAsia"/>
            <w:szCs w:val="22"/>
            <w:lang w:eastAsia="ko-KR"/>
          </w:rPr>
          <w:t xml:space="preserve">A flag called </w:t>
        </w:r>
        <w:r>
          <w:rPr>
            <w:szCs w:val="22"/>
            <w:lang w:eastAsia="ko-KR"/>
          </w:rPr>
          <w:t>“</w:t>
        </w:r>
        <w:proofErr w:type="spellStart"/>
        <w:r>
          <w:rPr>
            <w:rFonts w:hint="eastAsia"/>
            <w:szCs w:val="22"/>
            <w:lang w:eastAsia="ko-KR"/>
          </w:rPr>
          <w:t>use_long_term_reference_flag</w:t>
        </w:r>
        <w:proofErr w:type="spellEnd"/>
        <w:r>
          <w:rPr>
            <w:szCs w:val="22"/>
            <w:lang w:eastAsia="ko-KR"/>
          </w:rPr>
          <w:t>”</w:t>
        </w:r>
        <w:r>
          <w:rPr>
            <w:rFonts w:hint="eastAsia"/>
            <w:szCs w:val="22"/>
            <w:lang w:eastAsia="ko-KR"/>
          </w:rPr>
          <w:t xml:space="preserve"> should be signaled in SPS. This is similar to Microsoft</w:t>
        </w:r>
        <w:r>
          <w:rPr>
            <w:szCs w:val="22"/>
            <w:lang w:eastAsia="ko-KR"/>
          </w:rPr>
          <w:t>’</w:t>
        </w:r>
        <w:r>
          <w:rPr>
            <w:rFonts w:hint="eastAsia"/>
            <w:szCs w:val="22"/>
            <w:lang w:eastAsia="ko-KR"/>
          </w:rPr>
          <w:t xml:space="preserve">s proposal </w:t>
        </w:r>
        <w:r>
          <w:rPr>
            <w:szCs w:val="22"/>
            <w:lang w:eastAsia="ko-KR"/>
          </w:rPr>
          <w:t>–</w:t>
        </w:r>
        <w:r>
          <w:rPr>
            <w:rFonts w:hint="eastAsia"/>
            <w:szCs w:val="22"/>
            <w:lang w:eastAsia="ko-KR"/>
          </w:rPr>
          <w:t xml:space="preserve"> JCTVC-G7</w:t>
        </w:r>
      </w:ins>
      <w:ins w:id="364" w:author="HendryHendry/선임연구원/Convergence(연)ATS그룹(hendry.hendry" w:date="2011-11-16T17:50:00Z">
        <w:r>
          <w:rPr>
            <w:rFonts w:hint="eastAsia"/>
            <w:szCs w:val="22"/>
            <w:lang w:eastAsia="ko-KR"/>
          </w:rPr>
          <w:t>88</w:t>
        </w:r>
      </w:ins>
      <w:ins w:id="365" w:author="HendryHendry/선임연구원/Convergence(연)ATS그룹(hendry.hendry" w:date="2011-11-16T17:49:00Z">
        <w:r>
          <w:rPr>
            <w:rFonts w:hint="eastAsia"/>
            <w:szCs w:val="22"/>
            <w:lang w:eastAsia="ko-KR"/>
          </w:rPr>
          <w:t>.</w:t>
        </w:r>
      </w:ins>
    </w:p>
    <w:p w:rsidR="006F6175" w:rsidRDefault="006F6175" w:rsidP="006F6175">
      <w:pPr>
        <w:jc w:val="both"/>
        <w:rPr>
          <w:ins w:id="366" w:author="HendryHendry/선임연구원/Convergence(연)ATS그룹(hendry.hendry" w:date="2011-11-16T17:49:00Z"/>
          <w:szCs w:val="22"/>
          <w:lang w:eastAsia="ko-KR"/>
        </w:rPr>
      </w:pPr>
    </w:p>
    <w:p w:rsidR="006F6175" w:rsidRDefault="006F6175" w:rsidP="006F6175">
      <w:pPr>
        <w:jc w:val="center"/>
        <w:rPr>
          <w:ins w:id="367" w:author="HendryHendry/선임연구원/Convergence(연)ATS그룹(hendry.hendry" w:date="2011-11-16T17:49:00Z"/>
          <w:szCs w:val="22"/>
          <w:lang w:eastAsia="ko-KR"/>
        </w:rPr>
      </w:pPr>
      <w:ins w:id="368" w:author="HendryHendry/선임연구원/Convergence(연)ATS그룹(hendry.hendry" w:date="2011-11-16T17:49:00Z">
        <w:r>
          <w:rPr>
            <w:rFonts w:hint="eastAsia"/>
            <w:szCs w:val="22"/>
            <w:lang w:eastAsia="ko-KR"/>
          </w:rPr>
          <w:t xml:space="preserve">Table 5 </w:t>
        </w:r>
        <w:r>
          <w:rPr>
            <w:szCs w:val="22"/>
            <w:lang w:eastAsia="ko-KR"/>
          </w:rPr>
          <w:t>–</w:t>
        </w:r>
        <w:r>
          <w:rPr>
            <w:rFonts w:hint="eastAsia"/>
            <w:szCs w:val="22"/>
            <w:lang w:eastAsia="ko-KR"/>
          </w:rPr>
          <w:t xml:space="preserve"> Syntax for signaling RPS in SPS</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44"/>
        <w:gridCol w:w="1157"/>
      </w:tblGrid>
      <w:tr w:rsidR="006F6175" w:rsidRPr="00210652" w:rsidTr="001D2791">
        <w:trPr>
          <w:cantSplit/>
          <w:jc w:val="center"/>
          <w:ins w:id="369" w:author="HendryHendry/선임연구원/Convergence(연)ATS그룹(hendry.hendry" w:date="2011-11-16T17:49:00Z"/>
        </w:trPr>
        <w:tc>
          <w:tcPr>
            <w:tcW w:w="6744" w:type="dxa"/>
          </w:tcPr>
          <w:p w:rsidR="006F6175" w:rsidRPr="00210652" w:rsidRDefault="006F6175" w:rsidP="001D2791">
            <w:pPr>
              <w:pStyle w:val="tablesyntax"/>
              <w:rPr>
                <w:ins w:id="370" w:author="HendryHendry/선임연구원/Convergence(연)ATS그룹(hendry.hendry" w:date="2011-11-16T17:49:00Z"/>
                <w:rFonts w:ascii="Times New Roman" w:hAnsi="Times New Roman"/>
              </w:rPr>
            </w:pPr>
            <w:proofErr w:type="spellStart"/>
            <w:ins w:id="371" w:author="HendryHendry/선임연구원/Convergence(연)ATS그룹(hendry.hendry" w:date="2011-11-16T17:49:00Z">
              <w:r>
                <w:rPr>
                  <w:rFonts w:ascii="Times New Roman" w:hAnsi="Times New Roman" w:hint="eastAsia"/>
                  <w:lang w:eastAsia="ko-KR"/>
                </w:rPr>
                <w:t>seq</w:t>
              </w:r>
              <w:r w:rsidRPr="00210652">
                <w:rPr>
                  <w:rFonts w:ascii="Times New Roman" w:hAnsi="Times New Roman"/>
                </w:rPr>
                <w:t>_parameter_set_rbsp</w:t>
              </w:r>
              <w:proofErr w:type="spellEnd"/>
              <w:r w:rsidRPr="00210652">
                <w:rPr>
                  <w:rFonts w:ascii="Times New Roman" w:hAnsi="Times New Roman"/>
                </w:rPr>
                <w:t>( ) {</w:t>
              </w:r>
            </w:ins>
          </w:p>
        </w:tc>
        <w:tc>
          <w:tcPr>
            <w:tcW w:w="1157" w:type="dxa"/>
          </w:tcPr>
          <w:p w:rsidR="006F6175" w:rsidRPr="00210652" w:rsidRDefault="006F6175" w:rsidP="001D2791">
            <w:pPr>
              <w:pStyle w:val="tableheading"/>
              <w:rPr>
                <w:ins w:id="372" w:author="HendryHendry/선임연구원/Convergence(연)ATS그룹(hendry.hendry" w:date="2011-11-16T17:49:00Z"/>
              </w:rPr>
            </w:pPr>
            <w:ins w:id="373" w:author="HendryHendry/선임연구원/Convergence(연)ATS그룹(hendry.hendry" w:date="2011-11-16T17:49:00Z">
              <w:r w:rsidRPr="00210652">
                <w:t>Descriptor</w:t>
              </w:r>
            </w:ins>
          </w:p>
        </w:tc>
      </w:tr>
      <w:tr w:rsidR="006F6175" w:rsidRPr="00210652" w:rsidTr="001D2791">
        <w:trPr>
          <w:cantSplit/>
          <w:jc w:val="center"/>
          <w:ins w:id="374" w:author="HendryHendry/선임연구원/Convergence(연)ATS그룹(hendry.hendry" w:date="2011-11-16T17:49:00Z"/>
        </w:trPr>
        <w:tc>
          <w:tcPr>
            <w:tcW w:w="6744" w:type="dxa"/>
          </w:tcPr>
          <w:p w:rsidR="006F6175" w:rsidRPr="00210652" w:rsidRDefault="006F6175" w:rsidP="001D2791">
            <w:pPr>
              <w:pStyle w:val="tablesyntax"/>
              <w:rPr>
                <w:ins w:id="375" w:author="HendryHendry/선임연구원/Convergence(연)ATS그룹(hendry.hendry" w:date="2011-11-16T17:49:00Z"/>
                <w:rFonts w:ascii="Times New Roman" w:hAnsi="Times New Roman"/>
                <w:b/>
                <w:bCs/>
                <w:sz w:val="22"/>
                <w:szCs w:val="22"/>
                <w:lang w:eastAsia="ko-KR"/>
              </w:rPr>
            </w:pPr>
            <w:ins w:id="376" w:author="HendryHendry/선임연구원/Convergence(연)ATS그룹(hendry.hendry" w:date="2011-11-16T17:49:00Z">
              <w:r w:rsidRPr="00210652">
                <w:rPr>
                  <w:rFonts w:ascii="Times New Roman" w:hAnsi="Times New Roman"/>
                  <w:b/>
                  <w:bCs/>
                </w:rPr>
                <w:tab/>
              </w:r>
              <w:r>
                <w:rPr>
                  <w:rFonts w:ascii="Times New Roman" w:hAnsi="Times New Roman"/>
                  <w:b/>
                  <w:bCs/>
                  <w:lang w:eastAsia="ko-KR"/>
                </w:rPr>
                <w:t>…</w:t>
              </w:r>
            </w:ins>
          </w:p>
        </w:tc>
        <w:tc>
          <w:tcPr>
            <w:tcW w:w="1157" w:type="dxa"/>
          </w:tcPr>
          <w:p w:rsidR="006F6175" w:rsidRPr="00210652" w:rsidRDefault="006F6175" w:rsidP="001D2791">
            <w:pPr>
              <w:pStyle w:val="tablecell"/>
              <w:rPr>
                <w:ins w:id="377" w:author="HendryHendry/선임연구원/Convergence(연)ATS그룹(hendry.hendry" w:date="2011-11-16T17:49:00Z"/>
                <w:lang w:eastAsia="ko-KR"/>
              </w:rPr>
            </w:pPr>
          </w:p>
        </w:tc>
      </w:tr>
      <w:tr w:rsidR="006F6175" w:rsidRPr="00210652" w:rsidTr="001D2791">
        <w:trPr>
          <w:cantSplit/>
          <w:jc w:val="center"/>
          <w:ins w:id="378" w:author="HendryHendry/선임연구원/Convergence(연)ATS그룹(hendry.hendry" w:date="2011-11-16T17:49:00Z"/>
        </w:trPr>
        <w:tc>
          <w:tcPr>
            <w:tcW w:w="6744" w:type="dxa"/>
          </w:tcPr>
          <w:p w:rsidR="006F6175" w:rsidRPr="00210652" w:rsidRDefault="006F6175" w:rsidP="00BE1C65">
            <w:pPr>
              <w:pStyle w:val="tablesyntax"/>
              <w:ind w:firstLineChars="100" w:firstLine="196"/>
              <w:rPr>
                <w:ins w:id="379" w:author="HendryHendry/선임연구원/Convergence(연)ATS그룹(hendry.hendry" w:date="2011-11-16T17:49:00Z"/>
                <w:rFonts w:ascii="Times New Roman" w:hAnsi="Times New Roman"/>
                <w:b/>
                <w:bCs/>
                <w:sz w:val="22"/>
                <w:szCs w:val="22"/>
              </w:rPr>
            </w:pPr>
            <w:proofErr w:type="spellStart"/>
            <w:ins w:id="380" w:author="HendryHendry/선임연구원/Convergence(연)ATS그룹(hendry.hendry" w:date="2011-11-16T17:49:00Z">
              <w:r>
                <w:rPr>
                  <w:rFonts w:ascii="Times New Roman" w:hAnsi="Times New Roman" w:hint="eastAsia"/>
                  <w:b/>
                  <w:bCs/>
                  <w:lang w:eastAsia="ko-KR"/>
                </w:rPr>
                <w:t>use_long_term_reference_</w:t>
              </w:r>
              <w:r>
                <w:rPr>
                  <w:rFonts w:ascii="Times New Roman" w:hAnsi="Times New Roman" w:hint="eastAsia"/>
                  <w:b/>
                  <w:lang w:eastAsia="ko-KR"/>
                </w:rPr>
                <w:t>flag</w:t>
              </w:r>
              <w:proofErr w:type="spellEnd"/>
            </w:ins>
          </w:p>
        </w:tc>
        <w:tc>
          <w:tcPr>
            <w:tcW w:w="1157" w:type="dxa"/>
          </w:tcPr>
          <w:p w:rsidR="006F6175" w:rsidRPr="00210652" w:rsidRDefault="006F6175" w:rsidP="001D2791">
            <w:pPr>
              <w:pStyle w:val="tablecell"/>
              <w:rPr>
                <w:ins w:id="381" w:author="HendryHendry/선임연구원/Convergence(연)ATS그룹(hendry.hendry" w:date="2011-11-16T17:49:00Z"/>
                <w:lang w:eastAsia="ko-KR"/>
              </w:rPr>
            </w:pPr>
            <w:ins w:id="382" w:author="HendryHendry/선임연구원/Convergence(연)ATS그룹(hendry.hendry" w:date="2011-11-16T17:49:00Z">
              <w:r>
                <w:rPr>
                  <w:rFonts w:hint="eastAsia"/>
                  <w:lang w:eastAsia="ko-KR"/>
                </w:rPr>
                <w:t>f(1)</w:t>
              </w:r>
            </w:ins>
          </w:p>
        </w:tc>
      </w:tr>
      <w:tr w:rsidR="006F6175" w:rsidRPr="00210652" w:rsidTr="001D2791">
        <w:trPr>
          <w:cantSplit/>
          <w:jc w:val="center"/>
          <w:ins w:id="383" w:author="HendryHendry/선임연구원/Convergence(연)ATS그룹(hendry.hendry" w:date="2011-11-16T17:49:00Z"/>
        </w:trPr>
        <w:tc>
          <w:tcPr>
            <w:tcW w:w="6744" w:type="dxa"/>
          </w:tcPr>
          <w:p w:rsidR="006F6175" w:rsidRPr="00892373" w:rsidRDefault="006F6175" w:rsidP="001D2791">
            <w:pPr>
              <w:pStyle w:val="tablesyntax"/>
              <w:keepNext w:val="0"/>
              <w:keepLines w:val="0"/>
              <w:rPr>
                <w:ins w:id="384" w:author="HendryHendry/선임연구원/Convergence(연)ATS그룹(hendry.hendry" w:date="2011-11-16T17:49:00Z"/>
                <w:rFonts w:ascii="Times New Roman" w:hAnsi="Times New Roman"/>
                <w:b/>
                <w:lang w:eastAsia="ko-KR"/>
              </w:rPr>
            </w:pPr>
            <w:ins w:id="385" w:author="HendryHendry/선임연구원/Convergence(연)ATS그룹(hendry.hendry" w:date="2011-11-16T17:49:00Z">
              <w:r w:rsidRPr="00892373">
                <w:rPr>
                  <w:rFonts w:ascii="Times New Roman" w:hAnsi="Times New Roman"/>
                  <w:b/>
                </w:rPr>
                <w:tab/>
              </w:r>
              <w:r w:rsidRPr="00892373">
                <w:rPr>
                  <w:rFonts w:ascii="Times New Roman" w:hAnsi="Times New Roman"/>
                  <w:b/>
                  <w:lang w:eastAsia="ko-KR"/>
                </w:rPr>
                <w:t>…</w:t>
              </w:r>
            </w:ins>
          </w:p>
        </w:tc>
        <w:tc>
          <w:tcPr>
            <w:tcW w:w="1157" w:type="dxa"/>
          </w:tcPr>
          <w:p w:rsidR="006F6175" w:rsidRPr="00210652" w:rsidRDefault="006F6175" w:rsidP="001D2791">
            <w:pPr>
              <w:pStyle w:val="tablecell"/>
              <w:keepNext w:val="0"/>
              <w:keepLines w:val="0"/>
              <w:rPr>
                <w:ins w:id="386" w:author="HendryHendry/선임연구원/Convergence(연)ATS그룹(hendry.hendry" w:date="2011-11-16T17:49:00Z"/>
              </w:rPr>
            </w:pPr>
          </w:p>
        </w:tc>
      </w:tr>
      <w:tr w:rsidR="006F6175" w:rsidRPr="00210652" w:rsidTr="001D2791">
        <w:trPr>
          <w:cantSplit/>
          <w:jc w:val="center"/>
          <w:ins w:id="387" w:author="HendryHendry/선임연구원/Convergence(연)ATS그룹(hendry.hendry" w:date="2011-11-16T17:49:00Z"/>
        </w:trPr>
        <w:tc>
          <w:tcPr>
            <w:tcW w:w="6744" w:type="dxa"/>
          </w:tcPr>
          <w:p w:rsidR="006F6175" w:rsidRPr="00210652" w:rsidRDefault="006F6175" w:rsidP="001D2791">
            <w:pPr>
              <w:pStyle w:val="tablesyntax"/>
              <w:keepNext w:val="0"/>
              <w:keepLines w:val="0"/>
              <w:rPr>
                <w:ins w:id="388" w:author="HendryHendry/선임연구원/Convergence(연)ATS그룹(hendry.hendry" w:date="2011-11-16T17:49:00Z"/>
                <w:rFonts w:ascii="Times New Roman" w:hAnsi="Times New Roman"/>
              </w:rPr>
            </w:pPr>
            <w:ins w:id="389" w:author="HendryHendry/선임연구원/Convergence(연)ATS그룹(hendry.hendry" w:date="2011-11-16T17:49:00Z">
              <w:r w:rsidRPr="00210652">
                <w:rPr>
                  <w:rFonts w:ascii="Times New Roman" w:hAnsi="Times New Roman"/>
                </w:rPr>
                <w:t>}</w:t>
              </w:r>
            </w:ins>
          </w:p>
        </w:tc>
        <w:tc>
          <w:tcPr>
            <w:tcW w:w="1157" w:type="dxa"/>
          </w:tcPr>
          <w:p w:rsidR="006F6175" w:rsidRPr="00210652" w:rsidRDefault="006F6175" w:rsidP="001D2791">
            <w:pPr>
              <w:pStyle w:val="tablecell"/>
              <w:keepNext w:val="0"/>
              <w:keepLines w:val="0"/>
              <w:rPr>
                <w:ins w:id="390" w:author="HendryHendry/선임연구원/Convergence(연)ATS그룹(hendry.hendry" w:date="2011-11-16T17:49:00Z"/>
              </w:rPr>
            </w:pPr>
          </w:p>
        </w:tc>
      </w:tr>
    </w:tbl>
    <w:p w:rsidR="006F6175" w:rsidRDefault="006F6175" w:rsidP="006F6175">
      <w:pPr>
        <w:jc w:val="both"/>
        <w:rPr>
          <w:ins w:id="391" w:author="HendryHendry/선임연구원/Convergence(연)ATS그룹(hendry.hendry" w:date="2011-11-16T17:49:00Z"/>
          <w:szCs w:val="22"/>
          <w:lang w:eastAsia="ko-KR"/>
        </w:rPr>
      </w:pPr>
      <w:proofErr w:type="spellStart"/>
      <w:proofErr w:type="gramStart"/>
      <w:ins w:id="392" w:author="HendryHendry/선임연구원/Convergence(연)ATS그룹(hendry.hendry" w:date="2011-11-16T17:49:00Z">
        <w:r w:rsidRPr="00941367">
          <w:rPr>
            <w:rFonts w:hint="eastAsia"/>
            <w:b/>
            <w:bCs/>
            <w:lang w:val="en-GB"/>
          </w:rPr>
          <w:t>use_long_term_reference_flag</w:t>
        </w:r>
        <w:proofErr w:type="spellEnd"/>
        <w:proofErr w:type="gramEnd"/>
        <w:r w:rsidRPr="00941367">
          <w:rPr>
            <w:rFonts w:hint="eastAsia"/>
            <w:b/>
          </w:rPr>
          <w:t xml:space="preserve"> </w:t>
        </w:r>
        <w:r w:rsidRPr="00941367">
          <w:rPr>
            <w:rFonts w:hint="eastAsia"/>
          </w:rPr>
          <w:t xml:space="preserve">equals 0 indicates that LTRP does not present in the </w:t>
        </w:r>
        <w:proofErr w:type="spellStart"/>
        <w:r w:rsidRPr="00941367">
          <w:rPr>
            <w:rFonts w:hint="eastAsia"/>
          </w:rPr>
          <w:t>bitstream</w:t>
        </w:r>
        <w:proofErr w:type="spellEnd"/>
        <w:r w:rsidRPr="00941367">
          <w:rPr>
            <w:rFonts w:hint="eastAsia"/>
          </w:rPr>
          <w:t xml:space="preserve">. </w:t>
        </w:r>
        <w:proofErr w:type="spellStart"/>
        <w:proofErr w:type="gramStart"/>
        <w:r w:rsidRPr="00941367">
          <w:rPr>
            <w:rFonts w:hint="eastAsia"/>
            <w:bCs/>
            <w:lang w:val="en-GB"/>
          </w:rPr>
          <w:t>use_long_term_reference_flag</w:t>
        </w:r>
        <w:proofErr w:type="spellEnd"/>
        <w:proofErr w:type="gramEnd"/>
        <w:r w:rsidRPr="00941367">
          <w:rPr>
            <w:rFonts w:hint="eastAsia"/>
            <w:bCs/>
            <w:lang w:val="en-GB"/>
          </w:rPr>
          <w:t xml:space="preserve"> equal 1 indicates that LTRP may present in the </w:t>
        </w:r>
        <w:proofErr w:type="spellStart"/>
        <w:r w:rsidRPr="00941367">
          <w:rPr>
            <w:rFonts w:hint="eastAsia"/>
            <w:bCs/>
            <w:lang w:val="en-GB"/>
          </w:rPr>
          <w:t>bitstream</w:t>
        </w:r>
        <w:proofErr w:type="spellEnd"/>
        <w:r w:rsidRPr="00941367">
          <w:rPr>
            <w:rFonts w:hint="eastAsia"/>
            <w:bCs/>
            <w:lang w:val="en-GB"/>
          </w:rPr>
          <w:t>.</w:t>
        </w:r>
      </w:ins>
    </w:p>
    <w:p w:rsidR="006F6175" w:rsidRPr="00941367" w:rsidRDefault="006F6175" w:rsidP="006F6175">
      <w:pPr>
        <w:jc w:val="both"/>
        <w:rPr>
          <w:ins w:id="393" w:author="HendryHendry/선임연구원/Convergence(연)ATS그룹(hendry.hendry" w:date="2011-11-16T17:49:00Z"/>
          <w:szCs w:val="22"/>
          <w:lang w:eastAsia="ko-KR"/>
        </w:rPr>
      </w:pPr>
    </w:p>
    <w:p w:rsidR="006F6175" w:rsidRDefault="006F6175" w:rsidP="006F6175">
      <w:pPr>
        <w:pStyle w:val="aa"/>
        <w:numPr>
          <w:ilvl w:val="0"/>
          <w:numId w:val="27"/>
        </w:numPr>
        <w:ind w:leftChars="0"/>
        <w:jc w:val="both"/>
        <w:rPr>
          <w:ins w:id="394" w:author="HendryHendry/선임연구원/Convergence(연)ATS그룹(hendry.hendry" w:date="2011-11-16T17:49:00Z"/>
          <w:szCs w:val="22"/>
          <w:lang w:eastAsia="ko-KR"/>
        </w:rPr>
      </w:pPr>
      <w:ins w:id="395" w:author="HendryHendry/선임연구원/Convergence(연)ATS그룹(hendry.hendry" w:date="2011-11-16T17:49:00Z">
        <w:r>
          <w:rPr>
            <w:rFonts w:hint="eastAsia"/>
            <w:szCs w:val="22"/>
            <w:lang w:eastAsia="ko-KR"/>
          </w:rPr>
          <w:t xml:space="preserve">A flag called </w:t>
        </w:r>
        <w:r>
          <w:rPr>
            <w:szCs w:val="22"/>
            <w:lang w:eastAsia="ko-KR"/>
          </w:rPr>
          <w:t>“</w:t>
        </w:r>
        <w:proofErr w:type="spellStart"/>
        <w:r>
          <w:rPr>
            <w:rFonts w:hint="eastAsia"/>
            <w:szCs w:val="22"/>
            <w:lang w:eastAsia="ko-KR"/>
          </w:rPr>
          <w:t>LTRP_flag</w:t>
        </w:r>
        <w:proofErr w:type="spellEnd"/>
        <w:r>
          <w:rPr>
            <w:szCs w:val="22"/>
            <w:lang w:eastAsia="ko-KR"/>
          </w:rPr>
          <w:t>”</w:t>
        </w:r>
        <w:r>
          <w:rPr>
            <w:rFonts w:hint="eastAsia"/>
            <w:szCs w:val="22"/>
            <w:lang w:eastAsia="ko-KR"/>
          </w:rPr>
          <w:t xml:space="preserve"> should be signaled in Slice Header to indicate whether current picture shall be used as LTRP.</w:t>
        </w:r>
      </w:ins>
    </w:p>
    <w:p w:rsidR="006F6175" w:rsidRDefault="006F6175" w:rsidP="006F6175">
      <w:pPr>
        <w:pStyle w:val="aa"/>
        <w:numPr>
          <w:ilvl w:val="0"/>
          <w:numId w:val="27"/>
        </w:numPr>
        <w:ind w:leftChars="0"/>
        <w:jc w:val="both"/>
        <w:rPr>
          <w:ins w:id="396" w:author="HendryHendry/선임연구원/Convergence(연)ATS그룹(hendry.hendry" w:date="2011-11-16T17:49:00Z"/>
          <w:szCs w:val="22"/>
          <w:lang w:eastAsia="ko-KR"/>
        </w:rPr>
      </w:pPr>
      <w:ins w:id="397" w:author="HendryHendry/선임연구원/Convergence(연)ATS그룹(hendry.hendry" w:date="2011-11-16T17:49:00Z">
        <w:r>
          <w:rPr>
            <w:rFonts w:hint="eastAsia"/>
            <w:szCs w:val="22"/>
            <w:lang w:eastAsia="ko-KR"/>
          </w:rPr>
          <w:t xml:space="preserve">For each LTRP, </w:t>
        </w:r>
        <w:r>
          <w:rPr>
            <w:szCs w:val="22"/>
            <w:lang w:eastAsia="ko-KR"/>
          </w:rPr>
          <w:t>a</w:t>
        </w:r>
        <w:r>
          <w:rPr>
            <w:rFonts w:hint="eastAsia"/>
            <w:szCs w:val="22"/>
            <w:lang w:eastAsia="ko-KR"/>
          </w:rPr>
          <w:t xml:space="preserve"> unique id (i.e., </w:t>
        </w:r>
        <w:proofErr w:type="spellStart"/>
        <w:r>
          <w:rPr>
            <w:rFonts w:hint="eastAsia"/>
            <w:szCs w:val="22"/>
            <w:lang w:eastAsia="ko-KR"/>
          </w:rPr>
          <w:t>LTRP_Id</w:t>
        </w:r>
        <w:proofErr w:type="spellEnd"/>
        <w:r>
          <w:rPr>
            <w:rFonts w:hint="eastAsia"/>
            <w:szCs w:val="22"/>
            <w:lang w:eastAsia="ko-KR"/>
          </w:rPr>
          <w:t xml:space="preserve">) shall be given. Reference to LTRP in slice header shall use </w:t>
        </w:r>
        <w:proofErr w:type="spellStart"/>
        <w:r>
          <w:rPr>
            <w:rFonts w:hint="eastAsia"/>
            <w:szCs w:val="22"/>
            <w:lang w:eastAsia="ko-KR"/>
          </w:rPr>
          <w:t>LTRP_Id</w:t>
        </w:r>
        <w:proofErr w:type="spellEnd"/>
        <w:r>
          <w:rPr>
            <w:rFonts w:hint="eastAsia"/>
            <w:szCs w:val="22"/>
            <w:lang w:eastAsia="ko-KR"/>
          </w:rPr>
          <w:t>, instead of delta POC.</w:t>
        </w:r>
      </w:ins>
    </w:p>
    <w:p w:rsidR="006F6175" w:rsidRPr="00941367" w:rsidRDefault="006F6175" w:rsidP="006F6175">
      <w:pPr>
        <w:pStyle w:val="aa"/>
        <w:numPr>
          <w:ilvl w:val="0"/>
          <w:numId w:val="27"/>
        </w:numPr>
        <w:ind w:leftChars="0"/>
        <w:jc w:val="both"/>
        <w:rPr>
          <w:ins w:id="398" w:author="HendryHendry/선임연구원/Convergence(연)ATS그룹(hendry.hendry" w:date="2011-11-16T17:49:00Z"/>
          <w:szCs w:val="22"/>
          <w:lang w:eastAsia="ko-KR"/>
        </w:rPr>
      </w:pPr>
      <w:ins w:id="399" w:author="HendryHendry/선임연구원/Convergence(연)ATS그룹(hendry.hendry" w:date="2011-11-16T17:49:00Z">
        <w:r>
          <w:rPr>
            <w:rFonts w:hint="eastAsia"/>
            <w:szCs w:val="22"/>
            <w:lang w:eastAsia="ko-KR"/>
          </w:rPr>
          <w:t>OLC for LTRP is signaled in special way to reduce the number of required bits.</w:t>
        </w:r>
      </w:ins>
    </w:p>
    <w:p w:rsidR="006F6175" w:rsidRDefault="006F6175" w:rsidP="006F6175">
      <w:pPr>
        <w:jc w:val="both"/>
        <w:rPr>
          <w:ins w:id="400" w:author="HendryHendry/선임연구원/Convergence(연)ATS그룹(hendry.hendry" w:date="2011-11-16T17:49:00Z"/>
          <w:szCs w:val="22"/>
          <w:lang w:eastAsia="ko-KR"/>
        </w:rPr>
      </w:pPr>
    </w:p>
    <w:p w:rsidR="006F6175" w:rsidRDefault="006F6175" w:rsidP="006F6175">
      <w:pPr>
        <w:jc w:val="center"/>
        <w:rPr>
          <w:ins w:id="401" w:author="HendryHendry/선임연구원/Convergence(연)ATS그룹(hendry.hendry" w:date="2011-11-16T17:49:00Z"/>
          <w:szCs w:val="22"/>
          <w:lang w:eastAsia="ko-KR"/>
        </w:rPr>
      </w:pPr>
      <w:ins w:id="402" w:author="HendryHendry/선임연구원/Convergence(연)ATS그룹(hendry.hendry" w:date="2011-11-16T17:49:00Z">
        <w:r>
          <w:rPr>
            <w:rFonts w:hint="eastAsia"/>
            <w:szCs w:val="22"/>
            <w:lang w:eastAsia="ko-KR"/>
          </w:rPr>
          <w:t xml:space="preserve">Table 6 </w:t>
        </w:r>
        <w:r>
          <w:rPr>
            <w:szCs w:val="22"/>
            <w:lang w:eastAsia="ko-KR"/>
          </w:rPr>
          <w:t>–</w:t>
        </w:r>
        <w:r>
          <w:rPr>
            <w:rFonts w:hint="eastAsia"/>
            <w:szCs w:val="22"/>
            <w:lang w:eastAsia="ko-KR"/>
          </w:rPr>
          <w:t xml:space="preserve"> Syntax for signaling RPS in SPS</w:t>
        </w:r>
      </w:ins>
    </w:p>
    <w:tbl>
      <w:tblPr>
        <w:tblW w:w="0" w:type="auto"/>
        <w:jc w:val="center"/>
        <w:tblInd w:w="-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10"/>
        <w:gridCol w:w="1276"/>
      </w:tblGrid>
      <w:tr w:rsidR="006F6175" w:rsidRPr="00210652" w:rsidTr="001D2791">
        <w:trPr>
          <w:cantSplit/>
          <w:jc w:val="center"/>
          <w:ins w:id="403" w:author="HendryHendry/선임연구원/Convergence(연)ATS그룹(hendry.hendry" w:date="2011-11-16T17:49:00Z"/>
        </w:trPr>
        <w:tc>
          <w:tcPr>
            <w:tcW w:w="6510" w:type="dxa"/>
          </w:tcPr>
          <w:p w:rsidR="006F6175" w:rsidRPr="00210652" w:rsidRDefault="006F6175" w:rsidP="001D2791">
            <w:pPr>
              <w:pStyle w:val="tablesyntax"/>
              <w:rPr>
                <w:ins w:id="404" w:author="HendryHendry/선임연구원/Convergence(연)ATS그룹(hendry.hendry" w:date="2011-11-16T17:49:00Z"/>
                <w:rFonts w:ascii="Times New Roman" w:hAnsi="Times New Roman"/>
              </w:rPr>
            </w:pPr>
            <w:proofErr w:type="spellStart"/>
            <w:ins w:id="405" w:author="HendryHendry/선임연구원/Convergence(연)ATS그룹(hendry.hendry" w:date="2011-11-16T17:49:00Z">
              <w:r>
                <w:rPr>
                  <w:rFonts w:ascii="Times New Roman" w:hAnsi="Times New Roman" w:hint="eastAsia"/>
                  <w:lang w:eastAsia="ko-KR"/>
                </w:rPr>
                <w:t>slice</w:t>
              </w:r>
              <w:r w:rsidRPr="00210652">
                <w:rPr>
                  <w:rFonts w:ascii="Times New Roman" w:hAnsi="Times New Roman"/>
                </w:rPr>
                <w:t>_</w:t>
              </w:r>
              <w:r>
                <w:rPr>
                  <w:rFonts w:ascii="Times New Roman" w:hAnsi="Times New Roman" w:hint="eastAsia"/>
                  <w:lang w:eastAsia="ko-KR"/>
                </w:rPr>
                <w:t>header</w:t>
              </w:r>
              <w:proofErr w:type="spellEnd"/>
              <w:r>
                <w:rPr>
                  <w:rFonts w:ascii="Times New Roman" w:hAnsi="Times New Roman" w:hint="eastAsia"/>
                  <w:lang w:eastAsia="ko-KR"/>
                </w:rPr>
                <w:t xml:space="preserve"> (</w:t>
              </w:r>
              <w:r w:rsidRPr="00210652">
                <w:rPr>
                  <w:rFonts w:ascii="Times New Roman" w:hAnsi="Times New Roman"/>
                </w:rPr>
                <w:t> ) {</w:t>
              </w:r>
            </w:ins>
          </w:p>
        </w:tc>
        <w:tc>
          <w:tcPr>
            <w:tcW w:w="1276" w:type="dxa"/>
          </w:tcPr>
          <w:p w:rsidR="006F6175" w:rsidRPr="00210652" w:rsidRDefault="006F6175" w:rsidP="001D2791">
            <w:pPr>
              <w:pStyle w:val="tableheading"/>
              <w:rPr>
                <w:ins w:id="406" w:author="HendryHendry/선임연구원/Convergence(연)ATS그룹(hendry.hendry" w:date="2011-11-16T17:49:00Z"/>
              </w:rPr>
            </w:pPr>
            <w:ins w:id="407" w:author="HendryHendry/선임연구원/Convergence(연)ATS그룹(hendry.hendry" w:date="2011-11-16T17:49:00Z">
              <w:r w:rsidRPr="00210652">
                <w:t>Descriptor</w:t>
              </w:r>
            </w:ins>
          </w:p>
        </w:tc>
      </w:tr>
      <w:tr w:rsidR="006F6175" w:rsidRPr="00210652" w:rsidTr="001D2791">
        <w:trPr>
          <w:cantSplit/>
          <w:trHeight w:val="143"/>
          <w:jc w:val="center"/>
          <w:ins w:id="408" w:author="HendryHendry/선임연구원/Convergence(연)ATS그룹(hendry.hendry" w:date="2011-11-16T17:49:00Z"/>
        </w:trPr>
        <w:tc>
          <w:tcPr>
            <w:tcW w:w="6510" w:type="dxa"/>
          </w:tcPr>
          <w:p w:rsidR="006F6175" w:rsidRPr="00210652" w:rsidRDefault="006F6175" w:rsidP="001D2791">
            <w:pPr>
              <w:pStyle w:val="tablesyntax"/>
              <w:ind w:left="400"/>
              <w:rPr>
                <w:ins w:id="409" w:author="HendryHendry/선임연구원/Convergence(연)ATS그룹(hendry.hendry" w:date="2011-11-16T17:49:00Z"/>
                <w:rFonts w:ascii="Times New Roman" w:hAnsi="Times New Roman"/>
                <w:b/>
                <w:bCs/>
                <w:sz w:val="22"/>
                <w:szCs w:val="22"/>
                <w:lang w:eastAsia="ko-KR"/>
              </w:rPr>
            </w:pPr>
            <w:ins w:id="410" w:author="HendryHendry/선임연구원/Convergence(연)ATS그룹(hendry.hendry" w:date="2011-11-16T17:49:00Z">
              <w:r w:rsidRPr="00210652">
                <w:rPr>
                  <w:rFonts w:ascii="Times New Roman" w:hAnsi="Times New Roman"/>
                  <w:b/>
                  <w:bCs/>
                </w:rPr>
                <w:tab/>
              </w:r>
              <w:r>
                <w:rPr>
                  <w:rFonts w:ascii="Times New Roman" w:hAnsi="Times New Roman"/>
                  <w:b/>
                  <w:bCs/>
                  <w:lang w:eastAsia="ko-KR"/>
                </w:rPr>
                <w:t>…</w:t>
              </w:r>
            </w:ins>
          </w:p>
        </w:tc>
        <w:tc>
          <w:tcPr>
            <w:tcW w:w="1276" w:type="dxa"/>
          </w:tcPr>
          <w:p w:rsidR="006F6175" w:rsidRPr="00210652" w:rsidRDefault="006F6175" w:rsidP="001D2791">
            <w:pPr>
              <w:pStyle w:val="tablecell"/>
              <w:rPr>
                <w:ins w:id="411" w:author="HendryHendry/선임연구원/Convergence(연)ATS그룹(hendry.hendry" w:date="2011-11-16T17:49:00Z"/>
                <w:lang w:eastAsia="ko-KR"/>
              </w:rPr>
            </w:pPr>
          </w:p>
        </w:tc>
      </w:tr>
      <w:tr w:rsidR="006F6175" w:rsidRPr="00210652" w:rsidTr="001D2791">
        <w:trPr>
          <w:cantSplit/>
          <w:trHeight w:val="71"/>
          <w:jc w:val="center"/>
          <w:ins w:id="412" w:author="HendryHendry/선임연구원/Convergence(연)ATS그룹(hendry.hendry" w:date="2011-11-16T17:49:00Z"/>
        </w:trPr>
        <w:tc>
          <w:tcPr>
            <w:tcW w:w="6510" w:type="dxa"/>
          </w:tcPr>
          <w:p w:rsidR="006F6175" w:rsidRPr="00625134" w:rsidRDefault="006F6175" w:rsidP="00BC6332">
            <w:pPr>
              <w:pStyle w:val="tablesyntax"/>
              <w:ind w:firstLineChars="200" w:firstLine="400"/>
              <w:rPr>
                <w:ins w:id="413" w:author="HendryHendry/선임연구원/Convergence(연)ATS그룹(hendry.hendry" w:date="2011-11-16T17:49:00Z"/>
                <w:rFonts w:ascii="Times New Roman" w:hAnsi="Times New Roman"/>
                <w:bCs/>
                <w:lang w:eastAsia="ko-KR"/>
              </w:rPr>
              <w:pPrChange w:id="414" w:author="HendryHendry/선임연구원/Convergence(연)ATS그룹(hendry.hendry" w:date="2011-11-21T18:48:00Z">
                <w:pPr>
                  <w:pStyle w:val="tablesyntax"/>
                  <w:ind w:left="400" w:firstLineChars="200" w:firstLine="400"/>
                </w:pPr>
              </w:pPrChange>
            </w:pPr>
            <w:ins w:id="415" w:author="HendryHendry/선임연구원/Convergence(연)ATS그룹(hendry.hendry" w:date="2011-11-16T17:49:00Z">
              <w:r w:rsidRPr="00625134">
                <w:rPr>
                  <w:rFonts w:ascii="Times New Roman" w:hAnsi="Times New Roman" w:hint="eastAsia"/>
                  <w:bCs/>
                  <w:lang w:eastAsia="ko-KR"/>
                </w:rPr>
                <w:t>if (</w:t>
              </w:r>
              <w:proofErr w:type="spellStart"/>
              <w:r w:rsidRPr="00625134">
                <w:rPr>
                  <w:rFonts w:ascii="Times New Roman" w:hAnsi="Times New Roman" w:hint="eastAsia"/>
                  <w:bCs/>
                  <w:lang w:eastAsia="ko-KR"/>
                </w:rPr>
                <w:t>nal_ref_flag</w:t>
              </w:r>
              <w:proofErr w:type="spellEnd"/>
              <w:r w:rsidRPr="00625134">
                <w:rPr>
                  <w:rFonts w:ascii="Times New Roman" w:hAnsi="Times New Roman" w:hint="eastAsia"/>
                  <w:bCs/>
                  <w:lang w:eastAsia="ko-KR"/>
                </w:rPr>
                <w:t xml:space="preserve"> == 1</w:t>
              </w:r>
              <w:r>
                <w:rPr>
                  <w:rFonts w:ascii="Times New Roman" w:hAnsi="Times New Roman" w:hint="eastAsia"/>
                  <w:bCs/>
                  <w:lang w:eastAsia="ko-KR"/>
                </w:rPr>
                <w:t xml:space="preserve"> &amp;&amp; </w:t>
              </w:r>
              <w:proofErr w:type="spellStart"/>
              <w:r>
                <w:rPr>
                  <w:rFonts w:ascii="Times New Roman" w:hAnsi="Times New Roman" w:hint="eastAsia"/>
                  <w:bCs/>
                  <w:lang w:eastAsia="ko-KR"/>
                </w:rPr>
                <w:t>use_long_term_reference_flag</w:t>
              </w:r>
              <w:proofErr w:type="spellEnd"/>
              <w:r w:rsidRPr="00625134">
                <w:rPr>
                  <w:rFonts w:ascii="Times New Roman" w:hAnsi="Times New Roman" w:hint="eastAsia"/>
                  <w:bCs/>
                  <w:lang w:eastAsia="ko-KR"/>
                </w:rPr>
                <w:t>) {</w:t>
              </w:r>
            </w:ins>
          </w:p>
        </w:tc>
        <w:tc>
          <w:tcPr>
            <w:tcW w:w="1276" w:type="dxa"/>
          </w:tcPr>
          <w:p w:rsidR="006F6175" w:rsidRPr="00210652" w:rsidRDefault="006F6175" w:rsidP="001D2791">
            <w:pPr>
              <w:pStyle w:val="tablecell"/>
              <w:rPr>
                <w:ins w:id="416" w:author="HendryHendry/선임연구원/Convergence(연)ATS그룹(hendry.hendry" w:date="2011-11-16T17:49:00Z"/>
                <w:lang w:eastAsia="ko-KR"/>
              </w:rPr>
            </w:pPr>
          </w:p>
        </w:tc>
      </w:tr>
      <w:tr w:rsidR="006F6175" w:rsidRPr="00210652" w:rsidTr="001D2791">
        <w:trPr>
          <w:cantSplit/>
          <w:trHeight w:val="40"/>
          <w:jc w:val="center"/>
          <w:ins w:id="417" w:author="HendryHendry/선임연구원/Convergence(연)ATS그룹(hendry.hendry" w:date="2011-11-16T17:49:00Z"/>
        </w:trPr>
        <w:tc>
          <w:tcPr>
            <w:tcW w:w="6510" w:type="dxa"/>
          </w:tcPr>
          <w:p w:rsidR="006F6175" w:rsidRDefault="006F6175" w:rsidP="00BC6332">
            <w:pPr>
              <w:pStyle w:val="tablesyntax"/>
              <w:ind w:left="400" w:firstLineChars="100" w:firstLine="196"/>
              <w:rPr>
                <w:ins w:id="418" w:author="HendryHendry/선임연구원/Convergence(연)ATS그룹(hendry.hendry" w:date="2011-11-16T17:49:00Z"/>
                <w:rFonts w:ascii="Times New Roman" w:hAnsi="Times New Roman"/>
                <w:b/>
                <w:bCs/>
                <w:lang w:eastAsia="ko-KR"/>
              </w:rPr>
              <w:pPrChange w:id="419" w:author="HendryHendry/선임연구원/Convergence(연)ATS그룹(hendry.hendry" w:date="2011-11-21T18:48:00Z">
                <w:pPr>
                  <w:pStyle w:val="tablesyntax"/>
                  <w:ind w:left="400"/>
                </w:pPr>
              </w:pPrChange>
            </w:pPr>
            <w:proofErr w:type="spellStart"/>
            <w:ins w:id="420" w:author="HendryHendry/선임연구원/Convergence(연)ATS그룹(hendry.hendry" w:date="2011-11-16T17:49:00Z">
              <w:r>
                <w:rPr>
                  <w:rFonts w:ascii="Times New Roman" w:hAnsi="Times New Roman" w:hint="eastAsia"/>
                  <w:b/>
                  <w:bCs/>
                  <w:lang w:eastAsia="ko-KR"/>
                </w:rPr>
                <w:t>LTRP_flag</w:t>
              </w:r>
              <w:proofErr w:type="spellEnd"/>
            </w:ins>
          </w:p>
        </w:tc>
        <w:tc>
          <w:tcPr>
            <w:tcW w:w="1276" w:type="dxa"/>
          </w:tcPr>
          <w:p w:rsidR="006F6175" w:rsidRPr="00210652" w:rsidRDefault="006F6175" w:rsidP="001D2791">
            <w:pPr>
              <w:pStyle w:val="tablecell"/>
              <w:rPr>
                <w:ins w:id="421" w:author="HendryHendry/선임연구원/Convergence(연)ATS그룹(hendry.hendry" w:date="2011-11-16T17:49:00Z"/>
                <w:lang w:eastAsia="ko-KR"/>
              </w:rPr>
            </w:pPr>
            <w:ins w:id="422" w:author="HendryHendry/선임연구원/Convergence(연)ATS그룹(hendry.hendry" w:date="2011-11-16T17:49:00Z">
              <w:r>
                <w:rPr>
                  <w:rFonts w:hint="eastAsia"/>
                  <w:lang w:eastAsia="ko-KR"/>
                </w:rPr>
                <w:t>f(1)</w:t>
              </w:r>
            </w:ins>
          </w:p>
        </w:tc>
      </w:tr>
      <w:tr w:rsidR="006F6175" w:rsidRPr="00210652" w:rsidTr="001D2791">
        <w:trPr>
          <w:cantSplit/>
          <w:trHeight w:val="143"/>
          <w:jc w:val="center"/>
          <w:ins w:id="423" w:author="HendryHendry/선임연구원/Convergence(연)ATS그룹(hendry.hendry" w:date="2011-11-16T17:49:00Z"/>
        </w:trPr>
        <w:tc>
          <w:tcPr>
            <w:tcW w:w="6510" w:type="dxa"/>
          </w:tcPr>
          <w:p w:rsidR="006F6175" w:rsidRPr="00210652" w:rsidRDefault="006F6175" w:rsidP="00BC6332">
            <w:pPr>
              <w:pStyle w:val="tablesyntax"/>
              <w:ind w:firstLineChars="300" w:firstLine="600"/>
              <w:rPr>
                <w:ins w:id="424" w:author="HendryHendry/선임연구원/Convergence(연)ATS그룹(hendry.hendry" w:date="2011-11-16T17:49:00Z"/>
                <w:rFonts w:ascii="Times New Roman" w:hAnsi="Times New Roman"/>
                <w:b/>
                <w:bCs/>
                <w:sz w:val="22"/>
                <w:szCs w:val="22"/>
              </w:rPr>
              <w:pPrChange w:id="425" w:author="HendryHendry/선임연구원/Convergence(연)ATS그룹(hendry.hendry" w:date="2011-11-21T18:48:00Z">
                <w:pPr>
                  <w:pStyle w:val="tablesyntax"/>
                  <w:ind w:left="400" w:firstLineChars="350" w:firstLine="700"/>
                </w:pPr>
              </w:pPrChange>
            </w:pPr>
            <w:ins w:id="426" w:author="HendryHendry/선임연구원/Convergence(연)ATS그룹(hendry.hendry" w:date="2011-11-16T17:49:00Z">
              <w:r>
                <w:rPr>
                  <w:rFonts w:ascii="Times New Roman" w:hAnsi="Times New Roman"/>
                </w:rPr>
                <w:t>I</w:t>
              </w:r>
              <w:r>
                <w:rPr>
                  <w:rFonts w:ascii="Times New Roman" w:hAnsi="Times New Roman" w:hint="eastAsia"/>
                </w:rPr>
                <w:t>f (</w:t>
              </w:r>
              <w:proofErr w:type="spellStart"/>
              <w:r>
                <w:rPr>
                  <w:rFonts w:ascii="Times New Roman" w:hAnsi="Times New Roman" w:hint="eastAsia"/>
                  <w:lang w:eastAsia="ko-KR"/>
                </w:rPr>
                <w:t>LTRP</w:t>
              </w:r>
              <w:r>
                <w:rPr>
                  <w:rFonts w:ascii="Times New Roman" w:hAnsi="Times New Roman" w:hint="eastAsia"/>
                </w:rPr>
                <w:t>_flag</w:t>
              </w:r>
              <w:proofErr w:type="spellEnd"/>
              <w:r>
                <w:rPr>
                  <w:rFonts w:ascii="Times New Roman" w:hAnsi="Times New Roman" w:hint="eastAsia"/>
                </w:rPr>
                <w:t xml:space="preserve"> == 1) {</w:t>
              </w:r>
            </w:ins>
          </w:p>
        </w:tc>
        <w:tc>
          <w:tcPr>
            <w:tcW w:w="1276" w:type="dxa"/>
          </w:tcPr>
          <w:p w:rsidR="006F6175" w:rsidRPr="00210652" w:rsidRDefault="006F6175" w:rsidP="001D2791">
            <w:pPr>
              <w:pStyle w:val="tablecell"/>
              <w:rPr>
                <w:ins w:id="427" w:author="HendryHendry/선임연구원/Convergence(연)ATS그룹(hendry.hendry" w:date="2011-11-16T17:49:00Z"/>
                <w:lang w:eastAsia="ko-KR"/>
              </w:rPr>
            </w:pPr>
          </w:p>
        </w:tc>
      </w:tr>
      <w:tr w:rsidR="006F6175" w:rsidRPr="00210652" w:rsidTr="001D2791">
        <w:trPr>
          <w:cantSplit/>
          <w:trHeight w:val="142"/>
          <w:jc w:val="center"/>
          <w:ins w:id="428" w:author="HendryHendry/선임연구원/Convergence(연)ATS그룹(hendry.hendry" w:date="2011-11-16T17:49:00Z"/>
        </w:trPr>
        <w:tc>
          <w:tcPr>
            <w:tcW w:w="6510" w:type="dxa"/>
          </w:tcPr>
          <w:p w:rsidR="006F6175" w:rsidRPr="00210652" w:rsidRDefault="006F6175" w:rsidP="00BC6332">
            <w:pPr>
              <w:pStyle w:val="tablesyntax"/>
              <w:tabs>
                <w:tab w:val="clear" w:pos="864"/>
                <w:tab w:val="clear" w:pos="1080"/>
                <w:tab w:val="clear" w:pos="1296"/>
                <w:tab w:val="left" w:pos="1390"/>
              </w:tabs>
              <w:ind w:firstLineChars="400" w:firstLine="785"/>
              <w:rPr>
                <w:ins w:id="429" w:author="HendryHendry/선임연구원/Convergence(연)ATS그룹(hendry.hendry" w:date="2011-11-16T17:49:00Z"/>
                <w:rFonts w:ascii="Times New Roman" w:hAnsi="Times New Roman"/>
                <w:b/>
                <w:bCs/>
                <w:lang w:eastAsia="ko-KR"/>
              </w:rPr>
              <w:pPrChange w:id="430" w:author="HendryHendry/선임연구원/Convergence(연)ATS그룹(hendry.hendry" w:date="2011-11-21T18:48:00Z">
                <w:pPr>
                  <w:pStyle w:val="tablesyntax"/>
                  <w:tabs>
                    <w:tab w:val="clear" w:pos="864"/>
                    <w:tab w:val="clear" w:pos="1080"/>
                    <w:tab w:val="clear" w:pos="1296"/>
                    <w:tab w:val="left" w:pos="1390"/>
                  </w:tabs>
                  <w:ind w:left="400" w:firstLineChars="150" w:firstLine="294"/>
                </w:pPr>
              </w:pPrChange>
            </w:pPr>
            <w:proofErr w:type="spellStart"/>
            <w:ins w:id="431" w:author="HendryHendry/선임연구원/Convergence(연)ATS그룹(hendry.hendry" w:date="2011-11-16T17:49:00Z">
              <w:r>
                <w:rPr>
                  <w:rFonts w:ascii="Times New Roman" w:hAnsi="Times New Roman" w:hint="eastAsia"/>
                  <w:b/>
                  <w:bCs/>
                  <w:lang w:eastAsia="ko-KR"/>
                </w:rPr>
                <w:t>LTRP_Id</w:t>
              </w:r>
              <w:proofErr w:type="spellEnd"/>
            </w:ins>
          </w:p>
        </w:tc>
        <w:tc>
          <w:tcPr>
            <w:tcW w:w="1276" w:type="dxa"/>
          </w:tcPr>
          <w:p w:rsidR="006F6175" w:rsidRDefault="006F6175" w:rsidP="001D2791">
            <w:pPr>
              <w:pStyle w:val="tablecell"/>
              <w:rPr>
                <w:ins w:id="432" w:author="HendryHendry/선임연구원/Convergence(연)ATS그룹(hendry.hendry" w:date="2011-11-16T17:49:00Z"/>
                <w:lang w:eastAsia="ko-KR"/>
              </w:rPr>
            </w:pPr>
            <w:proofErr w:type="spellStart"/>
            <w:ins w:id="433" w:author="HendryHendry/선임연구원/Convergence(연)ATS그룹(hendry.hendry" w:date="2011-11-16T17:49:00Z">
              <w:r>
                <w:rPr>
                  <w:rFonts w:hint="eastAsia"/>
                  <w:lang w:eastAsia="ko-KR"/>
                </w:rPr>
                <w:t>ue</w:t>
              </w:r>
              <w:proofErr w:type="spellEnd"/>
              <w:r>
                <w:rPr>
                  <w:rFonts w:hint="eastAsia"/>
                  <w:lang w:eastAsia="ko-KR"/>
                </w:rPr>
                <w:t>(v)</w:t>
              </w:r>
            </w:ins>
          </w:p>
        </w:tc>
      </w:tr>
      <w:tr w:rsidR="006F6175" w:rsidRPr="00210652" w:rsidTr="001D2791">
        <w:trPr>
          <w:cantSplit/>
          <w:jc w:val="center"/>
          <w:ins w:id="434" w:author="HendryHendry/선임연구원/Convergence(연)ATS그룹(hendry.hendry" w:date="2011-11-16T17:49:00Z"/>
        </w:trPr>
        <w:tc>
          <w:tcPr>
            <w:tcW w:w="6510" w:type="dxa"/>
          </w:tcPr>
          <w:p w:rsidR="006F6175" w:rsidRPr="00B657F9" w:rsidRDefault="006F6175" w:rsidP="00BC6332">
            <w:pPr>
              <w:pStyle w:val="tablesyntax"/>
              <w:ind w:firstLineChars="400" w:firstLine="785"/>
              <w:rPr>
                <w:ins w:id="435" w:author="HendryHendry/선임연구원/Convergence(연)ATS그룹(hendry.hendry" w:date="2011-11-16T17:49:00Z"/>
                <w:rFonts w:ascii="Times New Roman" w:hAnsi="Times New Roman"/>
                <w:b/>
                <w:sz w:val="22"/>
                <w:szCs w:val="22"/>
                <w:lang w:eastAsia="ko-KR"/>
              </w:rPr>
              <w:pPrChange w:id="436" w:author="HendryHendry/선임연구원/Convergence(연)ATS그룹(hendry.hendry" w:date="2011-11-21T18:48:00Z">
                <w:pPr>
                  <w:pStyle w:val="tablesyntax"/>
                  <w:ind w:left="400" w:firstLineChars="500" w:firstLine="981"/>
                </w:pPr>
              </w:pPrChange>
            </w:pPr>
            <w:ins w:id="437" w:author="HendryHendry/선임연구원/Convergence(연)ATS그룹(hendry.hendry" w:date="2011-11-16T17:49:00Z">
              <w:r>
                <w:rPr>
                  <w:rFonts w:ascii="Times New Roman" w:hAnsi="Times New Roman" w:hint="eastAsia"/>
                  <w:b/>
                  <w:lang w:eastAsia="ko-KR"/>
                </w:rPr>
                <w:t>l</w:t>
              </w:r>
              <w:r w:rsidRPr="00B657F9">
                <w:rPr>
                  <w:rFonts w:ascii="Times New Roman" w:hAnsi="Times New Roman" w:hint="eastAsia"/>
                  <w:b/>
                  <w:lang w:eastAsia="ko-KR"/>
                </w:rPr>
                <w:t>og2_olc_msb_minus4</w:t>
              </w:r>
            </w:ins>
          </w:p>
        </w:tc>
        <w:tc>
          <w:tcPr>
            <w:tcW w:w="1276" w:type="dxa"/>
          </w:tcPr>
          <w:p w:rsidR="006F6175" w:rsidRPr="00210652" w:rsidRDefault="006F6175" w:rsidP="001D2791">
            <w:pPr>
              <w:pStyle w:val="tablecell"/>
              <w:rPr>
                <w:ins w:id="438" w:author="HendryHendry/선임연구원/Convergence(연)ATS그룹(hendry.hendry" w:date="2011-11-16T17:49:00Z"/>
                <w:lang w:eastAsia="ko-KR"/>
              </w:rPr>
            </w:pPr>
            <w:proofErr w:type="spellStart"/>
            <w:ins w:id="439" w:author="HendryHendry/선임연구원/Convergence(연)ATS그룹(hendry.hendry" w:date="2011-11-16T17:49:00Z">
              <w:r>
                <w:rPr>
                  <w:rFonts w:hint="eastAsia"/>
                  <w:lang w:eastAsia="ko-KR"/>
                </w:rPr>
                <w:t>ue</w:t>
              </w:r>
              <w:proofErr w:type="spellEnd"/>
              <w:r>
                <w:rPr>
                  <w:rFonts w:hint="eastAsia"/>
                  <w:lang w:eastAsia="ko-KR"/>
                </w:rPr>
                <w:t>(v)</w:t>
              </w:r>
            </w:ins>
          </w:p>
        </w:tc>
      </w:tr>
      <w:tr w:rsidR="006F6175" w:rsidRPr="006745D2" w:rsidTr="001D2791">
        <w:trPr>
          <w:cantSplit/>
          <w:jc w:val="center"/>
          <w:ins w:id="440" w:author="HendryHendry/선임연구원/Convergence(연)ATS그룹(hendry.hendry" w:date="2011-11-16T17:49:00Z"/>
        </w:trPr>
        <w:tc>
          <w:tcPr>
            <w:tcW w:w="6510" w:type="dxa"/>
          </w:tcPr>
          <w:p w:rsidR="006F6175" w:rsidRPr="00AC355A" w:rsidRDefault="006F6175" w:rsidP="00BC6332">
            <w:pPr>
              <w:pStyle w:val="tablesyntax"/>
              <w:tabs>
                <w:tab w:val="clear" w:pos="432"/>
                <w:tab w:val="clear" w:pos="648"/>
                <w:tab w:val="clear" w:pos="864"/>
                <w:tab w:val="clear" w:pos="1080"/>
                <w:tab w:val="clear" w:pos="1296"/>
                <w:tab w:val="left" w:pos="1390"/>
              </w:tabs>
              <w:ind w:firstLineChars="400" w:firstLine="785"/>
              <w:rPr>
                <w:ins w:id="441" w:author="HendryHendry/선임연구원/Convergence(연)ATS그룹(hendry.hendry" w:date="2011-11-16T17:49:00Z"/>
                <w:rFonts w:ascii="Times New Roman" w:hAnsi="Times New Roman"/>
                <w:lang w:eastAsia="ko-KR"/>
              </w:rPr>
              <w:pPrChange w:id="442" w:author="HendryHendry/선임연구원/Convergence(연)ATS그룹(hendry.hendry" w:date="2011-11-21T18:48:00Z">
                <w:pPr>
                  <w:pStyle w:val="tablesyntax"/>
                  <w:tabs>
                    <w:tab w:val="clear" w:pos="432"/>
                    <w:tab w:val="clear" w:pos="648"/>
                    <w:tab w:val="clear" w:pos="1080"/>
                    <w:tab w:val="clear" w:pos="1296"/>
                    <w:tab w:val="left" w:pos="1390"/>
                  </w:tabs>
                  <w:ind w:left="400"/>
                </w:pPr>
              </w:pPrChange>
            </w:pPr>
            <w:proofErr w:type="spellStart"/>
            <w:ins w:id="443" w:author="HendryHendry/선임연구원/Convergence(연)ATS그룹(hendry.hendry" w:date="2011-11-16T17:49:00Z">
              <w:r>
                <w:rPr>
                  <w:rFonts w:hint="eastAsia"/>
                  <w:b/>
                  <w:lang w:eastAsia="ko-KR"/>
                </w:rPr>
                <w:t>o</w:t>
              </w:r>
              <w:r w:rsidRPr="00B657F9">
                <w:rPr>
                  <w:rFonts w:hint="eastAsia"/>
                  <w:b/>
                  <w:lang w:eastAsia="ko-KR"/>
                </w:rPr>
                <w:t>lc_cnt</w:t>
              </w:r>
              <w:proofErr w:type="spellEnd"/>
            </w:ins>
          </w:p>
        </w:tc>
        <w:tc>
          <w:tcPr>
            <w:tcW w:w="1276" w:type="dxa"/>
          </w:tcPr>
          <w:p w:rsidR="004200F5" w:rsidRDefault="006F6175">
            <w:pPr>
              <w:pStyle w:val="tablecell"/>
              <w:rPr>
                <w:ins w:id="444" w:author="HendryHendry/선임연구원/Convergence(연)ATS그룹(hendry.hendry" w:date="2011-11-16T17:49:00Z"/>
                <w:lang w:eastAsia="ko-KR"/>
              </w:rPr>
            </w:pPr>
            <w:ins w:id="445" w:author="HendryHendry/선임연구원/Convergence(연)ATS그룹(hendry.hendry" w:date="2011-11-16T17:49:00Z">
              <w:r>
                <w:rPr>
                  <w:rFonts w:hint="eastAsia"/>
                  <w:lang w:eastAsia="ko-KR"/>
                </w:rPr>
                <w:t>u(v)</w:t>
              </w:r>
            </w:ins>
          </w:p>
        </w:tc>
      </w:tr>
      <w:tr w:rsidR="006F6175" w:rsidRPr="00210652" w:rsidTr="001D2791">
        <w:trPr>
          <w:cantSplit/>
          <w:jc w:val="center"/>
          <w:ins w:id="446" w:author="HendryHendry/선임연구원/Convergence(연)ATS그룹(hendry.hendry" w:date="2011-11-16T17:49:00Z"/>
        </w:trPr>
        <w:tc>
          <w:tcPr>
            <w:tcW w:w="6510" w:type="dxa"/>
          </w:tcPr>
          <w:p w:rsidR="006F6175" w:rsidRPr="00BC6332" w:rsidRDefault="006F6175" w:rsidP="00BC6332">
            <w:pPr>
              <w:pStyle w:val="tablesyntax"/>
              <w:tabs>
                <w:tab w:val="clear" w:pos="216"/>
                <w:tab w:val="clear" w:pos="432"/>
                <w:tab w:val="clear" w:pos="864"/>
                <w:tab w:val="clear" w:pos="1080"/>
                <w:tab w:val="left" w:pos="520"/>
                <w:tab w:val="left" w:pos="1075"/>
              </w:tabs>
              <w:ind w:firstLineChars="300" w:firstLine="600"/>
              <w:rPr>
                <w:ins w:id="447" w:author="HendryHendry/선임연구원/Convergence(연)ATS그룹(hendry.hendry" w:date="2011-11-16T17:49:00Z"/>
                <w:rFonts w:ascii="Times New Roman" w:hAnsi="Times New Roman"/>
                <w:lang w:eastAsia="ko-KR"/>
                <w:rPrChange w:id="448" w:author="HendryHendry/선임연구원/Convergence(연)ATS그룹(hendry.hendry" w:date="2011-11-21T18:48:00Z">
                  <w:rPr>
                    <w:ins w:id="449" w:author="HendryHendry/선임연구원/Convergence(연)ATS그룹(hendry.hendry" w:date="2011-11-16T17:49:00Z"/>
                    <w:rFonts w:ascii="Times New Roman" w:hAnsi="Times New Roman"/>
                    <w:b/>
                    <w:lang w:eastAsia="ko-KR"/>
                  </w:rPr>
                </w:rPrChange>
              </w:rPr>
              <w:pPrChange w:id="450" w:author="HendryHendry/선임연구원/Convergence(연)ATS그룹(hendry.hendry" w:date="2011-11-21T18:48:00Z">
                <w:pPr>
                  <w:pStyle w:val="tablesyntax"/>
                  <w:tabs>
                    <w:tab w:val="clear" w:pos="216"/>
                    <w:tab w:val="clear" w:pos="432"/>
                    <w:tab w:val="clear" w:pos="864"/>
                    <w:tab w:val="clear" w:pos="1080"/>
                    <w:tab w:val="left" w:pos="520"/>
                    <w:tab w:val="left" w:pos="1075"/>
                  </w:tabs>
                  <w:ind w:left="400" w:firstLineChars="150" w:firstLine="294"/>
                </w:pPr>
              </w:pPrChange>
            </w:pPr>
            <w:ins w:id="451" w:author="HendryHendry/선임연구원/Convergence(연)ATS그룹(hendry.hendry" w:date="2011-11-16T17:49:00Z">
              <w:r w:rsidRPr="00BC6332">
                <w:rPr>
                  <w:rFonts w:ascii="Times New Roman" w:hAnsi="Times New Roman" w:hint="eastAsia"/>
                  <w:lang w:eastAsia="ko-KR"/>
                  <w:rPrChange w:id="452" w:author="HendryHendry/선임연구원/Convergence(연)ATS그룹(hendry.hendry" w:date="2011-11-21T18:48:00Z">
                    <w:rPr>
                      <w:rFonts w:ascii="Times New Roman" w:hAnsi="Times New Roman" w:hint="eastAsia"/>
                      <w:b/>
                      <w:lang w:eastAsia="ko-KR"/>
                    </w:rPr>
                  </w:rPrChange>
                </w:rPr>
                <w:t>}</w:t>
              </w:r>
            </w:ins>
          </w:p>
        </w:tc>
        <w:tc>
          <w:tcPr>
            <w:tcW w:w="1276" w:type="dxa"/>
          </w:tcPr>
          <w:p w:rsidR="006F6175" w:rsidRPr="00210652" w:rsidRDefault="006F6175" w:rsidP="001D2791">
            <w:pPr>
              <w:pStyle w:val="tablecell"/>
              <w:rPr>
                <w:ins w:id="453" w:author="HendryHendry/선임연구원/Convergence(연)ATS그룹(hendry.hendry" w:date="2011-11-16T17:49:00Z"/>
                <w:lang w:eastAsia="ko-KR"/>
              </w:rPr>
            </w:pPr>
          </w:p>
        </w:tc>
      </w:tr>
      <w:tr w:rsidR="006F6175" w:rsidRPr="00210652" w:rsidTr="001D2791">
        <w:trPr>
          <w:cantSplit/>
          <w:jc w:val="center"/>
          <w:ins w:id="454" w:author="HendryHendry/선임연구원/Convergence(연)ATS그룹(hendry.hendry" w:date="2011-11-16T17:49:00Z"/>
        </w:trPr>
        <w:tc>
          <w:tcPr>
            <w:tcW w:w="6510" w:type="dxa"/>
          </w:tcPr>
          <w:p w:rsidR="006F6175" w:rsidRPr="00210652" w:rsidRDefault="006F6175" w:rsidP="00BC6332">
            <w:pPr>
              <w:pStyle w:val="tablesyntax"/>
              <w:ind w:firstLineChars="200" w:firstLine="400"/>
              <w:rPr>
                <w:ins w:id="455" w:author="HendryHendry/선임연구원/Convergence(연)ATS그룹(hendry.hendry" w:date="2011-11-16T17:49:00Z"/>
                <w:rFonts w:ascii="Times New Roman" w:hAnsi="Times New Roman"/>
                <w:lang w:eastAsia="ko-KR"/>
              </w:rPr>
              <w:pPrChange w:id="456" w:author="HendryHendry/선임연구원/Convergence(연)ATS그룹(hendry.hendry" w:date="2011-11-21T18:48:00Z">
                <w:pPr>
                  <w:pStyle w:val="tablesyntax"/>
                  <w:ind w:left="400" w:firstLineChars="150" w:firstLine="300"/>
                </w:pPr>
              </w:pPrChange>
            </w:pPr>
            <w:ins w:id="457" w:author="HendryHendry/선임연구원/Convergence(연)ATS그룹(hendry.hendry" w:date="2011-11-16T17:49:00Z">
              <w:r>
                <w:rPr>
                  <w:rFonts w:ascii="Times New Roman" w:hAnsi="Times New Roman" w:hint="eastAsia"/>
                  <w:lang w:eastAsia="ko-KR"/>
                </w:rPr>
                <w:t>}</w:t>
              </w:r>
            </w:ins>
          </w:p>
        </w:tc>
        <w:tc>
          <w:tcPr>
            <w:tcW w:w="1276" w:type="dxa"/>
          </w:tcPr>
          <w:p w:rsidR="006F6175" w:rsidRPr="00210652" w:rsidRDefault="006F6175" w:rsidP="001D2791">
            <w:pPr>
              <w:pStyle w:val="tablecell"/>
              <w:rPr>
                <w:ins w:id="458" w:author="HendryHendry/선임연구원/Convergence(연)ATS그룹(hendry.hendry" w:date="2011-11-16T17:49:00Z"/>
              </w:rPr>
            </w:pPr>
          </w:p>
        </w:tc>
      </w:tr>
      <w:tr w:rsidR="006F6175" w:rsidRPr="00210652" w:rsidTr="001D2791">
        <w:trPr>
          <w:cantSplit/>
          <w:trHeight w:val="142"/>
          <w:jc w:val="center"/>
          <w:ins w:id="459" w:author="HendryHendry/선임연구원/Convergence(연)ATS그룹(hendry.hendry" w:date="2011-11-16T17:49:00Z"/>
        </w:trPr>
        <w:tc>
          <w:tcPr>
            <w:tcW w:w="6510" w:type="dxa"/>
          </w:tcPr>
          <w:p w:rsidR="006F6175" w:rsidRPr="00892373" w:rsidRDefault="006F6175" w:rsidP="001D2791">
            <w:pPr>
              <w:pStyle w:val="tablesyntax"/>
              <w:keepNext w:val="0"/>
              <w:keepLines w:val="0"/>
              <w:ind w:left="400"/>
              <w:rPr>
                <w:ins w:id="460" w:author="HendryHendry/선임연구원/Convergence(연)ATS그룹(hendry.hendry" w:date="2011-11-16T17:49:00Z"/>
                <w:rFonts w:ascii="Times New Roman" w:hAnsi="Times New Roman"/>
                <w:b/>
              </w:rPr>
            </w:pPr>
            <w:ins w:id="461" w:author="HendryHendry/선임연구원/Convergence(연)ATS그룹(hendry.hendry" w:date="2011-11-16T17:49:00Z">
              <w:r w:rsidRPr="00892373">
                <w:rPr>
                  <w:rFonts w:ascii="Times New Roman" w:hAnsi="Times New Roman"/>
                  <w:b/>
                </w:rPr>
                <w:tab/>
              </w:r>
              <w:r w:rsidRPr="00892373">
                <w:rPr>
                  <w:rFonts w:ascii="Times New Roman" w:hAnsi="Times New Roman"/>
                  <w:b/>
                  <w:lang w:eastAsia="ko-KR"/>
                </w:rPr>
                <w:t>…</w:t>
              </w:r>
            </w:ins>
          </w:p>
        </w:tc>
        <w:tc>
          <w:tcPr>
            <w:tcW w:w="1276" w:type="dxa"/>
          </w:tcPr>
          <w:p w:rsidR="006F6175" w:rsidRPr="00210652" w:rsidRDefault="006F6175" w:rsidP="001D2791">
            <w:pPr>
              <w:pStyle w:val="tablecell"/>
              <w:keepNext w:val="0"/>
              <w:keepLines w:val="0"/>
              <w:rPr>
                <w:ins w:id="462" w:author="HendryHendry/선임연구원/Convergence(연)ATS그룹(hendry.hendry" w:date="2011-11-16T17:49:00Z"/>
              </w:rPr>
            </w:pPr>
          </w:p>
        </w:tc>
      </w:tr>
      <w:tr w:rsidR="006F6175" w:rsidRPr="00210652" w:rsidTr="001D2791">
        <w:trPr>
          <w:cantSplit/>
          <w:jc w:val="center"/>
          <w:ins w:id="463" w:author="HendryHendry/선임연구원/Convergence(연)ATS그룹(hendry.hendry" w:date="2011-11-16T17:49:00Z"/>
        </w:trPr>
        <w:tc>
          <w:tcPr>
            <w:tcW w:w="6510" w:type="dxa"/>
          </w:tcPr>
          <w:p w:rsidR="006F6175" w:rsidRPr="00210652" w:rsidRDefault="006F6175" w:rsidP="001D2791">
            <w:pPr>
              <w:pStyle w:val="tablesyntax"/>
              <w:keepNext w:val="0"/>
              <w:keepLines w:val="0"/>
              <w:rPr>
                <w:ins w:id="464" w:author="HendryHendry/선임연구원/Convergence(연)ATS그룹(hendry.hendry" w:date="2011-11-16T17:49:00Z"/>
                <w:rFonts w:ascii="Times New Roman" w:hAnsi="Times New Roman"/>
              </w:rPr>
            </w:pPr>
            <w:ins w:id="465" w:author="HendryHendry/선임연구원/Convergence(연)ATS그룹(hendry.hendry" w:date="2011-11-16T17:49:00Z">
              <w:r w:rsidRPr="00210652">
                <w:rPr>
                  <w:rFonts w:ascii="Times New Roman" w:hAnsi="Times New Roman"/>
                </w:rPr>
                <w:t>}</w:t>
              </w:r>
            </w:ins>
          </w:p>
        </w:tc>
        <w:tc>
          <w:tcPr>
            <w:tcW w:w="1276" w:type="dxa"/>
          </w:tcPr>
          <w:p w:rsidR="006F6175" w:rsidRPr="00210652" w:rsidRDefault="006F6175" w:rsidP="001D2791">
            <w:pPr>
              <w:pStyle w:val="tablecell"/>
              <w:keepNext w:val="0"/>
              <w:keepLines w:val="0"/>
              <w:rPr>
                <w:ins w:id="466" w:author="HendryHendry/선임연구원/Convergence(연)ATS그룹(hendry.hendry" w:date="2011-11-16T17:49:00Z"/>
              </w:rPr>
            </w:pPr>
          </w:p>
        </w:tc>
      </w:tr>
    </w:tbl>
    <w:p w:rsidR="006F6175" w:rsidRPr="00B657F9" w:rsidRDefault="006F6175" w:rsidP="006F6175">
      <w:pPr>
        <w:spacing w:line="360" w:lineRule="auto"/>
        <w:rPr>
          <w:ins w:id="467" w:author="HendryHendry/선임연구원/Convergence(연)ATS그룹(hendry.hendry" w:date="2011-11-16T17:49:00Z"/>
          <w:b/>
          <w:lang w:val="en-GB"/>
        </w:rPr>
      </w:pPr>
      <w:proofErr w:type="spellStart"/>
      <w:ins w:id="468" w:author="HendryHendry/선임연구원/Convergence(연)ATS그룹(hendry.hendry" w:date="2011-11-16T17:49:00Z">
        <w:r w:rsidRPr="00B657F9">
          <w:rPr>
            <w:rFonts w:hint="eastAsia"/>
            <w:b/>
            <w:bCs/>
            <w:lang w:val="en-GB"/>
          </w:rPr>
          <w:lastRenderedPageBreak/>
          <w:t>LTRP_flag</w:t>
        </w:r>
        <w:proofErr w:type="spellEnd"/>
        <w:r w:rsidRPr="00B657F9">
          <w:rPr>
            <w:rFonts w:hint="eastAsia"/>
            <w:b/>
          </w:rPr>
          <w:t xml:space="preserve"> </w:t>
        </w:r>
        <w:r w:rsidRPr="00B657F9">
          <w:rPr>
            <w:rFonts w:hint="eastAsia"/>
          </w:rPr>
          <w:t>equals 0 indicates that current picture is not a LTRP. LTRP</w:t>
        </w:r>
        <w:r w:rsidRPr="00B657F9">
          <w:rPr>
            <w:rFonts w:hint="eastAsia"/>
            <w:bCs/>
            <w:lang w:val="en-GB"/>
          </w:rPr>
          <w:t>_flag equal 1 indicates otherwise.</w:t>
        </w:r>
      </w:ins>
    </w:p>
    <w:p w:rsidR="006F6175" w:rsidRPr="00B657F9" w:rsidRDefault="006F6175" w:rsidP="006F6175">
      <w:pPr>
        <w:spacing w:line="360" w:lineRule="auto"/>
        <w:rPr>
          <w:ins w:id="469" w:author="HendryHendry/선임연구원/Convergence(연)ATS그룹(hendry.hendry" w:date="2011-11-16T17:49:00Z"/>
          <w:bCs/>
          <w:lang w:val="en-GB"/>
        </w:rPr>
      </w:pPr>
      <w:proofErr w:type="spellStart"/>
      <w:ins w:id="470" w:author="HendryHendry/선임연구원/Convergence(연)ATS그룹(hendry.hendry" w:date="2011-11-16T17:49:00Z">
        <w:r w:rsidRPr="00B657F9">
          <w:rPr>
            <w:rFonts w:hint="eastAsia"/>
            <w:b/>
            <w:bCs/>
            <w:lang w:val="en-GB"/>
          </w:rPr>
          <w:t>LTRP_Id</w:t>
        </w:r>
        <w:proofErr w:type="spellEnd"/>
        <w:r w:rsidRPr="00B657F9">
          <w:rPr>
            <w:rFonts w:hint="eastAsia"/>
            <w:b/>
          </w:rPr>
          <w:t xml:space="preserve"> </w:t>
        </w:r>
        <w:r w:rsidRPr="00B657F9">
          <w:rPr>
            <w:rFonts w:hint="eastAsia"/>
          </w:rPr>
          <w:t>indicate the LTRP identification number of the</w:t>
        </w:r>
        <w:r w:rsidRPr="00B657F9">
          <w:rPr>
            <w:rFonts w:hint="eastAsia"/>
            <w:bCs/>
            <w:lang w:val="en-GB"/>
          </w:rPr>
          <w:t xml:space="preserve"> current picture. </w:t>
        </w:r>
        <w:proofErr w:type="spellStart"/>
        <w:r w:rsidRPr="00B657F9">
          <w:rPr>
            <w:rFonts w:hint="eastAsia"/>
            <w:bCs/>
            <w:lang w:val="en-GB"/>
          </w:rPr>
          <w:t>LTRP_Id</w:t>
        </w:r>
        <w:proofErr w:type="spellEnd"/>
        <w:r w:rsidRPr="00B657F9">
          <w:rPr>
            <w:rFonts w:hint="eastAsia"/>
            <w:bCs/>
            <w:lang w:val="en-GB"/>
          </w:rPr>
          <w:t xml:space="preserve"> shall be unique in decoded picture buffer (DPB). If other LTRP with same </w:t>
        </w:r>
        <w:proofErr w:type="spellStart"/>
        <w:r w:rsidRPr="00B657F9">
          <w:rPr>
            <w:rFonts w:hint="eastAsia"/>
            <w:bCs/>
            <w:lang w:val="en-GB"/>
          </w:rPr>
          <w:t>LTRP_Id</w:t>
        </w:r>
        <w:proofErr w:type="spellEnd"/>
        <w:r w:rsidRPr="00B657F9">
          <w:rPr>
            <w:rFonts w:hint="eastAsia"/>
            <w:bCs/>
            <w:lang w:val="en-GB"/>
          </w:rPr>
          <w:t xml:space="preserve"> has already existed in DPB, prior to storing current picture into DPB, the </w:t>
        </w:r>
        <w:r w:rsidRPr="00B657F9">
          <w:rPr>
            <w:bCs/>
            <w:lang w:val="en-GB"/>
          </w:rPr>
          <w:t>pre-existing</w:t>
        </w:r>
        <w:r w:rsidRPr="00B657F9">
          <w:rPr>
            <w:rFonts w:hint="eastAsia"/>
            <w:bCs/>
            <w:lang w:val="en-GB"/>
          </w:rPr>
          <w:t xml:space="preserve"> LTPR with same </w:t>
        </w:r>
        <w:proofErr w:type="spellStart"/>
        <w:r w:rsidRPr="00B657F9">
          <w:rPr>
            <w:rFonts w:hint="eastAsia"/>
            <w:bCs/>
            <w:lang w:val="en-GB"/>
          </w:rPr>
          <w:t>LTRP_Id</w:t>
        </w:r>
        <w:proofErr w:type="spellEnd"/>
        <w:r w:rsidRPr="00B657F9">
          <w:rPr>
            <w:rFonts w:hint="eastAsia"/>
            <w:bCs/>
            <w:lang w:val="en-GB"/>
          </w:rPr>
          <w:t xml:space="preserve"> shall be first marked as </w:t>
        </w:r>
        <w:r w:rsidRPr="00B657F9">
          <w:rPr>
            <w:bCs/>
            <w:lang w:val="en-GB"/>
          </w:rPr>
          <w:t>“</w:t>
        </w:r>
        <w:r w:rsidRPr="00B657F9">
          <w:rPr>
            <w:rFonts w:hint="eastAsia"/>
            <w:bCs/>
            <w:lang w:val="en-GB"/>
          </w:rPr>
          <w:t>unused for reference</w:t>
        </w:r>
        <w:r w:rsidRPr="00B657F9">
          <w:rPr>
            <w:bCs/>
            <w:lang w:val="en-GB"/>
          </w:rPr>
          <w:t>”</w:t>
        </w:r>
      </w:ins>
    </w:p>
    <w:p w:rsidR="006F6175" w:rsidRPr="00B657F9" w:rsidRDefault="006F6175" w:rsidP="006F6175">
      <w:pPr>
        <w:spacing w:line="360" w:lineRule="auto"/>
        <w:rPr>
          <w:ins w:id="471" w:author="HendryHendry/선임연구원/Convergence(연)ATS그룹(hendry.hendry" w:date="2011-11-16T17:49:00Z"/>
          <w:b/>
          <w:lang w:val="en-GB"/>
        </w:rPr>
      </w:pPr>
      <w:proofErr w:type="gramStart"/>
      <w:ins w:id="472" w:author="HendryHendry/선임연구원/Convergence(연)ATS그룹(hendry.hendry" w:date="2011-11-16T17:49:00Z">
        <w:r w:rsidRPr="00B657F9">
          <w:rPr>
            <w:rFonts w:hint="eastAsia"/>
            <w:b/>
            <w:bCs/>
            <w:lang w:val="en-GB"/>
          </w:rPr>
          <w:t>log2_</w:t>
        </w:r>
        <w:r>
          <w:rPr>
            <w:rFonts w:hint="eastAsia"/>
            <w:b/>
            <w:bCs/>
            <w:lang w:val="en-GB" w:eastAsia="ko-KR"/>
          </w:rPr>
          <w:t>olc</w:t>
        </w:r>
        <w:r w:rsidRPr="00B657F9">
          <w:rPr>
            <w:rFonts w:hint="eastAsia"/>
            <w:b/>
            <w:bCs/>
            <w:lang w:val="en-GB"/>
          </w:rPr>
          <w:t>_msb_minus4</w:t>
        </w:r>
        <w:proofErr w:type="gramEnd"/>
        <w:r w:rsidRPr="00B657F9">
          <w:rPr>
            <w:rFonts w:hint="eastAsia"/>
            <w:b/>
          </w:rPr>
          <w:t xml:space="preserve"> </w:t>
        </w:r>
        <w:r w:rsidRPr="00B657F9">
          <w:rPr>
            <w:rFonts w:hint="eastAsia"/>
          </w:rPr>
          <w:t xml:space="preserve">plus 4 indicate the number of bits </w:t>
        </w:r>
        <w:r w:rsidRPr="00B657F9">
          <w:t>assigned</w:t>
        </w:r>
        <w:r w:rsidRPr="00B657F9">
          <w:rPr>
            <w:rFonts w:hint="eastAsia"/>
          </w:rPr>
          <w:t xml:space="preserve"> for </w:t>
        </w:r>
        <w:proofErr w:type="spellStart"/>
        <w:r w:rsidRPr="00B657F9">
          <w:rPr>
            <w:rFonts w:hint="eastAsia"/>
          </w:rPr>
          <w:t>OLC_msb</w:t>
        </w:r>
        <w:proofErr w:type="spellEnd"/>
      </w:ins>
    </w:p>
    <w:p w:rsidR="006F6175" w:rsidRPr="00B657F9" w:rsidRDefault="006F6175" w:rsidP="006F6175">
      <w:pPr>
        <w:spacing w:line="360" w:lineRule="auto"/>
        <w:rPr>
          <w:ins w:id="473" w:author="HendryHendry/선임연구원/Convergence(연)ATS그룹(hendry.hendry" w:date="2011-11-16T17:49:00Z"/>
          <w:lang w:eastAsia="ko-KR"/>
        </w:rPr>
      </w:pPr>
      <w:proofErr w:type="spellStart"/>
      <w:proofErr w:type="gramStart"/>
      <w:ins w:id="474" w:author="HendryHendry/선임연구원/Convergence(연)ATS그룹(hendry.hendry" w:date="2011-11-16T17:49:00Z">
        <w:r>
          <w:rPr>
            <w:rFonts w:hint="eastAsia"/>
            <w:b/>
            <w:bCs/>
            <w:lang w:val="en-GB" w:eastAsia="ko-KR"/>
          </w:rPr>
          <w:t>olc</w:t>
        </w:r>
        <w:r w:rsidRPr="00B657F9">
          <w:rPr>
            <w:rFonts w:hint="eastAsia"/>
            <w:b/>
            <w:bCs/>
            <w:lang w:val="en-GB"/>
          </w:rPr>
          <w:t>_cnt</w:t>
        </w:r>
        <w:proofErr w:type="spellEnd"/>
        <w:proofErr w:type="gramEnd"/>
        <w:r w:rsidRPr="00B657F9">
          <w:rPr>
            <w:rFonts w:hint="eastAsia"/>
          </w:rPr>
          <w:t xml:space="preserve"> indicates the output latency count of the LTRP</w:t>
        </w:r>
      </w:ins>
      <w:ins w:id="475" w:author="HendryHendry/선임연구원/Convergence(연)ATS그룹(hendry.hendry" w:date="2011-11-18T11:19:00Z">
        <w:r w:rsidR="009424E2">
          <w:rPr>
            <w:rFonts w:hint="eastAsia"/>
            <w:lang w:eastAsia="ko-KR"/>
          </w:rPr>
          <w:t xml:space="preserve">. </w:t>
        </w:r>
        <w:r w:rsidR="009424E2">
          <w:rPr>
            <w:lang w:eastAsia="ko-KR"/>
          </w:rPr>
          <w:t>T</w:t>
        </w:r>
        <w:r w:rsidR="009424E2">
          <w:rPr>
            <w:rFonts w:hint="eastAsia"/>
            <w:lang w:eastAsia="ko-KR"/>
          </w:rPr>
          <w:t xml:space="preserve">he number of bit assigned to signal </w:t>
        </w:r>
        <w:proofErr w:type="spellStart"/>
        <w:r w:rsidR="009424E2">
          <w:rPr>
            <w:rFonts w:hint="eastAsia"/>
            <w:lang w:eastAsia="ko-KR"/>
          </w:rPr>
          <w:t>olc_cnt</w:t>
        </w:r>
        <w:proofErr w:type="spellEnd"/>
        <w:r w:rsidR="009424E2">
          <w:rPr>
            <w:rFonts w:hint="eastAsia"/>
            <w:lang w:eastAsia="ko-KR"/>
          </w:rPr>
          <w:t xml:space="preserve"> is log2_olc_msb_minus4 + 4.</w:t>
        </w:r>
      </w:ins>
    </w:p>
    <w:p w:rsidR="006F6175" w:rsidRPr="00B657F9" w:rsidRDefault="006F6175" w:rsidP="006F6175">
      <w:pPr>
        <w:spacing w:line="360" w:lineRule="auto"/>
        <w:rPr>
          <w:ins w:id="476" w:author="HendryHendry/선임연구원/Convergence(연)ATS그룹(hendry.hendry" w:date="2011-11-16T17:49:00Z"/>
        </w:rPr>
      </w:pPr>
    </w:p>
    <w:p w:rsidR="006F6175" w:rsidRPr="00B657F9" w:rsidRDefault="006F6175" w:rsidP="006F6175">
      <w:pPr>
        <w:spacing w:before="0" w:line="360" w:lineRule="auto"/>
        <w:rPr>
          <w:ins w:id="477" w:author="HendryHendry/선임연구원/Convergence(연)ATS그룹(hendry.hendry" w:date="2011-11-16T17:49:00Z"/>
        </w:rPr>
      </w:pPr>
      <w:ins w:id="478" w:author="HendryHendry/선임연구원/Convergence(연)ATS그룹(hendry.hendry" w:date="2011-11-16T17:49:00Z">
        <w:r w:rsidRPr="00B657F9">
          <w:rPr>
            <w:rFonts w:hint="eastAsia"/>
          </w:rPr>
          <w:t>OLC of current picture is calculated as follows:</w:t>
        </w:r>
      </w:ins>
    </w:p>
    <w:p w:rsidR="006F6175" w:rsidRPr="00B657F9" w:rsidRDefault="006F6175" w:rsidP="006F6175">
      <w:pPr>
        <w:spacing w:before="0" w:line="360" w:lineRule="auto"/>
        <w:rPr>
          <w:ins w:id="479" w:author="HendryHendry/선임연구원/Convergence(연)ATS그룹(hendry.hendry" w:date="2011-11-16T17:49:00Z"/>
          <w:vertAlign w:val="superscript"/>
        </w:rPr>
      </w:pPr>
      <w:proofErr w:type="spellStart"/>
      <w:ins w:id="480" w:author="HendryHendry/선임연구원/Convergence(연)ATS그룹(hendry.hendry" w:date="2011-11-16T17:49:00Z">
        <w:r w:rsidRPr="00B657F9">
          <w:rPr>
            <w:rFonts w:hint="eastAsia"/>
          </w:rPr>
          <w:t>OLC_msb</w:t>
        </w:r>
        <w:proofErr w:type="spellEnd"/>
        <w:r w:rsidRPr="00B657F9">
          <w:rPr>
            <w:rFonts w:hint="eastAsia"/>
          </w:rPr>
          <w:t xml:space="preserve"> = 2</w:t>
        </w:r>
        <w:r w:rsidRPr="00B657F9">
          <w:rPr>
            <w:rFonts w:hint="eastAsia"/>
            <w:vertAlign w:val="superscript"/>
          </w:rPr>
          <w:t>log2_OLC_msb_minus4 + 4</w:t>
        </w:r>
      </w:ins>
    </w:p>
    <w:p w:rsidR="006F6175" w:rsidRPr="00B657F9" w:rsidRDefault="006F6175" w:rsidP="006F6175">
      <w:pPr>
        <w:spacing w:before="0" w:line="360" w:lineRule="auto"/>
        <w:rPr>
          <w:ins w:id="481" w:author="HendryHendry/선임연구원/Convergence(연)ATS그룹(hendry.hendry" w:date="2011-11-16T17:49:00Z"/>
          <w:b/>
          <w:lang w:val="en-GB"/>
        </w:rPr>
      </w:pPr>
      <w:ins w:id="482" w:author="HendryHendry/선임연구원/Convergence(연)ATS그룹(hendry.hendry" w:date="2011-11-16T17:49:00Z">
        <w:r w:rsidRPr="00B657F9">
          <w:rPr>
            <w:rFonts w:hint="eastAsia"/>
          </w:rPr>
          <w:t>OLC (</w:t>
        </w:r>
        <w:proofErr w:type="spellStart"/>
        <w:r w:rsidRPr="00B657F9">
          <w:rPr>
            <w:rFonts w:hint="eastAsia"/>
          </w:rPr>
          <w:t>CurrPic</w:t>
        </w:r>
        <w:proofErr w:type="spellEnd"/>
        <w:r w:rsidRPr="00B657F9">
          <w:rPr>
            <w:rFonts w:hint="eastAsia"/>
          </w:rPr>
          <w:t xml:space="preserve">) = </w:t>
        </w:r>
        <w:proofErr w:type="spellStart"/>
        <w:r w:rsidRPr="00B657F9">
          <w:rPr>
            <w:rFonts w:hint="eastAsia"/>
          </w:rPr>
          <w:t>OLC_msb</w:t>
        </w:r>
        <w:proofErr w:type="spellEnd"/>
        <w:r w:rsidRPr="00B657F9">
          <w:rPr>
            <w:rFonts w:hint="eastAsia"/>
          </w:rPr>
          <w:t xml:space="preserve"> + </w:t>
        </w:r>
        <w:proofErr w:type="spellStart"/>
        <w:r w:rsidRPr="00B657F9">
          <w:rPr>
            <w:rFonts w:hint="eastAsia"/>
          </w:rPr>
          <w:t>OLC_cnt</w:t>
        </w:r>
        <w:proofErr w:type="spellEnd"/>
      </w:ins>
    </w:p>
    <w:p w:rsidR="006F6175" w:rsidRDefault="006F6175" w:rsidP="006F6175">
      <w:pPr>
        <w:spacing w:before="0" w:line="360" w:lineRule="auto"/>
        <w:rPr>
          <w:ins w:id="483" w:author="HendryHendry/선임연구원/Convergence(연)ATS그룹(hendry.hendry" w:date="2011-11-16T17:49:00Z"/>
          <w:b/>
          <w:lang w:val="en-GB" w:eastAsia="ko-KR"/>
        </w:rPr>
      </w:pPr>
    </w:p>
    <w:p w:rsidR="006F6175" w:rsidRPr="00B657F9" w:rsidRDefault="006F6175" w:rsidP="006F6175">
      <w:pPr>
        <w:spacing w:before="0" w:line="360" w:lineRule="auto"/>
        <w:rPr>
          <w:ins w:id="484" w:author="HendryHendry/선임연구원/Convergence(연)ATS그룹(hendry.hendry" w:date="2011-11-16T17:49:00Z"/>
        </w:rPr>
      </w:pPr>
      <w:ins w:id="485" w:author="HendryHendry/선임연구원/Convergence(연)ATS그룹(hendry.hendry" w:date="2011-11-16T17:49:00Z">
        <w:r w:rsidRPr="00B657F9">
          <w:rPr>
            <w:rFonts w:hint="eastAsia"/>
          </w:rPr>
          <w:t xml:space="preserve">A LTRP shall be marked as </w:t>
        </w:r>
        <w:r w:rsidRPr="00B657F9">
          <w:t>“</w:t>
        </w:r>
        <w:r w:rsidRPr="00B657F9">
          <w:rPr>
            <w:rFonts w:hint="eastAsia"/>
          </w:rPr>
          <w:t>unused for reference</w:t>
        </w:r>
        <w:r w:rsidRPr="00B657F9">
          <w:t>”</w:t>
        </w:r>
        <w:r w:rsidRPr="00B657F9">
          <w:rPr>
            <w:rFonts w:hint="eastAsia"/>
          </w:rPr>
          <w:t xml:space="preserve"> if the following condition is met:</w:t>
        </w:r>
      </w:ins>
    </w:p>
    <w:p w:rsidR="006F6175" w:rsidRDefault="006F6175" w:rsidP="006F6175">
      <w:pPr>
        <w:spacing w:before="0"/>
        <w:jc w:val="both"/>
        <w:rPr>
          <w:ins w:id="486" w:author="HendryHendry/선임연구원/Convergence(연)ATS그룹(hendry.hendry" w:date="2011-11-16T17:49:00Z"/>
          <w:szCs w:val="22"/>
          <w:lang w:eastAsia="ko-KR"/>
        </w:rPr>
      </w:pPr>
      <w:ins w:id="487" w:author="HendryHendry/선임연구원/Convergence(연)ATS그룹(hendry.hendry" w:date="2011-11-16T17:49:00Z">
        <w:r w:rsidRPr="00B657F9">
          <w:rPr>
            <w:rFonts w:hint="eastAsia"/>
          </w:rPr>
          <w:t>POC (LTRP) + OLC (LTRP) &lt;= POC (</w:t>
        </w:r>
        <w:proofErr w:type="spellStart"/>
        <w:r w:rsidRPr="00B657F9">
          <w:rPr>
            <w:rFonts w:hint="eastAsia"/>
          </w:rPr>
          <w:t>CurrPic</w:t>
        </w:r>
        <w:proofErr w:type="spellEnd"/>
        <w:r w:rsidRPr="00B657F9">
          <w:rPr>
            <w:rFonts w:hint="eastAsia"/>
          </w:rPr>
          <w:t>)</w:t>
        </w:r>
      </w:ins>
    </w:p>
    <w:p w:rsidR="006F6175" w:rsidRDefault="006F6175" w:rsidP="006F6175">
      <w:pPr>
        <w:jc w:val="both"/>
        <w:rPr>
          <w:ins w:id="488" w:author="HendryHendry/선임연구원/Convergence(연)ATS그룹(hendry.hendry" w:date="2011-11-16T17:49:00Z"/>
          <w:szCs w:val="22"/>
          <w:lang w:eastAsia="ko-KR"/>
        </w:rPr>
      </w:pPr>
    </w:p>
    <w:p w:rsidR="006F6175" w:rsidRDefault="006F6175" w:rsidP="006F6175">
      <w:pPr>
        <w:jc w:val="both"/>
        <w:rPr>
          <w:ins w:id="489" w:author="HendryHendry/선임연구원/Convergence(연)ATS그룹(hendry.hendry" w:date="2011-11-16T17:49:00Z"/>
          <w:szCs w:val="22"/>
          <w:lang w:eastAsia="ko-KR"/>
        </w:rPr>
      </w:pPr>
      <w:ins w:id="490" w:author="HendryHendry/선임연구원/Convergence(연)ATS그룹(hendry.hendry" w:date="2011-11-16T17:49:00Z">
        <w:r>
          <w:rPr>
            <w:rFonts w:hint="eastAsia"/>
            <w:szCs w:val="22"/>
            <w:lang w:eastAsia="ko-KR"/>
          </w:rPr>
          <w:t xml:space="preserve">The signaling scheme for LTRP can </w:t>
        </w:r>
        <w:r>
          <w:rPr>
            <w:szCs w:val="22"/>
            <w:lang w:eastAsia="ko-KR"/>
          </w:rPr>
          <w:t>easily</w:t>
        </w:r>
        <w:r>
          <w:rPr>
            <w:rFonts w:hint="eastAsia"/>
            <w:szCs w:val="22"/>
            <w:lang w:eastAsia="ko-KR"/>
          </w:rPr>
          <w:t xml:space="preserve"> be integrated into OLC and ERPS scheme (i.e., for short-term reference pictures -- STRP) proposed in Section 3.2. However, if it is desired, it can also be harmonized with ERPS scheme being developed in AHG21.</w:t>
        </w:r>
      </w:ins>
    </w:p>
    <w:p w:rsidR="006F6175" w:rsidRDefault="006F6175" w:rsidP="006F6175">
      <w:pPr>
        <w:jc w:val="both"/>
        <w:rPr>
          <w:ins w:id="491" w:author="HendryHendry/선임연구원/Convergence(연)ATS그룹(hendry.hendry" w:date="2011-11-16T17:49:00Z"/>
          <w:szCs w:val="22"/>
          <w:lang w:eastAsia="ko-KR"/>
        </w:rPr>
      </w:pPr>
    </w:p>
    <w:p w:rsidR="006F6175" w:rsidRPr="00AE341B" w:rsidRDefault="006F6175" w:rsidP="006F6175">
      <w:pPr>
        <w:pStyle w:val="3"/>
        <w:rPr>
          <w:ins w:id="492" w:author="HendryHendry/선임연구원/Convergence(연)ATS그룹(hendry.hendry" w:date="2011-11-16T17:49:00Z"/>
        </w:rPr>
      </w:pPr>
      <w:ins w:id="493" w:author="HendryHendry/선임연구원/Convergence(연)ATS그룹(hendry.hendry" w:date="2011-11-16T17:49:00Z">
        <w:r>
          <w:rPr>
            <w:rFonts w:hint="eastAsia"/>
            <w:lang w:eastAsia="ko-KR"/>
          </w:rPr>
          <w:t>Integration of LTRP with ERPS scheme proposed in 3.2</w:t>
        </w:r>
      </w:ins>
    </w:p>
    <w:p w:rsidR="006F6175" w:rsidRDefault="006F6175" w:rsidP="006F6175">
      <w:pPr>
        <w:jc w:val="both"/>
        <w:rPr>
          <w:ins w:id="494" w:author="HendryHendry/선임연구원/Convergence(연)ATS그룹(hendry.hendry" w:date="2011-11-16T17:49:00Z"/>
          <w:szCs w:val="22"/>
          <w:lang w:eastAsia="ko-KR"/>
        </w:rPr>
      </w:pPr>
      <w:ins w:id="495" w:author="HendryHendry/선임연구원/Convergence(연)ATS그룹(hendry.hendry" w:date="2011-11-16T17:49:00Z">
        <w:r>
          <w:rPr>
            <w:rFonts w:hint="eastAsia"/>
            <w:szCs w:val="22"/>
            <w:lang w:eastAsia="ko-KR"/>
          </w:rPr>
          <w:t xml:space="preserve">The signaling scheme for LTRP can be integrated into ERPS scheme proposed in 3.2 by modifying the syntax of slice header shown in Table 4 as follows: </w:t>
        </w:r>
      </w:ins>
    </w:p>
    <w:p w:rsidR="006F6175" w:rsidRDefault="006F6175" w:rsidP="006F6175">
      <w:pPr>
        <w:jc w:val="center"/>
        <w:rPr>
          <w:ins w:id="496" w:author="HendryHendry/선임연구원/Convergence(연)ATS그룹(hendry.hendry" w:date="2011-11-16T17:49:00Z"/>
          <w:szCs w:val="22"/>
          <w:lang w:eastAsia="ko-KR"/>
        </w:rPr>
      </w:pPr>
      <w:ins w:id="497" w:author="HendryHendry/선임연구원/Convergence(연)ATS그룹(hendry.hendry" w:date="2011-11-16T17:49:00Z">
        <w:r>
          <w:rPr>
            <w:rFonts w:hint="eastAsia"/>
            <w:szCs w:val="22"/>
            <w:lang w:eastAsia="ko-KR"/>
          </w:rPr>
          <w:t xml:space="preserve">Table 7 </w:t>
        </w:r>
        <w:r>
          <w:rPr>
            <w:szCs w:val="22"/>
            <w:lang w:eastAsia="ko-KR"/>
          </w:rPr>
          <w:t>–</w:t>
        </w:r>
        <w:r>
          <w:rPr>
            <w:rFonts w:hint="eastAsia"/>
            <w:szCs w:val="22"/>
            <w:lang w:eastAsia="ko-KR"/>
          </w:rPr>
          <w:t xml:space="preserve"> ERPS for signaling long-term and short-term reference pictures</w:t>
        </w:r>
      </w:ins>
    </w:p>
    <w:tbl>
      <w:tblPr>
        <w:tblW w:w="0" w:type="auto"/>
        <w:jc w:val="center"/>
        <w:tblInd w:w="-5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510"/>
        <w:gridCol w:w="1276"/>
      </w:tblGrid>
      <w:tr w:rsidR="006F6175" w:rsidRPr="00210652" w:rsidTr="001D2791">
        <w:trPr>
          <w:cantSplit/>
          <w:jc w:val="center"/>
          <w:ins w:id="498" w:author="HendryHendry/선임연구원/Convergence(연)ATS그룹(hendry.hendry" w:date="2011-11-16T17:49:00Z"/>
        </w:trPr>
        <w:tc>
          <w:tcPr>
            <w:tcW w:w="6510" w:type="dxa"/>
          </w:tcPr>
          <w:p w:rsidR="006F6175" w:rsidRPr="00210652" w:rsidRDefault="006F6175" w:rsidP="001D2791">
            <w:pPr>
              <w:pStyle w:val="tablesyntax"/>
              <w:rPr>
                <w:ins w:id="499" w:author="HendryHendry/선임연구원/Convergence(연)ATS그룹(hendry.hendry" w:date="2011-11-16T17:49:00Z"/>
                <w:rFonts w:ascii="Times New Roman" w:hAnsi="Times New Roman"/>
              </w:rPr>
            </w:pPr>
            <w:proofErr w:type="spellStart"/>
            <w:ins w:id="500" w:author="HendryHendry/선임연구원/Convergence(연)ATS그룹(hendry.hendry" w:date="2011-11-16T17:49:00Z">
              <w:r>
                <w:rPr>
                  <w:rFonts w:ascii="Times New Roman" w:hAnsi="Times New Roman" w:hint="eastAsia"/>
                  <w:lang w:eastAsia="ko-KR"/>
                </w:rPr>
                <w:lastRenderedPageBreak/>
                <w:t>slice</w:t>
              </w:r>
              <w:r w:rsidRPr="00210652">
                <w:rPr>
                  <w:rFonts w:ascii="Times New Roman" w:hAnsi="Times New Roman"/>
                </w:rPr>
                <w:t>_</w:t>
              </w:r>
              <w:r>
                <w:rPr>
                  <w:rFonts w:ascii="Times New Roman" w:hAnsi="Times New Roman" w:hint="eastAsia"/>
                  <w:lang w:eastAsia="ko-KR"/>
                </w:rPr>
                <w:t>header</w:t>
              </w:r>
              <w:proofErr w:type="spellEnd"/>
              <w:r>
                <w:rPr>
                  <w:rFonts w:ascii="Times New Roman" w:hAnsi="Times New Roman" w:hint="eastAsia"/>
                  <w:lang w:eastAsia="ko-KR"/>
                </w:rPr>
                <w:t xml:space="preserve"> (</w:t>
              </w:r>
              <w:r w:rsidRPr="00210652">
                <w:rPr>
                  <w:rFonts w:ascii="Times New Roman" w:hAnsi="Times New Roman"/>
                </w:rPr>
                <w:t> ) {</w:t>
              </w:r>
            </w:ins>
          </w:p>
        </w:tc>
        <w:tc>
          <w:tcPr>
            <w:tcW w:w="1276" w:type="dxa"/>
          </w:tcPr>
          <w:p w:rsidR="006F6175" w:rsidRPr="00210652" w:rsidRDefault="006F6175" w:rsidP="001D2791">
            <w:pPr>
              <w:pStyle w:val="tableheading"/>
              <w:rPr>
                <w:ins w:id="501" w:author="HendryHendry/선임연구원/Convergence(연)ATS그룹(hendry.hendry" w:date="2011-11-16T17:49:00Z"/>
              </w:rPr>
            </w:pPr>
            <w:ins w:id="502" w:author="HendryHendry/선임연구원/Convergence(연)ATS그룹(hendry.hendry" w:date="2011-11-16T17:49:00Z">
              <w:r w:rsidRPr="00210652">
                <w:t>Descriptor</w:t>
              </w:r>
            </w:ins>
          </w:p>
        </w:tc>
      </w:tr>
      <w:tr w:rsidR="006F6175" w:rsidRPr="00210652" w:rsidTr="001D2791">
        <w:trPr>
          <w:cantSplit/>
          <w:trHeight w:val="143"/>
          <w:jc w:val="center"/>
          <w:ins w:id="503" w:author="HendryHendry/선임연구원/Convergence(연)ATS그룹(hendry.hendry" w:date="2011-11-16T17:49:00Z"/>
        </w:trPr>
        <w:tc>
          <w:tcPr>
            <w:tcW w:w="6510" w:type="dxa"/>
          </w:tcPr>
          <w:p w:rsidR="006F6175" w:rsidRPr="00210652" w:rsidRDefault="006F6175" w:rsidP="00BE4687">
            <w:pPr>
              <w:pStyle w:val="tablesyntax"/>
              <w:ind w:firstLineChars="200" w:firstLine="393"/>
              <w:rPr>
                <w:ins w:id="504" w:author="HendryHendry/선임연구원/Convergence(연)ATS그룹(hendry.hendry" w:date="2011-11-16T17:49:00Z"/>
                <w:rFonts w:ascii="Times New Roman" w:hAnsi="Times New Roman"/>
                <w:b/>
                <w:bCs/>
                <w:sz w:val="22"/>
                <w:szCs w:val="22"/>
                <w:lang w:eastAsia="ko-KR"/>
              </w:rPr>
              <w:pPrChange w:id="505" w:author="HendryHendry/선임연구원/Convergence(연)ATS그룹(hendry.hendry" w:date="2011-11-21T18:49:00Z">
                <w:pPr>
                  <w:pStyle w:val="tablesyntax"/>
                  <w:ind w:left="400"/>
                </w:pPr>
              </w:pPrChange>
            </w:pPr>
            <w:ins w:id="506" w:author="HendryHendry/선임연구원/Convergence(연)ATS그룹(hendry.hendry" w:date="2011-11-16T17:49:00Z">
              <w:r>
                <w:rPr>
                  <w:rFonts w:ascii="Times New Roman" w:hAnsi="Times New Roman"/>
                  <w:b/>
                  <w:bCs/>
                  <w:lang w:eastAsia="ko-KR"/>
                </w:rPr>
                <w:t>…</w:t>
              </w:r>
            </w:ins>
          </w:p>
        </w:tc>
        <w:tc>
          <w:tcPr>
            <w:tcW w:w="1276" w:type="dxa"/>
          </w:tcPr>
          <w:p w:rsidR="006F6175" w:rsidRPr="00210652" w:rsidRDefault="006F6175" w:rsidP="001D2791">
            <w:pPr>
              <w:pStyle w:val="tablecell"/>
              <w:rPr>
                <w:ins w:id="507" w:author="HendryHendry/선임연구원/Convergence(연)ATS그룹(hendry.hendry" w:date="2011-11-16T17:49:00Z"/>
                <w:lang w:eastAsia="ko-KR"/>
              </w:rPr>
            </w:pPr>
          </w:p>
        </w:tc>
      </w:tr>
      <w:tr w:rsidR="006F6175" w:rsidRPr="00210652" w:rsidTr="001D2791">
        <w:trPr>
          <w:cantSplit/>
          <w:trHeight w:val="71"/>
          <w:jc w:val="center"/>
          <w:ins w:id="508" w:author="HendryHendry/선임연구원/Convergence(연)ATS그룹(hendry.hendry" w:date="2011-11-16T17:49:00Z"/>
        </w:trPr>
        <w:tc>
          <w:tcPr>
            <w:tcW w:w="6510" w:type="dxa"/>
          </w:tcPr>
          <w:p w:rsidR="006F6175" w:rsidRPr="00625134" w:rsidRDefault="006F6175" w:rsidP="00BE4687">
            <w:pPr>
              <w:pStyle w:val="tablesyntax"/>
              <w:ind w:firstLineChars="200" w:firstLine="400"/>
              <w:rPr>
                <w:ins w:id="509" w:author="HendryHendry/선임연구원/Convergence(연)ATS그룹(hendry.hendry" w:date="2011-11-16T17:49:00Z"/>
                <w:rFonts w:ascii="Times New Roman" w:hAnsi="Times New Roman"/>
                <w:bCs/>
                <w:lang w:eastAsia="ko-KR"/>
              </w:rPr>
              <w:pPrChange w:id="510" w:author="HendryHendry/선임연구원/Convergence(연)ATS그룹(hendry.hendry" w:date="2011-11-21T18:49:00Z">
                <w:pPr>
                  <w:pStyle w:val="tablesyntax"/>
                  <w:ind w:left="400" w:firstLineChars="200" w:firstLine="400"/>
                </w:pPr>
              </w:pPrChange>
            </w:pPr>
            <w:ins w:id="511" w:author="HendryHendry/선임연구원/Convergence(연)ATS그룹(hendry.hendry" w:date="2011-11-16T17:49:00Z">
              <w:r w:rsidRPr="00625134">
                <w:rPr>
                  <w:rFonts w:ascii="Times New Roman" w:hAnsi="Times New Roman" w:hint="eastAsia"/>
                  <w:bCs/>
                  <w:lang w:eastAsia="ko-KR"/>
                </w:rPr>
                <w:t>if (</w:t>
              </w:r>
              <w:proofErr w:type="spellStart"/>
              <w:r w:rsidRPr="00625134">
                <w:rPr>
                  <w:rFonts w:ascii="Times New Roman" w:hAnsi="Times New Roman" w:hint="eastAsia"/>
                  <w:bCs/>
                  <w:lang w:eastAsia="ko-KR"/>
                </w:rPr>
                <w:t>nal_ref_flag</w:t>
              </w:r>
              <w:proofErr w:type="spellEnd"/>
              <w:r w:rsidRPr="00625134">
                <w:rPr>
                  <w:rFonts w:ascii="Times New Roman" w:hAnsi="Times New Roman" w:hint="eastAsia"/>
                  <w:bCs/>
                  <w:lang w:eastAsia="ko-KR"/>
                </w:rPr>
                <w:t xml:space="preserve"> == 1</w:t>
              </w:r>
              <w:r>
                <w:rPr>
                  <w:rFonts w:ascii="Times New Roman" w:hAnsi="Times New Roman" w:hint="eastAsia"/>
                  <w:bCs/>
                  <w:lang w:eastAsia="ko-KR"/>
                </w:rPr>
                <w:t xml:space="preserve"> &amp;&amp; </w:t>
              </w:r>
              <w:proofErr w:type="spellStart"/>
              <w:r>
                <w:rPr>
                  <w:rFonts w:ascii="Times New Roman" w:hAnsi="Times New Roman" w:hint="eastAsia"/>
                  <w:bCs/>
                  <w:lang w:eastAsia="ko-KR"/>
                </w:rPr>
                <w:t>use_long_term_reference_flag</w:t>
              </w:r>
              <w:proofErr w:type="spellEnd"/>
              <w:r w:rsidRPr="00625134">
                <w:rPr>
                  <w:rFonts w:ascii="Times New Roman" w:hAnsi="Times New Roman" w:hint="eastAsia"/>
                  <w:bCs/>
                  <w:lang w:eastAsia="ko-KR"/>
                </w:rPr>
                <w:t>) {</w:t>
              </w:r>
            </w:ins>
          </w:p>
        </w:tc>
        <w:tc>
          <w:tcPr>
            <w:tcW w:w="1276" w:type="dxa"/>
          </w:tcPr>
          <w:p w:rsidR="006F6175" w:rsidRPr="00210652" w:rsidRDefault="006F6175" w:rsidP="001D2791">
            <w:pPr>
              <w:pStyle w:val="tablecell"/>
              <w:rPr>
                <w:ins w:id="512" w:author="HendryHendry/선임연구원/Convergence(연)ATS그룹(hendry.hendry" w:date="2011-11-16T17:49:00Z"/>
                <w:lang w:eastAsia="ko-KR"/>
              </w:rPr>
            </w:pPr>
          </w:p>
        </w:tc>
      </w:tr>
      <w:tr w:rsidR="006F6175" w:rsidRPr="00210652" w:rsidTr="001D2791">
        <w:trPr>
          <w:cantSplit/>
          <w:trHeight w:val="40"/>
          <w:jc w:val="center"/>
          <w:ins w:id="513" w:author="HendryHendry/선임연구원/Convergence(연)ATS그룹(hendry.hendry" w:date="2011-11-16T17:49:00Z"/>
        </w:trPr>
        <w:tc>
          <w:tcPr>
            <w:tcW w:w="6510" w:type="dxa"/>
          </w:tcPr>
          <w:p w:rsidR="006F6175" w:rsidRDefault="006F6175" w:rsidP="00BE4687">
            <w:pPr>
              <w:pStyle w:val="tablesyntax"/>
              <w:ind w:left="400" w:firstLineChars="200" w:firstLine="393"/>
              <w:rPr>
                <w:ins w:id="514" w:author="HendryHendry/선임연구원/Convergence(연)ATS그룹(hendry.hendry" w:date="2011-11-16T17:49:00Z"/>
                <w:rFonts w:ascii="Times New Roman" w:hAnsi="Times New Roman"/>
                <w:b/>
                <w:bCs/>
                <w:lang w:eastAsia="ko-KR"/>
              </w:rPr>
              <w:pPrChange w:id="515" w:author="HendryHendry/선임연구원/Convergence(연)ATS그룹(hendry.hendry" w:date="2011-11-21T18:49:00Z">
                <w:pPr>
                  <w:pStyle w:val="tablesyntax"/>
                  <w:ind w:left="400"/>
                </w:pPr>
              </w:pPrChange>
            </w:pPr>
            <w:proofErr w:type="spellStart"/>
            <w:ins w:id="516" w:author="HendryHendry/선임연구원/Convergence(연)ATS그룹(hendry.hendry" w:date="2011-11-16T17:49:00Z">
              <w:r>
                <w:rPr>
                  <w:rFonts w:ascii="Times New Roman" w:hAnsi="Times New Roman" w:hint="eastAsia"/>
                  <w:b/>
                  <w:bCs/>
                  <w:lang w:eastAsia="ko-KR"/>
                </w:rPr>
                <w:t>LTRP_flag</w:t>
              </w:r>
              <w:proofErr w:type="spellEnd"/>
            </w:ins>
          </w:p>
        </w:tc>
        <w:tc>
          <w:tcPr>
            <w:tcW w:w="1276" w:type="dxa"/>
          </w:tcPr>
          <w:p w:rsidR="006F6175" w:rsidRPr="00210652" w:rsidRDefault="006F6175" w:rsidP="001D2791">
            <w:pPr>
              <w:pStyle w:val="tablecell"/>
              <w:rPr>
                <w:ins w:id="517" w:author="HendryHendry/선임연구원/Convergence(연)ATS그룹(hendry.hendry" w:date="2011-11-16T17:49:00Z"/>
                <w:lang w:eastAsia="ko-KR"/>
              </w:rPr>
            </w:pPr>
            <w:ins w:id="518" w:author="HendryHendry/선임연구원/Convergence(연)ATS그룹(hendry.hendry" w:date="2011-11-16T17:49:00Z">
              <w:r>
                <w:rPr>
                  <w:rFonts w:hint="eastAsia"/>
                  <w:lang w:eastAsia="ko-KR"/>
                </w:rPr>
                <w:t>f(1)</w:t>
              </w:r>
            </w:ins>
          </w:p>
        </w:tc>
      </w:tr>
      <w:tr w:rsidR="006F6175" w:rsidRPr="00210652" w:rsidTr="001D2791">
        <w:trPr>
          <w:cantSplit/>
          <w:trHeight w:val="143"/>
          <w:jc w:val="center"/>
          <w:ins w:id="519" w:author="HendryHendry/선임연구원/Convergence(연)ATS그룹(hendry.hendry" w:date="2011-11-16T17:49:00Z"/>
        </w:trPr>
        <w:tc>
          <w:tcPr>
            <w:tcW w:w="6510" w:type="dxa"/>
          </w:tcPr>
          <w:p w:rsidR="006F6175" w:rsidRPr="00210652" w:rsidRDefault="006F6175" w:rsidP="00BE4687">
            <w:pPr>
              <w:pStyle w:val="tablesyntax"/>
              <w:ind w:firstLineChars="400" w:firstLine="800"/>
              <w:rPr>
                <w:ins w:id="520" w:author="HendryHendry/선임연구원/Convergence(연)ATS그룹(hendry.hendry" w:date="2011-11-16T17:49:00Z"/>
                <w:rFonts w:ascii="Times New Roman" w:hAnsi="Times New Roman"/>
                <w:b/>
                <w:bCs/>
                <w:sz w:val="22"/>
                <w:szCs w:val="22"/>
              </w:rPr>
              <w:pPrChange w:id="521" w:author="HendryHendry/선임연구원/Convergence(연)ATS그룹(hendry.hendry" w:date="2011-11-21T18:50:00Z">
                <w:pPr>
                  <w:pStyle w:val="tablesyntax"/>
                  <w:ind w:left="400" w:firstLineChars="350" w:firstLine="700"/>
                </w:pPr>
              </w:pPrChange>
            </w:pPr>
            <w:ins w:id="522" w:author="HendryHendry/선임연구원/Convergence(연)ATS그룹(hendry.hendry" w:date="2011-11-16T17:49:00Z">
              <w:r>
                <w:rPr>
                  <w:rFonts w:ascii="Times New Roman" w:hAnsi="Times New Roman"/>
                </w:rPr>
                <w:t>I</w:t>
              </w:r>
              <w:r>
                <w:rPr>
                  <w:rFonts w:ascii="Times New Roman" w:hAnsi="Times New Roman" w:hint="eastAsia"/>
                </w:rPr>
                <w:t>f (</w:t>
              </w:r>
              <w:proofErr w:type="spellStart"/>
              <w:r>
                <w:rPr>
                  <w:rFonts w:ascii="Times New Roman" w:hAnsi="Times New Roman" w:hint="eastAsia"/>
                  <w:lang w:eastAsia="ko-KR"/>
                </w:rPr>
                <w:t>LTRP</w:t>
              </w:r>
              <w:r>
                <w:rPr>
                  <w:rFonts w:ascii="Times New Roman" w:hAnsi="Times New Roman" w:hint="eastAsia"/>
                </w:rPr>
                <w:t>_flag</w:t>
              </w:r>
              <w:proofErr w:type="spellEnd"/>
              <w:r>
                <w:rPr>
                  <w:rFonts w:ascii="Times New Roman" w:hAnsi="Times New Roman" w:hint="eastAsia"/>
                </w:rPr>
                <w:t xml:space="preserve"> == 1) {</w:t>
              </w:r>
            </w:ins>
          </w:p>
        </w:tc>
        <w:tc>
          <w:tcPr>
            <w:tcW w:w="1276" w:type="dxa"/>
          </w:tcPr>
          <w:p w:rsidR="006F6175" w:rsidRPr="00210652" w:rsidRDefault="006F6175" w:rsidP="001D2791">
            <w:pPr>
              <w:pStyle w:val="tablecell"/>
              <w:rPr>
                <w:ins w:id="523" w:author="HendryHendry/선임연구원/Convergence(연)ATS그룹(hendry.hendry" w:date="2011-11-16T17:49:00Z"/>
                <w:lang w:eastAsia="ko-KR"/>
              </w:rPr>
            </w:pPr>
          </w:p>
        </w:tc>
      </w:tr>
      <w:tr w:rsidR="006F6175" w:rsidRPr="00210652" w:rsidTr="001D2791">
        <w:trPr>
          <w:cantSplit/>
          <w:trHeight w:val="142"/>
          <w:jc w:val="center"/>
          <w:ins w:id="524" w:author="HendryHendry/선임연구원/Convergence(연)ATS그룹(hendry.hendry" w:date="2011-11-16T17:49:00Z"/>
        </w:trPr>
        <w:tc>
          <w:tcPr>
            <w:tcW w:w="6510" w:type="dxa"/>
          </w:tcPr>
          <w:p w:rsidR="006F6175" w:rsidRPr="00210652" w:rsidRDefault="006F6175" w:rsidP="00BE4687">
            <w:pPr>
              <w:pStyle w:val="tablesyntax"/>
              <w:tabs>
                <w:tab w:val="clear" w:pos="864"/>
                <w:tab w:val="clear" w:pos="1080"/>
                <w:tab w:val="clear" w:pos="1296"/>
                <w:tab w:val="left" w:pos="1390"/>
              </w:tabs>
              <w:ind w:firstLineChars="500" w:firstLine="981"/>
              <w:rPr>
                <w:ins w:id="525" w:author="HendryHendry/선임연구원/Convergence(연)ATS그룹(hendry.hendry" w:date="2011-11-16T17:49:00Z"/>
                <w:rFonts w:ascii="Times New Roman" w:hAnsi="Times New Roman"/>
                <w:b/>
                <w:bCs/>
                <w:lang w:eastAsia="ko-KR"/>
              </w:rPr>
              <w:pPrChange w:id="526" w:author="HendryHendry/선임연구원/Convergence(연)ATS그룹(hendry.hendry" w:date="2011-11-21T18:50:00Z">
                <w:pPr>
                  <w:pStyle w:val="tablesyntax"/>
                  <w:tabs>
                    <w:tab w:val="clear" w:pos="864"/>
                    <w:tab w:val="clear" w:pos="1080"/>
                    <w:tab w:val="clear" w:pos="1296"/>
                    <w:tab w:val="left" w:pos="1390"/>
                  </w:tabs>
                  <w:ind w:left="400" w:firstLineChars="150" w:firstLine="294"/>
                </w:pPr>
              </w:pPrChange>
            </w:pPr>
            <w:proofErr w:type="spellStart"/>
            <w:ins w:id="527" w:author="HendryHendry/선임연구원/Convergence(연)ATS그룹(hendry.hendry" w:date="2011-11-16T17:49:00Z">
              <w:r>
                <w:rPr>
                  <w:rFonts w:ascii="Times New Roman" w:hAnsi="Times New Roman" w:hint="eastAsia"/>
                  <w:b/>
                  <w:bCs/>
                  <w:lang w:eastAsia="ko-KR"/>
                </w:rPr>
                <w:t>LTRP_Id</w:t>
              </w:r>
              <w:proofErr w:type="spellEnd"/>
            </w:ins>
          </w:p>
        </w:tc>
        <w:tc>
          <w:tcPr>
            <w:tcW w:w="1276" w:type="dxa"/>
          </w:tcPr>
          <w:p w:rsidR="006F6175" w:rsidRDefault="006F6175" w:rsidP="001D2791">
            <w:pPr>
              <w:pStyle w:val="tablecell"/>
              <w:rPr>
                <w:ins w:id="528" w:author="HendryHendry/선임연구원/Convergence(연)ATS그룹(hendry.hendry" w:date="2011-11-16T17:49:00Z"/>
                <w:lang w:eastAsia="ko-KR"/>
              </w:rPr>
            </w:pPr>
            <w:proofErr w:type="spellStart"/>
            <w:ins w:id="529" w:author="HendryHendry/선임연구원/Convergence(연)ATS그룹(hendry.hendry" w:date="2011-11-16T17:49:00Z">
              <w:r>
                <w:rPr>
                  <w:rFonts w:hint="eastAsia"/>
                  <w:lang w:eastAsia="ko-KR"/>
                </w:rPr>
                <w:t>ue</w:t>
              </w:r>
              <w:proofErr w:type="spellEnd"/>
              <w:r>
                <w:rPr>
                  <w:rFonts w:hint="eastAsia"/>
                  <w:lang w:eastAsia="ko-KR"/>
                </w:rPr>
                <w:t>(v)</w:t>
              </w:r>
            </w:ins>
          </w:p>
        </w:tc>
      </w:tr>
      <w:tr w:rsidR="006F6175" w:rsidRPr="00210652" w:rsidTr="001D2791">
        <w:trPr>
          <w:cantSplit/>
          <w:jc w:val="center"/>
          <w:ins w:id="530" w:author="HendryHendry/선임연구원/Convergence(연)ATS그룹(hendry.hendry" w:date="2011-11-16T17:49:00Z"/>
        </w:trPr>
        <w:tc>
          <w:tcPr>
            <w:tcW w:w="6510" w:type="dxa"/>
          </w:tcPr>
          <w:p w:rsidR="006F6175" w:rsidRPr="00B657F9" w:rsidRDefault="006F6175" w:rsidP="00BE4687">
            <w:pPr>
              <w:pStyle w:val="tablesyntax"/>
              <w:ind w:firstLineChars="500" w:firstLine="981"/>
              <w:rPr>
                <w:ins w:id="531" w:author="HendryHendry/선임연구원/Convergence(연)ATS그룹(hendry.hendry" w:date="2011-11-16T17:49:00Z"/>
                <w:rFonts w:ascii="Times New Roman" w:hAnsi="Times New Roman"/>
                <w:b/>
                <w:sz w:val="22"/>
                <w:szCs w:val="22"/>
                <w:lang w:eastAsia="ko-KR"/>
              </w:rPr>
              <w:pPrChange w:id="532" w:author="HendryHendry/선임연구원/Convergence(연)ATS그룹(hendry.hendry" w:date="2011-11-21T18:50:00Z">
                <w:pPr>
                  <w:pStyle w:val="tablesyntax"/>
                  <w:ind w:left="400" w:firstLineChars="500" w:firstLine="981"/>
                </w:pPr>
              </w:pPrChange>
            </w:pPr>
            <w:ins w:id="533" w:author="HendryHendry/선임연구원/Convergence(연)ATS그룹(hendry.hendry" w:date="2011-11-16T17:49:00Z">
              <w:r>
                <w:rPr>
                  <w:rFonts w:ascii="Times New Roman" w:hAnsi="Times New Roman" w:hint="eastAsia"/>
                  <w:b/>
                  <w:lang w:eastAsia="ko-KR"/>
                </w:rPr>
                <w:t>l</w:t>
              </w:r>
              <w:r w:rsidRPr="00B657F9">
                <w:rPr>
                  <w:rFonts w:ascii="Times New Roman" w:hAnsi="Times New Roman" w:hint="eastAsia"/>
                  <w:b/>
                  <w:lang w:eastAsia="ko-KR"/>
                </w:rPr>
                <w:t>og2_olc_msb_minus4</w:t>
              </w:r>
            </w:ins>
          </w:p>
        </w:tc>
        <w:tc>
          <w:tcPr>
            <w:tcW w:w="1276" w:type="dxa"/>
          </w:tcPr>
          <w:p w:rsidR="006F6175" w:rsidRPr="00210652" w:rsidRDefault="006F6175" w:rsidP="001D2791">
            <w:pPr>
              <w:pStyle w:val="tablecell"/>
              <w:rPr>
                <w:ins w:id="534" w:author="HendryHendry/선임연구원/Convergence(연)ATS그룹(hendry.hendry" w:date="2011-11-16T17:49:00Z"/>
                <w:lang w:eastAsia="ko-KR"/>
              </w:rPr>
            </w:pPr>
            <w:proofErr w:type="spellStart"/>
            <w:ins w:id="535" w:author="HendryHendry/선임연구원/Convergence(연)ATS그룹(hendry.hendry" w:date="2011-11-16T17:49:00Z">
              <w:r>
                <w:rPr>
                  <w:rFonts w:hint="eastAsia"/>
                  <w:lang w:eastAsia="ko-KR"/>
                </w:rPr>
                <w:t>ue</w:t>
              </w:r>
              <w:proofErr w:type="spellEnd"/>
              <w:r>
                <w:rPr>
                  <w:rFonts w:hint="eastAsia"/>
                  <w:lang w:eastAsia="ko-KR"/>
                </w:rPr>
                <w:t>(v)</w:t>
              </w:r>
            </w:ins>
          </w:p>
        </w:tc>
      </w:tr>
      <w:tr w:rsidR="006F6175" w:rsidRPr="006745D2" w:rsidTr="001D2791">
        <w:trPr>
          <w:cantSplit/>
          <w:jc w:val="center"/>
          <w:ins w:id="536" w:author="HendryHendry/선임연구원/Convergence(연)ATS그룹(hendry.hendry" w:date="2011-11-16T17:49:00Z"/>
        </w:trPr>
        <w:tc>
          <w:tcPr>
            <w:tcW w:w="6510" w:type="dxa"/>
          </w:tcPr>
          <w:p w:rsidR="006F6175" w:rsidRPr="00AC355A" w:rsidRDefault="006F6175" w:rsidP="00BE4687">
            <w:pPr>
              <w:pStyle w:val="tablesyntax"/>
              <w:tabs>
                <w:tab w:val="clear" w:pos="432"/>
                <w:tab w:val="clear" w:pos="648"/>
                <w:tab w:val="clear" w:pos="864"/>
                <w:tab w:val="clear" w:pos="1080"/>
                <w:tab w:val="clear" w:pos="1296"/>
                <w:tab w:val="left" w:pos="1390"/>
              </w:tabs>
              <w:ind w:firstLineChars="500" w:firstLine="981"/>
              <w:rPr>
                <w:ins w:id="537" w:author="HendryHendry/선임연구원/Convergence(연)ATS그룹(hendry.hendry" w:date="2011-11-16T17:49:00Z"/>
                <w:rFonts w:ascii="Times New Roman" w:hAnsi="Times New Roman"/>
                <w:lang w:eastAsia="ko-KR"/>
              </w:rPr>
              <w:pPrChange w:id="538" w:author="HendryHendry/선임연구원/Convergence(연)ATS그룹(hendry.hendry" w:date="2011-11-21T18:50:00Z">
                <w:pPr>
                  <w:pStyle w:val="tablesyntax"/>
                  <w:tabs>
                    <w:tab w:val="clear" w:pos="432"/>
                    <w:tab w:val="clear" w:pos="648"/>
                    <w:tab w:val="clear" w:pos="1080"/>
                    <w:tab w:val="clear" w:pos="1296"/>
                    <w:tab w:val="left" w:pos="1390"/>
                  </w:tabs>
                  <w:ind w:left="400"/>
                </w:pPr>
              </w:pPrChange>
            </w:pPr>
            <w:proofErr w:type="spellStart"/>
            <w:ins w:id="539" w:author="HendryHendry/선임연구원/Convergence(연)ATS그룹(hendry.hendry" w:date="2011-11-16T17:49:00Z">
              <w:r>
                <w:rPr>
                  <w:rFonts w:hint="eastAsia"/>
                  <w:b/>
                  <w:lang w:eastAsia="ko-KR"/>
                </w:rPr>
                <w:t>o</w:t>
              </w:r>
              <w:r w:rsidRPr="00B657F9">
                <w:rPr>
                  <w:rFonts w:hint="eastAsia"/>
                  <w:b/>
                  <w:lang w:eastAsia="ko-KR"/>
                </w:rPr>
                <w:t>lc_cnt</w:t>
              </w:r>
              <w:proofErr w:type="spellEnd"/>
            </w:ins>
          </w:p>
        </w:tc>
        <w:tc>
          <w:tcPr>
            <w:tcW w:w="1276" w:type="dxa"/>
          </w:tcPr>
          <w:p w:rsidR="004200F5" w:rsidRDefault="006F6175">
            <w:pPr>
              <w:pStyle w:val="tablecell"/>
              <w:rPr>
                <w:ins w:id="540" w:author="HendryHendry/선임연구원/Convergence(연)ATS그룹(hendry.hendry" w:date="2011-11-16T17:49:00Z"/>
                <w:lang w:eastAsia="ko-KR"/>
              </w:rPr>
            </w:pPr>
            <w:ins w:id="541" w:author="HendryHendry/선임연구원/Convergence(연)ATS그룹(hendry.hendry" w:date="2011-11-16T17:49:00Z">
              <w:r>
                <w:rPr>
                  <w:rFonts w:hint="eastAsia"/>
                  <w:lang w:eastAsia="ko-KR"/>
                </w:rPr>
                <w:t>u(v)</w:t>
              </w:r>
            </w:ins>
          </w:p>
        </w:tc>
      </w:tr>
      <w:tr w:rsidR="006F6175" w:rsidRPr="00210652" w:rsidTr="001D2791">
        <w:trPr>
          <w:cantSplit/>
          <w:trHeight w:val="57"/>
          <w:jc w:val="center"/>
          <w:ins w:id="542" w:author="HendryHendry/선임연구원/Convergence(연)ATS그룹(hendry.hendry" w:date="2011-11-16T17:49:00Z"/>
        </w:trPr>
        <w:tc>
          <w:tcPr>
            <w:tcW w:w="6510" w:type="dxa"/>
          </w:tcPr>
          <w:p w:rsidR="006F6175" w:rsidRPr="00E72B23" w:rsidRDefault="006F6175" w:rsidP="00BE4687">
            <w:pPr>
              <w:pStyle w:val="tablesyntax"/>
              <w:tabs>
                <w:tab w:val="clear" w:pos="216"/>
                <w:tab w:val="clear" w:pos="432"/>
                <w:tab w:val="clear" w:pos="864"/>
                <w:tab w:val="clear" w:pos="1080"/>
                <w:tab w:val="left" w:pos="520"/>
              </w:tabs>
              <w:ind w:firstLineChars="400" w:firstLine="800"/>
              <w:rPr>
                <w:ins w:id="543" w:author="HendryHendry/선임연구원/Convergence(연)ATS그룹(hendry.hendry" w:date="2011-11-16T17:49:00Z"/>
                <w:rFonts w:ascii="Times New Roman" w:hAnsi="Times New Roman"/>
                <w:lang w:eastAsia="ko-KR"/>
              </w:rPr>
              <w:pPrChange w:id="544" w:author="HendryHendry/선임연구원/Convergence(연)ATS그룹(hendry.hendry" w:date="2011-11-21T18:50:00Z">
                <w:pPr>
                  <w:pStyle w:val="tablesyntax"/>
                  <w:tabs>
                    <w:tab w:val="clear" w:pos="216"/>
                    <w:tab w:val="clear" w:pos="432"/>
                    <w:tab w:val="clear" w:pos="864"/>
                    <w:tab w:val="clear" w:pos="1080"/>
                    <w:tab w:val="left" w:pos="520"/>
                  </w:tabs>
                  <w:ind w:left="400" w:firstLineChars="150" w:firstLine="300"/>
                </w:pPr>
              </w:pPrChange>
            </w:pPr>
            <w:ins w:id="545" w:author="HendryHendry/선임연구원/Convergence(연)ATS그룹(hendry.hendry" w:date="2011-11-16T17:49:00Z">
              <w:r w:rsidRPr="00E72B23">
                <w:rPr>
                  <w:rFonts w:ascii="Times New Roman" w:hAnsi="Times New Roman" w:hint="eastAsia"/>
                  <w:lang w:eastAsia="ko-KR"/>
                </w:rPr>
                <w:t>} else if (</w:t>
              </w:r>
              <w:proofErr w:type="spellStart"/>
              <w:r w:rsidRPr="00625134">
                <w:rPr>
                  <w:rFonts w:ascii="Times New Roman" w:hAnsi="Times New Roman" w:hint="eastAsia"/>
                  <w:bCs/>
                  <w:lang w:eastAsia="ko-KR"/>
                </w:rPr>
                <w:t>nal_ref_flag</w:t>
              </w:r>
              <w:proofErr w:type="spellEnd"/>
              <w:r w:rsidRPr="00625134">
                <w:rPr>
                  <w:rFonts w:ascii="Times New Roman" w:hAnsi="Times New Roman" w:hint="eastAsia"/>
                  <w:bCs/>
                  <w:lang w:eastAsia="ko-KR"/>
                </w:rPr>
                <w:t xml:space="preserve"> == 1</w:t>
              </w:r>
              <w:r>
                <w:rPr>
                  <w:rFonts w:ascii="Times New Roman" w:hAnsi="Times New Roman" w:hint="eastAsia"/>
                  <w:bCs/>
                  <w:lang w:eastAsia="ko-KR"/>
                </w:rPr>
                <w:t xml:space="preserve"> &amp;&amp; </w:t>
              </w:r>
              <w:proofErr w:type="spellStart"/>
              <w:r>
                <w:rPr>
                  <w:rFonts w:ascii="Times New Roman" w:hAnsi="Times New Roman" w:hint="eastAsia"/>
                  <w:bCs/>
                  <w:lang w:eastAsia="ko-KR"/>
                </w:rPr>
                <w:t>olc_flag</w:t>
              </w:r>
              <w:proofErr w:type="spellEnd"/>
              <w:r w:rsidRPr="00E72B23">
                <w:rPr>
                  <w:rFonts w:ascii="Times New Roman" w:hAnsi="Times New Roman" w:hint="eastAsia"/>
                  <w:lang w:eastAsia="ko-KR"/>
                </w:rPr>
                <w:t>)</w:t>
              </w:r>
              <w:r>
                <w:rPr>
                  <w:rFonts w:ascii="Times New Roman" w:hAnsi="Times New Roman" w:hint="eastAsia"/>
                  <w:lang w:eastAsia="ko-KR"/>
                </w:rPr>
                <w:t xml:space="preserve"> {</w:t>
              </w:r>
            </w:ins>
          </w:p>
        </w:tc>
        <w:tc>
          <w:tcPr>
            <w:tcW w:w="1276" w:type="dxa"/>
          </w:tcPr>
          <w:p w:rsidR="006F6175" w:rsidRPr="00210652" w:rsidRDefault="006F6175" w:rsidP="001D2791">
            <w:pPr>
              <w:pStyle w:val="tablecell"/>
              <w:rPr>
                <w:ins w:id="546" w:author="HendryHendry/선임연구원/Convergence(연)ATS그룹(hendry.hendry" w:date="2011-11-16T17:49:00Z"/>
                <w:lang w:eastAsia="ko-KR"/>
              </w:rPr>
            </w:pPr>
          </w:p>
        </w:tc>
      </w:tr>
      <w:tr w:rsidR="006F6175" w:rsidRPr="00210652" w:rsidTr="001D2791">
        <w:trPr>
          <w:cantSplit/>
          <w:trHeight w:val="95"/>
          <w:jc w:val="center"/>
          <w:ins w:id="547" w:author="HendryHendry/선임연구원/Convergence(연)ATS그룹(hendry.hendry" w:date="2011-11-16T17:49:00Z"/>
        </w:trPr>
        <w:tc>
          <w:tcPr>
            <w:tcW w:w="6510" w:type="dxa"/>
          </w:tcPr>
          <w:p w:rsidR="006F6175" w:rsidRPr="00625134" w:rsidRDefault="006F6175" w:rsidP="00BE4687">
            <w:pPr>
              <w:pStyle w:val="tablesyntax"/>
              <w:ind w:firstLineChars="500" w:firstLine="1000"/>
              <w:rPr>
                <w:ins w:id="548" w:author="HendryHendry/선임연구원/Convergence(연)ATS그룹(hendry.hendry" w:date="2011-11-16T17:49:00Z"/>
                <w:rFonts w:ascii="Times New Roman" w:hAnsi="Times New Roman"/>
                <w:bCs/>
                <w:lang w:eastAsia="ko-KR"/>
              </w:rPr>
              <w:pPrChange w:id="549" w:author="HendryHendry/선임연구원/Convergence(연)ATS그룹(hendry.hendry" w:date="2011-11-21T18:50:00Z">
                <w:pPr>
                  <w:pStyle w:val="tablesyntax"/>
                  <w:ind w:left="400" w:firstLineChars="500" w:firstLine="1000"/>
                </w:pPr>
              </w:pPrChange>
            </w:pPr>
            <w:ins w:id="550" w:author="HendryHendry/선임연구원/Convergence(연)ATS그룹(hendry.hendry" w:date="2011-11-16T17:49:00Z">
              <w:r>
                <w:rPr>
                  <w:rFonts w:ascii="Times New Roman" w:hAnsi="Times New Roman" w:hint="eastAsia"/>
                  <w:bCs/>
                  <w:lang w:eastAsia="ko-KR"/>
                </w:rPr>
                <w:t>if (</w:t>
              </w:r>
              <w:proofErr w:type="spellStart"/>
              <w:r>
                <w:rPr>
                  <w:rFonts w:ascii="Times New Roman" w:hAnsi="Times New Roman" w:hint="eastAsia"/>
                  <w:bCs/>
                  <w:lang w:eastAsia="ko-KR"/>
                </w:rPr>
                <w:t>use_frame_num_flag</w:t>
              </w:r>
              <w:proofErr w:type="spellEnd"/>
              <w:r>
                <w:rPr>
                  <w:rFonts w:ascii="Times New Roman" w:hAnsi="Times New Roman" w:hint="eastAsia"/>
                  <w:bCs/>
                  <w:lang w:eastAsia="ko-KR"/>
                </w:rPr>
                <w:t>) {</w:t>
              </w:r>
            </w:ins>
          </w:p>
        </w:tc>
        <w:tc>
          <w:tcPr>
            <w:tcW w:w="1276" w:type="dxa"/>
          </w:tcPr>
          <w:p w:rsidR="006F6175" w:rsidRPr="00210652" w:rsidRDefault="006F6175" w:rsidP="001D2791">
            <w:pPr>
              <w:pStyle w:val="tablecell"/>
              <w:rPr>
                <w:ins w:id="551" w:author="HendryHendry/선임연구원/Convergence(연)ATS그룹(hendry.hendry" w:date="2011-11-16T17:49:00Z"/>
                <w:lang w:eastAsia="ko-KR"/>
              </w:rPr>
            </w:pPr>
          </w:p>
        </w:tc>
      </w:tr>
      <w:tr w:rsidR="006F6175" w:rsidRPr="00210652" w:rsidTr="001D2791">
        <w:trPr>
          <w:cantSplit/>
          <w:trHeight w:val="95"/>
          <w:jc w:val="center"/>
          <w:ins w:id="552" w:author="HendryHendry/선임연구원/Convergence(연)ATS그룹(hendry.hendry" w:date="2011-11-16T17:49:00Z"/>
        </w:trPr>
        <w:tc>
          <w:tcPr>
            <w:tcW w:w="6510" w:type="dxa"/>
          </w:tcPr>
          <w:p w:rsidR="006F6175" w:rsidRDefault="006F6175" w:rsidP="00BE4687">
            <w:pPr>
              <w:pStyle w:val="tablesyntax"/>
              <w:ind w:firstLineChars="200" w:firstLine="393"/>
              <w:rPr>
                <w:ins w:id="553" w:author="HendryHendry/선임연구원/Convergence(연)ATS그룹(hendry.hendry" w:date="2011-11-16T17:49:00Z"/>
                <w:rFonts w:ascii="Times New Roman" w:hAnsi="Times New Roman"/>
                <w:b/>
                <w:bCs/>
                <w:lang w:eastAsia="ko-KR"/>
              </w:rPr>
              <w:pPrChange w:id="554" w:author="HendryHendry/선임연구원/Convergence(연)ATS그룹(hendry.hendry" w:date="2011-11-21T18:50:00Z">
                <w:pPr>
                  <w:pStyle w:val="tablesyntax"/>
                  <w:ind w:left="400"/>
                </w:pPr>
              </w:pPrChange>
            </w:pPr>
            <w:ins w:id="555" w:author="HendryHendry/선임연구원/Convergence(연)ATS그룹(hendry.hendry" w:date="2011-11-16T17:49:00Z">
              <w:r>
                <w:rPr>
                  <w:rFonts w:ascii="Times New Roman" w:hAnsi="Times New Roman" w:hint="eastAsia"/>
                  <w:b/>
                  <w:bCs/>
                  <w:lang w:eastAsia="ko-KR"/>
                </w:rPr>
                <w:t xml:space="preserve">      </w:t>
              </w:r>
            </w:ins>
            <w:ins w:id="556" w:author="HendryHendry/선임연구원/Convergence(연)ATS그룹(hendry.hendry" w:date="2011-11-21T18:51:00Z">
              <w:r w:rsidR="00BE4687">
                <w:rPr>
                  <w:rFonts w:ascii="Times New Roman" w:eastAsiaTheme="minorEastAsia" w:hAnsi="Times New Roman" w:hint="eastAsia"/>
                  <w:b/>
                  <w:bCs/>
                  <w:lang w:eastAsia="ko-KR"/>
                </w:rPr>
                <w:t xml:space="preserve">  </w:t>
              </w:r>
            </w:ins>
            <w:proofErr w:type="spellStart"/>
            <w:ins w:id="557" w:author="HendryHendry/선임연구원/Convergence(연)ATS그룹(hendry.hendry" w:date="2011-11-16T17:49:00Z">
              <w:r>
                <w:rPr>
                  <w:rFonts w:ascii="Times New Roman" w:hAnsi="Times New Roman" w:hint="eastAsia"/>
                  <w:b/>
                  <w:bCs/>
                  <w:lang w:eastAsia="ko-KR"/>
                </w:rPr>
                <w:t>frame_num</w:t>
              </w:r>
              <w:proofErr w:type="spellEnd"/>
            </w:ins>
          </w:p>
        </w:tc>
        <w:tc>
          <w:tcPr>
            <w:tcW w:w="1276" w:type="dxa"/>
          </w:tcPr>
          <w:p w:rsidR="006F6175" w:rsidRPr="00210652" w:rsidRDefault="006F6175" w:rsidP="001D2791">
            <w:pPr>
              <w:pStyle w:val="tablecell"/>
              <w:rPr>
                <w:ins w:id="558" w:author="HendryHendry/선임연구원/Convergence(연)ATS그룹(hendry.hendry" w:date="2011-11-16T17:49:00Z"/>
                <w:lang w:eastAsia="ko-KR"/>
              </w:rPr>
            </w:pPr>
            <w:ins w:id="559" w:author="HendryHendry/선임연구원/Convergence(연)ATS그룹(hendry.hendry" w:date="2011-11-16T17:49:00Z">
              <w:r>
                <w:rPr>
                  <w:rFonts w:hint="eastAsia"/>
                  <w:lang w:eastAsia="ko-KR"/>
                </w:rPr>
                <w:t>u(v)</w:t>
              </w:r>
            </w:ins>
          </w:p>
        </w:tc>
      </w:tr>
      <w:tr w:rsidR="006F6175" w:rsidRPr="00210652" w:rsidTr="001D2791">
        <w:trPr>
          <w:cantSplit/>
          <w:trHeight w:val="95"/>
          <w:jc w:val="center"/>
          <w:ins w:id="560" w:author="HendryHendry/선임연구원/Convergence(연)ATS그룹(hendry.hendry" w:date="2011-11-16T17:49:00Z"/>
        </w:trPr>
        <w:tc>
          <w:tcPr>
            <w:tcW w:w="6510" w:type="dxa"/>
          </w:tcPr>
          <w:p w:rsidR="006F6175" w:rsidRPr="00BE4687" w:rsidRDefault="006F6175" w:rsidP="00BE4687">
            <w:pPr>
              <w:pStyle w:val="tablesyntax"/>
              <w:ind w:firstLineChars="500" w:firstLine="1000"/>
              <w:rPr>
                <w:ins w:id="561" w:author="HendryHendry/선임연구원/Convergence(연)ATS그룹(hendry.hendry" w:date="2011-11-16T17:49:00Z"/>
                <w:rFonts w:ascii="Times New Roman" w:hAnsi="Times New Roman"/>
                <w:bCs/>
                <w:lang w:eastAsia="ko-KR"/>
                <w:rPrChange w:id="562" w:author="HendryHendry/선임연구원/Convergence(연)ATS그룹(hendry.hendry" w:date="2011-11-21T18:50:00Z">
                  <w:rPr>
                    <w:ins w:id="563" w:author="HendryHendry/선임연구원/Convergence(연)ATS그룹(hendry.hendry" w:date="2011-11-16T17:49:00Z"/>
                    <w:rFonts w:ascii="Times New Roman" w:hAnsi="Times New Roman"/>
                    <w:b/>
                    <w:bCs/>
                    <w:lang w:eastAsia="ko-KR"/>
                  </w:rPr>
                </w:rPrChange>
              </w:rPr>
              <w:pPrChange w:id="564" w:author="HendryHendry/선임연구원/Convergence(연)ATS그룹(hendry.hendry" w:date="2011-11-21T18:51:00Z">
                <w:pPr>
                  <w:pStyle w:val="tablesyntax"/>
                  <w:ind w:left="400" w:firstLineChars="500" w:firstLine="981"/>
                </w:pPr>
              </w:pPrChange>
            </w:pPr>
            <w:ins w:id="565" w:author="HendryHendry/선임연구원/Convergence(연)ATS그룹(hendry.hendry" w:date="2011-11-16T17:49:00Z">
              <w:r w:rsidRPr="00BE4687">
                <w:rPr>
                  <w:rFonts w:ascii="Times New Roman" w:hAnsi="Times New Roman" w:hint="eastAsia"/>
                  <w:bCs/>
                  <w:lang w:eastAsia="ko-KR"/>
                  <w:rPrChange w:id="566" w:author="HendryHendry/선임연구원/Convergence(연)ATS그룹(hendry.hendry" w:date="2011-11-21T18:50:00Z">
                    <w:rPr>
                      <w:rFonts w:ascii="Times New Roman" w:hAnsi="Times New Roman" w:hint="eastAsia"/>
                      <w:b/>
                      <w:bCs/>
                      <w:lang w:eastAsia="ko-KR"/>
                    </w:rPr>
                  </w:rPrChange>
                </w:rPr>
                <w:t>}</w:t>
              </w:r>
            </w:ins>
          </w:p>
        </w:tc>
        <w:tc>
          <w:tcPr>
            <w:tcW w:w="1276" w:type="dxa"/>
          </w:tcPr>
          <w:p w:rsidR="006F6175" w:rsidRPr="00210652" w:rsidRDefault="006F6175" w:rsidP="001D2791">
            <w:pPr>
              <w:pStyle w:val="tablecell"/>
              <w:rPr>
                <w:ins w:id="567" w:author="HendryHendry/선임연구원/Convergence(연)ATS그룹(hendry.hendry" w:date="2011-11-16T17:49:00Z"/>
                <w:lang w:eastAsia="ko-KR"/>
              </w:rPr>
            </w:pPr>
          </w:p>
        </w:tc>
      </w:tr>
      <w:tr w:rsidR="006F6175" w:rsidRPr="00210652" w:rsidTr="001D2791">
        <w:trPr>
          <w:cantSplit/>
          <w:trHeight w:val="57"/>
          <w:jc w:val="center"/>
          <w:ins w:id="568" w:author="HendryHendry/선임연구원/Convergence(연)ATS그룹(hendry.hendry" w:date="2011-11-16T17:49:00Z"/>
        </w:trPr>
        <w:tc>
          <w:tcPr>
            <w:tcW w:w="6510" w:type="dxa"/>
          </w:tcPr>
          <w:p w:rsidR="006F6175" w:rsidRDefault="006F6175" w:rsidP="00BE4687">
            <w:pPr>
              <w:pStyle w:val="tablesyntax"/>
              <w:ind w:left="400"/>
              <w:rPr>
                <w:ins w:id="569" w:author="HendryHendry/선임연구원/Convergence(연)ATS그룹(hendry.hendry" w:date="2011-11-16T17:49:00Z"/>
                <w:rFonts w:ascii="Times New Roman" w:hAnsi="Times New Roman"/>
                <w:b/>
                <w:bCs/>
                <w:lang w:eastAsia="ko-KR"/>
              </w:rPr>
              <w:pPrChange w:id="570" w:author="HendryHendry/선임연구원/Convergence(연)ATS그룹(hendry.hendry" w:date="2011-11-21T18:50:00Z">
                <w:pPr>
                  <w:pStyle w:val="tablesyntax"/>
                  <w:ind w:left="400"/>
                </w:pPr>
              </w:pPrChange>
            </w:pPr>
            <w:ins w:id="571" w:author="HendryHendry/선임연구원/Convergence(연)ATS그룹(hendry.hendry" w:date="2011-11-16T17:49:00Z">
              <w:r>
                <w:rPr>
                  <w:rFonts w:ascii="Times New Roman" w:hAnsi="Times New Roman" w:hint="eastAsia"/>
                  <w:b/>
                  <w:bCs/>
                  <w:lang w:eastAsia="ko-KR"/>
                </w:rPr>
                <w:t xml:space="preserve">    </w:t>
              </w:r>
            </w:ins>
            <w:ins w:id="572" w:author="HendryHendry/선임연구원/Convergence(연)ATS그룹(hendry.hendry" w:date="2011-11-21T18:51:00Z">
              <w:r w:rsidR="00BE4687">
                <w:rPr>
                  <w:rFonts w:ascii="Times New Roman" w:eastAsiaTheme="minorEastAsia" w:hAnsi="Times New Roman" w:hint="eastAsia"/>
                  <w:b/>
                  <w:bCs/>
                  <w:lang w:eastAsia="ko-KR"/>
                </w:rPr>
                <w:t xml:space="preserve">  </w:t>
              </w:r>
            </w:ins>
            <w:ins w:id="573" w:author="HendryHendry/선임연구원/Convergence(연)ATS그룹(hendry.hendry" w:date="2011-11-16T17:49:00Z">
              <w:r>
                <w:rPr>
                  <w:rFonts w:ascii="Times New Roman" w:hAnsi="Times New Roman" w:hint="eastAsia"/>
                  <w:b/>
                  <w:bCs/>
                  <w:lang w:eastAsia="ko-KR"/>
                </w:rPr>
                <w:t>olc_minus2</w:t>
              </w:r>
            </w:ins>
          </w:p>
        </w:tc>
        <w:tc>
          <w:tcPr>
            <w:tcW w:w="1276" w:type="dxa"/>
          </w:tcPr>
          <w:p w:rsidR="006F6175" w:rsidRPr="00210652" w:rsidRDefault="006F6175" w:rsidP="001D2791">
            <w:pPr>
              <w:pStyle w:val="tablecell"/>
              <w:rPr>
                <w:ins w:id="574" w:author="HendryHendry/선임연구원/Convergence(연)ATS그룹(hendry.hendry" w:date="2011-11-16T17:49:00Z"/>
                <w:lang w:eastAsia="ko-KR"/>
              </w:rPr>
            </w:pPr>
            <w:proofErr w:type="spellStart"/>
            <w:ins w:id="575" w:author="HendryHendry/선임연구원/Convergence(연)ATS그룹(hendry.hendry" w:date="2011-11-16T17:49:00Z">
              <w:r>
                <w:rPr>
                  <w:rFonts w:hint="eastAsia"/>
                  <w:lang w:eastAsia="ko-KR"/>
                </w:rPr>
                <w:t>ue</w:t>
              </w:r>
              <w:proofErr w:type="spellEnd"/>
              <w:r>
                <w:rPr>
                  <w:rFonts w:hint="eastAsia"/>
                  <w:lang w:eastAsia="ko-KR"/>
                </w:rPr>
                <w:t>(v)</w:t>
              </w:r>
            </w:ins>
          </w:p>
        </w:tc>
      </w:tr>
      <w:tr w:rsidR="006F6175" w:rsidRPr="00210652" w:rsidTr="001D2791">
        <w:trPr>
          <w:cantSplit/>
          <w:trHeight w:val="57"/>
          <w:jc w:val="center"/>
          <w:ins w:id="576" w:author="HendryHendry/선임연구원/Convergence(연)ATS그룹(hendry.hendry" w:date="2011-11-16T17:49:00Z"/>
        </w:trPr>
        <w:tc>
          <w:tcPr>
            <w:tcW w:w="6510" w:type="dxa"/>
          </w:tcPr>
          <w:p w:rsidR="006F6175" w:rsidRPr="00E72B23" w:rsidRDefault="006F6175" w:rsidP="00BE4687">
            <w:pPr>
              <w:pStyle w:val="tablesyntax"/>
              <w:tabs>
                <w:tab w:val="clear" w:pos="216"/>
                <w:tab w:val="clear" w:pos="432"/>
                <w:tab w:val="clear" w:pos="864"/>
                <w:tab w:val="left" w:pos="520"/>
              </w:tabs>
              <w:ind w:left="400" w:firstLineChars="150" w:firstLine="300"/>
              <w:rPr>
                <w:ins w:id="577" w:author="HendryHendry/선임연구원/Convergence(연)ATS그룹(hendry.hendry" w:date="2011-11-16T17:49:00Z"/>
                <w:rFonts w:ascii="Times New Roman" w:hAnsi="Times New Roman"/>
                <w:lang w:eastAsia="ko-KR"/>
              </w:rPr>
              <w:pPrChange w:id="578" w:author="HendryHendry/선임연구원/Convergence(연)ATS그룹(hendry.hendry" w:date="2011-11-21T18:51:00Z">
                <w:pPr>
                  <w:pStyle w:val="tablesyntax"/>
                  <w:tabs>
                    <w:tab w:val="clear" w:pos="216"/>
                    <w:tab w:val="clear" w:pos="432"/>
                    <w:tab w:val="clear" w:pos="864"/>
                    <w:tab w:val="clear" w:pos="1080"/>
                    <w:tab w:val="left" w:pos="520"/>
                    <w:tab w:val="left" w:pos="1075"/>
                  </w:tabs>
                  <w:ind w:left="400" w:firstLineChars="150" w:firstLine="300"/>
                </w:pPr>
              </w:pPrChange>
            </w:pPr>
            <w:ins w:id="579" w:author="HendryHendry/선임연구원/Convergence(연)ATS그룹(hendry.hendry" w:date="2011-11-16T17:49:00Z">
              <w:r>
                <w:rPr>
                  <w:rFonts w:ascii="Times New Roman" w:hAnsi="Times New Roman" w:hint="eastAsia"/>
                  <w:lang w:eastAsia="ko-KR"/>
                </w:rPr>
                <w:t xml:space="preserve"> }</w:t>
              </w:r>
            </w:ins>
          </w:p>
        </w:tc>
        <w:tc>
          <w:tcPr>
            <w:tcW w:w="1276" w:type="dxa"/>
          </w:tcPr>
          <w:p w:rsidR="006F6175" w:rsidRPr="00210652" w:rsidRDefault="006F6175" w:rsidP="001D2791">
            <w:pPr>
              <w:pStyle w:val="tablecell"/>
              <w:rPr>
                <w:ins w:id="580" w:author="HendryHendry/선임연구원/Convergence(연)ATS그룹(hendry.hendry" w:date="2011-11-16T17:49:00Z"/>
                <w:lang w:eastAsia="ko-KR"/>
              </w:rPr>
            </w:pPr>
          </w:p>
        </w:tc>
      </w:tr>
      <w:tr w:rsidR="006F6175" w:rsidRPr="00210652" w:rsidTr="001D2791">
        <w:trPr>
          <w:cantSplit/>
          <w:trHeight w:val="40"/>
          <w:jc w:val="center"/>
          <w:ins w:id="581" w:author="HendryHendry/선임연구원/Convergence(연)ATS그룹(hendry.hendry" w:date="2011-11-16T17:49:00Z"/>
        </w:trPr>
        <w:tc>
          <w:tcPr>
            <w:tcW w:w="6510" w:type="dxa"/>
          </w:tcPr>
          <w:p w:rsidR="006F6175" w:rsidRPr="00210652" w:rsidRDefault="006F6175" w:rsidP="00BE4687">
            <w:pPr>
              <w:pStyle w:val="tablesyntax"/>
              <w:ind w:firstLineChars="200" w:firstLine="400"/>
              <w:rPr>
                <w:ins w:id="582" w:author="HendryHendry/선임연구원/Convergence(연)ATS그룹(hendry.hendry" w:date="2011-11-16T17:49:00Z"/>
                <w:rFonts w:ascii="Times New Roman" w:hAnsi="Times New Roman"/>
                <w:lang w:eastAsia="ko-KR"/>
              </w:rPr>
              <w:pPrChange w:id="583" w:author="HendryHendry/선임연구원/Convergence(연)ATS그룹(hendry.hendry" w:date="2011-11-21T18:52:00Z">
                <w:pPr>
                  <w:pStyle w:val="tablesyntax"/>
                  <w:ind w:left="400" w:firstLineChars="150" w:firstLine="300"/>
                </w:pPr>
              </w:pPrChange>
            </w:pPr>
            <w:ins w:id="584" w:author="HendryHendry/선임연구원/Convergence(연)ATS그룹(hendry.hendry" w:date="2011-11-16T17:49:00Z">
              <w:r>
                <w:rPr>
                  <w:rFonts w:ascii="Times New Roman" w:hAnsi="Times New Roman" w:hint="eastAsia"/>
                  <w:lang w:eastAsia="ko-KR"/>
                </w:rPr>
                <w:t xml:space="preserve">} else if </w:t>
              </w:r>
              <w:r w:rsidRPr="00625134">
                <w:rPr>
                  <w:rFonts w:ascii="Times New Roman" w:hAnsi="Times New Roman" w:hint="eastAsia"/>
                  <w:bCs/>
                  <w:lang w:eastAsia="ko-KR"/>
                </w:rPr>
                <w:t>(</w:t>
              </w:r>
              <w:proofErr w:type="spellStart"/>
              <w:r w:rsidRPr="00625134">
                <w:rPr>
                  <w:rFonts w:ascii="Times New Roman" w:hAnsi="Times New Roman" w:hint="eastAsia"/>
                  <w:bCs/>
                  <w:lang w:eastAsia="ko-KR"/>
                </w:rPr>
                <w:t>nal_ref_flag</w:t>
              </w:r>
              <w:proofErr w:type="spellEnd"/>
              <w:r w:rsidRPr="00625134">
                <w:rPr>
                  <w:rFonts w:ascii="Times New Roman" w:hAnsi="Times New Roman" w:hint="eastAsia"/>
                  <w:bCs/>
                  <w:lang w:eastAsia="ko-KR"/>
                </w:rPr>
                <w:t xml:space="preserve"> == 1</w:t>
              </w:r>
              <w:r>
                <w:rPr>
                  <w:rFonts w:ascii="Times New Roman" w:hAnsi="Times New Roman" w:hint="eastAsia"/>
                  <w:bCs/>
                  <w:lang w:eastAsia="ko-KR"/>
                </w:rPr>
                <w:t xml:space="preserve"> &amp;&amp; </w:t>
              </w:r>
              <w:proofErr w:type="spellStart"/>
              <w:r>
                <w:rPr>
                  <w:rFonts w:ascii="Times New Roman" w:hAnsi="Times New Roman" w:hint="eastAsia"/>
                  <w:bCs/>
                  <w:lang w:eastAsia="ko-KR"/>
                </w:rPr>
                <w:t>olc_flag</w:t>
              </w:r>
              <w:proofErr w:type="spellEnd"/>
              <w:r w:rsidRPr="00625134">
                <w:rPr>
                  <w:rFonts w:ascii="Times New Roman" w:hAnsi="Times New Roman" w:hint="eastAsia"/>
                  <w:bCs/>
                  <w:lang w:eastAsia="ko-KR"/>
                </w:rPr>
                <w:t>) {</w:t>
              </w:r>
            </w:ins>
          </w:p>
        </w:tc>
        <w:tc>
          <w:tcPr>
            <w:tcW w:w="1276" w:type="dxa"/>
          </w:tcPr>
          <w:p w:rsidR="006F6175" w:rsidRPr="00210652" w:rsidRDefault="006F6175" w:rsidP="001D2791">
            <w:pPr>
              <w:pStyle w:val="tablecell"/>
              <w:rPr>
                <w:ins w:id="585" w:author="HendryHendry/선임연구원/Convergence(연)ATS그룹(hendry.hendry" w:date="2011-11-16T17:49:00Z"/>
              </w:rPr>
            </w:pPr>
          </w:p>
        </w:tc>
      </w:tr>
      <w:tr w:rsidR="006F6175" w:rsidRPr="00210652" w:rsidTr="001D2791">
        <w:trPr>
          <w:cantSplit/>
          <w:trHeight w:val="35"/>
          <w:jc w:val="center"/>
          <w:ins w:id="586" w:author="HendryHendry/선임연구원/Convergence(연)ATS그룹(hendry.hendry" w:date="2011-11-16T17:49:00Z"/>
        </w:trPr>
        <w:tc>
          <w:tcPr>
            <w:tcW w:w="6510" w:type="dxa"/>
          </w:tcPr>
          <w:p w:rsidR="006F6175" w:rsidRPr="00625134" w:rsidRDefault="006F6175" w:rsidP="00BE4687">
            <w:pPr>
              <w:pStyle w:val="tablesyntax"/>
              <w:ind w:firstLineChars="400" w:firstLine="800"/>
              <w:rPr>
                <w:ins w:id="587" w:author="HendryHendry/선임연구원/Convergence(연)ATS그룹(hendry.hendry" w:date="2011-11-16T17:49:00Z"/>
                <w:rFonts w:ascii="Times New Roman" w:hAnsi="Times New Roman"/>
                <w:bCs/>
                <w:lang w:eastAsia="ko-KR"/>
              </w:rPr>
              <w:pPrChange w:id="588" w:author="HendryHendry/선임연구원/Convergence(연)ATS그룹(hendry.hendry" w:date="2011-11-21T18:52:00Z">
                <w:pPr>
                  <w:pStyle w:val="tablesyntax"/>
                  <w:ind w:left="400" w:firstLineChars="350" w:firstLine="700"/>
                </w:pPr>
              </w:pPrChange>
            </w:pPr>
            <w:ins w:id="589" w:author="HendryHendry/선임연구원/Convergence(연)ATS그룹(hendry.hendry" w:date="2011-11-16T17:49:00Z">
              <w:r>
                <w:rPr>
                  <w:rFonts w:ascii="Times New Roman" w:hAnsi="Times New Roman" w:hint="eastAsia"/>
                  <w:bCs/>
                  <w:lang w:eastAsia="ko-KR"/>
                </w:rPr>
                <w:t>if (</w:t>
              </w:r>
              <w:proofErr w:type="spellStart"/>
              <w:r>
                <w:rPr>
                  <w:rFonts w:ascii="Times New Roman" w:hAnsi="Times New Roman" w:hint="eastAsia"/>
                  <w:bCs/>
                  <w:lang w:eastAsia="ko-KR"/>
                </w:rPr>
                <w:t>use_frame_num_flag</w:t>
              </w:r>
              <w:proofErr w:type="spellEnd"/>
              <w:r>
                <w:rPr>
                  <w:rFonts w:ascii="Times New Roman" w:hAnsi="Times New Roman" w:hint="eastAsia"/>
                  <w:bCs/>
                  <w:lang w:eastAsia="ko-KR"/>
                </w:rPr>
                <w:t>) {</w:t>
              </w:r>
            </w:ins>
          </w:p>
        </w:tc>
        <w:tc>
          <w:tcPr>
            <w:tcW w:w="1276" w:type="dxa"/>
          </w:tcPr>
          <w:p w:rsidR="006F6175" w:rsidRPr="00210652" w:rsidRDefault="006F6175" w:rsidP="001D2791">
            <w:pPr>
              <w:pStyle w:val="tablecell"/>
              <w:rPr>
                <w:ins w:id="590" w:author="HendryHendry/선임연구원/Convergence(연)ATS그룹(hendry.hendry" w:date="2011-11-16T17:49:00Z"/>
                <w:lang w:eastAsia="ko-KR"/>
              </w:rPr>
            </w:pPr>
          </w:p>
        </w:tc>
      </w:tr>
      <w:tr w:rsidR="006F6175" w:rsidRPr="00210652" w:rsidTr="001D2791">
        <w:trPr>
          <w:cantSplit/>
          <w:trHeight w:val="35"/>
          <w:jc w:val="center"/>
          <w:ins w:id="591" w:author="HendryHendry/선임연구원/Convergence(연)ATS그룹(hendry.hendry" w:date="2011-11-16T17:49:00Z"/>
        </w:trPr>
        <w:tc>
          <w:tcPr>
            <w:tcW w:w="6510" w:type="dxa"/>
          </w:tcPr>
          <w:p w:rsidR="006F6175" w:rsidRDefault="006F6175" w:rsidP="00BE4687">
            <w:pPr>
              <w:pStyle w:val="tablesyntax"/>
              <w:ind w:left="400"/>
              <w:rPr>
                <w:ins w:id="592" w:author="HendryHendry/선임연구원/Convergence(연)ATS그룹(hendry.hendry" w:date="2011-11-16T17:49:00Z"/>
                <w:rFonts w:ascii="Times New Roman" w:hAnsi="Times New Roman"/>
                <w:b/>
                <w:bCs/>
                <w:lang w:eastAsia="ko-KR"/>
              </w:rPr>
              <w:pPrChange w:id="593" w:author="HendryHendry/선임연구원/Convergence(연)ATS그룹(hendry.hendry" w:date="2011-11-21T18:52:00Z">
                <w:pPr>
                  <w:pStyle w:val="tablesyntax"/>
                  <w:ind w:left="400"/>
                </w:pPr>
              </w:pPrChange>
            </w:pPr>
            <w:ins w:id="594" w:author="HendryHendry/선임연구원/Convergence(연)ATS그룹(hendry.hendry" w:date="2011-11-16T17:49:00Z">
              <w:r>
                <w:rPr>
                  <w:rFonts w:ascii="Times New Roman" w:hAnsi="Times New Roman" w:hint="eastAsia"/>
                  <w:b/>
                  <w:bCs/>
                  <w:lang w:eastAsia="ko-KR"/>
                </w:rPr>
                <w:t xml:space="preserve">    </w:t>
              </w:r>
            </w:ins>
            <w:ins w:id="595" w:author="HendryHendry/선임연구원/Convergence(연)ATS그룹(hendry.hendry" w:date="2011-11-21T18:52:00Z">
              <w:r w:rsidR="00BE4687">
                <w:rPr>
                  <w:rFonts w:ascii="Times New Roman" w:eastAsiaTheme="minorEastAsia" w:hAnsi="Times New Roman" w:hint="eastAsia"/>
                  <w:b/>
                  <w:bCs/>
                  <w:lang w:eastAsia="ko-KR"/>
                </w:rPr>
                <w:t xml:space="preserve">  </w:t>
              </w:r>
            </w:ins>
            <w:proofErr w:type="spellStart"/>
            <w:ins w:id="596" w:author="HendryHendry/선임연구원/Convergence(연)ATS그룹(hendry.hendry" w:date="2011-11-16T17:49:00Z">
              <w:r>
                <w:rPr>
                  <w:rFonts w:ascii="Times New Roman" w:hAnsi="Times New Roman" w:hint="eastAsia"/>
                  <w:b/>
                  <w:bCs/>
                  <w:lang w:eastAsia="ko-KR"/>
                </w:rPr>
                <w:t>frame_num</w:t>
              </w:r>
              <w:proofErr w:type="spellEnd"/>
            </w:ins>
          </w:p>
        </w:tc>
        <w:tc>
          <w:tcPr>
            <w:tcW w:w="1276" w:type="dxa"/>
          </w:tcPr>
          <w:p w:rsidR="006F6175" w:rsidRPr="00210652" w:rsidRDefault="006F6175" w:rsidP="001D2791">
            <w:pPr>
              <w:pStyle w:val="tablecell"/>
              <w:rPr>
                <w:ins w:id="597" w:author="HendryHendry/선임연구원/Convergence(연)ATS그룹(hendry.hendry" w:date="2011-11-16T17:49:00Z"/>
                <w:lang w:eastAsia="ko-KR"/>
              </w:rPr>
            </w:pPr>
            <w:ins w:id="598" w:author="HendryHendry/선임연구원/Convergence(연)ATS그룹(hendry.hendry" w:date="2011-11-16T17:49:00Z">
              <w:r>
                <w:rPr>
                  <w:rFonts w:hint="eastAsia"/>
                  <w:lang w:eastAsia="ko-KR"/>
                </w:rPr>
                <w:t>u(v)</w:t>
              </w:r>
            </w:ins>
          </w:p>
        </w:tc>
      </w:tr>
      <w:tr w:rsidR="006F6175" w:rsidRPr="00210652" w:rsidTr="001D2791">
        <w:trPr>
          <w:cantSplit/>
          <w:trHeight w:val="35"/>
          <w:jc w:val="center"/>
          <w:ins w:id="599" w:author="HendryHendry/선임연구원/Convergence(연)ATS그룹(hendry.hendry" w:date="2011-11-16T17:49:00Z"/>
        </w:trPr>
        <w:tc>
          <w:tcPr>
            <w:tcW w:w="6510" w:type="dxa"/>
          </w:tcPr>
          <w:p w:rsidR="006F6175" w:rsidRPr="00BE4687" w:rsidRDefault="006F6175" w:rsidP="00BE4687">
            <w:pPr>
              <w:pStyle w:val="tablesyntax"/>
              <w:ind w:firstLineChars="400" w:firstLine="800"/>
              <w:rPr>
                <w:ins w:id="600" w:author="HendryHendry/선임연구원/Convergence(연)ATS그룹(hendry.hendry" w:date="2011-11-16T17:49:00Z"/>
                <w:rFonts w:ascii="Times New Roman" w:hAnsi="Times New Roman"/>
                <w:bCs/>
                <w:lang w:eastAsia="ko-KR"/>
                <w:rPrChange w:id="601" w:author="HendryHendry/선임연구원/Convergence(연)ATS그룹(hendry.hendry" w:date="2011-11-21T18:52:00Z">
                  <w:rPr>
                    <w:ins w:id="602" w:author="HendryHendry/선임연구원/Convergence(연)ATS그룹(hendry.hendry" w:date="2011-11-16T17:49:00Z"/>
                    <w:rFonts w:ascii="Times New Roman" w:hAnsi="Times New Roman"/>
                    <w:b/>
                    <w:bCs/>
                    <w:lang w:eastAsia="ko-KR"/>
                  </w:rPr>
                </w:rPrChange>
              </w:rPr>
              <w:pPrChange w:id="603" w:author="HendryHendry/선임연구원/Convergence(연)ATS그룹(hendry.hendry" w:date="2011-11-21T18:52:00Z">
                <w:pPr>
                  <w:pStyle w:val="tablesyntax"/>
                  <w:ind w:left="400" w:firstLineChars="350" w:firstLine="687"/>
                </w:pPr>
              </w:pPrChange>
            </w:pPr>
            <w:ins w:id="604" w:author="HendryHendry/선임연구원/Convergence(연)ATS그룹(hendry.hendry" w:date="2011-11-16T17:49:00Z">
              <w:r w:rsidRPr="00BE4687">
                <w:rPr>
                  <w:rFonts w:ascii="Times New Roman" w:hAnsi="Times New Roman" w:hint="eastAsia"/>
                  <w:bCs/>
                  <w:lang w:eastAsia="ko-KR"/>
                  <w:rPrChange w:id="605" w:author="HendryHendry/선임연구원/Convergence(연)ATS그룹(hendry.hendry" w:date="2011-11-21T18:52:00Z">
                    <w:rPr>
                      <w:rFonts w:ascii="Times New Roman" w:hAnsi="Times New Roman" w:hint="eastAsia"/>
                      <w:b/>
                      <w:bCs/>
                      <w:lang w:eastAsia="ko-KR"/>
                    </w:rPr>
                  </w:rPrChange>
                </w:rPr>
                <w:t>}</w:t>
              </w:r>
            </w:ins>
          </w:p>
        </w:tc>
        <w:tc>
          <w:tcPr>
            <w:tcW w:w="1276" w:type="dxa"/>
          </w:tcPr>
          <w:p w:rsidR="006F6175" w:rsidRPr="00210652" w:rsidRDefault="006F6175" w:rsidP="001D2791">
            <w:pPr>
              <w:pStyle w:val="tablecell"/>
              <w:rPr>
                <w:ins w:id="606" w:author="HendryHendry/선임연구원/Convergence(연)ATS그룹(hendry.hendry" w:date="2011-11-16T17:49:00Z"/>
                <w:lang w:eastAsia="ko-KR"/>
              </w:rPr>
            </w:pPr>
          </w:p>
        </w:tc>
      </w:tr>
      <w:tr w:rsidR="006F6175" w:rsidRPr="00210652" w:rsidTr="001D2791">
        <w:trPr>
          <w:cantSplit/>
          <w:trHeight w:val="35"/>
          <w:jc w:val="center"/>
          <w:ins w:id="607" w:author="HendryHendry/선임연구원/Convergence(연)ATS그룹(hendry.hendry" w:date="2011-11-16T17:49:00Z"/>
        </w:trPr>
        <w:tc>
          <w:tcPr>
            <w:tcW w:w="6510" w:type="dxa"/>
          </w:tcPr>
          <w:p w:rsidR="006F6175" w:rsidRDefault="006F6175" w:rsidP="00BE4687">
            <w:pPr>
              <w:pStyle w:val="tablesyntax"/>
              <w:ind w:left="400"/>
              <w:rPr>
                <w:ins w:id="608" w:author="HendryHendry/선임연구원/Convergence(연)ATS그룹(hendry.hendry" w:date="2011-11-16T17:49:00Z"/>
                <w:rFonts w:ascii="Times New Roman" w:hAnsi="Times New Roman"/>
                <w:b/>
                <w:bCs/>
                <w:lang w:eastAsia="ko-KR"/>
              </w:rPr>
              <w:pPrChange w:id="609" w:author="HendryHendry/선임연구원/Convergence(연)ATS그룹(hendry.hendry" w:date="2011-11-21T18:52:00Z">
                <w:pPr>
                  <w:pStyle w:val="tablesyntax"/>
                  <w:ind w:left="400"/>
                </w:pPr>
              </w:pPrChange>
            </w:pPr>
            <w:ins w:id="610" w:author="HendryHendry/선임연구원/Convergence(연)ATS그룹(hendry.hendry" w:date="2011-11-16T17:49:00Z">
              <w:r>
                <w:rPr>
                  <w:rFonts w:ascii="Times New Roman" w:hAnsi="Times New Roman" w:hint="eastAsia"/>
                  <w:b/>
                  <w:bCs/>
                  <w:lang w:eastAsia="ko-KR"/>
                </w:rPr>
                <w:t xml:space="preserve">    olc_minus2</w:t>
              </w:r>
            </w:ins>
          </w:p>
        </w:tc>
        <w:tc>
          <w:tcPr>
            <w:tcW w:w="1276" w:type="dxa"/>
          </w:tcPr>
          <w:p w:rsidR="006F6175" w:rsidRPr="00210652" w:rsidRDefault="006F6175" w:rsidP="001D2791">
            <w:pPr>
              <w:pStyle w:val="tablecell"/>
              <w:rPr>
                <w:ins w:id="611" w:author="HendryHendry/선임연구원/Convergence(연)ATS그룹(hendry.hendry" w:date="2011-11-16T17:49:00Z"/>
                <w:lang w:eastAsia="ko-KR"/>
              </w:rPr>
            </w:pPr>
            <w:proofErr w:type="spellStart"/>
            <w:ins w:id="612" w:author="HendryHendry/선임연구원/Convergence(연)ATS그룹(hendry.hendry" w:date="2011-11-16T17:49:00Z">
              <w:r>
                <w:rPr>
                  <w:rFonts w:hint="eastAsia"/>
                  <w:lang w:eastAsia="ko-KR"/>
                </w:rPr>
                <w:t>ue</w:t>
              </w:r>
              <w:proofErr w:type="spellEnd"/>
              <w:r>
                <w:rPr>
                  <w:rFonts w:hint="eastAsia"/>
                  <w:lang w:eastAsia="ko-KR"/>
                </w:rPr>
                <w:t>(v)</w:t>
              </w:r>
            </w:ins>
          </w:p>
        </w:tc>
      </w:tr>
      <w:tr w:rsidR="006F6175" w:rsidRPr="00210652" w:rsidTr="001D2791">
        <w:trPr>
          <w:cantSplit/>
          <w:trHeight w:val="35"/>
          <w:jc w:val="center"/>
          <w:ins w:id="613" w:author="HendryHendry/선임연구원/Convergence(연)ATS그룹(hendry.hendry" w:date="2011-11-16T17:49:00Z"/>
        </w:trPr>
        <w:tc>
          <w:tcPr>
            <w:tcW w:w="6510" w:type="dxa"/>
          </w:tcPr>
          <w:p w:rsidR="006F6175" w:rsidRDefault="006F6175" w:rsidP="00BE4687">
            <w:pPr>
              <w:pStyle w:val="tablesyntax"/>
              <w:ind w:firstLineChars="200" w:firstLine="393"/>
              <w:rPr>
                <w:ins w:id="614" w:author="HendryHendry/선임연구원/Convergence(연)ATS그룹(hendry.hendry" w:date="2011-11-16T17:49:00Z"/>
                <w:rFonts w:ascii="Times New Roman" w:hAnsi="Times New Roman"/>
                <w:b/>
                <w:bCs/>
                <w:lang w:eastAsia="ko-KR"/>
              </w:rPr>
              <w:pPrChange w:id="615" w:author="HendryHendry/선임연구원/Convergence(연)ATS그룹(hendry.hendry" w:date="2011-11-21T18:52:00Z">
                <w:pPr>
                  <w:pStyle w:val="tablesyntax"/>
                  <w:ind w:left="400" w:firstLineChars="200" w:firstLine="393"/>
                </w:pPr>
              </w:pPrChange>
            </w:pPr>
            <w:ins w:id="616" w:author="HendryHendry/선임연구원/Convergence(연)ATS그룹(hendry.hendry" w:date="2011-11-16T17:49:00Z">
              <w:r>
                <w:rPr>
                  <w:rFonts w:ascii="Times New Roman" w:hAnsi="Times New Roman" w:hint="eastAsia"/>
                  <w:b/>
                  <w:bCs/>
                  <w:lang w:eastAsia="ko-KR"/>
                </w:rPr>
                <w:t>}</w:t>
              </w:r>
            </w:ins>
          </w:p>
        </w:tc>
        <w:tc>
          <w:tcPr>
            <w:tcW w:w="1276" w:type="dxa"/>
          </w:tcPr>
          <w:p w:rsidR="006F6175" w:rsidRPr="00210652" w:rsidRDefault="006F6175" w:rsidP="001D2791">
            <w:pPr>
              <w:pStyle w:val="tablecell"/>
              <w:rPr>
                <w:ins w:id="617" w:author="HendryHendry/선임연구원/Convergence(연)ATS그룹(hendry.hendry" w:date="2011-11-16T17:49:00Z"/>
                <w:lang w:eastAsia="ko-KR"/>
              </w:rPr>
            </w:pPr>
          </w:p>
        </w:tc>
      </w:tr>
      <w:tr w:rsidR="006F6175" w:rsidRPr="00210652" w:rsidTr="001D2791">
        <w:trPr>
          <w:cantSplit/>
          <w:trHeight w:val="57"/>
          <w:jc w:val="center"/>
          <w:ins w:id="618" w:author="HendryHendry/선임연구원/Convergence(연)ATS그룹(hendry.hendry" w:date="2011-11-16T17:49:00Z"/>
        </w:trPr>
        <w:tc>
          <w:tcPr>
            <w:tcW w:w="6510" w:type="dxa"/>
          </w:tcPr>
          <w:p w:rsidR="006F6175" w:rsidRPr="00210652" w:rsidRDefault="006F6175" w:rsidP="00BE4687">
            <w:pPr>
              <w:pStyle w:val="tablesyntax"/>
              <w:ind w:firstLineChars="200" w:firstLine="400"/>
              <w:rPr>
                <w:ins w:id="619" w:author="HendryHendry/선임연구원/Convergence(연)ATS그룹(hendry.hendry" w:date="2011-11-16T17:49:00Z"/>
                <w:rFonts w:ascii="Times New Roman" w:hAnsi="Times New Roman"/>
                <w:b/>
                <w:bCs/>
                <w:sz w:val="22"/>
                <w:szCs w:val="22"/>
              </w:rPr>
              <w:pPrChange w:id="620" w:author="HendryHendry/선임연구원/Convergence(연)ATS그룹(hendry.hendry" w:date="2011-11-21T18:52:00Z">
                <w:pPr>
                  <w:pStyle w:val="tablesyntax"/>
                  <w:ind w:left="400" w:firstLineChars="200" w:firstLine="400"/>
                </w:pPr>
              </w:pPrChange>
            </w:pPr>
            <w:ins w:id="621" w:author="HendryHendry/선임연구원/Convergence(연)ATS그룹(hendry.hendry" w:date="2011-11-16T17:49:00Z">
              <w:r>
                <w:rPr>
                  <w:rFonts w:ascii="Times New Roman" w:hAnsi="Times New Roman"/>
                </w:rPr>
                <w:t>I</w:t>
              </w:r>
              <w:r>
                <w:rPr>
                  <w:rFonts w:ascii="Times New Roman" w:hAnsi="Times New Roman" w:hint="eastAsia"/>
                </w:rPr>
                <w:t>f ((</w:t>
              </w:r>
              <w:proofErr w:type="spellStart"/>
              <w:r>
                <w:rPr>
                  <w:rFonts w:ascii="Times New Roman" w:hAnsi="Times New Roman" w:hint="eastAsia"/>
                </w:rPr>
                <w:t>slice_type</w:t>
              </w:r>
              <w:proofErr w:type="spellEnd"/>
              <w:r>
                <w:rPr>
                  <w:rFonts w:ascii="Times New Roman" w:hAnsi="Times New Roman" w:hint="eastAsia"/>
                </w:rPr>
                <w:t xml:space="preserve"> == P || </w:t>
              </w:r>
              <w:proofErr w:type="spellStart"/>
              <w:r>
                <w:rPr>
                  <w:rFonts w:ascii="Times New Roman" w:hAnsi="Times New Roman" w:hint="eastAsia"/>
                </w:rPr>
                <w:t>slice_type</w:t>
              </w:r>
              <w:proofErr w:type="spellEnd"/>
              <w:r>
                <w:rPr>
                  <w:rFonts w:ascii="Times New Roman" w:hAnsi="Times New Roman" w:hint="eastAsia"/>
                </w:rPr>
                <w:t xml:space="preserve"> == B) &amp;&amp; </w:t>
              </w:r>
              <w:proofErr w:type="spellStart"/>
              <w:r>
                <w:rPr>
                  <w:rFonts w:ascii="Times New Roman" w:hAnsi="Times New Roman" w:hint="eastAsia"/>
                  <w:lang w:eastAsia="ko-KR"/>
                </w:rPr>
                <w:t>erps</w:t>
              </w:r>
              <w:r>
                <w:rPr>
                  <w:rFonts w:ascii="Times New Roman" w:hAnsi="Times New Roman" w:hint="eastAsia"/>
                </w:rPr>
                <w:t>_flag</w:t>
              </w:r>
              <w:proofErr w:type="spellEnd"/>
              <w:r>
                <w:rPr>
                  <w:rFonts w:ascii="Times New Roman" w:hAnsi="Times New Roman" w:hint="eastAsia"/>
                </w:rPr>
                <w:t xml:space="preserve"> == 1) {</w:t>
              </w:r>
            </w:ins>
          </w:p>
        </w:tc>
        <w:tc>
          <w:tcPr>
            <w:tcW w:w="1276" w:type="dxa"/>
          </w:tcPr>
          <w:p w:rsidR="006F6175" w:rsidRPr="00210652" w:rsidRDefault="006F6175" w:rsidP="001D2791">
            <w:pPr>
              <w:pStyle w:val="tablecell"/>
              <w:rPr>
                <w:ins w:id="622" w:author="HendryHendry/선임연구원/Convergence(연)ATS그룹(hendry.hendry" w:date="2011-11-16T17:49:00Z"/>
                <w:lang w:eastAsia="ko-KR"/>
              </w:rPr>
            </w:pPr>
          </w:p>
        </w:tc>
      </w:tr>
      <w:tr w:rsidR="006F6175" w:rsidRPr="00210652" w:rsidTr="001D2791">
        <w:trPr>
          <w:cantSplit/>
          <w:trHeight w:val="57"/>
          <w:jc w:val="center"/>
          <w:ins w:id="623" w:author="HendryHendry/선임연구원/Convergence(연)ATS그룹(hendry.hendry" w:date="2011-11-16T17:49:00Z"/>
        </w:trPr>
        <w:tc>
          <w:tcPr>
            <w:tcW w:w="6510" w:type="dxa"/>
          </w:tcPr>
          <w:p w:rsidR="006F6175" w:rsidRPr="00210652" w:rsidRDefault="006F6175" w:rsidP="00BE4687">
            <w:pPr>
              <w:pStyle w:val="tablesyntax"/>
              <w:tabs>
                <w:tab w:val="clear" w:pos="864"/>
                <w:tab w:val="clear" w:pos="1080"/>
                <w:tab w:val="left" w:pos="1075"/>
              </w:tabs>
              <w:ind w:firstLineChars="400" w:firstLine="785"/>
              <w:rPr>
                <w:ins w:id="624" w:author="HendryHendry/선임연구원/Convergence(연)ATS그룹(hendry.hendry" w:date="2011-11-16T17:49:00Z"/>
                <w:rFonts w:ascii="Times New Roman" w:hAnsi="Times New Roman"/>
                <w:b/>
                <w:bCs/>
              </w:rPr>
              <w:pPrChange w:id="625" w:author="HendryHendry/선임연구원/Convergence(연)ATS그룹(hendry.hendry" w:date="2011-11-21T18:52:00Z">
                <w:pPr>
                  <w:pStyle w:val="tablesyntax"/>
                  <w:tabs>
                    <w:tab w:val="clear" w:pos="864"/>
                    <w:tab w:val="clear" w:pos="1080"/>
                    <w:tab w:val="left" w:pos="1075"/>
                  </w:tabs>
                  <w:ind w:left="400" w:firstLineChars="150" w:firstLine="294"/>
                </w:pPr>
              </w:pPrChange>
            </w:pPr>
            <w:ins w:id="626" w:author="HendryHendry/선임연구원/Convergence(연)ATS그룹(hendry.hendry" w:date="2011-11-16T17:49:00Z">
              <w:r>
                <w:rPr>
                  <w:rFonts w:ascii="Times New Roman" w:hAnsi="Times New Roman" w:hint="eastAsia"/>
                  <w:b/>
                  <w:bCs/>
                  <w:lang w:eastAsia="ko-KR"/>
                </w:rPr>
                <w:t>r</w:t>
              </w:r>
              <w:r>
                <w:rPr>
                  <w:rFonts w:ascii="Times New Roman" w:hAnsi="Times New Roman" w:hint="eastAsia"/>
                  <w:b/>
                  <w:lang w:eastAsia="ko-KR"/>
                </w:rPr>
                <w:t>ef_pic_set_idx_plus1</w:t>
              </w:r>
            </w:ins>
          </w:p>
        </w:tc>
        <w:tc>
          <w:tcPr>
            <w:tcW w:w="1276" w:type="dxa"/>
          </w:tcPr>
          <w:p w:rsidR="006F6175" w:rsidRDefault="006F6175" w:rsidP="001D2791">
            <w:pPr>
              <w:pStyle w:val="tablecell"/>
              <w:rPr>
                <w:ins w:id="627" w:author="HendryHendry/선임연구원/Convergence(연)ATS그룹(hendry.hendry" w:date="2011-11-16T17:49:00Z"/>
                <w:lang w:eastAsia="ko-KR"/>
              </w:rPr>
            </w:pPr>
            <w:proofErr w:type="spellStart"/>
            <w:ins w:id="628" w:author="HendryHendry/선임연구원/Convergence(연)ATS그룹(hendry.hendry" w:date="2011-11-16T17:49:00Z">
              <w:r>
                <w:rPr>
                  <w:rFonts w:hint="eastAsia"/>
                  <w:lang w:eastAsia="ko-KR"/>
                </w:rPr>
                <w:t>ue</w:t>
              </w:r>
              <w:proofErr w:type="spellEnd"/>
              <w:r>
                <w:rPr>
                  <w:rFonts w:hint="eastAsia"/>
                  <w:lang w:eastAsia="ko-KR"/>
                </w:rPr>
                <w:t>(v)</w:t>
              </w:r>
            </w:ins>
          </w:p>
        </w:tc>
      </w:tr>
      <w:tr w:rsidR="006F6175" w:rsidRPr="00210652" w:rsidTr="001D2791">
        <w:trPr>
          <w:cantSplit/>
          <w:trHeight w:val="57"/>
          <w:jc w:val="center"/>
          <w:ins w:id="629" w:author="HendryHendry/선임연구원/Convergence(연)ATS그룹(hendry.hendry" w:date="2011-11-16T17:49:00Z"/>
        </w:trPr>
        <w:tc>
          <w:tcPr>
            <w:tcW w:w="6510" w:type="dxa"/>
          </w:tcPr>
          <w:p w:rsidR="006F6175" w:rsidRPr="00892373" w:rsidRDefault="006F6175" w:rsidP="00BE4687">
            <w:pPr>
              <w:pStyle w:val="tablesyntax"/>
              <w:ind w:firstLineChars="400" w:firstLine="800"/>
              <w:rPr>
                <w:ins w:id="630" w:author="HendryHendry/선임연구원/Convergence(연)ATS그룹(hendry.hendry" w:date="2011-11-16T17:49:00Z"/>
                <w:rFonts w:ascii="Times New Roman" w:hAnsi="Times New Roman"/>
                <w:sz w:val="22"/>
                <w:szCs w:val="22"/>
                <w:lang w:eastAsia="ko-KR"/>
              </w:rPr>
              <w:pPrChange w:id="631" w:author="HendryHendry/선임연구원/Convergence(연)ATS그룹(hendry.hendry" w:date="2011-11-21T18:53:00Z">
                <w:pPr>
                  <w:pStyle w:val="tablesyntax"/>
                  <w:ind w:left="400" w:firstLineChars="300" w:firstLine="600"/>
                </w:pPr>
              </w:pPrChange>
            </w:pPr>
            <w:ins w:id="632" w:author="HendryHendry/선임연구원/Convergence(연)ATS그룹(hendry.hendry" w:date="2011-11-16T17:49:00Z">
              <w:r w:rsidRPr="00892373">
                <w:rPr>
                  <w:rFonts w:ascii="Times New Roman" w:hAnsi="Times New Roman" w:hint="eastAsia"/>
                  <w:lang w:eastAsia="ko-KR"/>
                </w:rPr>
                <w:t>if (</w:t>
              </w:r>
              <w:r>
                <w:rPr>
                  <w:rFonts w:ascii="Times New Roman" w:hAnsi="Times New Roman" w:hint="eastAsia"/>
                  <w:lang w:eastAsia="ko-KR"/>
                </w:rPr>
                <w:t>ref_pic_set_idx_plus1 &gt; 0</w:t>
              </w:r>
              <w:r w:rsidRPr="00892373">
                <w:rPr>
                  <w:rFonts w:ascii="Times New Roman" w:hAnsi="Times New Roman" w:hint="eastAsia"/>
                  <w:lang w:eastAsia="ko-KR"/>
                </w:rPr>
                <w:t>) {</w:t>
              </w:r>
              <w:r>
                <w:rPr>
                  <w:rFonts w:ascii="Times New Roman" w:hAnsi="Times New Roman" w:hint="eastAsia"/>
                  <w:lang w:eastAsia="ko-KR"/>
                </w:rPr>
                <w:t xml:space="preserve"> //not using RPS in SPS</w:t>
              </w:r>
            </w:ins>
          </w:p>
        </w:tc>
        <w:tc>
          <w:tcPr>
            <w:tcW w:w="1276" w:type="dxa"/>
          </w:tcPr>
          <w:p w:rsidR="006F6175" w:rsidRPr="00210652" w:rsidRDefault="006F6175" w:rsidP="001D2791">
            <w:pPr>
              <w:pStyle w:val="tablecell"/>
              <w:rPr>
                <w:ins w:id="633" w:author="HendryHendry/선임연구원/Convergence(연)ATS그룹(hendry.hendry" w:date="2011-11-16T17:49:00Z"/>
                <w:lang w:eastAsia="ko-KR"/>
              </w:rPr>
            </w:pPr>
          </w:p>
        </w:tc>
      </w:tr>
      <w:tr w:rsidR="006F6175" w:rsidRPr="00210652" w:rsidTr="001D2791">
        <w:trPr>
          <w:cantSplit/>
          <w:trHeight w:val="57"/>
          <w:jc w:val="center"/>
          <w:ins w:id="634" w:author="HendryHendry/선임연구원/Convergence(연)ATS그룹(hendry.hendry" w:date="2011-11-16T17:49:00Z"/>
        </w:trPr>
        <w:tc>
          <w:tcPr>
            <w:tcW w:w="6510" w:type="dxa"/>
          </w:tcPr>
          <w:p w:rsidR="006F6175" w:rsidRPr="00AC355A" w:rsidRDefault="006F6175" w:rsidP="00BE4687">
            <w:pPr>
              <w:pStyle w:val="tablesyntax"/>
              <w:tabs>
                <w:tab w:val="clear" w:pos="432"/>
                <w:tab w:val="clear" w:pos="648"/>
                <w:tab w:val="clear" w:pos="864"/>
                <w:tab w:val="clear" w:pos="1080"/>
                <w:tab w:val="clear" w:pos="1296"/>
                <w:tab w:val="left" w:pos="1390"/>
              </w:tabs>
              <w:ind w:firstLineChars="600" w:firstLine="1200"/>
              <w:rPr>
                <w:ins w:id="635" w:author="HendryHendry/선임연구원/Convergence(연)ATS그룹(hendry.hendry" w:date="2011-11-16T17:49:00Z"/>
                <w:rFonts w:ascii="Times New Roman" w:hAnsi="Times New Roman"/>
              </w:rPr>
              <w:pPrChange w:id="636" w:author="HendryHendry/선임연구원/Convergence(연)ATS그룹(hendry.hendry" w:date="2011-11-21T18:52:00Z">
                <w:pPr>
                  <w:pStyle w:val="tablesyntax"/>
                  <w:tabs>
                    <w:tab w:val="clear" w:pos="432"/>
                    <w:tab w:val="clear" w:pos="648"/>
                    <w:tab w:val="clear" w:pos="864"/>
                    <w:tab w:val="clear" w:pos="1080"/>
                    <w:tab w:val="clear" w:pos="1296"/>
                    <w:tab w:val="left" w:pos="850"/>
                    <w:tab w:val="left" w:pos="1390"/>
                  </w:tabs>
                  <w:ind w:left="400"/>
                </w:pPr>
              </w:pPrChange>
            </w:pPr>
            <w:proofErr w:type="spellStart"/>
            <w:ins w:id="637" w:author="HendryHendry/선임연구원/Convergence(연)ATS그룹(hendry.hendry" w:date="2011-11-16T17:49:00Z">
              <w:r w:rsidRPr="00AC355A">
                <w:t>ref_pic_set</w:t>
              </w:r>
              <w:proofErr w:type="spellEnd"/>
              <w:r w:rsidRPr="00AC355A">
                <w:t>( </w:t>
              </w:r>
              <w:proofErr w:type="spellStart"/>
              <w:r w:rsidRPr="00AC355A">
                <w:t>idx</w:t>
              </w:r>
              <w:proofErr w:type="spellEnd"/>
              <w:r w:rsidRPr="00AC355A">
                <w:t> </w:t>
              </w:r>
              <w:r>
                <w:rPr>
                  <w:rFonts w:hint="eastAsia"/>
                  <w:lang w:eastAsia="ko-KR"/>
                </w:rPr>
                <w:t>- 1</w:t>
              </w:r>
              <w:r w:rsidRPr="00AC355A">
                <w:t>)</w:t>
              </w:r>
            </w:ins>
          </w:p>
        </w:tc>
        <w:tc>
          <w:tcPr>
            <w:tcW w:w="1276" w:type="dxa"/>
          </w:tcPr>
          <w:p w:rsidR="006F6175" w:rsidRPr="006745D2" w:rsidRDefault="006F6175" w:rsidP="001D2791">
            <w:pPr>
              <w:pStyle w:val="tablecell"/>
              <w:rPr>
                <w:ins w:id="638" w:author="HendryHendry/선임연구원/Convergence(연)ATS그룹(hendry.hendry" w:date="2011-11-16T17:49:00Z"/>
              </w:rPr>
            </w:pPr>
          </w:p>
        </w:tc>
      </w:tr>
      <w:tr w:rsidR="006F6175" w:rsidRPr="00210652" w:rsidTr="001D2791">
        <w:trPr>
          <w:cantSplit/>
          <w:trHeight w:val="57"/>
          <w:jc w:val="center"/>
          <w:ins w:id="639" w:author="HendryHendry/선임연구원/Convergence(연)ATS그룹(hendry.hendry" w:date="2011-11-16T17:49:00Z"/>
        </w:trPr>
        <w:tc>
          <w:tcPr>
            <w:tcW w:w="6510" w:type="dxa"/>
          </w:tcPr>
          <w:p w:rsidR="006F6175" w:rsidRPr="00BE4687" w:rsidRDefault="006F6175" w:rsidP="00BE4687">
            <w:pPr>
              <w:pStyle w:val="tablesyntax"/>
              <w:tabs>
                <w:tab w:val="clear" w:pos="216"/>
                <w:tab w:val="clear" w:pos="432"/>
                <w:tab w:val="clear" w:pos="864"/>
                <w:tab w:val="clear" w:pos="1080"/>
                <w:tab w:val="left" w:pos="520"/>
              </w:tabs>
              <w:ind w:firstLineChars="400" w:firstLine="800"/>
              <w:rPr>
                <w:ins w:id="640" w:author="HendryHendry/선임연구원/Convergence(연)ATS그룹(hendry.hendry" w:date="2011-11-16T17:49:00Z"/>
                <w:rFonts w:ascii="Times New Roman" w:hAnsi="Times New Roman"/>
                <w:lang w:eastAsia="ko-KR"/>
                <w:rPrChange w:id="641" w:author="HendryHendry/선임연구원/Convergence(연)ATS그룹(hendry.hendry" w:date="2011-11-21T18:52:00Z">
                  <w:rPr>
                    <w:ins w:id="642" w:author="HendryHendry/선임연구원/Convergence(연)ATS그룹(hendry.hendry" w:date="2011-11-16T17:49:00Z"/>
                    <w:rFonts w:ascii="Times New Roman" w:hAnsi="Times New Roman"/>
                    <w:b/>
                    <w:lang w:eastAsia="ko-KR"/>
                  </w:rPr>
                </w:rPrChange>
              </w:rPr>
              <w:pPrChange w:id="643" w:author="HendryHendry/선임연구원/Convergence(연)ATS그룹(hendry.hendry" w:date="2011-11-21T18:52:00Z">
                <w:pPr>
                  <w:pStyle w:val="tablesyntax"/>
                  <w:tabs>
                    <w:tab w:val="clear" w:pos="216"/>
                    <w:tab w:val="clear" w:pos="432"/>
                    <w:tab w:val="clear" w:pos="864"/>
                    <w:tab w:val="clear" w:pos="1080"/>
                    <w:tab w:val="left" w:pos="520"/>
                  </w:tabs>
                  <w:ind w:left="400" w:firstLineChars="150" w:firstLine="294"/>
                </w:pPr>
              </w:pPrChange>
            </w:pPr>
            <w:ins w:id="644" w:author="HendryHendry/선임연구원/Convergence(연)ATS그룹(hendry.hendry" w:date="2011-11-16T17:49:00Z">
              <w:r w:rsidRPr="00BE4687">
                <w:rPr>
                  <w:rFonts w:ascii="Times New Roman" w:hAnsi="Times New Roman" w:hint="eastAsia"/>
                  <w:lang w:eastAsia="ko-KR"/>
                  <w:rPrChange w:id="645" w:author="HendryHendry/선임연구원/Convergence(연)ATS그룹(hendry.hendry" w:date="2011-11-21T18:52:00Z">
                    <w:rPr>
                      <w:rFonts w:ascii="Times New Roman" w:hAnsi="Times New Roman" w:hint="eastAsia"/>
                      <w:b/>
                      <w:lang w:eastAsia="ko-KR"/>
                    </w:rPr>
                  </w:rPrChange>
                </w:rPr>
                <w:t>}</w:t>
              </w:r>
            </w:ins>
          </w:p>
        </w:tc>
        <w:tc>
          <w:tcPr>
            <w:tcW w:w="1276" w:type="dxa"/>
          </w:tcPr>
          <w:p w:rsidR="006F6175" w:rsidRPr="00210652" w:rsidRDefault="006F6175" w:rsidP="001D2791">
            <w:pPr>
              <w:pStyle w:val="tablecell"/>
              <w:rPr>
                <w:ins w:id="646" w:author="HendryHendry/선임연구원/Convergence(연)ATS그룹(hendry.hendry" w:date="2011-11-16T17:49:00Z"/>
                <w:lang w:eastAsia="ko-KR"/>
              </w:rPr>
            </w:pPr>
          </w:p>
        </w:tc>
      </w:tr>
      <w:tr w:rsidR="006F6175" w:rsidRPr="00210652" w:rsidTr="001D2791">
        <w:trPr>
          <w:cantSplit/>
          <w:trHeight w:val="40"/>
          <w:jc w:val="center"/>
          <w:ins w:id="647" w:author="HendryHendry/선임연구원/Convergence(연)ATS그룹(hendry.hendry" w:date="2011-11-16T17:49:00Z"/>
        </w:trPr>
        <w:tc>
          <w:tcPr>
            <w:tcW w:w="6510" w:type="dxa"/>
          </w:tcPr>
          <w:p w:rsidR="006F6175" w:rsidRPr="00210652" w:rsidRDefault="006F6175" w:rsidP="00BE4687">
            <w:pPr>
              <w:pStyle w:val="tablesyntax"/>
              <w:ind w:firstLineChars="200" w:firstLine="400"/>
              <w:rPr>
                <w:ins w:id="648" w:author="HendryHendry/선임연구원/Convergence(연)ATS그룹(hendry.hendry" w:date="2011-11-16T17:49:00Z"/>
                <w:rFonts w:ascii="Times New Roman" w:hAnsi="Times New Roman"/>
                <w:lang w:eastAsia="ko-KR"/>
              </w:rPr>
              <w:pPrChange w:id="649" w:author="HendryHendry/선임연구원/Convergence(연)ATS그룹(hendry.hendry" w:date="2011-11-21T18:53:00Z">
                <w:pPr>
                  <w:pStyle w:val="tablesyntax"/>
                  <w:ind w:left="400" w:firstLineChars="200" w:firstLine="400"/>
                </w:pPr>
              </w:pPrChange>
            </w:pPr>
            <w:ins w:id="650" w:author="HendryHendry/선임연구원/Convergence(연)ATS그룹(hendry.hendry" w:date="2011-11-16T17:49:00Z">
              <w:r>
                <w:rPr>
                  <w:rFonts w:ascii="Times New Roman" w:hAnsi="Times New Roman" w:hint="eastAsia"/>
                  <w:lang w:eastAsia="ko-KR"/>
                </w:rPr>
                <w:t>}</w:t>
              </w:r>
            </w:ins>
          </w:p>
        </w:tc>
        <w:tc>
          <w:tcPr>
            <w:tcW w:w="1276" w:type="dxa"/>
          </w:tcPr>
          <w:p w:rsidR="006F6175" w:rsidRPr="00210652" w:rsidRDefault="006F6175" w:rsidP="001D2791">
            <w:pPr>
              <w:pStyle w:val="tablecell"/>
              <w:rPr>
                <w:ins w:id="651" w:author="HendryHendry/선임연구원/Convergence(연)ATS그룹(hendry.hendry" w:date="2011-11-16T17:49:00Z"/>
              </w:rPr>
            </w:pPr>
          </w:p>
        </w:tc>
      </w:tr>
      <w:tr w:rsidR="006F6175" w:rsidRPr="00210652" w:rsidTr="001D2791">
        <w:trPr>
          <w:cantSplit/>
          <w:trHeight w:val="72"/>
          <w:jc w:val="center"/>
          <w:ins w:id="652" w:author="HendryHendry/선임연구원/Convergence(연)ATS그룹(hendry.hendry" w:date="2011-11-16T17:49:00Z"/>
        </w:trPr>
        <w:tc>
          <w:tcPr>
            <w:tcW w:w="6510" w:type="dxa"/>
          </w:tcPr>
          <w:p w:rsidR="006F6175" w:rsidRDefault="006F6175" w:rsidP="006B18F9">
            <w:pPr>
              <w:pStyle w:val="tablesyntax"/>
              <w:ind w:firstLineChars="200" w:firstLine="400"/>
              <w:rPr>
                <w:ins w:id="653" w:author="HendryHendry/선임연구원/Convergence(연)ATS그룹(hendry.hendry" w:date="2011-11-16T17:49:00Z"/>
                <w:rFonts w:ascii="Times New Roman" w:hAnsi="Times New Roman"/>
                <w:lang w:eastAsia="ko-KR"/>
              </w:rPr>
              <w:pPrChange w:id="654" w:author="HendryHendry/선임연구원/Convergence(연)ATS그룹(hendry.hendry" w:date="2011-11-21T18:53:00Z">
                <w:pPr>
                  <w:pStyle w:val="tablesyntax"/>
                  <w:ind w:left="400" w:firstLineChars="200" w:firstLine="400"/>
                </w:pPr>
              </w:pPrChange>
            </w:pPr>
            <w:ins w:id="655" w:author="HendryHendry/선임연구원/Convergence(연)ATS그룹(hendry.hendry" w:date="2011-11-16T17:49:00Z">
              <w:r>
                <w:rPr>
                  <w:rFonts w:ascii="Times New Roman" w:hAnsi="Times New Roman"/>
                  <w:lang w:eastAsia="ko-KR"/>
                </w:rPr>
                <w:t>I</w:t>
              </w:r>
              <w:r>
                <w:rPr>
                  <w:rFonts w:ascii="Times New Roman" w:hAnsi="Times New Roman" w:hint="eastAsia"/>
                  <w:lang w:eastAsia="ko-KR"/>
                </w:rPr>
                <w:t>f (</w:t>
              </w:r>
              <w:proofErr w:type="spellStart"/>
              <w:r>
                <w:rPr>
                  <w:rFonts w:ascii="Times New Roman" w:hAnsi="Times New Roman" w:hint="eastAsia"/>
                  <w:lang w:eastAsia="ko-KR"/>
                </w:rPr>
                <w:t>use_long_term_reference_flag</w:t>
              </w:r>
              <w:proofErr w:type="spellEnd"/>
              <w:r>
                <w:rPr>
                  <w:rFonts w:ascii="Times New Roman" w:hAnsi="Times New Roman" w:hint="eastAsia"/>
                  <w:lang w:eastAsia="ko-KR"/>
                </w:rPr>
                <w:t xml:space="preserve"> == 1) {</w:t>
              </w:r>
            </w:ins>
          </w:p>
        </w:tc>
        <w:tc>
          <w:tcPr>
            <w:tcW w:w="1276" w:type="dxa"/>
          </w:tcPr>
          <w:p w:rsidR="006F6175" w:rsidRPr="00210652" w:rsidRDefault="006F6175" w:rsidP="001D2791">
            <w:pPr>
              <w:pStyle w:val="tablecell"/>
              <w:rPr>
                <w:ins w:id="656" w:author="HendryHendry/선임연구원/Convergence(연)ATS그룹(hendry.hendry" w:date="2011-11-16T17:49:00Z"/>
              </w:rPr>
            </w:pPr>
          </w:p>
        </w:tc>
      </w:tr>
      <w:tr w:rsidR="006F6175" w:rsidRPr="00210652" w:rsidTr="001D2791">
        <w:trPr>
          <w:cantSplit/>
          <w:trHeight w:val="71"/>
          <w:jc w:val="center"/>
          <w:ins w:id="657" w:author="HendryHendry/선임연구원/Convergence(연)ATS그룹(hendry.hendry" w:date="2011-11-16T17:49:00Z"/>
        </w:trPr>
        <w:tc>
          <w:tcPr>
            <w:tcW w:w="6510" w:type="dxa"/>
          </w:tcPr>
          <w:p w:rsidR="006F6175" w:rsidRPr="00E72B23" w:rsidRDefault="006F6175" w:rsidP="006B18F9">
            <w:pPr>
              <w:pStyle w:val="tablesyntax"/>
              <w:ind w:firstLineChars="400" w:firstLine="785"/>
              <w:rPr>
                <w:ins w:id="658" w:author="HendryHendry/선임연구원/Convergence(연)ATS그룹(hendry.hendry" w:date="2011-11-16T17:49:00Z"/>
                <w:rFonts w:ascii="Times New Roman" w:hAnsi="Times New Roman"/>
                <w:b/>
                <w:lang w:val="en-US" w:eastAsia="ko-KR"/>
              </w:rPr>
              <w:pPrChange w:id="659" w:author="HendryHendry/선임연구원/Convergence(연)ATS그룹(hendry.hendry" w:date="2011-11-21T18:53:00Z">
                <w:pPr>
                  <w:pStyle w:val="tablesyntax"/>
                  <w:ind w:left="400" w:firstLineChars="200" w:firstLine="393"/>
                </w:pPr>
              </w:pPrChange>
            </w:pPr>
            <w:proofErr w:type="spellStart"/>
            <w:ins w:id="660" w:author="HendryHendry/선임연구원/Convergence(연)ATS그룹(hendry.hendry" w:date="2011-11-16T17:49:00Z">
              <w:r w:rsidRPr="00E72B23">
                <w:rPr>
                  <w:rFonts w:ascii="Times New Roman" w:hAnsi="Times New Roman" w:hint="eastAsia"/>
                  <w:b/>
                  <w:lang w:val="en-US" w:eastAsia="ko-KR"/>
                </w:rPr>
                <w:t>num_used_long_term_pics</w:t>
              </w:r>
              <w:proofErr w:type="spellEnd"/>
            </w:ins>
          </w:p>
        </w:tc>
        <w:tc>
          <w:tcPr>
            <w:tcW w:w="1276" w:type="dxa"/>
          </w:tcPr>
          <w:p w:rsidR="006F6175" w:rsidRPr="00210652" w:rsidRDefault="006F6175" w:rsidP="001D2791">
            <w:pPr>
              <w:pStyle w:val="tablecell"/>
              <w:rPr>
                <w:ins w:id="661" w:author="HendryHendry/선임연구원/Convergence(연)ATS그룹(hendry.hendry" w:date="2011-11-16T17:49:00Z"/>
                <w:lang w:eastAsia="ko-KR"/>
              </w:rPr>
            </w:pPr>
            <w:proofErr w:type="spellStart"/>
            <w:ins w:id="662" w:author="HendryHendry/선임연구원/Convergence(연)ATS그룹(hendry.hendry" w:date="2011-11-16T17:49:00Z">
              <w:r>
                <w:rPr>
                  <w:rFonts w:hint="eastAsia"/>
                  <w:lang w:eastAsia="ko-KR"/>
                </w:rPr>
                <w:t>ue</w:t>
              </w:r>
              <w:proofErr w:type="spellEnd"/>
              <w:r>
                <w:rPr>
                  <w:rFonts w:hint="eastAsia"/>
                  <w:lang w:eastAsia="ko-KR"/>
                </w:rPr>
                <w:t>(v)</w:t>
              </w:r>
            </w:ins>
          </w:p>
        </w:tc>
      </w:tr>
      <w:tr w:rsidR="006F6175" w:rsidRPr="00210652" w:rsidTr="001D2791">
        <w:trPr>
          <w:cantSplit/>
          <w:trHeight w:val="71"/>
          <w:jc w:val="center"/>
          <w:ins w:id="663" w:author="HendryHendry/선임연구원/Convergence(연)ATS그룹(hendry.hendry" w:date="2011-11-16T17:49:00Z"/>
        </w:trPr>
        <w:tc>
          <w:tcPr>
            <w:tcW w:w="6510" w:type="dxa"/>
          </w:tcPr>
          <w:p w:rsidR="006F6175" w:rsidRDefault="006F6175" w:rsidP="001D2791">
            <w:pPr>
              <w:pStyle w:val="tablesyntax"/>
              <w:ind w:left="400" w:firstLineChars="200" w:firstLine="400"/>
              <w:rPr>
                <w:ins w:id="664" w:author="HendryHendry/선임연구원/Convergence(연)ATS그룹(hendry.hendry" w:date="2011-11-16T17:49:00Z"/>
                <w:rFonts w:ascii="Times New Roman" w:hAnsi="Times New Roman"/>
                <w:lang w:eastAsia="ko-KR"/>
              </w:rPr>
            </w:pPr>
            <w:ins w:id="665" w:author="HendryHendry/선임연구원/Convergence(연)ATS그룹(hendry.hendry" w:date="2011-11-16T17:49:00Z">
              <w:r>
                <w:rPr>
                  <w:rFonts w:ascii="Times New Roman" w:hAnsi="Times New Roman"/>
                  <w:lang w:eastAsia="ko-KR"/>
                </w:rPr>
                <w:t>I</w:t>
              </w:r>
              <w:r>
                <w:rPr>
                  <w:rFonts w:ascii="Times New Roman" w:hAnsi="Times New Roman" w:hint="eastAsia"/>
                  <w:lang w:eastAsia="ko-KR"/>
                </w:rPr>
                <w:t>f (</w:t>
              </w:r>
              <w:proofErr w:type="spellStart"/>
              <w:r>
                <w:rPr>
                  <w:rFonts w:ascii="Times New Roman" w:hAnsi="Times New Roman" w:hint="eastAsia"/>
                  <w:lang w:eastAsia="ko-KR"/>
                </w:rPr>
                <w:t>num_used_long_term_pics</w:t>
              </w:r>
              <w:proofErr w:type="spellEnd"/>
              <w:r>
                <w:rPr>
                  <w:rFonts w:ascii="Times New Roman" w:hAnsi="Times New Roman" w:hint="eastAsia"/>
                  <w:lang w:eastAsia="ko-KR"/>
                </w:rPr>
                <w:t xml:space="preserve"> &gt; 0) {</w:t>
              </w:r>
            </w:ins>
          </w:p>
        </w:tc>
        <w:tc>
          <w:tcPr>
            <w:tcW w:w="1276" w:type="dxa"/>
          </w:tcPr>
          <w:p w:rsidR="006F6175" w:rsidRPr="00210652" w:rsidRDefault="006F6175" w:rsidP="001D2791">
            <w:pPr>
              <w:pStyle w:val="tablecell"/>
              <w:rPr>
                <w:ins w:id="666" w:author="HendryHendry/선임연구원/Convergence(연)ATS그룹(hendry.hendry" w:date="2011-11-16T17:49:00Z"/>
              </w:rPr>
            </w:pPr>
          </w:p>
        </w:tc>
      </w:tr>
      <w:tr w:rsidR="006F6175" w:rsidRPr="00210652" w:rsidTr="001D2791">
        <w:trPr>
          <w:cantSplit/>
          <w:trHeight w:val="71"/>
          <w:jc w:val="center"/>
          <w:ins w:id="667" w:author="HendryHendry/선임연구원/Convergence(연)ATS그룹(hendry.hendry" w:date="2011-11-16T17:49:00Z"/>
        </w:trPr>
        <w:tc>
          <w:tcPr>
            <w:tcW w:w="6510" w:type="dxa"/>
          </w:tcPr>
          <w:p w:rsidR="004200F5" w:rsidRDefault="006F6175" w:rsidP="006B18F9">
            <w:pPr>
              <w:pStyle w:val="tablesyntax"/>
              <w:ind w:left="400" w:firstLineChars="400" w:firstLine="800"/>
              <w:rPr>
                <w:ins w:id="668" w:author="HendryHendry/선임연구원/Convergence(연)ATS그룹(hendry.hendry" w:date="2011-11-16T17:49:00Z"/>
                <w:rFonts w:ascii="Times New Roman" w:hAnsi="Times New Roman"/>
                <w:lang w:val="en-US" w:eastAsia="ko-KR"/>
              </w:rPr>
              <w:pPrChange w:id="669" w:author="HendryHendry/선임연구원/Convergence(연)ATS그룹(hendry.hendry" w:date="2011-11-21T18:54:00Z">
                <w:pPr>
                  <w:pStyle w:val="tablesyntax"/>
                  <w:ind w:left="400" w:firstLineChars="200" w:firstLine="400"/>
                </w:pPr>
              </w:pPrChange>
            </w:pPr>
            <w:ins w:id="670" w:author="HendryHendry/선임연구원/Convergence(연)ATS그룹(hendry.hendry" w:date="2011-11-16T17:49:00Z">
              <w:r>
                <w:rPr>
                  <w:rFonts w:ascii="Times New Roman" w:hAnsi="Times New Roman" w:hint="eastAsia"/>
                  <w:lang w:val="en-US" w:eastAsia="ko-KR"/>
                </w:rPr>
                <w:t>for (</w:t>
              </w:r>
              <w:proofErr w:type="spellStart"/>
              <w:r>
                <w:rPr>
                  <w:rFonts w:ascii="Times New Roman" w:hAnsi="Times New Roman" w:hint="eastAsia"/>
                  <w:lang w:val="en-US" w:eastAsia="ko-KR"/>
                </w:rPr>
                <w:t>i</w:t>
              </w:r>
              <w:proofErr w:type="spellEnd"/>
              <w:r>
                <w:rPr>
                  <w:rFonts w:ascii="Times New Roman" w:hAnsi="Times New Roman" w:hint="eastAsia"/>
                  <w:lang w:val="en-US" w:eastAsia="ko-KR"/>
                </w:rPr>
                <w:t xml:space="preserve"> = 0; </w:t>
              </w:r>
            </w:ins>
            <w:proofErr w:type="spellStart"/>
            <w:ins w:id="671" w:author="HendryHendry/선임연구원/Convergence(연)ATS그룹(hendry.hendry" w:date="2011-11-18T11:12:00Z">
              <w:r w:rsidR="00761719">
                <w:rPr>
                  <w:rFonts w:ascii="Times New Roman" w:hAnsi="Times New Roman" w:hint="eastAsia"/>
                  <w:lang w:val="en-US" w:eastAsia="ko-KR"/>
                </w:rPr>
                <w:t>i</w:t>
              </w:r>
            </w:ins>
            <w:proofErr w:type="spellEnd"/>
            <w:ins w:id="672" w:author="HendryHendry/선임연구원/Convergence(연)ATS그룹(hendry.hendry" w:date="2011-11-16T17:49:00Z">
              <w:r>
                <w:rPr>
                  <w:rFonts w:ascii="Times New Roman" w:hAnsi="Times New Roman" w:hint="eastAsia"/>
                  <w:lang w:val="en-US" w:eastAsia="ko-KR"/>
                </w:rPr>
                <w:t xml:space="preserve"> &lt; </w:t>
              </w:r>
              <w:proofErr w:type="spellStart"/>
              <w:r>
                <w:rPr>
                  <w:rFonts w:ascii="Times New Roman" w:hAnsi="Times New Roman" w:hint="eastAsia"/>
                  <w:lang w:val="en-US" w:eastAsia="ko-KR"/>
                </w:rPr>
                <w:t>num_used_long_term_pics</w:t>
              </w:r>
              <w:proofErr w:type="spellEnd"/>
              <w:r>
                <w:rPr>
                  <w:rFonts w:ascii="Times New Roman" w:hAnsi="Times New Roman" w:hint="eastAsia"/>
                  <w:lang w:val="en-US" w:eastAsia="ko-KR"/>
                </w:rPr>
                <w:t xml:space="preserve">; </w:t>
              </w:r>
              <w:proofErr w:type="spellStart"/>
              <w:r>
                <w:rPr>
                  <w:rFonts w:ascii="Times New Roman" w:hAnsi="Times New Roman" w:hint="eastAsia"/>
                  <w:lang w:val="en-US" w:eastAsia="ko-KR"/>
                </w:rPr>
                <w:t>i</w:t>
              </w:r>
              <w:proofErr w:type="spellEnd"/>
              <w:r>
                <w:rPr>
                  <w:rFonts w:ascii="Times New Roman" w:hAnsi="Times New Roman" w:hint="eastAsia"/>
                  <w:lang w:val="en-US" w:eastAsia="ko-KR"/>
                </w:rPr>
                <w:t>++) {</w:t>
              </w:r>
            </w:ins>
          </w:p>
        </w:tc>
        <w:tc>
          <w:tcPr>
            <w:tcW w:w="1276" w:type="dxa"/>
          </w:tcPr>
          <w:p w:rsidR="006F6175" w:rsidRPr="00210652" w:rsidRDefault="006F6175" w:rsidP="001D2791">
            <w:pPr>
              <w:pStyle w:val="tablecell"/>
              <w:rPr>
                <w:ins w:id="673" w:author="HendryHendry/선임연구원/Convergence(연)ATS그룹(hendry.hendry" w:date="2011-11-16T17:49:00Z"/>
              </w:rPr>
            </w:pPr>
          </w:p>
        </w:tc>
      </w:tr>
      <w:tr w:rsidR="006F6175" w:rsidRPr="00210652" w:rsidTr="001D2791">
        <w:trPr>
          <w:cantSplit/>
          <w:trHeight w:val="35"/>
          <w:jc w:val="center"/>
          <w:ins w:id="674" w:author="HendryHendry/선임연구원/Convergence(연)ATS그룹(hendry.hendry" w:date="2011-11-16T17:49:00Z"/>
        </w:trPr>
        <w:tc>
          <w:tcPr>
            <w:tcW w:w="6510" w:type="dxa"/>
          </w:tcPr>
          <w:p w:rsidR="006F6175" w:rsidRPr="00E72B23" w:rsidRDefault="006F6175" w:rsidP="001D2791">
            <w:pPr>
              <w:pStyle w:val="tablesyntax"/>
              <w:ind w:left="400" w:firstLineChars="200" w:firstLine="400"/>
              <w:rPr>
                <w:ins w:id="675" w:author="HendryHendry/선임연구원/Convergence(연)ATS그룹(hendry.hendry" w:date="2011-11-16T17:49:00Z"/>
                <w:rFonts w:ascii="Times New Roman" w:hAnsi="Times New Roman"/>
                <w:lang w:val="en-US" w:eastAsia="ko-KR"/>
              </w:rPr>
            </w:pPr>
            <w:ins w:id="676" w:author="HendryHendry/선임연구원/Convergence(연)ATS그룹(hendry.hendry" w:date="2011-11-16T17:49:00Z">
              <w:r>
                <w:rPr>
                  <w:rFonts w:ascii="Times New Roman" w:hAnsi="Times New Roman" w:hint="eastAsia"/>
                  <w:lang w:val="en-US" w:eastAsia="ko-KR"/>
                </w:rPr>
                <w:t xml:space="preserve">         </w:t>
              </w:r>
              <w:proofErr w:type="spellStart"/>
              <w:r>
                <w:rPr>
                  <w:rFonts w:ascii="Times New Roman" w:hAnsi="Times New Roman" w:hint="eastAsia"/>
                  <w:lang w:val="en-US" w:eastAsia="ko-KR"/>
                </w:rPr>
                <w:t>LTRP_Id</w:t>
              </w:r>
              <w:proofErr w:type="spellEnd"/>
            </w:ins>
          </w:p>
        </w:tc>
        <w:tc>
          <w:tcPr>
            <w:tcW w:w="1276" w:type="dxa"/>
          </w:tcPr>
          <w:p w:rsidR="006F6175" w:rsidRPr="00210652" w:rsidRDefault="006F6175" w:rsidP="001D2791">
            <w:pPr>
              <w:pStyle w:val="tablecell"/>
              <w:rPr>
                <w:ins w:id="677" w:author="HendryHendry/선임연구원/Convergence(연)ATS그룹(hendry.hendry" w:date="2011-11-16T17:49:00Z"/>
                <w:lang w:eastAsia="ko-KR"/>
              </w:rPr>
            </w:pPr>
            <w:proofErr w:type="spellStart"/>
            <w:ins w:id="678" w:author="HendryHendry/선임연구원/Convergence(연)ATS그룹(hendry.hendry" w:date="2011-11-16T17:49:00Z">
              <w:r>
                <w:rPr>
                  <w:rFonts w:hint="eastAsia"/>
                  <w:lang w:eastAsia="ko-KR"/>
                </w:rPr>
                <w:t>ue</w:t>
              </w:r>
              <w:proofErr w:type="spellEnd"/>
              <w:r>
                <w:rPr>
                  <w:rFonts w:hint="eastAsia"/>
                  <w:lang w:eastAsia="ko-KR"/>
                </w:rPr>
                <w:t>(v)</w:t>
              </w:r>
            </w:ins>
          </w:p>
        </w:tc>
      </w:tr>
      <w:tr w:rsidR="006F6175" w:rsidRPr="00210652" w:rsidTr="001D2791">
        <w:trPr>
          <w:cantSplit/>
          <w:trHeight w:val="35"/>
          <w:jc w:val="center"/>
          <w:ins w:id="679" w:author="HendryHendry/선임연구원/Convergence(연)ATS그룹(hendry.hendry" w:date="2011-11-16T17:49:00Z"/>
        </w:trPr>
        <w:tc>
          <w:tcPr>
            <w:tcW w:w="6510" w:type="dxa"/>
          </w:tcPr>
          <w:p w:rsidR="006F6175" w:rsidRDefault="006F6175" w:rsidP="006B18F9">
            <w:pPr>
              <w:pStyle w:val="tablesyntax"/>
              <w:ind w:left="400" w:firstLineChars="200" w:firstLine="400"/>
              <w:rPr>
                <w:ins w:id="680" w:author="HendryHendry/선임연구원/Convergence(연)ATS그룹(hendry.hendry" w:date="2011-11-16T17:49:00Z"/>
                <w:rFonts w:ascii="Times New Roman" w:hAnsi="Times New Roman"/>
                <w:lang w:eastAsia="ko-KR"/>
              </w:rPr>
              <w:pPrChange w:id="681" w:author="HendryHendry/선임연구원/Convergence(연)ATS그룹(hendry.hendry" w:date="2011-11-21T18:54:00Z">
                <w:pPr>
                  <w:pStyle w:val="tablesyntax"/>
                  <w:ind w:left="400" w:firstLineChars="200" w:firstLine="400"/>
                </w:pPr>
              </w:pPrChange>
            </w:pPr>
            <w:ins w:id="682" w:author="HendryHendry/선임연구원/Convergence(연)ATS그룹(hendry.hendry" w:date="2011-11-16T17:49:00Z">
              <w:r>
                <w:rPr>
                  <w:rFonts w:ascii="Times New Roman" w:hAnsi="Times New Roman" w:hint="eastAsia"/>
                  <w:lang w:eastAsia="ko-KR"/>
                </w:rPr>
                <w:t xml:space="preserve">    }</w:t>
              </w:r>
            </w:ins>
          </w:p>
        </w:tc>
        <w:tc>
          <w:tcPr>
            <w:tcW w:w="1276" w:type="dxa"/>
          </w:tcPr>
          <w:p w:rsidR="006F6175" w:rsidRPr="00210652" w:rsidRDefault="006F6175" w:rsidP="001D2791">
            <w:pPr>
              <w:pStyle w:val="tablecell"/>
              <w:rPr>
                <w:ins w:id="683" w:author="HendryHendry/선임연구원/Convergence(연)ATS그룹(hendry.hendry" w:date="2011-11-16T17:49:00Z"/>
              </w:rPr>
            </w:pPr>
          </w:p>
        </w:tc>
      </w:tr>
      <w:tr w:rsidR="006F6175" w:rsidRPr="00210652" w:rsidTr="001D2791">
        <w:trPr>
          <w:cantSplit/>
          <w:trHeight w:val="35"/>
          <w:jc w:val="center"/>
          <w:ins w:id="684" w:author="HendryHendry/선임연구원/Convergence(연)ATS그룹(hendry.hendry" w:date="2011-11-16T17:49:00Z"/>
        </w:trPr>
        <w:tc>
          <w:tcPr>
            <w:tcW w:w="6510" w:type="dxa"/>
          </w:tcPr>
          <w:p w:rsidR="006F6175" w:rsidRDefault="006F6175" w:rsidP="006B18F9">
            <w:pPr>
              <w:pStyle w:val="tablesyntax"/>
              <w:ind w:firstLineChars="400" w:firstLine="800"/>
              <w:rPr>
                <w:ins w:id="685" w:author="HendryHendry/선임연구원/Convergence(연)ATS그룹(hendry.hendry" w:date="2011-11-16T17:49:00Z"/>
                <w:rFonts w:ascii="Times New Roman" w:hAnsi="Times New Roman"/>
                <w:lang w:eastAsia="ko-KR"/>
              </w:rPr>
              <w:pPrChange w:id="686" w:author="HendryHendry/선임연구원/Convergence(연)ATS그룹(hendry.hendry" w:date="2011-11-21T18:54:00Z">
                <w:pPr>
                  <w:pStyle w:val="tablesyntax"/>
                  <w:ind w:left="400" w:firstLineChars="200" w:firstLine="400"/>
                </w:pPr>
              </w:pPrChange>
            </w:pPr>
            <w:ins w:id="687" w:author="HendryHendry/선임연구원/Convergence(연)ATS그룹(hendry.hendry" w:date="2011-11-16T17:49:00Z">
              <w:r>
                <w:rPr>
                  <w:rFonts w:ascii="Times New Roman" w:hAnsi="Times New Roman" w:hint="eastAsia"/>
                  <w:lang w:eastAsia="ko-KR"/>
                </w:rPr>
                <w:t>}</w:t>
              </w:r>
            </w:ins>
          </w:p>
        </w:tc>
        <w:tc>
          <w:tcPr>
            <w:tcW w:w="1276" w:type="dxa"/>
          </w:tcPr>
          <w:p w:rsidR="006F6175" w:rsidRPr="00210652" w:rsidRDefault="006F6175" w:rsidP="001D2791">
            <w:pPr>
              <w:pStyle w:val="tablecell"/>
              <w:rPr>
                <w:ins w:id="688" w:author="HendryHendry/선임연구원/Convergence(연)ATS그룹(hendry.hendry" w:date="2011-11-16T17:49:00Z"/>
              </w:rPr>
            </w:pPr>
          </w:p>
        </w:tc>
      </w:tr>
      <w:tr w:rsidR="006F6175" w:rsidRPr="00210652" w:rsidTr="001D2791">
        <w:trPr>
          <w:cantSplit/>
          <w:trHeight w:val="35"/>
          <w:jc w:val="center"/>
          <w:ins w:id="689" w:author="HendryHendry/선임연구원/Convergence(연)ATS그룹(hendry.hendry" w:date="2011-11-16T17:49:00Z"/>
        </w:trPr>
        <w:tc>
          <w:tcPr>
            <w:tcW w:w="6510" w:type="dxa"/>
          </w:tcPr>
          <w:p w:rsidR="006F6175" w:rsidRDefault="006F6175" w:rsidP="006B18F9">
            <w:pPr>
              <w:pStyle w:val="tablesyntax"/>
              <w:ind w:firstLineChars="200" w:firstLine="400"/>
              <w:rPr>
                <w:ins w:id="690" w:author="HendryHendry/선임연구원/Convergence(연)ATS그룹(hendry.hendry" w:date="2011-11-16T17:49:00Z"/>
                <w:rFonts w:ascii="Times New Roman" w:hAnsi="Times New Roman"/>
                <w:lang w:eastAsia="ko-KR"/>
              </w:rPr>
              <w:pPrChange w:id="691" w:author="HendryHendry/선임연구원/Convergence(연)ATS그룹(hendry.hendry" w:date="2011-11-21T18:54:00Z">
                <w:pPr>
                  <w:pStyle w:val="tablesyntax"/>
                  <w:ind w:left="400" w:firstLineChars="200" w:firstLine="400"/>
                </w:pPr>
              </w:pPrChange>
            </w:pPr>
            <w:ins w:id="692" w:author="HendryHendry/선임연구원/Convergence(연)ATS그룹(hendry.hendry" w:date="2011-11-16T17:49:00Z">
              <w:r>
                <w:rPr>
                  <w:rFonts w:ascii="Times New Roman" w:hAnsi="Times New Roman" w:hint="eastAsia"/>
                  <w:lang w:eastAsia="ko-KR"/>
                </w:rPr>
                <w:t>}</w:t>
              </w:r>
            </w:ins>
          </w:p>
        </w:tc>
        <w:tc>
          <w:tcPr>
            <w:tcW w:w="1276" w:type="dxa"/>
          </w:tcPr>
          <w:p w:rsidR="006F6175" w:rsidRPr="00210652" w:rsidRDefault="006F6175" w:rsidP="001D2791">
            <w:pPr>
              <w:pStyle w:val="tablecell"/>
              <w:rPr>
                <w:ins w:id="693" w:author="HendryHendry/선임연구원/Convergence(연)ATS그룹(hendry.hendry" w:date="2011-11-16T17:49:00Z"/>
              </w:rPr>
            </w:pPr>
          </w:p>
        </w:tc>
      </w:tr>
      <w:tr w:rsidR="006F6175" w:rsidRPr="00210652" w:rsidTr="001D2791">
        <w:trPr>
          <w:cantSplit/>
          <w:trHeight w:val="142"/>
          <w:jc w:val="center"/>
          <w:ins w:id="694" w:author="HendryHendry/선임연구원/Convergence(연)ATS그룹(hendry.hendry" w:date="2011-11-16T17:49:00Z"/>
        </w:trPr>
        <w:tc>
          <w:tcPr>
            <w:tcW w:w="6510" w:type="dxa"/>
          </w:tcPr>
          <w:p w:rsidR="006F6175" w:rsidRPr="00892373" w:rsidRDefault="006F6175" w:rsidP="001D2791">
            <w:pPr>
              <w:pStyle w:val="tablesyntax"/>
              <w:keepNext w:val="0"/>
              <w:keepLines w:val="0"/>
              <w:ind w:left="400"/>
              <w:rPr>
                <w:ins w:id="695" w:author="HendryHendry/선임연구원/Convergence(연)ATS그룹(hendry.hendry" w:date="2011-11-16T17:49:00Z"/>
                <w:rFonts w:ascii="Times New Roman" w:hAnsi="Times New Roman"/>
                <w:b/>
              </w:rPr>
            </w:pPr>
            <w:ins w:id="696" w:author="HendryHendry/선임연구원/Convergence(연)ATS그룹(hendry.hendry" w:date="2011-11-16T17:49:00Z">
              <w:r w:rsidRPr="00892373">
                <w:rPr>
                  <w:rFonts w:ascii="Times New Roman" w:hAnsi="Times New Roman"/>
                  <w:b/>
                </w:rPr>
                <w:tab/>
              </w:r>
              <w:r w:rsidRPr="00892373">
                <w:rPr>
                  <w:rFonts w:ascii="Times New Roman" w:hAnsi="Times New Roman"/>
                  <w:b/>
                  <w:lang w:eastAsia="ko-KR"/>
                </w:rPr>
                <w:t>…</w:t>
              </w:r>
            </w:ins>
          </w:p>
        </w:tc>
        <w:tc>
          <w:tcPr>
            <w:tcW w:w="1276" w:type="dxa"/>
          </w:tcPr>
          <w:p w:rsidR="006F6175" w:rsidRPr="00210652" w:rsidRDefault="006F6175" w:rsidP="001D2791">
            <w:pPr>
              <w:pStyle w:val="tablecell"/>
              <w:keepNext w:val="0"/>
              <w:keepLines w:val="0"/>
              <w:rPr>
                <w:ins w:id="697" w:author="HendryHendry/선임연구원/Convergence(연)ATS그룹(hendry.hendry" w:date="2011-11-16T17:49:00Z"/>
              </w:rPr>
            </w:pPr>
          </w:p>
        </w:tc>
      </w:tr>
      <w:tr w:rsidR="006F6175" w:rsidRPr="00210652" w:rsidTr="001D2791">
        <w:trPr>
          <w:cantSplit/>
          <w:jc w:val="center"/>
          <w:ins w:id="698" w:author="HendryHendry/선임연구원/Convergence(연)ATS그룹(hendry.hendry" w:date="2011-11-16T17:49:00Z"/>
        </w:trPr>
        <w:tc>
          <w:tcPr>
            <w:tcW w:w="6510" w:type="dxa"/>
          </w:tcPr>
          <w:p w:rsidR="006F6175" w:rsidRPr="00210652" w:rsidRDefault="006F6175" w:rsidP="001D2791">
            <w:pPr>
              <w:pStyle w:val="tablesyntax"/>
              <w:keepNext w:val="0"/>
              <w:keepLines w:val="0"/>
              <w:rPr>
                <w:ins w:id="699" w:author="HendryHendry/선임연구원/Convergence(연)ATS그룹(hendry.hendry" w:date="2011-11-16T17:49:00Z"/>
                <w:rFonts w:ascii="Times New Roman" w:hAnsi="Times New Roman"/>
              </w:rPr>
            </w:pPr>
            <w:ins w:id="700" w:author="HendryHendry/선임연구원/Convergence(연)ATS그룹(hendry.hendry" w:date="2011-11-16T17:49:00Z">
              <w:r w:rsidRPr="00210652">
                <w:rPr>
                  <w:rFonts w:ascii="Times New Roman" w:hAnsi="Times New Roman"/>
                </w:rPr>
                <w:t>}</w:t>
              </w:r>
            </w:ins>
          </w:p>
        </w:tc>
        <w:tc>
          <w:tcPr>
            <w:tcW w:w="1276" w:type="dxa"/>
          </w:tcPr>
          <w:p w:rsidR="006F6175" w:rsidRPr="00210652" w:rsidRDefault="006F6175" w:rsidP="001D2791">
            <w:pPr>
              <w:pStyle w:val="tablecell"/>
              <w:keepNext w:val="0"/>
              <w:keepLines w:val="0"/>
              <w:rPr>
                <w:ins w:id="701" w:author="HendryHendry/선임연구원/Convergence(연)ATS그룹(hendry.hendry" w:date="2011-11-16T17:49:00Z"/>
              </w:rPr>
            </w:pPr>
          </w:p>
        </w:tc>
      </w:tr>
    </w:tbl>
    <w:p w:rsidR="006F6175" w:rsidRPr="00E72B23" w:rsidRDefault="006F6175" w:rsidP="006F6175">
      <w:pPr>
        <w:spacing w:line="360" w:lineRule="auto"/>
        <w:rPr>
          <w:ins w:id="702" w:author="HendryHendry/선임연구원/Convergence(연)ATS그룹(hendry.hendry" w:date="2011-11-16T17:49:00Z"/>
        </w:rPr>
      </w:pPr>
      <w:proofErr w:type="spellStart"/>
      <w:proofErr w:type="gramStart"/>
      <w:ins w:id="703" w:author="HendryHendry/선임연구원/Convergence(연)ATS그룹(hendry.hendry" w:date="2011-11-16T17:49:00Z">
        <w:r w:rsidRPr="00E72B23">
          <w:rPr>
            <w:rFonts w:hint="eastAsia"/>
            <w:b/>
            <w:bCs/>
            <w:lang w:val="en-GB"/>
          </w:rPr>
          <w:t>num_used_long_term_pics</w:t>
        </w:r>
        <w:proofErr w:type="spellEnd"/>
        <w:proofErr w:type="gramEnd"/>
        <w:r w:rsidRPr="00E72B23">
          <w:rPr>
            <w:rFonts w:hint="eastAsia"/>
            <w:b/>
          </w:rPr>
          <w:t xml:space="preserve"> </w:t>
        </w:r>
        <w:r w:rsidRPr="00E72B23">
          <w:rPr>
            <w:rFonts w:hint="eastAsia"/>
          </w:rPr>
          <w:t xml:space="preserve">indicates the </w:t>
        </w:r>
        <w:r w:rsidRPr="00E72B23">
          <w:t>number</w:t>
        </w:r>
        <w:r w:rsidRPr="00E72B23">
          <w:rPr>
            <w:rFonts w:hint="eastAsia"/>
          </w:rPr>
          <w:t xml:space="preserve"> of LTRPs required by current picture for its inter prediction</w:t>
        </w:r>
      </w:ins>
    </w:p>
    <w:p w:rsidR="006F6175" w:rsidRDefault="006F6175" w:rsidP="006F6175">
      <w:pPr>
        <w:jc w:val="both"/>
        <w:rPr>
          <w:ins w:id="704" w:author="HendryHendry/선임연구원/Convergence(연)ATS그룹(hendry.hendry" w:date="2011-11-16T17:49:00Z"/>
          <w:szCs w:val="22"/>
          <w:lang w:eastAsia="ko-KR"/>
        </w:rPr>
      </w:pPr>
    </w:p>
    <w:p w:rsidR="006F6175" w:rsidRPr="00AE341B" w:rsidRDefault="006F6175" w:rsidP="006F6175">
      <w:pPr>
        <w:pStyle w:val="3"/>
        <w:rPr>
          <w:ins w:id="705" w:author="HendryHendry/선임연구원/Convergence(연)ATS그룹(hendry.hendry" w:date="2011-11-16T17:49:00Z"/>
        </w:rPr>
      </w:pPr>
      <w:ins w:id="706" w:author="HendryHendry/선임연구원/Convergence(연)ATS그룹(hendry.hendry" w:date="2011-11-16T17:49:00Z">
        <w:r>
          <w:rPr>
            <w:rFonts w:hint="eastAsia"/>
            <w:lang w:eastAsia="ko-KR"/>
          </w:rPr>
          <w:t>Integration of LTRP with ERPS scheme in AHG21</w:t>
        </w:r>
      </w:ins>
    </w:p>
    <w:p w:rsidR="006F6175" w:rsidRDefault="006F6175" w:rsidP="006F6175">
      <w:pPr>
        <w:jc w:val="both"/>
        <w:rPr>
          <w:ins w:id="707" w:author="HendryHendry/선임연구원/Convergence(연)ATS그룹(hendry.hendry" w:date="2011-11-16T17:49:00Z"/>
          <w:szCs w:val="22"/>
          <w:lang w:eastAsia="ko-KR"/>
        </w:rPr>
      </w:pPr>
      <w:ins w:id="708" w:author="HendryHendry/선임연구원/Convergence(연)ATS그룹(hendry.hendry" w:date="2011-11-16T17:49:00Z">
        <w:r>
          <w:rPr>
            <w:rFonts w:hint="eastAsia"/>
            <w:szCs w:val="22"/>
            <w:lang w:eastAsia="ko-KR"/>
          </w:rPr>
          <w:t>To harmonize the proposed LTRP signaling scheme with current ERPS scheme in AHG21, the following modifications are proposed:</w:t>
        </w:r>
      </w:ins>
    </w:p>
    <w:p w:rsidR="006F6175" w:rsidRDefault="006F6175" w:rsidP="006F6175">
      <w:pPr>
        <w:pStyle w:val="aa"/>
        <w:numPr>
          <w:ilvl w:val="0"/>
          <w:numId w:val="28"/>
        </w:numPr>
        <w:ind w:leftChars="0"/>
        <w:jc w:val="both"/>
        <w:rPr>
          <w:ins w:id="709" w:author="HendryHendry/선임연구원/Convergence(연)ATS그룹(hendry.hendry" w:date="2011-11-16T17:49:00Z"/>
          <w:szCs w:val="22"/>
          <w:lang w:eastAsia="ko-KR"/>
        </w:rPr>
      </w:pPr>
      <w:ins w:id="710" w:author="HendryHendry/선임연구원/Convergence(연)ATS그룹(hendry.hendry" w:date="2011-11-16T17:49:00Z">
        <w:r>
          <w:rPr>
            <w:rFonts w:hint="eastAsia"/>
            <w:szCs w:val="22"/>
            <w:lang w:eastAsia="ko-KR"/>
          </w:rPr>
          <w:t xml:space="preserve">Reference picture marking process for LTRPs should be different from for STRPs. Reference pictures marking process for STRPs uses current mechanism described in the WD of AHG21 whereas </w:t>
        </w:r>
        <w:r>
          <w:rPr>
            <w:rFonts w:hint="eastAsia"/>
            <w:szCs w:val="22"/>
            <w:lang w:eastAsia="ko-KR"/>
          </w:rPr>
          <w:lastRenderedPageBreak/>
          <w:t xml:space="preserve">marking process for LTRP use the mechanism described in Section 3.3, that is an LTRP shall be marked as </w:t>
        </w:r>
        <w:r>
          <w:rPr>
            <w:szCs w:val="22"/>
            <w:lang w:eastAsia="ko-KR"/>
          </w:rPr>
          <w:t>“</w:t>
        </w:r>
        <w:r>
          <w:rPr>
            <w:rFonts w:hint="eastAsia"/>
            <w:szCs w:val="22"/>
            <w:lang w:eastAsia="ko-KR"/>
          </w:rPr>
          <w:t>unused for reference</w:t>
        </w:r>
        <w:r>
          <w:rPr>
            <w:szCs w:val="22"/>
            <w:lang w:eastAsia="ko-KR"/>
          </w:rPr>
          <w:t>”</w:t>
        </w:r>
        <w:r>
          <w:rPr>
            <w:rFonts w:hint="eastAsia"/>
            <w:szCs w:val="22"/>
            <w:lang w:eastAsia="ko-KR"/>
          </w:rPr>
          <w:t xml:space="preserve"> if:</w:t>
        </w:r>
      </w:ins>
    </w:p>
    <w:p w:rsidR="006F6175" w:rsidRDefault="006F6175" w:rsidP="006F6175">
      <w:pPr>
        <w:pStyle w:val="aa"/>
        <w:numPr>
          <w:ilvl w:val="1"/>
          <w:numId w:val="28"/>
        </w:numPr>
        <w:ind w:leftChars="0"/>
        <w:jc w:val="both"/>
        <w:rPr>
          <w:ins w:id="711" w:author="HendryHendry/선임연구원/Convergence(연)ATS그룹(hendry.hendry" w:date="2011-11-16T17:49:00Z"/>
          <w:szCs w:val="22"/>
          <w:lang w:eastAsia="ko-KR"/>
        </w:rPr>
      </w:pPr>
      <w:ins w:id="712" w:author="HendryHendry/선임연구원/Convergence(연)ATS그룹(hendry.hendry" w:date="2011-11-16T17:49:00Z">
        <w:r>
          <w:rPr>
            <w:rFonts w:hint="eastAsia"/>
            <w:szCs w:val="22"/>
            <w:lang w:eastAsia="ko-KR"/>
          </w:rPr>
          <w:t xml:space="preserve">There is a new LTRP with the same </w:t>
        </w:r>
        <w:proofErr w:type="spellStart"/>
        <w:r>
          <w:rPr>
            <w:rFonts w:hint="eastAsia"/>
            <w:szCs w:val="22"/>
            <w:lang w:eastAsia="ko-KR"/>
          </w:rPr>
          <w:t>LTRP_Id</w:t>
        </w:r>
        <w:proofErr w:type="spellEnd"/>
        <w:r>
          <w:rPr>
            <w:rFonts w:hint="eastAsia"/>
            <w:szCs w:val="22"/>
            <w:lang w:eastAsia="ko-KR"/>
          </w:rPr>
          <w:t>, or</w:t>
        </w:r>
      </w:ins>
    </w:p>
    <w:p w:rsidR="006F6175" w:rsidRDefault="006F6175" w:rsidP="006F6175">
      <w:pPr>
        <w:pStyle w:val="aa"/>
        <w:numPr>
          <w:ilvl w:val="1"/>
          <w:numId w:val="28"/>
        </w:numPr>
        <w:ind w:leftChars="0"/>
        <w:jc w:val="both"/>
        <w:rPr>
          <w:ins w:id="713" w:author="HendryHendry/선임연구원/Convergence(연)ATS그룹(hendry.hendry" w:date="2011-11-16T17:49:00Z"/>
          <w:szCs w:val="22"/>
          <w:lang w:eastAsia="ko-KR"/>
        </w:rPr>
      </w:pPr>
      <w:ins w:id="714" w:author="HendryHendry/선임연구원/Convergence(연)ATS그룹(hendry.hendry" w:date="2011-11-16T17:49:00Z">
        <w:r w:rsidRPr="00B657F9">
          <w:rPr>
            <w:rFonts w:hint="eastAsia"/>
          </w:rPr>
          <w:t>POC (LTRP) + OLC (LTRP) &lt;= POC (</w:t>
        </w:r>
        <w:proofErr w:type="spellStart"/>
        <w:r w:rsidRPr="00B657F9">
          <w:rPr>
            <w:rFonts w:hint="eastAsia"/>
          </w:rPr>
          <w:t>CurrPic</w:t>
        </w:r>
        <w:proofErr w:type="spellEnd"/>
        <w:r w:rsidRPr="00B657F9">
          <w:rPr>
            <w:rFonts w:hint="eastAsia"/>
          </w:rPr>
          <w:t>)</w:t>
        </w:r>
      </w:ins>
    </w:p>
    <w:p w:rsidR="006F6175" w:rsidRDefault="006F6175" w:rsidP="006F6175">
      <w:pPr>
        <w:pStyle w:val="aa"/>
        <w:numPr>
          <w:ilvl w:val="0"/>
          <w:numId w:val="28"/>
        </w:numPr>
        <w:ind w:leftChars="0"/>
        <w:jc w:val="both"/>
        <w:rPr>
          <w:ins w:id="715" w:author="HendryHendry/선임연구원/Convergence(연)ATS그룹(hendry.hendry" w:date="2011-11-16T17:49:00Z"/>
          <w:szCs w:val="22"/>
          <w:lang w:eastAsia="ko-KR"/>
        </w:rPr>
      </w:pPr>
      <w:ins w:id="716" w:author="HendryHendry/선임연구원/Convergence(연)ATS그룹(hendry.hendry" w:date="2011-11-16T17:49:00Z">
        <w:r>
          <w:rPr>
            <w:rFonts w:hint="eastAsia"/>
            <w:szCs w:val="22"/>
            <w:lang w:eastAsia="ko-KR"/>
          </w:rPr>
          <w:t xml:space="preserve">Instead of signaling </w:t>
        </w:r>
        <w:proofErr w:type="spellStart"/>
        <w:r w:rsidRPr="004926DD">
          <w:rPr>
            <w:rFonts w:hint="eastAsia"/>
            <w:b/>
            <w:szCs w:val="22"/>
            <w:lang w:eastAsia="ko-KR"/>
          </w:rPr>
          <w:t>num_long_term_pics</w:t>
        </w:r>
        <w:proofErr w:type="spellEnd"/>
        <w:r>
          <w:rPr>
            <w:rFonts w:hint="eastAsia"/>
            <w:szCs w:val="22"/>
            <w:lang w:eastAsia="ko-KR"/>
          </w:rPr>
          <w:t xml:space="preserve">, we propose to signal </w:t>
        </w:r>
        <w:proofErr w:type="spellStart"/>
        <w:r w:rsidRPr="004926DD">
          <w:rPr>
            <w:rFonts w:hint="eastAsia"/>
            <w:b/>
            <w:szCs w:val="22"/>
            <w:lang w:eastAsia="ko-KR"/>
          </w:rPr>
          <w:t>num_used_long_term_pics</w:t>
        </w:r>
        <w:proofErr w:type="spellEnd"/>
        <w:r>
          <w:rPr>
            <w:rFonts w:hint="eastAsia"/>
            <w:szCs w:val="22"/>
            <w:lang w:eastAsia="ko-KR"/>
          </w:rPr>
          <w:t>.</w:t>
        </w:r>
      </w:ins>
    </w:p>
    <w:p w:rsidR="006F6175" w:rsidRPr="004926DD" w:rsidRDefault="006F6175" w:rsidP="006F6175">
      <w:pPr>
        <w:pStyle w:val="aa"/>
        <w:numPr>
          <w:ilvl w:val="0"/>
          <w:numId w:val="28"/>
        </w:numPr>
        <w:ind w:leftChars="0"/>
        <w:jc w:val="both"/>
        <w:rPr>
          <w:ins w:id="717" w:author="HendryHendry/선임연구원/Convergence(연)ATS그룹(hendry.hendry" w:date="2011-11-16T17:49:00Z"/>
          <w:szCs w:val="22"/>
          <w:lang w:eastAsia="ko-KR"/>
        </w:rPr>
      </w:pPr>
      <w:ins w:id="718" w:author="HendryHendry/선임연구원/Convergence(연)ATS그룹(hendry.hendry" w:date="2011-11-16T17:49:00Z">
        <w:r>
          <w:rPr>
            <w:rFonts w:hint="eastAsia"/>
            <w:szCs w:val="22"/>
            <w:lang w:eastAsia="ko-KR"/>
          </w:rPr>
          <w:t xml:space="preserve">Reference to LTRP should not use delta POC because as delta POC gets bigger as LTRP gets farther from current picture, which can be costly to signal it. </w:t>
        </w:r>
        <w:r>
          <w:rPr>
            <w:szCs w:val="22"/>
            <w:lang w:eastAsia="ko-KR"/>
          </w:rPr>
          <w:t>Instead</w:t>
        </w:r>
        <w:r>
          <w:rPr>
            <w:rFonts w:hint="eastAsia"/>
            <w:szCs w:val="22"/>
            <w:lang w:eastAsia="ko-KR"/>
          </w:rPr>
          <w:t xml:space="preserve"> of delta POC, we propose to refer LTRP by its Id.</w:t>
        </w:r>
      </w:ins>
    </w:p>
    <w:p w:rsidR="006F6175" w:rsidRDefault="006F6175" w:rsidP="006F6175">
      <w:pPr>
        <w:jc w:val="both"/>
        <w:rPr>
          <w:ins w:id="719" w:author="HendryHendry/선임연구원/Convergence(연)ATS그룹(hendry.hendry" w:date="2011-11-16T17:49:00Z"/>
          <w:szCs w:val="22"/>
          <w:lang w:eastAsia="ko-KR"/>
        </w:rPr>
      </w:pPr>
    </w:p>
    <w:p w:rsidR="006F6175" w:rsidRDefault="006F6175" w:rsidP="006F6175">
      <w:pPr>
        <w:jc w:val="both"/>
        <w:rPr>
          <w:ins w:id="720" w:author="HendryHendry/선임연구원/Convergence(연)ATS그룹(hendry.hendry" w:date="2011-11-16T17:49:00Z"/>
          <w:szCs w:val="22"/>
          <w:lang w:eastAsia="ko-KR"/>
        </w:rPr>
      </w:pPr>
      <w:ins w:id="721" w:author="HendryHendry/선임연구원/Convergence(연)ATS그룹(hendry.hendry" w:date="2011-11-16T17:49:00Z">
        <w:r>
          <w:rPr>
            <w:rFonts w:hint="eastAsia"/>
            <w:szCs w:val="22"/>
            <w:lang w:eastAsia="ko-KR"/>
          </w:rPr>
          <w:t xml:space="preserve">With the above </w:t>
        </w:r>
        <w:r>
          <w:rPr>
            <w:szCs w:val="22"/>
            <w:lang w:eastAsia="ko-KR"/>
          </w:rPr>
          <w:t>modification</w:t>
        </w:r>
        <w:r>
          <w:rPr>
            <w:rFonts w:hint="eastAsia"/>
            <w:szCs w:val="22"/>
            <w:lang w:eastAsia="ko-KR"/>
          </w:rPr>
          <w:t>, the slice header should be modified as follow:</w:t>
        </w:r>
      </w:ins>
    </w:p>
    <w:p w:rsidR="006F6175" w:rsidRDefault="006F6175" w:rsidP="006F6175">
      <w:pPr>
        <w:jc w:val="both"/>
        <w:rPr>
          <w:ins w:id="722" w:author="HendryHendry/선임연구원/Convergence(연)ATS그룹(hendry.hendry" w:date="2011-11-16T17:49:00Z"/>
          <w:szCs w:val="22"/>
          <w:lang w:eastAsia="ko-KR"/>
        </w:rPr>
      </w:pPr>
    </w:p>
    <w:p w:rsidR="006F6175" w:rsidRPr="00BE0ADD" w:rsidRDefault="006F6175" w:rsidP="006F6175">
      <w:pPr>
        <w:jc w:val="center"/>
        <w:rPr>
          <w:ins w:id="723" w:author="HendryHendry/선임연구원/Convergence(연)ATS그룹(hendry.hendry" w:date="2011-11-16T17:49:00Z"/>
          <w:szCs w:val="22"/>
          <w:lang w:eastAsia="ko-KR"/>
        </w:rPr>
      </w:pPr>
      <w:ins w:id="724" w:author="HendryHendry/선임연구원/Convergence(연)ATS그룹(hendry.hendry" w:date="2011-11-16T17:49:00Z">
        <w:r>
          <w:rPr>
            <w:rFonts w:hint="eastAsia"/>
            <w:szCs w:val="22"/>
            <w:lang w:eastAsia="ko-KR"/>
          </w:rPr>
          <w:t xml:space="preserve">Table 8 </w:t>
        </w:r>
        <w:r>
          <w:rPr>
            <w:szCs w:val="22"/>
            <w:lang w:eastAsia="ko-KR"/>
          </w:rPr>
          <w:t>–</w:t>
        </w:r>
        <w:r>
          <w:rPr>
            <w:rFonts w:hint="eastAsia"/>
            <w:szCs w:val="22"/>
            <w:lang w:eastAsia="ko-KR"/>
          </w:rPr>
          <w:t xml:space="preserve"> harmonized version of proposed LTRP and STRP in AHG21</w:t>
        </w:r>
      </w:ins>
    </w:p>
    <w:tbl>
      <w:tblPr>
        <w:tblW w:w="7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16"/>
        <w:gridCol w:w="1127"/>
      </w:tblGrid>
      <w:tr w:rsidR="006F6175" w:rsidRPr="006745D2" w:rsidTr="001D2791">
        <w:trPr>
          <w:cantSplit/>
          <w:jc w:val="center"/>
          <w:ins w:id="725" w:author="HendryHendry/선임연구원/Convergence(연)ATS그룹(hendry.hendry" w:date="2011-11-16T17:49:00Z"/>
        </w:trPr>
        <w:tc>
          <w:tcPr>
            <w:tcW w:w="6716" w:type="dxa"/>
          </w:tcPr>
          <w:p w:rsidR="006F6175" w:rsidRPr="006745D2" w:rsidRDefault="006F6175" w:rsidP="001D2791">
            <w:pPr>
              <w:pStyle w:val="tablesyntax"/>
              <w:rPr>
                <w:ins w:id="726" w:author="HendryHendry/선임연구원/Convergence(연)ATS그룹(hendry.hendry" w:date="2011-11-16T17:49:00Z"/>
                <w:rFonts w:ascii="Times New Roman" w:hAnsi="Times New Roman"/>
              </w:rPr>
            </w:pPr>
            <w:proofErr w:type="spellStart"/>
            <w:ins w:id="727" w:author="HendryHendry/선임연구원/Convergence(연)ATS그룹(hendry.hendry" w:date="2011-11-16T17:49:00Z">
              <w:r w:rsidRPr="006745D2">
                <w:rPr>
                  <w:rFonts w:ascii="Times New Roman" w:hAnsi="Times New Roman"/>
                </w:rPr>
                <w:t>slice_header</w:t>
              </w:r>
              <w:proofErr w:type="spellEnd"/>
              <w:r w:rsidRPr="006745D2">
                <w:rPr>
                  <w:rFonts w:ascii="Times New Roman" w:hAnsi="Times New Roman"/>
                </w:rPr>
                <w:t>( ) {</w:t>
              </w:r>
            </w:ins>
          </w:p>
        </w:tc>
        <w:tc>
          <w:tcPr>
            <w:tcW w:w="1127" w:type="dxa"/>
          </w:tcPr>
          <w:p w:rsidR="006F6175" w:rsidRPr="006745D2" w:rsidRDefault="006F6175" w:rsidP="001D2791">
            <w:pPr>
              <w:pStyle w:val="tableheading"/>
              <w:rPr>
                <w:ins w:id="728" w:author="HendryHendry/선임연구원/Convergence(연)ATS그룹(hendry.hendry" w:date="2011-11-16T17:49:00Z"/>
              </w:rPr>
            </w:pPr>
            <w:ins w:id="729" w:author="HendryHendry/선임연구원/Convergence(연)ATS그룹(hendry.hendry" w:date="2011-11-16T17:49:00Z">
              <w:r w:rsidRPr="006745D2">
                <w:t>Descriptor</w:t>
              </w:r>
            </w:ins>
          </w:p>
        </w:tc>
      </w:tr>
      <w:tr w:rsidR="006F6175" w:rsidRPr="006745D2" w:rsidTr="001D2791">
        <w:trPr>
          <w:cantSplit/>
          <w:trHeight w:val="25"/>
          <w:jc w:val="center"/>
          <w:ins w:id="730" w:author="HendryHendry/선임연구원/Convergence(연)ATS그룹(hendry.hendry" w:date="2011-11-16T17:49:00Z"/>
        </w:trPr>
        <w:tc>
          <w:tcPr>
            <w:tcW w:w="6716" w:type="dxa"/>
          </w:tcPr>
          <w:p w:rsidR="006F6175" w:rsidRPr="00210652" w:rsidRDefault="006F6175" w:rsidP="001D2791">
            <w:pPr>
              <w:pStyle w:val="tablesyntax"/>
              <w:ind w:left="400"/>
              <w:rPr>
                <w:ins w:id="731" w:author="HendryHendry/선임연구원/Convergence(연)ATS그룹(hendry.hendry" w:date="2011-11-16T17:49:00Z"/>
                <w:rFonts w:ascii="Times New Roman" w:hAnsi="Times New Roman"/>
                <w:b/>
                <w:bCs/>
                <w:sz w:val="22"/>
                <w:szCs w:val="22"/>
                <w:lang w:eastAsia="ko-KR"/>
              </w:rPr>
            </w:pPr>
            <w:ins w:id="732" w:author="HendryHendry/선임연구원/Convergence(연)ATS그룹(hendry.hendry" w:date="2011-11-16T17:49:00Z">
              <w:r w:rsidRPr="00210652">
                <w:rPr>
                  <w:rFonts w:ascii="Times New Roman" w:hAnsi="Times New Roman"/>
                  <w:b/>
                  <w:bCs/>
                </w:rPr>
                <w:tab/>
              </w:r>
              <w:r>
                <w:rPr>
                  <w:rFonts w:ascii="Times New Roman" w:hAnsi="Times New Roman"/>
                  <w:b/>
                  <w:bCs/>
                  <w:lang w:eastAsia="ko-KR"/>
                </w:rPr>
                <w:t>…</w:t>
              </w:r>
            </w:ins>
          </w:p>
        </w:tc>
        <w:tc>
          <w:tcPr>
            <w:tcW w:w="1127" w:type="dxa"/>
          </w:tcPr>
          <w:p w:rsidR="006F6175" w:rsidRPr="00210652" w:rsidRDefault="006F6175" w:rsidP="001D2791">
            <w:pPr>
              <w:pStyle w:val="tablecell"/>
              <w:rPr>
                <w:ins w:id="733" w:author="HendryHendry/선임연구원/Convergence(연)ATS그룹(hendry.hendry" w:date="2011-11-16T17:49:00Z"/>
                <w:lang w:eastAsia="ko-KR"/>
              </w:rPr>
            </w:pPr>
          </w:p>
        </w:tc>
      </w:tr>
      <w:tr w:rsidR="006F6175" w:rsidRPr="006745D2" w:rsidTr="001D2791">
        <w:trPr>
          <w:cantSplit/>
          <w:trHeight w:val="20"/>
          <w:jc w:val="center"/>
          <w:ins w:id="734" w:author="HendryHendry/선임연구원/Convergence(연)ATS그룹(hendry.hendry" w:date="2011-11-16T17:49:00Z"/>
        </w:trPr>
        <w:tc>
          <w:tcPr>
            <w:tcW w:w="6716" w:type="dxa"/>
          </w:tcPr>
          <w:p w:rsidR="006F6175" w:rsidRPr="00625134" w:rsidRDefault="006F6175" w:rsidP="00594277">
            <w:pPr>
              <w:pStyle w:val="tablesyntax"/>
              <w:ind w:firstLineChars="200" w:firstLine="400"/>
              <w:rPr>
                <w:ins w:id="735" w:author="HendryHendry/선임연구원/Convergence(연)ATS그룹(hendry.hendry" w:date="2011-11-16T17:49:00Z"/>
                <w:rFonts w:ascii="Times New Roman" w:hAnsi="Times New Roman"/>
                <w:bCs/>
                <w:lang w:eastAsia="ko-KR"/>
              </w:rPr>
              <w:pPrChange w:id="736" w:author="HendryHendry/선임연구원/Convergence(연)ATS그룹(hendry.hendry" w:date="2011-11-21T18:55:00Z">
                <w:pPr>
                  <w:pStyle w:val="tablesyntax"/>
                  <w:ind w:left="400" w:firstLineChars="200" w:firstLine="400"/>
                </w:pPr>
              </w:pPrChange>
            </w:pPr>
            <w:ins w:id="737" w:author="HendryHendry/선임연구원/Convergence(연)ATS그룹(hendry.hendry" w:date="2011-11-16T17:49:00Z">
              <w:r w:rsidRPr="00625134">
                <w:rPr>
                  <w:rFonts w:ascii="Times New Roman" w:hAnsi="Times New Roman" w:hint="eastAsia"/>
                  <w:bCs/>
                  <w:lang w:eastAsia="ko-KR"/>
                </w:rPr>
                <w:t>if (</w:t>
              </w:r>
              <w:proofErr w:type="spellStart"/>
              <w:r w:rsidRPr="00625134">
                <w:rPr>
                  <w:rFonts w:ascii="Times New Roman" w:hAnsi="Times New Roman" w:hint="eastAsia"/>
                  <w:bCs/>
                  <w:lang w:eastAsia="ko-KR"/>
                </w:rPr>
                <w:t>nal_ref_flag</w:t>
              </w:r>
              <w:proofErr w:type="spellEnd"/>
              <w:r w:rsidRPr="00625134">
                <w:rPr>
                  <w:rFonts w:ascii="Times New Roman" w:hAnsi="Times New Roman" w:hint="eastAsia"/>
                  <w:bCs/>
                  <w:lang w:eastAsia="ko-KR"/>
                </w:rPr>
                <w:t xml:space="preserve"> == 1</w:t>
              </w:r>
              <w:r>
                <w:rPr>
                  <w:rFonts w:ascii="Times New Roman" w:hAnsi="Times New Roman" w:hint="eastAsia"/>
                  <w:bCs/>
                  <w:lang w:eastAsia="ko-KR"/>
                </w:rPr>
                <w:t xml:space="preserve"> &amp;&amp; </w:t>
              </w:r>
              <w:proofErr w:type="spellStart"/>
              <w:r>
                <w:rPr>
                  <w:rFonts w:ascii="Times New Roman" w:hAnsi="Times New Roman" w:hint="eastAsia"/>
                  <w:bCs/>
                  <w:lang w:eastAsia="ko-KR"/>
                </w:rPr>
                <w:t>use_long_term_reference_flag</w:t>
              </w:r>
              <w:proofErr w:type="spellEnd"/>
              <w:r w:rsidRPr="00625134">
                <w:rPr>
                  <w:rFonts w:ascii="Times New Roman" w:hAnsi="Times New Roman" w:hint="eastAsia"/>
                  <w:bCs/>
                  <w:lang w:eastAsia="ko-KR"/>
                </w:rPr>
                <w:t>) {</w:t>
              </w:r>
            </w:ins>
          </w:p>
        </w:tc>
        <w:tc>
          <w:tcPr>
            <w:tcW w:w="1127" w:type="dxa"/>
          </w:tcPr>
          <w:p w:rsidR="006F6175" w:rsidRPr="00210652" w:rsidRDefault="006F6175" w:rsidP="001D2791">
            <w:pPr>
              <w:pStyle w:val="tablecell"/>
              <w:rPr>
                <w:ins w:id="738" w:author="HendryHendry/선임연구원/Convergence(연)ATS그룹(hendry.hendry" w:date="2011-11-16T17:49:00Z"/>
                <w:lang w:eastAsia="ko-KR"/>
              </w:rPr>
            </w:pPr>
          </w:p>
        </w:tc>
      </w:tr>
      <w:tr w:rsidR="006F6175" w:rsidRPr="006745D2" w:rsidTr="001D2791">
        <w:trPr>
          <w:cantSplit/>
          <w:trHeight w:val="20"/>
          <w:jc w:val="center"/>
          <w:ins w:id="739" w:author="HendryHendry/선임연구원/Convergence(연)ATS그룹(hendry.hendry" w:date="2011-11-16T17:49:00Z"/>
        </w:trPr>
        <w:tc>
          <w:tcPr>
            <w:tcW w:w="6716" w:type="dxa"/>
          </w:tcPr>
          <w:p w:rsidR="006F6175" w:rsidRDefault="006F6175" w:rsidP="00594277">
            <w:pPr>
              <w:pStyle w:val="tablesyntax"/>
              <w:ind w:left="400" w:firstLineChars="200" w:firstLine="393"/>
              <w:rPr>
                <w:ins w:id="740" w:author="HendryHendry/선임연구원/Convergence(연)ATS그룹(hendry.hendry" w:date="2011-11-16T17:49:00Z"/>
                <w:rFonts w:ascii="Times New Roman" w:hAnsi="Times New Roman"/>
                <w:b/>
                <w:bCs/>
                <w:lang w:eastAsia="ko-KR"/>
              </w:rPr>
              <w:pPrChange w:id="741" w:author="HendryHendry/선임연구원/Convergence(연)ATS그룹(hendry.hendry" w:date="2011-11-21T18:55:00Z">
                <w:pPr>
                  <w:pStyle w:val="tablesyntax"/>
                  <w:ind w:left="400"/>
                </w:pPr>
              </w:pPrChange>
            </w:pPr>
            <w:proofErr w:type="spellStart"/>
            <w:ins w:id="742" w:author="HendryHendry/선임연구원/Convergence(연)ATS그룹(hendry.hendry" w:date="2011-11-16T17:49:00Z">
              <w:r>
                <w:rPr>
                  <w:rFonts w:ascii="Times New Roman" w:hAnsi="Times New Roman" w:hint="eastAsia"/>
                  <w:b/>
                  <w:bCs/>
                  <w:lang w:eastAsia="ko-KR"/>
                </w:rPr>
                <w:t>LTRP_flag</w:t>
              </w:r>
              <w:proofErr w:type="spellEnd"/>
            </w:ins>
          </w:p>
        </w:tc>
        <w:tc>
          <w:tcPr>
            <w:tcW w:w="1127" w:type="dxa"/>
          </w:tcPr>
          <w:p w:rsidR="006F6175" w:rsidRPr="00210652" w:rsidRDefault="006F6175" w:rsidP="001D2791">
            <w:pPr>
              <w:pStyle w:val="tablecell"/>
              <w:rPr>
                <w:ins w:id="743" w:author="HendryHendry/선임연구원/Convergence(연)ATS그룹(hendry.hendry" w:date="2011-11-16T17:49:00Z"/>
                <w:lang w:eastAsia="ko-KR"/>
              </w:rPr>
            </w:pPr>
            <w:ins w:id="744" w:author="HendryHendry/선임연구원/Convergence(연)ATS그룹(hendry.hendry" w:date="2011-11-16T17:49:00Z">
              <w:r>
                <w:rPr>
                  <w:rFonts w:hint="eastAsia"/>
                  <w:lang w:eastAsia="ko-KR"/>
                </w:rPr>
                <w:t>f(1)</w:t>
              </w:r>
            </w:ins>
          </w:p>
        </w:tc>
      </w:tr>
      <w:tr w:rsidR="006F6175" w:rsidRPr="006745D2" w:rsidTr="001D2791">
        <w:trPr>
          <w:cantSplit/>
          <w:trHeight w:val="20"/>
          <w:jc w:val="center"/>
          <w:ins w:id="745" w:author="HendryHendry/선임연구원/Convergence(연)ATS그룹(hendry.hendry" w:date="2011-11-16T17:49:00Z"/>
        </w:trPr>
        <w:tc>
          <w:tcPr>
            <w:tcW w:w="6716" w:type="dxa"/>
          </w:tcPr>
          <w:p w:rsidR="006F6175" w:rsidRPr="00210652" w:rsidRDefault="006F6175" w:rsidP="00594277">
            <w:pPr>
              <w:pStyle w:val="tablesyntax"/>
              <w:ind w:firstLineChars="400" w:firstLine="800"/>
              <w:rPr>
                <w:ins w:id="746" w:author="HendryHendry/선임연구원/Convergence(연)ATS그룹(hendry.hendry" w:date="2011-11-16T17:49:00Z"/>
                <w:rFonts w:ascii="Times New Roman" w:hAnsi="Times New Roman"/>
                <w:b/>
                <w:bCs/>
                <w:sz w:val="22"/>
                <w:szCs w:val="22"/>
              </w:rPr>
              <w:pPrChange w:id="747" w:author="HendryHendry/선임연구원/Convergence(연)ATS그룹(hendry.hendry" w:date="2011-11-21T18:55:00Z">
                <w:pPr>
                  <w:pStyle w:val="tablesyntax"/>
                  <w:ind w:left="400" w:firstLineChars="350" w:firstLine="700"/>
                </w:pPr>
              </w:pPrChange>
            </w:pPr>
            <w:ins w:id="748" w:author="HendryHendry/선임연구원/Convergence(연)ATS그룹(hendry.hendry" w:date="2011-11-16T17:49:00Z">
              <w:r>
                <w:rPr>
                  <w:rFonts w:ascii="Times New Roman" w:hAnsi="Times New Roman"/>
                </w:rPr>
                <w:t>I</w:t>
              </w:r>
              <w:r>
                <w:rPr>
                  <w:rFonts w:ascii="Times New Roman" w:hAnsi="Times New Roman" w:hint="eastAsia"/>
                </w:rPr>
                <w:t>f (</w:t>
              </w:r>
              <w:proofErr w:type="spellStart"/>
              <w:r>
                <w:rPr>
                  <w:rFonts w:ascii="Times New Roman" w:hAnsi="Times New Roman" w:hint="eastAsia"/>
                  <w:lang w:eastAsia="ko-KR"/>
                </w:rPr>
                <w:t>LTRP</w:t>
              </w:r>
              <w:r>
                <w:rPr>
                  <w:rFonts w:ascii="Times New Roman" w:hAnsi="Times New Roman" w:hint="eastAsia"/>
                </w:rPr>
                <w:t>_flag</w:t>
              </w:r>
              <w:proofErr w:type="spellEnd"/>
              <w:r>
                <w:rPr>
                  <w:rFonts w:ascii="Times New Roman" w:hAnsi="Times New Roman" w:hint="eastAsia"/>
                </w:rPr>
                <w:t xml:space="preserve"> == 1) {</w:t>
              </w:r>
            </w:ins>
          </w:p>
        </w:tc>
        <w:tc>
          <w:tcPr>
            <w:tcW w:w="1127" w:type="dxa"/>
          </w:tcPr>
          <w:p w:rsidR="006F6175" w:rsidRPr="00210652" w:rsidRDefault="006F6175" w:rsidP="001D2791">
            <w:pPr>
              <w:pStyle w:val="tablecell"/>
              <w:rPr>
                <w:ins w:id="749" w:author="HendryHendry/선임연구원/Convergence(연)ATS그룹(hendry.hendry" w:date="2011-11-16T17:49:00Z"/>
                <w:lang w:eastAsia="ko-KR"/>
              </w:rPr>
            </w:pPr>
          </w:p>
        </w:tc>
      </w:tr>
      <w:tr w:rsidR="006F6175" w:rsidRPr="006745D2" w:rsidTr="001D2791">
        <w:trPr>
          <w:cantSplit/>
          <w:trHeight w:val="20"/>
          <w:jc w:val="center"/>
          <w:ins w:id="750" w:author="HendryHendry/선임연구원/Convergence(연)ATS그룹(hendry.hendry" w:date="2011-11-16T17:49:00Z"/>
        </w:trPr>
        <w:tc>
          <w:tcPr>
            <w:tcW w:w="6716" w:type="dxa"/>
          </w:tcPr>
          <w:p w:rsidR="006F6175" w:rsidRPr="00210652" w:rsidRDefault="006F6175" w:rsidP="00594277">
            <w:pPr>
              <w:pStyle w:val="tablesyntax"/>
              <w:tabs>
                <w:tab w:val="clear" w:pos="864"/>
                <w:tab w:val="clear" w:pos="1080"/>
                <w:tab w:val="clear" w:pos="1296"/>
                <w:tab w:val="left" w:pos="1390"/>
              </w:tabs>
              <w:ind w:firstLineChars="600" w:firstLine="1178"/>
              <w:rPr>
                <w:ins w:id="751" w:author="HendryHendry/선임연구원/Convergence(연)ATS그룹(hendry.hendry" w:date="2011-11-16T17:49:00Z"/>
                <w:rFonts w:ascii="Times New Roman" w:hAnsi="Times New Roman"/>
                <w:b/>
                <w:bCs/>
                <w:lang w:eastAsia="ko-KR"/>
              </w:rPr>
              <w:pPrChange w:id="752" w:author="HendryHendry/선임연구원/Convergence(연)ATS그룹(hendry.hendry" w:date="2011-11-21T18:55:00Z">
                <w:pPr>
                  <w:pStyle w:val="tablesyntax"/>
                  <w:tabs>
                    <w:tab w:val="clear" w:pos="864"/>
                    <w:tab w:val="clear" w:pos="1080"/>
                    <w:tab w:val="clear" w:pos="1296"/>
                    <w:tab w:val="left" w:pos="1390"/>
                  </w:tabs>
                  <w:ind w:left="400" w:firstLineChars="150" w:firstLine="294"/>
                </w:pPr>
              </w:pPrChange>
            </w:pPr>
            <w:proofErr w:type="spellStart"/>
            <w:ins w:id="753" w:author="HendryHendry/선임연구원/Convergence(연)ATS그룹(hendry.hendry" w:date="2011-11-16T17:49:00Z">
              <w:r>
                <w:rPr>
                  <w:rFonts w:ascii="Times New Roman" w:hAnsi="Times New Roman" w:hint="eastAsia"/>
                  <w:b/>
                  <w:bCs/>
                  <w:lang w:eastAsia="ko-KR"/>
                </w:rPr>
                <w:t>LTRP_Id</w:t>
              </w:r>
              <w:proofErr w:type="spellEnd"/>
            </w:ins>
          </w:p>
        </w:tc>
        <w:tc>
          <w:tcPr>
            <w:tcW w:w="1127" w:type="dxa"/>
          </w:tcPr>
          <w:p w:rsidR="006F6175" w:rsidRDefault="006F6175" w:rsidP="001D2791">
            <w:pPr>
              <w:pStyle w:val="tablecell"/>
              <w:rPr>
                <w:ins w:id="754" w:author="HendryHendry/선임연구원/Convergence(연)ATS그룹(hendry.hendry" w:date="2011-11-16T17:49:00Z"/>
                <w:lang w:eastAsia="ko-KR"/>
              </w:rPr>
            </w:pPr>
            <w:proofErr w:type="spellStart"/>
            <w:ins w:id="755" w:author="HendryHendry/선임연구원/Convergence(연)ATS그룹(hendry.hendry" w:date="2011-11-16T17:49:00Z">
              <w:r>
                <w:rPr>
                  <w:rFonts w:hint="eastAsia"/>
                  <w:lang w:eastAsia="ko-KR"/>
                </w:rPr>
                <w:t>ue</w:t>
              </w:r>
              <w:proofErr w:type="spellEnd"/>
              <w:r>
                <w:rPr>
                  <w:rFonts w:hint="eastAsia"/>
                  <w:lang w:eastAsia="ko-KR"/>
                </w:rPr>
                <w:t>(v)</w:t>
              </w:r>
            </w:ins>
          </w:p>
        </w:tc>
      </w:tr>
      <w:tr w:rsidR="006F6175" w:rsidRPr="006745D2" w:rsidTr="001D2791">
        <w:trPr>
          <w:cantSplit/>
          <w:trHeight w:val="20"/>
          <w:jc w:val="center"/>
          <w:ins w:id="756" w:author="HendryHendry/선임연구원/Convergence(연)ATS그룹(hendry.hendry" w:date="2011-11-16T17:49:00Z"/>
        </w:trPr>
        <w:tc>
          <w:tcPr>
            <w:tcW w:w="6716" w:type="dxa"/>
          </w:tcPr>
          <w:p w:rsidR="006F6175" w:rsidRPr="00B657F9" w:rsidRDefault="006F6175" w:rsidP="00594277">
            <w:pPr>
              <w:pStyle w:val="tablesyntax"/>
              <w:ind w:firstLineChars="600" w:firstLine="1178"/>
              <w:rPr>
                <w:ins w:id="757" w:author="HendryHendry/선임연구원/Convergence(연)ATS그룹(hendry.hendry" w:date="2011-11-16T17:49:00Z"/>
                <w:rFonts w:ascii="Times New Roman" w:hAnsi="Times New Roman"/>
                <w:b/>
                <w:sz w:val="22"/>
                <w:szCs w:val="22"/>
                <w:lang w:eastAsia="ko-KR"/>
              </w:rPr>
              <w:pPrChange w:id="758" w:author="HendryHendry/선임연구원/Convergence(연)ATS그룹(hendry.hendry" w:date="2011-11-21T18:55:00Z">
                <w:pPr>
                  <w:pStyle w:val="tablesyntax"/>
                  <w:ind w:left="400" w:firstLineChars="500" w:firstLine="981"/>
                </w:pPr>
              </w:pPrChange>
            </w:pPr>
            <w:ins w:id="759" w:author="HendryHendry/선임연구원/Convergence(연)ATS그룹(hendry.hendry" w:date="2011-11-16T17:49:00Z">
              <w:r>
                <w:rPr>
                  <w:rFonts w:ascii="Times New Roman" w:hAnsi="Times New Roman" w:hint="eastAsia"/>
                  <w:b/>
                  <w:lang w:eastAsia="ko-KR"/>
                </w:rPr>
                <w:t>l</w:t>
              </w:r>
              <w:r w:rsidRPr="00B657F9">
                <w:rPr>
                  <w:rFonts w:ascii="Times New Roman" w:hAnsi="Times New Roman" w:hint="eastAsia"/>
                  <w:b/>
                  <w:lang w:eastAsia="ko-KR"/>
                </w:rPr>
                <w:t>og2_olc_msb_minus4</w:t>
              </w:r>
            </w:ins>
          </w:p>
        </w:tc>
        <w:tc>
          <w:tcPr>
            <w:tcW w:w="1127" w:type="dxa"/>
          </w:tcPr>
          <w:p w:rsidR="006F6175" w:rsidRPr="00210652" w:rsidRDefault="006F6175" w:rsidP="001D2791">
            <w:pPr>
              <w:pStyle w:val="tablecell"/>
              <w:rPr>
                <w:ins w:id="760" w:author="HendryHendry/선임연구원/Convergence(연)ATS그룹(hendry.hendry" w:date="2011-11-16T17:49:00Z"/>
                <w:lang w:eastAsia="ko-KR"/>
              </w:rPr>
            </w:pPr>
            <w:proofErr w:type="spellStart"/>
            <w:ins w:id="761" w:author="HendryHendry/선임연구원/Convergence(연)ATS그룹(hendry.hendry" w:date="2011-11-16T17:49:00Z">
              <w:r>
                <w:rPr>
                  <w:rFonts w:hint="eastAsia"/>
                  <w:lang w:eastAsia="ko-KR"/>
                </w:rPr>
                <w:t>ue</w:t>
              </w:r>
              <w:proofErr w:type="spellEnd"/>
              <w:r>
                <w:rPr>
                  <w:rFonts w:hint="eastAsia"/>
                  <w:lang w:eastAsia="ko-KR"/>
                </w:rPr>
                <w:t>(v)</w:t>
              </w:r>
            </w:ins>
          </w:p>
        </w:tc>
      </w:tr>
      <w:tr w:rsidR="006F6175" w:rsidRPr="006745D2" w:rsidTr="001D2791">
        <w:trPr>
          <w:cantSplit/>
          <w:trHeight w:val="20"/>
          <w:jc w:val="center"/>
          <w:ins w:id="762" w:author="HendryHendry/선임연구원/Convergence(연)ATS그룹(hendry.hendry" w:date="2011-11-16T17:49:00Z"/>
        </w:trPr>
        <w:tc>
          <w:tcPr>
            <w:tcW w:w="6716" w:type="dxa"/>
          </w:tcPr>
          <w:p w:rsidR="006F6175" w:rsidRPr="00AC355A" w:rsidRDefault="006F6175" w:rsidP="00594277">
            <w:pPr>
              <w:pStyle w:val="tablesyntax"/>
              <w:tabs>
                <w:tab w:val="clear" w:pos="432"/>
                <w:tab w:val="clear" w:pos="648"/>
                <w:tab w:val="clear" w:pos="864"/>
                <w:tab w:val="clear" w:pos="1080"/>
                <w:tab w:val="clear" w:pos="1296"/>
              </w:tabs>
              <w:ind w:firstLineChars="600" w:firstLine="1178"/>
              <w:rPr>
                <w:ins w:id="763" w:author="HendryHendry/선임연구원/Convergence(연)ATS그룹(hendry.hendry" w:date="2011-11-16T17:49:00Z"/>
                <w:rFonts w:ascii="Times New Roman" w:hAnsi="Times New Roman"/>
                <w:lang w:eastAsia="ko-KR"/>
              </w:rPr>
              <w:pPrChange w:id="764" w:author="HendryHendry/선임연구원/Convergence(연)ATS그룹(hendry.hendry" w:date="2011-11-21T18:56:00Z">
                <w:pPr>
                  <w:pStyle w:val="tablesyntax"/>
                  <w:tabs>
                    <w:tab w:val="clear" w:pos="432"/>
                    <w:tab w:val="clear" w:pos="648"/>
                    <w:tab w:val="clear" w:pos="864"/>
                    <w:tab w:val="clear" w:pos="1080"/>
                    <w:tab w:val="clear" w:pos="1296"/>
                  </w:tabs>
                  <w:ind w:left="400"/>
                </w:pPr>
              </w:pPrChange>
            </w:pPr>
            <w:proofErr w:type="spellStart"/>
            <w:ins w:id="765" w:author="HendryHendry/선임연구원/Convergence(연)ATS그룹(hendry.hendry" w:date="2011-11-16T17:49:00Z">
              <w:r>
                <w:rPr>
                  <w:rFonts w:hint="eastAsia"/>
                  <w:b/>
                  <w:lang w:eastAsia="ko-KR"/>
                </w:rPr>
                <w:t>o</w:t>
              </w:r>
              <w:r w:rsidRPr="00B657F9">
                <w:rPr>
                  <w:rFonts w:hint="eastAsia"/>
                  <w:b/>
                  <w:lang w:eastAsia="ko-KR"/>
                </w:rPr>
                <w:t>lc_cnt</w:t>
              </w:r>
              <w:proofErr w:type="spellEnd"/>
            </w:ins>
          </w:p>
        </w:tc>
        <w:tc>
          <w:tcPr>
            <w:tcW w:w="1127" w:type="dxa"/>
          </w:tcPr>
          <w:p w:rsidR="006F6175" w:rsidRPr="006745D2" w:rsidRDefault="006F6175" w:rsidP="001D2791">
            <w:pPr>
              <w:pStyle w:val="tablecell"/>
              <w:rPr>
                <w:ins w:id="766" w:author="HendryHendry/선임연구원/Convergence(연)ATS그룹(hendry.hendry" w:date="2011-11-16T17:49:00Z"/>
                <w:lang w:eastAsia="ko-KR"/>
              </w:rPr>
            </w:pPr>
            <w:proofErr w:type="spellStart"/>
            <w:ins w:id="767" w:author="HendryHendry/선임연구원/Convergence(연)ATS그룹(hendry.hendry" w:date="2011-11-16T17:49:00Z">
              <w:r>
                <w:rPr>
                  <w:rFonts w:hint="eastAsia"/>
                  <w:lang w:eastAsia="ko-KR"/>
                </w:rPr>
                <w:t>ue</w:t>
              </w:r>
              <w:proofErr w:type="spellEnd"/>
              <w:r>
                <w:rPr>
                  <w:rFonts w:hint="eastAsia"/>
                  <w:lang w:eastAsia="ko-KR"/>
                </w:rPr>
                <w:t>(v)</w:t>
              </w:r>
            </w:ins>
          </w:p>
        </w:tc>
      </w:tr>
      <w:tr w:rsidR="006F6175" w:rsidRPr="006745D2" w:rsidTr="001D2791">
        <w:trPr>
          <w:cantSplit/>
          <w:trHeight w:val="20"/>
          <w:jc w:val="center"/>
          <w:ins w:id="768" w:author="HendryHendry/선임연구원/Convergence(연)ATS그룹(hendry.hendry" w:date="2011-11-16T17:49:00Z"/>
        </w:trPr>
        <w:tc>
          <w:tcPr>
            <w:tcW w:w="6716" w:type="dxa"/>
          </w:tcPr>
          <w:p w:rsidR="006F6175" w:rsidRPr="00594277" w:rsidRDefault="006F6175" w:rsidP="00594277">
            <w:pPr>
              <w:pStyle w:val="tablesyntax"/>
              <w:tabs>
                <w:tab w:val="clear" w:pos="216"/>
                <w:tab w:val="clear" w:pos="432"/>
                <w:tab w:val="clear" w:pos="864"/>
                <w:tab w:val="clear" w:pos="1080"/>
                <w:tab w:val="left" w:pos="520"/>
                <w:tab w:val="left" w:pos="1075"/>
              </w:tabs>
              <w:ind w:firstLineChars="400" w:firstLine="800"/>
              <w:rPr>
                <w:ins w:id="769" w:author="HendryHendry/선임연구원/Convergence(연)ATS그룹(hendry.hendry" w:date="2011-11-16T17:49:00Z"/>
                <w:rFonts w:ascii="Times New Roman" w:hAnsi="Times New Roman"/>
                <w:lang w:eastAsia="ko-KR"/>
                <w:rPrChange w:id="770" w:author="HendryHendry/선임연구원/Convergence(연)ATS그룹(hendry.hendry" w:date="2011-11-21T18:55:00Z">
                  <w:rPr>
                    <w:ins w:id="771" w:author="HendryHendry/선임연구원/Convergence(연)ATS그룹(hendry.hendry" w:date="2011-11-16T17:49:00Z"/>
                    <w:rFonts w:ascii="Times New Roman" w:hAnsi="Times New Roman"/>
                    <w:b/>
                    <w:lang w:eastAsia="ko-KR"/>
                  </w:rPr>
                </w:rPrChange>
              </w:rPr>
              <w:pPrChange w:id="772" w:author="HendryHendry/선임연구원/Convergence(연)ATS그룹(hendry.hendry" w:date="2011-11-21T18:56:00Z">
                <w:pPr>
                  <w:pStyle w:val="tablesyntax"/>
                  <w:tabs>
                    <w:tab w:val="clear" w:pos="216"/>
                    <w:tab w:val="clear" w:pos="432"/>
                    <w:tab w:val="clear" w:pos="864"/>
                    <w:tab w:val="clear" w:pos="1080"/>
                    <w:tab w:val="left" w:pos="520"/>
                    <w:tab w:val="left" w:pos="1075"/>
                  </w:tabs>
                  <w:ind w:left="400" w:firstLineChars="150" w:firstLine="294"/>
                </w:pPr>
              </w:pPrChange>
            </w:pPr>
            <w:ins w:id="773" w:author="HendryHendry/선임연구원/Convergence(연)ATS그룹(hendry.hendry" w:date="2011-11-16T17:49:00Z">
              <w:r w:rsidRPr="00594277">
                <w:rPr>
                  <w:rFonts w:ascii="Times New Roman" w:hAnsi="Times New Roman" w:hint="eastAsia"/>
                  <w:lang w:eastAsia="ko-KR"/>
                  <w:rPrChange w:id="774" w:author="HendryHendry/선임연구원/Convergence(연)ATS그룹(hendry.hendry" w:date="2011-11-21T18:55:00Z">
                    <w:rPr>
                      <w:rFonts w:ascii="Times New Roman" w:hAnsi="Times New Roman" w:hint="eastAsia"/>
                      <w:b/>
                      <w:lang w:eastAsia="ko-KR"/>
                    </w:rPr>
                  </w:rPrChange>
                </w:rPr>
                <w:t>}</w:t>
              </w:r>
            </w:ins>
          </w:p>
        </w:tc>
        <w:tc>
          <w:tcPr>
            <w:tcW w:w="1127" w:type="dxa"/>
          </w:tcPr>
          <w:p w:rsidR="006F6175" w:rsidRPr="00210652" w:rsidRDefault="006F6175" w:rsidP="001D2791">
            <w:pPr>
              <w:pStyle w:val="tablecell"/>
              <w:rPr>
                <w:ins w:id="775" w:author="HendryHendry/선임연구원/Convergence(연)ATS그룹(hendry.hendry" w:date="2011-11-16T17:49:00Z"/>
                <w:lang w:eastAsia="ko-KR"/>
              </w:rPr>
            </w:pPr>
          </w:p>
        </w:tc>
      </w:tr>
      <w:tr w:rsidR="006F6175" w:rsidRPr="006745D2" w:rsidTr="001D2791">
        <w:trPr>
          <w:cantSplit/>
          <w:trHeight w:val="20"/>
          <w:jc w:val="center"/>
          <w:ins w:id="776" w:author="HendryHendry/선임연구원/Convergence(연)ATS그룹(hendry.hendry" w:date="2011-11-16T17:49:00Z"/>
        </w:trPr>
        <w:tc>
          <w:tcPr>
            <w:tcW w:w="6716" w:type="dxa"/>
          </w:tcPr>
          <w:p w:rsidR="006F6175" w:rsidRPr="00210652" w:rsidRDefault="006F6175" w:rsidP="00594277">
            <w:pPr>
              <w:pStyle w:val="tablesyntax"/>
              <w:ind w:firstLineChars="200" w:firstLine="400"/>
              <w:rPr>
                <w:ins w:id="777" w:author="HendryHendry/선임연구원/Convergence(연)ATS그룹(hendry.hendry" w:date="2011-11-16T17:49:00Z"/>
                <w:rFonts w:ascii="Times New Roman" w:hAnsi="Times New Roman"/>
                <w:lang w:eastAsia="ko-KR"/>
              </w:rPr>
              <w:pPrChange w:id="778" w:author="HendryHendry/선임연구원/Convergence(연)ATS그룹(hendry.hendry" w:date="2011-11-21T18:55:00Z">
                <w:pPr>
                  <w:pStyle w:val="tablesyntax"/>
                  <w:ind w:left="400" w:firstLineChars="150" w:firstLine="300"/>
                </w:pPr>
              </w:pPrChange>
            </w:pPr>
            <w:ins w:id="779" w:author="HendryHendry/선임연구원/Convergence(연)ATS그룹(hendry.hendry" w:date="2011-11-16T17:49:00Z">
              <w:r>
                <w:rPr>
                  <w:rFonts w:ascii="Times New Roman" w:hAnsi="Times New Roman" w:hint="eastAsia"/>
                  <w:lang w:eastAsia="ko-KR"/>
                </w:rPr>
                <w:t>}</w:t>
              </w:r>
            </w:ins>
          </w:p>
        </w:tc>
        <w:tc>
          <w:tcPr>
            <w:tcW w:w="1127" w:type="dxa"/>
          </w:tcPr>
          <w:p w:rsidR="006F6175" w:rsidRPr="00210652" w:rsidRDefault="006F6175" w:rsidP="001D2791">
            <w:pPr>
              <w:pStyle w:val="tablecell"/>
              <w:rPr>
                <w:ins w:id="780" w:author="HendryHendry/선임연구원/Convergence(연)ATS그룹(hendry.hendry" w:date="2011-11-16T17:49:00Z"/>
              </w:rPr>
            </w:pPr>
          </w:p>
        </w:tc>
      </w:tr>
      <w:tr w:rsidR="006F6175" w:rsidRPr="006745D2" w:rsidTr="001D2791">
        <w:trPr>
          <w:cantSplit/>
          <w:jc w:val="center"/>
          <w:ins w:id="781" w:author="HendryHendry/선임연구원/Convergence(연)ATS그룹(hendry.hendry" w:date="2011-11-16T17:49:00Z"/>
        </w:trPr>
        <w:tc>
          <w:tcPr>
            <w:tcW w:w="6716" w:type="dxa"/>
          </w:tcPr>
          <w:p w:rsidR="006F6175" w:rsidRPr="006745D2" w:rsidRDefault="006F6175" w:rsidP="001D2791">
            <w:pPr>
              <w:pStyle w:val="tablesyntax"/>
              <w:rPr>
                <w:ins w:id="782" w:author="HendryHendry/선임연구원/Convergence(연)ATS그룹(hendry.hendry" w:date="2011-11-16T17:49:00Z"/>
                <w:rFonts w:ascii="Times New Roman" w:hAnsi="Times New Roman"/>
                <w:bCs/>
              </w:rPr>
            </w:pPr>
            <w:ins w:id="783" w:author="HendryHendry/선임연구원/Convergence(연)ATS그룹(hendry.hendry" w:date="2011-11-16T17:49:00Z">
              <w:r w:rsidRPr="006745D2">
                <w:rPr>
                  <w:rFonts w:ascii="Times New Roman" w:hAnsi="Times New Roman"/>
                  <w:bCs/>
                  <w:lang w:eastAsia="ko-KR"/>
                </w:rPr>
                <w:tab/>
              </w:r>
              <w:r w:rsidRPr="006745D2">
                <w:rPr>
                  <w:rFonts w:ascii="Times New Roman" w:hAnsi="Times New Roman"/>
                  <w:bCs/>
                </w:rPr>
                <w:tab/>
                <w:t xml:space="preserve">if( </w:t>
              </w:r>
              <w:proofErr w:type="spellStart"/>
              <w:r w:rsidRPr="006745D2">
                <w:rPr>
                  <w:rFonts w:ascii="Times New Roman" w:hAnsi="Times New Roman"/>
                  <w:bCs/>
                </w:rPr>
                <w:t>IdrPicFlag</w:t>
              </w:r>
              <w:proofErr w:type="spellEnd"/>
              <w:r w:rsidRPr="006745D2">
                <w:rPr>
                  <w:rFonts w:ascii="Times New Roman" w:hAnsi="Times New Roman"/>
                  <w:bCs/>
                </w:rPr>
                <w:t xml:space="preserve"> )</w:t>
              </w:r>
              <w:r>
                <w:rPr>
                  <w:rFonts w:ascii="Times New Roman" w:hAnsi="Times New Roman"/>
                  <w:bCs/>
                </w:rPr>
                <w:t xml:space="preserve"> {</w:t>
              </w:r>
            </w:ins>
          </w:p>
        </w:tc>
        <w:tc>
          <w:tcPr>
            <w:tcW w:w="1127" w:type="dxa"/>
          </w:tcPr>
          <w:p w:rsidR="006F6175" w:rsidRPr="006745D2" w:rsidRDefault="006F6175" w:rsidP="001D2791">
            <w:pPr>
              <w:pStyle w:val="tablecell"/>
              <w:rPr>
                <w:ins w:id="784" w:author="HendryHendry/선임연구원/Convergence(연)ATS그룹(hendry.hendry" w:date="2011-11-16T17:49:00Z"/>
              </w:rPr>
            </w:pPr>
          </w:p>
        </w:tc>
      </w:tr>
      <w:tr w:rsidR="006F6175" w:rsidRPr="006745D2" w:rsidTr="001D2791">
        <w:trPr>
          <w:cantSplit/>
          <w:jc w:val="center"/>
          <w:ins w:id="785" w:author="HendryHendry/선임연구원/Convergence(연)ATS그룹(hendry.hendry" w:date="2011-11-16T17:49:00Z"/>
        </w:trPr>
        <w:tc>
          <w:tcPr>
            <w:tcW w:w="6716" w:type="dxa"/>
          </w:tcPr>
          <w:p w:rsidR="006F6175" w:rsidRPr="006745D2" w:rsidRDefault="006F6175" w:rsidP="001D2791">
            <w:pPr>
              <w:pStyle w:val="tablesyntax"/>
              <w:rPr>
                <w:ins w:id="786" w:author="HendryHendry/선임연구원/Convergence(연)ATS그룹(hendry.hendry" w:date="2011-11-16T17:49:00Z"/>
                <w:rFonts w:ascii="Times New Roman" w:hAnsi="Times New Roman"/>
                <w:b/>
                <w:bCs/>
              </w:rPr>
            </w:pPr>
            <w:ins w:id="787" w:author="HendryHendry/선임연구원/Convergence(연)ATS그룹(hendry.hendry" w:date="2011-11-16T17:49:00Z">
              <w:r w:rsidRPr="006745D2">
                <w:rPr>
                  <w:rFonts w:ascii="Times New Roman" w:hAnsi="Times New Roman"/>
                  <w:lang w:eastAsia="ko-KR"/>
                </w:rPr>
                <w:tab/>
              </w:r>
              <w:r w:rsidRPr="006745D2">
                <w:rPr>
                  <w:rFonts w:ascii="Times New Roman" w:hAnsi="Times New Roman"/>
                </w:rPr>
                <w:tab/>
              </w:r>
              <w:r w:rsidRPr="006745D2">
                <w:rPr>
                  <w:rFonts w:ascii="Times New Roman" w:hAnsi="Times New Roman"/>
                </w:rPr>
                <w:tab/>
              </w:r>
              <w:proofErr w:type="spellStart"/>
              <w:r w:rsidRPr="006745D2">
                <w:rPr>
                  <w:rFonts w:ascii="Times New Roman" w:hAnsi="Times New Roman"/>
                  <w:b/>
                  <w:bCs/>
                </w:rPr>
                <w:t>idr_pic_id</w:t>
              </w:r>
              <w:proofErr w:type="spellEnd"/>
            </w:ins>
          </w:p>
        </w:tc>
        <w:tc>
          <w:tcPr>
            <w:tcW w:w="1127" w:type="dxa"/>
          </w:tcPr>
          <w:p w:rsidR="006F6175" w:rsidRPr="006745D2" w:rsidRDefault="006F6175" w:rsidP="001D2791">
            <w:pPr>
              <w:pStyle w:val="tablecell"/>
              <w:rPr>
                <w:ins w:id="788" w:author="HendryHendry/선임연구원/Convergence(연)ATS그룹(hendry.hendry" w:date="2011-11-16T17:49:00Z"/>
              </w:rPr>
            </w:pPr>
            <w:proofErr w:type="spellStart"/>
            <w:ins w:id="789" w:author="HendryHendry/선임연구원/Convergence(연)ATS그룹(hendry.hendry" w:date="2011-11-16T17:49:00Z">
              <w:r w:rsidRPr="006745D2">
                <w:t>ue</w:t>
              </w:r>
              <w:proofErr w:type="spellEnd"/>
              <w:r w:rsidRPr="006745D2">
                <w:t>(v)</w:t>
              </w:r>
            </w:ins>
          </w:p>
        </w:tc>
      </w:tr>
      <w:tr w:rsidR="006F6175" w:rsidRPr="006745D2" w:rsidDel="008F080D" w:rsidTr="001D2791">
        <w:trPr>
          <w:cantSplit/>
          <w:jc w:val="center"/>
          <w:ins w:id="790" w:author="HendryHendry/선임연구원/Convergence(연)ATS그룹(hendry.hendry" w:date="2011-11-16T17:49:00Z"/>
        </w:trPr>
        <w:tc>
          <w:tcPr>
            <w:tcW w:w="6716" w:type="dxa"/>
          </w:tcPr>
          <w:p w:rsidR="006F6175" w:rsidRPr="006745D2" w:rsidDel="008F080D" w:rsidRDefault="006F6175" w:rsidP="001D2791">
            <w:pPr>
              <w:pStyle w:val="tablesyntax"/>
              <w:rPr>
                <w:ins w:id="791" w:author="HendryHendry/선임연구원/Convergence(연)ATS그룹(hendry.hendry" w:date="2011-11-16T17:49:00Z"/>
                <w:rFonts w:ascii="Times New Roman" w:hAnsi="Times New Roman"/>
                <w:lang w:eastAsia="ko-KR"/>
              </w:rPr>
            </w:pPr>
            <w:ins w:id="792" w:author="HendryHendry/선임연구원/Convergence(연)ATS그룹(hendry.hendry" w:date="2011-11-16T17:49:00Z">
              <w:r w:rsidRPr="0089494F">
                <w:rPr>
                  <w:rFonts w:ascii="Times New Roman" w:hAnsi="Times New Roman"/>
                  <w:lang w:eastAsia="ko-KR"/>
                </w:rPr>
                <w:tab/>
              </w:r>
              <w:r w:rsidRPr="0089494F">
                <w:rPr>
                  <w:rFonts w:ascii="Times New Roman" w:hAnsi="Times New Roman"/>
                  <w:lang w:eastAsia="ko-KR"/>
                </w:rPr>
                <w:tab/>
              </w:r>
              <w:r w:rsidRPr="0089494F">
                <w:rPr>
                  <w:rFonts w:ascii="Times New Roman" w:hAnsi="Times New Roman"/>
                  <w:lang w:eastAsia="ko-KR"/>
                </w:rPr>
                <w:tab/>
              </w:r>
              <w:proofErr w:type="spellStart"/>
              <w:r w:rsidRPr="006745D2">
                <w:rPr>
                  <w:rFonts w:ascii="Times New Roman" w:hAnsi="Times New Roman"/>
                  <w:b/>
                  <w:bCs/>
                </w:rPr>
                <w:t>no_output_of_prior_pics_flag</w:t>
              </w:r>
              <w:proofErr w:type="spellEnd"/>
            </w:ins>
          </w:p>
        </w:tc>
        <w:tc>
          <w:tcPr>
            <w:tcW w:w="1127" w:type="dxa"/>
          </w:tcPr>
          <w:p w:rsidR="006F6175" w:rsidRPr="006745D2" w:rsidDel="008F080D" w:rsidRDefault="006F6175" w:rsidP="001D2791">
            <w:pPr>
              <w:pStyle w:val="tablecell"/>
              <w:rPr>
                <w:ins w:id="793" w:author="HendryHendry/선임연구원/Convergence(연)ATS그룹(hendry.hendry" w:date="2011-11-16T17:49:00Z"/>
              </w:rPr>
            </w:pPr>
            <w:ins w:id="794" w:author="HendryHendry/선임연구원/Convergence(연)ATS그룹(hendry.hendry" w:date="2011-11-16T17:49:00Z">
              <w:r w:rsidRPr="006745D2">
                <w:rPr>
                  <w:lang w:eastAsia="ko-KR"/>
                </w:rPr>
                <w:t>u(1)</w:t>
              </w:r>
            </w:ins>
          </w:p>
        </w:tc>
      </w:tr>
      <w:tr w:rsidR="006F6175" w:rsidRPr="006745D2" w:rsidTr="001D2791">
        <w:trPr>
          <w:cantSplit/>
          <w:jc w:val="center"/>
          <w:ins w:id="795" w:author="HendryHendry/선임연구원/Convergence(연)ATS그룹(hendry.hendry" w:date="2011-11-16T17:49:00Z"/>
        </w:trPr>
        <w:tc>
          <w:tcPr>
            <w:tcW w:w="6716" w:type="dxa"/>
          </w:tcPr>
          <w:p w:rsidR="006F6175" w:rsidRDefault="006F6175" w:rsidP="001D2791">
            <w:pPr>
              <w:pStyle w:val="tablesyntax"/>
              <w:rPr>
                <w:ins w:id="796" w:author="HendryHendry/선임연구원/Convergence(연)ATS그룹(hendry.hendry" w:date="2011-11-16T17:49:00Z"/>
                <w:rFonts w:ascii="Times New Roman" w:hAnsi="Times New Roman"/>
                <w:lang w:eastAsia="ko-KR"/>
              </w:rPr>
            </w:pPr>
            <w:ins w:id="797" w:author="HendryHendry/선임연구원/Convergence(연)ATS그룹(hendry.hendry" w:date="2011-11-16T17:49:00Z">
              <w:r>
                <w:rPr>
                  <w:rFonts w:ascii="Times New Roman" w:hAnsi="Times New Roman"/>
                  <w:lang w:eastAsia="ko-KR"/>
                </w:rPr>
                <w:tab/>
              </w:r>
              <w:r>
                <w:rPr>
                  <w:rFonts w:ascii="Times New Roman" w:hAnsi="Times New Roman"/>
                  <w:lang w:eastAsia="ko-KR"/>
                </w:rPr>
                <w:tab/>
                <w:t>}</w:t>
              </w:r>
            </w:ins>
          </w:p>
        </w:tc>
        <w:tc>
          <w:tcPr>
            <w:tcW w:w="1127" w:type="dxa"/>
          </w:tcPr>
          <w:p w:rsidR="006F6175" w:rsidRPr="006745D2" w:rsidRDefault="006F6175" w:rsidP="001D2791">
            <w:pPr>
              <w:pStyle w:val="tablecell"/>
              <w:rPr>
                <w:ins w:id="798" w:author="HendryHendry/선임연구원/Convergence(연)ATS그룹(hendry.hendry" w:date="2011-11-16T17:49:00Z"/>
              </w:rPr>
            </w:pPr>
          </w:p>
        </w:tc>
      </w:tr>
      <w:tr w:rsidR="006F6175" w:rsidRPr="006745D2" w:rsidTr="001D2791">
        <w:trPr>
          <w:cantSplit/>
          <w:jc w:val="center"/>
          <w:ins w:id="799" w:author="HendryHendry/선임연구원/Convergence(연)ATS그룹(hendry.hendry" w:date="2011-11-16T17:49:00Z"/>
        </w:trPr>
        <w:tc>
          <w:tcPr>
            <w:tcW w:w="6716" w:type="dxa"/>
          </w:tcPr>
          <w:p w:rsidR="006F6175" w:rsidRPr="006745D2" w:rsidRDefault="006F6175" w:rsidP="001D2791">
            <w:pPr>
              <w:pStyle w:val="tablesyntax"/>
              <w:rPr>
                <w:ins w:id="800" w:author="HendryHendry/선임연구원/Convergence(연)ATS그룹(hendry.hendry" w:date="2011-11-16T17:49:00Z"/>
                <w:rFonts w:ascii="Times New Roman" w:hAnsi="Times New Roman"/>
                <w:lang w:eastAsia="ko-KR"/>
              </w:rPr>
            </w:pPr>
            <w:ins w:id="801" w:author="HendryHendry/선임연구원/Convergence(연)ATS그룹(hendry.hendry" w:date="2011-11-16T17:49:00Z">
              <w:r>
                <w:rPr>
                  <w:rFonts w:ascii="Times New Roman" w:hAnsi="Times New Roman"/>
                  <w:lang w:eastAsia="ko-KR"/>
                </w:rPr>
                <w:tab/>
              </w:r>
              <w:r>
                <w:rPr>
                  <w:rFonts w:ascii="Times New Roman" w:hAnsi="Times New Roman"/>
                  <w:lang w:eastAsia="ko-KR"/>
                </w:rPr>
                <w:tab/>
                <w:t>else {</w:t>
              </w:r>
            </w:ins>
          </w:p>
        </w:tc>
        <w:tc>
          <w:tcPr>
            <w:tcW w:w="1127" w:type="dxa"/>
          </w:tcPr>
          <w:p w:rsidR="006F6175" w:rsidRPr="006745D2" w:rsidRDefault="006F6175" w:rsidP="001D2791">
            <w:pPr>
              <w:pStyle w:val="tablecell"/>
              <w:rPr>
                <w:ins w:id="802" w:author="HendryHendry/선임연구원/Convergence(연)ATS그룹(hendry.hendry" w:date="2011-11-16T17:49:00Z"/>
              </w:rPr>
            </w:pPr>
          </w:p>
        </w:tc>
      </w:tr>
      <w:tr w:rsidR="006F6175" w:rsidRPr="006745D2" w:rsidTr="001D2791">
        <w:trPr>
          <w:cantSplit/>
          <w:jc w:val="center"/>
          <w:ins w:id="803" w:author="HendryHendry/선임연구원/Convergence(연)ATS그룹(hendry.hendry" w:date="2011-11-16T17:49:00Z"/>
        </w:trPr>
        <w:tc>
          <w:tcPr>
            <w:tcW w:w="6716" w:type="dxa"/>
          </w:tcPr>
          <w:p w:rsidR="006F6175" w:rsidRPr="006745D2" w:rsidRDefault="006F6175" w:rsidP="001D2791">
            <w:pPr>
              <w:pStyle w:val="tablesyntax"/>
              <w:rPr>
                <w:ins w:id="804" w:author="HendryHendry/선임연구원/Convergence(연)ATS그룹(hendry.hendry" w:date="2011-11-16T17:49:00Z"/>
                <w:rFonts w:ascii="Times New Roman" w:hAnsi="Times New Roman"/>
                <w:b/>
                <w:bCs/>
              </w:rPr>
            </w:pPr>
            <w:ins w:id="805" w:author="HendryHendry/선임연구원/Convergence(연)ATS그룹(hendry.hendry" w:date="2011-11-16T17:49:00Z">
              <w:r w:rsidRPr="006745D2">
                <w:rPr>
                  <w:rFonts w:ascii="Times New Roman" w:hAnsi="Times New Roman"/>
                  <w:lang w:eastAsia="ko-KR"/>
                </w:rPr>
                <w:tab/>
              </w:r>
              <w:r w:rsidRPr="006745D2">
                <w:rPr>
                  <w:rFonts w:ascii="Times New Roman" w:hAnsi="Times New Roman"/>
                </w:rPr>
                <w:tab/>
              </w:r>
              <w:r>
                <w:rPr>
                  <w:rFonts w:ascii="Times New Roman" w:hAnsi="Times New Roman"/>
                </w:rPr>
                <w:tab/>
              </w:r>
              <w:proofErr w:type="spellStart"/>
              <w:r w:rsidRPr="006745D2">
                <w:rPr>
                  <w:rFonts w:ascii="Times New Roman" w:hAnsi="Times New Roman"/>
                  <w:b/>
                  <w:bCs/>
                </w:rPr>
                <w:t>pic_order_cnt</w:t>
              </w:r>
              <w:r>
                <w:rPr>
                  <w:rFonts w:ascii="Times New Roman" w:hAnsi="Times New Roman"/>
                  <w:b/>
                  <w:bCs/>
                </w:rPr>
                <w:t>_lsb</w:t>
              </w:r>
              <w:proofErr w:type="spellEnd"/>
            </w:ins>
          </w:p>
        </w:tc>
        <w:tc>
          <w:tcPr>
            <w:tcW w:w="1127" w:type="dxa"/>
          </w:tcPr>
          <w:p w:rsidR="006F6175" w:rsidRPr="006745D2" w:rsidRDefault="006F6175" w:rsidP="001D2791">
            <w:pPr>
              <w:pStyle w:val="tablecell"/>
              <w:rPr>
                <w:ins w:id="806" w:author="HendryHendry/선임연구원/Convergence(연)ATS그룹(hendry.hendry" w:date="2011-11-16T17:49:00Z"/>
              </w:rPr>
            </w:pPr>
            <w:ins w:id="807" w:author="HendryHendry/선임연구원/Convergence(연)ATS그룹(hendry.hendry" w:date="2011-11-16T17:49:00Z">
              <w:r w:rsidRPr="006745D2">
                <w:t>u(v)</w:t>
              </w:r>
            </w:ins>
          </w:p>
        </w:tc>
      </w:tr>
      <w:tr w:rsidR="006F6175" w:rsidRPr="006745D2" w:rsidTr="001D2791">
        <w:trPr>
          <w:cantSplit/>
          <w:jc w:val="center"/>
          <w:ins w:id="808" w:author="HendryHendry/선임연구원/Convergence(연)ATS그룹(hendry.hendry" w:date="2011-11-16T17:49:00Z"/>
        </w:trPr>
        <w:tc>
          <w:tcPr>
            <w:tcW w:w="6716" w:type="dxa"/>
          </w:tcPr>
          <w:p w:rsidR="006F6175" w:rsidRPr="009E5C0E" w:rsidRDefault="006F6175" w:rsidP="001D2791">
            <w:pPr>
              <w:pStyle w:val="tablesyntax"/>
              <w:rPr>
                <w:ins w:id="809" w:author="HendryHendry/선임연구원/Convergence(연)ATS그룹(hendry.hendry" w:date="2011-11-16T17:49:00Z"/>
                <w:rFonts w:ascii="Times New Roman" w:hAnsi="Times New Roman"/>
                <w:b/>
                <w:lang w:eastAsia="ko-KR"/>
              </w:rPr>
            </w:pPr>
            <w:ins w:id="810" w:author="HendryHendry/선임연구원/Convergence(연)ATS그룹(hendry.hendry" w:date="2011-11-16T17:49:00Z">
              <w:r w:rsidRPr="00E13DDF">
                <w:rPr>
                  <w:lang w:eastAsia="ko-KR"/>
                </w:rPr>
                <w:tab/>
              </w:r>
              <w:r>
                <w:rPr>
                  <w:lang w:eastAsia="ko-KR"/>
                </w:rPr>
                <w:tab/>
              </w:r>
              <w:r>
                <w:rPr>
                  <w:lang w:eastAsia="ko-KR"/>
                </w:rPr>
                <w:tab/>
              </w:r>
              <w:proofErr w:type="spellStart"/>
              <w:r w:rsidRPr="0030093B">
                <w:rPr>
                  <w:b/>
                  <w:lang w:eastAsia="ko-KR"/>
                </w:rPr>
                <w:t>short_term_</w:t>
              </w:r>
              <w:r>
                <w:rPr>
                  <w:b/>
                  <w:lang w:eastAsia="ko-KR"/>
                </w:rPr>
                <w:t>ref_pic_set</w:t>
              </w:r>
              <w:r w:rsidRPr="00E13DDF">
                <w:rPr>
                  <w:b/>
                  <w:lang w:eastAsia="ko-KR"/>
                </w:rPr>
                <w:t>_</w:t>
              </w:r>
              <w:r>
                <w:rPr>
                  <w:b/>
                  <w:lang w:eastAsia="ko-KR"/>
                </w:rPr>
                <w:t>pps</w:t>
              </w:r>
              <w:r w:rsidRPr="00E13DDF">
                <w:rPr>
                  <w:b/>
                  <w:lang w:eastAsia="ko-KR"/>
                </w:rPr>
                <w:t>_flag</w:t>
              </w:r>
              <w:proofErr w:type="spellEnd"/>
            </w:ins>
          </w:p>
        </w:tc>
        <w:tc>
          <w:tcPr>
            <w:tcW w:w="1127" w:type="dxa"/>
          </w:tcPr>
          <w:p w:rsidR="006F6175" w:rsidRPr="006745D2" w:rsidRDefault="006F6175" w:rsidP="001D2791">
            <w:pPr>
              <w:pStyle w:val="tablecell"/>
              <w:rPr>
                <w:ins w:id="811" w:author="HendryHendry/선임연구원/Convergence(연)ATS그룹(hendry.hendry" w:date="2011-11-16T17:49:00Z"/>
              </w:rPr>
            </w:pPr>
            <w:ins w:id="812" w:author="HendryHendry/선임연구원/Convergence(연)ATS그룹(hendry.hendry" w:date="2011-11-16T17:49:00Z">
              <w:r w:rsidRPr="00E13DDF">
                <w:t>u(1)</w:t>
              </w:r>
            </w:ins>
          </w:p>
        </w:tc>
      </w:tr>
      <w:tr w:rsidR="006F6175" w:rsidRPr="006745D2" w:rsidTr="001D2791">
        <w:trPr>
          <w:cantSplit/>
          <w:jc w:val="center"/>
          <w:ins w:id="813" w:author="HendryHendry/선임연구원/Convergence(연)ATS그룹(hendry.hendry" w:date="2011-11-16T17:49:00Z"/>
        </w:trPr>
        <w:tc>
          <w:tcPr>
            <w:tcW w:w="6716" w:type="dxa"/>
          </w:tcPr>
          <w:p w:rsidR="006F6175" w:rsidRPr="006745D2" w:rsidRDefault="006F6175" w:rsidP="001D2791">
            <w:pPr>
              <w:pStyle w:val="tablesyntax"/>
              <w:rPr>
                <w:ins w:id="814" w:author="HendryHendry/선임연구원/Convergence(연)ATS그룹(hendry.hendry" w:date="2011-11-16T17:49:00Z"/>
                <w:rFonts w:ascii="Times New Roman" w:hAnsi="Times New Roman"/>
                <w:lang w:eastAsia="ko-KR"/>
              </w:rPr>
            </w:pPr>
            <w:ins w:id="815" w:author="HendryHendry/선임연구원/Convergence(연)ATS그룹(hendry.hendry" w:date="2011-11-16T17:49:00Z">
              <w:r w:rsidRPr="00E13DDF">
                <w:rPr>
                  <w:lang w:eastAsia="ko-KR"/>
                </w:rPr>
                <w:tab/>
              </w:r>
              <w:r>
                <w:rPr>
                  <w:lang w:eastAsia="ko-KR"/>
                </w:rPr>
                <w:tab/>
              </w:r>
              <w:r>
                <w:rPr>
                  <w:lang w:eastAsia="ko-KR"/>
                </w:rPr>
                <w:tab/>
              </w:r>
              <w:r w:rsidRPr="00E13DDF">
                <w:rPr>
                  <w:lang w:eastAsia="ko-KR"/>
                </w:rPr>
                <w:t>if(</w:t>
              </w:r>
              <w:r>
                <w:rPr>
                  <w:lang w:eastAsia="ko-KR"/>
                </w:rPr>
                <w:t xml:space="preserve"> !</w:t>
              </w:r>
              <w:proofErr w:type="spellStart"/>
              <w:r>
                <w:rPr>
                  <w:lang w:eastAsia="ko-KR"/>
                </w:rPr>
                <w:t>short_term_ref_pic_set</w:t>
              </w:r>
              <w:r w:rsidRPr="00E13DDF">
                <w:rPr>
                  <w:lang w:eastAsia="ko-KR"/>
                </w:rPr>
                <w:t>_</w:t>
              </w:r>
              <w:r>
                <w:rPr>
                  <w:lang w:eastAsia="ko-KR"/>
                </w:rPr>
                <w:t>pps</w:t>
              </w:r>
              <w:r w:rsidRPr="00E13DDF">
                <w:rPr>
                  <w:lang w:eastAsia="ko-KR"/>
                </w:rPr>
                <w:t>_flag</w:t>
              </w:r>
              <w:proofErr w:type="spellEnd"/>
              <w:r>
                <w:rPr>
                  <w:lang w:eastAsia="ko-KR"/>
                </w:rPr>
                <w:t xml:space="preserve"> </w:t>
              </w:r>
              <w:r w:rsidRPr="00E13DDF">
                <w:rPr>
                  <w:lang w:eastAsia="ko-KR"/>
                </w:rPr>
                <w:t>)</w:t>
              </w:r>
            </w:ins>
          </w:p>
        </w:tc>
        <w:tc>
          <w:tcPr>
            <w:tcW w:w="1127" w:type="dxa"/>
          </w:tcPr>
          <w:p w:rsidR="006F6175" w:rsidRPr="006745D2" w:rsidRDefault="006F6175" w:rsidP="001D2791">
            <w:pPr>
              <w:pStyle w:val="tablecell"/>
              <w:rPr>
                <w:ins w:id="816" w:author="HendryHendry/선임연구원/Convergence(연)ATS그룹(hendry.hendry" w:date="2011-11-16T17:49:00Z"/>
              </w:rPr>
            </w:pPr>
          </w:p>
        </w:tc>
      </w:tr>
      <w:tr w:rsidR="006F6175" w:rsidRPr="00BE1AE3" w:rsidTr="001D2791">
        <w:trPr>
          <w:cantSplit/>
          <w:jc w:val="center"/>
          <w:ins w:id="817" w:author="HendryHendry/선임연구원/Convergence(연)ATS그룹(hendry.hendry" w:date="2011-11-16T17:49:00Z"/>
        </w:trPr>
        <w:tc>
          <w:tcPr>
            <w:tcW w:w="6716" w:type="dxa"/>
          </w:tcPr>
          <w:p w:rsidR="006F6175" w:rsidRPr="00BE1AE3" w:rsidRDefault="006F6175" w:rsidP="001D2791">
            <w:pPr>
              <w:pStyle w:val="tablesyntax"/>
              <w:rPr>
                <w:ins w:id="818" w:author="HendryHendry/선임연구원/Convergence(연)ATS그룹(hendry.hendry" w:date="2011-11-16T17:49:00Z"/>
                <w:rFonts w:ascii="Times New Roman" w:hAnsi="Times New Roman"/>
                <w:lang w:eastAsia="ko-KR"/>
              </w:rPr>
            </w:pPr>
            <w:ins w:id="819" w:author="HendryHendry/선임연구원/Convergence(연)ATS그룹(hendry.hendry" w:date="2011-11-16T17:49:00Z">
              <w:r w:rsidRPr="00E13DDF">
                <w:rPr>
                  <w:lang w:eastAsia="ko-KR"/>
                </w:rPr>
                <w:tab/>
              </w:r>
              <w:r w:rsidRPr="00E13DDF">
                <w:rPr>
                  <w:lang w:eastAsia="ko-KR"/>
                </w:rPr>
                <w:tab/>
              </w:r>
              <w:r w:rsidRPr="00E13DDF">
                <w:rPr>
                  <w:lang w:eastAsia="ko-KR"/>
                </w:rPr>
                <w:tab/>
              </w:r>
              <w:r>
                <w:rPr>
                  <w:lang w:eastAsia="ko-KR"/>
                </w:rPr>
                <w:tab/>
              </w:r>
              <w:proofErr w:type="spellStart"/>
              <w:r w:rsidRPr="00BE1AE3">
                <w:rPr>
                  <w:lang w:eastAsia="ko-KR"/>
                </w:rPr>
                <w:t>short_term_ref_pic_set</w:t>
              </w:r>
              <w:proofErr w:type="spellEnd"/>
              <w:r w:rsidRPr="00BE1AE3">
                <w:rPr>
                  <w:lang w:eastAsia="ko-KR"/>
                </w:rPr>
                <w:t>( </w:t>
              </w:r>
              <w:proofErr w:type="spellStart"/>
              <w:r w:rsidRPr="00BE1AE3">
                <w:rPr>
                  <w:bCs/>
                </w:rPr>
                <w:t>num_short_term_ref_pic_sets</w:t>
              </w:r>
              <w:proofErr w:type="spellEnd"/>
              <w:r w:rsidRPr="00BE1AE3">
                <w:rPr>
                  <w:bCs/>
                </w:rPr>
                <w:t> </w:t>
              </w:r>
              <w:r w:rsidRPr="00BE1AE3">
                <w:rPr>
                  <w:lang w:eastAsia="ko-KR"/>
                </w:rPr>
                <w:t>)</w:t>
              </w:r>
            </w:ins>
          </w:p>
        </w:tc>
        <w:tc>
          <w:tcPr>
            <w:tcW w:w="1127" w:type="dxa"/>
          </w:tcPr>
          <w:p w:rsidR="006F6175" w:rsidRPr="00BE1AE3" w:rsidRDefault="006F6175" w:rsidP="001D2791">
            <w:pPr>
              <w:pStyle w:val="tablecell"/>
              <w:rPr>
                <w:ins w:id="820" w:author="HendryHendry/선임연구원/Convergence(연)ATS그룹(hendry.hendry" w:date="2011-11-16T17:49:00Z"/>
              </w:rPr>
            </w:pPr>
          </w:p>
        </w:tc>
      </w:tr>
      <w:tr w:rsidR="006F6175" w:rsidRPr="006745D2" w:rsidTr="001D2791">
        <w:trPr>
          <w:cantSplit/>
          <w:jc w:val="center"/>
          <w:ins w:id="821" w:author="HendryHendry/선임연구원/Convergence(연)ATS그룹(hendry.hendry" w:date="2011-11-16T17:49:00Z"/>
        </w:trPr>
        <w:tc>
          <w:tcPr>
            <w:tcW w:w="6716" w:type="dxa"/>
          </w:tcPr>
          <w:p w:rsidR="006F6175" w:rsidRPr="006745D2" w:rsidRDefault="006F6175" w:rsidP="001D2791">
            <w:pPr>
              <w:pStyle w:val="tablesyntax"/>
              <w:rPr>
                <w:ins w:id="822" w:author="HendryHendry/선임연구원/Convergence(연)ATS그룹(hendry.hendry" w:date="2011-11-16T17:49:00Z"/>
                <w:rFonts w:ascii="Times New Roman" w:hAnsi="Times New Roman"/>
                <w:lang w:eastAsia="ko-KR"/>
              </w:rPr>
            </w:pPr>
            <w:ins w:id="823" w:author="HendryHendry/선임연구원/Convergence(연)ATS그룹(hendry.hendry" w:date="2011-11-16T17:49:00Z">
              <w:r>
                <w:rPr>
                  <w:lang w:eastAsia="ko-KR"/>
                </w:rPr>
                <w:tab/>
              </w:r>
              <w:r>
                <w:rPr>
                  <w:lang w:eastAsia="ko-KR"/>
                </w:rPr>
                <w:tab/>
              </w:r>
              <w:r>
                <w:rPr>
                  <w:lang w:eastAsia="ko-KR"/>
                </w:rPr>
                <w:tab/>
              </w:r>
              <w:r w:rsidRPr="00E13DDF">
                <w:rPr>
                  <w:lang w:eastAsia="ko-KR"/>
                </w:rPr>
                <w:t>else</w:t>
              </w:r>
            </w:ins>
          </w:p>
        </w:tc>
        <w:tc>
          <w:tcPr>
            <w:tcW w:w="1127" w:type="dxa"/>
          </w:tcPr>
          <w:p w:rsidR="006F6175" w:rsidRPr="006745D2" w:rsidRDefault="006F6175" w:rsidP="001D2791">
            <w:pPr>
              <w:pStyle w:val="tablecell"/>
              <w:rPr>
                <w:ins w:id="824" w:author="HendryHendry/선임연구원/Convergence(연)ATS그룹(hendry.hendry" w:date="2011-11-16T17:49:00Z"/>
              </w:rPr>
            </w:pPr>
          </w:p>
        </w:tc>
      </w:tr>
      <w:tr w:rsidR="006F6175" w:rsidRPr="006745D2" w:rsidTr="001D2791">
        <w:trPr>
          <w:cantSplit/>
          <w:jc w:val="center"/>
          <w:ins w:id="825" w:author="HendryHendry/선임연구원/Convergence(연)ATS그룹(hendry.hendry" w:date="2011-11-16T17:49:00Z"/>
        </w:trPr>
        <w:tc>
          <w:tcPr>
            <w:tcW w:w="6716" w:type="dxa"/>
          </w:tcPr>
          <w:p w:rsidR="006F6175" w:rsidRPr="006745D2" w:rsidRDefault="006F6175" w:rsidP="001D2791">
            <w:pPr>
              <w:pStyle w:val="tablesyntax"/>
              <w:rPr>
                <w:ins w:id="826" w:author="HendryHendry/선임연구원/Convergence(연)ATS그룹(hendry.hendry" w:date="2011-11-16T17:49:00Z"/>
                <w:rFonts w:ascii="Times New Roman" w:hAnsi="Times New Roman"/>
                <w:lang w:eastAsia="ko-KR"/>
              </w:rPr>
            </w:pPr>
            <w:ins w:id="827" w:author="HendryHendry/선임연구원/Convergence(연)ATS그룹(hendry.hendry" w:date="2011-11-16T17:49:00Z">
              <w:r w:rsidRPr="00E13DDF">
                <w:rPr>
                  <w:lang w:eastAsia="ko-KR"/>
                </w:rPr>
                <w:tab/>
              </w:r>
              <w:r w:rsidRPr="00E13DDF">
                <w:rPr>
                  <w:lang w:eastAsia="ko-KR"/>
                </w:rPr>
                <w:tab/>
              </w:r>
              <w:r>
                <w:rPr>
                  <w:lang w:eastAsia="ko-KR"/>
                </w:rPr>
                <w:tab/>
              </w:r>
              <w:r>
                <w:rPr>
                  <w:lang w:eastAsia="ko-KR"/>
                </w:rPr>
                <w:tab/>
              </w:r>
              <w:proofErr w:type="spellStart"/>
              <w:r>
                <w:rPr>
                  <w:b/>
                  <w:lang w:eastAsia="ko-KR"/>
                </w:rPr>
                <w:t>short_term_ref_pic_set</w:t>
              </w:r>
              <w:r w:rsidRPr="00E13DDF">
                <w:rPr>
                  <w:b/>
                  <w:lang w:eastAsia="ko-KR"/>
                </w:rPr>
                <w:t>_idx</w:t>
              </w:r>
              <w:proofErr w:type="spellEnd"/>
            </w:ins>
          </w:p>
        </w:tc>
        <w:tc>
          <w:tcPr>
            <w:tcW w:w="1127" w:type="dxa"/>
          </w:tcPr>
          <w:p w:rsidR="006F6175" w:rsidRPr="006745D2" w:rsidRDefault="006F6175" w:rsidP="001D2791">
            <w:pPr>
              <w:pStyle w:val="tablecell"/>
              <w:rPr>
                <w:ins w:id="828" w:author="HendryHendry/선임연구원/Convergence(연)ATS그룹(hendry.hendry" w:date="2011-11-16T17:49:00Z"/>
              </w:rPr>
            </w:pPr>
            <w:ins w:id="829" w:author="HendryHendry/선임연구원/Convergence(연)ATS그룹(hendry.hendry" w:date="2011-11-16T17:49:00Z">
              <w:r w:rsidRPr="00E13DDF">
                <w:t>u(v)</w:t>
              </w:r>
            </w:ins>
          </w:p>
        </w:tc>
      </w:tr>
      <w:tr w:rsidR="006F6175" w:rsidTr="001D2791">
        <w:trPr>
          <w:cantSplit/>
          <w:jc w:val="center"/>
          <w:ins w:id="830" w:author="HendryHendry/선임연구원/Convergence(연)ATS그룹(hendry.hendry" w:date="2011-11-16T17:49:00Z"/>
        </w:trPr>
        <w:tc>
          <w:tcPr>
            <w:tcW w:w="6716" w:type="dxa"/>
          </w:tcPr>
          <w:p w:rsidR="006F6175" w:rsidRDefault="006F6175" w:rsidP="001D2791">
            <w:pPr>
              <w:pStyle w:val="tablesyntax"/>
              <w:rPr>
                <w:ins w:id="831" w:author="HendryHendry/선임연구원/Convergence(연)ATS그룹(hendry.hendry" w:date="2011-11-16T17:49:00Z"/>
                <w:lang w:eastAsia="ko-KR"/>
              </w:rPr>
            </w:pPr>
            <w:ins w:id="832" w:author="HendryHendry/선임연구원/Convergence(연)ATS그룹(hendry.hendry" w:date="2011-11-16T17:49:00Z">
              <w:r>
                <w:rPr>
                  <w:lang w:eastAsia="ko-KR"/>
                </w:rPr>
                <w:tab/>
              </w:r>
              <w:r>
                <w:rPr>
                  <w:lang w:eastAsia="ko-KR"/>
                </w:rPr>
                <w:tab/>
              </w:r>
              <w:r>
                <w:rPr>
                  <w:lang w:eastAsia="ko-KR"/>
                </w:rPr>
                <w:tab/>
                <w:t xml:space="preserve">if( </w:t>
              </w:r>
              <w:proofErr w:type="spellStart"/>
              <w:r>
                <w:rPr>
                  <w:rFonts w:ascii="Times New Roman" w:hAnsi="Times New Roman"/>
                  <w:bCs/>
                  <w:lang w:eastAsia="ko-KR"/>
                </w:rPr>
                <w:t>long_term_ref_pics_present_flag</w:t>
              </w:r>
              <w:proofErr w:type="spellEnd"/>
              <w:r>
                <w:rPr>
                  <w:rFonts w:ascii="Times New Roman" w:hAnsi="Times New Roman"/>
                  <w:bCs/>
                  <w:lang w:eastAsia="ko-KR"/>
                </w:rPr>
                <w:t xml:space="preserve"> ) {</w:t>
              </w:r>
            </w:ins>
          </w:p>
        </w:tc>
        <w:tc>
          <w:tcPr>
            <w:tcW w:w="1127" w:type="dxa"/>
          </w:tcPr>
          <w:p w:rsidR="006F6175" w:rsidRDefault="006F6175" w:rsidP="001D2791">
            <w:pPr>
              <w:pStyle w:val="tablecell"/>
              <w:rPr>
                <w:ins w:id="833" w:author="HendryHendry/선임연구원/Convergence(연)ATS그룹(hendry.hendry" w:date="2011-11-16T17:49:00Z"/>
              </w:rPr>
            </w:pPr>
          </w:p>
        </w:tc>
      </w:tr>
      <w:tr w:rsidR="006F6175" w:rsidTr="001D2791">
        <w:trPr>
          <w:cantSplit/>
          <w:jc w:val="center"/>
          <w:ins w:id="834" w:author="HendryHendry/선임연구원/Convergence(연)ATS그룹(hendry.hendry" w:date="2011-11-16T17:49:00Z"/>
        </w:trPr>
        <w:tc>
          <w:tcPr>
            <w:tcW w:w="6716" w:type="dxa"/>
          </w:tcPr>
          <w:p w:rsidR="006F6175" w:rsidRDefault="006F6175" w:rsidP="001D2791">
            <w:pPr>
              <w:pStyle w:val="tablesyntax"/>
              <w:rPr>
                <w:ins w:id="835" w:author="HendryHendry/선임연구원/Convergence(연)ATS그룹(hendry.hendry" w:date="2011-11-16T17:49:00Z"/>
                <w:lang w:eastAsia="ko-KR"/>
              </w:rPr>
            </w:pPr>
            <w:ins w:id="836" w:author="HendryHendry/선임연구원/Convergence(연)ATS그룹(hendry.hendry" w:date="2011-11-16T17:49:00Z">
              <w:r>
                <w:rPr>
                  <w:rFonts w:ascii="Times New Roman" w:hAnsi="Times New Roman"/>
                  <w:b/>
                  <w:lang w:eastAsia="ko-KR"/>
                </w:rPr>
                <w:tab/>
              </w:r>
              <w:r>
                <w:rPr>
                  <w:rFonts w:ascii="Times New Roman" w:hAnsi="Times New Roman"/>
                  <w:b/>
                  <w:lang w:eastAsia="ko-KR"/>
                </w:rPr>
                <w:tab/>
              </w:r>
              <w:r>
                <w:rPr>
                  <w:rFonts w:ascii="Times New Roman" w:hAnsi="Times New Roman"/>
                  <w:b/>
                  <w:lang w:eastAsia="ko-KR"/>
                </w:rPr>
                <w:tab/>
              </w:r>
              <w:r>
                <w:rPr>
                  <w:rFonts w:ascii="Times New Roman" w:hAnsi="Times New Roman"/>
                  <w:b/>
                  <w:lang w:eastAsia="ko-KR"/>
                </w:rPr>
                <w:tab/>
              </w:r>
              <w:proofErr w:type="spellStart"/>
              <w:r>
                <w:rPr>
                  <w:rFonts w:ascii="Times New Roman" w:hAnsi="Times New Roman"/>
                  <w:b/>
                  <w:lang w:eastAsia="ko-KR"/>
                </w:rPr>
                <w:t>num_</w:t>
              </w:r>
              <w:r>
                <w:rPr>
                  <w:rFonts w:ascii="Times New Roman" w:hAnsi="Times New Roman" w:hint="eastAsia"/>
                  <w:b/>
                  <w:lang w:eastAsia="ko-KR"/>
                </w:rPr>
                <w:t>used_</w:t>
              </w:r>
              <w:r>
                <w:rPr>
                  <w:rFonts w:ascii="Times New Roman" w:hAnsi="Times New Roman"/>
                  <w:b/>
                  <w:lang w:eastAsia="ko-KR"/>
                </w:rPr>
                <w:t>long_term_pics</w:t>
              </w:r>
              <w:proofErr w:type="spellEnd"/>
            </w:ins>
          </w:p>
        </w:tc>
        <w:tc>
          <w:tcPr>
            <w:tcW w:w="1127" w:type="dxa"/>
          </w:tcPr>
          <w:p w:rsidR="006F6175" w:rsidRDefault="006F6175" w:rsidP="001D2791">
            <w:pPr>
              <w:pStyle w:val="tablecell"/>
              <w:rPr>
                <w:ins w:id="837" w:author="HendryHendry/선임연구원/Convergence(연)ATS그룹(hendry.hendry" w:date="2011-11-16T17:49:00Z"/>
              </w:rPr>
            </w:pPr>
            <w:proofErr w:type="spellStart"/>
            <w:ins w:id="838" w:author="HendryHendry/선임연구원/Convergence(연)ATS그룹(hendry.hendry" w:date="2011-11-16T17:49:00Z">
              <w:r>
                <w:t>ue</w:t>
              </w:r>
              <w:proofErr w:type="spellEnd"/>
              <w:r>
                <w:t>(v)</w:t>
              </w:r>
            </w:ins>
          </w:p>
        </w:tc>
      </w:tr>
      <w:tr w:rsidR="006F6175" w:rsidRPr="006745D2" w:rsidTr="001D2791">
        <w:trPr>
          <w:cantSplit/>
          <w:jc w:val="center"/>
          <w:ins w:id="839" w:author="HendryHendry/선임연구원/Convergence(연)ATS그룹(hendry.hendry" w:date="2011-11-16T17:49:00Z"/>
        </w:trPr>
        <w:tc>
          <w:tcPr>
            <w:tcW w:w="6716" w:type="dxa"/>
          </w:tcPr>
          <w:p w:rsidR="006F6175" w:rsidRPr="006745D2" w:rsidRDefault="006F6175" w:rsidP="001D2791">
            <w:pPr>
              <w:pStyle w:val="tablesyntax"/>
              <w:rPr>
                <w:ins w:id="840" w:author="HendryHendry/선임연구원/Convergence(연)ATS그룹(hendry.hendry" w:date="2011-11-16T17:49:00Z"/>
                <w:rFonts w:ascii="Times New Roman" w:hAnsi="Times New Roman"/>
                <w:lang w:eastAsia="ko-KR"/>
              </w:rPr>
            </w:pPr>
            <w:ins w:id="841" w:author="HendryHendry/선임연구원/Convergence(연)ATS그룹(hendry.hendry" w:date="2011-11-16T17:49:00Z">
              <w:r>
                <w:rPr>
                  <w:rFonts w:ascii="Times New Roman" w:hAnsi="Times New Roman"/>
                  <w:lang w:eastAsia="ko-KR"/>
                </w:rPr>
                <w:tab/>
              </w:r>
              <w:r>
                <w:rPr>
                  <w:rFonts w:ascii="Times New Roman" w:hAnsi="Times New Roman"/>
                  <w:lang w:eastAsia="ko-KR"/>
                </w:rPr>
                <w:tab/>
              </w:r>
              <w:r>
                <w:rPr>
                  <w:rFonts w:ascii="Times New Roman" w:hAnsi="Times New Roman"/>
                  <w:lang w:eastAsia="ko-KR"/>
                </w:rPr>
                <w:tab/>
              </w:r>
              <w:r>
                <w:rPr>
                  <w:rFonts w:ascii="Times New Roman" w:hAnsi="Times New Roman"/>
                  <w:lang w:eastAsia="ko-KR"/>
                </w:rPr>
                <w:tab/>
                <w:t xml:space="preserve">for( </w:t>
              </w:r>
              <w:proofErr w:type="spellStart"/>
              <w:r>
                <w:rPr>
                  <w:rFonts w:ascii="Times New Roman" w:hAnsi="Times New Roman"/>
                  <w:lang w:eastAsia="ko-KR"/>
                </w:rPr>
                <w:t>i</w:t>
              </w:r>
              <w:proofErr w:type="spellEnd"/>
              <w:r>
                <w:rPr>
                  <w:rFonts w:ascii="Times New Roman" w:hAnsi="Times New Roman"/>
                  <w:lang w:eastAsia="ko-KR"/>
                </w:rPr>
                <w:t xml:space="preserve"> = 0; </w:t>
              </w:r>
              <w:proofErr w:type="spellStart"/>
              <w:r>
                <w:rPr>
                  <w:rFonts w:ascii="Times New Roman" w:hAnsi="Times New Roman"/>
                  <w:lang w:eastAsia="ko-KR"/>
                </w:rPr>
                <w:t>i</w:t>
              </w:r>
              <w:proofErr w:type="spellEnd"/>
              <w:r>
                <w:rPr>
                  <w:rFonts w:ascii="Times New Roman" w:hAnsi="Times New Roman"/>
                  <w:lang w:eastAsia="ko-KR"/>
                </w:rPr>
                <w:t xml:space="preserve"> &lt; </w:t>
              </w:r>
              <w:proofErr w:type="spellStart"/>
              <w:r>
                <w:rPr>
                  <w:rFonts w:ascii="Times New Roman" w:hAnsi="Times New Roman"/>
                  <w:lang w:eastAsia="ko-KR"/>
                </w:rPr>
                <w:t>num_</w:t>
              </w:r>
              <w:r>
                <w:rPr>
                  <w:rFonts w:ascii="Times New Roman" w:hAnsi="Times New Roman" w:hint="eastAsia"/>
                  <w:lang w:eastAsia="ko-KR"/>
                </w:rPr>
                <w:t>used_</w:t>
              </w:r>
              <w:r>
                <w:rPr>
                  <w:rFonts w:ascii="Times New Roman" w:hAnsi="Times New Roman"/>
                  <w:lang w:eastAsia="ko-KR"/>
                </w:rPr>
                <w:t>long_term_pics</w:t>
              </w:r>
              <w:proofErr w:type="spellEnd"/>
              <w:r>
                <w:rPr>
                  <w:rFonts w:ascii="Times New Roman" w:hAnsi="Times New Roman"/>
                  <w:lang w:eastAsia="ko-KR"/>
                </w:rPr>
                <w:t xml:space="preserve">; </w:t>
              </w:r>
              <w:proofErr w:type="spellStart"/>
              <w:r>
                <w:rPr>
                  <w:rFonts w:ascii="Times New Roman" w:hAnsi="Times New Roman"/>
                  <w:lang w:eastAsia="ko-KR"/>
                </w:rPr>
                <w:t>i</w:t>
              </w:r>
              <w:proofErr w:type="spellEnd"/>
              <w:r>
                <w:rPr>
                  <w:rFonts w:ascii="Times New Roman" w:hAnsi="Times New Roman"/>
                  <w:lang w:eastAsia="ko-KR"/>
                </w:rPr>
                <w:t>++ ) {</w:t>
              </w:r>
            </w:ins>
          </w:p>
        </w:tc>
        <w:tc>
          <w:tcPr>
            <w:tcW w:w="1127" w:type="dxa"/>
          </w:tcPr>
          <w:p w:rsidR="006F6175" w:rsidRPr="006745D2" w:rsidRDefault="006F6175" w:rsidP="001D2791">
            <w:pPr>
              <w:pStyle w:val="tablecell"/>
              <w:rPr>
                <w:ins w:id="842" w:author="HendryHendry/선임연구원/Convergence(연)ATS그룹(hendry.hendry" w:date="2011-11-16T17:49:00Z"/>
              </w:rPr>
            </w:pPr>
          </w:p>
        </w:tc>
      </w:tr>
      <w:tr w:rsidR="006F6175" w:rsidRPr="006745D2" w:rsidTr="001D2791">
        <w:trPr>
          <w:cantSplit/>
          <w:jc w:val="center"/>
          <w:ins w:id="843" w:author="HendryHendry/선임연구원/Convergence(연)ATS그룹(hendry.hendry" w:date="2011-11-16T17:49:00Z"/>
        </w:trPr>
        <w:tc>
          <w:tcPr>
            <w:tcW w:w="6716" w:type="dxa"/>
          </w:tcPr>
          <w:p w:rsidR="006F6175" w:rsidRPr="006745D2" w:rsidRDefault="006F6175" w:rsidP="001D2791">
            <w:pPr>
              <w:pStyle w:val="tablesyntax"/>
              <w:rPr>
                <w:ins w:id="844" w:author="HendryHendry/선임연구원/Convergence(연)ATS그룹(hendry.hendry" w:date="2011-11-16T17:49:00Z"/>
                <w:rFonts w:ascii="Times New Roman" w:hAnsi="Times New Roman"/>
                <w:lang w:eastAsia="ko-KR"/>
              </w:rPr>
            </w:pPr>
            <w:ins w:id="845" w:author="HendryHendry/선임연구원/Convergence(연)ATS그룹(hendry.hendry" w:date="2011-11-16T17:49:00Z">
              <w:r>
                <w:rPr>
                  <w:rFonts w:ascii="Times New Roman" w:hAnsi="Times New Roman"/>
                  <w:bCs/>
                  <w:lang w:eastAsia="ko-KR"/>
                </w:rPr>
                <w:tab/>
              </w:r>
              <w:r>
                <w:rPr>
                  <w:rFonts w:ascii="Times New Roman" w:hAnsi="Times New Roman"/>
                  <w:bCs/>
                  <w:lang w:eastAsia="ko-KR"/>
                </w:rPr>
                <w:tab/>
              </w:r>
              <w:r>
                <w:rPr>
                  <w:rFonts w:ascii="Times New Roman" w:hAnsi="Times New Roman"/>
                  <w:bCs/>
                  <w:lang w:eastAsia="ko-KR"/>
                </w:rPr>
                <w:tab/>
              </w:r>
              <w:r>
                <w:rPr>
                  <w:rFonts w:ascii="Times New Roman" w:hAnsi="Times New Roman"/>
                  <w:bCs/>
                  <w:lang w:eastAsia="ko-KR"/>
                </w:rPr>
                <w:tab/>
              </w:r>
              <w:r>
                <w:rPr>
                  <w:rFonts w:ascii="Times New Roman" w:hAnsi="Times New Roman"/>
                  <w:bCs/>
                  <w:lang w:eastAsia="ko-KR"/>
                </w:rPr>
                <w:tab/>
              </w:r>
              <w:proofErr w:type="spellStart"/>
              <w:r>
                <w:rPr>
                  <w:rFonts w:ascii="Times New Roman" w:hAnsi="Times New Roman" w:hint="eastAsia"/>
                  <w:bCs/>
                  <w:lang w:eastAsia="ko-KR"/>
                </w:rPr>
                <w:t>LTRP_Id</w:t>
              </w:r>
              <w:proofErr w:type="spellEnd"/>
            </w:ins>
          </w:p>
        </w:tc>
        <w:tc>
          <w:tcPr>
            <w:tcW w:w="1127" w:type="dxa"/>
          </w:tcPr>
          <w:p w:rsidR="006F6175" w:rsidRPr="006745D2" w:rsidRDefault="006F6175" w:rsidP="001D2791">
            <w:pPr>
              <w:pStyle w:val="tablecell"/>
              <w:rPr>
                <w:ins w:id="846" w:author="HendryHendry/선임연구원/Convergence(연)ATS그룹(hendry.hendry" w:date="2011-11-16T17:49:00Z"/>
              </w:rPr>
            </w:pPr>
            <w:proofErr w:type="spellStart"/>
            <w:ins w:id="847" w:author="HendryHendry/선임연구원/Convergence(연)ATS그룹(hendry.hendry" w:date="2011-11-16T17:49:00Z">
              <w:r>
                <w:t>u</w:t>
              </w:r>
              <w:r>
                <w:rPr>
                  <w:rFonts w:hint="eastAsia"/>
                  <w:lang w:eastAsia="ko-KR"/>
                </w:rPr>
                <w:t>e</w:t>
              </w:r>
              <w:proofErr w:type="spellEnd"/>
              <w:r w:rsidRPr="006745D2">
                <w:t>(v)</w:t>
              </w:r>
            </w:ins>
          </w:p>
        </w:tc>
      </w:tr>
      <w:tr w:rsidR="006F6175" w:rsidRPr="006745D2" w:rsidTr="001D2791">
        <w:trPr>
          <w:cantSplit/>
          <w:jc w:val="center"/>
          <w:ins w:id="848" w:author="HendryHendry/선임연구원/Convergence(연)ATS그룹(hendry.hendry" w:date="2011-11-16T17:49:00Z"/>
        </w:trPr>
        <w:tc>
          <w:tcPr>
            <w:tcW w:w="6716" w:type="dxa"/>
          </w:tcPr>
          <w:p w:rsidR="006F6175" w:rsidRPr="006745D2" w:rsidRDefault="006F6175" w:rsidP="001D2791">
            <w:pPr>
              <w:pStyle w:val="tablesyntax"/>
              <w:rPr>
                <w:ins w:id="849" w:author="HendryHendry/선임연구원/Convergence(연)ATS그룹(hendry.hendry" w:date="2011-11-16T17:49:00Z"/>
                <w:rFonts w:ascii="Times New Roman" w:hAnsi="Times New Roman"/>
                <w:lang w:eastAsia="ko-KR"/>
              </w:rPr>
            </w:pPr>
            <w:ins w:id="850" w:author="HendryHendry/선임연구원/Convergence(연)ATS그룹(hendry.hendry" w:date="2011-11-16T17:49:00Z">
              <w:r>
                <w:rPr>
                  <w:rFonts w:ascii="Times New Roman" w:hAnsi="Times New Roman"/>
                  <w:bCs/>
                  <w:lang w:eastAsia="ko-KR"/>
                </w:rPr>
                <w:tab/>
              </w:r>
              <w:r>
                <w:rPr>
                  <w:rFonts w:ascii="Times New Roman" w:hAnsi="Times New Roman"/>
                  <w:bCs/>
                  <w:lang w:eastAsia="ko-KR"/>
                </w:rPr>
                <w:tab/>
              </w:r>
              <w:r>
                <w:rPr>
                  <w:rFonts w:ascii="Times New Roman" w:hAnsi="Times New Roman"/>
                  <w:bCs/>
                  <w:lang w:eastAsia="ko-KR"/>
                </w:rPr>
                <w:tab/>
              </w:r>
              <w:r>
                <w:rPr>
                  <w:rFonts w:ascii="Times New Roman" w:hAnsi="Times New Roman"/>
                  <w:bCs/>
                  <w:lang w:eastAsia="ko-KR"/>
                </w:rPr>
                <w:tab/>
                <w:t>}</w:t>
              </w:r>
            </w:ins>
          </w:p>
        </w:tc>
        <w:tc>
          <w:tcPr>
            <w:tcW w:w="1127" w:type="dxa"/>
          </w:tcPr>
          <w:p w:rsidR="006F6175" w:rsidRPr="006745D2" w:rsidRDefault="006F6175" w:rsidP="001D2791">
            <w:pPr>
              <w:pStyle w:val="tablecell"/>
              <w:rPr>
                <w:ins w:id="851" w:author="HendryHendry/선임연구원/Convergence(연)ATS그룹(hendry.hendry" w:date="2011-11-16T17:49:00Z"/>
              </w:rPr>
            </w:pPr>
          </w:p>
        </w:tc>
      </w:tr>
      <w:tr w:rsidR="006F6175" w:rsidRPr="006745D2" w:rsidTr="001D2791">
        <w:trPr>
          <w:cantSplit/>
          <w:jc w:val="center"/>
          <w:ins w:id="852" w:author="HendryHendry/선임연구원/Convergence(연)ATS그룹(hendry.hendry" w:date="2011-11-16T17:49:00Z"/>
        </w:trPr>
        <w:tc>
          <w:tcPr>
            <w:tcW w:w="6716" w:type="dxa"/>
          </w:tcPr>
          <w:p w:rsidR="006F6175" w:rsidRPr="006745D2" w:rsidRDefault="006F6175" w:rsidP="001D2791">
            <w:pPr>
              <w:pStyle w:val="tablesyntax"/>
              <w:rPr>
                <w:ins w:id="853" w:author="HendryHendry/선임연구원/Convergence(연)ATS그룹(hendry.hendry" w:date="2011-11-16T17:49:00Z"/>
                <w:rFonts w:ascii="Times New Roman" w:hAnsi="Times New Roman"/>
                <w:lang w:eastAsia="ko-KR"/>
              </w:rPr>
            </w:pPr>
            <w:ins w:id="854" w:author="HendryHendry/선임연구원/Convergence(연)ATS그룹(hendry.hendry" w:date="2011-11-16T17:49:00Z">
              <w:r>
                <w:rPr>
                  <w:lang w:eastAsia="ko-KR"/>
                </w:rPr>
                <w:tab/>
              </w:r>
              <w:r>
                <w:rPr>
                  <w:lang w:eastAsia="ko-KR"/>
                </w:rPr>
                <w:tab/>
              </w:r>
              <w:r>
                <w:rPr>
                  <w:lang w:eastAsia="ko-KR"/>
                </w:rPr>
                <w:tab/>
                <w:t>}</w:t>
              </w:r>
            </w:ins>
          </w:p>
        </w:tc>
        <w:tc>
          <w:tcPr>
            <w:tcW w:w="1127" w:type="dxa"/>
          </w:tcPr>
          <w:p w:rsidR="006F6175" w:rsidRPr="006745D2" w:rsidRDefault="006F6175" w:rsidP="001D2791">
            <w:pPr>
              <w:pStyle w:val="tablecell"/>
              <w:rPr>
                <w:ins w:id="855" w:author="HendryHendry/선임연구원/Convergence(연)ATS그룹(hendry.hendry" w:date="2011-11-16T17:49:00Z"/>
              </w:rPr>
            </w:pPr>
          </w:p>
        </w:tc>
      </w:tr>
      <w:tr w:rsidR="006F6175" w:rsidRPr="006745D2" w:rsidTr="001D2791">
        <w:trPr>
          <w:cantSplit/>
          <w:jc w:val="center"/>
          <w:ins w:id="856" w:author="HendryHendry/선임연구원/Convergence(연)ATS그룹(hendry.hendry" w:date="2011-11-16T17:49:00Z"/>
        </w:trPr>
        <w:tc>
          <w:tcPr>
            <w:tcW w:w="6716" w:type="dxa"/>
          </w:tcPr>
          <w:p w:rsidR="006F6175" w:rsidRPr="006745D2" w:rsidRDefault="006F6175" w:rsidP="001D2791">
            <w:pPr>
              <w:pStyle w:val="tablesyntax"/>
              <w:rPr>
                <w:ins w:id="857" w:author="HendryHendry/선임연구원/Convergence(연)ATS그룹(hendry.hendry" w:date="2011-11-16T17:49:00Z"/>
                <w:rFonts w:ascii="Times New Roman" w:hAnsi="Times New Roman"/>
                <w:lang w:eastAsia="ko-KR"/>
              </w:rPr>
            </w:pPr>
            <w:ins w:id="858" w:author="HendryHendry/선임연구원/Convergence(연)ATS그룹(hendry.hendry" w:date="2011-11-16T17:49:00Z">
              <w:r>
                <w:rPr>
                  <w:rFonts w:ascii="Times New Roman" w:hAnsi="Times New Roman"/>
                  <w:lang w:eastAsia="ko-KR"/>
                </w:rPr>
                <w:tab/>
              </w:r>
              <w:r>
                <w:rPr>
                  <w:rFonts w:ascii="Times New Roman" w:hAnsi="Times New Roman"/>
                  <w:lang w:eastAsia="ko-KR"/>
                </w:rPr>
                <w:tab/>
                <w:t>}</w:t>
              </w:r>
            </w:ins>
          </w:p>
        </w:tc>
        <w:tc>
          <w:tcPr>
            <w:tcW w:w="1127" w:type="dxa"/>
          </w:tcPr>
          <w:p w:rsidR="006F6175" w:rsidRPr="006745D2" w:rsidRDefault="006F6175" w:rsidP="001D2791">
            <w:pPr>
              <w:pStyle w:val="tablecell"/>
              <w:rPr>
                <w:ins w:id="859" w:author="HendryHendry/선임연구원/Convergence(연)ATS그룹(hendry.hendry" w:date="2011-11-16T17:49:00Z"/>
              </w:rPr>
            </w:pPr>
          </w:p>
        </w:tc>
      </w:tr>
      <w:tr w:rsidR="006F6175" w:rsidRPr="006745D2" w:rsidTr="001D2791">
        <w:trPr>
          <w:cantSplit/>
          <w:jc w:val="center"/>
          <w:ins w:id="860" w:author="HendryHendry/선임연구원/Convergence(연)ATS그룹(hendry.hendry" w:date="2011-11-16T17:49:00Z"/>
        </w:trPr>
        <w:tc>
          <w:tcPr>
            <w:tcW w:w="6716" w:type="dxa"/>
          </w:tcPr>
          <w:p w:rsidR="006F6175" w:rsidRPr="006745D2" w:rsidRDefault="006F6175" w:rsidP="001D2791">
            <w:pPr>
              <w:pStyle w:val="tablesyntax"/>
              <w:rPr>
                <w:ins w:id="861" w:author="HendryHendry/선임연구원/Convergence(연)ATS그룹(hendry.hendry" w:date="2011-11-16T17:49:00Z"/>
                <w:rFonts w:ascii="Times New Roman" w:hAnsi="Times New Roman"/>
                <w:lang w:eastAsia="ko-KR"/>
              </w:rPr>
            </w:pPr>
            <w:ins w:id="862" w:author="HendryHendry/선임연구원/Convergence(연)ATS그룹(hendry.hendry" w:date="2011-11-16T17:49:00Z">
              <w:r>
                <w:rPr>
                  <w:rFonts w:ascii="Times New Roman" w:hAnsi="Times New Roman"/>
                  <w:lang w:eastAsia="ko-KR"/>
                </w:rPr>
                <w:tab/>
              </w:r>
              <w:r w:rsidRPr="00210652">
                <w:rPr>
                  <w:rFonts w:ascii="Times New Roman" w:hAnsi="Times New Roman"/>
                  <w:b/>
                  <w:bCs/>
                </w:rPr>
                <w:tab/>
              </w:r>
              <w:r>
                <w:rPr>
                  <w:rFonts w:ascii="Times New Roman" w:hAnsi="Times New Roman"/>
                  <w:b/>
                  <w:bCs/>
                  <w:lang w:eastAsia="ko-KR"/>
                </w:rPr>
                <w:t>…</w:t>
              </w:r>
            </w:ins>
          </w:p>
        </w:tc>
        <w:tc>
          <w:tcPr>
            <w:tcW w:w="1127" w:type="dxa"/>
          </w:tcPr>
          <w:p w:rsidR="006F6175" w:rsidRPr="006745D2" w:rsidRDefault="006F6175" w:rsidP="001D2791">
            <w:pPr>
              <w:pStyle w:val="tablecell"/>
              <w:rPr>
                <w:ins w:id="863" w:author="HendryHendry/선임연구원/Convergence(연)ATS그룹(hendry.hendry" w:date="2011-11-16T17:49:00Z"/>
                <w:lang w:eastAsia="ko-KR"/>
              </w:rPr>
            </w:pPr>
          </w:p>
        </w:tc>
      </w:tr>
      <w:tr w:rsidR="006F6175" w:rsidRPr="006745D2" w:rsidTr="001D2791">
        <w:trPr>
          <w:cantSplit/>
          <w:jc w:val="center"/>
          <w:ins w:id="864" w:author="HendryHendry/선임연구원/Convergence(연)ATS그룹(hendry.hendry" w:date="2011-11-16T17:49:00Z"/>
        </w:trPr>
        <w:tc>
          <w:tcPr>
            <w:tcW w:w="6716" w:type="dxa"/>
          </w:tcPr>
          <w:p w:rsidR="006F6175" w:rsidRPr="006745D2" w:rsidRDefault="006F6175" w:rsidP="001D2791">
            <w:pPr>
              <w:pStyle w:val="tablesyntax"/>
              <w:keepNext w:val="0"/>
              <w:rPr>
                <w:ins w:id="865" w:author="HendryHendry/선임연구원/Convergence(연)ATS그룹(hendry.hendry" w:date="2011-11-16T17:49:00Z"/>
                <w:rFonts w:ascii="Times New Roman" w:hAnsi="Times New Roman"/>
                <w:lang w:eastAsia="ko-KR"/>
              </w:rPr>
            </w:pPr>
            <w:ins w:id="866" w:author="HendryHendry/선임연구원/Convergence(연)ATS그룹(hendry.hendry" w:date="2011-11-16T17:49:00Z">
              <w:r w:rsidRPr="006745D2">
                <w:rPr>
                  <w:rFonts w:ascii="Times New Roman" w:hAnsi="Times New Roman"/>
                </w:rPr>
                <w:t>}</w:t>
              </w:r>
            </w:ins>
          </w:p>
        </w:tc>
        <w:tc>
          <w:tcPr>
            <w:tcW w:w="1127" w:type="dxa"/>
          </w:tcPr>
          <w:p w:rsidR="006F6175" w:rsidRPr="006745D2" w:rsidRDefault="006F6175" w:rsidP="001D2791">
            <w:pPr>
              <w:pStyle w:val="tablecell"/>
              <w:keepNext w:val="0"/>
              <w:rPr>
                <w:ins w:id="867" w:author="HendryHendry/선임연구원/Convergence(연)ATS그룹(hendry.hendry" w:date="2011-11-16T17:49:00Z"/>
              </w:rPr>
            </w:pPr>
          </w:p>
        </w:tc>
      </w:tr>
    </w:tbl>
    <w:p w:rsidR="006F6175" w:rsidRPr="006F6175" w:rsidRDefault="006F6175" w:rsidP="00D16208">
      <w:pPr>
        <w:jc w:val="both"/>
        <w:rPr>
          <w:szCs w:val="22"/>
          <w:lang w:eastAsia="ko-KR"/>
        </w:rPr>
      </w:pPr>
    </w:p>
    <w:p w:rsidR="00180F32" w:rsidRPr="00AE341B" w:rsidRDefault="00180F32" w:rsidP="00180F32">
      <w:pPr>
        <w:pStyle w:val="1"/>
      </w:pPr>
      <w:r>
        <w:rPr>
          <w:rFonts w:hint="eastAsia"/>
          <w:lang w:eastAsia="ko-KR"/>
        </w:rPr>
        <w:lastRenderedPageBreak/>
        <w:t>Discussion</w:t>
      </w:r>
    </w:p>
    <w:p w:rsidR="008A3D14" w:rsidRPr="00AE341B" w:rsidRDefault="008A3D14" w:rsidP="008A3D14">
      <w:pPr>
        <w:pStyle w:val="2"/>
      </w:pPr>
      <w:r>
        <w:rPr>
          <w:rFonts w:hint="eastAsia"/>
          <w:lang w:eastAsia="ko-KR"/>
        </w:rPr>
        <w:t>Proposed ERPS Scheme vs. Picture Loss / Temporal Layer Removal</w:t>
      </w:r>
    </w:p>
    <w:p w:rsidR="008A3D14" w:rsidRDefault="008A3D14" w:rsidP="00180F32">
      <w:pPr>
        <w:jc w:val="both"/>
        <w:rPr>
          <w:szCs w:val="22"/>
          <w:lang w:eastAsia="ko-KR"/>
        </w:rPr>
      </w:pPr>
      <w:r>
        <w:rPr>
          <w:rFonts w:hint="eastAsia"/>
          <w:szCs w:val="22"/>
          <w:lang w:eastAsia="ko-KR"/>
        </w:rPr>
        <w:t xml:space="preserve">Since the proposed ERPS scheme separate the </w:t>
      </w:r>
      <w:r>
        <w:rPr>
          <w:szCs w:val="22"/>
          <w:lang w:eastAsia="ko-KR"/>
        </w:rPr>
        <w:t>information</w:t>
      </w:r>
      <w:r>
        <w:rPr>
          <w:rFonts w:hint="eastAsia"/>
          <w:szCs w:val="22"/>
          <w:lang w:eastAsia="ko-KR"/>
        </w:rPr>
        <w:t xml:space="preserve"> to assist reference picture marking process and </w:t>
      </w:r>
      <w:r>
        <w:rPr>
          <w:szCs w:val="22"/>
          <w:lang w:eastAsia="ko-KR"/>
        </w:rPr>
        <w:t>information</w:t>
      </w:r>
      <w:r>
        <w:rPr>
          <w:rFonts w:hint="eastAsia"/>
          <w:szCs w:val="22"/>
          <w:lang w:eastAsia="ko-KR"/>
        </w:rPr>
        <w:t xml:space="preserve"> to improve error resilience, the robustness of the proposed ERPS scheme to handle reference picture marking process might in </w:t>
      </w:r>
      <w:r>
        <w:rPr>
          <w:szCs w:val="22"/>
          <w:lang w:eastAsia="ko-KR"/>
        </w:rPr>
        <w:t>questioned</w:t>
      </w:r>
      <w:r>
        <w:rPr>
          <w:rFonts w:hint="eastAsia"/>
          <w:szCs w:val="22"/>
          <w:lang w:eastAsia="ko-KR"/>
        </w:rPr>
        <w:t xml:space="preserve">. </w:t>
      </w:r>
    </w:p>
    <w:p w:rsidR="008A3D14" w:rsidRDefault="008A3D14" w:rsidP="00180F32">
      <w:pPr>
        <w:jc w:val="both"/>
        <w:rPr>
          <w:szCs w:val="22"/>
          <w:lang w:eastAsia="ko-KR"/>
        </w:rPr>
      </w:pPr>
      <w:r>
        <w:rPr>
          <w:rFonts w:hint="eastAsia"/>
          <w:szCs w:val="22"/>
          <w:lang w:eastAsia="ko-KR"/>
        </w:rPr>
        <w:t>The following examples show the robustness of the OLC in the proposed ERPS scheme against picture loss and temporal layer removal.</w:t>
      </w:r>
    </w:p>
    <w:p w:rsidR="00102083" w:rsidRDefault="00102083" w:rsidP="00180F32">
      <w:pPr>
        <w:jc w:val="both"/>
        <w:rPr>
          <w:szCs w:val="22"/>
          <w:lang w:eastAsia="ko-KR"/>
        </w:rPr>
      </w:pPr>
    </w:p>
    <w:p w:rsidR="00102083" w:rsidRPr="00102083" w:rsidRDefault="00102083" w:rsidP="00180F32">
      <w:pPr>
        <w:jc w:val="both"/>
        <w:rPr>
          <w:szCs w:val="22"/>
          <w:u w:val="single"/>
          <w:lang w:eastAsia="ko-KR"/>
        </w:rPr>
      </w:pPr>
      <w:r w:rsidRPr="00102083">
        <w:rPr>
          <w:szCs w:val="22"/>
          <w:u w:val="single"/>
          <w:lang w:eastAsia="ko-KR"/>
        </w:rPr>
        <w:t>E</w:t>
      </w:r>
      <w:r w:rsidRPr="00102083">
        <w:rPr>
          <w:rFonts w:hint="eastAsia"/>
          <w:szCs w:val="22"/>
          <w:u w:val="single"/>
          <w:lang w:eastAsia="ko-KR"/>
        </w:rPr>
        <w:t xml:space="preserve">xample 1 </w:t>
      </w:r>
      <w:r w:rsidRPr="00102083">
        <w:rPr>
          <w:szCs w:val="22"/>
          <w:u w:val="single"/>
          <w:lang w:eastAsia="ko-KR"/>
        </w:rPr>
        <w:t>–</w:t>
      </w:r>
      <w:r w:rsidRPr="00102083">
        <w:rPr>
          <w:rFonts w:hint="eastAsia"/>
          <w:szCs w:val="22"/>
          <w:u w:val="single"/>
          <w:lang w:eastAsia="ko-KR"/>
        </w:rPr>
        <w:t xml:space="preserve"> Normal decoding, No picture loss &amp; no temporal layer removal</w:t>
      </w:r>
    </w:p>
    <w:p w:rsidR="008A3D14" w:rsidRPr="008A3D14" w:rsidRDefault="00102083" w:rsidP="008A3D14">
      <w:pPr>
        <w:jc w:val="both"/>
        <w:rPr>
          <w:szCs w:val="22"/>
          <w:lang w:eastAsia="ko-KR"/>
        </w:rPr>
      </w:pPr>
      <w:r>
        <w:rPr>
          <w:rFonts w:hint="eastAsia"/>
          <w:szCs w:val="22"/>
          <w:lang w:eastAsia="ko-KR"/>
        </w:rPr>
        <w:t>E</w:t>
      </w:r>
      <w:r w:rsidR="008A3D14" w:rsidRPr="008A3D14">
        <w:rPr>
          <w:rFonts w:hint="eastAsia"/>
          <w:szCs w:val="22"/>
          <w:lang w:eastAsia="ko-KR"/>
        </w:rPr>
        <w:t xml:space="preserve">xample 1 gives an example of decoding and reference frame marking process when all frames are received normally (no extracted temporal layer, no frame loss). Figure </w:t>
      </w:r>
      <w:r>
        <w:rPr>
          <w:rFonts w:hint="eastAsia"/>
          <w:szCs w:val="22"/>
          <w:lang w:eastAsia="ko-KR"/>
        </w:rPr>
        <w:t>1</w:t>
      </w:r>
      <w:r w:rsidR="008A3D14" w:rsidRPr="008A3D14">
        <w:rPr>
          <w:rFonts w:hint="eastAsia"/>
          <w:szCs w:val="22"/>
          <w:lang w:eastAsia="ko-KR"/>
        </w:rPr>
        <w:t xml:space="preserve"> illustrates the structure of bitstream for </w:t>
      </w:r>
      <w:r>
        <w:rPr>
          <w:rFonts w:hint="eastAsia"/>
          <w:szCs w:val="22"/>
          <w:lang w:eastAsia="ko-KR"/>
        </w:rPr>
        <w:t xml:space="preserve">the </w:t>
      </w:r>
      <w:r w:rsidR="008A3D14" w:rsidRPr="008A3D14">
        <w:rPr>
          <w:rFonts w:hint="eastAsia"/>
          <w:szCs w:val="22"/>
          <w:lang w:eastAsia="ko-KR"/>
        </w:rPr>
        <w:t>example</w:t>
      </w:r>
      <w:r>
        <w:rPr>
          <w:rFonts w:hint="eastAsia"/>
          <w:szCs w:val="22"/>
          <w:lang w:eastAsia="ko-KR"/>
        </w:rPr>
        <w:t>. In brief, the marking process is as follows:</w:t>
      </w:r>
    </w:p>
    <w:p w:rsidR="008A3D14" w:rsidRPr="008A3D14" w:rsidRDefault="008A3D14" w:rsidP="008A3D14">
      <w:pPr>
        <w:pStyle w:val="aa"/>
        <w:numPr>
          <w:ilvl w:val="0"/>
          <w:numId w:val="25"/>
        </w:numPr>
        <w:ind w:leftChars="0"/>
        <w:jc w:val="both"/>
        <w:rPr>
          <w:szCs w:val="22"/>
          <w:lang w:eastAsia="ko-KR"/>
        </w:rPr>
      </w:pPr>
      <w:r w:rsidRPr="008A3D14">
        <w:rPr>
          <w:rFonts w:hint="eastAsia"/>
          <w:szCs w:val="22"/>
          <w:lang w:eastAsia="ko-KR"/>
        </w:rPr>
        <w:t xml:space="preserve">Frame 20 </w:t>
      </w:r>
      <w:r>
        <w:rPr>
          <w:rFonts w:hint="eastAsia"/>
          <w:szCs w:val="22"/>
          <w:lang w:eastAsia="ko-KR"/>
        </w:rPr>
        <w:t xml:space="preserve">(i.e., frame with POC 20) </w:t>
      </w:r>
      <w:r w:rsidRPr="008A3D14">
        <w:rPr>
          <w:rFonts w:hint="eastAsia"/>
          <w:szCs w:val="22"/>
          <w:lang w:eastAsia="ko-KR"/>
        </w:rPr>
        <w:t>can be released from buffer before decoding of frame with frame number 2</w:t>
      </w:r>
      <w:r>
        <w:rPr>
          <w:rFonts w:hint="eastAsia"/>
          <w:szCs w:val="22"/>
          <w:lang w:eastAsia="ko-KR"/>
        </w:rPr>
        <w:t>7</w:t>
      </w:r>
      <w:r w:rsidRPr="008A3D14">
        <w:rPr>
          <w:rFonts w:hint="eastAsia"/>
          <w:szCs w:val="22"/>
          <w:lang w:eastAsia="ko-KR"/>
        </w:rPr>
        <w:t xml:space="preserve"> (that is 20 + </w:t>
      </w:r>
      <w:r>
        <w:rPr>
          <w:rFonts w:hint="eastAsia"/>
          <w:szCs w:val="22"/>
          <w:lang w:eastAsia="ko-KR"/>
        </w:rPr>
        <w:t>5</w:t>
      </w:r>
      <w:r w:rsidRPr="008A3D14">
        <w:rPr>
          <w:rFonts w:hint="eastAsia"/>
          <w:szCs w:val="22"/>
          <w:lang w:eastAsia="ko-KR"/>
        </w:rPr>
        <w:t xml:space="preserve"> +</w:t>
      </w:r>
      <w:r>
        <w:rPr>
          <w:rFonts w:hint="eastAsia"/>
          <w:szCs w:val="22"/>
          <w:lang w:eastAsia="ko-KR"/>
        </w:rPr>
        <w:t xml:space="preserve"> 2</w:t>
      </w:r>
      <w:r w:rsidRPr="008A3D14">
        <w:rPr>
          <w:rFonts w:hint="eastAsia"/>
          <w:szCs w:val="22"/>
          <w:lang w:eastAsia="ko-KR"/>
        </w:rPr>
        <w:t>) starts.</w:t>
      </w:r>
    </w:p>
    <w:p w:rsidR="008A3D14" w:rsidRPr="008A3D14" w:rsidRDefault="008A3D14" w:rsidP="008A3D14">
      <w:pPr>
        <w:pStyle w:val="aa"/>
        <w:numPr>
          <w:ilvl w:val="0"/>
          <w:numId w:val="25"/>
        </w:numPr>
        <w:ind w:leftChars="0"/>
        <w:jc w:val="both"/>
        <w:rPr>
          <w:szCs w:val="22"/>
          <w:lang w:eastAsia="ko-KR"/>
        </w:rPr>
      </w:pPr>
      <w:r w:rsidRPr="008A3D14">
        <w:rPr>
          <w:rFonts w:hint="eastAsia"/>
          <w:szCs w:val="22"/>
          <w:lang w:eastAsia="ko-KR"/>
        </w:rPr>
        <w:t xml:space="preserve">Frame 21 can be released from buffer before decoding of frame </w:t>
      </w:r>
      <w:r>
        <w:rPr>
          <w:rFonts w:hint="eastAsia"/>
          <w:szCs w:val="22"/>
          <w:lang w:eastAsia="ko-KR"/>
        </w:rPr>
        <w:t>24</w:t>
      </w:r>
      <w:r w:rsidRPr="008A3D14">
        <w:rPr>
          <w:rFonts w:hint="eastAsia"/>
          <w:szCs w:val="22"/>
          <w:lang w:eastAsia="ko-KR"/>
        </w:rPr>
        <w:t xml:space="preserve"> starts.</w:t>
      </w:r>
    </w:p>
    <w:p w:rsidR="008A3D14" w:rsidRPr="008A3D14" w:rsidRDefault="008A3D14" w:rsidP="008A3D14">
      <w:pPr>
        <w:pStyle w:val="aa"/>
        <w:numPr>
          <w:ilvl w:val="0"/>
          <w:numId w:val="25"/>
        </w:numPr>
        <w:ind w:leftChars="0"/>
        <w:jc w:val="both"/>
        <w:rPr>
          <w:szCs w:val="22"/>
          <w:lang w:eastAsia="ko-KR"/>
        </w:rPr>
      </w:pPr>
      <w:r w:rsidRPr="008A3D14">
        <w:rPr>
          <w:rFonts w:hint="eastAsia"/>
          <w:szCs w:val="22"/>
          <w:lang w:eastAsia="ko-KR"/>
        </w:rPr>
        <w:t xml:space="preserve">Frame 22 can be released from buffer before decoding of frame </w:t>
      </w:r>
      <w:r>
        <w:rPr>
          <w:rFonts w:hint="eastAsia"/>
          <w:szCs w:val="22"/>
          <w:lang w:eastAsia="ko-KR"/>
        </w:rPr>
        <w:t>24</w:t>
      </w:r>
      <w:r w:rsidRPr="008A3D14">
        <w:rPr>
          <w:rFonts w:hint="eastAsia"/>
          <w:szCs w:val="22"/>
          <w:lang w:eastAsia="ko-KR"/>
        </w:rPr>
        <w:t xml:space="preserve"> starts.</w:t>
      </w:r>
    </w:p>
    <w:p w:rsidR="008A3D14" w:rsidRPr="008A3D14" w:rsidRDefault="008A3D14" w:rsidP="008A3D14">
      <w:pPr>
        <w:pStyle w:val="aa"/>
        <w:numPr>
          <w:ilvl w:val="0"/>
          <w:numId w:val="25"/>
        </w:numPr>
        <w:ind w:leftChars="0"/>
        <w:jc w:val="both"/>
        <w:rPr>
          <w:szCs w:val="22"/>
          <w:lang w:eastAsia="ko-KR"/>
        </w:rPr>
      </w:pPr>
      <w:r w:rsidRPr="008A3D14">
        <w:rPr>
          <w:rFonts w:hint="eastAsia"/>
          <w:szCs w:val="22"/>
          <w:lang w:eastAsia="ko-KR"/>
        </w:rPr>
        <w:t xml:space="preserve">Frame 23 can be released from buffer before decoding of frame </w:t>
      </w:r>
      <w:r>
        <w:rPr>
          <w:rFonts w:hint="eastAsia"/>
          <w:szCs w:val="22"/>
          <w:lang w:eastAsia="ko-KR"/>
        </w:rPr>
        <w:t>26</w:t>
      </w:r>
      <w:r w:rsidRPr="008A3D14">
        <w:rPr>
          <w:rFonts w:hint="eastAsia"/>
          <w:szCs w:val="22"/>
          <w:lang w:eastAsia="ko-KR"/>
        </w:rPr>
        <w:t xml:space="preserve"> starts.</w:t>
      </w:r>
    </w:p>
    <w:p w:rsidR="008A3D14" w:rsidRPr="008A3D14" w:rsidRDefault="008A3D14" w:rsidP="008A3D14">
      <w:pPr>
        <w:pStyle w:val="aa"/>
        <w:numPr>
          <w:ilvl w:val="0"/>
          <w:numId w:val="25"/>
        </w:numPr>
        <w:ind w:leftChars="0"/>
        <w:jc w:val="both"/>
        <w:rPr>
          <w:szCs w:val="22"/>
          <w:lang w:eastAsia="ko-KR"/>
        </w:rPr>
      </w:pPr>
      <w:r w:rsidRPr="008A3D14">
        <w:rPr>
          <w:rFonts w:hint="eastAsia"/>
          <w:szCs w:val="22"/>
          <w:lang w:eastAsia="ko-KR"/>
        </w:rPr>
        <w:t xml:space="preserve">Frame 24 can be released from buffer before decoding of frame </w:t>
      </w:r>
      <w:r>
        <w:rPr>
          <w:rFonts w:hint="eastAsia"/>
          <w:szCs w:val="22"/>
          <w:lang w:eastAsia="ko-KR"/>
        </w:rPr>
        <w:t>31</w:t>
      </w:r>
      <w:r w:rsidRPr="008A3D14">
        <w:rPr>
          <w:rFonts w:hint="eastAsia"/>
          <w:szCs w:val="22"/>
          <w:lang w:eastAsia="ko-KR"/>
        </w:rPr>
        <w:t xml:space="preserve"> starts.</w:t>
      </w:r>
    </w:p>
    <w:p w:rsidR="008A3D14" w:rsidRPr="008A3D14" w:rsidRDefault="008A3D14" w:rsidP="008A3D14">
      <w:pPr>
        <w:pStyle w:val="aa"/>
        <w:numPr>
          <w:ilvl w:val="0"/>
          <w:numId w:val="25"/>
        </w:numPr>
        <w:ind w:leftChars="0"/>
        <w:jc w:val="both"/>
        <w:rPr>
          <w:szCs w:val="22"/>
          <w:lang w:eastAsia="ko-KR"/>
        </w:rPr>
      </w:pPr>
      <w:r w:rsidRPr="008A3D14">
        <w:rPr>
          <w:rFonts w:hint="eastAsia"/>
          <w:szCs w:val="22"/>
          <w:lang w:eastAsia="ko-KR"/>
        </w:rPr>
        <w:t xml:space="preserve">Frame 25 can be released from buffer before decoding of frame </w:t>
      </w:r>
      <w:r>
        <w:rPr>
          <w:rFonts w:hint="eastAsia"/>
          <w:szCs w:val="22"/>
          <w:lang w:eastAsia="ko-KR"/>
        </w:rPr>
        <w:t>28</w:t>
      </w:r>
      <w:r w:rsidRPr="008A3D14">
        <w:rPr>
          <w:rFonts w:hint="eastAsia"/>
          <w:szCs w:val="22"/>
          <w:lang w:eastAsia="ko-KR"/>
        </w:rPr>
        <w:t xml:space="preserve"> starts.</w:t>
      </w:r>
    </w:p>
    <w:p w:rsidR="008A3D14" w:rsidRPr="008A3D14" w:rsidRDefault="008A3D14" w:rsidP="008A3D14">
      <w:pPr>
        <w:pStyle w:val="aa"/>
        <w:numPr>
          <w:ilvl w:val="0"/>
          <w:numId w:val="25"/>
        </w:numPr>
        <w:ind w:leftChars="0"/>
        <w:jc w:val="both"/>
        <w:rPr>
          <w:szCs w:val="22"/>
          <w:lang w:eastAsia="ko-KR"/>
        </w:rPr>
      </w:pPr>
      <w:r w:rsidRPr="008A3D14">
        <w:rPr>
          <w:rFonts w:hint="eastAsia"/>
          <w:szCs w:val="22"/>
          <w:lang w:eastAsia="ko-KR"/>
        </w:rPr>
        <w:t xml:space="preserve">Frame 26 can be released from buffer before decoding of frame </w:t>
      </w:r>
      <w:r w:rsidR="00102083">
        <w:rPr>
          <w:rFonts w:hint="eastAsia"/>
          <w:szCs w:val="22"/>
          <w:lang w:eastAsia="ko-KR"/>
        </w:rPr>
        <w:t>28</w:t>
      </w:r>
      <w:r w:rsidRPr="008A3D14">
        <w:rPr>
          <w:rFonts w:hint="eastAsia"/>
          <w:szCs w:val="22"/>
          <w:lang w:eastAsia="ko-KR"/>
        </w:rPr>
        <w:t xml:space="preserve"> starts.</w:t>
      </w:r>
    </w:p>
    <w:p w:rsidR="008A3D14" w:rsidRPr="008A3D14" w:rsidRDefault="008A3D14" w:rsidP="008A3D14">
      <w:pPr>
        <w:pStyle w:val="aa"/>
        <w:numPr>
          <w:ilvl w:val="0"/>
          <w:numId w:val="25"/>
        </w:numPr>
        <w:ind w:leftChars="0"/>
        <w:jc w:val="both"/>
        <w:rPr>
          <w:szCs w:val="22"/>
          <w:lang w:eastAsia="ko-KR"/>
        </w:rPr>
      </w:pPr>
      <w:r w:rsidRPr="008A3D14">
        <w:rPr>
          <w:szCs w:val="22"/>
          <w:lang w:eastAsia="ko-KR"/>
        </w:rPr>
        <w:t>A</w:t>
      </w:r>
      <w:r w:rsidRPr="008A3D14">
        <w:rPr>
          <w:rFonts w:hint="eastAsia"/>
          <w:szCs w:val="22"/>
          <w:lang w:eastAsia="ko-KR"/>
        </w:rPr>
        <w:t>nd so forth</w:t>
      </w:r>
      <w:r w:rsidRPr="008A3D14">
        <w:rPr>
          <w:szCs w:val="22"/>
          <w:lang w:eastAsia="ko-KR"/>
        </w:rPr>
        <w:t>…</w:t>
      </w:r>
    </w:p>
    <w:p w:rsidR="00102083" w:rsidRDefault="00102083" w:rsidP="00102083">
      <w:pPr>
        <w:jc w:val="center"/>
        <w:rPr>
          <w:szCs w:val="22"/>
          <w:lang w:eastAsia="ko-KR"/>
        </w:rPr>
      </w:pPr>
      <w:r w:rsidRPr="00102083">
        <w:rPr>
          <w:noProof/>
          <w:szCs w:val="22"/>
          <w:lang w:eastAsia="ko-KR"/>
        </w:rPr>
        <w:drawing>
          <wp:inline distT="0" distB="0" distL="0" distR="0">
            <wp:extent cx="5314950" cy="2295525"/>
            <wp:effectExtent l="0" t="0" r="0" b="0"/>
            <wp:docPr id="13" name="개체 1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200800" cy="3456384"/>
                      <a:chOff x="827584" y="836712"/>
                      <a:chExt cx="7200800" cy="3456384"/>
                    </a:xfrm>
                  </a:grpSpPr>
                  <a:grpSp>
                    <a:nvGrpSpPr>
                      <a:cNvPr id="44" name="그룹 43"/>
                      <a:cNvGrpSpPr/>
                    </a:nvGrpSpPr>
                    <a:grpSpPr>
                      <a:xfrm>
                        <a:off x="827584" y="836712"/>
                        <a:ext cx="7200800" cy="3456384"/>
                        <a:chOff x="827584" y="836712"/>
                        <a:chExt cx="7200800" cy="3456384"/>
                      </a:xfrm>
                    </a:grpSpPr>
                    <a:pic>
                      <a:nvPicPr>
                        <a:cNvPr id="1026" name="Picture 2"/>
                        <a:cNvPicPr>
                          <a:picLocks noChangeAspect="1" noChangeArrowheads="1"/>
                        </a:cNvPicPr>
                      </a:nvPicPr>
                      <a:blipFill>
                        <a:blip r:embed="rId10" cstate="print"/>
                        <a:srcRect/>
                        <a:stretch>
                          <a:fillRect/>
                        </a:stretch>
                      </a:blipFill>
                      <a:spPr bwMode="auto">
                        <a:xfrm>
                          <a:off x="913209" y="836712"/>
                          <a:ext cx="7115175" cy="1762125"/>
                        </a:xfrm>
                        <a:prstGeom prst="rect">
                          <a:avLst/>
                        </a:prstGeom>
                        <a:noFill/>
                        <a:ln w="9525">
                          <a:noFill/>
                          <a:miter lim="800000"/>
                          <a:headEnd/>
                          <a:tailEnd/>
                        </a:ln>
                      </a:spPr>
                    </a:pic>
                    <a:sp>
                      <a:nvSpPr>
                        <a:cNvPr id="15" name="TextBox 14"/>
                        <a:cNvSpPr txBox="1"/>
                      </a:nvSpPr>
                      <a:spPr>
                        <a:xfrm>
                          <a:off x="2857424" y="3068960"/>
                          <a:ext cx="430887" cy="432048"/>
                        </a:xfrm>
                        <a:prstGeom prst="rect">
                          <a:avLst/>
                        </a:prstGeom>
                        <a:noFill/>
                      </a:spPr>
                      <a:txSp>
                        <a:txBody>
                          <a:bodyPr vert="eaVert"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600" dirty="0" smtClean="0">
                                <a:latin typeface="Times New Roman" pitchFamily="18" charset="0"/>
                                <a:cs typeface="Times New Roman" pitchFamily="18" charset="0"/>
                              </a:rPr>
                              <a:t>5</a:t>
                            </a:r>
                            <a:endParaRPr lang="ko-KR" altLang="en-US" sz="1600" dirty="0">
                              <a:latin typeface="Times New Roman" pitchFamily="18" charset="0"/>
                              <a:cs typeface="Times New Roman" pitchFamily="18" charset="0"/>
                            </a:endParaRPr>
                          </a:p>
                        </a:txBody>
                        <a:useSpRect/>
                      </a:txSp>
                    </a:sp>
                    <a:sp>
                      <a:nvSpPr>
                        <a:cNvPr id="16" name="TextBox 15"/>
                        <a:cNvSpPr txBox="1"/>
                      </a:nvSpPr>
                      <a:spPr>
                        <a:xfrm>
                          <a:off x="3290634" y="3068960"/>
                          <a:ext cx="430887" cy="432048"/>
                        </a:xfrm>
                        <a:prstGeom prst="rect">
                          <a:avLst/>
                        </a:prstGeom>
                        <a:noFill/>
                      </a:spPr>
                      <a:txSp>
                        <a:txBody>
                          <a:bodyPr vert="eaVert"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600" dirty="0" smtClean="0">
                                <a:latin typeface="Times New Roman" pitchFamily="18" charset="0"/>
                                <a:cs typeface="Times New Roman" pitchFamily="18" charset="0"/>
                              </a:rPr>
                              <a:t>1</a:t>
                            </a:r>
                            <a:endParaRPr lang="ko-KR" altLang="en-US" sz="1600" dirty="0">
                              <a:latin typeface="Times New Roman" pitchFamily="18" charset="0"/>
                              <a:cs typeface="Times New Roman" pitchFamily="18" charset="0"/>
                            </a:endParaRPr>
                          </a:p>
                        </a:txBody>
                        <a:useSpRect/>
                      </a:txSp>
                    </a:sp>
                    <a:sp>
                      <a:nvSpPr>
                        <a:cNvPr id="17" name="TextBox 16"/>
                        <a:cNvSpPr txBox="1"/>
                      </a:nvSpPr>
                      <a:spPr>
                        <a:xfrm>
                          <a:off x="3938706" y="3068960"/>
                          <a:ext cx="430887" cy="432048"/>
                        </a:xfrm>
                        <a:prstGeom prst="rect">
                          <a:avLst/>
                        </a:prstGeom>
                        <a:noFill/>
                      </a:spPr>
                      <a:txSp>
                        <a:txBody>
                          <a:bodyPr vert="eaVert"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600" dirty="0" smtClean="0">
                                <a:latin typeface="Times New Roman" pitchFamily="18" charset="0"/>
                                <a:cs typeface="Times New Roman" pitchFamily="18" charset="0"/>
                              </a:rPr>
                              <a:t>0</a:t>
                            </a:r>
                            <a:endParaRPr lang="ko-KR" altLang="en-US" sz="1600" dirty="0">
                              <a:latin typeface="Times New Roman" pitchFamily="18" charset="0"/>
                              <a:cs typeface="Times New Roman" pitchFamily="18" charset="0"/>
                            </a:endParaRPr>
                          </a:p>
                        </a:txBody>
                        <a:useSpRect/>
                      </a:txSp>
                    </a:sp>
                    <a:sp>
                      <a:nvSpPr>
                        <a:cNvPr id="18" name="TextBox 17"/>
                        <a:cNvSpPr txBox="1"/>
                      </a:nvSpPr>
                      <a:spPr>
                        <a:xfrm>
                          <a:off x="4730794" y="3068960"/>
                          <a:ext cx="430887" cy="360040"/>
                        </a:xfrm>
                        <a:prstGeom prst="rect">
                          <a:avLst/>
                        </a:prstGeom>
                        <a:noFill/>
                      </a:spPr>
                      <a:txSp>
                        <a:txBody>
                          <a:bodyPr vert="eaVert"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600" dirty="0" smtClean="0">
                                <a:latin typeface="Times New Roman" pitchFamily="18" charset="0"/>
                                <a:cs typeface="Times New Roman" pitchFamily="18" charset="0"/>
                              </a:rPr>
                              <a:t>1</a:t>
                            </a:r>
                            <a:endParaRPr lang="ko-KR" altLang="en-US" sz="1600" dirty="0">
                              <a:latin typeface="Times New Roman" pitchFamily="18" charset="0"/>
                              <a:cs typeface="Times New Roman" pitchFamily="18" charset="0"/>
                            </a:endParaRPr>
                          </a:p>
                        </a:txBody>
                        <a:useSpRect/>
                      </a:txSp>
                    </a:sp>
                    <a:sp>
                      <a:nvSpPr>
                        <a:cNvPr id="19" name="TextBox 18"/>
                        <a:cNvSpPr txBox="1"/>
                      </a:nvSpPr>
                      <a:spPr>
                        <a:xfrm>
                          <a:off x="5162842" y="3068960"/>
                          <a:ext cx="430887" cy="360040"/>
                        </a:xfrm>
                        <a:prstGeom prst="rect">
                          <a:avLst/>
                        </a:prstGeom>
                        <a:noFill/>
                      </a:spPr>
                      <a:txSp>
                        <a:txBody>
                          <a:bodyPr vert="eaVert"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600" dirty="0" smtClean="0">
                                <a:latin typeface="Times New Roman" pitchFamily="18" charset="0"/>
                                <a:cs typeface="Times New Roman" pitchFamily="18" charset="0"/>
                              </a:rPr>
                              <a:t>5</a:t>
                            </a:r>
                            <a:endParaRPr lang="ko-KR" altLang="en-US" sz="1600" dirty="0">
                              <a:latin typeface="Times New Roman" pitchFamily="18" charset="0"/>
                              <a:cs typeface="Times New Roman" pitchFamily="18" charset="0"/>
                            </a:endParaRPr>
                          </a:p>
                        </a:txBody>
                        <a:useSpRect/>
                      </a:txSp>
                    </a:sp>
                    <a:sp>
                      <a:nvSpPr>
                        <a:cNvPr id="20" name="TextBox 19"/>
                        <a:cNvSpPr txBox="1"/>
                      </a:nvSpPr>
                      <a:spPr>
                        <a:xfrm>
                          <a:off x="5522882" y="3068960"/>
                          <a:ext cx="430887" cy="432048"/>
                        </a:xfrm>
                        <a:prstGeom prst="rect">
                          <a:avLst/>
                        </a:prstGeom>
                        <a:noFill/>
                      </a:spPr>
                      <a:txSp>
                        <a:txBody>
                          <a:bodyPr vert="eaVert"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600" dirty="0" smtClean="0">
                                <a:latin typeface="Times New Roman" pitchFamily="18" charset="0"/>
                                <a:cs typeface="Times New Roman" pitchFamily="18" charset="0"/>
                              </a:rPr>
                              <a:t>1</a:t>
                            </a:r>
                            <a:endParaRPr lang="ko-KR" altLang="en-US" sz="1600" dirty="0">
                              <a:latin typeface="Times New Roman" pitchFamily="18" charset="0"/>
                              <a:cs typeface="Times New Roman" pitchFamily="18" charset="0"/>
                            </a:endParaRPr>
                          </a:p>
                        </a:txBody>
                        <a:useSpRect/>
                      </a:txSp>
                    </a:sp>
                    <a:sp>
                      <a:nvSpPr>
                        <a:cNvPr id="21" name="TextBox 20"/>
                        <a:cNvSpPr txBox="1"/>
                      </a:nvSpPr>
                      <a:spPr>
                        <a:xfrm>
                          <a:off x="6314970" y="3068960"/>
                          <a:ext cx="430887" cy="432048"/>
                        </a:xfrm>
                        <a:prstGeom prst="rect">
                          <a:avLst/>
                        </a:prstGeom>
                        <a:noFill/>
                      </a:spPr>
                      <a:txSp>
                        <a:txBody>
                          <a:bodyPr vert="eaVert"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600" dirty="0" smtClean="0">
                                <a:latin typeface="Times New Roman" pitchFamily="18" charset="0"/>
                                <a:cs typeface="Times New Roman" pitchFamily="18" charset="0"/>
                              </a:rPr>
                              <a:t>0</a:t>
                            </a:r>
                            <a:endParaRPr lang="ko-KR" altLang="en-US" sz="1600" dirty="0">
                              <a:latin typeface="Times New Roman" pitchFamily="18" charset="0"/>
                              <a:cs typeface="Times New Roman" pitchFamily="18" charset="0"/>
                            </a:endParaRPr>
                          </a:p>
                        </a:txBody>
                        <a:useSpRect/>
                      </a:txSp>
                    </a:sp>
                    <a:sp>
                      <a:nvSpPr>
                        <a:cNvPr id="22" name="TextBox 21"/>
                        <a:cNvSpPr txBox="1"/>
                      </a:nvSpPr>
                      <a:spPr>
                        <a:xfrm>
                          <a:off x="7035050" y="3068960"/>
                          <a:ext cx="430887" cy="432048"/>
                        </a:xfrm>
                        <a:prstGeom prst="rect">
                          <a:avLst/>
                        </a:prstGeom>
                        <a:noFill/>
                      </a:spPr>
                      <a:txSp>
                        <a:txBody>
                          <a:bodyPr vert="eaVert"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600" dirty="0" smtClean="0">
                                <a:latin typeface="Times New Roman" pitchFamily="18" charset="0"/>
                                <a:cs typeface="Times New Roman" pitchFamily="18" charset="0"/>
                              </a:rPr>
                              <a:t>1</a:t>
                            </a:r>
                            <a:endParaRPr lang="ko-KR" altLang="en-US" sz="1600" dirty="0">
                              <a:latin typeface="Times New Roman" pitchFamily="18" charset="0"/>
                              <a:cs typeface="Times New Roman" pitchFamily="18" charset="0"/>
                            </a:endParaRPr>
                          </a:p>
                        </a:txBody>
                        <a:useSpRect/>
                      </a:txSp>
                    </a:sp>
                    <a:sp>
                      <a:nvSpPr>
                        <a:cNvPr id="23" name="TextBox 22"/>
                        <a:cNvSpPr txBox="1"/>
                      </a:nvSpPr>
                      <a:spPr>
                        <a:xfrm>
                          <a:off x="7467098" y="3068960"/>
                          <a:ext cx="430887" cy="360040"/>
                        </a:xfrm>
                        <a:prstGeom prst="rect">
                          <a:avLst/>
                        </a:prstGeom>
                        <a:noFill/>
                      </a:spPr>
                      <a:txSp>
                        <a:txBody>
                          <a:bodyPr vert="eaVert"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600" dirty="0" smtClean="0">
                                <a:latin typeface="Times New Roman" pitchFamily="18" charset="0"/>
                                <a:cs typeface="Times New Roman" pitchFamily="18" charset="0"/>
                              </a:rPr>
                              <a:t>5</a:t>
                            </a:r>
                            <a:endParaRPr lang="ko-KR" altLang="en-US" sz="1600" dirty="0">
                              <a:latin typeface="Times New Roman" pitchFamily="18" charset="0"/>
                              <a:cs typeface="Times New Roman" pitchFamily="18" charset="0"/>
                            </a:endParaRPr>
                          </a:p>
                        </a:txBody>
                        <a:useSpRect/>
                      </a:txSp>
                    </a:sp>
                    <a:sp>
                      <a:nvSpPr>
                        <a:cNvPr id="52" name="TextBox 51"/>
                        <a:cNvSpPr txBox="1"/>
                      </a:nvSpPr>
                      <a:spPr>
                        <a:xfrm>
                          <a:off x="841201" y="3121223"/>
                          <a:ext cx="1800200" cy="307777"/>
                        </a:xfrm>
                        <a:prstGeom prst="rect">
                          <a:avLst/>
                        </a:prstGeom>
                        <a:noFill/>
                      </a:spPr>
                      <a:txSp>
                        <a:txBody>
                          <a:bodyPr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dirty="0" smtClean="0">
                                <a:latin typeface="Times New Roman" pitchFamily="18" charset="0"/>
                                <a:cs typeface="Times New Roman" pitchFamily="18" charset="0"/>
                              </a:rPr>
                              <a:t>OLC</a:t>
                            </a:r>
                            <a:endParaRPr lang="ko-KR" altLang="en-US" sz="1400" dirty="0">
                              <a:latin typeface="Times New Roman" pitchFamily="18" charset="0"/>
                              <a:cs typeface="Times New Roman" pitchFamily="18" charset="0"/>
                            </a:endParaRPr>
                          </a:p>
                        </a:txBody>
                        <a:useSpRect/>
                      </a:txSp>
                    </a:sp>
                    <a:sp>
                      <a:nvSpPr>
                        <a:cNvPr id="115" name="TextBox 114"/>
                        <a:cNvSpPr txBox="1"/>
                      </a:nvSpPr>
                      <a:spPr>
                        <a:xfrm>
                          <a:off x="2843808" y="2708920"/>
                          <a:ext cx="430887" cy="432048"/>
                        </a:xfrm>
                        <a:prstGeom prst="rect">
                          <a:avLst/>
                        </a:prstGeom>
                        <a:noFill/>
                      </a:spPr>
                      <a:txSp>
                        <a:txBody>
                          <a:bodyPr vert="eaVert"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600" dirty="0" smtClean="0">
                                <a:latin typeface="Times New Roman" pitchFamily="18" charset="0"/>
                                <a:cs typeface="Times New Roman" pitchFamily="18" charset="0"/>
                              </a:rPr>
                              <a:t>20</a:t>
                            </a:r>
                            <a:endParaRPr lang="ko-KR" altLang="en-US" sz="1600" dirty="0">
                              <a:latin typeface="Times New Roman" pitchFamily="18" charset="0"/>
                              <a:cs typeface="Times New Roman" pitchFamily="18" charset="0"/>
                            </a:endParaRPr>
                          </a:p>
                        </a:txBody>
                        <a:useSpRect/>
                      </a:txSp>
                    </a:sp>
                    <a:sp>
                      <a:nvSpPr>
                        <a:cNvPr id="116" name="TextBox 115"/>
                        <a:cNvSpPr txBox="1"/>
                      </a:nvSpPr>
                      <a:spPr>
                        <a:xfrm>
                          <a:off x="3277017" y="2708920"/>
                          <a:ext cx="430887" cy="432048"/>
                        </a:xfrm>
                        <a:prstGeom prst="rect">
                          <a:avLst/>
                        </a:prstGeom>
                        <a:noFill/>
                      </a:spPr>
                      <a:txSp>
                        <a:txBody>
                          <a:bodyPr vert="eaVert"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600" dirty="0" smtClean="0">
                                <a:latin typeface="Times New Roman" pitchFamily="18" charset="0"/>
                                <a:cs typeface="Times New Roman" pitchFamily="18" charset="0"/>
                              </a:rPr>
                              <a:t>21</a:t>
                            </a:r>
                            <a:endParaRPr lang="ko-KR" altLang="en-US" sz="1600" dirty="0">
                              <a:latin typeface="Times New Roman" pitchFamily="18" charset="0"/>
                              <a:cs typeface="Times New Roman" pitchFamily="18" charset="0"/>
                            </a:endParaRPr>
                          </a:p>
                        </a:txBody>
                        <a:useSpRect/>
                      </a:txSp>
                    </a:sp>
                    <a:sp>
                      <a:nvSpPr>
                        <a:cNvPr id="117" name="TextBox 116"/>
                        <a:cNvSpPr txBox="1"/>
                      </a:nvSpPr>
                      <a:spPr>
                        <a:xfrm>
                          <a:off x="3923928" y="2708920"/>
                          <a:ext cx="430887" cy="432048"/>
                        </a:xfrm>
                        <a:prstGeom prst="rect">
                          <a:avLst/>
                        </a:prstGeom>
                        <a:noFill/>
                      </a:spPr>
                      <a:txSp>
                        <a:txBody>
                          <a:bodyPr vert="eaVert"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600" dirty="0" smtClean="0">
                                <a:latin typeface="Times New Roman" pitchFamily="18" charset="0"/>
                                <a:cs typeface="Times New Roman" pitchFamily="18" charset="0"/>
                              </a:rPr>
                              <a:t>22</a:t>
                            </a:r>
                            <a:endParaRPr lang="ko-KR" altLang="en-US" sz="1600" dirty="0">
                              <a:latin typeface="Times New Roman" pitchFamily="18" charset="0"/>
                              <a:cs typeface="Times New Roman" pitchFamily="18" charset="0"/>
                            </a:endParaRPr>
                          </a:p>
                        </a:txBody>
                        <a:useSpRect/>
                      </a:txSp>
                    </a:sp>
                    <a:sp>
                      <a:nvSpPr>
                        <a:cNvPr id="118" name="TextBox 117"/>
                        <a:cNvSpPr txBox="1"/>
                      </a:nvSpPr>
                      <a:spPr>
                        <a:xfrm>
                          <a:off x="4717177" y="2708920"/>
                          <a:ext cx="430887" cy="432048"/>
                        </a:xfrm>
                        <a:prstGeom prst="rect">
                          <a:avLst/>
                        </a:prstGeom>
                        <a:noFill/>
                      </a:spPr>
                      <a:txSp>
                        <a:txBody>
                          <a:bodyPr vert="eaVert"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600" dirty="0" smtClean="0">
                                <a:latin typeface="Times New Roman" pitchFamily="18" charset="0"/>
                                <a:cs typeface="Times New Roman" pitchFamily="18" charset="0"/>
                              </a:rPr>
                              <a:t>23</a:t>
                            </a:r>
                            <a:endParaRPr lang="ko-KR" altLang="en-US" sz="1600" dirty="0">
                              <a:latin typeface="Times New Roman" pitchFamily="18" charset="0"/>
                              <a:cs typeface="Times New Roman" pitchFamily="18" charset="0"/>
                            </a:endParaRPr>
                          </a:p>
                        </a:txBody>
                        <a:useSpRect/>
                      </a:txSp>
                    </a:sp>
                    <a:sp>
                      <a:nvSpPr>
                        <a:cNvPr id="119" name="TextBox 118"/>
                        <a:cNvSpPr txBox="1"/>
                      </a:nvSpPr>
                      <a:spPr>
                        <a:xfrm>
                          <a:off x="5149225" y="2708920"/>
                          <a:ext cx="430887" cy="432048"/>
                        </a:xfrm>
                        <a:prstGeom prst="rect">
                          <a:avLst/>
                        </a:prstGeom>
                        <a:noFill/>
                      </a:spPr>
                      <a:txSp>
                        <a:txBody>
                          <a:bodyPr vert="eaVert"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600" dirty="0" smtClean="0">
                                <a:latin typeface="Times New Roman" pitchFamily="18" charset="0"/>
                                <a:cs typeface="Times New Roman" pitchFamily="18" charset="0"/>
                              </a:rPr>
                              <a:t>24</a:t>
                            </a:r>
                            <a:endParaRPr lang="ko-KR" altLang="en-US" sz="1600" dirty="0">
                              <a:latin typeface="Times New Roman" pitchFamily="18" charset="0"/>
                              <a:cs typeface="Times New Roman" pitchFamily="18" charset="0"/>
                            </a:endParaRPr>
                          </a:p>
                        </a:txBody>
                        <a:useSpRect/>
                      </a:txSp>
                    </a:sp>
                    <a:sp>
                      <a:nvSpPr>
                        <a:cNvPr id="120" name="TextBox 119"/>
                        <a:cNvSpPr txBox="1"/>
                      </a:nvSpPr>
                      <a:spPr>
                        <a:xfrm>
                          <a:off x="5508104" y="2708920"/>
                          <a:ext cx="430887" cy="432048"/>
                        </a:xfrm>
                        <a:prstGeom prst="rect">
                          <a:avLst/>
                        </a:prstGeom>
                        <a:noFill/>
                      </a:spPr>
                      <a:txSp>
                        <a:txBody>
                          <a:bodyPr vert="eaVert"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600" dirty="0" smtClean="0">
                                <a:latin typeface="Times New Roman" pitchFamily="18" charset="0"/>
                                <a:cs typeface="Times New Roman" pitchFamily="18" charset="0"/>
                              </a:rPr>
                              <a:t>25</a:t>
                            </a:r>
                            <a:endParaRPr lang="ko-KR" altLang="en-US" sz="1600" dirty="0">
                              <a:latin typeface="Times New Roman" pitchFamily="18" charset="0"/>
                              <a:cs typeface="Times New Roman" pitchFamily="18" charset="0"/>
                            </a:endParaRPr>
                          </a:p>
                        </a:txBody>
                        <a:useSpRect/>
                      </a:txSp>
                    </a:sp>
                    <a:sp>
                      <a:nvSpPr>
                        <a:cNvPr id="121" name="TextBox 120"/>
                        <a:cNvSpPr txBox="1"/>
                      </a:nvSpPr>
                      <a:spPr>
                        <a:xfrm>
                          <a:off x="6300192" y="2708920"/>
                          <a:ext cx="430887" cy="432048"/>
                        </a:xfrm>
                        <a:prstGeom prst="rect">
                          <a:avLst/>
                        </a:prstGeom>
                        <a:noFill/>
                      </a:spPr>
                      <a:txSp>
                        <a:txBody>
                          <a:bodyPr vert="eaVert"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600" dirty="0" smtClean="0">
                                <a:latin typeface="Times New Roman" pitchFamily="18" charset="0"/>
                                <a:cs typeface="Times New Roman" pitchFamily="18" charset="0"/>
                              </a:rPr>
                              <a:t>26</a:t>
                            </a:r>
                            <a:endParaRPr lang="ko-KR" altLang="en-US" sz="1600" dirty="0">
                              <a:latin typeface="Times New Roman" pitchFamily="18" charset="0"/>
                              <a:cs typeface="Times New Roman" pitchFamily="18" charset="0"/>
                            </a:endParaRPr>
                          </a:p>
                        </a:txBody>
                        <a:useSpRect/>
                      </a:txSp>
                    </a:sp>
                    <a:sp>
                      <a:nvSpPr>
                        <a:cNvPr id="122" name="TextBox 121"/>
                        <a:cNvSpPr txBox="1"/>
                      </a:nvSpPr>
                      <a:spPr>
                        <a:xfrm>
                          <a:off x="7021433" y="2708920"/>
                          <a:ext cx="430887" cy="432048"/>
                        </a:xfrm>
                        <a:prstGeom prst="rect">
                          <a:avLst/>
                        </a:prstGeom>
                        <a:noFill/>
                      </a:spPr>
                      <a:txSp>
                        <a:txBody>
                          <a:bodyPr vert="eaVert"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600" dirty="0" smtClean="0">
                                <a:latin typeface="Times New Roman" pitchFamily="18" charset="0"/>
                                <a:cs typeface="Times New Roman" pitchFamily="18" charset="0"/>
                              </a:rPr>
                              <a:t>27</a:t>
                            </a:r>
                            <a:endParaRPr lang="ko-KR" altLang="en-US" sz="1600" dirty="0">
                              <a:latin typeface="Times New Roman" pitchFamily="18" charset="0"/>
                              <a:cs typeface="Times New Roman" pitchFamily="18" charset="0"/>
                            </a:endParaRPr>
                          </a:p>
                        </a:txBody>
                        <a:useSpRect/>
                      </a:txSp>
                    </a:sp>
                    <a:sp>
                      <a:nvSpPr>
                        <a:cNvPr id="123" name="TextBox 122"/>
                        <a:cNvSpPr txBox="1"/>
                      </a:nvSpPr>
                      <a:spPr>
                        <a:xfrm>
                          <a:off x="7453481" y="2708920"/>
                          <a:ext cx="430887" cy="432048"/>
                        </a:xfrm>
                        <a:prstGeom prst="rect">
                          <a:avLst/>
                        </a:prstGeom>
                        <a:noFill/>
                      </a:spPr>
                      <a:txSp>
                        <a:txBody>
                          <a:bodyPr vert="eaVert"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600" dirty="0" smtClean="0">
                                <a:latin typeface="Times New Roman" pitchFamily="18" charset="0"/>
                                <a:cs typeface="Times New Roman" pitchFamily="18" charset="0"/>
                              </a:rPr>
                              <a:t>28</a:t>
                            </a:r>
                            <a:endParaRPr lang="ko-KR" altLang="en-US" sz="1600" dirty="0">
                              <a:latin typeface="Times New Roman" pitchFamily="18" charset="0"/>
                              <a:cs typeface="Times New Roman" pitchFamily="18" charset="0"/>
                            </a:endParaRPr>
                          </a:p>
                        </a:txBody>
                        <a:useSpRect/>
                      </a:txSp>
                    </a:sp>
                    <a:sp>
                      <a:nvSpPr>
                        <a:cNvPr id="124" name="TextBox 123"/>
                        <a:cNvSpPr txBox="1"/>
                      </a:nvSpPr>
                      <a:spPr>
                        <a:xfrm>
                          <a:off x="827584" y="2708920"/>
                          <a:ext cx="1800200" cy="307777"/>
                        </a:xfrm>
                        <a:prstGeom prst="rect">
                          <a:avLst/>
                        </a:prstGeom>
                        <a:noFill/>
                      </a:spPr>
                      <a:txSp>
                        <a:txBody>
                          <a:bodyPr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dirty="0" smtClean="0">
                                <a:latin typeface="Times New Roman" pitchFamily="18" charset="0"/>
                                <a:cs typeface="Times New Roman" pitchFamily="18" charset="0"/>
                              </a:rPr>
                              <a:t>POC</a:t>
                            </a:r>
                            <a:endParaRPr lang="ko-KR" altLang="en-US" sz="1400" dirty="0">
                              <a:latin typeface="Times New Roman" pitchFamily="18" charset="0"/>
                              <a:cs typeface="Times New Roman" pitchFamily="18" charset="0"/>
                            </a:endParaRPr>
                          </a:p>
                        </a:txBody>
                        <a:useSpRect/>
                      </a:txSp>
                    </a:sp>
                    <a:sp>
                      <a:nvSpPr>
                        <a:cNvPr id="55" name="TextBox 54"/>
                        <a:cNvSpPr txBox="1"/>
                      </a:nvSpPr>
                      <a:spPr>
                        <a:xfrm>
                          <a:off x="841201" y="3501008"/>
                          <a:ext cx="1440160" cy="307777"/>
                        </a:xfrm>
                        <a:prstGeom prst="rect">
                          <a:avLst/>
                        </a:prstGeom>
                        <a:noFill/>
                      </a:spPr>
                      <a:txSp>
                        <a:txBody>
                          <a:bodyPr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400" dirty="0" smtClean="0">
                                <a:latin typeface="Times New Roman" pitchFamily="18" charset="0"/>
                                <a:cs typeface="Times New Roman" pitchFamily="18" charset="0"/>
                              </a:rPr>
                              <a:t>Ref pics set</a:t>
                            </a:r>
                            <a:endParaRPr lang="ko-KR" altLang="en-US" sz="1400" dirty="0">
                              <a:latin typeface="Times New Roman" pitchFamily="18" charset="0"/>
                              <a:cs typeface="Times New Roman" pitchFamily="18" charset="0"/>
                            </a:endParaRPr>
                          </a:p>
                        </a:txBody>
                        <a:useSpRect/>
                      </a:txSp>
                    </a:sp>
                    <a:sp>
                      <a:nvSpPr>
                        <a:cNvPr id="56" name="TextBox 55"/>
                        <a:cNvSpPr txBox="1"/>
                      </a:nvSpPr>
                      <a:spPr>
                        <a:xfrm>
                          <a:off x="2857424" y="3501008"/>
                          <a:ext cx="430887" cy="792088"/>
                        </a:xfrm>
                        <a:prstGeom prst="rect">
                          <a:avLst/>
                        </a:prstGeom>
                        <a:noFill/>
                      </a:spPr>
                      <a:txSp>
                        <a:txBody>
                          <a:bodyPr vert="eaVert"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600" dirty="0" smtClean="0">
                                <a:latin typeface="Times New Roman" pitchFamily="18" charset="0"/>
                                <a:cs typeface="Times New Roman" pitchFamily="18" charset="0"/>
                              </a:rPr>
                              <a:t>16 </a:t>
                            </a:r>
                            <a:endParaRPr lang="ko-KR" altLang="en-US" sz="1600" dirty="0">
                              <a:latin typeface="Times New Roman" pitchFamily="18" charset="0"/>
                              <a:cs typeface="Times New Roman" pitchFamily="18" charset="0"/>
                            </a:endParaRPr>
                          </a:p>
                        </a:txBody>
                        <a:useSpRect/>
                      </a:txSp>
                    </a:sp>
                    <a:sp>
                      <a:nvSpPr>
                        <a:cNvPr id="57" name="TextBox 56"/>
                        <a:cNvSpPr txBox="1"/>
                      </a:nvSpPr>
                      <a:spPr>
                        <a:xfrm>
                          <a:off x="3290634" y="3501008"/>
                          <a:ext cx="430887" cy="648072"/>
                        </a:xfrm>
                        <a:prstGeom prst="rect">
                          <a:avLst/>
                        </a:prstGeom>
                        <a:noFill/>
                      </a:spPr>
                      <a:txSp>
                        <a:txBody>
                          <a:bodyPr vert="eaVert"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600" dirty="0" smtClean="0">
                                <a:latin typeface="Times New Roman" pitchFamily="18" charset="0"/>
                                <a:cs typeface="Times New Roman" pitchFamily="18" charset="0"/>
                              </a:rPr>
                              <a:t>2019</a:t>
                            </a:r>
                            <a:endParaRPr lang="ko-KR" altLang="en-US" sz="1600" dirty="0">
                              <a:latin typeface="Times New Roman" pitchFamily="18" charset="0"/>
                              <a:cs typeface="Times New Roman" pitchFamily="18" charset="0"/>
                            </a:endParaRPr>
                          </a:p>
                        </a:txBody>
                        <a:useSpRect/>
                      </a:txSp>
                    </a:sp>
                    <a:sp>
                      <a:nvSpPr>
                        <a:cNvPr id="58" name="TextBox 57"/>
                        <a:cNvSpPr txBox="1"/>
                      </a:nvSpPr>
                      <a:spPr>
                        <a:xfrm>
                          <a:off x="3938706" y="3501008"/>
                          <a:ext cx="430887" cy="648072"/>
                        </a:xfrm>
                        <a:prstGeom prst="rect">
                          <a:avLst/>
                        </a:prstGeom>
                        <a:noFill/>
                      </a:spPr>
                      <a:txSp>
                        <a:txBody>
                          <a:bodyPr vert="eaVert"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600" dirty="0" smtClean="0">
                                <a:latin typeface="Times New Roman" pitchFamily="18" charset="0"/>
                                <a:cs typeface="Times New Roman" pitchFamily="18" charset="0"/>
                              </a:rPr>
                              <a:t>2016</a:t>
                            </a:r>
                            <a:endParaRPr lang="ko-KR" altLang="en-US" sz="1600" dirty="0">
                              <a:latin typeface="Times New Roman" pitchFamily="18" charset="0"/>
                              <a:cs typeface="Times New Roman" pitchFamily="18" charset="0"/>
                            </a:endParaRPr>
                          </a:p>
                        </a:txBody>
                        <a:useSpRect/>
                      </a:txSp>
                    </a:sp>
                    <a:sp>
                      <a:nvSpPr>
                        <a:cNvPr id="59" name="TextBox 58"/>
                        <a:cNvSpPr txBox="1"/>
                      </a:nvSpPr>
                      <a:spPr>
                        <a:xfrm>
                          <a:off x="4730794" y="3501008"/>
                          <a:ext cx="430887" cy="648072"/>
                        </a:xfrm>
                        <a:prstGeom prst="rect">
                          <a:avLst/>
                        </a:prstGeom>
                        <a:noFill/>
                      </a:spPr>
                      <a:txSp>
                        <a:txBody>
                          <a:bodyPr vert="eaVert"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600" dirty="0" smtClean="0">
                                <a:latin typeface="Times New Roman" pitchFamily="18" charset="0"/>
                                <a:cs typeface="Times New Roman" pitchFamily="18" charset="0"/>
                              </a:rPr>
                              <a:t>2221</a:t>
                            </a:r>
                            <a:endParaRPr lang="ko-KR" altLang="en-US" sz="1600" dirty="0">
                              <a:latin typeface="Times New Roman" pitchFamily="18" charset="0"/>
                              <a:cs typeface="Times New Roman" pitchFamily="18" charset="0"/>
                            </a:endParaRPr>
                          </a:p>
                        </a:txBody>
                        <a:useSpRect/>
                      </a:txSp>
                    </a:sp>
                    <a:sp>
                      <a:nvSpPr>
                        <a:cNvPr id="60" name="TextBox 59"/>
                        <a:cNvSpPr txBox="1"/>
                      </a:nvSpPr>
                      <a:spPr>
                        <a:xfrm>
                          <a:off x="5162842" y="3501008"/>
                          <a:ext cx="430887" cy="504056"/>
                        </a:xfrm>
                        <a:prstGeom prst="rect">
                          <a:avLst/>
                        </a:prstGeom>
                        <a:noFill/>
                      </a:spPr>
                      <a:txSp>
                        <a:txBody>
                          <a:bodyPr vert="eaVert"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600" dirty="0" smtClean="0">
                                <a:latin typeface="Times New Roman" pitchFamily="18" charset="0"/>
                                <a:cs typeface="Times New Roman" pitchFamily="18" charset="0"/>
                              </a:rPr>
                              <a:t>20</a:t>
                            </a:r>
                            <a:endParaRPr lang="ko-KR" altLang="en-US" sz="1600" dirty="0">
                              <a:latin typeface="Times New Roman" pitchFamily="18" charset="0"/>
                              <a:cs typeface="Times New Roman" pitchFamily="18" charset="0"/>
                            </a:endParaRPr>
                          </a:p>
                        </a:txBody>
                        <a:useSpRect/>
                      </a:txSp>
                    </a:sp>
                    <a:sp>
                      <a:nvSpPr>
                        <a:cNvPr id="61" name="TextBox 60"/>
                        <a:cNvSpPr txBox="1"/>
                      </a:nvSpPr>
                      <a:spPr>
                        <a:xfrm>
                          <a:off x="5522882" y="3501008"/>
                          <a:ext cx="430887" cy="648072"/>
                        </a:xfrm>
                        <a:prstGeom prst="rect">
                          <a:avLst/>
                        </a:prstGeom>
                        <a:noFill/>
                      </a:spPr>
                      <a:txSp>
                        <a:txBody>
                          <a:bodyPr vert="eaVert"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600" dirty="0" smtClean="0">
                                <a:latin typeface="Times New Roman" pitchFamily="18" charset="0"/>
                                <a:cs typeface="Times New Roman" pitchFamily="18" charset="0"/>
                              </a:rPr>
                              <a:t>2423</a:t>
                            </a:r>
                            <a:endParaRPr lang="ko-KR" altLang="en-US" sz="1600" dirty="0">
                              <a:latin typeface="Times New Roman" pitchFamily="18" charset="0"/>
                              <a:cs typeface="Times New Roman" pitchFamily="18" charset="0"/>
                            </a:endParaRPr>
                          </a:p>
                        </a:txBody>
                        <a:useSpRect/>
                      </a:txSp>
                    </a:sp>
                    <a:sp>
                      <a:nvSpPr>
                        <a:cNvPr id="62" name="TextBox 61"/>
                        <a:cNvSpPr txBox="1"/>
                      </a:nvSpPr>
                      <a:spPr>
                        <a:xfrm>
                          <a:off x="6314970" y="3501008"/>
                          <a:ext cx="430887" cy="648072"/>
                        </a:xfrm>
                        <a:prstGeom prst="rect">
                          <a:avLst/>
                        </a:prstGeom>
                        <a:noFill/>
                      </a:spPr>
                      <a:txSp>
                        <a:txBody>
                          <a:bodyPr vert="eaVert"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600" dirty="0" smtClean="0">
                                <a:latin typeface="Times New Roman" pitchFamily="18" charset="0"/>
                                <a:cs typeface="Times New Roman" pitchFamily="18" charset="0"/>
                              </a:rPr>
                              <a:t>2420</a:t>
                            </a:r>
                            <a:endParaRPr lang="ko-KR" altLang="en-US" sz="1600" dirty="0">
                              <a:latin typeface="Times New Roman" pitchFamily="18" charset="0"/>
                              <a:cs typeface="Times New Roman" pitchFamily="18" charset="0"/>
                            </a:endParaRPr>
                          </a:p>
                        </a:txBody>
                        <a:useSpRect/>
                      </a:txSp>
                    </a:sp>
                    <a:sp>
                      <a:nvSpPr>
                        <a:cNvPr id="63" name="TextBox 62"/>
                        <a:cNvSpPr txBox="1"/>
                      </a:nvSpPr>
                      <a:spPr>
                        <a:xfrm>
                          <a:off x="7035050" y="3501008"/>
                          <a:ext cx="430887" cy="648072"/>
                        </a:xfrm>
                        <a:prstGeom prst="rect">
                          <a:avLst/>
                        </a:prstGeom>
                        <a:noFill/>
                      </a:spPr>
                      <a:txSp>
                        <a:txBody>
                          <a:bodyPr vert="eaVert"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600" dirty="0" smtClean="0">
                                <a:latin typeface="Times New Roman" pitchFamily="18" charset="0"/>
                                <a:cs typeface="Times New Roman" pitchFamily="18" charset="0"/>
                              </a:rPr>
                              <a:t>2625</a:t>
                            </a:r>
                            <a:endParaRPr lang="ko-KR" altLang="en-US" sz="1600" dirty="0">
                              <a:latin typeface="Times New Roman" pitchFamily="18" charset="0"/>
                              <a:cs typeface="Times New Roman" pitchFamily="18" charset="0"/>
                            </a:endParaRPr>
                          </a:p>
                        </a:txBody>
                        <a:useSpRect/>
                      </a:txSp>
                    </a:sp>
                    <a:sp>
                      <a:nvSpPr>
                        <a:cNvPr id="64" name="TextBox 63"/>
                        <a:cNvSpPr txBox="1"/>
                      </a:nvSpPr>
                      <a:spPr>
                        <a:xfrm>
                          <a:off x="7467098" y="3501008"/>
                          <a:ext cx="430887" cy="504056"/>
                        </a:xfrm>
                        <a:prstGeom prst="rect">
                          <a:avLst/>
                        </a:prstGeom>
                        <a:noFill/>
                      </a:spPr>
                      <a:txSp>
                        <a:txBody>
                          <a:bodyPr vert="eaVert" wrap="square" rtlCol="0">
                            <a:spAutoFit/>
                          </a:bodyPr>
                          <a:lstStyle>
                            <a:defPPr>
                              <a:defRPr lang="ko-KR"/>
                            </a:defPPr>
                            <a:lvl1pPr algn="l" rtl="0" fontAlgn="base" latinLnBrk="1">
                              <a:spcBef>
                                <a:spcPct val="0"/>
                              </a:spcBef>
                              <a:spcAft>
                                <a:spcPct val="0"/>
                              </a:spcAft>
                              <a:defRPr kumimoji="1" kern="1200">
                                <a:solidFill>
                                  <a:schemeClr val="tx1"/>
                                </a:solidFill>
                                <a:latin typeface="굴림" charset="-127"/>
                                <a:ea typeface="굴림" charset="-127"/>
                                <a:cs typeface="+mn-cs"/>
                              </a:defRPr>
                            </a:lvl1pPr>
                            <a:lvl2pPr marL="457200" algn="l" rtl="0" fontAlgn="base" latinLnBrk="1">
                              <a:spcBef>
                                <a:spcPct val="0"/>
                              </a:spcBef>
                              <a:spcAft>
                                <a:spcPct val="0"/>
                              </a:spcAft>
                              <a:defRPr kumimoji="1" kern="1200">
                                <a:solidFill>
                                  <a:schemeClr val="tx1"/>
                                </a:solidFill>
                                <a:latin typeface="굴림" charset="-127"/>
                                <a:ea typeface="굴림" charset="-127"/>
                                <a:cs typeface="+mn-cs"/>
                              </a:defRPr>
                            </a:lvl2pPr>
                            <a:lvl3pPr marL="914400" algn="l" rtl="0" fontAlgn="base" latinLnBrk="1">
                              <a:spcBef>
                                <a:spcPct val="0"/>
                              </a:spcBef>
                              <a:spcAft>
                                <a:spcPct val="0"/>
                              </a:spcAft>
                              <a:defRPr kumimoji="1" kern="1200">
                                <a:solidFill>
                                  <a:schemeClr val="tx1"/>
                                </a:solidFill>
                                <a:latin typeface="굴림" charset="-127"/>
                                <a:ea typeface="굴림" charset="-127"/>
                                <a:cs typeface="+mn-cs"/>
                              </a:defRPr>
                            </a:lvl3pPr>
                            <a:lvl4pPr marL="1371600" algn="l" rtl="0" fontAlgn="base" latinLnBrk="1">
                              <a:spcBef>
                                <a:spcPct val="0"/>
                              </a:spcBef>
                              <a:spcAft>
                                <a:spcPct val="0"/>
                              </a:spcAft>
                              <a:defRPr kumimoji="1" kern="1200">
                                <a:solidFill>
                                  <a:schemeClr val="tx1"/>
                                </a:solidFill>
                                <a:latin typeface="굴림" charset="-127"/>
                                <a:ea typeface="굴림" charset="-127"/>
                                <a:cs typeface="+mn-cs"/>
                              </a:defRPr>
                            </a:lvl4pPr>
                            <a:lvl5pPr marL="1828800" algn="l" rtl="0" fontAlgn="base" latinLnBrk="1">
                              <a:spcBef>
                                <a:spcPct val="0"/>
                              </a:spcBef>
                              <a:spcAft>
                                <a:spcPct val="0"/>
                              </a:spcAft>
                              <a:defRPr kumimoji="1" kern="1200">
                                <a:solidFill>
                                  <a:schemeClr val="tx1"/>
                                </a:solidFill>
                                <a:latin typeface="굴림" charset="-127"/>
                                <a:ea typeface="굴림" charset="-127"/>
                                <a:cs typeface="+mn-cs"/>
                              </a:defRPr>
                            </a:lvl5pPr>
                            <a:lvl6pPr marL="2286000" algn="l" defTabSz="914400" rtl="0" eaLnBrk="1" latinLnBrk="1" hangingPunct="1">
                              <a:defRPr kumimoji="1" kern="1200">
                                <a:solidFill>
                                  <a:schemeClr val="tx1"/>
                                </a:solidFill>
                                <a:latin typeface="굴림" charset="-127"/>
                                <a:ea typeface="굴림" charset="-127"/>
                                <a:cs typeface="+mn-cs"/>
                              </a:defRPr>
                            </a:lvl6pPr>
                            <a:lvl7pPr marL="2743200" algn="l" defTabSz="914400" rtl="0" eaLnBrk="1" latinLnBrk="1" hangingPunct="1">
                              <a:defRPr kumimoji="1" kern="1200">
                                <a:solidFill>
                                  <a:schemeClr val="tx1"/>
                                </a:solidFill>
                                <a:latin typeface="굴림" charset="-127"/>
                                <a:ea typeface="굴림" charset="-127"/>
                                <a:cs typeface="+mn-cs"/>
                              </a:defRPr>
                            </a:lvl7pPr>
                            <a:lvl8pPr marL="3200400" algn="l" defTabSz="914400" rtl="0" eaLnBrk="1" latinLnBrk="1" hangingPunct="1">
                              <a:defRPr kumimoji="1" kern="1200">
                                <a:solidFill>
                                  <a:schemeClr val="tx1"/>
                                </a:solidFill>
                                <a:latin typeface="굴림" charset="-127"/>
                                <a:ea typeface="굴림" charset="-127"/>
                                <a:cs typeface="+mn-cs"/>
                              </a:defRPr>
                            </a:lvl8pPr>
                            <a:lvl9pPr marL="3657600" algn="l" defTabSz="914400" rtl="0" eaLnBrk="1" latinLnBrk="1" hangingPunct="1">
                              <a:defRPr kumimoji="1" kern="1200">
                                <a:solidFill>
                                  <a:schemeClr val="tx1"/>
                                </a:solidFill>
                                <a:latin typeface="굴림" charset="-127"/>
                                <a:ea typeface="굴림" charset="-127"/>
                                <a:cs typeface="+mn-cs"/>
                              </a:defRPr>
                            </a:lvl9pPr>
                          </a:lstStyle>
                          <a:p>
                            <a:r>
                              <a:rPr lang="en-US" altLang="ko-KR" sz="1600" dirty="0" smtClean="0">
                                <a:latin typeface="Times New Roman" pitchFamily="18" charset="0"/>
                                <a:cs typeface="Times New Roman" pitchFamily="18" charset="0"/>
                              </a:rPr>
                              <a:t>24</a:t>
                            </a:r>
                            <a:endParaRPr lang="ko-KR" altLang="en-US" sz="1600" dirty="0">
                              <a:latin typeface="Times New Roman" pitchFamily="18" charset="0"/>
                              <a:cs typeface="Times New Roman" pitchFamily="18" charset="0"/>
                            </a:endParaRPr>
                          </a:p>
                        </a:txBody>
                        <a:useSpRect/>
                      </a:txSp>
                    </a:sp>
                  </a:grpSp>
                </lc:lockedCanvas>
              </a:graphicData>
            </a:graphic>
          </wp:inline>
        </w:drawing>
      </w:r>
    </w:p>
    <w:p w:rsidR="00102083" w:rsidRDefault="00102083" w:rsidP="00102083">
      <w:pPr>
        <w:jc w:val="center"/>
        <w:rPr>
          <w:szCs w:val="22"/>
          <w:lang w:eastAsia="ko-KR"/>
        </w:rPr>
      </w:pPr>
      <w:r>
        <w:rPr>
          <w:rFonts w:hint="eastAsia"/>
          <w:szCs w:val="22"/>
          <w:lang w:eastAsia="ko-KR"/>
        </w:rPr>
        <w:t xml:space="preserve">Figure 1 </w:t>
      </w:r>
      <w:r>
        <w:rPr>
          <w:szCs w:val="22"/>
          <w:lang w:eastAsia="ko-KR"/>
        </w:rPr>
        <w:t>–</w:t>
      </w:r>
      <w:r>
        <w:rPr>
          <w:rFonts w:hint="eastAsia"/>
          <w:szCs w:val="22"/>
          <w:lang w:eastAsia="ko-KR"/>
        </w:rPr>
        <w:t xml:space="preserve"> Bitstream structure for example 1, 2, </w:t>
      </w:r>
      <w:r>
        <w:rPr>
          <w:szCs w:val="22"/>
          <w:lang w:eastAsia="ko-KR"/>
        </w:rPr>
        <w:t>and</w:t>
      </w:r>
      <w:r>
        <w:rPr>
          <w:rFonts w:hint="eastAsia"/>
          <w:szCs w:val="22"/>
          <w:lang w:eastAsia="ko-KR"/>
        </w:rPr>
        <w:t xml:space="preserve"> 3</w:t>
      </w:r>
    </w:p>
    <w:p w:rsidR="00102083" w:rsidRDefault="00102083" w:rsidP="00102083">
      <w:pPr>
        <w:jc w:val="both"/>
        <w:rPr>
          <w:szCs w:val="22"/>
          <w:u w:val="single"/>
          <w:lang w:eastAsia="ko-KR"/>
        </w:rPr>
      </w:pPr>
    </w:p>
    <w:p w:rsidR="00102083" w:rsidRPr="00102083" w:rsidRDefault="00102083" w:rsidP="00102083">
      <w:pPr>
        <w:jc w:val="both"/>
        <w:rPr>
          <w:szCs w:val="22"/>
          <w:u w:val="single"/>
          <w:lang w:eastAsia="ko-KR"/>
        </w:rPr>
      </w:pPr>
      <w:r w:rsidRPr="00102083">
        <w:rPr>
          <w:szCs w:val="22"/>
          <w:u w:val="single"/>
          <w:lang w:eastAsia="ko-KR"/>
        </w:rPr>
        <w:t>E</w:t>
      </w:r>
      <w:r w:rsidRPr="00102083">
        <w:rPr>
          <w:rFonts w:hint="eastAsia"/>
          <w:szCs w:val="22"/>
          <w:u w:val="single"/>
          <w:lang w:eastAsia="ko-KR"/>
        </w:rPr>
        <w:t xml:space="preserve">xample </w:t>
      </w:r>
      <w:r>
        <w:rPr>
          <w:rFonts w:hint="eastAsia"/>
          <w:szCs w:val="22"/>
          <w:u w:val="single"/>
          <w:lang w:eastAsia="ko-KR"/>
        </w:rPr>
        <w:t>2</w:t>
      </w:r>
      <w:r w:rsidRPr="00102083">
        <w:rPr>
          <w:rFonts w:hint="eastAsia"/>
          <w:szCs w:val="22"/>
          <w:u w:val="single"/>
          <w:lang w:eastAsia="ko-KR"/>
        </w:rPr>
        <w:t xml:space="preserve"> </w:t>
      </w:r>
      <w:r w:rsidRPr="00102083">
        <w:rPr>
          <w:szCs w:val="22"/>
          <w:u w:val="single"/>
          <w:lang w:eastAsia="ko-KR"/>
        </w:rPr>
        <w:t>–</w:t>
      </w:r>
      <w:r>
        <w:rPr>
          <w:rFonts w:hint="eastAsia"/>
          <w:szCs w:val="22"/>
          <w:u w:val="single"/>
          <w:lang w:eastAsia="ko-KR"/>
        </w:rPr>
        <w:t xml:space="preserve"> P</w:t>
      </w:r>
      <w:r w:rsidRPr="00102083">
        <w:rPr>
          <w:rFonts w:hint="eastAsia"/>
          <w:szCs w:val="22"/>
          <w:u w:val="single"/>
          <w:lang w:eastAsia="ko-KR"/>
        </w:rPr>
        <w:t xml:space="preserve">icture loss </w:t>
      </w:r>
      <w:r>
        <w:rPr>
          <w:rFonts w:hint="eastAsia"/>
          <w:szCs w:val="22"/>
          <w:u w:val="single"/>
          <w:lang w:eastAsia="ko-KR"/>
        </w:rPr>
        <w:t>occurs</w:t>
      </w:r>
    </w:p>
    <w:p w:rsidR="00102083" w:rsidRDefault="00102083" w:rsidP="00102083">
      <w:pPr>
        <w:jc w:val="both"/>
        <w:rPr>
          <w:szCs w:val="22"/>
          <w:lang w:eastAsia="ko-KR"/>
        </w:rPr>
      </w:pPr>
      <w:r>
        <w:rPr>
          <w:rFonts w:hint="eastAsia"/>
          <w:szCs w:val="22"/>
          <w:lang w:eastAsia="ko-KR"/>
        </w:rPr>
        <w:t>By using the structure shown in Figure 1, assume that:</w:t>
      </w:r>
    </w:p>
    <w:p w:rsidR="00102083" w:rsidRDefault="00102083" w:rsidP="00102083">
      <w:pPr>
        <w:pStyle w:val="aa"/>
        <w:numPr>
          <w:ilvl w:val="0"/>
          <w:numId w:val="26"/>
        </w:numPr>
        <w:ind w:leftChars="0"/>
        <w:jc w:val="both"/>
        <w:rPr>
          <w:szCs w:val="22"/>
          <w:lang w:eastAsia="ko-KR"/>
        </w:rPr>
      </w:pPr>
      <w:r>
        <w:rPr>
          <w:rFonts w:hint="eastAsia"/>
          <w:szCs w:val="22"/>
          <w:lang w:eastAsia="ko-KR"/>
        </w:rPr>
        <w:t xml:space="preserve">Frame 23 is lost: no action is needed. Reference picture marking process of other frames will be </w:t>
      </w:r>
      <w:proofErr w:type="spellStart"/>
      <w:proofErr w:type="gramStart"/>
      <w:r>
        <w:rPr>
          <w:rFonts w:hint="eastAsia"/>
          <w:szCs w:val="22"/>
          <w:lang w:eastAsia="ko-KR"/>
        </w:rPr>
        <w:t>be</w:t>
      </w:r>
      <w:proofErr w:type="spellEnd"/>
      <w:proofErr w:type="gramEnd"/>
      <w:r>
        <w:rPr>
          <w:rFonts w:hint="eastAsia"/>
          <w:szCs w:val="22"/>
          <w:lang w:eastAsia="ko-KR"/>
        </w:rPr>
        <w:t xml:space="preserve"> affected. The lost of frame 23 will be detected when frame 25 is received.</w:t>
      </w:r>
    </w:p>
    <w:p w:rsidR="00102083" w:rsidRDefault="00102083" w:rsidP="00102083">
      <w:pPr>
        <w:pStyle w:val="aa"/>
        <w:numPr>
          <w:ilvl w:val="0"/>
          <w:numId w:val="26"/>
        </w:numPr>
        <w:ind w:leftChars="0"/>
        <w:jc w:val="both"/>
        <w:rPr>
          <w:szCs w:val="22"/>
          <w:lang w:eastAsia="ko-KR"/>
        </w:rPr>
      </w:pPr>
      <w:r>
        <w:rPr>
          <w:rFonts w:hint="eastAsia"/>
          <w:szCs w:val="22"/>
          <w:lang w:eastAsia="ko-KR"/>
        </w:rPr>
        <w:lastRenderedPageBreak/>
        <w:t>Frame 2</w:t>
      </w:r>
      <w:r w:rsidR="00126B76">
        <w:rPr>
          <w:rFonts w:hint="eastAsia"/>
          <w:szCs w:val="22"/>
          <w:lang w:eastAsia="ko-KR"/>
        </w:rPr>
        <w:t>4</w:t>
      </w:r>
      <w:r>
        <w:rPr>
          <w:rFonts w:hint="eastAsia"/>
          <w:szCs w:val="22"/>
          <w:lang w:eastAsia="ko-KR"/>
        </w:rPr>
        <w:t xml:space="preserve"> is lost: Frame 21 and 22 that supposed to be released from DPB </w:t>
      </w:r>
      <w:r w:rsidR="00126B76">
        <w:rPr>
          <w:rFonts w:hint="eastAsia"/>
          <w:szCs w:val="22"/>
          <w:lang w:eastAsia="ko-KR"/>
        </w:rPr>
        <w:t>when frame 24 is received can be released from DPB as soon as the next frame (i.e., frame 25) is received. The lost of frame 24 will be detected when frame 25 is received.</w:t>
      </w:r>
    </w:p>
    <w:p w:rsidR="00126B76" w:rsidRDefault="00126B76" w:rsidP="00126B76">
      <w:pPr>
        <w:jc w:val="both"/>
        <w:rPr>
          <w:szCs w:val="22"/>
          <w:lang w:eastAsia="ko-KR"/>
        </w:rPr>
      </w:pPr>
    </w:p>
    <w:p w:rsidR="00126B76" w:rsidRPr="00102083" w:rsidRDefault="00126B76" w:rsidP="00126B76">
      <w:pPr>
        <w:jc w:val="both"/>
        <w:rPr>
          <w:szCs w:val="22"/>
          <w:u w:val="single"/>
          <w:lang w:eastAsia="ko-KR"/>
        </w:rPr>
      </w:pPr>
      <w:r w:rsidRPr="00102083">
        <w:rPr>
          <w:szCs w:val="22"/>
          <w:u w:val="single"/>
          <w:lang w:eastAsia="ko-KR"/>
        </w:rPr>
        <w:t>E</w:t>
      </w:r>
      <w:r w:rsidRPr="00102083">
        <w:rPr>
          <w:rFonts w:hint="eastAsia"/>
          <w:szCs w:val="22"/>
          <w:u w:val="single"/>
          <w:lang w:eastAsia="ko-KR"/>
        </w:rPr>
        <w:t xml:space="preserve">xample </w:t>
      </w:r>
      <w:r w:rsidR="00DE65D4">
        <w:rPr>
          <w:rFonts w:hint="eastAsia"/>
          <w:szCs w:val="22"/>
          <w:u w:val="single"/>
          <w:lang w:eastAsia="ko-KR"/>
        </w:rPr>
        <w:t>3</w:t>
      </w:r>
      <w:r w:rsidRPr="00102083">
        <w:rPr>
          <w:rFonts w:hint="eastAsia"/>
          <w:szCs w:val="22"/>
          <w:u w:val="single"/>
          <w:lang w:eastAsia="ko-KR"/>
        </w:rPr>
        <w:t xml:space="preserve"> </w:t>
      </w:r>
      <w:r w:rsidRPr="00102083">
        <w:rPr>
          <w:szCs w:val="22"/>
          <w:u w:val="single"/>
          <w:lang w:eastAsia="ko-KR"/>
        </w:rPr>
        <w:t>–</w:t>
      </w:r>
      <w:r>
        <w:rPr>
          <w:rFonts w:hint="eastAsia"/>
          <w:szCs w:val="22"/>
          <w:u w:val="single"/>
          <w:lang w:eastAsia="ko-KR"/>
        </w:rPr>
        <w:t xml:space="preserve"> Temporal layer removal occurs</w:t>
      </w:r>
    </w:p>
    <w:p w:rsidR="00126B76" w:rsidRDefault="00126B76" w:rsidP="00126B76">
      <w:pPr>
        <w:jc w:val="both"/>
        <w:rPr>
          <w:szCs w:val="22"/>
          <w:lang w:eastAsia="ko-KR"/>
        </w:rPr>
      </w:pPr>
      <w:r>
        <w:rPr>
          <w:rFonts w:hint="eastAsia"/>
          <w:szCs w:val="22"/>
          <w:lang w:eastAsia="ko-KR"/>
        </w:rPr>
        <w:t>By using the structure shown in Figure 1, assume that the highest temporal layer is removed so that frame 21, 23, 25, and 27 are not received by decoder</w:t>
      </w:r>
      <w:r w:rsidR="00DE65D4">
        <w:rPr>
          <w:rFonts w:hint="eastAsia"/>
          <w:szCs w:val="22"/>
          <w:lang w:eastAsia="ko-KR"/>
        </w:rPr>
        <w:t xml:space="preserve">. Both decoding process and reference picture marking process will not be affected </w:t>
      </w:r>
    </w:p>
    <w:p w:rsidR="00126B76" w:rsidRDefault="00126B76" w:rsidP="00126B76">
      <w:pPr>
        <w:jc w:val="both"/>
        <w:rPr>
          <w:ins w:id="868" w:author="HendryHendry/선임연구원/Convergence(연)ATS그룹(hendry.hendry" w:date="2011-11-16T17:53:00Z"/>
          <w:szCs w:val="22"/>
          <w:lang w:eastAsia="ko-KR"/>
        </w:rPr>
      </w:pPr>
    </w:p>
    <w:p w:rsidR="00593487" w:rsidRPr="00AE341B" w:rsidRDefault="00593487" w:rsidP="00593487">
      <w:pPr>
        <w:pStyle w:val="2"/>
        <w:rPr>
          <w:ins w:id="869" w:author="HendryHendry/선임연구원/Convergence(연)ATS그룹(hendry.hendry" w:date="2011-11-16T17:53:00Z"/>
        </w:rPr>
      </w:pPr>
      <w:ins w:id="870" w:author="HendryHendry/선임연구원/Convergence(연)ATS그룹(hendry.hendry" w:date="2011-11-16T17:53:00Z">
        <w:r>
          <w:rPr>
            <w:rFonts w:hint="eastAsia"/>
            <w:lang w:eastAsia="ko-KR"/>
          </w:rPr>
          <w:t xml:space="preserve">OLC with frame_num </w:t>
        </w:r>
      </w:ins>
      <w:ins w:id="871" w:author="HendryHendry/선임연구원/Convergence(연)ATS그룹(hendry.hendry" w:date="2011-11-17T13:58:00Z">
        <w:r w:rsidR="00F07180">
          <w:rPr>
            <w:lang w:eastAsia="ko-KR"/>
          </w:rPr>
          <w:t>vs</w:t>
        </w:r>
      </w:ins>
      <w:ins w:id="872" w:author="HendryHendry/선임연구원/Convergence(연)ATS그룹(hendry.hendry" w:date="2011-11-16T17:53:00Z">
        <w:r>
          <w:rPr>
            <w:rFonts w:hint="eastAsia"/>
            <w:lang w:eastAsia="ko-KR"/>
          </w:rPr>
          <w:t>. OLC with POC</w:t>
        </w:r>
      </w:ins>
    </w:p>
    <w:p w:rsidR="00593487" w:rsidRDefault="00DA6DDE" w:rsidP="00593487">
      <w:pPr>
        <w:jc w:val="both"/>
        <w:rPr>
          <w:ins w:id="873" w:author="HendryHendry/선임연구원/Convergence(연)ATS그룹(hendry.hendry" w:date="2011-11-17T12:19:00Z"/>
          <w:szCs w:val="22"/>
          <w:lang w:eastAsia="ko-KR"/>
        </w:rPr>
      </w:pPr>
      <w:ins w:id="874" w:author="HendryHendry/선임연구원/Convergence(연)ATS그룹(hendry.hendry" w:date="2011-11-17T11:31:00Z">
        <w:r>
          <w:rPr>
            <w:szCs w:val="22"/>
            <w:lang w:eastAsia="ko-KR"/>
          </w:rPr>
          <w:t xml:space="preserve">Reference picture marking process can use OLC to decide status of reference pictures by comparing their OLC to either frame number of POC. </w:t>
        </w:r>
      </w:ins>
      <w:ins w:id="875" w:author="HendryHendry/선임연구원/Convergence(연)ATS그룹(hendry.hendry" w:date="2011-11-17T11:33:00Z">
        <w:r>
          <w:rPr>
            <w:rFonts w:hint="eastAsia"/>
            <w:szCs w:val="22"/>
            <w:lang w:eastAsia="ko-KR"/>
          </w:rPr>
          <w:t>Both uses (i.e., OLC with frame number and OLC with POC) have their own trade-off.</w:t>
        </w:r>
      </w:ins>
    </w:p>
    <w:p w:rsidR="003E3EBE" w:rsidRDefault="003E3EBE" w:rsidP="003E3EBE">
      <w:pPr>
        <w:jc w:val="both"/>
        <w:rPr>
          <w:ins w:id="876" w:author="HendryHendry/선임연구원/Convergence(연)ATS그룹(hendry.hendry" w:date="2011-11-17T12:19:00Z"/>
          <w:szCs w:val="22"/>
          <w:lang w:eastAsia="ko-KR"/>
        </w:rPr>
      </w:pPr>
      <w:ins w:id="877" w:author="HendryHendry/선임연구원/Convergence(연)ATS그룹(hendry.hendry" w:date="2011-11-17T12:19:00Z">
        <w:r>
          <w:rPr>
            <w:rFonts w:hint="eastAsia"/>
            <w:szCs w:val="22"/>
            <w:lang w:eastAsia="ko-KR"/>
          </w:rPr>
          <w:t xml:space="preserve">The following two sections provide use case examples when using OLC with frame number and OLC with POC in random access setting </w:t>
        </w:r>
        <w:r>
          <w:rPr>
            <w:szCs w:val="22"/>
            <w:lang w:eastAsia="ko-KR"/>
          </w:rPr>
          <w:t>–</w:t>
        </w:r>
        <w:r>
          <w:rPr>
            <w:rFonts w:hint="eastAsia"/>
            <w:szCs w:val="22"/>
            <w:lang w:eastAsia="ko-KR"/>
          </w:rPr>
          <w:t xml:space="preserve"> GOP size 8, intra </w:t>
        </w:r>
        <w:r>
          <w:rPr>
            <w:szCs w:val="22"/>
            <w:lang w:eastAsia="ko-KR"/>
          </w:rPr>
          <w:t>period</w:t>
        </w:r>
        <w:r>
          <w:rPr>
            <w:rFonts w:hint="eastAsia"/>
            <w:szCs w:val="22"/>
            <w:lang w:eastAsia="ko-KR"/>
          </w:rPr>
          <w:t xml:space="preserve"> 32.</w:t>
        </w:r>
      </w:ins>
    </w:p>
    <w:p w:rsidR="003E3EBE" w:rsidRDefault="003E3EBE" w:rsidP="003E3EBE">
      <w:pPr>
        <w:jc w:val="both"/>
        <w:rPr>
          <w:ins w:id="878" w:author="HendryHendry/선임연구원/Convergence(연)ATS그룹(hendry.hendry" w:date="2011-11-17T12:19:00Z"/>
          <w:szCs w:val="22"/>
          <w:lang w:eastAsia="ko-KR"/>
        </w:rPr>
      </w:pPr>
    </w:p>
    <w:p w:rsidR="004200F5" w:rsidRDefault="001D2791" w:rsidP="004200F5">
      <w:pPr>
        <w:pStyle w:val="3"/>
        <w:rPr>
          <w:ins w:id="879" w:author="HendryHendry/선임연구원/Convergence(연)ATS그룹(hendry.hendry" w:date="2011-11-17T11:40:00Z"/>
        </w:rPr>
        <w:pPrChange w:id="880" w:author="HendryHendry/선임연구원/Convergence(연)ATS그룹(hendry.hendry" w:date="2011-11-17T11:40:00Z">
          <w:pPr>
            <w:pStyle w:val="2"/>
          </w:pPr>
        </w:pPrChange>
      </w:pPr>
      <w:ins w:id="881" w:author="HendryHendry/선임연구원/Convergence(연)ATS그룹(hendry.hendry" w:date="2011-11-17T11:40:00Z">
        <w:r>
          <w:rPr>
            <w:rFonts w:hint="eastAsia"/>
            <w:lang w:eastAsia="ko-KR"/>
          </w:rPr>
          <w:t>OLC with frame number</w:t>
        </w:r>
      </w:ins>
    </w:p>
    <w:p w:rsidR="001D2791" w:rsidRDefault="001D2791" w:rsidP="001D2791">
      <w:pPr>
        <w:jc w:val="both"/>
        <w:rPr>
          <w:ins w:id="882" w:author="HendryHendry/선임연구원/Convergence(연)ATS그룹(hendry.hendry" w:date="2011-11-17T11:40:00Z"/>
          <w:szCs w:val="22"/>
          <w:lang w:eastAsia="ko-KR"/>
        </w:rPr>
      </w:pPr>
      <w:ins w:id="883" w:author="HendryHendry/선임연구원/Convergence(연)ATS그룹(hendry.hendry" w:date="2011-11-17T11:40:00Z">
        <w:r>
          <w:rPr>
            <w:rFonts w:hint="eastAsia"/>
            <w:szCs w:val="22"/>
            <w:lang w:eastAsia="ko-KR"/>
          </w:rPr>
          <w:t xml:space="preserve">Table 9 tabulates </w:t>
        </w:r>
      </w:ins>
      <w:ins w:id="884" w:author="HendryHendry/선임연구원/Convergence(연)ATS그룹(hendry.hendry" w:date="2011-11-17T11:41:00Z">
        <w:r>
          <w:rPr>
            <w:szCs w:val="22"/>
            <w:lang w:eastAsia="ko-KR"/>
          </w:rPr>
          <w:t>received</w:t>
        </w:r>
      </w:ins>
      <w:ins w:id="885" w:author="HendryHendry/선임연구원/Convergence(연)ATS그룹(hendry.hendry" w:date="2011-11-17T11:40:00Z">
        <w:r>
          <w:rPr>
            <w:rFonts w:hint="eastAsia"/>
            <w:szCs w:val="22"/>
            <w:lang w:eastAsia="ko-KR"/>
          </w:rPr>
          <w:t xml:space="preserve"> </w:t>
        </w:r>
      </w:ins>
      <w:ins w:id="886" w:author="HendryHendry/선임연구원/Convergence(연)ATS그룹(hendry.hendry" w:date="2011-11-17T11:41:00Z">
        <w:r>
          <w:rPr>
            <w:rFonts w:hint="eastAsia"/>
            <w:szCs w:val="22"/>
            <w:lang w:eastAsia="ko-KR"/>
          </w:rPr>
          <w:t xml:space="preserve">frames, DPB state before and after decoding each frame, and number of overhead bits to signal to </w:t>
        </w:r>
      </w:ins>
      <w:ins w:id="887" w:author="HendryHendry/선임연구원/Convergence(연)ATS그룹(hendry.hendry" w:date="2011-11-17T11:42:00Z">
        <w:r>
          <w:rPr>
            <w:szCs w:val="22"/>
            <w:lang w:eastAsia="ko-KR"/>
          </w:rPr>
          <w:t>accommodate</w:t>
        </w:r>
      </w:ins>
      <w:ins w:id="888" w:author="HendryHendry/선임연구원/Convergence(연)ATS그룹(hendry.hendry" w:date="2011-11-17T11:41:00Z">
        <w:r>
          <w:rPr>
            <w:rFonts w:hint="eastAsia"/>
            <w:szCs w:val="22"/>
            <w:lang w:eastAsia="ko-KR"/>
          </w:rPr>
          <w:t xml:space="preserve"> </w:t>
        </w:r>
      </w:ins>
      <w:ins w:id="889" w:author="HendryHendry/선임연구원/Convergence(연)ATS그룹(hendry.hendry" w:date="2011-11-17T11:42:00Z">
        <w:r>
          <w:rPr>
            <w:rFonts w:hint="eastAsia"/>
            <w:szCs w:val="22"/>
            <w:lang w:eastAsia="ko-KR"/>
          </w:rPr>
          <w:t>the proposed scheme.</w:t>
        </w:r>
      </w:ins>
    </w:p>
    <w:p w:rsidR="001D2791" w:rsidRDefault="001D2791" w:rsidP="00593487">
      <w:pPr>
        <w:jc w:val="both"/>
        <w:rPr>
          <w:ins w:id="890" w:author="HendryHendry/선임연구원/Convergence(연)ATS그룹(hendry.hendry" w:date="2011-11-17T12:20:00Z"/>
          <w:szCs w:val="22"/>
          <w:lang w:eastAsia="ko-KR"/>
        </w:rPr>
      </w:pPr>
    </w:p>
    <w:p w:rsidR="0064799C" w:rsidRDefault="0064799C" w:rsidP="00593487">
      <w:pPr>
        <w:jc w:val="both"/>
        <w:rPr>
          <w:ins w:id="891" w:author="HendryHendry/선임연구원/Convergence(연)ATS그룹(hendry.hendry" w:date="2011-11-17T12:20:00Z"/>
          <w:szCs w:val="22"/>
          <w:lang w:eastAsia="ko-KR"/>
        </w:rPr>
      </w:pPr>
    </w:p>
    <w:p w:rsidR="0064799C" w:rsidRDefault="0064799C" w:rsidP="00593487">
      <w:pPr>
        <w:jc w:val="both"/>
        <w:rPr>
          <w:ins w:id="892" w:author="HendryHendry/선임연구원/Convergence(연)ATS그룹(hendry.hendry" w:date="2011-11-17T12:20:00Z"/>
          <w:szCs w:val="22"/>
          <w:lang w:eastAsia="ko-KR"/>
        </w:rPr>
      </w:pPr>
    </w:p>
    <w:p w:rsidR="004200F5" w:rsidRDefault="0064799C" w:rsidP="004200F5">
      <w:pPr>
        <w:spacing w:before="0" w:after="60"/>
        <w:jc w:val="center"/>
        <w:rPr>
          <w:ins w:id="893" w:author="HendryHendry/선임연구원/Convergence(연)ATS그룹(hendry.hendry" w:date="2011-11-17T11:42:00Z"/>
          <w:szCs w:val="22"/>
          <w:lang w:eastAsia="ko-KR"/>
        </w:rPr>
        <w:pPrChange w:id="894" w:author="HendryHendry/선임연구원/Convergence(연)ATS그룹(hendry.hendry" w:date="2011-11-17T12:21:00Z">
          <w:pPr>
            <w:jc w:val="both"/>
          </w:pPr>
        </w:pPrChange>
      </w:pPr>
      <w:ins w:id="895" w:author="HendryHendry/선임연구원/Convergence(연)ATS그룹(hendry.hendry" w:date="2011-11-17T12:20:00Z">
        <w:r>
          <w:rPr>
            <w:rFonts w:hint="eastAsia"/>
            <w:szCs w:val="22"/>
            <w:lang w:eastAsia="ko-KR"/>
          </w:rPr>
          <w:t xml:space="preserve">Table 9 </w:t>
        </w:r>
        <w:r>
          <w:rPr>
            <w:szCs w:val="22"/>
            <w:lang w:eastAsia="ko-KR"/>
          </w:rPr>
          <w:t>–</w:t>
        </w:r>
        <w:r>
          <w:rPr>
            <w:rFonts w:hint="eastAsia"/>
            <w:szCs w:val="22"/>
            <w:lang w:eastAsia="ko-KR"/>
          </w:rPr>
          <w:t xml:space="preserve"> Overhead bits from ERPS with proposed scheme</w:t>
        </w:r>
      </w:ins>
      <w:ins w:id="896" w:author="HendryHendry/선임연구원/Convergence(연)ATS그룹(hendry.hendry" w:date="2011-11-17T12:21:00Z">
        <w:r>
          <w:rPr>
            <w:rFonts w:hint="eastAsia"/>
            <w:szCs w:val="22"/>
            <w:lang w:eastAsia="ko-KR"/>
          </w:rPr>
          <w:t xml:space="preserve"> </w:t>
        </w:r>
        <w:r>
          <w:rPr>
            <w:szCs w:val="22"/>
            <w:lang w:eastAsia="ko-KR"/>
          </w:rPr>
          <w:br/>
        </w:r>
        <w:r>
          <w:rPr>
            <w:rFonts w:hint="eastAsia"/>
            <w:szCs w:val="22"/>
            <w:lang w:eastAsia="ko-KR"/>
          </w:rPr>
          <w:t xml:space="preserve">where OLC is used </w:t>
        </w:r>
        <w:r>
          <w:rPr>
            <w:szCs w:val="22"/>
            <w:lang w:eastAsia="ko-KR"/>
          </w:rPr>
          <w:t>together</w:t>
        </w:r>
        <w:r>
          <w:rPr>
            <w:rFonts w:hint="eastAsia"/>
            <w:szCs w:val="22"/>
            <w:lang w:eastAsia="ko-KR"/>
          </w:rPr>
          <w:t xml:space="preserve"> with frame number</w:t>
        </w:r>
      </w:ins>
    </w:p>
    <w:tbl>
      <w:tblPr>
        <w:tblW w:w="8658" w:type="dxa"/>
        <w:jc w:val="center"/>
        <w:tblInd w:w="84" w:type="dxa"/>
        <w:tblCellMar>
          <w:left w:w="99" w:type="dxa"/>
          <w:right w:w="99" w:type="dxa"/>
        </w:tblCellMar>
        <w:tblLook w:val="04A0"/>
        <w:tblPrChange w:id="897" w:author="HendryHendry/선임연구원/Convergence(연)ATS그룹(hendry.hendry" w:date="2011-11-17T12:20:00Z">
          <w:tblPr>
            <w:tblW w:w="8340" w:type="dxa"/>
            <w:tblInd w:w="84" w:type="dxa"/>
            <w:tblCellMar>
              <w:left w:w="99" w:type="dxa"/>
              <w:right w:w="99" w:type="dxa"/>
            </w:tblCellMar>
            <w:tblLook w:val="04A0"/>
          </w:tblPr>
        </w:tblPrChange>
      </w:tblPr>
      <w:tblGrid>
        <w:gridCol w:w="838"/>
        <w:gridCol w:w="600"/>
        <w:gridCol w:w="589"/>
        <w:gridCol w:w="1548"/>
        <w:gridCol w:w="1603"/>
        <w:gridCol w:w="1548"/>
        <w:gridCol w:w="1006"/>
        <w:gridCol w:w="589"/>
        <w:gridCol w:w="468"/>
        <w:tblGridChange w:id="898">
          <w:tblGrid>
            <w:gridCol w:w="838"/>
            <w:gridCol w:w="600"/>
            <w:gridCol w:w="589"/>
            <w:gridCol w:w="1548"/>
            <w:gridCol w:w="1472"/>
            <w:gridCol w:w="1548"/>
            <w:gridCol w:w="1006"/>
            <w:gridCol w:w="589"/>
            <w:gridCol w:w="468"/>
          </w:tblGrid>
        </w:tblGridChange>
      </w:tblGrid>
      <w:tr w:rsidR="003E3EBE" w:rsidRPr="003E3EBE" w:rsidTr="0064799C">
        <w:trPr>
          <w:trHeight w:val="345"/>
          <w:jc w:val="center"/>
          <w:ins w:id="899" w:author="HendryHendry/선임연구원/Convergence(연)ATS그룹(hendry.hendry" w:date="2011-11-17T12:16:00Z"/>
          <w:trPrChange w:id="900" w:author="HendryHendry/선임연구원/Convergence(연)ATS그룹(hendry.hendry" w:date="2011-11-17T12:20:00Z">
            <w:trPr>
              <w:trHeight w:val="345"/>
            </w:trPr>
          </w:trPrChange>
        </w:trPr>
        <w:tc>
          <w:tcPr>
            <w:tcW w:w="838" w:type="dxa"/>
            <w:vMerge w:val="restart"/>
            <w:tcBorders>
              <w:top w:val="single" w:sz="4" w:space="0" w:color="auto"/>
              <w:left w:val="single" w:sz="4" w:space="0" w:color="auto"/>
              <w:bottom w:val="double" w:sz="6" w:space="0" w:color="000000"/>
              <w:right w:val="single" w:sz="4" w:space="0" w:color="auto"/>
            </w:tcBorders>
            <w:shd w:val="clear" w:color="auto" w:fill="auto"/>
            <w:vAlign w:val="center"/>
            <w:hideMark/>
            <w:tcPrChange w:id="901" w:author="HendryHendry/선임연구원/Convergence(연)ATS그룹(hendry.hendry" w:date="2011-11-17T12:20:00Z">
              <w:tcPr>
                <w:tcW w:w="740" w:type="dxa"/>
                <w:vMerge w:val="restart"/>
                <w:tcBorders>
                  <w:top w:val="single" w:sz="4" w:space="0" w:color="auto"/>
                  <w:left w:val="single" w:sz="4" w:space="0" w:color="auto"/>
                  <w:bottom w:val="double" w:sz="6" w:space="0" w:color="000000"/>
                  <w:right w:val="single" w:sz="4" w:space="0" w:color="auto"/>
                </w:tcBorders>
                <w:shd w:val="clear" w:color="auto" w:fill="auto"/>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902" w:author="HendryHendry/선임연구원/Convergence(연)ATS그룹(hendry.hendry" w:date="2011-11-17T12:16:00Z"/>
                <w:rFonts w:eastAsia="Malgun Gothic"/>
                <w:b/>
                <w:bCs/>
                <w:color w:val="000000"/>
                <w:sz w:val="18"/>
                <w:szCs w:val="18"/>
                <w:lang w:eastAsia="ko-KR"/>
              </w:rPr>
            </w:pPr>
            <w:ins w:id="903" w:author="HendryHendry/선임연구원/Convergence(연)ATS그룹(hendry.hendry" w:date="2011-11-17T12:16:00Z">
              <w:r w:rsidRPr="003E3EBE">
                <w:rPr>
                  <w:rFonts w:eastAsia="Malgun Gothic"/>
                  <w:b/>
                  <w:bCs/>
                  <w:color w:val="000000"/>
                  <w:sz w:val="18"/>
                  <w:szCs w:val="18"/>
                  <w:lang w:eastAsia="ko-KR"/>
                </w:rPr>
                <w:t>Frame Number</w:t>
              </w:r>
            </w:ins>
          </w:p>
        </w:tc>
        <w:tc>
          <w:tcPr>
            <w:tcW w:w="600" w:type="dxa"/>
            <w:vMerge w:val="restart"/>
            <w:tcBorders>
              <w:top w:val="single" w:sz="4" w:space="0" w:color="auto"/>
              <w:left w:val="single" w:sz="4" w:space="0" w:color="auto"/>
              <w:bottom w:val="double" w:sz="6" w:space="0" w:color="000000"/>
              <w:right w:val="single" w:sz="4" w:space="0" w:color="auto"/>
            </w:tcBorders>
            <w:shd w:val="clear" w:color="auto" w:fill="auto"/>
            <w:vAlign w:val="center"/>
            <w:hideMark/>
            <w:tcPrChange w:id="904" w:author="HendryHendry/선임연구원/Convergence(연)ATS그룹(hendry.hendry" w:date="2011-11-17T12:20:00Z">
              <w:tcPr>
                <w:tcW w:w="600" w:type="dxa"/>
                <w:vMerge w:val="restart"/>
                <w:tcBorders>
                  <w:top w:val="single" w:sz="4" w:space="0" w:color="auto"/>
                  <w:left w:val="single" w:sz="4" w:space="0" w:color="auto"/>
                  <w:bottom w:val="double" w:sz="6" w:space="0" w:color="000000"/>
                  <w:right w:val="single" w:sz="4" w:space="0" w:color="auto"/>
                </w:tcBorders>
                <w:shd w:val="clear" w:color="auto" w:fill="auto"/>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905" w:author="HendryHendry/선임연구원/Convergence(연)ATS그룹(hendry.hendry" w:date="2011-11-17T12:16:00Z"/>
                <w:rFonts w:eastAsia="Malgun Gothic"/>
                <w:b/>
                <w:bCs/>
                <w:color w:val="000000"/>
                <w:sz w:val="18"/>
                <w:szCs w:val="18"/>
                <w:lang w:eastAsia="ko-KR"/>
              </w:rPr>
            </w:pPr>
            <w:ins w:id="906" w:author="HendryHendry/선임연구원/Convergence(연)ATS그룹(hendry.hendry" w:date="2011-11-17T12:16:00Z">
              <w:r w:rsidRPr="003E3EBE">
                <w:rPr>
                  <w:rFonts w:eastAsia="Malgun Gothic"/>
                  <w:b/>
                  <w:bCs/>
                  <w:color w:val="000000"/>
                  <w:sz w:val="18"/>
                  <w:szCs w:val="18"/>
                  <w:lang w:eastAsia="ko-KR"/>
                </w:rPr>
                <w:t>POC</w:t>
              </w:r>
            </w:ins>
          </w:p>
        </w:tc>
        <w:tc>
          <w:tcPr>
            <w:tcW w:w="589" w:type="dxa"/>
            <w:vMerge w:val="restart"/>
            <w:tcBorders>
              <w:top w:val="single" w:sz="4" w:space="0" w:color="auto"/>
              <w:left w:val="single" w:sz="4" w:space="0" w:color="auto"/>
              <w:bottom w:val="double" w:sz="6" w:space="0" w:color="000000"/>
              <w:right w:val="single" w:sz="4" w:space="0" w:color="auto"/>
            </w:tcBorders>
            <w:shd w:val="clear" w:color="auto" w:fill="auto"/>
            <w:vAlign w:val="center"/>
            <w:hideMark/>
            <w:tcPrChange w:id="907" w:author="HendryHendry/선임연구원/Convergence(연)ATS그룹(hendry.hendry" w:date="2011-11-17T12:20:00Z">
              <w:tcPr>
                <w:tcW w:w="580" w:type="dxa"/>
                <w:vMerge w:val="restart"/>
                <w:tcBorders>
                  <w:top w:val="single" w:sz="4" w:space="0" w:color="auto"/>
                  <w:left w:val="single" w:sz="4" w:space="0" w:color="auto"/>
                  <w:bottom w:val="double" w:sz="6" w:space="0" w:color="000000"/>
                  <w:right w:val="single" w:sz="4" w:space="0" w:color="auto"/>
                </w:tcBorders>
                <w:shd w:val="clear" w:color="auto" w:fill="auto"/>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908" w:author="HendryHendry/선임연구원/Convergence(연)ATS그룹(hendry.hendry" w:date="2011-11-17T12:16:00Z"/>
                <w:rFonts w:eastAsia="Malgun Gothic"/>
                <w:b/>
                <w:bCs/>
                <w:color w:val="000000"/>
                <w:sz w:val="18"/>
                <w:szCs w:val="18"/>
                <w:lang w:eastAsia="ko-KR"/>
              </w:rPr>
            </w:pPr>
            <w:ins w:id="909" w:author="HendryHendry/선임연구원/Convergence(연)ATS그룹(hendry.hendry" w:date="2011-11-17T12:16:00Z">
              <w:r w:rsidRPr="003E3EBE">
                <w:rPr>
                  <w:rFonts w:eastAsia="Malgun Gothic"/>
                  <w:b/>
                  <w:bCs/>
                  <w:color w:val="000000"/>
                  <w:sz w:val="18"/>
                  <w:szCs w:val="18"/>
                  <w:lang w:eastAsia="ko-KR"/>
                </w:rPr>
                <w:t>OLC</w:t>
              </w:r>
            </w:ins>
          </w:p>
        </w:tc>
        <w:tc>
          <w:tcPr>
            <w:tcW w:w="4568" w:type="dxa"/>
            <w:gridSpan w:val="3"/>
            <w:tcBorders>
              <w:top w:val="single" w:sz="4" w:space="0" w:color="auto"/>
              <w:left w:val="nil"/>
              <w:bottom w:val="single" w:sz="4" w:space="0" w:color="auto"/>
              <w:right w:val="single" w:sz="4" w:space="0" w:color="auto"/>
            </w:tcBorders>
            <w:shd w:val="clear" w:color="auto" w:fill="auto"/>
            <w:vAlign w:val="center"/>
            <w:hideMark/>
            <w:tcPrChange w:id="910" w:author="HendryHendry/선임연구원/Convergence(연)ATS그룹(hendry.hendry" w:date="2011-11-17T12:20:00Z">
              <w:tcPr>
                <w:tcW w:w="4460" w:type="dxa"/>
                <w:gridSpan w:val="3"/>
                <w:tcBorders>
                  <w:top w:val="single" w:sz="4" w:space="0" w:color="auto"/>
                  <w:left w:val="nil"/>
                  <w:bottom w:val="single" w:sz="4" w:space="0" w:color="auto"/>
                  <w:right w:val="single" w:sz="4" w:space="0" w:color="auto"/>
                </w:tcBorders>
                <w:shd w:val="clear" w:color="auto" w:fill="auto"/>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911" w:author="HendryHendry/선임연구원/Convergence(연)ATS그룹(hendry.hendry" w:date="2011-11-17T12:16:00Z"/>
                <w:rFonts w:eastAsia="Malgun Gothic"/>
                <w:b/>
                <w:bCs/>
                <w:color w:val="000000"/>
                <w:sz w:val="18"/>
                <w:szCs w:val="18"/>
                <w:lang w:eastAsia="ko-KR"/>
              </w:rPr>
            </w:pPr>
            <w:ins w:id="912" w:author="HendryHendry/선임연구원/Convergence(연)ATS그룹(hendry.hendry" w:date="2011-11-17T12:16:00Z">
              <w:r w:rsidRPr="003E3EBE">
                <w:rPr>
                  <w:rFonts w:eastAsia="Malgun Gothic"/>
                  <w:b/>
                  <w:bCs/>
                  <w:color w:val="000000"/>
                  <w:sz w:val="18"/>
                  <w:szCs w:val="18"/>
                  <w:lang w:eastAsia="ko-KR"/>
                </w:rPr>
                <w:t xml:space="preserve">DPB content </w:t>
              </w:r>
            </w:ins>
          </w:p>
        </w:tc>
        <w:tc>
          <w:tcPr>
            <w:tcW w:w="2063" w:type="dxa"/>
            <w:gridSpan w:val="3"/>
            <w:tcBorders>
              <w:top w:val="single" w:sz="4" w:space="0" w:color="auto"/>
              <w:left w:val="nil"/>
              <w:bottom w:val="single" w:sz="4" w:space="0" w:color="auto"/>
              <w:right w:val="single" w:sz="4" w:space="0" w:color="auto"/>
            </w:tcBorders>
            <w:shd w:val="clear" w:color="auto" w:fill="auto"/>
            <w:vAlign w:val="center"/>
            <w:hideMark/>
            <w:tcPrChange w:id="913" w:author="HendryHendry/선임연구원/Convergence(연)ATS그룹(hendry.hendry" w:date="2011-11-17T12:20:00Z">
              <w:tcPr>
                <w:tcW w:w="1960" w:type="dxa"/>
                <w:gridSpan w:val="3"/>
                <w:tcBorders>
                  <w:top w:val="single" w:sz="4" w:space="0" w:color="auto"/>
                  <w:left w:val="nil"/>
                  <w:bottom w:val="single" w:sz="4" w:space="0" w:color="auto"/>
                  <w:right w:val="single" w:sz="4" w:space="0" w:color="auto"/>
                </w:tcBorders>
                <w:shd w:val="clear" w:color="auto" w:fill="auto"/>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914" w:author="HendryHendry/선임연구원/Convergence(연)ATS그룹(hendry.hendry" w:date="2011-11-17T12:16:00Z"/>
                <w:rFonts w:eastAsia="Malgun Gothic"/>
                <w:b/>
                <w:bCs/>
                <w:color w:val="000000"/>
                <w:sz w:val="18"/>
                <w:szCs w:val="18"/>
                <w:lang w:eastAsia="ko-KR"/>
              </w:rPr>
            </w:pPr>
            <w:ins w:id="915" w:author="HendryHendry/선임연구원/Convergence(연)ATS그룹(hendry.hendry" w:date="2011-11-17T12:16:00Z">
              <w:r w:rsidRPr="003E3EBE">
                <w:rPr>
                  <w:rFonts w:eastAsia="Malgun Gothic"/>
                  <w:b/>
                  <w:bCs/>
                  <w:color w:val="000000"/>
                  <w:sz w:val="18"/>
                  <w:szCs w:val="18"/>
                  <w:lang w:eastAsia="ko-KR"/>
                </w:rPr>
                <w:t>Overhead bits</w:t>
              </w:r>
            </w:ins>
          </w:p>
        </w:tc>
      </w:tr>
      <w:tr w:rsidR="003E3EBE" w:rsidRPr="003E3EBE" w:rsidTr="0064799C">
        <w:trPr>
          <w:trHeight w:val="495"/>
          <w:jc w:val="center"/>
          <w:ins w:id="916" w:author="HendryHendry/선임연구원/Convergence(연)ATS그룹(hendry.hendry" w:date="2011-11-17T12:16:00Z"/>
          <w:trPrChange w:id="917" w:author="HendryHendry/선임연구원/Convergence(연)ATS그룹(hendry.hendry" w:date="2011-11-17T12:20:00Z">
            <w:trPr>
              <w:trHeight w:val="495"/>
            </w:trPr>
          </w:trPrChange>
        </w:trPr>
        <w:tc>
          <w:tcPr>
            <w:tcW w:w="838" w:type="dxa"/>
            <w:vMerge/>
            <w:tcBorders>
              <w:top w:val="single" w:sz="4" w:space="0" w:color="auto"/>
              <w:left w:val="single" w:sz="4" w:space="0" w:color="auto"/>
              <w:bottom w:val="double" w:sz="6" w:space="0" w:color="000000"/>
              <w:right w:val="single" w:sz="4" w:space="0" w:color="auto"/>
            </w:tcBorders>
            <w:vAlign w:val="center"/>
            <w:hideMark/>
            <w:tcPrChange w:id="918" w:author="HendryHendry/선임연구원/Convergence(연)ATS그룹(hendry.hendry" w:date="2011-11-17T12:20:00Z">
              <w:tcPr>
                <w:tcW w:w="740" w:type="dxa"/>
                <w:vMerge/>
                <w:tcBorders>
                  <w:top w:val="single" w:sz="4" w:space="0" w:color="auto"/>
                  <w:left w:val="single" w:sz="4" w:space="0" w:color="auto"/>
                  <w:bottom w:val="double" w:sz="6" w:space="0" w:color="000000"/>
                  <w:right w:val="single" w:sz="4" w:space="0" w:color="auto"/>
                </w:tcBorders>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919" w:author="HendryHendry/선임연구원/Convergence(연)ATS그룹(hendry.hendry" w:date="2011-11-17T12:16:00Z"/>
                <w:rFonts w:eastAsia="Malgun Gothic"/>
                <w:b/>
                <w:bCs/>
                <w:color w:val="000000"/>
                <w:sz w:val="18"/>
                <w:szCs w:val="18"/>
                <w:lang w:eastAsia="ko-KR"/>
              </w:rPr>
            </w:pPr>
          </w:p>
        </w:tc>
        <w:tc>
          <w:tcPr>
            <w:tcW w:w="600" w:type="dxa"/>
            <w:vMerge/>
            <w:tcBorders>
              <w:top w:val="single" w:sz="4" w:space="0" w:color="auto"/>
              <w:left w:val="single" w:sz="4" w:space="0" w:color="auto"/>
              <w:bottom w:val="double" w:sz="6" w:space="0" w:color="000000"/>
              <w:right w:val="single" w:sz="4" w:space="0" w:color="auto"/>
            </w:tcBorders>
            <w:vAlign w:val="center"/>
            <w:hideMark/>
            <w:tcPrChange w:id="920" w:author="HendryHendry/선임연구원/Convergence(연)ATS그룹(hendry.hendry" w:date="2011-11-17T12:20:00Z">
              <w:tcPr>
                <w:tcW w:w="600" w:type="dxa"/>
                <w:vMerge/>
                <w:tcBorders>
                  <w:top w:val="single" w:sz="4" w:space="0" w:color="auto"/>
                  <w:left w:val="single" w:sz="4" w:space="0" w:color="auto"/>
                  <w:bottom w:val="double" w:sz="6" w:space="0" w:color="000000"/>
                  <w:right w:val="single" w:sz="4" w:space="0" w:color="auto"/>
                </w:tcBorders>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921" w:author="HendryHendry/선임연구원/Convergence(연)ATS그룹(hendry.hendry" w:date="2011-11-17T12:16:00Z"/>
                <w:rFonts w:eastAsia="Malgun Gothic"/>
                <w:b/>
                <w:bCs/>
                <w:color w:val="000000"/>
                <w:sz w:val="18"/>
                <w:szCs w:val="18"/>
                <w:lang w:eastAsia="ko-KR"/>
              </w:rPr>
            </w:pPr>
          </w:p>
        </w:tc>
        <w:tc>
          <w:tcPr>
            <w:tcW w:w="589" w:type="dxa"/>
            <w:vMerge/>
            <w:tcBorders>
              <w:top w:val="single" w:sz="4" w:space="0" w:color="auto"/>
              <w:left w:val="single" w:sz="4" w:space="0" w:color="auto"/>
              <w:bottom w:val="double" w:sz="6" w:space="0" w:color="000000"/>
              <w:right w:val="single" w:sz="4" w:space="0" w:color="auto"/>
            </w:tcBorders>
            <w:vAlign w:val="center"/>
            <w:hideMark/>
            <w:tcPrChange w:id="922" w:author="HendryHendry/선임연구원/Convergence(연)ATS그룹(hendry.hendry" w:date="2011-11-17T12:20:00Z">
              <w:tcPr>
                <w:tcW w:w="580" w:type="dxa"/>
                <w:vMerge/>
                <w:tcBorders>
                  <w:top w:val="single" w:sz="4" w:space="0" w:color="auto"/>
                  <w:left w:val="single" w:sz="4" w:space="0" w:color="auto"/>
                  <w:bottom w:val="double" w:sz="6" w:space="0" w:color="000000"/>
                  <w:right w:val="single" w:sz="4" w:space="0" w:color="auto"/>
                </w:tcBorders>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923" w:author="HendryHendry/선임연구원/Convergence(연)ATS그룹(hendry.hendry" w:date="2011-11-17T12:16:00Z"/>
                <w:rFonts w:eastAsia="Malgun Gothic"/>
                <w:b/>
                <w:bCs/>
                <w:color w:val="000000"/>
                <w:sz w:val="18"/>
                <w:szCs w:val="18"/>
                <w:lang w:eastAsia="ko-KR"/>
              </w:rPr>
            </w:pPr>
          </w:p>
        </w:tc>
        <w:tc>
          <w:tcPr>
            <w:tcW w:w="1548" w:type="dxa"/>
            <w:tcBorders>
              <w:top w:val="nil"/>
              <w:left w:val="nil"/>
              <w:bottom w:val="double" w:sz="6" w:space="0" w:color="auto"/>
              <w:right w:val="single" w:sz="4" w:space="0" w:color="auto"/>
            </w:tcBorders>
            <w:shd w:val="clear" w:color="auto" w:fill="auto"/>
            <w:noWrap/>
            <w:vAlign w:val="center"/>
            <w:hideMark/>
            <w:tcPrChange w:id="924" w:author="HendryHendry/선임연구원/Convergence(연)ATS그룹(hendry.hendry" w:date="2011-11-17T12:20:00Z">
              <w:tcPr>
                <w:tcW w:w="1494" w:type="dxa"/>
                <w:tcBorders>
                  <w:top w:val="nil"/>
                  <w:left w:val="nil"/>
                  <w:bottom w:val="double" w:sz="6"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925" w:author="HendryHendry/선임연구원/Convergence(연)ATS그룹(hendry.hendry" w:date="2011-11-17T12:16:00Z"/>
                <w:rFonts w:eastAsia="Malgun Gothic"/>
                <w:b/>
                <w:bCs/>
                <w:color w:val="000000"/>
                <w:sz w:val="18"/>
                <w:szCs w:val="18"/>
                <w:lang w:eastAsia="ko-KR"/>
              </w:rPr>
            </w:pPr>
            <w:ins w:id="926" w:author="HendryHendry/선임연구원/Convergence(연)ATS그룹(hendry.hendry" w:date="2011-11-17T12:16:00Z">
              <w:r w:rsidRPr="003E3EBE">
                <w:rPr>
                  <w:rFonts w:eastAsia="Malgun Gothic"/>
                  <w:b/>
                  <w:bCs/>
                  <w:color w:val="000000"/>
                  <w:sz w:val="18"/>
                  <w:szCs w:val="18"/>
                  <w:lang w:eastAsia="ko-KR"/>
                </w:rPr>
                <w:t>Before decoding</w:t>
              </w:r>
            </w:ins>
          </w:p>
        </w:tc>
        <w:tc>
          <w:tcPr>
            <w:tcW w:w="1603" w:type="dxa"/>
            <w:tcBorders>
              <w:top w:val="nil"/>
              <w:left w:val="nil"/>
              <w:bottom w:val="double" w:sz="6" w:space="0" w:color="auto"/>
              <w:right w:val="single" w:sz="4" w:space="0" w:color="auto"/>
            </w:tcBorders>
            <w:shd w:val="clear" w:color="auto" w:fill="auto"/>
            <w:noWrap/>
            <w:vAlign w:val="center"/>
            <w:hideMark/>
            <w:tcPrChange w:id="927" w:author="HendryHendry/선임연구원/Convergence(연)ATS그룹(hendry.hendry" w:date="2011-11-17T12:20:00Z">
              <w:tcPr>
                <w:tcW w:w="1472" w:type="dxa"/>
                <w:tcBorders>
                  <w:top w:val="nil"/>
                  <w:left w:val="nil"/>
                  <w:bottom w:val="double" w:sz="6"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928" w:author="HendryHendry/선임연구원/Convergence(연)ATS그룹(hendry.hendry" w:date="2011-11-17T12:16:00Z"/>
                <w:rFonts w:eastAsia="Malgun Gothic"/>
                <w:b/>
                <w:bCs/>
                <w:color w:val="000000"/>
                <w:sz w:val="18"/>
                <w:szCs w:val="18"/>
                <w:lang w:eastAsia="ko-KR"/>
              </w:rPr>
            </w:pPr>
            <w:ins w:id="929" w:author="HendryHendry/선임연구원/Convergence(연)ATS그룹(hendry.hendry" w:date="2011-11-17T12:16:00Z">
              <w:r w:rsidRPr="003E3EBE">
                <w:rPr>
                  <w:rFonts w:eastAsia="Malgun Gothic"/>
                  <w:b/>
                  <w:bCs/>
                  <w:color w:val="000000"/>
                  <w:sz w:val="18"/>
                  <w:szCs w:val="18"/>
                  <w:lang w:eastAsia="ko-KR"/>
                </w:rPr>
                <w:t>Signaled Ref Pics</w:t>
              </w:r>
            </w:ins>
          </w:p>
        </w:tc>
        <w:tc>
          <w:tcPr>
            <w:tcW w:w="1417" w:type="dxa"/>
            <w:tcBorders>
              <w:top w:val="nil"/>
              <w:left w:val="nil"/>
              <w:bottom w:val="double" w:sz="6" w:space="0" w:color="auto"/>
              <w:right w:val="single" w:sz="4" w:space="0" w:color="auto"/>
            </w:tcBorders>
            <w:shd w:val="clear" w:color="auto" w:fill="auto"/>
            <w:noWrap/>
            <w:vAlign w:val="center"/>
            <w:hideMark/>
            <w:tcPrChange w:id="930" w:author="HendryHendry/선임연구원/Convergence(연)ATS그룹(hendry.hendry" w:date="2011-11-17T12:20:00Z">
              <w:tcPr>
                <w:tcW w:w="1494" w:type="dxa"/>
                <w:tcBorders>
                  <w:top w:val="nil"/>
                  <w:left w:val="nil"/>
                  <w:bottom w:val="double" w:sz="6"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931" w:author="HendryHendry/선임연구원/Convergence(연)ATS그룹(hendry.hendry" w:date="2011-11-17T12:16:00Z"/>
                <w:rFonts w:eastAsia="Malgun Gothic"/>
                <w:b/>
                <w:bCs/>
                <w:color w:val="000000"/>
                <w:sz w:val="18"/>
                <w:szCs w:val="18"/>
                <w:lang w:eastAsia="ko-KR"/>
              </w:rPr>
            </w:pPr>
            <w:ins w:id="932" w:author="HendryHendry/선임연구원/Convergence(연)ATS그룹(hendry.hendry" w:date="2011-11-17T12:16:00Z">
              <w:r w:rsidRPr="003E3EBE">
                <w:rPr>
                  <w:rFonts w:eastAsia="Malgun Gothic"/>
                  <w:b/>
                  <w:bCs/>
                  <w:color w:val="000000"/>
                  <w:sz w:val="18"/>
                  <w:szCs w:val="18"/>
                  <w:lang w:eastAsia="ko-KR"/>
                </w:rPr>
                <w:t>After decoding</w:t>
              </w:r>
            </w:ins>
          </w:p>
        </w:tc>
        <w:tc>
          <w:tcPr>
            <w:tcW w:w="1006" w:type="dxa"/>
            <w:tcBorders>
              <w:top w:val="nil"/>
              <w:left w:val="nil"/>
              <w:bottom w:val="double" w:sz="6" w:space="0" w:color="auto"/>
              <w:right w:val="single" w:sz="4" w:space="0" w:color="auto"/>
            </w:tcBorders>
            <w:shd w:val="clear" w:color="auto" w:fill="auto"/>
            <w:vAlign w:val="center"/>
            <w:hideMark/>
            <w:tcPrChange w:id="933" w:author="HendryHendry/선임연구원/Convergence(연)ATS그룹(hendry.hendry" w:date="2011-11-17T12:20:00Z">
              <w:tcPr>
                <w:tcW w:w="1006" w:type="dxa"/>
                <w:tcBorders>
                  <w:top w:val="nil"/>
                  <w:left w:val="nil"/>
                  <w:bottom w:val="double" w:sz="6" w:space="0" w:color="auto"/>
                  <w:right w:val="single" w:sz="4" w:space="0" w:color="auto"/>
                </w:tcBorders>
                <w:shd w:val="clear" w:color="auto" w:fill="auto"/>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934" w:author="HendryHendry/선임연구원/Convergence(연)ATS그룹(hendry.hendry" w:date="2011-11-17T12:16:00Z"/>
                <w:rFonts w:eastAsia="Malgun Gothic"/>
                <w:b/>
                <w:bCs/>
                <w:color w:val="000000"/>
                <w:sz w:val="18"/>
                <w:szCs w:val="18"/>
                <w:lang w:eastAsia="ko-KR"/>
              </w:rPr>
            </w:pPr>
            <w:ins w:id="935" w:author="HendryHendry/선임연구원/Convergence(연)ATS그룹(hendry.hendry" w:date="2011-11-17T12:16:00Z">
              <w:r w:rsidRPr="003E3EBE">
                <w:rPr>
                  <w:rFonts w:eastAsia="Malgun Gothic"/>
                  <w:b/>
                  <w:bCs/>
                  <w:color w:val="000000"/>
                  <w:sz w:val="18"/>
                  <w:szCs w:val="18"/>
                  <w:lang w:eastAsia="ko-KR"/>
                </w:rPr>
                <w:t>Frame Number</w:t>
              </w:r>
            </w:ins>
          </w:p>
        </w:tc>
        <w:tc>
          <w:tcPr>
            <w:tcW w:w="589" w:type="dxa"/>
            <w:tcBorders>
              <w:top w:val="nil"/>
              <w:left w:val="nil"/>
              <w:bottom w:val="double" w:sz="6" w:space="0" w:color="auto"/>
              <w:right w:val="single" w:sz="4" w:space="0" w:color="auto"/>
            </w:tcBorders>
            <w:shd w:val="clear" w:color="auto" w:fill="auto"/>
            <w:noWrap/>
            <w:vAlign w:val="center"/>
            <w:hideMark/>
            <w:tcPrChange w:id="936" w:author="HendryHendry/선임연구원/Convergence(연)ATS그룹(hendry.hendry" w:date="2011-11-17T12:20:00Z">
              <w:tcPr>
                <w:tcW w:w="557" w:type="dxa"/>
                <w:tcBorders>
                  <w:top w:val="nil"/>
                  <w:left w:val="nil"/>
                  <w:bottom w:val="double" w:sz="6"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937" w:author="HendryHendry/선임연구원/Convergence(연)ATS그룹(hendry.hendry" w:date="2011-11-17T12:16:00Z"/>
                <w:rFonts w:eastAsia="Malgun Gothic"/>
                <w:b/>
                <w:bCs/>
                <w:color w:val="000000"/>
                <w:sz w:val="18"/>
                <w:szCs w:val="18"/>
                <w:lang w:eastAsia="ko-KR"/>
              </w:rPr>
            </w:pPr>
            <w:ins w:id="938" w:author="HendryHendry/선임연구원/Convergence(연)ATS그룹(hendry.hendry" w:date="2011-11-17T12:16:00Z">
              <w:r w:rsidRPr="003E3EBE">
                <w:rPr>
                  <w:rFonts w:eastAsia="Malgun Gothic"/>
                  <w:b/>
                  <w:bCs/>
                  <w:color w:val="000000"/>
                  <w:sz w:val="18"/>
                  <w:szCs w:val="18"/>
                  <w:lang w:eastAsia="ko-KR"/>
                </w:rPr>
                <w:t>OLC</w:t>
              </w:r>
            </w:ins>
          </w:p>
        </w:tc>
        <w:tc>
          <w:tcPr>
            <w:tcW w:w="468" w:type="dxa"/>
            <w:tcBorders>
              <w:top w:val="nil"/>
              <w:left w:val="nil"/>
              <w:bottom w:val="double" w:sz="6" w:space="0" w:color="auto"/>
              <w:right w:val="single" w:sz="4" w:space="0" w:color="auto"/>
            </w:tcBorders>
            <w:shd w:val="clear" w:color="auto" w:fill="auto"/>
            <w:noWrap/>
            <w:vAlign w:val="center"/>
            <w:hideMark/>
            <w:tcPrChange w:id="939" w:author="HendryHendry/선임연구원/Convergence(연)ATS그룹(hendry.hendry" w:date="2011-11-17T12:20:00Z">
              <w:tcPr>
                <w:tcW w:w="397" w:type="dxa"/>
                <w:tcBorders>
                  <w:top w:val="nil"/>
                  <w:left w:val="nil"/>
                  <w:bottom w:val="double" w:sz="6"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940" w:author="HendryHendry/선임연구원/Convergence(연)ATS그룹(hendry.hendry" w:date="2011-11-17T12:16:00Z"/>
                <w:rFonts w:eastAsia="Malgun Gothic"/>
                <w:b/>
                <w:bCs/>
                <w:color w:val="000000"/>
                <w:sz w:val="18"/>
                <w:szCs w:val="18"/>
                <w:lang w:eastAsia="ko-KR"/>
              </w:rPr>
            </w:pPr>
            <w:ins w:id="941" w:author="HendryHendry/선임연구원/Convergence(연)ATS그룹(hendry.hendry" w:date="2011-11-17T12:16:00Z">
              <w:r w:rsidRPr="003E3EBE">
                <w:rPr>
                  <w:rFonts w:eastAsia="Malgun Gothic"/>
                  <w:b/>
                  <w:bCs/>
                  <w:color w:val="000000"/>
                  <w:sz w:val="18"/>
                  <w:szCs w:val="18"/>
                  <w:lang w:eastAsia="ko-KR"/>
                </w:rPr>
                <w:t>LC</w:t>
              </w:r>
            </w:ins>
          </w:p>
        </w:tc>
      </w:tr>
      <w:tr w:rsidR="003E3EBE" w:rsidRPr="003E3EBE" w:rsidTr="0064799C">
        <w:trPr>
          <w:trHeight w:val="315"/>
          <w:jc w:val="center"/>
          <w:ins w:id="942" w:author="HendryHendry/선임연구원/Convergence(연)ATS그룹(hendry.hendry" w:date="2011-11-17T12:16:00Z"/>
          <w:trPrChange w:id="943" w:author="HendryHendry/선임연구원/Convergence(연)ATS그룹(hendry.hendry" w:date="2011-11-17T12:20:00Z">
            <w:trPr>
              <w:trHeight w:val="315"/>
            </w:trPr>
          </w:trPrChange>
        </w:trPr>
        <w:tc>
          <w:tcPr>
            <w:tcW w:w="838" w:type="dxa"/>
            <w:tcBorders>
              <w:top w:val="nil"/>
              <w:left w:val="single" w:sz="4" w:space="0" w:color="auto"/>
              <w:bottom w:val="single" w:sz="4" w:space="0" w:color="auto"/>
              <w:right w:val="single" w:sz="4" w:space="0" w:color="auto"/>
            </w:tcBorders>
            <w:shd w:val="clear" w:color="auto" w:fill="auto"/>
            <w:noWrap/>
            <w:vAlign w:val="center"/>
            <w:hideMark/>
            <w:tcPrChange w:id="944" w:author="HendryHendry/선임연구원/Convergence(연)ATS그룹(hendry.hendry" w:date="2011-11-17T12:20:00Z">
              <w:tcPr>
                <w:tcW w:w="74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945" w:author="HendryHendry/선임연구원/Convergence(연)ATS그룹(hendry.hendry" w:date="2011-11-17T12:16:00Z"/>
                <w:rFonts w:eastAsia="Malgun Gothic"/>
                <w:color w:val="000000"/>
                <w:sz w:val="18"/>
                <w:szCs w:val="18"/>
                <w:lang w:eastAsia="ko-KR"/>
              </w:rPr>
            </w:pPr>
            <w:ins w:id="946" w:author="HendryHendry/선임연구원/Convergence(연)ATS그룹(hendry.hendry" w:date="2011-11-17T12:16:00Z">
              <w:r w:rsidRPr="003E3EBE">
                <w:rPr>
                  <w:rFonts w:eastAsia="Malgun Gothic"/>
                  <w:color w:val="000000"/>
                  <w:sz w:val="18"/>
                  <w:szCs w:val="18"/>
                  <w:lang w:eastAsia="ko-KR"/>
                </w:rPr>
                <w:t>0</w:t>
              </w:r>
            </w:ins>
          </w:p>
        </w:tc>
        <w:tc>
          <w:tcPr>
            <w:tcW w:w="600" w:type="dxa"/>
            <w:tcBorders>
              <w:top w:val="nil"/>
              <w:left w:val="nil"/>
              <w:bottom w:val="single" w:sz="4" w:space="0" w:color="auto"/>
              <w:right w:val="single" w:sz="4" w:space="0" w:color="auto"/>
            </w:tcBorders>
            <w:shd w:val="clear" w:color="auto" w:fill="auto"/>
            <w:noWrap/>
            <w:vAlign w:val="center"/>
            <w:hideMark/>
            <w:tcPrChange w:id="947" w:author="HendryHendry/선임연구원/Convergence(연)ATS그룹(hendry.hendry" w:date="2011-11-17T12:20:00Z">
              <w:tcPr>
                <w:tcW w:w="60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948" w:author="HendryHendry/선임연구원/Convergence(연)ATS그룹(hendry.hendry" w:date="2011-11-17T12:16:00Z"/>
                <w:rFonts w:eastAsia="Malgun Gothic"/>
                <w:color w:val="000000"/>
                <w:sz w:val="18"/>
                <w:szCs w:val="18"/>
                <w:lang w:eastAsia="ko-KR"/>
              </w:rPr>
            </w:pPr>
            <w:ins w:id="949" w:author="HendryHendry/선임연구원/Convergence(연)ATS그룹(hendry.hendry" w:date="2011-11-17T12:16:00Z">
              <w:r w:rsidRPr="003E3EBE">
                <w:rPr>
                  <w:rFonts w:eastAsia="Malgun Gothic"/>
                  <w:color w:val="000000"/>
                  <w:sz w:val="18"/>
                  <w:szCs w:val="18"/>
                  <w:lang w:eastAsia="ko-KR"/>
                </w:rPr>
                <w:t>0</w:t>
              </w:r>
            </w:ins>
          </w:p>
        </w:tc>
        <w:tc>
          <w:tcPr>
            <w:tcW w:w="589" w:type="dxa"/>
            <w:tcBorders>
              <w:top w:val="nil"/>
              <w:left w:val="nil"/>
              <w:bottom w:val="single" w:sz="4" w:space="0" w:color="auto"/>
              <w:right w:val="single" w:sz="4" w:space="0" w:color="auto"/>
            </w:tcBorders>
            <w:shd w:val="clear" w:color="auto" w:fill="auto"/>
            <w:noWrap/>
            <w:vAlign w:val="center"/>
            <w:hideMark/>
            <w:tcPrChange w:id="950" w:author="HendryHendry/선임연구원/Convergence(연)ATS그룹(hendry.hendry" w:date="2011-11-17T12:20:00Z">
              <w:tcPr>
                <w:tcW w:w="58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951" w:author="HendryHendry/선임연구원/Convergence(연)ATS그룹(hendry.hendry" w:date="2011-11-17T12:16:00Z"/>
                <w:rFonts w:eastAsia="Malgun Gothic"/>
                <w:color w:val="000000"/>
                <w:sz w:val="18"/>
                <w:szCs w:val="18"/>
                <w:lang w:eastAsia="ko-KR"/>
              </w:rPr>
            </w:pPr>
            <w:ins w:id="952" w:author="HendryHendry/선임연구원/Convergence(연)ATS그룹(hendry.hendry" w:date="2011-11-17T12:16:00Z">
              <w:r w:rsidRPr="003E3EBE">
                <w:rPr>
                  <w:rFonts w:eastAsia="Malgun Gothic"/>
                  <w:color w:val="000000"/>
                  <w:sz w:val="18"/>
                  <w:szCs w:val="18"/>
                  <w:lang w:eastAsia="ko-KR"/>
                </w:rPr>
                <w:t>4</w:t>
              </w:r>
            </w:ins>
          </w:p>
        </w:tc>
        <w:tc>
          <w:tcPr>
            <w:tcW w:w="1548" w:type="dxa"/>
            <w:tcBorders>
              <w:top w:val="nil"/>
              <w:left w:val="nil"/>
              <w:bottom w:val="single" w:sz="4" w:space="0" w:color="auto"/>
              <w:right w:val="single" w:sz="4" w:space="0" w:color="auto"/>
            </w:tcBorders>
            <w:shd w:val="clear" w:color="auto" w:fill="auto"/>
            <w:noWrap/>
            <w:vAlign w:val="center"/>
            <w:hideMark/>
            <w:tcPrChange w:id="953"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954" w:author="HendryHendry/선임연구원/Convergence(연)ATS그룹(hendry.hendry" w:date="2011-11-17T12:16:00Z"/>
                <w:rFonts w:eastAsia="Malgun Gothic"/>
                <w:color w:val="000000"/>
                <w:sz w:val="18"/>
                <w:szCs w:val="18"/>
                <w:lang w:eastAsia="ko-KR"/>
              </w:rPr>
            </w:pPr>
            <w:ins w:id="955" w:author="HendryHendry/선임연구원/Convergence(연)ATS그룹(hendry.hendry" w:date="2011-11-17T12:16:00Z">
              <w:r w:rsidRPr="003E3EBE">
                <w:rPr>
                  <w:rFonts w:eastAsia="Malgun Gothic"/>
                  <w:color w:val="000000"/>
                  <w:sz w:val="18"/>
                  <w:szCs w:val="18"/>
                  <w:lang w:eastAsia="ko-KR"/>
                </w:rPr>
                <w:t xml:space="preserve">　</w:t>
              </w:r>
            </w:ins>
          </w:p>
        </w:tc>
        <w:tc>
          <w:tcPr>
            <w:tcW w:w="1603" w:type="dxa"/>
            <w:tcBorders>
              <w:top w:val="nil"/>
              <w:left w:val="nil"/>
              <w:bottom w:val="single" w:sz="4" w:space="0" w:color="auto"/>
              <w:right w:val="single" w:sz="4" w:space="0" w:color="auto"/>
            </w:tcBorders>
            <w:shd w:val="clear" w:color="auto" w:fill="auto"/>
            <w:noWrap/>
            <w:vAlign w:val="center"/>
            <w:hideMark/>
            <w:tcPrChange w:id="956" w:author="HendryHendry/선임연구원/Convergence(연)ATS그룹(hendry.hendry" w:date="2011-11-17T12:20:00Z">
              <w:tcPr>
                <w:tcW w:w="1472"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957" w:author="HendryHendry/선임연구원/Convergence(연)ATS그룹(hendry.hendry" w:date="2011-11-17T12:16:00Z"/>
                <w:rFonts w:eastAsia="Malgun Gothic"/>
                <w:color w:val="000000"/>
                <w:sz w:val="18"/>
                <w:szCs w:val="18"/>
                <w:lang w:eastAsia="ko-KR"/>
              </w:rPr>
            </w:pPr>
            <w:ins w:id="958" w:author="HendryHendry/선임연구원/Convergence(연)ATS그룹(hendry.hendry" w:date="2011-11-17T12:16:00Z">
              <w:r w:rsidRPr="003E3EBE">
                <w:rPr>
                  <w:rFonts w:eastAsia="Malgun Gothic"/>
                  <w:color w:val="000000"/>
                  <w:sz w:val="18"/>
                  <w:szCs w:val="18"/>
                  <w:lang w:eastAsia="ko-KR"/>
                </w:rPr>
                <w:t xml:space="preserve">　</w:t>
              </w:r>
            </w:ins>
          </w:p>
        </w:tc>
        <w:tc>
          <w:tcPr>
            <w:tcW w:w="1417" w:type="dxa"/>
            <w:tcBorders>
              <w:top w:val="nil"/>
              <w:left w:val="nil"/>
              <w:bottom w:val="single" w:sz="4" w:space="0" w:color="auto"/>
              <w:right w:val="single" w:sz="4" w:space="0" w:color="auto"/>
            </w:tcBorders>
            <w:shd w:val="clear" w:color="auto" w:fill="auto"/>
            <w:noWrap/>
            <w:vAlign w:val="center"/>
            <w:hideMark/>
            <w:tcPrChange w:id="959"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960" w:author="HendryHendry/선임연구원/Convergence(연)ATS그룹(hendry.hendry" w:date="2011-11-17T12:16:00Z"/>
                <w:rFonts w:eastAsia="Malgun Gothic"/>
                <w:color w:val="000000"/>
                <w:sz w:val="18"/>
                <w:szCs w:val="18"/>
                <w:lang w:eastAsia="ko-KR"/>
              </w:rPr>
            </w:pPr>
            <w:ins w:id="961" w:author="HendryHendry/선임연구원/Convergence(연)ATS그룹(hendry.hendry" w:date="2011-11-17T12:16:00Z">
              <w:r w:rsidRPr="003E3EBE">
                <w:rPr>
                  <w:rFonts w:eastAsia="Malgun Gothic"/>
                  <w:color w:val="000000"/>
                  <w:sz w:val="18"/>
                  <w:szCs w:val="18"/>
                  <w:lang w:eastAsia="ko-KR"/>
                </w:rPr>
                <w:t>0</w:t>
              </w:r>
            </w:ins>
          </w:p>
        </w:tc>
        <w:tc>
          <w:tcPr>
            <w:tcW w:w="1006" w:type="dxa"/>
            <w:tcBorders>
              <w:top w:val="nil"/>
              <w:left w:val="nil"/>
              <w:bottom w:val="single" w:sz="4" w:space="0" w:color="auto"/>
              <w:right w:val="single" w:sz="4" w:space="0" w:color="auto"/>
            </w:tcBorders>
            <w:shd w:val="clear" w:color="auto" w:fill="auto"/>
            <w:noWrap/>
            <w:vAlign w:val="center"/>
            <w:hideMark/>
            <w:tcPrChange w:id="962" w:author="HendryHendry/선임연구원/Convergence(연)ATS그룹(hendry.hendry" w:date="2011-11-17T12:20:00Z">
              <w:tcPr>
                <w:tcW w:w="100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963" w:author="HendryHendry/선임연구원/Convergence(연)ATS그룹(hendry.hendry" w:date="2011-11-17T12:16:00Z"/>
                <w:rFonts w:eastAsia="Malgun Gothic"/>
                <w:color w:val="000000"/>
                <w:sz w:val="18"/>
                <w:szCs w:val="18"/>
                <w:lang w:eastAsia="ko-KR"/>
              </w:rPr>
            </w:pPr>
            <w:ins w:id="964" w:author="HendryHendry/선임연구원/Convergence(연)ATS그룹(hendry.hendry" w:date="2011-11-17T12:16:00Z">
              <w:r w:rsidRPr="003E3EBE">
                <w:rPr>
                  <w:rFonts w:eastAsia="Malgun Gothic"/>
                  <w:color w:val="000000"/>
                  <w:sz w:val="18"/>
                  <w:szCs w:val="18"/>
                  <w:lang w:eastAsia="ko-KR"/>
                </w:rPr>
                <w:t>4</w:t>
              </w:r>
            </w:ins>
          </w:p>
        </w:tc>
        <w:tc>
          <w:tcPr>
            <w:tcW w:w="589" w:type="dxa"/>
            <w:tcBorders>
              <w:top w:val="nil"/>
              <w:left w:val="nil"/>
              <w:bottom w:val="single" w:sz="4" w:space="0" w:color="auto"/>
              <w:right w:val="single" w:sz="4" w:space="0" w:color="auto"/>
            </w:tcBorders>
            <w:shd w:val="clear" w:color="auto" w:fill="auto"/>
            <w:noWrap/>
            <w:vAlign w:val="center"/>
            <w:hideMark/>
            <w:tcPrChange w:id="965" w:author="HendryHendry/선임연구원/Convergence(연)ATS그룹(hendry.hendry" w:date="2011-11-17T12:20:00Z">
              <w:tcPr>
                <w:tcW w:w="55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966" w:author="HendryHendry/선임연구원/Convergence(연)ATS그룹(hendry.hendry" w:date="2011-11-17T12:16:00Z"/>
                <w:rFonts w:eastAsia="Malgun Gothic"/>
                <w:color w:val="000000"/>
                <w:sz w:val="18"/>
                <w:szCs w:val="18"/>
                <w:lang w:eastAsia="ko-KR"/>
              </w:rPr>
            </w:pPr>
            <w:ins w:id="967" w:author="HendryHendry/선임연구원/Convergence(연)ATS그룹(hendry.hendry" w:date="2011-11-17T12:16:00Z">
              <w:r w:rsidRPr="003E3EBE">
                <w:rPr>
                  <w:rFonts w:eastAsia="Malgun Gothic"/>
                  <w:color w:val="000000"/>
                  <w:sz w:val="18"/>
                  <w:szCs w:val="18"/>
                  <w:lang w:eastAsia="ko-KR"/>
                </w:rPr>
                <w:t>5</w:t>
              </w:r>
            </w:ins>
          </w:p>
        </w:tc>
        <w:tc>
          <w:tcPr>
            <w:tcW w:w="468" w:type="dxa"/>
            <w:tcBorders>
              <w:top w:val="nil"/>
              <w:left w:val="nil"/>
              <w:bottom w:val="single" w:sz="4" w:space="0" w:color="auto"/>
              <w:right w:val="single" w:sz="4" w:space="0" w:color="auto"/>
            </w:tcBorders>
            <w:shd w:val="clear" w:color="auto" w:fill="auto"/>
            <w:noWrap/>
            <w:vAlign w:val="center"/>
            <w:hideMark/>
            <w:tcPrChange w:id="968" w:author="HendryHendry/선임연구원/Convergence(연)ATS그룹(hendry.hendry" w:date="2011-11-17T12:20:00Z">
              <w:tcPr>
                <w:tcW w:w="39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969" w:author="HendryHendry/선임연구원/Convergence(연)ATS그룹(hendry.hendry" w:date="2011-11-17T12:16:00Z"/>
                <w:rFonts w:eastAsia="Malgun Gothic"/>
                <w:color w:val="000000"/>
                <w:sz w:val="18"/>
                <w:szCs w:val="18"/>
                <w:lang w:eastAsia="ko-KR"/>
              </w:rPr>
            </w:pPr>
            <w:ins w:id="970" w:author="HendryHendry/선임연구원/Convergence(연)ATS그룹(hendry.hendry" w:date="2011-11-17T12:16:00Z">
              <w:r w:rsidRPr="003E3EBE">
                <w:rPr>
                  <w:rFonts w:eastAsia="Malgun Gothic"/>
                  <w:color w:val="000000"/>
                  <w:sz w:val="18"/>
                  <w:szCs w:val="18"/>
                  <w:lang w:eastAsia="ko-KR"/>
                </w:rPr>
                <w:t>0</w:t>
              </w:r>
            </w:ins>
          </w:p>
        </w:tc>
      </w:tr>
      <w:tr w:rsidR="003E3EBE" w:rsidRPr="003E3EBE" w:rsidTr="0064799C">
        <w:trPr>
          <w:trHeight w:val="300"/>
          <w:jc w:val="center"/>
          <w:ins w:id="971" w:author="HendryHendry/선임연구원/Convergence(연)ATS그룹(hendry.hendry" w:date="2011-11-17T12:16:00Z"/>
          <w:trPrChange w:id="972" w:author="HendryHendry/선임연구원/Convergence(연)ATS그룹(hendry.hendry" w:date="2011-11-17T12:20:00Z">
            <w:trPr>
              <w:trHeight w:val="300"/>
            </w:trPr>
          </w:trPrChange>
        </w:trPr>
        <w:tc>
          <w:tcPr>
            <w:tcW w:w="838" w:type="dxa"/>
            <w:tcBorders>
              <w:top w:val="nil"/>
              <w:left w:val="single" w:sz="4" w:space="0" w:color="auto"/>
              <w:bottom w:val="single" w:sz="4" w:space="0" w:color="auto"/>
              <w:right w:val="single" w:sz="4" w:space="0" w:color="auto"/>
            </w:tcBorders>
            <w:shd w:val="clear" w:color="auto" w:fill="auto"/>
            <w:noWrap/>
            <w:vAlign w:val="center"/>
            <w:hideMark/>
            <w:tcPrChange w:id="973" w:author="HendryHendry/선임연구원/Convergence(연)ATS그룹(hendry.hendry" w:date="2011-11-17T12:20:00Z">
              <w:tcPr>
                <w:tcW w:w="74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974" w:author="HendryHendry/선임연구원/Convergence(연)ATS그룹(hendry.hendry" w:date="2011-11-17T12:16:00Z"/>
                <w:rFonts w:eastAsia="Malgun Gothic"/>
                <w:color w:val="000000"/>
                <w:sz w:val="18"/>
                <w:szCs w:val="18"/>
                <w:lang w:eastAsia="ko-KR"/>
              </w:rPr>
            </w:pPr>
            <w:ins w:id="975" w:author="HendryHendry/선임연구원/Convergence(연)ATS그룹(hendry.hendry" w:date="2011-11-17T12:16:00Z">
              <w:r w:rsidRPr="003E3EBE">
                <w:rPr>
                  <w:rFonts w:eastAsia="Malgun Gothic"/>
                  <w:color w:val="000000"/>
                  <w:sz w:val="18"/>
                  <w:szCs w:val="18"/>
                  <w:lang w:eastAsia="ko-KR"/>
                </w:rPr>
                <w:t>1</w:t>
              </w:r>
            </w:ins>
          </w:p>
        </w:tc>
        <w:tc>
          <w:tcPr>
            <w:tcW w:w="600" w:type="dxa"/>
            <w:tcBorders>
              <w:top w:val="nil"/>
              <w:left w:val="nil"/>
              <w:bottom w:val="single" w:sz="4" w:space="0" w:color="auto"/>
              <w:right w:val="single" w:sz="4" w:space="0" w:color="auto"/>
            </w:tcBorders>
            <w:shd w:val="clear" w:color="auto" w:fill="auto"/>
            <w:noWrap/>
            <w:vAlign w:val="center"/>
            <w:hideMark/>
            <w:tcPrChange w:id="976" w:author="HendryHendry/선임연구원/Convergence(연)ATS그룹(hendry.hendry" w:date="2011-11-17T12:20:00Z">
              <w:tcPr>
                <w:tcW w:w="60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977" w:author="HendryHendry/선임연구원/Convergence(연)ATS그룹(hendry.hendry" w:date="2011-11-17T12:16:00Z"/>
                <w:rFonts w:eastAsia="Malgun Gothic"/>
                <w:color w:val="000000"/>
                <w:sz w:val="18"/>
                <w:szCs w:val="18"/>
                <w:lang w:eastAsia="ko-KR"/>
              </w:rPr>
            </w:pPr>
            <w:ins w:id="978" w:author="HendryHendry/선임연구원/Convergence(연)ATS그룹(hendry.hendry" w:date="2011-11-17T12:16:00Z">
              <w:r w:rsidRPr="003E3EBE">
                <w:rPr>
                  <w:rFonts w:eastAsia="Malgun Gothic"/>
                  <w:color w:val="000000"/>
                  <w:sz w:val="18"/>
                  <w:szCs w:val="18"/>
                  <w:lang w:eastAsia="ko-KR"/>
                </w:rPr>
                <w:t>8</w:t>
              </w:r>
            </w:ins>
          </w:p>
        </w:tc>
        <w:tc>
          <w:tcPr>
            <w:tcW w:w="589" w:type="dxa"/>
            <w:tcBorders>
              <w:top w:val="nil"/>
              <w:left w:val="nil"/>
              <w:bottom w:val="single" w:sz="4" w:space="0" w:color="auto"/>
              <w:right w:val="single" w:sz="4" w:space="0" w:color="auto"/>
            </w:tcBorders>
            <w:shd w:val="clear" w:color="auto" w:fill="auto"/>
            <w:noWrap/>
            <w:vAlign w:val="center"/>
            <w:hideMark/>
            <w:tcPrChange w:id="979" w:author="HendryHendry/선임연구원/Convergence(연)ATS그룹(hendry.hendry" w:date="2011-11-17T12:20:00Z">
              <w:tcPr>
                <w:tcW w:w="58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980" w:author="HendryHendry/선임연구원/Convergence(연)ATS그룹(hendry.hendry" w:date="2011-11-17T12:16:00Z"/>
                <w:rFonts w:eastAsia="Malgun Gothic"/>
                <w:color w:val="000000"/>
                <w:sz w:val="18"/>
                <w:szCs w:val="18"/>
                <w:lang w:eastAsia="ko-KR"/>
              </w:rPr>
            </w:pPr>
            <w:ins w:id="981" w:author="HendryHendry/선임연구원/Convergence(연)ATS그룹(hendry.hendry" w:date="2011-11-17T12:16:00Z">
              <w:r w:rsidRPr="003E3EBE">
                <w:rPr>
                  <w:rFonts w:eastAsia="Malgun Gothic"/>
                  <w:color w:val="000000"/>
                  <w:sz w:val="18"/>
                  <w:szCs w:val="18"/>
                  <w:lang w:eastAsia="ko-KR"/>
                </w:rPr>
                <w:t>7</w:t>
              </w:r>
            </w:ins>
          </w:p>
        </w:tc>
        <w:tc>
          <w:tcPr>
            <w:tcW w:w="1548" w:type="dxa"/>
            <w:tcBorders>
              <w:top w:val="nil"/>
              <w:left w:val="nil"/>
              <w:bottom w:val="single" w:sz="4" w:space="0" w:color="auto"/>
              <w:right w:val="single" w:sz="4" w:space="0" w:color="auto"/>
            </w:tcBorders>
            <w:shd w:val="clear" w:color="auto" w:fill="auto"/>
            <w:noWrap/>
            <w:vAlign w:val="center"/>
            <w:hideMark/>
            <w:tcPrChange w:id="982"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983" w:author="HendryHendry/선임연구원/Convergence(연)ATS그룹(hendry.hendry" w:date="2011-11-17T12:16:00Z"/>
                <w:rFonts w:eastAsia="Malgun Gothic"/>
                <w:color w:val="000000"/>
                <w:sz w:val="18"/>
                <w:szCs w:val="18"/>
                <w:lang w:eastAsia="ko-KR"/>
              </w:rPr>
            </w:pPr>
            <w:ins w:id="984" w:author="HendryHendry/선임연구원/Convergence(연)ATS그룹(hendry.hendry" w:date="2011-11-17T12:16:00Z">
              <w:r w:rsidRPr="003E3EBE">
                <w:rPr>
                  <w:rFonts w:eastAsia="Malgun Gothic"/>
                  <w:color w:val="000000"/>
                  <w:sz w:val="18"/>
                  <w:szCs w:val="18"/>
                  <w:lang w:eastAsia="ko-KR"/>
                </w:rPr>
                <w:t>0</w:t>
              </w:r>
            </w:ins>
          </w:p>
        </w:tc>
        <w:tc>
          <w:tcPr>
            <w:tcW w:w="1603" w:type="dxa"/>
            <w:tcBorders>
              <w:top w:val="nil"/>
              <w:left w:val="nil"/>
              <w:bottom w:val="single" w:sz="4" w:space="0" w:color="auto"/>
              <w:right w:val="single" w:sz="4" w:space="0" w:color="auto"/>
            </w:tcBorders>
            <w:shd w:val="clear" w:color="auto" w:fill="auto"/>
            <w:noWrap/>
            <w:vAlign w:val="center"/>
            <w:hideMark/>
            <w:tcPrChange w:id="985" w:author="HendryHendry/선임연구원/Convergence(연)ATS그룹(hendry.hendry" w:date="2011-11-17T12:20:00Z">
              <w:tcPr>
                <w:tcW w:w="1472"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986" w:author="HendryHendry/선임연구원/Convergence(연)ATS그룹(hendry.hendry" w:date="2011-11-17T12:16:00Z"/>
                <w:rFonts w:eastAsia="Malgun Gothic"/>
                <w:color w:val="000000"/>
                <w:sz w:val="18"/>
                <w:szCs w:val="18"/>
                <w:lang w:eastAsia="ko-KR"/>
              </w:rPr>
            </w:pPr>
            <w:ins w:id="987" w:author="HendryHendry/선임연구원/Convergence(연)ATS그룹(hendry.hendry" w:date="2011-11-17T12:16:00Z">
              <w:r w:rsidRPr="003E3EBE">
                <w:rPr>
                  <w:rFonts w:eastAsia="Malgun Gothic"/>
                  <w:color w:val="000000"/>
                  <w:sz w:val="18"/>
                  <w:szCs w:val="18"/>
                  <w:lang w:eastAsia="ko-KR"/>
                </w:rPr>
                <w:t>[LC 0]</w:t>
              </w:r>
            </w:ins>
          </w:p>
        </w:tc>
        <w:tc>
          <w:tcPr>
            <w:tcW w:w="1417" w:type="dxa"/>
            <w:tcBorders>
              <w:top w:val="nil"/>
              <w:left w:val="nil"/>
              <w:bottom w:val="single" w:sz="4" w:space="0" w:color="auto"/>
              <w:right w:val="single" w:sz="4" w:space="0" w:color="auto"/>
            </w:tcBorders>
            <w:shd w:val="clear" w:color="auto" w:fill="auto"/>
            <w:noWrap/>
            <w:vAlign w:val="center"/>
            <w:hideMark/>
            <w:tcPrChange w:id="988"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989" w:author="HendryHendry/선임연구원/Convergence(연)ATS그룹(hendry.hendry" w:date="2011-11-17T12:16:00Z"/>
                <w:rFonts w:eastAsia="Malgun Gothic"/>
                <w:color w:val="000000"/>
                <w:sz w:val="18"/>
                <w:szCs w:val="18"/>
                <w:lang w:eastAsia="ko-KR"/>
              </w:rPr>
            </w:pPr>
            <w:ins w:id="990" w:author="HendryHendry/선임연구원/Convergence(연)ATS그룹(hendry.hendry" w:date="2011-11-17T12:16:00Z">
              <w:r w:rsidRPr="003E3EBE">
                <w:rPr>
                  <w:rFonts w:eastAsia="Malgun Gothic"/>
                  <w:color w:val="000000"/>
                  <w:sz w:val="18"/>
                  <w:szCs w:val="18"/>
                  <w:lang w:eastAsia="ko-KR"/>
                </w:rPr>
                <w:t>0,8</w:t>
              </w:r>
            </w:ins>
          </w:p>
        </w:tc>
        <w:tc>
          <w:tcPr>
            <w:tcW w:w="1006" w:type="dxa"/>
            <w:tcBorders>
              <w:top w:val="nil"/>
              <w:left w:val="nil"/>
              <w:bottom w:val="single" w:sz="4" w:space="0" w:color="auto"/>
              <w:right w:val="single" w:sz="4" w:space="0" w:color="auto"/>
            </w:tcBorders>
            <w:shd w:val="clear" w:color="auto" w:fill="auto"/>
            <w:noWrap/>
            <w:vAlign w:val="center"/>
            <w:hideMark/>
            <w:tcPrChange w:id="991" w:author="HendryHendry/선임연구원/Convergence(연)ATS그룹(hendry.hendry" w:date="2011-11-17T12:20:00Z">
              <w:tcPr>
                <w:tcW w:w="100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992" w:author="HendryHendry/선임연구원/Convergence(연)ATS그룹(hendry.hendry" w:date="2011-11-17T12:16:00Z"/>
                <w:rFonts w:eastAsia="Malgun Gothic"/>
                <w:color w:val="000000"/>
                <w:sz w:val="18"/>
                <w:szCs w:val="18"/>
                <w:lang w:eastAsia="ko-KR"/>
              </w:rPr>
            </w:pPr>
            <w:ins w:id="993" w:author="HendryHendry/선임연구원/Convergence(연)ATS그룹(hendry.hendry" w:date="2011-11-17T12:16:00Z">
              <w:r w:rsidRPr="003E3EBE">
                <w:rPr>
                  <w:rFonts w:eastAsia="Malgun Gothic"/>
                  <w:color w:val="000000"/>
                  <w:sz w:val="18"/>
                  <w:szCs w:val="18"/>
                  <w:lang w:eastAsia="ko-KR"/>
                </w:rPr>
                <w:t>4</w:t>
              </w:r>
            </w:ins>
          </w:p>
        </w:tc>
        <w:tc>
          <w:tcPr>
            <w:tcW w:w="589" w:type="dxa"/>
            <w:tcBorders>
              <w:top w:val="nil"/>
              <w:left w:val="nil"/>
              <w:bottom w:val="single" w:sz="4" w:space="0" w:color="auto"/>
              <w:right w:val="single" w:sz="4" w:space="0" w:color="auto"/>
            </w:tcBorders>
            <w:shd w:val="clear" w:color="auto" w:fill="auto"/>
            <w:noWrap/>
            <w:vAlign w:val="center"/>
            <w:hideMark/>
            <w:tcPrChange w:id="994" w:author="HendryHendry/선임연구원/Convergence(연)ATS그룹(hendry.hendry" w:date="2011-11-17T12:20:00Z">
              <w:tcPr>
                <w:tcW w:w="55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995" w:author="HendryHendry/선임연구원/Convergence(연)ATS그룹(hendry.hendry" w:date="2011-11-17T12:16:00Z"/>
                <w:rFonts w:eastAsia="Malgun Gothic"/>
                <w:color w:val="000000"/>
                <w:sz w:val="18"/>
                <w:szCs w:val="18"/>
                <w:lang w:eastAsia="ko-KR"/>
              </w:rPr>
            </w:pPr>
            <w:ins w:id="996" w:author="HendryHendry/선임연구원/Convergence(연)ATS그룹(hendry.hendry" w:date="2011-11-17T12:16:00Z">
              <w:r w:rsidRPr="003E3EBE">
                <w:rPr>
                  <w:rFonts w:eastAsia="Malgun Gothic"/>
                  <w:color w:val="000000"/>
                  <w:sz w:val="18"/>
                  <w:szCs w:val="18"/>
                  <w:lang w:eastAsia="ko-KR"/>
                </w:rPr>
                <w:t>7</w:t>
              </w:r>
            </w:ins>
          </w:p>
        </w:tc>
        <w:tc>
          <w:tcPr>
            <w:tcW w:w="468" w:type="dxa"/>
            <w:tcBorders>
              <w:top w:val="nil"/>
              <w:left w:val="nil"/>
              <w:bottom w:val="single" w:sz="4" w:space="0" w:color="auto"/>
              <w:right w:val="single" w:sz="4" w:space="0" w:color="auto"/>
            </w:tcBorders>
            <w:shd w:val="clear" w:color="auto" w:fill="auto"/>
            <w:noWrap/>
            <w:vAlign w:val="center"/>
            <w:hideMark/>
            <w:tcPrChange w:id="997" w:author="HendryHendry/선임연구원/Convergence(연)ATS그룹(hendry.hendry" w:date="2011-11-17T12:20:00Z">
              <w:tcPr>
                <w:tcW w:w="39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998" w:author="HendryHendry/선임연구원/Convergence(연)ATS그룹(hendry.hendry" w:date="2011-11-17T12:16:00Z"/>
                <w:rFonts w:eastAsia="Malgun Gothic"/>
                <w:color w:val="000000"/>
                <w:sz w:val="18"/>
                <w:szCs w:val="18"/>
                <w:lang w:eastAsia="ko-KR"/>
              </w:rPr>
            </w:pPr>
            <w:ins w:id="999" w:author="HendryHendry/선임연구원/Convergence(연)ATS그룹(hendry.hendry" w:date="2011-11-17T12:16:00Z">
              <w:r w:rsidRPr="003E3EBE">
                <w:rPr>
                  <w:rFonts w:eastAsia="Malgun Gothic"/>
                  <w:color w:val="000000"/>
                  <w:sz w:val="18"/>
                  <w:szCs w:val="18"/>
                  <w:lang w:eastAsia="ko-KR"/>
                </w:rPr>
                <w:t>8</w:t>
              </w:r>
            </w:ins>
          </w:p>
        </w:tc>
      </w:tr>
      <w:tr w:rsidR="003E3EBE" w:rsidRPr="003E3EBE" w:rsidTr="0064799C">
        <w:trPr>
          <w:trHeight w:val="300"/>
          <w:jc w:val="center"/>
          <w:ins w:id="1000" w:author="HendryHendry/선임연구원/Convergence(연)ATS그룹(hendry.hendry" w:date="2011-11-17T12:16:00Z"/>
          <w:trPrChange w:id="1001" w:author="HendryHendry/선임연구원/Convergence(연)ATS그룹(hendry.hendry" w:date="2011-11-17T12:20:00Z">
            <w:trPr>
              <w:trHeight w:val="300"/>
            </w:trPr>
          </w:trPrChange>
        </w:trPr>
        <w:tc>
          <w:tcPr>
            <w:tcW w:w="838" w:type="dxa"/>
            <w:tcBorders>
              <w:top w:val="nil"/>
              <w:left w:val="single" w:sz="4" w:space="0" w:color="auto"/>
              <w:bottom w:val="single" w:sz="4" w:space="0" w:color="auto"/>
              <w:right w:val="single" w:sz="4" w:space="0" w:color="auto"/>
            </w:tcBorders>
            <w:shd w:val="clear" w:color="auto" w:fill="auto"/>
            <w:noWrap/>
            <w:vAlign w:val="center"/>
            <w:hideMark/>
            <w:tcPrChange w:id="1002" w:author="HendryHendry/선임연구원/Convergence(연)ATS그룹(hendry.hendry" w:date="2011-11-17T12:20:00Z">
              <w:tcPr>
                <w:tcW w:w="74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003" w:author="HendryHendry/선임연구원/Convergence(연)ATS그룹(hendry.hendry" w:date="2011-11-17T12:16:00Z"/>
                <w:rFonts w:eastAsia="Malgun Gothic"/>
                <w:color w:val="000000"/>
                <w:sz w:val="18"/>
                <w:szCs w:val="18"/>
                <w:lang w:eastAsia="ko-KR"/>
              </w:rPr>
            </w:pPr>
            <w:ins w:id="1004" w:author="HendryHendry/선임연구원/Convergence(연)ATS그룹(hendry.hendry" w:date="2011-11-17T12:16:00Z">
              <w:r w:rsidRPr="003E3EBE">
                <w:rPr>
                  <w:rFonts w:eastAsia="Malgun Gothic"/>
                  <w:color w:val="000000"/>
                  <w:sz w:val="18"/>
                  <w:szCs w:val="18"/>
                  <w:lang w:eastAsia="ko-KR"/>
                </w:rPr>
                <w:t>2</w:t>
              </w:r>
            </w:ins>
          </w:p>
        </w:tc>
        <w:tc>
          <w:tcPr>
            <w:tcW w:w="600" w:type="dxa"/>
            <w:tcBorders>
              <w:top w:val="nil"/>
              <w:left w:val="nil"/>
              <w:bottom w:val="single" w:sz="4" w:space="0" w:color="auto"/>
              <w:right w:val="single" w:sz="4" w:space="0" w:color="auto"/>
            </w:tcBorders>
            <w:shd w:val="clear" w:color="auto" w:fill="auto"/>
            <w:noWrap/>
            <w:vAlign w:val="center"/>
            <w:hideMark/>
            <w:tcPrChange w:id="1005" w:author="HendryHendry/선임연구원/Convergence(연)ATS그룹(hendry.hendry" w:date="2011-11-17T12:20:00Z">
              <w:tcPr>
                <w:tcW w:w="60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006" w:author="HendryHendry/선임연구원/Convergence(연)ATS그룹(hendry.hendry" w:date="2011-11-17T12:16:00Z"/>
                <w:rFonts w:eastAsia="Malgun Gothic"/>
                <w:color w:val="000000"/>
                <w:sz w:val="18"/>
                <w:szCs w:val="18"/>
                <w:lang w:eastAsia="ko-KR"/>
              </w:rPr>
            </w:pPr>
            <w:ins w:id="1007" w:author="HendryHendry/선임연구원/Convergence(연)ATS그룹(hendry.hendry" w:date="2011-11-17T12:16:00Z">
              <w:r w:rsidRPr="003E3EBE">
                <w:rPr>
                  <w:rFonts w:eastAsia="Malgun Gothic"/>
                  <w:color w:val="000000"/>
                  <w:sz w:val="18"/>
                  <w:szCs w:val="18"/>
                  <w:lang w:eastAsia="ko-KR"/>
                </w:rPr>
                <w:t>4</w:t>
              </w:r>
            </w:ins>
          </w:p>
        </w:tc>
        <w:tc>
          <w:tcPr>
            <w:tcW w:w="589" w:type="dxa"/>
            <w:tcBorders>
              <w:top w:val="nil"/>
              <w:left w:val="nil"/>
              <w:bottom w:val="single" w:sz="4" w:space="0" w:color="auto"/>
              <w:right w:val="single" w:sz="4" w:space="0" w:color="auto"/>
            </w:tcBorders>
            <w:shd w:val="clear" w:color="auto" w:fill="auto"/>
            <w:noWrap/>
            <w:vAlign w:val="center"/>
            <w:hideMark/>
            <w:tcPrChange w:id="1008" w:author="HendryHendry/선임연구원/Convergence(연)ATS그룹(hendry.hendry" w:date="2011-11-17T12:20:00Z">
              <w:tcPr>
                <w:tcW w:w="58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009" w:author="HendryHendry/선임연구원/Convergence(연)ATS그룹(hendry.hendry" w:date="2011-11-17T12:16:00Z"/>
                <w:rFonts w:eastAsia="Malgun Gothic"/>
                <w:color w:val="000000"/>
                <w:sz w:val="18"/>
                <w:szCs w:val="18"/>
                <w:lang w:eastAsia="ko-KR"/>
              </w:rPr>
            </w:pPr>
            <w:ins w:id="1010" w:author="HendryHendry/선임연구원/Convergence(연)ATS그룹(hendry.hendry" w:date="2011-11-17T12:16:00Z">
              <w:r w:rsidRPr="003E3EBE">
                <w:rPr>
                  <w:rFonts w:eastAsia="Malgun Gothic"/>
                  <w:color w:val="000000"/>
                  <w:sz w:val="18"/>
                  <w:szCs w:val="18"/>
                  <w:lang w:eastAsia="ko-KR"/>
                </w:rPr>
                <w:t>2</w:t>
              </w:r>
            </w:ins>
          </w:p>
        </w:tc>
        <w:tc>
          <w:tcPr>
            <w:tcW w:w="1548" w:type="dxa"/>
            <w:tcBorders>
              <w:top w:val="nil"/>
              <w:left w:val="nil"/>
              <w:bottom w:val="single" w:sz="4" w:space="0" w:color="auto"/>
              <w:right w:val="single" w:sz="4" w:space="0" w:color="auto"/>
            </w:tcBorders>
            <w:shd w:val="clear" w:color="auto" w:fill="auto"/>
            <w:noWrap/>
            <w:vAlign w:val="center"/>
            <w:hideMark/>
            <w:tcPrChange w:id="1011"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012" w:author="HendryHendry/선임연구원/Convergence(연)ATS그룹(hendry.hendry" w:date="2011-11-17T12:16:00Z"/>
                <w:rFonts w:eastAsia="Malgun Gothic"/>
                <w:color w:val="000000"/>
                <w:sz w:val="18"/>
                <w:szCs w:val="18"/>
                <w:lang w:eastAsia="ko-KR"/>
              </w:rPr>
            </w:pPr>
            <w:ins w:id="1013" w:author="HendryHendry/선임연구원/Convergence(연)ATS그룹(hendry.hendry" w:date="2011-11-17T12:16:00Z">
              <w:r w:rsidRPr="003E3EBE">
                <w:rPr>
                  <w:rFonts w:eastAsia="Malgun Gothic"/>
                  <w:color w:val="000000"/>
                  <w:sz w:val="18"/>
                  <w:szCs w:val="18"/>
                  <w:lang w:eastAsia="ko-KR"/>
                </w:rPr>
                <w:t>0,8</w:t>
              </w:r>
            </w:ins>
          </w:p>
        </w:tc>
        <w:tc>
          <w:tcPr>
            <w:tcW w:w="1603" w:type="dxa"/>
            <w:tcBorders>
              <w:top w:val="nil"/>
              <w:left w:val="nil"/>
              <w:bottom w:val="single" w:sz="4" w:space="0" w:color="auto"/>
              <w:right w:val="single" w:sz="4" w:space="0" w:color="auto"/>
            </w:tcBorders>
            <w:shd w:val="clear" w:color="auto" w:fill="auto"/>
            <w:noWrap/>
            <w:vAlign w:val="center"/>
            <w:hideMark/>
            <w:tcPrChange w:id="1014" w:author="HendryHendry/선임연구원/Convergence(연)ATS그룹(hendry.hendry" w:date="2011-11-17T12:20:00Z">
              <w:tcPr>
                <w:tcW w:w="1472"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015" w:author="HendryHendry/선임연구원/Convergence(연)ATS그룹(hendry.hendry" w:date="2011-11-17T12:16:00Z"/>
                <w:rFonts w:eastAsia="Malgun Gothic"/>
                <w:color w:val="000000"/>
                <w:sz w:val="18"/>
                <w:szCs w:val="18"/>
                <w:lang w:eastAsia="ko-KR"/>
              </w:rPr>
            </w:pPr>
            <w:ins w:id="1016" w:author="HendryHendry/선임연구원/Convergence(연)ATS그룹(hendry.hendry" w:date="2011-11-17T12:16:00Z">
              <w:r w:rsidRPr="003E3EBE">
                <w:rPr>
                  <w:rFonts w:eastAsia="Malgun Gothic"/>
                  <w:color w:val="000000"/>
                  <w:sz w:val="18"/>
                  <w:szCs w:val="18"/>
                  <w:lang w:eastAsia="ko-KR"/>
                </w:rPr>
                <w:t>[LC 0 8 ]</w:t>
              </w:r>
            </w:ins>
          </w:p>
        </w:tc>
        <w:tc>
          <w:tcPr>
            <w:tcW w:w="1417" w:type="dxa"/>
            <w:tcBorders>
              <w:top w:val="nil"/>
              <w:left w:val="nil"/>
              <w:bottom w:val="single" w:sz="4" w:space="0" w:color="auto"/>
              <w:right w:val="single" w:sz="4" w:space="0" w:color="auto"/>
            </w:tcBorders>
            <w:shd w:val="clear" w:color="auto" w:fill="auto"/>
            <w:noWrap/>
            <w:vAlign w:val="center"/>
            <w:hideMark/>
            <w:tcPrChange w:id="1017"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018" w:author="HendryHendry/선임연구원/Convergence(연)ATS그룹(hendry.hendry" w:date="2011-11-17T12:16:00Z"/>
                <w:rFonts w:eastAsia="Malgun Gothic"/>
                <w:color w:val="000000"/>
                <w:sz w:val="18"/>
                <w:szCs w:val="18"/>
                <w:lang w:eastAsia="ko-KR"/>
              </w:rPr>
            </w:pPr>
            <w:ins w:id="1019" w:author="HendryHendry/선임연구원/Convergence(연)ATS그룹(hendry.hendry" w:date="2011-11-17T12:16:00Z">
              <w:r w:rsidRPr="003E3EBE">
                <w:rPr>
                  <w:rFonts w:eastAsia="Malgun Gothic"/>
                  <w:color w:val="000000"/>
                  <w:sz w:val="18"/>
                  <w:szCs w:val="18"/>
                  <w:lang w:eastAsia="ko-KR"/>
                </w:rPr>
                <w:t>0,8,4</w:t>
              </w:r>
            </w:ins>
          </w:p>
        </w:tc>
        <w:tc>
          <w:tcPr>
            <w:tcW w:w="1006" w:type="dxa"/>
            <w:tcBorders>
              <w:top w:val="nil"/>
              <w:left w:val="nil"/>
              <w:bottom w:val="single" w:sz="4" w:space="0" w:color="auto"/>
              <w:right w:val="single" w:sz="4" w:space="0" w:color="auto"/>
            </w:tcBorders>
            <w:shd w:val="clear" w:color="auto" w:fill="auto"/>
            <w:noWrap/>
            <w:vAlign w:val="center"/>
            <w:hideMark/>
            <w:tcPrChange w:id="1020" w:author="HendryHendry/선임연구원/Convergence(연)ATS그룹(hendry.hendry" w:date="2011-11-17T12:20:00Z">
              <w:tcPr>
                <w:tcW w:w="100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021" w:author="HendryHendry/선임연구원/Convergence(연)ATS그룹(hendry.hendry" w:date="2011-11-17T12:16:00Z"/>
                <w:rFonts w:eastAsia="Malgun Gothic"/>
                <w:color w:val="000000"/>
                <w:sz w:val="18"/>
                <w:szCs w:val="18"/>
                <w:lang w:eastAsia="ko-KR"/>
              </w:rPr>
            </w:pPr>
            <w:ins w:id="1022" w:author="HendryHendry/선임연구원/Convergence(연)ATS그룹(hendry.hendry" w:date="2011-11-17T12:16:00Z">
              <w:r w:rsidRPr="003E3EBE">
                <w:rPr>
                  <w:rFonts w:eastAsia="Malgun Gothic"/>
                  <w:color w:val="000000"/>
                  <w:sz w:val="18"/>
                  <w:szCs w:val="18"/>
                  <w:lang w:eastAsia="ko-KR"/>
                </w:rPr>
                <w:t>4</w:t>
              </w:r>
            </w:ins>
          </w:p>
        </w:tc>
        <w:tc>
          <w:tcPr>
            <w:tcW w:w="589" w:type="dxa"/>
            <w:tcBorders>
              <w:top w:val="nil"/>
              <w:left w:val="nil"/>
              <w:bottom w:val="single" w:sz="4" w:space="0" w:color="auto"/>
              <w:right w:val="single" w:sz="4" w:space="0" w:color="auto"/>
            </w:tcBorders>
            <w:shd w:val="clear" w:color="auto" w:fill="auto"/>
            <w:noWrap/>
            <w:vAlign w:val="center"/>
            <w:hideMark/>
            <w:tcPrChange w:id="1023" w:author="HendryHendry/선임연구원/Convergence(연)ATS그룹(hendry.hendry" w:date="2011-11-17T12:20:00Z">
              <w:tcPr>
                <w:tcW w:w="55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024" w:author="HendryHendry/선임연구원/Convergence(연)ATS그룹(hendry.hendry" w:date="2011-11-17T12:16:00Z"/>
                <w:rFonts w:eastAsia="Malgun Gothic"/>
                <w:color w:val="000000"/>
                <w:sz w:val="18"/>
                <w:szCs w:val="18"/>
                <w:lang w:eastAsia="ko-KR"/>
              </w:rPr>
            </w:pPr>
            <w:ins w:id="1025" w:author="HendryHendry/선임연구원/Convergence(연)ATS그룹(hendry.hendry" w:date="2011-11-17T12:16:00Z">
              <w:r w:rsidRPr="003E3EBE">
                <w:rPr>
                  <w:rFonts w:eastAsia="Malgun Gothic"/>
                  <w:color w:val="000000"/>
                  <w:sz w:val="18"/>
                  <w:szCs w:val="18"/>
                  <w:lang w:eastAsia="ko-KR"/>
                </w:rPr>
                <w:t>5</w:t>
              </w:r>
            </w:ins>
          </w:p>
        </w:tc>
        <w:tc>
          <w:tcPr>
            <w:tcW w:w="468" w:type="dxa"/>
            <w:tcBorders>
              <w:top w:val="nil"/>
              <w:left w:val="nil"/>
              <w:bottom w:val="single" w:sz="4" w:space="0" w:color="auto"/>
              <w:right w:val="single" w:sz="4" w:space="0" w:color="auto"/>
            </w:tcBorders>
            <w:shd w:val="clear" w:color="auto" w:fill="auto"/>
            <w:noWrap/>
            <w:vAlign w:val="center"/>
            <w:hideMark/>
            <w:tcPrChange w:id="1026" w:author="HendryHendry/선임연구원/Convergence(연)ATS그룹(hendry.hendry" w:date="2011-11-17T12:20:00Z">
              <w:tcPr>
                <w:tcW w:w="39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027" w:author="HendryHendry/선임연구원/Convergence(연)ATS그룹(hendry.hendry" w:date="2011-11-17T12:16:00Z"/>
                <w:rFonts w:eastAsia="Malgun Gothic"/>
                <w:color w:val="000000"/>
                <w:sz w:val="18"/>
                <w:szCs w:val="18"/>
                <w:lang w:eastAsia="ko-KR"/>
              </w:rPr>
            </w:pPr>
            <w:ins w:id="1028" w:author="HendryHendry/선임연구원/Convergence(연)ATS그룹(hendry.hendry" w:date="2011-11-17T12:16:00Z">
              <w:r w:rsidRPr="003E3EBE">
                <w:rPr>
                  <w:rFonts w:eastAsia="Malgun Gothic"/>
                  <w:color w:val="000000"/>
                  <w:sz w:val="18"/>
                  <w:szCs w:val="18"/>
                  <w:lang w:eastAsia="ko-KR"/>
                </w:rPr>
                <w:t>12</w:t>
              </w:r>
            </w:ins>
          </w:p>
        </w:tc>
      </w:tr>
      <w:tr w:rsidR="003E3EBE" w:rsidRPr="003E3EBE" w:rsidTr="0064799C">
        <w:trPr>
          <w:trHeight w:val="300"/>
          <w:jc w:val="center"/>
          <w:ins w:id="1029" w:author="HendryHendry/선임연구원/Convergence(연)ATS그룹(hendry.hendry" w:date="2011-11-17T12:16:00Z"/>
          <w:trPrChange w:id="1030" w:author="HendryHendry/선임연구원/Convergence(연)ATS그룹(hendry.hendry" w:date="2011-11-17T12:20:00Z">
            <w:trPr>
              <w:trHeight w:val="300"/>
            </w:trPr>
          </w:trPrChange>
        </w:trPr>
        <w:tc>
          <w:tcPr>
            <w:tcW w:w="838" w:type="dxa"/>
            <w:tcBorders>
              <w:top w:val="nil"/>
              <w:left w:val="single" w:sz="4" w:space="0" w:color="auto"/>
              <w:bottom w:val="single" w:sz="4" w:space="0" w:color="auto"/>
              <w:right w:val="single" w:sz="4" w:space="0" w:color="auto"/>
            </w:tcBorders>
            <w:shd w:val="clear" w:color="auto" w:fill="auto"/>
            <w:noWrap/>
            <w:vAlign w:val="center"/>
            <w:hideMark/>
            <w:tcPrChange w:id="1031" w:author="HendryHendry/선임연구원/Convergence(연)ATS그룹(hendry.hendry" w:date="2011-11-17T12:20:00Z">
              <w:tcPr>
                <w:tcW w:w="74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032" w:author="HendryHendry/선임연구원/Convergence(연)ATS그룹(hendry.hendry" w:date="2011-11-17T12:16:00Z"/>
                <w:rFonts w:eastAsia="Malgun Gothic"/>
                <w:color w:val="000000"/>
                <w:sz w:val="18"/>
                <w:szCs w:val="18"/>
                <w:lang w:eastAsia="ko-KR"/>
              </w:rPr>
            </w:pPr>
            <w:ins w:id="1033" w:author="HendryHendry/선임연구원/Convergence(연)ATS그룹(hendry.hendry" w:date="2011-11-17T12:16:00Z">
              <w:r w:rsidRPr="003E3EBE">
                <w:rPr>
                  <w:rFonts w:eastAsia="Malgun Gothic"/>
                  <w:color w:val="000000"/>
                  <w:sz w:val="18"/>
                  <w:szCs w:val="18"/>
                  <w:lang w:eastAsia="ko-KR"/>
                </w:rPr>
                <w:t>3</w:t>
              </w:r>
            </w:ins>
          </w:p>
        </w:tc>
        <w:tc>
          <w:tcPr>
            <w:tcW w:w="600" w:type="dxa"/>
            <w:tcBorders>
              <w:top w:val="nil"/>
              <w:left w:val="nil"/>
              <w:bottom w:val="single" w:sz="4" w:space="0" w:color="auto"/>
              <w:right w:val="single" w:sz="4" w:space="0" w:color="auto"/>
            </w:tcBorders>
            <w:shd w:val="clear" w:color="auto" w:fill="auto"/>
            <w:noWrap/>
            <w:vAlign w:val="center"/>
            <w:hideMark/>
            <w:tcPrChange w:id="1034" w:author="HendryHendry/선임연구원/Convergence(연)ATS그룹(hendry.hendry" w:date="2011-11-17T12:20:00Z">
              <w:tcPr>
                <w:tcW w:w="60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035" w:author="HendryHendry/선임연구원/Convergence(연)ATS그룹(hendry.hendry" w:date="2011-11-17T12:16:00Z"/>
                <w:rFonts w:eastAsia="Malgun Gothic"/>
                <w:color w:val="000000"/>
                <w:sz w:val="18"/>
                <w:szCs w:val="18"/>
                <w:lang w:eastAsia="ko-KR"/>
              </w:rPr>
            </w:pPr>
            <w:ins w:id="1036" w:author="HendryHendry/선임연구원/Convergence(연)ATS그룹(hendry.hendry" w:date="2011-11-17T12:16:00Z">
              <w:r w:rsidRPr="003E3EBE">
                <w:rPr>
                  <w:rFonts w:eastAsia="Malgun Gothic"/>
                  <w:color w:val="000000"/>
                  <w:sz w:val="18"/>
                  <w:szCs w:val="18"/>
                  <w:lang w:eastAsia="ko-KR"/>
                </w:rPr>
                <w:t>2</w:t>
              </w:r>
            </w:ins>
          </w:p>
        </w:tc>
        <w:tc>
          <w:tcPr>
            <w:tcW w:w="589" w:type="dxa"/>
            <w:tcBorders>
              <w:top w:val="nil"/>
              <w:left w:val="nil"/>
              <w:bottom w:val="single" w:sz="4" w:space="0" w:color="auto"/>
              <w:right w:val="single" w:sz="4" w:space="0" w:color="auto"/>
            </w:tcBorders>
            <w:shd w:val="clear" w:color="auto" w:fill="auto"/>
            <w:noWrap/>
            <w:vAlign w:val="center"/>
            <w:hideMark/>
            <w:tcPrChange w:id="1037" w:author="HendryHendry/선임연구원/Convergence(연)ATS그룹(hendry.hendry" w:date="2011-11-17T12:20:00Z">
              <w:tcPr>
                <w:tcW w:w="58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038" w:author="HendryHendry/선임연구원/Convergence(연)ATS그룹(hendry.hendry" w:date="2011-11-17T12:16:00Z"/>
                <w:rFonts w:eastAsia="Malgun Gothic"/>
                <w:color w:val="000000"/>
                <w:sz w:val="18"/>
                <w:szCs w:val="18"/>
                <w:lang w:eastAsia="ko-KR"/>
              </w:rPr>
            </w:pPr>
            <w:ins w:id="1039" w:author="HendryHendry/선임연구원/Convergence(연)ATS그룹(hendry.hendry" w:date="2011-11-17T12:16:00Z">
              <w:r w:rsidRPr="003E3EBE">
                <w:rPr>
                  <w:rFonts w:eastAsia="Malgun Gothic"/>
                  <w:color w:val="000000"/>
                  <w:sz w:val="18"/>
                  <w:szCs w:val="18"/>
                  <w:lang w:eastAsia="ko-KR"/>
                </w:rPr>
                <w:t>1</w:t>
              </w:r>
            </w:ins>
          </w:p>
        </w:tc>
        <w:tc>
          <w:tcPr>
            <w:tcW w:w="1548" w:type="dxa"/>
            <w:tcBorders>
              <w:top w:val="nil"/>
              <w:left w:val="nil"/>
              <w:bottom w:val="single" w:sz="4" w:space="0" w:color="auto"/>
              <w:right w:val="single" w:sz="4" w:space="0" w:color="auto"/>
            </w:tcBorders>
            <w:shd w:val="clear" w:color="auto" w:fill="auto"/>
            <w:noWrap/>
            <w:vAlign w:val="center"/>
            <w:hideMark/>
            <w:tcPrChange w:id="1040"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041" w:author="HendryHendry/선임연구원/Convergence(연)ATS그룹(hendry.hendry" w:date="2011-11-17T12:16:00Z"/>
                <w:rFonts w:eastAsia="Malgun Gothic"/>
                <w:color w:val="000000"/>
                <w:sz w:val="18"/>
                <w:szCs w:val="18"/>
                <w:lang w:eastAsia="ko-KR"/>
              </w:rPr>
            </w:pPr>
            <w:ins w:id="1042" w:author="HendryHendry/선임연구원/Convergence(연)ATS그룹(hendry.hendry" w:date="2011-11-17T12:16:00Z">
              <w:r w:rsidRPr="003E3EBE">
                <w:rPr>
                  <w:rFonts w:eastAsia="Malgun Gothic"/>
                  <w:color w:val="000000"/>
                  <w:sz w:val="18"/>
                  <w:szCs w:val="18"/>
                  <w:lang w:eastAsia="ko-KR"/>
                </w:rPr>
                <w:t>0,8,4</w:t>
              </w:r>
            </w:ins>
          </w:p>
        </w:tc>
        <w:tc>
          <w:tcPr>
            <w:tcW w:w="1603" w:type="dxa"/>
            <w:tcBorders>
              <w:top w:val="nil"/>
              <w:left w:val="nil"/>
              <w:bottom w:val="single" w:sz="4" w:space="0" w:color="auto"/>
              <w:right w:val="single" w:sz="4" w:space="0" w:color="auto"/>
            </w:tcBorders>
            <w:shd w:val="clear" w:color="auto" w:fill="auto"/>
            <w:noWrap/>
            <w:vAlign w:val="center"/>
            <w:hideMark/>
            <w:tcPrChange w:id="1043" w:author="HendryHendry/선임연구원/Convergence(연)ATS그룹(hendry.hendry" w:date="2011-11-17T12:20:00Z">
              <w:tcPr>
                <w:tcW w:w="1472"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044" w:author="HendryHendry/선임연구원/Convergence(연)ATS그룹(hendry.hendry" w:date="2011-11-17T12:16:00Z"/>
                <w:rFonts w:eastAsia="Malgun Gothic"/>
                <w:color w:val="000000"/>
                <w:sz w:val="18"/>
                <w:szCs w:val="18"/>
                <w:lang w:eastAsia="ko-KR"/>
              </w:rPr>
            </w:pPr>
            <w:ins w:id="1045" w:author="HendryHendry/선임연구원/Convergence(연)ATS그룹(hendry.hendry" w:date="2011-11-17T12:16:00Z">
              <w:r w:rsidRPr="003E3EBE">
                <w:rPr>
                  <w:rFonts w:eastAsia="Malgun Gothic"/>
                  <w:color w:val="000000"/>
                  <w:sz w:val="18"/>
                  <w:szCs w:val="18"/>
                  <w:lang w:eastAsia="ko-KR"/>
                </w:rPr>
                <w:t>[LC 0 4 8 ]</w:t>
              </w:r>
            </w:ins>
          </w:p>
        </w:tc>
        <w:tc>
          <w:tcPr>
            <w:tcW w:w="1417" w:type="dxa"/>
            <w:tcBorders>
              <w:top w:val="nil"/>
              <w:left w:val="nil"/>
              <w:bottom w:val="single" w:sz="4" w:space="0" w:color="auto"/>
              <w:right w:val="single" w:sz="4" w:space="0" w:color="auto"/>
            </w:tcBorders>
            <w:shd w:val="clear" w:color="auto" w:fill="auto"/>
            <w:noWrap/>
            <w:vAlign w:val="center"/>
            <w:hideMark/>
            <w:tcPrChange w:id="1046"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047" w:author="HendryHendry/선임연구원/Convergence(연)ATS그룹(hendry.hendry" w:date="2011-11-17T12:16:00Z"/>
                <w:rFonts w:eastAsia="Malgun Gothic"/>
                <w:color w:val="000000"/>
                <w:sz w:val="18"/>
                <w:szCs w:val="18"/>
                <w:lang w:eastAsia="ko-KR"/>
              </w:rPr>
            </w:pPr>
            <w:ins w:id="1048" w:author="HendryHendry/선임연구원/Convergence(연)ATS그룹(hendry.hendry" w:date="2011-11-17T12:16:00Z">
              <w:r w:rsidRPr="003E3EBE">
                <w:rPr>
                  <w:rFonts w:eastAsia="Malgun Gothic"/>
                  <w:color w:val="000000"/>
                  <w:sz w:val="18"/>
                  <w:szCs w:val="18"/>
                  <w:lang w:eastAsia="ko-KR"/>
                </w:rPr>
                <w:t>0,8,4,2</w:t>
              </w:r>
            </w:ins>
          </w:p>
        </w:tc>
        <w:tc>
          <w:tcPr>
            <w:tcW w:w="1006" w:type="dxa"/>
            <w:tcBorders>
              <w:top w:val="nil"/>
              <w:left w:val="nil"/>
              <w:bottom w:val="single" w:sz="4" w:space="0" w:color="auto"/>
              <w:right w:val="single" w:sz="4" w:space="0" w:color="auto"/>
            </w:tcBorders>
            <w:shd w:val="clear" w:color="auto" w:fill="auto"/>
            <w:noWrap/>
            <w:vAlign w:val="center"/>
            <w:hideMark/>
            <w:tcPrChange w:id="1049" w:author="HendryHendry/선임연구원/Convergence(연)ATS그룹(hendry.hendry" w:date="2011-11-17T12:20:00Z">
              <w:tcPr>
                <w:tcW w:w="100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050" w:author="HendryHendry/선임연구원/Convergence(연)ATS그룹(hendry.hendry" w:date="2011-11-17T12:16:00Z"/>
                <w:rFonts w:eastAsia="Malgun Gothic"/>
                <w:color w:val="000000"/>
                <w:sz w:val="18"/>
                <w:szCs w:val="18"/>
                <w:lang w:eastAsia="ko-KR"/>
              </w:rPr>
            </w:pPr>
            <w:ins w:id="1051" w:author="HendryHendry/선임연구원/Convergence(연)ATS그룹(hendry.hendry" w:date="2011-11-17T12:16:00Z">
              <w:r w:rsidRPr="003E3EBE">
                <w:rPr>
                  <w:rFonts w:eastAsia="Malgun Gothic"/>
                  <w:color w:val="000000"/>
                  <w:sz w:val="18"/>
                  <w:szCs w:val="18"/>
                  <w:lang w:eastAsia="ko-KR"/>
                </w:rPr>
                <w:t>4</w:t>
              </w:r>
            </w:ins>
          </w:p>
        </w:tc>
        <w:tc>
          <w:tcPr>
            <w:tcW w:w="589" w:type="dxa"/>
            <w:tcBorders>
              <w:top w:val="nil"/>
              <w:left w:val="nil"/>
              <w:bottom w:val="single" w:sz="4" w:space="0" w:color="auto"/>
              <w:right w:val="single" w:sz="4" w:space="0" w:color="auto"/>
            </w:tcBorders>
            <w:shd w:val="clear" w:color="auto" w:fill="auto"/>
            <w:noWrap/>
            <w:vAlign w:val="center"/>
            <w:hideMark/>
            <w:tcPrChange w:id="1052" w:author="HendryHendry/선임연구원/Convergence(연)ATS그룹(hendry.hendry" w:date="2011-11-17T12:20:00Z">
              <w:tcPr>
                <w:tcW w:w="55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053" w:author="HendryHendry/선임연구원/Convergence(연)ATS그룹(hendry.hendry" w:date="2011-11-17T12:16:00Z"/>
                <w:rFonts w:eastAsia="Malgun Gothic"/>
                <w:color w:val="000000"/>
                <w:sz w:val="18"/>
                <w:szCs w:val="18"/>
                <w:lang w:eastAsia="ko-KR"/>
              </w:rPr>
            </w:pPr>
            <w:ins w:id="1054" w:author="HendryHendry/선임연구원/Convergence(연)ATS그룹(hendry.hendry" w:date="2011-11-17T12:16:00Z">
              <w:r w:rsidRPr="003E3EBE">
                <w:rPr>
                  <w:rFonts w:eastAsia="Malgun Gothic"/>
                  <w:color w:val="000000"/>
                  <w:sz w:val="18"/>
                  <w:szCs w:val="18"/>
                  <w:lang w:eastAsia="ko-KR"/>
                </w:rPr>
                <w:t>3</w:t>
              </w:r>
            </w:ins>
          </w:p>
        </w:tc>
        <w:tc>
          <w:tcPr>
            <w:tcW w:w="468" w:type="dxa"/>
            <w:tcBorders>
              <w:top w:val="nil"/>
              <w:left w:val="nil"/>
              <w:bottom w:val="single" w:sz="4" w:space="0" w:color="auto"/>
              <w:right w:val="single" w:sz="4" w:space="0" w:color="auto"/>
            </w:tcBorders>
            <w:shd w:val="clear" w:color="auto" w:fill="auto"/>
            <w:noWrap/>
            <w:vAlign w:val="center"/>
            <w:hideMark/>
            <w:tcPrChange w:id="1055" w:author="HendryHendry/선임연구원/Convergence(연)ATS그룹(hendry.hendry" w:date="2011-11-17T12:20:00Z">
              <w:tcPr>
                <w:tcW w:w="39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056" w:author="HendryHendry/선임연구원/Convergence(연)ATS그룹(hendry.hendry" w:date="2011-11-17T12:16:00Z"/>
                <w:rFonts w:eastAsia="Malgun Gothic"/>
                <w:color w:val="000000"/>
                <w:sz w:val="18"/>
                <w:szCs w:val="18"/>
                <w:lang w:eastAsia="ko-KR"/>
              </w:rPr>
            </w:pPr>
            <w:ins w:id="1057" w:author="HendryHendry/선임연구원/Convergence(연)ATS그룹(hendry.hendry" w:date="2011-11-17T12:16:00Z">
              <w:r w:rsidRPr="003E3EBE">
                <w:rPr>
                  <w:rFonts w:eastAsia="Malgun Gothic"/>
                  <w:color w:val="000000"/>
                  <w:sz w:val="18"/>
                  <w:szCs w:val="18"/>
                  <w:lang w:eastAsia="ko-KR"/>
                </w:rPr>
                <w:t>14</w:t>
              </w:r>
            </w:ins>
          </w:p>
        </w:tc>
      </w:tr>
      <w:tr w:rsidR="003E3EBE" w:rsidRPr="003E3EBE" w:rsidTr="0064799C">
        <w:trPr>
          <w:trHeight w:val="300"/>
          <w:jc w:val="center"/>
          <w:ins w:id="1058" w:author="HendryHendry/선임연구원/Convergence(연)ATS그룹(hendry.hendry" w:date="2011-11-17T12:16:00Z"/>
          <w:trPrChange w:id="1059" w:author="HendryHendry/선임연구원/Convergence(연)ATS그룹(hendry.hendry" w:date="2011-11-17T12:20:00Z">
            <w:trPr>
              <w:trHeight w:val="300"/>
            </w:trPr>
          </w:trPrChange>
        </w:trPr>
        <w:tc>
          <w:tcPr>
            <w:tcW w:w="838" w:type="dxa"/>
            <w:tcBorders>
              <w:top w:val="nil"/>
              <w:left w:val="single" w:sz="4" w:space="0" w:color="auto"/>
              <w:bottom w:val="single" w:sz="4" w:space="0" w:color="auto"/>
              <w:right w:val="single" w:sz="4" w:space="0" w:color="auto"/>
            </w:tcBorders>
            <w:shd w:val="clear" w:color="auto" w:fill="auto"/>
            <w:noWrap/>
            <w:vAlign w:val="center"/>
            <w:hideMark/>
            <w:tcPrChange w:id="1060" w:author="HendryHendry/선임연구원/Convergence(연)ATS그룹(hendry.hendry" w:date="2011-11-17T12:20:00Z">
              <w:tcPr>
                <w:tcW w:w="74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061" w:author="HendryHendry/선임연구원/Convergence(연)ATS그룹(hendry.hendry" w:date="2011-11-17T12:16:00Z"/>
                <w:rFonts w:eastAsia="Malgun Gothic"/>
                <w:color w:val="000000"/>
                <w:sz w:val="18"/>
                <w:szCs w:val="18"/>
                <w:lang w:eastAsia="ko-KR"/>
              </w:rPr>
            </w:pPr>
            <w:ins w:id="1062" w:author="HendryHendry/선임연구원/Convergence(연)ATS그룹(hendry.hendry" w:date="2011-11-17T12:16:00Z">
              <w:r w:rsidRPr="003E3EBE">
                <w:rPr>
                  <w:rFonts w:eastAsia="Malgun Gothic"/>
                  <w:color w:val="000000"/>
                  <w:sz w:val="18"/>
                  <w:szCs w:val="18"/>
                  <w:lang w:eastAsia="ko-KR"/>
                </w:rPr>
                <w:t>4</w:t>
              </w:r>
            </w:ins>
          </w:p>
        </w:tc>
        <w:tc>
          <w:tcPr>
            <w:tcW w:w="600" w:type="dxa"/>
            <w:tcBorders>
              <w:top w:val="nil"/>
              <w:left w:val="nil"/>
              <w:bottom w:val="single" w:sz="4" w:space="0" w:color="auto"/>
              <w:right w:val="single" w:sz="4" w:space="0" w:color="auto"/>
            </w:tcBorders>
            <w:shd w:val="clear" w:color="auto" w:fill="auto"/>
            <w:noWrap/>
            <w:vAlign w:val="center"/>
            <w:hideMark/>
            <w:tcPrChange w:id="1063" w:author="HendryHendry/선임연구원/Convergence(연)ATS그룹(hendry.hendry" w:date="2011-11-17T12:20:00Z">
              <w:tcPr>
                <w:tcW w:w="60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064" w:author="HendryHendry/선임연구원/Convergence(연)ATS그룹(hendry.hendry" w:date="2011-11-17T12:16:00Z"/>
                <w:rFonts w:eastAsia="Malgun Gothic"/>
                <w:color w:val="000000"/>
                <w:sz w:val="18"/>
                <w:szCs w:val="18"/>
                <w:lang w:eastAsia="ko-KR"/>
              </w:rPr>
            </w:pPr>
            <w:ins w:id="1065" w:author="HendryHendry/선임연구원/Convergence(연)ATS그룹(hendry.hendry" w:date="2011-11-17T12:16:00Z">
              <w:r w:rsidRPr="003E3EBE">
                <w:rPr>
                  <w:rFonts w:eastAsia="Malgun Gothic"/>
                  <w:color w:val="000000"/>
                  <w:sz w:val="18"/>
                  <w:szCs w:val="18"/>
                  <w:lang w:eastAsia="ko-KR"/>
                </w:rPr>
                <w:t>6</w:t>
              </w:r>
            </w:ins>
          </w:p>
        </w:tc>
        <w:tc>
          <w:tcPr>
            <w:tcW w:w="589" w:type="dxa"/>
            <w:tcBorders>
              <w:top w:val="nil"/>
              <w:left w:val="nil"/>
              <w:bottom w:val="single" w:sz="4" w:space="0" w:color="auto"/>
              <w:right w:val="single" w:sz="4" w:space="0" w:color="auto"/>
            </w:tcBorders>
            <w:shd w:val="clear" w:color="auto" w:fill="auto"/>
            <w:noWrap/>
            <w:vAlign w:val="center"/>
            <w:hideMark/>
            <w:tcPrChange w:id="1066" w:author="HendryHendry/선임연구원/Convergence(연)ATS그룹(hendry.hendry" w:date="2011-11-17T12:20:00Z">
              <w:tcPr>
                <w:tcW w:w="58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067" w:author="HendryHendry/선임연구원/Convergence(연)ATS그룹(hendry.hendry" w:date="2011-11-17T12:16:00Z"/>
                <w:rFonts w:eastAsia="Malgun Gothic"/>
                <w:color w:val="000000"/>
                <w:sz w:val="18"/>
                <w:szCs w:val="18"/>
                <w:lang w:eastAsia="ko-KR"/>
              </w:rPr>
            </w:pPr>
            <w:ins w:id="1068" w:author="HendryHendry/선임연구원/Convergence(연)ATS그룹(hendry.hendry" w:date="2011-11-17T12:16:00Z">
              <w:r w:rsidRPr="003E3EBE">
                <w:rPr>
                  <w:rFonts w:eastAsia="Malgun Gothic"/>
                  <w:color w:val="000000"/>
                  <w:sz w:val="18"/>
                  <w:szCs w:val="18"/>
                  <w:lang w:eastAsia="ko-KR"/>
                </w:rPr>
                <w:t>4</w:t>
              </w:r>
            </w:ins>
          </w:p>
        </w:tc>
        <w:tc>
          <w:tcPr>
            <w:tcW w:w="1548" w:type="dxa"/>
            <w:tcBorders>
              <w:top w:val="nil"/>
              <w:left w:val="nil"/>
              <w:bottom w:val="single" w:sz="4" w:space="0" w:color="auto"/>
              <w:right w:val="single" w:sz="4" w:space="0" w:color="auto"/>
            </w:tcBorders>
            <w:shd w:val="clear" w:color="auto" w:fill="auto"/>
            <w:noWrap/>
            <w:vAlign w:val="center"/>
            <w:hideMark/>
            <w:tcPrChange w:id="1069"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070" w:author="HendryHendry/선임연구원/Convergence(연)ATS그룹(hendry.hendry" w:date="2011-11-17T12:16:00Z"/>
                <w:rFonts w:eastAsia="Malgun Gothic"/>
                <w:color w:val="000000"/>
                <w:sz w:val="18"/>
                <w:szCs w:val="18"/>
                <w:lang w:eastAsia="ko-KR"/>
              </w:rPr>
            </w:pPr>
            <w:ins w:id="1071" w:author="HendryHendry/선임연구원/Convergence(연)ATS그룹(hendry.hendry" w:date="2011-11-17T12:16:00Z">
              <w:r w:rsidRPr="003E3EBE">
                <w:rPr>
                  <w:rFonts w:eastAsia="Malgun Gothic"/>
                  <w:color w:val="000000"/>
                  <w:sz w:val="18"/>
                  <w:szCs w:val="18"/>
                  <w:lang w:eastAsia="ko-KR"/>
                </w:rPr>
                <w:t>0,8,4,2</w:t>
              </w:r>
            </w:ins>
          </w:p>
        </w:tc>
        <w:tc>
          <w:tcPr>
            <w:tcW w:w="1603" w:type="dxa"/>
            <w:tcBorders>
              <w:top w:val="nil"/>
              <w:left w:val="nil"/>
              <w:bottom w:val="single" w:sz="4" w:space="0" w:color="auto"/>
              <w:right w:val="single" w:sz="4" w:space="0" w:color="auto"/>
            </w:tcBorders>
            <w:shd w:val="clear" w:color="auto" w:fill="auto"/>
            <w:noWrap/>
            <w:vAlign w:val="center"/>
            <w:hideMark/>
            <w:tcPrChange w:id="1072" w:author="HendryHendry/선임연구원/Convergence(연)ATS그룹(hendry.hendry" w:date="2011-11-17T12:20:00Z">
              <w:tcPr>
                <w:tcW w:w="1472"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073" w:author="HendryHendry/선임연구원/Convergence(연)ATS그룹(hendry.hendry" w:date="2011-11-17T12:16:00Z"/>
                <w:rFonts w:eastAsia="Malgun Gothic"/>
                <w:color w:val="000000"/>
                <w:sz w:val="18"/>
                <w:szCs w:val="18"/>
                <w:lang w:eastAsia="ko-KR"/>
              </w:rPr>
            </w:pPr>
            <w:ins w:id="1074" w:author="HendryHendry/선임연구원/Convergence(연)ATS그룹(hendry.hendry" w:date="2011-11-17T12:16:00Z">
              <w:r w:rsidRPr="003E3EBE">
                <w:rPr>
                  <w:rFonts w:eastAsia="Malgun Gothic"/>
                  <w:color w:val="000000"/>
                  <w:sz w:val="18"/>
                  <w:szCs w:val="18"/>
                  <w:lang w:eastAsia="ko-KR"/>
                </w:rPr>
                <w:t>[LC 4 8 2 ]</w:t>
              </w:r>
            </w:ins>
          </w:p>
        </w:tc>
        <w:tc>
          <w:tcPr>
            <w:tcW w:w="1417" w:type="dxa"/>
            <w:tcBorders>
              <w:top w:val="nil"/>
              <w:left w:val="nil"/>
              <w:bottom w:val="single" w:sz="4" w:space="0" w:color="auto"/>
              <w:right w:val="single" w:sz="4" w:space="0" w:color="auto"/>
            </w:tcBorders>
            <w:shd w:val="clear" w:color="auto" w:fill="auto"/>
            <w:noWrap/>
            <w:vAlign w:val="center"/>
            <w:hideMark/>
            <w:tcPrChange w:id="1075"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076" w:author="HendryHendry/선임연구원/Convergence(연)ATS그룹(hendry.hendry" w:date="2011-11-17T12:16:00Z"/>
                <w:rFonts w:eastAsia="Malgun Gothic"/>
                <w:color w:val="000000"/>
                <w:sz w:val="18"/>
                <w:szCs w:val="18"/>
                <w:lang w:eastAsia="ko-KR"/>
              </w:rPr>
            </w:pPr>
            <w:ins w:id="1077" w:author="HendryHendry/선임연구원/Convergence(연)ATS그룹(hendry.hendry" w:date="2011-11-17T12:16:00Z">
              <w:r w:rsidRPr="003E3EBE">
                <w:rPr>
                  <w:rFonts w:eastAsia="Malgun Gothic"/>
                  <w:color w:val="000000"/>
                  <w:sz w:val="18"/>
                  <w:szCs w:val="18"/>
                  <w:lang w:eastAsia="ko-KR"/>
                </w:rPr>
                <w:t>0,8,4,2,6</w:t>
              </w:r>
            </w:ins>
          </w:p>
        </w:tc>
        <w:tc>
          <w:tcPr>
            <w:tcW w:w="1006" w:type="dxa"/>
            <w:tcBorders>
              <w:top w:val="nil"/>
              <w:left w:val="nil"/>
              <w:bottom w:val="single" w:sz="4" w:space="0" w:color="auto"/>
              <w:right w:val="single" w:sz="4" w:space="0" w:color="auto"/>
            </w:tcBorders>
            <w:shd w:val="clear" w:color="auto" w:fill="auto"/>
            <w:noWrap/>
            <w:vAlign w:val="center"/>
            <w:hideMark/>
            <w:tcPrChange w:id="1078" w:author="HendryHendry/선임연구원/Convergence(연)ATS그룹(hendry.hendry" w:date="2011-11-17T12:20:00Z">
              <w:tcPr>
                <w:tcW w:w="100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079" w:author="HendryHendry/선임연구원/Convergence(연)ATS그룹(hendry.hendry" w:date="2011-11-17T12:16:00Z"/>
                <w:rFonts w:eastAsia="Malgun Gothic"/>
                <w:color w:val="000000"/>
                <w:sz w:val="18"/>
                <w:szCs w:val="18"/>
                <w:lang w:eastAsia="ko-KR"/>
              </w:rPr>
            </w:pPr>
            <w:ins w:id="1080" w:author="HendryHendry/선임연구원/Convergence(연)ATS그룹(hendry.hendry" w:date="2011-11-17T12:16:00Z">
              <w:r w:rsidRPr="003E3EBE">
                <w:rPr>
                  <w:rFonts w:eastAsia="Malgun Gothic"/>
                  <w:color w:val="000000"/>
                  <w:sz w:val="18"/>
                  <w:szCs w:val="18"/>
                  <w:lang w:eastAsia="ko-KR"/>
                </w:rPr>
                <w:t>4</w:t>
              </w:r>
            </w:ins>
          </w:p>
        </w:tc>
        <w:tc>
          <w:tcPr>
            <w:tcW w:w="589" w:type="dxa"/>
            <w:tcBorders>
              <w:top w:val="nil"/>
              <w:left w:val="nil"/>
              <w:bottom w:val="single" w:sz="4" w:space="0" w:color="auto"/>
              <w:right w:val="single" w:sz="4" w:space="0" w:color="auto"/>
            </w:tcBorders>
            <w:shd w:val="clear" w:color="auto" w:fill="auto"/>
            <w:noWrap/>
            <w:vAlign w:val="center"/>
            <w:hideMark/>
            <w:tcPrChange w:id="1081" w:author="HendryHendry/선임연구원/Convergence(연)ATS그룹(hendry.hendry" w:date="2011-11-17T12:20:00Z">
              <w:tcPr>
                <w:tcW w:w="55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082" w:author="HendryHendry/선임연구원/Convergence(연)ATS그룹(hendry.hendry" w:date="2011-11-17T12:16:00Z"/>
                <w:rFonts w:eastAsia="Malgun Gothic"/>
                <w:color w:val="000000"/>
                <w:sz w:val="18"/>
                <w:szCs w:val="18"/>
                <w:lang w:eastAsia="ko-KR"/>
              </w:rPr>
            </w:pPr>
            <w:ins w:id="1083" w:author="HendryHendry/선임연구원/Convergence(연)ATS그룹(hendry.hendry" w:date="2011-11-17T12:16:00Z">
              <w:r w:rsidRPr="003E3EBE">
                <w:rPr>
                  <w:rFonts w:eastAsia="Malgun Gothic"/>
                  <w:color w:val="000000"/>
                  <w:sz w:val="18"/>
                  <w:szCs w:val="18"/>
                  <w:lang w:eastAsia="ko-KR"/>
                </w:rPr>
                <w:t>5</w:t>
              </w:r>
            </w:ins>
          </w:p>
        </w:tc>
        <w:tc>
          <w:tcPr>
            <w:tcW w:w="468" w:type="dxa"/>
            <w:tcBorders>
              <w:top w:val="nil"/>
              <w:left w:val="nil"/>
              <w:bottom w:val="single" w:sz="4" w:space="0" w:color="auto"/>
              <w:right w:val="single" w:sz="4" w:space="0" w:color="auto"/>
            </w:tcBorders>
            <w:shd w:val="clear" w:color="auto" w:fill="auto"/>
            <w:noWrap/>
            <w:vAlign w:val="center"/>
            <w:hideMark/>
            <w:tcPrChange w:id="1084" w:author="HendryHendry/선임연구원/Convergence(연)ATS그룹(hendry.hendry" w:date="2011-11-17T12:20:00Z">
              <w:tcPr>
                <w:tcW w:w="39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085" w:author="HendryHendry/선임연구원/Convergence(연)ATS그룹(hendry.hendry" w:date="2011-11-17T12:16:00Z"/>
                <w:rFonts w:eastAsia="Malgun Gothic"/>
                <w:color w:val="000000"/>
                <w:sz w:val="18"/>
                <w:szCs w:val="18"/>
                <w:lang w:eastAsia="ko-KR"/>
              </w:rPr>
            </w:pPr>
            <w:ins w:id="1086" w:author="HendryHendry/선임연구원/Convergence(연)ATS그룹(hendry.hendry" w:date="2011-11-17T12:16:00Z">
              <w:r w:rsidRPr="003E3EBE">
                <w:rPr>
                  <w:rFonts w:eastAsia="Malgun Gothic"/>
                  <w:color w:val="000000"/>
                  <w:sz w:val="18"/>
                  <w:szCs w:val="18"/>
                  <w:lang w:eastAsia="ko-KR"/>
                </w:rPr>
                <w:t>12</w:t>
              </w:r>
            </w:ins>
          </w:p>
        </w:tc>
      </w:tr>
      <w:tr w:rsidR="003E3EBE" w:rsidRPr="003E3EBE" w:rsidTr="0064799C">
        <w:trPr>
          <w:trHeight w:val="300"/>
          <w:jc w:val="center"/>
          <w:ins w:id="1087" w:author="HendryHendry/선임연구원/Convergence(연)ATS그룹(hendry.hendry" w:date="2011-11-17T12:16:00Z"/>
          <w:trPrChange w:id="1088" w:author="HendryHendry/선임연구원/Convergence(연)ATS그룹(hendry.hendry" w:date="2011-11-17T12:20:00Z">
            <w:trPr>
              <w:trHeight w:val="300"/>
            </w:trPr>
          </w:trPrChange>
        </w:trPr>
        <w:tc>
          <w:tcPr>
            <w:tcW w:w="838" w:type="dxa"/>
            <w:tcBorders>
              <w:top w:val="nil"/>
              <w:left w:val="single" w:sz="4" w:space="0" w:color="auto"/>
              <w:bottom w:val="single" w:sz="4" w:space="0" w:color="auto"/>
              <w:right w:val="single" w:sz="4" w:space="0" w:color="auto"/>
            </w:tcBorders>
            <w:shd w:val="clear" w:color="auto" w:fill="auto"/>
            <w:noWrap/>
            <w:vAlign w:val="center"/>
            <w:hideMark/>
            <w:tcPrChange w:id="1089" w:author="HendryHendry/선임연구원/Convergence(연)ATS그룹(hendry.hendry" w:date="2011-11-17T12:20:00Z">
              <w:tcPr>
                <w:tcW w:w="74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090" w:author="HendryHendry/선임연구원/Convergence(연)ATS그룹(hendry.hendry" w:date="2011-11-17T12:16:00Z"/>
                <w:rFonts w:eastAsia="Malgun Gothic"/>
                <w:color w:val="000000"/>
                <w:sz w:val="18"/>
                <w:szCs w:val="18"/>
                <w:lang w:eastAsia="ko-KR"/>
              </w:rPr>
            </w:pPr>
            <w:ins w:id="1091" w:author="HendryHendry/선임연구원/Convergence(연)ATS그룹(hendry.hendry" w:date="2011-11-17T12:16:00Z">
              <w:r w:rsidRPr="003E3EBE">
                <w:rPr>
                  <w:rFonts w:eastAsia="Malgun Gothic"/>
                  <w:color w:val="000000"/>
                  <w:sz w:val="18"/>
                  <w:szCs w:val="18"/>
                  <w:lang w:eastAsia="ko-KR"/>
                </w:rPr>
                <w:t>5</w:t>
              </w:r>
            </w:ins>
          </w:p>
        </w:tc>
        <w:tc>
          <w:tcPr>
            <w:tcW w:w="600" w:type="dxa"/>
            <w:tcBorders>
              <w:top w:val="nil"/>
              <w:left w:val="nil"/>
              <w:bottom w:val="single" w:sz="4" w:space="0" w:color="auto"/>
              <w:right w:val="single" w:sz="4" w:space="0" w:color="auto"/>
            </w:tcBorders>
            <w:shd w:val="clear" w:color="auto" w:fill="auto"/>
            <w:noWrap/>
            <w:vAlign w:val="center"/>
            <w:hideMark/>
            <w:tcPrChange w:id="1092" w:author="HendryHendry/선임연구원/Convergence(연)ATS그룹(hendry.hendry" w:date="2011-11-17T12:20:00Z">
              <w:tcPr>
                <w:tcW w:w="60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093" w:author="HendryHendry/선임연구원/Convergence(연)ATS그룹(hendry.hendry" w:date="2011-11-17T12:16:00Z"/>
                <w:rFonts w:eastAsia="Malgun Gothic"/>
                <w:color w:val="000000"/>
                <w:sz w:val="18"/>
                <w:szCs w:val="18"/>
                <w:lang w:eastAsia="ko-KR"/>
              </w:rPr>
            </w:pPr>
            <w:ins w:id="1094" w:author="HendryHendry/선임연구원/Convergence(연)ATS그룹(hendry.hendry" w:date="2011-11-17T12:16:00Z">
              <w:r w:rsidRPr="003E3EBE">
                <w:rPr>
                  <w:rFonts w:eastAsia="Malgun Gothic"/>
                  <w:color w:val="000000"/>
                  <w:sz w:val="18"/>
                  <w:szCs w:val="18"/>
                  <w:lang w:eastAsia="ko-KR"/>
                </w:rPr>
                <w:t>1</w:t>
              </w:r>
            </w:ins>
          </w:p>
        </w:tc>
        <w:tc>
          <w:tcPr>
            <w:tcW w:w="589" w:type="dxa"/>
            <w:tcBorders>
              <w:top w:val="nil"/>
              <w:left w:val="nil"/>
              <w:bottom w:val="single" w:sz="4" w:space="0" w:color="auto"/>
              <w:right w:val="single" w:sz="4" w:space="0" w:color="auto"/>
            </w:tcBorders>
            <w:shd w:val="clear" w:color="auto" w:fill="auto"/>
            <w:noWrap/>
            <w:vAlign w:val="center"/>
            <w:hideMark/>
            <w:tcPrChange w:id="1095" w:author="HendryHendry/선임연구원/Convergence(연)ATS그룹(hendry.hendry" w:date="2011-11-17T12:20:00Z">
              <w:tcPr>
                <w:tcW w:w="58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096" w:author="HendryHendry/선임연구원/Convergence(연)ATS그룹(hendry.hendry" w:date="2011-11-17T12:16:00Z"/>
                <w:rFonts w:eastAsia="Malgun Gothic"/>
                <w:color w:val="000000"/>
                <w:sz w:val="18"/>
                <w:szCs w:val="18"/>
                <w:lang w:eastAsia="ko-KR"/>
              </w:rPr>
            </w:pPr>
            <w:ins w:id="1097" w:author="HendryHendry/선임연구원/Convergence(연)ATS그룹(hendry.hendry" w:date="2011-11-17T12:16:00Z">
              <w:r w:rsidRPr="003E3EBE">
                <w:rPr>
                  <w:rFonts w:eastAsia="Malgun Gothic"/>
                  <w:color w:val="000000"/>
                  <w:sz w:val="18"/>
                  <w:szCs w:val="18"/>
                  <w:lang w:eastAsia="ko-KR"/>
                </w:rPr>
                <w:t>-</w:t>
              </w:r>
            </w:ins>
          </w:p>
        </w:tc>
        <w:tc>
          <w:tcPr>
            <w:tcW w:w="1548" w:type="dxa"/>
            <w:tcBorders>
              <w:top w:val="nil"/>
              <w:left w:val="nil"/>
              <w:bottom w:val="single" w:sz="4" w:space="0" w:color="auto"/>
              <w:right w:val="single" w:sz="4" w:space="0" w:color="auto"/>
            </w:tcBorders>
            <w:shd w:val="clear" w:color="auto" w:fill="auto"/>
            <w:noWrap/>
            <w:vAlign w:val="center"/>
            <w:hideMark/>
            <w:tcPrChange w:id="1098"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099" w:author="HendryHendry/선임연구원/Convergence(연)ATS그룹(hendry.hendry" w:date="2011-11-17T12:16:00Z"/>
                <w:rFonts w:eastAsia="Malgun Gothic"/>
                <w:color w:val="000000"/>
                <w:sz w:val="18"/>
                <w:szCs w:val="18"/>
                <w:lang w:eastAsia="ko-KR"/>
              </w:rPr>
            </w:pPr>
            <w:ins w:id="1100" w:author="HendryHendry/선임연구원/Convergence(연)ATS그룹(hendry.hendry" w:date="2011-11-17T12:16:00Z">
              <w:r w:rsidRPr="003E3EBE">
                <w:rPr>
                  <w:rFonts w:eastAsia="Malgun Gothic"/>
                  <w:color w:val="000000"/>
                  <w:sz w:val="18"/>
                  <w:szCs w:val="18"/>
                  <w:lang w:eastAsia="ko-KR"/>
                </w:rPr>
                <w:t>0,8,4,2,6</w:t>
              </w:r>
            </w:ins>
          </w:p>
        </w:tc>
        <w:tc>
          <w:tcPr>
            <w:tcW w:w="1603" w:type="dxa"/>
            <w:tcBorders>
              <w:top w:val="nil"/>
              <w:left w:val="nil"/>
              <w:bottom w:val="single" w:sz="4" w:space="0" w:color="auto"/>
              <w:right w:val="single" w:sz="4" w:space="0" w:color="auto"/>
            </w:tcBorders>
            <w:shd w:val="clear" w:color="auto" w:fill="auto"/>
            <w:noWrap/>
            <w:vAlign w:val="center"/>
            <w:hideMark/>
            <w:tcPrChange w:id="1101" w:author="HendryHendry/선임연구원/Convergence(연)ATS그룹(hendry.hendry" w:date="2011-11-17T12:20:00Z">
              <w:tcPr>
                <w:tcW w:w="1472"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102" w:author="HendryHendry/선임연구원/Convergence(연)ATS그룹(hendry.hendry" w:date="2011-11-17T12:16:00Z"/>
                <w:rFonts w:eastAsia="Malgun Gothic"/>
                <w:color w:val="000000"/>
                <w:sz w:val="18"/>
                <w:szCs w:val="18"/>
                <w:lang w:eastAsia="ko-KR"/>
              </w:rPr>
            </w:pPr>
            <w:ins w:id="1103" w:author="HendryHendry/선임연구원/Convergence(연)ATS그룹(hendry.hendry" w:date="2011-11-17T12:16:00Z">
              <w:r w:rsidRPr="003E3EBE">
                <w:rPr>
                  <w:rFonts w:eastAsia="Malgun Gothic"/>
                  <w:color w:val="000000"/>
                  <w:sz w:val="18"/>
                  <w:szCs w:val="18"/>
                  <w:lang w:eastAsia="ko-KR"/>
                </w:rPr>
                <w:t>[LC 0 2 4 ]</w:t>
              </w:r>
            </w:ins>
          </w:p>
        </w:tc>
        <w:tc>
          <w:tcPr>
            <w:tcW w:w="1417" w:type="dxa"/>
            <w:tcBorders>
              <w:top w:val="nil"/>
              <w:left w:val="nil"/>
              <w:bottom w:val="single" w:sz="4" w:space="0" w:color="auto"/>
              <w:right w:val="single" w:sz="4" w:space="0" w:color="auto"/>
            </w:tcBorders>
            <w:shd w:val="clear" w:color="auto" w:fill="auto"/>
            <w:noWrap/>
            <w:vAlign w:val="center"/>
            <w:hideMark/>
            <w:tcPrChange w:id="1104"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105" w:author="HendryHendry/선임연구원/Convergence(연)ATS그룹(hendry.hendry" w:date="2011-11-17T12:16:00Z"/>
                <w:rFonts w:eastAsia="Malgun Gothic"/>
                <w:color w:val="000000"/>
                <w:sz w:val="18"/>
                <w:szCs w:val="18"/>
                <w:lang w:eastAsia="ko-KR"/>
              </w:rPr>
            </w:pPr>
            <w:ins w:id="1106" w:author="HendryHendry/선임연구원/Convergence(연)ATS그룹(hendry.hendry" w:date="2011-11-17T12:16:00Z">
              <w:r w:rsidRPr="003E3EBE">
                <w:rPr>
                  <w:rFonts w:eastAsia="Malgun Gothic"/>
                  <w:color w:val="000000"/>
                  <w:sz w:val="18"/>
                  <w:szCs w:val="18"/>
                  <w:lang w:eastAsia="ko-KR"/>
                </w:rPr>
                <w:t>0,8,4,2,6</w:t>
              </w:r>
            </w:ins>
          </w:p>
        </w:tc>
        <w:tc>
          <w:tcPr>
            <w:tcW w:w="1006" w:type="dxa"/>
            <w:tcBorders>
              <w:top w:val="nil"/>
              <w:left w:val="nil"/>
              <w:bottom w:val="single" w:sz="4" w:space="0" w:color="auto"/>
              <w:right w:val="single" w:sz="4" w:space="0" w:color="auto"/>
            </w:tcBorders>
            <w:shd w:val="clear" w:color="auto" w:fill="auto"/>
            <w:noWrap/>
            <w:vAlign w:val="center"/>
            <w:hideMark/>
            <w:tcPrChange w:id="1107" w:author="HendryHendry/선임연구원/Convergence(연)ATS그룹(hendry.hendry" w:date="2011-11-17T12:20:00Z">
              <w:tcPr>
                <w:tcW w:w="100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108" w:author="HendryHendry/선임연구원/Convergence(연)ATS그룹(hendry.hendry" w:date="2011-11-17T12:16:00Z"/>
                <w:rFonts w:eastAsia="Malgun Gothic"/>
                <w:color w:val="000000"/>
                <w:sz w:val="18"/>
                <w:szCs w:val="18"/>
                <w:lang w:eastAsia="ko-KR"/>
              </w:rPr>
            </w:pPr>
            <w:ins w:id="1109" w:author="HendryHendry/선임연구원/Convergence(연)ATS그룹(hendry.hendry" w:date="2011-11-17T12:16:00Z">
              <w:r w:rsidRPr="003E3EBE">
                <w:rPr>
                  <w:rFonts w:eastAsia="Malgun Gothic"/>
                  <w:color w:val="000000"/>
                  <w:sz w:val="18"/>
                  <w:szCs w:val="18"/>
                  <w:lang w:eastAsia="ko-KR"/>
                </w:rPr>
                <w:t>4</w:t>
              </w:r>
            </w:ins>
          </w:p>
        </w:tc>
        <w:tc>
          <w:tcPr>
            <w:tcW w:w="589" w:type="dxa"/>
            <w:tcBorders>
              <w:top w:val="nil"/>
              <w:left w:val="nil"/>
              <w:bottom w:val="single" w:sz="4" w:space="0" w:color="auto"/>
              <w:right w:val="single" w:sz="4" w:space="0" w:color="auto"/>
            </w:tcBorders>
            <w:shd w:val="clear" w:color="auto" w:fill="auto"/>
            <w:noWrap/>
            <w:vAlign w:val="center"/>
            <w:hideMark/>
            <w:tcPrChange w:id="1110" w:author="HendryHendry/선임연구원/Convergence(연)ATS그룹(hendry.hendry" w:date="2011-11-17T12:20:00Z">
              <w:tcPr>
                <w:tcW w:w="55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111" w:author="HendryHendry/선임연구원/Convergence(연)ATS그룹(hendry.hendry" w:date="2011-11-17T12:16:00Z"/>
                <w:rFonts w:eastAsia="Malgun Gothic"/>
                <w:color w:val="000000"/>
                <w:sz w:val="18"/>
                <w:szCs w:val="18"/>
                <w:lang w:eastAsia="ko-KR"/>
              </w:rPr>
            </w:pPr>
            <w:ins w:id="1112" w:author="HendryHendry/선임연구원/Convergence(연)ATS그룹(hendry.hendry" w:date="2011-11-17T12:16:00Z">
              <w:r w:rsidRPr="003E3EBE">
                <w:rPr>
                  <w:rFonts w:eastAsia="Malgun Gothic"/>
                  <w:color w:val="000000"/>
                  <w:sz w:val="18"/>
                  <w:szCs w:val="18"/>
                  <w:lang w:eastAsia="ko-KR"/>
                </w:rPr>
                <w:t>0</w:t>
              </w:r>
            </w:ins>
          </w:p>
        </w:tc>
        <w:tc>
          <w:tcPr>
            <w:tcW w:w="468" w:type="dxa"/>
            <w:tcBorders>
              <w:top w:val="nil"/>
              <w:left w:val="nil"/>
              <w:bottom w:val="single" w:sz="4" w:space="0" w:color="auto"/>
              <w:right w:val="single" w:sz="4" w:space="0" w:color="auto"/>
            </w:tcBorders>
            <w:shd w:val="clear" w:color="auto" w:fill="auto"/>
            <w:noWrap/>
            <w:vAlign w:val="center"/>
            <w:hideMark/>
            <w:tcPrChange w:id="1113" w:author="HendryHendry/선임연구원/Convergence(연)ATS그룹(hendry.hendry" w:date="2011-11-17T12:20:00Z">
              <w:tcPr>
                <w:tcW w:w="39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114" w:author="HendryHendry/선임연구원/Convergence(연)ATS그룹(hendry.hendry" w:date="2011-11-17T12:16:00Z"/>
                <w:rFonts w:eastAsia="Malgun Gothic"/>
                <w:color w:val="000000"/>
                <w:sz w:val="18"/>
                <w:szCs w:val="18"/>
                <w:lang w:eastAsia="ko-KR"/>
              </w:rPr>
            </w:pPr>
            <w:ins w:id="1115" w:author="HendryHendry/선임연구원/Convergence(연)ATS그룹(hendry.hendry" w:date="2011-11-17T12:16:00Z">
              <w:r w:rsidRPr="003E3EBE">
                <w:rPr>
                  <w:rFonts w:eastAsia="Malgun Gothic"/>
                  <w:color w:val="000000"/>
                  <w:sz w:val="18"/>
                  <w:szCs w:val="18"/>
                  <w:lang w:eastAsia="ko-KR"/>
                </w:rPr>
                <w:t>12</w:t>
              </w:r>
            </w:ins>
          </w:p>
        </w:tc>
      </w:tr>
      <w:tr w:rsidR="003E3EBE" w:rsidRPr="003E3EBE" w:rsidTr="0064799C">
        <w:trPr>
          <w:trHeight w:val="300"/>
          <w:jc w:val="center"/>
          <w:ins w:id="1116" w:author="HendryHendry/선임연구원/Convergence(연)ATS그룹(hendry.hendry" w:date="2011-11-17T12:16:00Z"/>
          <w:trPrChange w:id="1117" w:author="HendryHendry/선임연구원/Convergence(연)ATS그룹(hendry.hendry" w:date="2011-11-17T12:20:00Z">
            <w:trPr>
              <w:trHeight w:val="300"/>
            </w:trPr>
          </w:trPrChange>
        </w:trPr>
        <w:tc>
          <w:tcPr>
            <w:tcW w:w="838" w:type="dxa"/>
            <w:tcBorders>
              <w:top w:val="nil"/>
              <w:left w:val="single" w:sz="4" w:space="0" w:color="auto"/>
              <w:bottom w:val="single" w:sz="4" w:space="0" w:color="auto"/>
              <w:right w:val="single" w:sz="4" w:space="0" w:color="auto"/>
            </w:tcBorders>
            <w:shd w:val="clear" w:color="auto" w:fill="auto"/>
            <w:noWrap/>
            <w:vAlign w:val="center"/>
            <w:hideMark/>
            <w:tcPrChange w:id="1118" w:author="HendryHendry/선임연구원/Convergence(연)ATS그룹(hendry.hendry" w:date="2011-11-17T12:20:00Z">
              <w:tcPr>
                <w:tcW w:w="74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119" w:author="HendryHendry/선임연구원/Convergence(연)ATS그룹(hendry.hendry" w:date="2011-11-17T12:16:00Z"/>
                <w:rFonts w:eastAsia="Malgun Gothic"/>
                <w:color w:val="000000"/>
                <w:sz w:val="18"/>
                <w:szCs w:val="18"/>
                <w:lang w:eastAsia="ko-KR"/>
              </w:rPr>
            </w:pPr>
            <w:ins w:id="1120" w:author="HendryHendry/선임연구원/Convergence(연)ATS그룹(hendry.hendry" w:date="2011-11-17T12:16:00Z">
              <w:r w:rsidRPr="003E3EBE">
                <w:rPr>
                  <w:rFonts w:eastAsia="Malgun Gothic"/>
                  <w:color w:val="000000"/>
                  <w:sz w:val="18"/>
                  <w:szCs w:val="18"/>
                  <w:lang w:eastAsia="ko-KR"/>
                </w:rPr>
                <w:t>5</w:t>
              </w:r>
            </w:ins>
          </w:p>
        </w:tc>
        <w:tc>
          <w:tcPr>
            <w:tcW w:w="600" w:type="dxa"/>
            <w:tcBorders>
              <w:top w:val="nil"/>
              <w:left w:val="nil"/>
              <w:bottom w:val="single" w:sz="4" w:space="0" w:color="auto"/>
              <w:right w:val="single" w:sz="4" w:space="0" w:color="auto"/>
            </w:tcBorders>
            <w:shd w:val="clear" w:color="auto" w:fill="auto"/>
            <w:noWrap/>
            <w:vAlign w:val="center"/>
            <w:hideMark/>
            <w:tcPrChange w:id="1121" w:author="HendryHendry/선임연구원/Convergence(연)ATS그룹(hendry.hendry" w:date="2011-11-17T12:20:00Z">
              <w:tcPr>
                <w:tcW w:w="60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122" w:author="HendryHendry/선임연구원/Convergence(연)ATS그룹(hendry.hendry" w:date="2011-11-17T12:16:00Z"/>
                <w:rFonts w:eastAsia="Malgun Gothic"/>
                <w:color w:val="000000"/>
                <w:sz w:val="18"/>
                <w:szCs w:val="18"/>
                <w:lang w:eastAsia="ko-KR"/>
              </w:rPr>
            </w:pPr>
            <w:ins w:id="1123" w:author="HendryHendry/선임연구원/Convergence(연)ATS그룹(hendry.hendry" w:date="2011-11-17T12:16:00Z">
              <w:r w:rsidRPr="003E3EBE">
                <w:rPr>
                  <w:rFonts w:eastAsia="Malgun Gothic"/>
                  <w:color w:val="000000"/>
                  <w:sz w:val="18"/>
                  <w:szCs w:val="18"/>
                  <w:lang w:eastAsia="ko-KR"/>
                </w:rPr>
                <w:t>3</w:t>
              </w:r>
            </w:ins>
          </w:p>
        </w:tc>
        <w:tc>
          <w:tcPr>
            <w:tcW w:w="589" w:type="dxa"/>
            <w:tcBorders>
              <w:top w:val="nil"/>
              <w:left w:val="nil"/>
              <w:bottom w:val="single" w:sz="4" w:space="0" w:color="auto"/>
              <w:right w:val="single" w:sz="4" w:space="0" w:color="auto"/>
            </w:tcBorders>
            <w:shd w:val="clear" w:color="auto" w:fill="auto"/>
            <w:noWrap/>
            <w:vAlign w:val="center"/>
            <w:hideMark/>
            <w:tcPrChange w:id="1124" w:author="HendryHendry/선임연구원/Convergence(연)ATS그룹(hendry.hendry" w:date="2011-11-17T12:20:00Z">
              <w:tcPr>
                <w:tcW w:w="58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125" w:author="HendryHendry/선임연구원/Convergence(연)ATS그룹(hendry.hendry" w:date="2011-11-17T12:16:00Z"/>
                <w:rFonts w:eastAsia="Malgun Gothic"/>
                <w:color w:val="000000"/>
                <w:sz w:val="18"/>
                <w:szCs w:val="18"/>
                <w:lang w:eastAsia="ko-KR"/>
              </w:rPr>
            </w:pPr>
            <w:ins w:id="1126" w:author="HendryHendry/선임연구원/Convergence(연)ATS그룹(hendry.hendry" w:date="2011-11-17T12:16:00Z">
              <w:r w:rsidRPr="003E3EBE">
                <w:rPr>
                  <w:rFonts w:eastAsia="Malgun Gothic"/>
                  <w:color w:val="000000"/>
                  <w:sz w:val="18"/>
                  <w:szCs w:val="18"/>
                  <w:lang w:eastAsia="ko-KR"/>
                </w:rPr>
                <w:t>-</w:t>
              </w:r>
            </w:ins>
          </w:p>
        </w:tc>
        <w:tc>
          <w:tcPr>
            <w:tcW w:w="1548" w:type="dxa"/>
            <w:tcBorders>
              <w:top w:val="nil"/>
              <w:left w:val="nil"/>
              <w:bottom w:val="single" w:sz="4" w:space="0" w:color="auto"/>
              <w:right w:val="single" w:sz="4" w:space="0" w:color="auto"/>
            </w:tcBorders>
            <w:shd w:val="clear" w:color="auto" w:fill="auto"/>
            <w:noWrap/>
            <w:vAlign w:val="center"/>
            <w:hideMark/>
            <w:tcPrChange w:id="1127"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128" w:author="HendryHendry/선임연구원/Convergence(연)ATS그룹(hendry.hendry" w:date="2011-11-17T12:16:00Z"/>
                <w:rFonts w:eastAsia="Malgun Gothic"/>
                <w:color w:val="000000"/>
                <w:sz w:val="18"/>
                <w:szCs w:val="18"/>
                <w:lang w:eastAsia="ko-KR"/>
              </w:rPr>
            </w:pPr>
            <w:ins w:id="1129" w:author="HendryHendry/선임연구원/Convergence(연)ATS그룹(hendry.hendry" w:date="2011-11-17T12:16:00Z">
              <w:r w:rsidRPr="003E3EBE">
                <w:rPr>
                  <w:rFonts w:eastAsia="Malgun Gothic"/>
                  <w:color w:val="000000"/>
                  <w:sz w:val="18"/>
                  <w:szCs w:val="18"/>
                  <w:lang w:eastAsia="ko-KR"/>
                </w:rPr>
                <w:t>0,8,4,2,6</w:t>
              </w:r>
            </w:ins>
          </w:p>
        </w:tc>
        <w:tc>
          <w:tcPr>
            <w:tcW w:w="1603" w:type="dxa"/>
            <w:tcBorders>
              <w:top w:val="nil"/>
              <w:left w:val="nil"/>
              <w:bottom w:val="single" w:sz="4" w:space="0" w:color="auto"/>
              <w:right w:val="single" w:sz="4" w:space="0" w:color="auto"/>
            </w:tcBorders>
            <w:shd w:val="clear" w:color="auto" w:fill="auto"/>
            <w:noWrap/>
            <w:vAlign w:val="center"/>
            <w:hideMark/>
            <w:tcPrChange w:id="1130" w:author="HendryHendry/선임연구원/Convergence(연)ATS그룹(hendry.hendry" w:date="2011-11-17T12:20:00Z">
              <w:tcPr>
                <w:tcW w:w="1472"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131" w:author="HendryHendry/선임연구원/Convergence(연)ATS그룹(hendry.hendry" w:date="2011-11-17T12:16:00Z"/>
                <w:rFonts w:eastAsia="Malgun Gothic"/>
                <w:color w:val="000000"/>
                <w:sz w:val="18"/>
                <w:szCs w:val="18"/>
                <w:lang w:eastAsia="ko-KR"/>
              </w:rPr>
            </w:pPr>
            <w:ins w:id="1132" w:author="HendryHendry/선임연구원/Convergence(연)ATS그룹(hendry.hendry" w:date="2011-11-17T12:16:00Z">
              <w:r w:rsidRPr="003E3EBE">
                <w:rPr>
                  <w:rFonts w:eastAsia="Malgun Gothic"/>
                  <w:color w:val="000000"/>
                  <w:sz w:val="18"/>
                  <w:szCs w:val="18"/>
                  <w:lang w:eastAsia="ko-KR"/>
                </w:rPr>
                <w:t>[LC 2 4 0 6 ]</w:t>
              </w:r>
            </w:ins>
          </w:p>
        </w:tc>
        <w:tc>
          <w:tcPr>
            <w:tcW w:w="1417" w:type="dxa"/>
            <w:tcBorders>
              <w:top w:val="nil"/>
              <w:left w:val="nil"/>
              <w:bottom w:val="single" w:sz="4" w:space="0" w:color="auto"/>
              <w:right w:val="single" w:sz="4" w:space="0" w:color="auto"/>
            </w:tcBorders>
            <w:shd w:val="clear" w:color="auto" w:fill="auto"/>
            <w:noWrap/>
            <w:vAlign w:val="center"/>
            <w:hideMark/>
            <w:tcPrChange w:id="1133"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134" w:author="HendryHendry/선임연구원/Convergence(연)ATS그룹(hendry.hendry" w:date="2011-11-17T12:16:00Z"/>
                <w:rFonts w:eastAsia="Malgun Gothic"/>
                <w:color w:val="000000"/>
                <w:sz w:val="18"/>
                <w:szCs w:val="18"/>
                <w:lang w:eastAsia="ko-KR"/>
              </w:rPr>
            </w:pPr>
            <w:ins w:id="1135" w:author="HendryHendry/선임연구원/Convergence(연)ATS그룹(hendry.hendry" w:date="2011-11-17T12:16:00Z">
              <w:r w:rsidRPr="003E3EBE">
                <w:rPr>
                  <w:rFonts w:eastAsia="Malgun Gothic"/>
                  <w:color w:val="000000"/>
                  <w:sz w:val="18"/>
                  <w:szCs w:val="18"/>
                  <w:lang w:eastAsia="ko-KR"/>
                </w:rPr>
                <w:t>0,8,4,2,6</w:t>
              </w:r>
            </w:ins>
          </w:p>
        </w:tc>
        <w:tc>
          <w:tcPr>
            <w:tcW w:w="1006" w:type="dxa"/>
            <w:tcBorders>
              <w:top w:val="nil"/>
              <w:left w:val="nil"/>
              <w:bottom w:val="single" w:sz="4" w:space="0" w:color="auto"/>
              <w:right w:val="single" w:sz="4" w:space="0" w:color="auto"/>
            </w:tcBorders>
            <w:shd w:val="clear" w:color="auto" w:fill="auto"/>
            <w:noWrap/>
            <w:vAlign w:val="center"/>
            <w:hideMark/>
            <w:tcPrChange w:id="1136" w:author="HendryHendry/선임연구원/Convergence(연)ATS그룹(hendry.hendry" w:date="2011-11-17T12:20:00Z">
              <w:tcPr>
                <w:tcW w:w="100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137" w:author="HendryHendry/선임연구원/Convergence(연)ATS그룹(hendry.hendry" w:date="2011-11-17T12:16:00Z"/>
                <w:rFonts w:eastAsia="Malgun Gothic"/>
                <w:color w:val="000000"/>
                <w:sz w:val="18"/>
                <w:szCs w:val="18"/>
                <w:lang w:eastAsia="ko-KR"/>
              </w:rPr>
            </w:pPr>
            <w:ins w:id="1138" w:author="HendryHendry/선임연구원/Convergence(연)ATS그룹(hendry.hendry" w:date="2011-11-17T12:16:00Z">
              <w:r w:rsidRPr="003E3EBE">
                <w:rPr>
                  <w:rFonts w:eastAsia="Malgun Gothic"/>
                  <w:color w:val="000000"/>
                  <w:sz w:val="18"/>
                  <w:szCs w:val="18"/>
                  <w:lang w:eastAsia="ko-KR"/>
                </w:rPr>
                <w:t>4</w:t>
              </w:r>
            </w:ins>
          </w:p>
        </w:tc>
        <w:tc>
          <w:tcPr>
            <w:tcW w:w="589" w:type="dxa"/>
            <w:tcBorders>
              <w:top w:val="nil"/>
              <w:left w:val="nil"/>
              <w:bottom w:val="single" w:sz="4" w:space="0" w:color="auto"/>
              <w:right w:val="single" w:sz="4" w:space="0" w:color="auto"/>
            </w:tcBorders>
            <w:shd w:val="clear" w:color="auto" w:fill="auto"/>
            <w:noWrap/>
            <w:vAlign w:val="center"/>
            <w:hideMark/>
            <w:tcPrChange w:id="1139" w:author="HendryHendry/선임연구원/Convergence(연)ATS그룹(hendry.hendry" w:date="2011-11-17T12:20:00Z">
              <w:tcPr>
                <w:tcW w:w="55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140" w:author="HendryHendry/선임연구원/Convergence(연)ATS그룹(hendry.hendry" w:date="2011-11-17T12:16:00Z"/>
                <w:rFonts w:eastAsia="Malgun Gothic"/>
                <w:color w:val="000000"/>
                <w:sz w:val="18"/>
                <w:szCs w:val="18"/>
                <w:lang w:eastAsia="ko-KR"/>
              </w:rPr>
            </w:pPr>
            <w:ins w:id="1141" w:author="HendryHendry/선임연구원/Convergence(연)ATS그룹(hendry.hendry" w:date="2011-11-17T12:16:00Z">
              <w:r w:rsidRPr="003E3EBE">
                <w:rPr>
                  <w:rFonts w:eastAsia="Malgun Gothic"/>
                  <w:color w:val="000000"/>
                  <w:sz w:val="18"/>
                  <w:szCs w:val="18"/>
                  <w:lang w:eastAsia="ko-KR"/>
                </w:rPr>
                <w:t>0</w:t>
              </w:r>
            </w:ins>
          </w:p>
        </w:tc>
        <w:tc>
          <w:tcPr>
            <w:tcW w:w="468" w:type="dxa"/>
            <w:tcBorders>
              <w:top w:val="nil"/>
              <w:left w:val="nil"/>
              <w:bottom w:val="single" w:sz="4" w:space="0" w:color="auto"/>
              <w:right w:val="single" w:sz="4" w:space="0" w:color="auto"/>
            </w:tcBorders>
            <w:shd w:val="clear" w:color="auto" w:fill="auto"/>
            <w:noWrap/>
            <w:vAlign w:val="center"/>
            <w:hideMark/>
            <w:tcPrChange w:id="1142" w:author="HendryHendry/선임연구원/Convergence(연)ATS그룹(hendry.hendry" w:date="2011-11-17T12:20:00Z">
              <w:tcPr>
                <w:tcW w:w="39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143" w:author="HendryHendry/선임연구원/Convergence(연)ATS그룹(hendry.hendry" w:date="2011-11-17T12:16:00Z"/>
                <w:rFonts w:eastAsia="Malgun Gothic"/>
                <w:color w:val="000000"/>
                <w:sz w:val="18"/>
                <w:szCs w:val="18"/>
                <w:lang w:eastAsia="ko-KR"/>
              </w:rPr>
            </w:pPr>
            <w:ins w:id="1144" w:author="HendryHendry/선임연구원/Convergence(연)ATS그룹(hendry.hendry" w:date="2011-11-17T12:16:00Z">
              <w:r w:rsidRPr="003E3EBE">
                <w:rPr>
                  <w:rFonts w:eastAsia="Malgun Gothic"/>
                  <w:color w:val="000000"/>
                  <w:sz w:val="18"/>
                  <w:szCs w:val="18"/>
                  <w:lang w:eastAsia="ko-KR"/>
                </w:rPr>
                <w:t>16</w:t>
              </w:r>
            </w:ins>
          </w:p>
        </w:tc>
      </w:tr>
      <w:tr w:rsidR="003E3EBE" w:rsidRPr="003E3EBE" w:rsidTr="0064799C">
        <w:trPr>
          <w:trHeight w:val="300"/>
          <w:jc w:val="center"/>
          <w:ins w:id="1145" w:author="HendryHendry/선임연구원/Convergence(연)ATS그룹(hendry.hendry" w:date="2011-11-17T12:16:00Z"/>
          <w:trPrChange w:id="1146" w:author="HendryHendry/선임연구원/Convergence(연)ATS그룹(hendry.hendry" w:date="2011-11-17T12:20:00Z">
            <w:trPr>
              <w:trHeight w:val="300"/>
            </w:trPr>
          </w:trPrChange>
        </w:trPr>
        <w:tc>
          <w:tcPr>
            <w:tcW w:w="838" w:type="dxa"/>
            <w:tcBorders>
              <w:top w:val="nil"/>
              <w:left w:val="single" w:sz="4" w:space="0" w:color="auto"/>
              <w:bottom w:val="single" w:sz="4" w:space="0" w:color="auto"/>
              <w:right w:val="single" w:sz="4" w:space="0" w:color="auto"/>
            </w:tcBorders>
            <w:shd w:val="clear" w:color="auto" w:fill="auto"/>
            <w:noWrap/>
            <w:vAlign w:val="center"/>
            <w:hideMark/>
            <w:tcPrChange w:id="1147" w:author="HendryHendry/선임연구원/Convergence(연)ATS그룹(hendry.hendry" w:date="2011-11-17T12:20:00Z">
              <w:tcPr>
                <w:tcW w:w="74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148" w:author="HendryHendry/선임연구원/Convergence(연)ATS그룹(hendry.hendry" w:date="2011-11-17T12:16:00Z"/>
                <w:rFonts w:eastAsia="Malgun Gothic"/>
                <w:color w:val="000000"/>
                <w:sz w:val="18"/>
                <w:szCs w:val="18"/>
                <w:lang w:eastAsia="ko-KR"/>
              </w:rPr>
            </w:pPr>
            <w:ins w:id="1149" w:author="HendryHendry/선임연구원/Convergence(연)ATS그룹(hendry.hendry" w:date="2011-11-17T12:16:00Z">
              <w:r w:rsidRPr="003E3EBE">
                <w:rPr>
                  <w:rFonts w:eastAsia="Malgun Gothic"/>
                  <w:color w:val="000000"/>
                  <w:sz w:val="18"/>
                  <w:szCs w:val="18"/>
                  <w:lang w:eastAsia="ko-KR"/>
                </w:rPr>
                <w:t>5</w:t>
              </w:r>
            </w:ins>
          </w:p>
        </w:tc>
        <w:tc>
          <w:tcPr>
            <w:tcW w:w="600" w:type="dxa"/>
            <w:tcBorders>
              <w:top w:val="nil"/>
              <w:left w:val="nil"/>
              <w:bottom w:val="single" w:sz="4" w:space="0" w:color="auto"/>
              <w:right w:val="single" w:sz="4" w:space="0" w:color="auto"/>
            </w:tcBorders>
            <w:shd w:val="clear" w:color="auto" w:fill="auto"/>
            <w:noWrap/>
            <w:vAlign w:val="center"/>
            <w:hideMark/>
            <w:tcPrChange w:id="1150" w:author="HendryHendry/선임연구원/Convergence(연)ATS그룹(hendry.hendry" w:date="2011-11-17T12:20:00Z">
              <w:tcPr>
                <w:tcW w:w="60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151" w:author="HendryHendry/선임연구원/Convergence(연)ATS그룹(hendry.hendry" w:date="2011-11-17T12:16:00Z"/>
                <w:rFonts w:eastAsia="Malgun Gothic"/>
                <w:color w:val="000000"/>
                <w:sz w:val="18"/>
                <w:szCs w:val="18"/>
                <w:lang w:eastAsia="ko-KR"/>
              </w:rPr>
            </w:pPr>
            <w:ins w:id="1152" w:author="HendryHendry/선임연구원/Convergence(연)ATS그룹(hendry.hendry" w:date="2011-11-17T12:16:00Z">
              <w:r w:rsidRPr="003E3EBE">
                <w:rPr>
                  <w:rFonts w:eastAsia="Malgun Gothic"/>
                  <w:color w:val="000000"/>
                  <w:sz w:val="18"/>
                  <w:szCs w:val="18"/>
                  <w:lang w:eastAsia="ko-KR"/>
                </w:rPr>
                <w:t>5</w:t>
              </w:r>
            </w:ins>
          </w:p>
        </w:tc>
        <w:tc>
          <w:tcPr>
            <w:tcW w:w="589" w:type="dxa"/>
            <w:tcBorders>
              <w:top w:val="nil"/>
              <w:left w:val="nil"/>
              <w:bottom w:val="single" w:sz="4" w:space="0" w:color="auto"/>
              <w:right w:val="single" w:sz="4" w:space="0" w:color="auto"/>
            </w:tcBorders>
            <w:shd w:val="clear" w:color="auto" w:fill="auto"/>
            <w:noWrap/>
            <w:vAlign w:val="center"/>
            <w:hideMark/>
            <w:tcPrChange w:id="1153" w:author="HendryHendry/선임연구원/Convergence(연)ATS그룹(hendry.hendry" w:date="2011-11-17T12:20:00Z">
              <w:tcPr>
                <w:tcW w:w="58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154" w:author="HendryHendry/선임연구원/Convergence(연)ATS그룹(hendry.hendry" w:date="2011-11-17T12:16:00Z"/>
                <w:rFonts w:eastAsia="Malgun Gothic"/>
                <w:color w:val="000000"/>
                <w:sz w:val="18"/>
                <w:szCs w:val="18"/>
                <w:lang w:eastAsia="ko-KR"/>
              </w:rPr>
            </w:pPr>
            <w:ins w:id="1155" w:author="HendryHendry/선임연구원/Convergence(연)ATS그룹(hendry.hendry" w:date="2011-11-17T12:16:00Z">
              <w:r w:rsidRPr="003E3EBE">
                <w:rPr>
                  <w:rFonts w:eastAsia="Malgun Gothic"/>
                  <w:color w:val="000000"/>
                  <w:sz w:val="18"/>
                  <w:szCs w:val="18"/>
                  <w:lang w:eastAsia="ko-KR"/>
                </w:rPr>
                <w:t>-</w:t>
              </w:r>
            </w:ins>
          </w:p>
        </w:tc>
        <w:tc>
          <w:tcPr>
            <w:tcW w:w="1548" w:type="dxa"/>
            <w:tcBorders>
              <w:top w:val="nil"/>
              <w:left w:val="nil"/>
              <w:bottom w:val="single" w:sz="4" w:space="0" w:color="auto"/>
              <w:right w:val="single" w:sz="4" w:space="0" w:color="auto"/>
            </w:tcBorders>
            <w:shd w:val="clear" w:color="auto" w:fill="auto"/>
            <w:noWrap/>
            <w:vAlign w:val="center"/>
            <w:hideMark/>
            <w:tcPrChange w:id="1156"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157" w:author="HendryHendry/선임연구원/Convergence(연)ATS그룹(hendry.hendry" w:date="2011-11-17T12:16:00Z"/>
                <w:rFonts w:eastAsia="Malgun Gothic"/>
                <w:color w:val="000000"/>
                <w:sz w:val="18"/>
                <w:szCs w:val="18"/>
                <w:lang w:eastAsia="ko-KR"/>
              </w:rPr>
            </w:pPr>
            <w:ins w:id="1158" w:author="HendryHendry/선임연구원/Convergence(연)ATS그룹(hendry.hendry" w:date="2011-11-17T12:16:00Z">
              <w:r w:rsidRPr="003E3EBE">
                <w:rPr>
                  <w:rFonts w:eastAsia="Malgun Gothic"/>
                  <w:color w:val="000000"/>
                  <w:sz w:val="18"/>
                  <w:szCs w:val="18"/>
                  <w:lang w:eastAsia="ko-KR"/>
                </w:rPr>
                <w:t>0,8,4,2,6</w:t>
              </w:r>
            </w:ins>
          </w:p>
        </w:tc>
        <w:tc>
          <w:tcPr>
            <w:tcW w:w="1603" w:type="dxa"/>
            <w:tcBorders>
              <w:top w:val="nil"/>
              <w:left w:val="nil"/>
              <w:bottom w:val="single" w:sz="4" w:space="0" w:color="auto"/>
              <w:right w:val="single" w:sz="4" w:space="0" w:color="auto"/>
            </w:tcBorders>
            <w:shd w:val="clear" w:color="auto" w:fill="auto"/>
            <w:noWrap/>
            <w:vAlign w:val="center"/>
            <w:hideMark/>
            <w:tcPrChange w:id="1159" w:author="HendryHendry/선임연구원/Convergence(연)ATS그룹(hendry.hendry" w:date="2011-11-17T12:20:00Z">
              <w:tcPr>
                <w:tcW w:w="1472"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160" w:author="HendryHendry/선임연구원/Convergence(연)ATS그룹(hendry.hendry" w:date="2011-11-17T12:16:00Z"/>
                <w:rFonts w:eastAsia="Malgun Gothic"/>
                <w:color w:val="000000"/>
                <w:sz w:val="18"/>
                <w:szCs w:val="18"/>
                <w:lang w:eastAsia="ko-KR"/>
              </w:rPr>
            </w:pPr>
            <w:ins w:id="1161" w:author="HendryHendry/선임연구원/Convergence(연)ATS그룹(hendry.hendry" w:date="2011-11-17T12:16:00Z">
              <w:r w:rsidRPr="003E3EBE">
                <w:rPr>
                  <w:rFonts w:eastAsia="Malgun Gothic"/>
                  <w:color w:val="000000"/>
                  <w:sz w:val="18"/>
                  <w:szCs w:val="18"/>
                  <w:lang w:eastAsia="ko-KR"/>
                </w:rPr>
                <w:t>[LC 4 6 2 8 ]</w:t>
              </w:r>
            </w:ins>
          </w:p>
        </w:tc>
        <w:tc>
          <w:tcPr>
            <w:tcW w:w="1417" w:type="dxa"/>
            <w:tcBorders>
              <w:top w:val="nil"/>
              <w:left w:val="nil"/>
              <w:bottom w:val="single" w:sz="4" w:space="0" w:color="auto"/>
              <w:right w:val="single" w:sz="4" w:space="0" w:color="auto"/>
            </w:tcBorders>
            <w:shd w:val="clear" w:color="auto" w:fill="auto"/>
            <w:noWrap/>
            <w:vAlign w:val="center"/>
            <w:hideMark/>
            <w:tcPrChange w:id="1162"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163" w:author="HendryHendry/선임연구원/Convergence(연)ATS그룹(hendry.hendry" w:date="2011-11-17T12:16:00Z"/>
                <w:rFonts w:eastAsia="Malgun Gothic"/>
                <w:color w:val="000000"/>
                <w:sz w:val="18"/>
                <w:szCs w:val="18"/>
                <w:lang w:eastAsia="ko-KR"/>
              </w:rPr>
            </w:pPr>
            <w:ins w:id="1164" w:author="HendryHendry/선임연구원/Convergence(연)ATS그룹(hendry.hendry" w:date="2011-11-17T12:16:00Z">
              <w:r w:rsidRPr="003E3EBE">
                <w:rPr>
                  <w:rFonts w:eastAsia="Malgun Gothic"/>
                  <w:color w:val="000000"/>
                  <w:sz w:val="18"/>
                  <w:szCs w:val="18"/>
                  <w:lang w:eastAsia="ko-KR"/>
                </w:rPr>
                <w:t>0,8,4,2,6</w:t>
              </w:r>
            </w:ins>
          </w:p>
        </w:tc>
        <w:tc>
          <w:tcPr>
            <w:tcW w:w="1006" w:type="dxa"/>
            <w:tcBorders>
              <w:top w:val="nil"/>
              <w:left w:val="nil"/>
              <w:bottom w:val="single" w:sz="4" w:space="0" w:color="auto"/>
              <w:right w:val="single" w:sz="4" w:space="0" w:color="auto"/>
            </w:tcBorders>
            <w:shd w:val="clear" w:color="auto" w:fill="auto"/>
            <w:noWrap/>
            <w:vAlign w:val="center"/>
            <w:hideMark/>
            <w:tcPrChange w:id="1165" w:author="HendryHendry/선임연구원/Convergence(연)ATS그룹(hendry.hendry" w:date="2011-11-17T12:20:00Z">
              <w:tcPr>
                <w:tcW w:w="100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166" w:author="HendryHendry/선임연구원/Convergence(연)ATS그룹(hendry.hendry" w:date="2011-11-17T12:16:00Z"/>
                <w:rFonts w:eastAsia="Malgun Gothic"/>
                <w:color w:val="000000"/>
                <w:sz w:val="18"/>
                <w:szCs w:val="18"/>
                <w:lang w:eastAsia="ko-KR"/>
              </w:rPr>
            </w:pPr>
            <w:ins w:id="1167" w:author="HendryHendry/선임연구원/Convergence(연)ATS그룹(hendry.hendry" w:date="2011-11-17T12:16:00Z">
              <w:r w:rsidRPr="003E3EBE">
                <w:rPr>
                  <w:rFonts w:eastAsia="Malgun Gothic"/>
                  <w:color w:val="000000"/>
                  <w:sz w:val="18"/>
                  <w:szCs w:val="18"/>
                  <w:lang w:eastAsia="ko-KR"/>
                </w:rPr>
                <w:t>4</w:t>
              </w:r>
            </w:ins>
          </w:p>
        </w:tc>
        <w:tc>
          <w:tcPr>
            <w:tcW w:w="589" w:type="dxa"/>
            <w:tcBorders>
              <w:top w:val="nil"/>
              <w:left w:val="nil"/>
              <w:bottom w:val="single" w:sz="4" w:space="0" w:color="auto"/>
              <w:right w:val="single" w:sz="4" w:space="0" w:color="auto"/>
            </w:tcBorders>
            <w:shd w:val="clear" w:color="auto" w:fill="auto"/>
            <w:noWrap/>
            <w:vAlign w:val="center"/>
            <w:hideMark/>
            <w:tcPrChange w:id="1168" w:author="HendryHendry/선임연구원/Convergence(연)ATS그룹(hendry.hendry" w:date="2011-11-17T12:20:00Z">
              <w:tcPr>
                <w:tcW w:w="55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169" w:author="HendryHendry/선임연구원/Convergence(연)ATS그룹(hendry.hendry" w:date="2011-11-17T12:16:00Z"/>
                <w:rFonts w:eastAsia="Malgun Gothic"/>
                <w:color w:val="000000"/>
                <w:sz w:val="18"/>
                <w:szCs w:val="18"/>
                <w:lang w:eastAsia="ko-KR"/>
              </w:rPr>
            </w:pPr>
            <w:ins w:id="1170" w:author="HendryHendry/선임연구원/Convergence(연)ATS그룹(hendry.hendry" w:date="2011-11-17T12:16:00Z">
              <w:r w:rsidRPr="003E3EBE">
                <w:rPr>
                  <w:rFonts w:eastAsia="Malgun Gothic"/>
                  <w:color w:val="000000"/>
                  <w:sz w:val="18"/>
                  <w:szCs w:val="18"/>
                  <w:lang w:eastAsia="ko-KR"/>
                </w:rPr>
                <w:t>0</w:t>
              </w:r>
            </w:ins>
          </w:p>
        </w:tc>
        <w:tc>
          <w:tcPr>
            <w:tcW w:w="468" w:type="dxa"/>
            <w:tcBorders>
              <w:top w:val="nil"/>
              <w:left w:val="nil"/>
              <w:bottom w:val="single" w:sz="4" w:space="0" w:color="auto"/>
              <w:right w:val="single" w:sz="4" w:space="0" w:color="auto"/>
            </w:tcBorders>
            <w:shd w:val="clear" w:color="auto" w:fill="auto"/>
            <w:noWrap/>
            <w:vAlign w:val="center"/>
            <w:hideMark/>
            <w:tcPrChange w:id="1171" w:author="HendryHendry/선임연구원/Convergence(연)ATS그룹(hendry.hendry" w:date="2011-11-17T12:20:00Z">
              <w:tcPr>
                <w:tcW w:w="39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172" w:author="HendryHendry/선임연구원/Convergence(연)ATS그룹(hendry.hendry" w:date="2011-11-17T12:16:00Z"/>
                <w:rFonts w:eastAsia="Malgun Gothic"/>
                <w:color w:val="000000"/>
                <w:sz w:val="18"/>
                <w:szCs w:val="18"/>
                <w:lang w:eastAsia="ko-KR"/>
              </w:rPr>
            </w:pPr>
            <w:ins w:id="1173" w:author="HendryHendry/선임연구원/Convergence(연)ATS그룹(hendry.hendry" w:date="2011-11-17T12:16:00Z">
              <w:r w:rsidRPr="003E3EBE">
                <w:rPr>
                  <w:rFonts w:eastAsia="Malgun Gothic"/>
                  <w:color w:val="000000"/>
                  <w:sz w:val="18"/>
                  <w:szCs w:val="18"/>
                  <w:lang w:eastAsia="ko-KR"/>
                </w:rPr>
                <w:t>16</w:t>
              </w:r>
            </w:ins>
          </w:p>
        </w:tc>
      </w:tr>
      <w:tr w:rsidR="003E3EBE" w:rsidRPr="003E3EBE" w:rsidTr="0064799C">
        <w:trPr>
          <w:trHeight w:val="300"/>
          <w:jc w:val="center"/>
          <w:ins w:id="1174" w:author="HendryHendry/선임연구원/Convergence(연)ATS그룹(hendry.hendry" w:date="2011-11-17T12:16:00Z"/>
          <w:trPrChange w:id="1175" w:author="HendryHendry/선임연구원/Convergence(연)ATS그룹(hendry.hendry" w:date="2011-11-17T12:20:00Z">
            <w:trPr>
              <w:trHeight w:val="300"/>
            </w:trPr>
          </w:trPrChange>
        </w:trPr>
        <w:tc>
          <w:tcPr>
            <w:tcW w:w="838" w:type="dxa"/>
            <w:tcBorders>
              <w:top w:val="nil"/>
              <w:left w:val="single" w:sz="4" w:space="0" w:color="auto"/>
              <w:bottom w:val="single" w:sz="4" w:space="0" w:color="auto"/>
              <w:right w:val="single" w:sz="4" w:space="0" w:color="auto"/>
            </w:tcBorders>
            <w:shd w:val="clear" w:color="auto" w:fill="auto"/>
            <w:noWrap/>
            <w:vAlign w:val="center"/>
            <w:hideMark/>
            <w:tcPrChange w:id="1176" w:author="HendryHendry/선임연구원/Convergence(연)ATS그룹(hendry.hendry" w:date="2011-11-17T12:20:00Z">
              <w:tcPr>
                <w:tcW w:w="74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177" w:author="HendryHendry/선임연구원/Convergence(연)ATS그룹(hendry.hendry" w:date="2011-11-17T12:16:00Z"/>
                <w:rFonts w:eastAsia="Malgun Gothic"/>
                <w:color w:val="000000"/>
                <w:sz w:val="18"/>
                <w:szCs w:val="18"/>
                <w:lang w:eastAsia="ko-KR"/>
              </w:rPr>
            </w:pPr>
            <w:ins w:id="1178" w:author="HendryHendry/선임연구원/Convergence(연)ATS그룹(hendry.hendry" w:date="2011-11-17T12:16:00Z">
              <w:r w:rsidRPr="003E3EBE">
                <w:rPr>
                  <w:rFonts w:eastAsia="Malgun Gothic"/>
                  <w:color w:val="000000"/>
                  <w:sz w:val="18"/>
                  <w:szCs w:val="18"/>
                  <w:lang w:eastAsia="ko-KR"/>
                </w:rPr>
                <w:t>5</w:t>
              </w:r>
            </w:ins>
          </w:p>
        </w:tc>
        <w:tc>
          <w:tcPr>
            <w:tcW w:w="600" w:type="dxa"/>
            <w:tcBorders>
              <w:top w:val="nil"/>
              <w:left w:val="nil"/>
              <w:bottom w:val="single" w:sz="4" w:space="0" w:color="auto"/>
              <w:right w:val="single" w:sz="4" w:space="0" w:color="auto"/>
            </w:tcBorders>
            <w:shd w:val="clear" w:color="auto" w:fill="auto"/>
            <w:noWrap/>
            <w:vAlign w:val="center"/>
            <w:hideMark/>
            <w:tcPrChange w:id="1179" w:author="HendryHendry/선임연구원/Convergence(연)ATS그룹(hendry.hendry" w:date="2011-11-17T12:20:00Z">
              <w:tcPr>
                <w:tcW w:w="60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180" w:author="HendryHendry/선임연구원/Convergence(연)ATS그룹(hendry.hendry" w:date="2011-11-17T12:16:00Z"/>
                <w:rFonts w:eastAsia="Malgun Gothic"/>
                <w:color w:val="000000"/>
                <w:sz w:val="18"/>
                <w:szCs w:val="18"/>
                <w:lang w:eastAsia="ko-KR"/>
              </w:rPr>
            </w:pPr>
            <w:ins w:id="1181" w:author="HendryHendry/선임연구원/Convergence(연)ATS그룹(hendry.hendry" w:date="2011-11-17T12:16:00Z">
              <w:r w:rsidRPr="003E3EBE">
                <w:rPr>
                  <w:rFonts w:eastAsia="Malgun Gothic"/>
                  <w:color w:val="000000"/>
                  <w:sz w:val="18"/>
                  <w:szCs w:val="18"/>
                  <w:lang w:eastAsia="ko-KR"/>
                </w:rPr>
                <w:t>7</w:t>
              </w:r>
            </w:ins>
          </w:p>
        </w:tc>
        <w:tc>
          <w:tcPr>
            <w:tcW w:w="589" w:type="dxa"/>
            <w:tcBorders>
              <w:top w:val="nil"/>
              <w:left w:val="nil"/>
              <w:bottom w:val="single" w:sz="4" w:space="0" w:color="auto"/>
              <w:right w:val="single" w:sz="4" w:space="0" w:color="auto"/>
            </w:tcBorders>
            <w:shd w:val="clear" w:color="auto" w:fill="auto"/>
            <w:noWrap/>
            <w:vAlign w:val="center"/>
            <w:hideMark/>
            <w:tcPrChange w:id="1182" w:author="HendryHendry/선임연구원/Convergence(연)ATS그룹(hendry.hendry" w:date="2011-11-17T12:20:00Z">
              <w:tcPr>
                <w:tcW w:w="58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183" w:author="HendryHendry/선임연구원/Convergence(연)ATS그룹(hendry.hendry" w:date="2011-11-17T12:16:00Z"/>
                <w:rFonts w:eastAsia="Malgun Gothic"/>
                <w:color w:val="000000"/>
                <w:sz w:val="18"/>
                <w:szCs w:val="18"/>
                <w:lang w:eastAsia="ko-KR"/>
              </w:rPr>
            </w:pPr>
            <w:ins w:id="1184" w:author="HendryHendry/선임연구원/Convergence(연)ATS그룹(hendry.hendry" w:date="2011-11-17T12:16:00Z">
              <w:r w:rsidRPr="003E3EBE">
                <w:rPr>
                  <w:rFonts w:eastAsia="Malgun Gothic"/>
                  <w:color w:val="000000"/>
                  <w:sz w:val="18"/>
                  <w:szCs w:val="18"/>
                  <w:lang w:eastAsia="ko-KR"/>
                </w:rPr>
                <w:t>-</w:t>
              </w:r>
            </w:ins>
          </w:p>
        </w:tc>
        <w:tc>
          <w:tcPr>
            <w:tcW w:w="1548" w:type="dxa"/>
            <w:tcBorders>
              <w:top w:val="nil"/>
              <w:left w:val="nil"/>
              <w:bottom w:val="single" w:sz="4" w:space="0" w:color="auto"/>
              <w:right w:val="single" w:sz="4" w:space="0" w:color="auto"/>
            </w:tcBorders>
            <w:shd w:val="clear" w:color="auto" w:fill="auto"/>
            <w:noWrap/>
            <w:vAlign w:val="center"/>
            <w:hideMark/>
            <w:tcPrChange w:id="1185"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186" w:author="HendryHendry/선임연구원/Convergence(연)ATS그룹(hendry.hendry" w:date="2011-11-17T12:16:00Z"/>
                <w:rFonts w:eastAsia="Malgun Gothic"/>
                <w:color w:val="000000"/>
                <w:sz w:val="18"/>
                <w:szCs w:val="18"/>
                <w:lang w:eastAsia="ko-KR"/>
              </w:rPr>
            </w:pPr>
            <w:ins w:id="1187" w:author="HendryHendry/선임연구원/Convergence(연)ATS그룹(hendry.hendry" w:date="2011-11-17T12:16:00Z">
              <w:r w:rsidRPr="003E3EBE">
                <w:rPr>
                  <w:rFonts w:eastAsia="Malgun Gothic"/>
                  <w:color w:val="000000"/>
                  <w:sz w:val="18"/>
                  <w:szCs w:val="18"/>
                  <w:lang w:eastAsia="ko-KR"/>
                </w:rPr>
                <w:t>0,8,4,2,6</w:t>
              </w:r>
            </w:ins>
          </w:p>
        </w:tc>
        <w:tc>
          <w:tcPr>
            <w:tcW w:w="1603" w:type="dxa"/>
            <w:tcBorders>
              <w:top w:val="nil"/>
              <w:left w:val="nil"/>
              <w:bottom w:val="single" w:sz="4" w:space="0" w:color="auto"/>
              <w:right w:val="single" w:sz="4" w:space="0" w:color="auto"/>
            </w:tcBorders>
            <w:shd w:val="clear" w:color="auto" w:fill="auto"/>
            <w:noWrap/>
            <w:vAlign w:val="center"/>
            <w:hideMark/>
            <w:tcPrChange w:id="1188" w:author="HendryHendry/선임연구원/Convergence(연)ATS그룹(hendry.hendry" w:date="2011-11-17T12:20:00Z">
              <w:tcPr>
                <w:tcW w:w="1472"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189" w:author="HendryHendry/선임연구원/Convergence(연)ATS그룹(hendry.hendry" w:date="2011-11-17T12:16:00Z"/>
                <w:rFonts w:eastAsia="Malgun Gothic"/>
                <w:color w:val="000000"/>
                <w:sz w:val="18"/>
                <w:szCs w:val="18"/>
                <w:lang w:eastAsia="ko-KR"/>
              </w:rPr>
            </w:pPr>
            <w:ins w:id="1190" w:author="HendryHendry/선임연구원/Convergence(연)ATS그룹(hendry.hendry" w:date="2011-11-17T12:16:00Z">
              <w:r w:rsidRPr="003E3EBE">
                <w:rPr>
                  <w:rFonts w:eastAsia="Malgun Gothic"/>
                  <w:color w:val="000000"/>
                  <w:sz w:val="18"/>
                  <w:szCs w:val="18"/>
                  <w:lang w:eastAsia="ko-KR"/>
                </w:rPr>
                <w:t>[LC 6 8 4 ]</w:t>
              </w:r>
            </w:ins>
          </w:p>
        </w:tc>
        <w:tc>
          <w:tcPr>
            <w:tcW w:w="1417" w:type="dxa"/>
            <w:tcBorders>
              <w:top w:val="nil"/>
              <w:left w:val="nil"/>
              <w:bottom w:val="single" w:sz="4" w:space="0" w:color="auto"/>
              <w:right w:val="single" w:sz="4" w:space="0" w:color="auto"/>
            </w:tcBorders>
            <w:shd w:val="clear" w:color="auto" w:fill="auto"/>
            <w:noWrap/>
            <w:vAlign w:val="center"/>
            <w:hideMark/>
            <w:tcPrChange w:id="1191"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192" w:author="HendryHendry/선임연구원/Convergence(연)ATS그룹(hendry.hendry" w:date="2011-11-17T12:16:00Z"/>
                <w:rFonts w:eastAsia="Malgun Gothic"/>
                <w:color w:val="000000"/>
                <w:sz w:val="18"/>
                <w:szCs w:val="18"/>
                <w:lang w:eastAsia="ko-KR"/>
              </w:rPr>
            </w:pPr>
            <w:ins w:id="1193" w:author="HendryHendry/선임연구원/Convergence(연)ATS그룹(hendry.hendry" w:date="2011-11-17T12:16:00Z">
              <w:r w:rsidRPr="003E3EBE">
                <w:rPr>
                  <w:rFonts w:eastAsia="Malgun Gothic"/>
                  <w:color w:val="000000"/>
                  <w:sz w:val="18"/>
                  <w:szCs w:val="18"/>
                  <w:lang w:eastAsia="ko-KR"/>
                </w:rPr>
                <w:t>0,8,4,2,6</w:t>
              </w:r>
            </w:ins>
          </w:p>
        </w:tc>
        <w:tc>
          <w:tcPr>
            <w:tcW w:w="1006" w:type="dxa"/>
            <w:tcBorders>
              <w:top w:val="nil"/>
              <w:left w:val="nil"/>
              <w:bottom w:val="single" w:sz="4" w:space="0" w:color="auto"/>
              <w:right w:val="single" w:sz="4" w:space="0" w:color="auto"/>
            </w:tcBorders>
            <w:shd w:val="clear" w:color="auto" w:fill="auto"/>
            <w:noWrap/>
            <w:vAlign w:val="center"/>
            <w:hideMark/>
            <w:tcPrChange w:id="1194" w:author="HendryHendry/선임연구원/Convergence(연)ATS그룹(hendry.hendry" w:date="2011-11-17T12:20:00Z">
              <w:tcPr>
                <w:tcW w:w="100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195" w:author="HendryHendry/선임연구원/Convergence(연)ATS그룹(hendry.hendry" w:date="2011-11-17T12:16:00Z"/>
                <w:rFonts w:eastAsia="Malgun Gothic"/>
                <w:color w:val="000000"/>
                <w:sz w:val="18"/>
                <w:szCs w:val="18"/>
                <w:lang w:eastAsia="ko-KR"/>
              </w:rPr>
            </w:pPr>
            <w:ins w:id="1196" w:author="HendryHendry/선임연구원/Convergence(연)ATS그룹(hendry.hendry" w:date="2011-11-17T12:16:00Z">
              <w:r w:rsidRPr="003E3EBE">
                <w:rPr>
                  <w:rFonts w:eastAsia="Malgun Gothic"/>
                  <w:color w:val="000000"/>
                  <w:sz w:val="18"/>
                  <w:szCs w:val="18"/>
                  <w:lang w:eastAsia="ko-KR"/>
                </w:rPr>
                <w:t>4</w:t>
              </w:r>
            </w:ins>
          </w:p>
        </w:tc>
        <w:tc>
          <w:tcPr>
            <w:tcW w:w="589" w:type="dxa"/>
            <w:tcBorders>
              <w:top w:val="nil"/>
              <w:left w:val="nil"/>
              <w:bottom w:val="single" w:sz="4" w:space="0" w:color="auto"/>
              <w:right w:val="single" w:sz="4" w:space="0" w:color="auto"/>
            </w:tcBorders>
            <w:shd w:val="clear" w:color="auto" w:fill="auto"/>
            <w:noWrap/>
            <w:vAlign w:val="center"/>
            <w:hideMark/>
            <w:tcPrChange w:id="1197" w:author="HendryHendry/선임연구원/Convergence(연)ATS그룹(hendry.hendry" w:date="2011-11-17T12:20:00Z">
              <w:tcPr>
                <w:tcW w:w="55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198" w:author="HendryHendry/선임연구원/Convergence(연)ATS그룹(hendry.hendry" w:date="2011-11-17T12:16:00Z"/>
                <w:rFonts w:eastAsia="Malgun Gothic"/>
                <w:color w:val="000000"/>
                <w:sz w:val="18"/>
                <w:szCs w:val="18"/>
                <w:lang w:eastAsia="ko-KR"/>
              </w:rPr>
            </w:pPr>
            <w:ins w:id="1199" w:author="HendryHendry/선임연구원/Convergence(연)ATS그룹(hendry.hendry" w:date="2011-11-17T12:16:00Z">
              <w:r w:rsidRPr="003E3EBE">
                <w:rPr>
                  <w:rFonts w:eastAsia="Malgun Gothic"/>
                  <w:color w:val="000000"/>
                  <w:sz w:val="18"/>
                  <w:szCs w:val="18"/>
                  <w:lang w:eastAsia="ko-KR"/>
                </w:rPr>
                <w:t>0</w:t>
              </w:r>
            </w:ins>
          </w:p>
        </w:tc>
        <w:tc>
          <w:tcPr>
            <w:tcW w:w="468" w:type="dxa"/>
            <w:tcBorders>
              <w:top w:val="nil"/>
              <w:left w:val="nil"/>
              <w:bottom w:val="single" w:sz="4" w:space="0" w:color="auto"/>
              <w:right w:val="single" w:sz="4" w:space="0" w:color="auto"/>
            </w:tcBorders>
            <w:shd w:val="clear" w:color="auto" w:fill="auto"/>
            <w:noWrap/>
            <w:vAlign w:val="center"/>
            <w:hideMark/>
            <w:tcPrChange w:id="1200" w:author="HendryHendry/선임연구원/Convergence(연)ATS그룹(hendry.hendry" w:date="2011-11-17T12:20:00Z">
              <w:tcPr>
                <w:tcW w:w="39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201" w:author="HendryHendry/선임연구원/Convergence(연)ATS그룹(hendry.hendry" w:date="2011-11-17T12:16:00Z"/>
                <w:rFonts w:eastAsia="Malgun Gothic"/>
                <w:color w:val="000000"/>
                <w:sz w:val="18"/>
                <w:szCs w:val="18"/>
                <w:lang w:eastAsia="ko-KR"/>
              </w:rPr>
            </w:pPr>
            <w:ins w:id="1202" w:author="HendryHendry/선임연구원/Convergence(연)ATS그룹(hendry.hendry" w:date="2011-11-17T12:16:00Z">
              <w:r w:rsidRPr="003E3EBE">
                <w:rPr>
                  <w:rFonts w:eastAsia="Malgun Gothic"/>
                  <w:color w:val="000000"/>
                  <w:sz w:val="18"/>
                  <w:szCs w:val="18"/>
                  <w:lang w:eastAsia="ko-KR"/>
                </w:rPr>
                <w:t>12</w:t>
              </w:r>
            </w:ins>
          </w:p>
        </w:tc>
      </w:tr>
      <w:tr w:rsidR="003E3EBE" w:rsidRPr="003E3EBE" w:rsidTr="0064799C">
        <w:trPr>
          <w:trHeight w:val="300"/>
          <w:jc w:val="center"/>
          <w:ins w:id="1203" w:author="HendryHendry/선임연구원/Convergence(연)ATS그룹(hendry.hendry" w:date="2011-11-17T12:16:00Z"/>
          <w:trPrChange w:id="1204" w:author="HendryHendry/선임연구원/Convergence(연)ATS그룹(hendry.hendry" w:date="2011-11-17T12:20:00Z">
            <w:trPr>
              <w:trHeight w:val="300"/>
            </w:trPr>
          </w:trPrChange>
        </w:trPr>
        <w:tc>
          <w:tcPr>
            <w:tcW w:w="838" w:type="dxa"/>
            <w:tcBorders>
              <w:top w:val="nil"/>
              <w:left w:val="single" w:sz="4" w:space="0" w:color="auto"/>
              <w:bottom w:val="single" w:sz="4" w:space="0" w:color="auto"/>
              <w:right w:val="single" w:sz="4" w:space="0" w:color="auto"/>
            </w:tcBorders>
            <w:shd w:val="clear" w:color="auto" w:fill="auto"/>
            <w:noWrap/>
            <w:vAlign w:val="center"/>
            <w:hideMark/>
            <w:tcPrChange w:id="1205" w:author="HendryHendry/선임연구원/Convergence(연)ATS그룹(hendry.hendry" w:date="2011-11-17T12:20:00Z">
              <w:tcPr>
                <w:tcW w:w="74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206" w:author="HendryHendry/선임연구원/Convergence(연)ATS그룹(hendry.hendry" w:date="2011-11-17T12:16:00Z"/>
                <w:rFonts w:eastAsia="Malgun Gothic"/>
                <w:color w:val="000000"/>
                <w:sz w:val="18"/>
                <w:szCs w:val="18"/>
                <w:lang w:eastAsia="ko-KR"/>
              </w:rPr>
            </w:pPr>
            <w:ins w:id="1207" w:author="HendryHendry/선임연구원/Convergence(연)ATS그룹(hendry.hendry" w:date="2011-11-17T12:16:00Z">
              <w:r w:rsidRPr="003E3EBE">
                <w:rPr>
                  <w:rFonts w:eastAsia="Malgun Gothic"/>
                  <w:color w:val="000000"/>
                  <w:sz w:val="18"/>
                  <w:szCs w:val="18"/>
                  <w:lang w:eastAsia="ko-KR"/>
                </w:rPr>
                <w:t>5</w:t>
              </w:r>
            </w:ins>
          </w:p>
        </w:tc>
        <w:tc>
          <w:tcPr>
            <w:tcW w:w="600" w:type="dxa"/>
            <w:tcBorders>
              <w:top w:val="nil"/>
              <w:left w:val="nil"/>
              <w:bottom w:val="single" w:sz="4" w:space="0" w:color="auto"/>
              <w:right w:val="single" w:sz="4" w:space="0" w:color="auto"/>
            </w:tcBorders>
            <w:shd w:val="clear" w:color="auto" w:fill="auto"/>
            <w:noWrap/>
            <w:vAlign w:val="center"/>
            <w:hideMark/>
            <w:tcPrChange w:id="1208" w:author="HendryHendry/선임연구원/Convergence(연)ATS그룹(hendry.hendry" w:date="2011-11-17T12:20:00Z">
              <w:tcPr>
                <w:tcW w:w="60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209" w:author="HendryHendry/선임연구원/Convergence(연)ATS그룹(hendry.hendry" w:date="2011-11-17T12:16:00Z"/>
                <w:rFonts w:eastAsia="Malgun Gothic"/>
                <w:color w:val="000000"/>
                <w:sz w:val="18"/>
                <w:szCs w:val="18"/>
                <w:lang w:eastAsia="ko-KR"/>
              </w:rPr>
            </w:pPr>
            <w:ins w:id="1210" w:author="HendryHendry/선임연구원/Convergence(연)ATS그룹(hendry.hendry" w:date="2011-11-17T12:16:00Z">
              <w:r w:rsidRPr="003E3EBE">
                <w:rPr>
                  <w:rFonts w:eastAsia="Malgun Gothic"/>
                  <w:color w:val="000000"/>
                  <w:sz w:val="18"/>
                  <w:szCs w:val="18"/>
                  <w:lang w:eastAsia="ko-KR"/>
                </w:rPr>
                <w:t>16</w:t>
              </w:r>
            </w:ins>
          </w:p>
        </w:tc>
        <w:tc>
          <w:tcPr>
            <w:tcW w:w="589" w:type="dxa"/>
            <w:tcBorders>
              <w:top w:val="nil"/>
              <w:left w:val="nil"/>
              <w:bottom w:val="single" w:sz="4" w:space="0" w:color="auto"/>
              <w:right w:val="single" w:sz="4" w:space="0" w:color="auto"/>
            </w:tcBorders>
            <w:shd w:val="clear" w:color="auto" w:fill="auto"/>
            <w:noWrap/>
            <w:vAlign w:val="center"/>
            <w:hideMark/>
            <w:tcPrChange w:id="1211" w:author="HendryHendry/선임연구원/Convergence(연)ATS그룹(hendry.hendry" w:date="2011-11-17T12:20:00Z">
              <w:tcPr>
                <w:tcW w:w="58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212" w:author="HendryHendry/선임연구원/Convergence(연)ATS그룹(hendry.hendry" w:date="2011-11-17T12:16:00Z"/>
                <w:rFonts w:eastAsia="Malgun Gothic"/>
                <w:color w:val="000000"/>
                <w:sz w:val="18"/>
                <w:szCs w:val="18"/>
                <w:lang w:eastAsia="ko-KR"/>
              </w:rPr>
            </w:pPr>
            <w:ins w:id="1213" w:author="HendryHendry/선임연구원/Convergence(연)ATS그룹(hendry.hendry" w:date="2011-11-17T12:16:00Z">
              <w:r w:rsidRPr="003E3EBE">
                <w:rPr>
                  <w:rFonts w:eastAsia="Malgun Gothic"/>
                  <w:color w:val="000000"/>
                  <w:sz w:val="18"/>
                  <w:szCs w:val="18"/>
                  <w:lang w:eastAsia="ko-KR"/>
                </w:rPr>
                <w:t>7</w:t>
              </w:r>
            </w:ins>
          </w:p>
        </w:tc>
        <w:tc>
          <w:tcPr>
            <w:tcW w:w="1548" w:type="dxa"/>
            <w:tcBorders>
              <w:top w:val="nil"/>
              <w:left w:val="nil"/>
              <w:bottom w:val="single" w:sz="4" w:space="0" w:color="auto"/>
              <w:right w:val="single" w:sz="4" w:space="0" w:color="auto"/>
            </w:tcBorders>
            <w:shd w:val="clear" w:color="auto" w:fill="auto"/>
            <w:noWrap/>
            <w:vAlign w:val="center"/>
            <w:hideMark/>
            <w:tcPrChange w:id="1214"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215" w:author="HendryHendry/선임연구원/Convergence(연)ATS그룹(hendry.hendry" w:date="2011-11-17T12:16:00Z"/>
                <w:rFonts w:eastAsia="Malgun Gothic"/>
                <w:color w:val="000000"/>
                <w:sz w:val="18"/>
                <w:szCs w:val="18"/>
                <w:lang w:eastAsia="ko-KR"/>
              </w:rPr>
            </w:pPr>
            <w:ins w:id="1216" w:author="HendryHendry/선임연구원/Convergence(연)ATS그룹(hendry.hendry" w:date="2011-11-17T12:16:00Z">
              <w:r w:rsidRPr="003E3EBE">
                <w:rPr>
                  <w:rFonts w:eastAsia="Malgun Gothic"/>
                  <w:color w:val="000000"/>
                  <w:sz w:val="18"/>
                  <w:szCs w:val="18"/>
                  <w:lang w:eastAsia="ko-KR"/>
                </w:rPr>
                <w:t>0,8,4,2,6</w:t>
              </w:r>
            </w:ins>
          </w:p>
        </w:tc>
        <w:tc>
          <w:tcPr>
            <w:tcW w:w="1603" w:type="dxa"/>
            <w:tcBorders>
              <w:top w:val="nil"/>
              <w:left w:val="nil"/>
              <w:bottom w:val="single" w:sz="4" w:space="0" w:color="auto"/>
              <w:right w:val="single" w:sz="4" w:space="0" w:color="auto"/>
            </w:tcBorders>
            <w:shd w:val="clear" w:color="auto" w:fill="auto"/>
            <w:noWrap/>
            <w:vAlign w:val="center"/>
            <w:hideMark/>
            <w:tcPrChange w:id="1217" w:author="HendryHendry/선임연구원/Convergence(연)ATS그룹(hendry.hendry" w:date="2011-11-17T12:20:00Z">
              <w:tcPr>
                <w:tcW w:w="1472"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218" w:author="HendryHendry/선임연구원/Convergence(연)ATS그룹(hendry.hendry" w:date="2011-11-17T12:16:00Z"/>
                <w:rFonts w:eastAsia="Malgun Gothic"/>
                <w:color w:val="000000"/>
                <w:sz w:val="18"/>
                <w:szCs w:val="18"/>
                <w:lang w:eastAsia="ko-KR"/>
              </w:rPr>
            </w:pPr>
            <w:ins w:id="1219" w:author="HendryHendry/선임연구원/Convergence(연)ATS그룹(hendry.hendry" w:date="2011-11-17T12:16:00Z">
              <w:r w:rsidRPr="003E3EBE">
                <w:rPr>
                  <w:rFonts w:eastAsia="Malgun Gothic"/>
                  <w:color w:val="000000"/>
                  <w:sz w:val="18"/>
                  <w:szCs w:val="18"/>
                  <w:lang w:eastAsia="ko-KR"/>
                </w:rPr>
                <w:t>[LC 8 6 4 2 ]</w:t>
              </w:r>
            </w:ins>
          </w:p>
        </w:tc>
        <w:tc>
          <w:tcPr>
            <w:tcW w:w="1417" w:type="dxa"/>
            <w:tcBorders>
              <w:top w:val="nil"/>
              <w:left w:val="nil"/>
              <w:bottom w:val="single" w:sz="4" w:space="0" w:color="auto"/>
              <w:right w:val="single" w:sz="4" w:space="0" w:color="auto"/>
            </w:tcBorders>
            <w:shd w:val="clear" w:color="auto" w:fill="auto"/>
            <w:noWrap/>
            <w:vAlign w:val="center"/>
            <w:hideMark/>
            <w:tcPrChange w:id="1220"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221" w:author="HendryHendry/선임연구원/Convergence(연)ATS그룹(hendry.hendry" w:date="2011-11-17T12:16:00Z"/>
                <w:rFonts w:eastAsia="Malgun Gothic"/>
                <w:color w:val="000000"/>
                <w:sz w:val="18"/>
                <w:szCs w:val="18"/>
                <w:lang w:eastAsia="ko-KR"/>
              </w:rPr>
            </w:pPr>
            <w:ins w:id="1222" w:author="HendryHendry/선임연구원/Convergence(연)ATS그룹(hendry.hendry" w:date="2011-11-17T12:16:00Z">
              <w:r w:rsidRPr="003E3EBE">
                <w:rPr>
                  <w:rFonts w:eastAsia="Malgun Gothic"/>
                  <w:color w:val="000000"/>
                  <w:sz w:val="18"/>
                  <w:szCs w:val="18"/>
                  <w:lang w:eastAsia="ko-KR"/>
                </w:rPr>
                <w:t>0,8,4,2,6,16</w:t>
              </w:r>
            </w:ins>
          </w:p>
        </w:tc>
        <w:tc>
          <w:tcPr>
            <w:tcW w:w="1006" w:type="dxa"/>
            <w:tcBorders>
              <w:top w:val="nil"/>
              <w:left w:val="nil"/>
              <w:bottom w:val="single" w:sz="4" w:space="0" w:color="auto"/>
              <w:right w:val="single" w:sz="4" w:space="0" w:color="auto"/>
            </w:tcBorders>
            <w:shd w:val="clear" w:color="auto" w:fill="auto"/>
            <w:noWrap/>
            <w:vAlign w:val="center"/>
            <w:hideMark/>
            <w:tcPrChange w:id="1223" w:author="HendryHendry/선임연구원/Convergence(연)ATS그룹(hendry.hendry" w:date="2011-11-17T12:20:00Z">
              <w:tcPr>
                <w:tcW w:w="100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224" w:author="HendryHendry/선임연구원/Convergence(연)ATS그룹(hendry.hendry" w:date="2011-11-17T12:16:00Z"/>
                <w:rFonts w:eastAsia="Malgun Gothic"/>
                <w:color w:val="000000"/>
                <w:sz w:val="18"/>
                <w:szCs w:val="18"/>
                <w:lang w:eastAsia="ko-KR"/>
              </w:rPr>
            </w:pPr>
            <w:ins w:id="1225" w:author="HendryHendry/선임연구원/Convergence(연)ATS그룹(hendry.hendry" w:date="2011-11-17T12:16:00Z">
              <w:r w:rsidRPr="003E3EBE">
                <w:rPr>
                  <w:rFonts w:eastAsia="Malgun Gothic"/>
                  <w:color w:val="000000"/>
                  <w:sz w:val="18"/>
                  <w:szCs w:val="18"/>
                  <w:lang w:eastAsia="ko-KR"/>
                </w:rPr>
                <w:t>4</w:t>
              </w:r>
            </w:ins>
          </w:p>
        </w:tc>
        <w:tc>
          <w:tcPr>
            <w:tcW w:w="589" w:type="dxa"/>
            <w:tcBorders>
              <w:top w:val="nil"/>
              <w:left w:val="nil"/>
              <w:bottom w:val="single" w:sz="4" w:space="0" w:color="auto"/>
              <w:right w:val="single" w:sz="4" w:space="0" w:color="auto"/>
            </w:tcBorders>
            <w:shd w:val="clear" w:color="auto" w:fill="auto"/>
            <w:noWrap/>
            <w:vAlign w:val="center"/>
            <w:hideMark/>
            <w:tcPrChange w:id="1226" w:author="HendryHendry/선임연구원/Convergence(연)ATS그룹(hendry.hendry" w:date="2011-11-17T12:20:00Z">
              <w:tcPr>
                <w:tcW w:w="55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227" w:author="HendryHendry/선임연구원/Convergence(연)ATS그룹(hendry.hendry" w:date="2011-11-17T12:16:00Z"/>
                <w:rFonts w:eastAsia="Malgun Gothic"/>
                <w:color w:val="000000"/>
                <w:sz w:val="18"/>
                <w:szCs w:val="18"/>
                <w:lang w:eastAsia="ko-KR"/>
              </w:rPr>
            </w:pPr>
            <w:ins w:id="1228" w:author="HendryHendry/선임연구원/Convergence(연)ATS그룹(hendry.hendry" w:date="2011-11-17T12:16:00Z">
              <w:r w:rsidRPr="003E3EBE">
                <w:rPr>
                  <w:rFonts w:eastAsia="Malgun Gothic"/>
                  <w:color w:val="000000"/>
                  <w:sz w:val="18"/>
                  <w:szCs w:val="18"/>
                  <w:lang w:eastAsia="ko-KR"/>
                </w:rPr>
                <w:t>7</w:t>
              </w:r>
            </w:ins>
          </w:p>
        </w:tc>
        <w:tc>
          <w:tcPr>
            <w:tcW w:w="468" w:type="dxa"/>
            <w:tcBorders>
              <w:top w:val="nil"/>
              <w:left w:val="nil"/>
              <w:bottom w:val="single" w:sz="4" w:space="0" w:color="auto"/>
              <w:right w:val="single" w:sz="4" w:space="0" w:color="auto"/>
            </w:tcBorders>
            <w:shd w:val="clear" w:color="auto" w:fill="auto"/>
            <w:noWrap/>
            <w:vAlign w:val="center"/>
            <w:hideMark/>
            <w:tcPrChange w:id="1229" w:author="HendryHendry/선임연구원/Convergence(연)ATS그룹(hendry.hendry" w:date="2011-11-17T12:20:00Z">
              <w:tcPr>
                <w:tcW w:w="39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230" w:author="HendryHendry/선임연구원/Convergence(연)ATS그룹(hendry.hendry" w:date="2011-11-17T12:16:00Z"/>
                <w:rFonts w:eastAsia="Malgun Gothic"/>
                <w:color w:val="000000"/>
                <w:sz w:val="18"/>
                <w:szCs w:val="18"/>
                <w:lang w:eastAsia="ko-KR"/>
              </w:rPr>
            </w:pPr>
            <w:ins w:id="1231" w:author="HendryHendry/선임연구원/Convergence(연)ATS그룹(hendry.hendry" w:date="2011-11-17T12:16:00Z">
              <w:r w:rsidRPr="003E3EBE">
                <w:rPr>
                  <w:rFonts w:eastAsia="Malgun Gothic"/>
                  <w:color w:val="000000"/>
                  <w:sz w:val="18"/>
                  <w:szCs w:val="18"/>
                  <w:lang w:eastAsia="ko-KR"/>
                </w:rPr>
                <w:t>20</w:t>
              </w:r>
            </w:ins>
          </w:p>
        </w:tc>
      </w:tr>
      <w:tr w:rsidR="003E3EBE" w:rsidRPr="003E3EBE" w:rsidTr="0064799C">
        <w:trPr>
          <w:trHeight w:val="300"/>
          <w:jc w:val="center"/>
          <w:ins w:id="1232" w:author="HendryHendry/선임연구원/Convergence(연)ATS그룹(hendry.hendry" w:date="2011-11-17T12:16:00Z"/>
          <w:trPrChange w:id="1233" w:author="HendryHendry/선임연구원/Convergence(연)ATS그룹(hendry.hendry" w:date="2011-11-17T12:20:00Z">
            <w:trPr>
              <w:trHeight w:val="300"/>
            </w:trPr>
          </w:trPrChange>
        </w:trPr>
        <w:tc>
          <w:tcPr>
            <w:tcW w:w="838" w:type="dxa"/>
            <w:tcBorders>
              <w:top w:val="nil"/>
              <w:left w:val="single" w:sz="4" w:space="0" w:color="auto"/>
              <w:bottom w:val="single" w:sz="4" w:space="0" w:color="auto"/>
              <w:right w:val="single" w:sz="4" w:space="0" w:color="auto"/>
            </w:tcBorders>
            <w:shd w:val="clear" w:color="auto" w:fill="auto"/>
            <w:noWrap/>
            <w:vAlign w:val="center"/>
            <w:hideMark/>
            <w:tcPrChange w:id="1234" w:author="HendryHendry/선임연구원/Convergence(연)ATS그룹(hendry.hendry" w:date="2011-11-17T12:20:00Z">
              <w:tcPr>
                <w:tcW w:w="74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235" w:author="HendryHendry/선임연구원/Convergence(연)ATS그룹(hendry.hendry" w:date="2011-11-17T12:16:00Z"/>
                <w:rFonts w:eastAsia="Malgun Gothic"/>
                <w:color w:val="000000"/>
                <w:sz w:val="18"/>
                <w:szCs w:val="18"/>
                <w:lang w:eastAsia="ko-KR"/>
              </w:rPr>
            </w:pPr>
            <w:ins w:id="1236" w:author="HendryHendry/선임연구원/Convergence(연)ATS그룹(hendry.hendry" w:date="2011-11-17T12:16:00Z">
              <w:r w:rsidRPr="003E3EBE">
                <w:rPr>
                  <w:rFonts w:eastAsia="Malgun Gothic"/>
                  <w:color w:val="000000"/>
                  <w:sz w:val="18"/>
                  <w:szCs w:val="18"/>
                  <w:lang w:eastAsia="ko-KR"/>
                </w:rPr>
                <w:t>6</w:t>
              </w:r>
            </w:ins>
          </w:p>
        </w:tc>
        <w:tc>
          <w:tcPr>
            <w:tcW w:w="600" w:type="dxa"/>
            <w:tcBorders>
              <w:top w:val="nil"/>
              <w:left w:val="nil"/>
              <w:bottom w:val="single" w:sz="4" w:space="0" w:color="auto"/>
              <w:right w:val="single" w:sz="4" w:space="0" w:color="auto"/>
            </w:tcBorders>
            <w:shd w:val="clear" w:color="auto" w:fill="auto"/>
            <w:noWrap/>
            <w:vAlign w:val="center"/>
            <w:hideMark/>
            <w:tcPrChange w:id="1237" w:author="HendryHendry/선임연구원/Convergence(연)ATS그룹(hendry.hendry" w:date="2011-11-17T12:20:00Z">
              <w:tcPr>
                <w:tcW w:w="60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238" w:author="HendryHendry/선임연구원/Convergence(연)ATS그룹(hendry.hendry" w:date="2011-11-17T12:16:00Z"/>
                <w:rFonts w:eastAsia="Malgun Gothic"/>
                <w:color w:val="000000"/>
                <w:sz w:val="18"/>
                <w:szCs w:val="18"/>
                <w:lang w:eastAsia="ko-KR"/>
              </w:rPr>
            </w:pPr>
            <w:ins w:id="1239" w:author="HendryHendry/선임연구원/Convergence(연)ATS그룹(hendry.hendry" w:date="2011-11-17T12:16:00Z">
              <w:r w:rsidRPr="003E3EBE">
                <w:rPr>
                  <w:rFonts w:eastAsia="Malgun Gothic"/>
                  <w:color w:val="000000"/>
                  <w:sz w:val="18"/>
                  <w:szCs w:val="18"/>
                  <w:lang w:eastAsia="ko-KR"/>
                </w:rPr>
                <w:t>12</w:t>
              </w:r>
            </w:ins>
          </w:p>
        </w:tc>
        <w:tc>
          <w:tcPr>
            <w:tcW w:w="589" w:type="dxa"/>
            <w:tcBorders>
              <w:top w:val="nil"/>
              <w:left w:val="nil"/>
              <w:bottom w:val="single" w:sz="4" w:space="0" w:color="auto"/>
              <w:right w:val="single" w:sz="4" w:space="0" w:color="auto"/>
            </w:tcBorders>
            <w:shd w:val="clear" w:color="auto" w:fill="auto"/>
            <w:noWrap/>
            <w:vAlign w:val="center"/>
            <w:hideMark/>
            <w:tcPrChange w:id="1240" w:author="HendryHendry/선임연구원/Convergence(연)ATS그룹(hendry.hendry" w:date="2011-11-17T12:20:00Z">
              <w:tcPr>
                <w:tcW w:w="58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241" w:author="HendryHendry/선임연구원/Convergence(연)ATS그룹(hendry.hendry" w:date="2011-11-17T12:16:00Z"/>
                <w:rFonts w:eastAsia="Malgun Gothic"/>
                <w:color w:val="000000"/>
                <w:sz w:val="18"/>
                <w:szCs w:val="18"/>
                <w:lang w:eastAsia="ko-KR"/>
              </w:rPr>
            </w:pPr>
            <w:ins w:id="1242" w:author="HendryHendry/선임연구원/Convergence(연)ATS그룹(hendry.hendry" w:date="2011-11-17T12:16:00Z">
              <w:r w:rsidRPr="003E3EBE">
                <w:rPr>
                  <w:rFonts w:eastAsia="Malgun Gothic"/>
                  <w:color w:val="000000"/>
                  <w:sz w:val="18"/>
                  <w:szCs w:val="18"/>
                  <w:lang w:eastAsia="ko-KR"/>
                </w:rPr>
                <w:t>2</w:t>
              </w:r>
            </w:ins>
          </w:p>
        </w:tc>
        <w:tc>
          <w:tcPr>
            <w:tcW w:w="1548" w:type="dxa"/>
            <w:tcBorders>
              <w:top w:val="nil"/>
              <w:left w:val="nil"/>
              <w:bottom w:val="single" w:sz="4" w:space="0" w:color="auto"/>
              <w:right w:val="single" w:sz="4" w:space="0" w:color="auto"/>
            </w:tcBorders>
            <w:shd w:val="clear" w:color="auto" w:fill="auto"/>
            <w:noWrap/>
            <w:vAlign w:val="center"/>
            <w:hideMark/>
            <w:tcPrChange w:id="1243"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244" w:author="HendryHendry/선임연구원/Convergence(연)ATS그룹(hendry.hendry" w:date="2011-11-17T12:16:00Z"/>
                <w:rFonts w:eastAsia="Malgun Gothic"/>
                <w:color w:val="000000"/>
                <w:sz w:val="18"/>
                <w:szCs w:val="18"/>
                <w:lang w:eastAsia="ko-KR"/>
              </w:rPr>
            </w:pPr>
            <w:ins w:id="1245" w:author="HendryHendry/선임연구원/Convergence(연)ATS그룹(hendry.hendry" w:date="2011-11-17T12:16:00Z">
              <w:r w:rsidRPr="003E3EBE">
                <w:rPr>
                  <w:rFonts w:eastAsia="Malgun Gothic"/>
                  <w:color w:val="000000"/>
                  <w:sz w:val="18"/>
                  <w:szCs w:val="18"/>
                  <w:lang w:eastAsia="ko-KR"/>
                </w:rPr>
                <w:t>0,8,4,2,6,16</w:t>
              </w:r>
            </w:ins>
          </w:p>
        </w:tc>
        <w:tc>
          <w:tcPr>
            <w:tcW w:w="1603" w:type="dxa"/>
            <w:tcBorders>
              <w:top w:val="nil"/>
              <w:left w:val="nil"/>
              <w:bottom w:val="single" w:sz="4" w:space="0" w:color="auto"/>
              <w:right w:val="single" w:sz="4" w:space="0" w:color="auto"/>
            </w:tcBorders>
            <w:shd w:val="clear" w:color="auto" w:fill="auto"/>
            <w:noWrap/>
            <w:vAlign w:val="center"/>
            <w:hideMark/>
            <w:tcPrChange w:id="1246" w:author="HendryHendry/선임연구원/Convergence(연)ATS그룹(hendry.hendry" w:date="2011-11-17T12:20:00Z">
              <w:tcPr>
                <w:tcW w:w="1472"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247" w:author="HendryHendry/선임연구원/Convergence(연)ATS그룹(hendry.hendry" w:date="2011-11-17T12:16:00Z"/>
                <w:rFonts w:eastAsia="Malgun Gothic"/>
                <w:color w:val="000000"/>
                <w:sz w:val="18"/>
                <w:szCs w:val="18"/>
                <w:lang w:eastAsia="ko-KR"/>
              </w:rPr>
            </w:pPr>
            <w:ins w:id="1248" w:author="HendryHendry/선임연구원/Convergence(연)ATS그룹(hendry.hendry" w:date="2011-11-17T12:16:00Z">
              <w:r w:rsidRPr="003E3EBE">
                <w:rPr>
                  <w:rFonts w:eastAsia="Malgun Gothic"/>
                  <w:color w:val="000000"/>
                  <w:sz w:val="18"/>
                  <w:szCs w:val="18"/>
                  <w:lang w:eastAsia="ko-KR"/>
                </w:rPr>
                <w:t>[LC 8 16 6 ]</w:t>
              </w:r>
            </w:ins>
          </w:p>
        </w:tc>
        <w:tc>
          <w:tcPr>
            <w:tcW w:w="1417" w:type="dxa"/>
            <w:tcBorders>
              <w:top w:val="nil"/>
              <w:left w:val="nil"/>
              <w:bottom w:val="single" w:sz="4" w:space="0" w:color="auto"/>
              <w:right w:val="single" w:sz="4" w:space="0" w:color="auto"/>
            </w:tcBorders>
            <w:shd w:val="clear" w:color="auto" w:fill="auto"/>
            <w:noWrap/>
            <w:vAlign w:val="center"/>
            <w:hideMark/>
            <w:tcPrChange w:id="1249"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250" w:author="HendryHendry/선임연구원/Convergence(연)ATS그룹(hendry.hendry" w:date="2011-11-17T12:16:00Z"/>
                <w:rFonts w:eastAsia="Malgun Gothic"/>
                <w:color w:val="000000"/>
                <w:sz w:val="18"/>
                <w:szCs w:val="18"/>
                <w:lang w:eastAsia="ko-KR"/>
              </w:rPr>
            </w:pPr>
            <w:ins w:id="1251" w:author="HendryHendry/선임연구원/Convergence(연)ATS그룹(hendry.hendry" w:date="2011-11-17T12:16:00Z">
              <w:r w:rsidRPr="003E3EBE">
                <w:rPr>
                  <w:rFonts w:eastAsia="Malgun Gothic"/>
                  <w:color w:val="000000"/>
                  <w:sz w:val="18"/>
                  <w:szCs w:val="18"/>
                  <w:lang w:eastAsia="ko-KR"/>
                </w:rPr>
                <w:t>8,6,16</w:t>
              </w:r>
            </w:ins>
          </w:p>
        </w:tc>
        <w:tc>
          <w:tcPr>
            <w:tcW w:w="1006" w:type="dxa"/>
            <w:tcBorders>
              <w:top w:val="nil"/>
              <w:left w:val="nil"/>
              <w:bottom w:val="single" w:sz="4" w:space="0" w:color="auto"/>
              <w:right w:val="single" w:sz="4" w:space="0" w:color="auto"/>
            </w:tcBorders>
            <w:shd w:val="clear" w:color="auto" w:fill="auto"/>
            <w:noWrap/>
            <w:vAlign w:val="center"/>
            <w:hideMark/>
            <w:tcPrChange w:id="1252" w:author="HendryHendry/선임연구원/Convergence(연)ATS그룹(hendry.hendry" w:date="2011-11-17T12:20:00Z">
              <w:tcPr>
                <w:tcW w:w="100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253" w:author="HendryHendry/선임연구원/Convergence(연)ATS그룹(hendry.hendry" w:date="2011-11-17T12:16:00Z"/>
                <w:rFonts w:eastAsia="Malgun Gothic"/>
                <w:color w:val="000000"/>
                <w:sz w:val="18"/>
                <w:szCs w:val="18"/>
                <w:lang w:eastAsia="ko-KR"/>
              </w:rPr>
            </w:pPr>
            <w:ins w:id="1254" w:author="HendryHendry/선임연구원/Convergence(연)ATS그룹(hendry.hendry" w:date="2011-11-17T12:16:00Z">
              <w:r w:rsidRPr="003E3EBE">
                <w:rPr>
                  <w:rFonts w:eastAsia="Malgun Gothic"/>
                  <w:color w:val="000000"/>
                  <w:sz w:val="18"/>
                  <w:szCs w:val="18"/>
                  <w:lang w:eastAsia="ko-KR"/>
                </w:rPr>
                <w:t>4</w:t>
              </w:r>
            </w:ins>
          </w:p>
        </w:tc>
        <w:tc>
          <w:tcPr>
            <w:tcW w:w="589" w:type="dxa"/>
            <w:tcBorders>
              <w:top w:val="nil"/>
              <w:left w:val="nil"/>
              <w:bottom w:val="single" w:sz="4" w:space="0" w:color="auto"/>
              <w:right w:val="single" w:sz="4" w:space="0" w:color="auto"/>
            </w:tcBorders>
            <w:shd w:val="clear" w:color="auto" w:fill="auto"/>
            <w:noWrap/>
            <w:vAlign w:val="center"/>
            <w:hideMark/>
            <w:tcPrChange w:id="1255" w:author="HendryHendry/선임연구원/Convergence(연)ATS그룹(hendry.hendry" w:date="2011-11-17T12:20:00Z">
              <w:tcPr>
                <w:tcW w:w="55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256" w:author="HendryHendry/선임연구원/Convergence(연)ATS그룹(hendry.hendry" w:date="2011-11-17T12:16:00Z"/>
                <w:rFonts w:eastAsia="Malgun Gothic"/>
                <w:color w:val="000000"/>
                <w:sz w:val="18"/>
                <w:szCs w:val="18"/>
                <w:lang w:eastAsia="ko-KR"/>
              </w:rPr>
            </w:pPr>
            <w:ins w:id="1257" w:author="HendryHendry/선임연구원/Convergence(연)ATS그룹(hendry.hendry" w:date="2011-11-17T12:16:00Z">
              <w:r w:rsidRPr="003E3EBE">
                <w:rPr>
                  <w:rFonts w:eastAsia="Malgun Gothic"/>
                  <w:color w:val="000000"/>
                  <w:sz w:val="18"/>
                  <w:szCs w:val="18"/>
                  <w:lang w:eastAsia="ko-KR"/>
                </w:rPr>
                <w:t>3</w:t>
              </w:r>
            </w:ins>
          </w:p>
        </w:tc>
        <w:tc>
          <w:tcPr>
            <w:tcW w:w="468" w:type="dxa"/>
            <w:tcBorders>
              <w:top w:val="nil"/>
              <w:left w:val="nil"/>
              <w:bottom w:val="single" w:sz="4" w:space="0" w:color="auto"/>
              <w:right w:val="single" w:sz="4" w:space="0" w:color="auto"/>
            </w:tcBorders>
            <w:shd w:val="clear" w:color="auto" w:fill="auto"/>
            <w:noWrap/>
            <w:vAlign w:val="center"/>
            <w:hideMark/>
            <w:tcPrChange w:id="1258" w:author="HendryHendry/선임연구원/Convergence(연)ATS그룹(hendry.hendry" w:date="2011-11-17T12:20:00Z">
              <w:tcPr>
                <w:tcW w:w="39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259" w:author="HendryHendry/선임연구원/Convergence(연)ATS그룹(hendry.hendry" w:date="2011-11-17T12:16:00Z"/>
                <w:rFonts w:eastAsia="Malgun Gothic"/>
                <w:color w:val="000000"/>
                <w:sz w:val="18"/>
                <w:szCs w:val="18"/>
                <w:lang w:eastAsia="ko-KR"/>
              </w:rPr>
            </w:pPr>
            <w:ins w:id="1260" w:author="HendryHendry/선임연구원/Convergence(연)ATS그룹(hendry.hendry" w:date="2011-11-17T12:16:00Z">
              <w:r w:rsidRPr="003E3EBE">
                <w:rPr>
                  <w:rFonts w:eastAsia="Malgun Gothic"/>
                  <w:color w:val="000000"/>
                  <w:sz w:val="18"/>
                  <w:szCs w:val="18"/>
                  <w:lang w:eastAsia="ko-KR"/>
                </w:rPr>
                <w:t>16</w:t>
              </w:r>
            </w:ins>
          </w:p>
        </w:tc>
      </w:tr>
      <w:tr w:rsidR="003E3EBE" w:rsidRPr="003E3EBE" w:rsidTr="0064799C">
        <w:trPr>
          <w:trHeight w:val="300"/>
          <w:jc w:val="center"/>
          <w:ins w:id="1261" w:author="HendryHendry/선임연구원/Convergence(연)ATS그룹(hendry.hendry" w:date="2011-11-17T12:16:00Z"/>
          <w:trPrChange w:id="1262" w:author="HendryHendry/선임연구원/Convergence(연)ATS그룹(hendry.hendry" w:date="2011-11-17T12:20:00Z">
            <w:trPr>
              <w:trHeight w:val="300"/>
            </w:trPr>
          </w:trPrChange>
        </w:trPr>
        <w:tc>
          <w:tcPr>
            <w:tcW w:w="838" w:type="dxa"/>
            <w:tcBorders>
              <w:top w:val="nil"/>
              <w:left w:val="single" w:sz="4" w:space="0" w:color="auto"/>
              <w:bottom w:val="single" w:sz="4" w:space="0" w:color="auto"/>
              <w:right w:val="single" w:sz="4" w:space="0" w:color="auto"/>
            </w:tcBorders>
            <w:shd w:val="clear" w:color="auto" w:fill="auto"/>
            <w:noWrap/>
            <w:vAlign w:val="center"/>
            <w:hideMark/>
            <w:tcPrChange w:id="1263" w:author="HendryHendry/선임연구원/Convergence(연)ATS그룹(hendry.hendry" w:date="2011-11-17T12:20:00Z">
              <w:tcPr>
                <w:tcW w:w="74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264" w:author="HendryHendry/선임연구원/Convergence(연)ATS그룹(hendry.hendry" w:date="2011-11-17T12:16:00Z"/>
                <w:rFonts w:eastAsia="Malgun Gothic"/>
                <w:color w:val="000000"/>
                <w:sz w:val="18"/>
                <w:szCs w:val="18"/>
                <w:lang w:eastAsia="ko-KR"/>
              </w:rPr>
            </w:pPr>
            <w:ins w:id="1265" w:author="HendryHendry/선임연구원/Convergence(연)ATS그룹(hendry.hendry" w:date="2011-11-17T12:16:00Z">
              <w:r w:rsidRPr="003E3EBE">
                <w:rPr>
                  <w:rFonts w:eastAsia="Malgun Gothic"/>
                  <w:color w:val="000000"/>
                  <w:sz w:val="18"/>
                  <w:szCs w:val="18"/>
                  <w:lang w:eastAsia="ko-KR"/>
                </w:rPr>
                <w:t>7</w:t>
              </w:r>
            </w:ins>
          </w:p>
        </w:tc>
        <w:tc>
          <w:tcPr>
            <w:tcW w:w="600" w:type="dxa"/>
            <w:tcBorders>
              <w:top w:val="nil"/>
              <w:left w:val="nil"/>
              <w:bottom w:val="single" w:sz="4" w:space="0" w:color="auto"/>
              <w:right w:val="single" w:sz="4" w:space="0" w:color="auto"/>
            </w:tcBorders>
            <w:shd w:val="clear" w:color="auto" w:fill="auto"/>
            <w:noWrap/>
            <w:vAlign w:val="center"/>
            <w:hideMark/>
            <w:tcPrChange w:id="1266" w:author="HendryHendry/선임연구원/Convergence(연)ATS그룹(hendry.hendry" w:date="2011-11-17T12:20:00Z">
              <w:tcPr>
                <w:tcW w:w="60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267" w:author="HendryHendry/선임연구원/Convergence(연)ATS그룹(hendry.hendry" w:date="2011-11-17T12:16:00Z"/>
                <w:rFonts w:eastAsia="Malgun Gothic"/>
                <w:color w:val="000000"/>
                <w:sz w:val="18"/>
                <w:szCs w:val="18"/>
                <w:lang w:eastAsia="ko-KR"/>
              </w:rPr>
            </w:pPr>
            <w:ins w:id="1268" w:author="HendryHendry/선임연구원/Convergence(연)ATS그룹(hendry.hendry" w:date="2011-11-17T12:16:00Z">
              <w:r w:rsidRPr="003E3EBE">
                <w:rPr>
                  <w:rFonts w:eastAsia="Malgun Gothic"/>
                  <w:color w:val="000000"/>
                  <w:sz w:val="18"/>
                  <w:szCs w:val="18"/>
                  <w:lang w:eastAsia="ko-KR"/>
                </w:rPr>
                <w:t>10</w:t>
              </w:r>
            </w:ins>
          </w:p>
        </w:tc>
        <w:tc>
          <w:tcPr>
            <w:tcW w:w="589" w:type="dxa"/>
            <w:tcBorders>
              <w:top w:val="nil"/>
              <w:left w:val="nil"/>
              <w:bottom w:val="single" w:sz="4" w:space="0" w:color="auto"/>
              <w:right w:val="single" w:sz="4" w:space="0" w:color="auto"/>
            </w:tcBorders>
            <w:shd w:val="clear" w:color="auto" w:fill="auto"/>
            <w:noWrap/>
            <w:vAlign w:val="center"/>
            <w:hideMark/>
            <w:tcPrChange w:id="1269" w:author="HendryHendry/선임연구원/Convergence(연)ATS그룹(hendry.hendry" w:date="2011-11-17T12:20:00Z">
              <w:tcPr>
                <w:tcW w:w="58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270" w:author="HendryHendry/선임연구원/Convergence(연)ATS그룹(hendry.hendry" w:date="2011-11-17T12:16:00Z"/>
                <w:rFonts w:eastAsia="Malgun Gothic"/>
                <w:color w:val="000000"/>
                <w:sz w:val="18"/>
                <w:szCs w:val="18"/>
                <w:lang w:eastAsia="ko-KR"/>
              </w:rPr>
            </w:pPr>
            <w:ins w:id="1271" w:author="HendryHendry/선임연구원/Convergence(연)ATS그룹(hendry.hendry" w:date="2011-11-17T12:16:00Z">
              <w:r w:rsidRPr="003E3EBE">
                <w:rPr>
                  <w:rFonts w:eastAsia="Malgun Gothic"/>
                  <w:color w:val="000000"/>
                  <w:sz w:val="18"/>
                  <w:szCs w:val="18"/>
                  <w:lang w:eastAsia="ko-KR"/>
                </w:rPr>
                <w:t>1</w:t>
              </w:r>
            </w:ins>
          </w:p>
        </w:tc>
        <w:tc>
          <w:tcPr>
            <w:tcW w:w="1548" w:type="dxa"/>
            <w:tcBorders>
              <w:top w:val="nil"/>
              <w:left w:val="nil"/>
              <w:bottom w:val="single" w:sz="4" w:space="0" w:color="auto"/>
              <w:right w:val="single" w:sz="4" w:space="0" w:color="auto"/>
            </w:tcBorders>
            <w:shd w:val="clear" w:color="auto" w:fill="auto"/>
            <w:noWrap/>
            <w:vAlign w:val="center"/>
            <w:hideMark/>
            <w:tcPrChange w:id="1272"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273" w:author="HendryHendry/선임연구원/Convergence(연)ATS그룹(hendry.hendry" w:date="2011-11-17T12:16:00Z"/>
                <w:rFonts w:eastAsia="Malgun Gothic"/>
                <w:color w:val="000000"/>
                <w:sz w:val="18"/>
                <w:szCs w:val="18"/>
                <w:lang w:eastAsia="ko-KR"/>
              </w:rPr>
            </w:pPr>
            <w:ins w:id="1274" w:author="HendryHendry/선임연구원/Convergence(연)ATS그룹(hendry.hendry" w:date="2011-11-17T12:16:00Z">
              <w:r w:rsidRPr="003E3EBE">
                <w:rPr>
                  <w:rFonts w:eastAsia="Malgun Gothic"/>
                  <w:color w:val="000000"/>
                  <w:sz w:val="18"/>
                  <w:szCs w:val="18"/>
                  <w:lang w:eastAsia="ko-KR"/>
                </w:rPr>
                <w:t>8,6,16</w:t>
              </w:r>
            </w:ins>
          </w:p>
        </w:tc>
        <w:tc>
          <w:tcPr>
            <w:tcW w:w="1603" w:type="dxa"/>
            <w:tcBorders>
              <w:top w:val="nil"/>
              <w:left w:val="nil"/>
              <w:bottom w:val="single" w:sz="4" w:space="0" w:color="auto"/>
              <w:right w:val="single" w:sz="4" w:space="0" w:color="auto"/>
            </w:tcBorders>
            <w:shd w:val="clear" w:color="auto" w:fill="auto"/>
            <w:noWrap/>
            <w:vAlign w:val="center"/>
            <w:hideMark/>
            <w:tcPrChange w:id="1275" w:author="HendryHendry/선임연구원/Convergence(연)ATS그룹(hendry.hendry" w:date="2011-11-17T12:20:00Z">
              <w:tcPr>
                <w:tcW w:w="1472"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276" w:author="HendryHendry/선임연구원/Convergence(연)ATS그룹(hendry.hendry" w:date="2011-11-17T12:16:00Z"/>
                <w:rFonts w:eastAsia="Malgun Gothic"/>
                <w:color w:val="000000"/>
                <w:sz w:val="18"/>
                <w:szCs w:val="18"/>
                <w:lang w:eastAsia="ko-KR"/>
              </w:rPr>
            </w:pPr>
            <w:ins w:id="1277" w:author="HendryHendry/선임연구원/Convergence(연)ATS그룹(hendry.hendry" w:date="2011-11-17T12:16:00Z">
              <w:r w:rsidRPr="003E3EBE">
                <w:rPr>
                  <w:rFonts w:eastAsia="Malgun Gothic"/>
                  <w:color w:val="000000"/>
                  <w:sz w:val="18"/>
                  <w:szCs w:val="18"/>
                  <w:lang w:eastAsia="ko-KR"/>
                </w:rPr>
                <w:t>[LC 8 12 6 16 ]</w:t>
              </w:r>
            </w:ins>
          </w:p>
        </w:tc>
        <w:tc>
          <w:tcPr>
            <w:tcW w:w="1417" w:type="dxa"/>
            <w:tcBorders>
              <w:top w:val="nil"/>
              <w:left w:val="nil"/>
              <w:bottom w:val="single" w:sz="4" w:space="0" w:color="auto"/>
              <w:right w:val="single" w:sz="4" w:space="0" w:color="auto"/>
            </w:tcBorders>
            <w:shd w:val="clear" w:color="auto" w:fill="auto"/>
            <w:noWrap/>
            <w:vAlign w:val="center"/>
            <w:hideMark/>
            <w:tcPrChange w:id="1278"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279" w:author="HendryHendry/선임연구원/Convergence(연)ATS그룹(hendry.hendry" w:date="2011-11-17T12:16:00Z"/>
                <w:rFonts w:eastAsia="Malgun Gothic"/>
                <w:color w:val="000000"/>
                <w:sz w:val="18"/>
                <w:szCs w:val="18"/>
                <w:lang w:eastAsia="ko-KR"/>
              </w:rPr>
            </w:pPr>
            <w:ins w:id="1280" w:author="HendryHendry/선임연구원/Convergence(연)ATS그룹(hendry.hendry" w:date="2011-11-17T12:16:00Z">
              <w:r w:rsidRPr="003E3EBE">
                <w:rPr>
                  <w:rFonts w:eastAsia="Malgun Gothic"/>
                  <w:color w:val="000000"/>
                  <w:sz w:val="18"/>
                  <w:szCs w:val="18"/>
                  <w:lang w:eastAsia="ko-KR"/>
                </w:rPr>
                <w:t>8,6,16,12</w:t>
              </w:r>
            </w:ins>
          </w:p>
        </w:tc>
        <w:tc>
          <w:tcPr>
            <w:tcW w:w="1006" w:type="dxa"/>
            <w:tcBorders>
              <w:top w:val="nil"/>
              <w:left w:val="nil"/>
              <w:bottom w:val="single" w:sz="4" w:space="0" w:color="auto"/>
              <w:right w:val="single" w:sz="4" w:space="0" w:color="auto"/>
            </w:tcBorders>
            <w:shd w:val="clear" w:color="auto" w:fill="auto"/>
            <w:noWrap/>
            <w:vAlign w:val="center"/>
            <w:hideMark/>
            <w:tcPrChange w:id="1281" w:author="HendryHendry/선임연구원/Convergence(연)ATS그룹(hendry.hendry" w:date="2011-11-17T12:20:00Z">
              <w:tcPr>
                <w:tcW w:w="100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282" w:author="HendryHendry/선임연구원/Convergence(연)ATS그룹(hendry.hendry" w:date="2011-11-17T12:16:00Z"/>
                <w:rFonts w:eastAsia="Malgun Gothic"/>
                <w:color w:val="000000"/>
                <w:sz w:val="18"/>
                <w:szCs w:val="18"/>
                <w:lang w:eastAsia="ko-KR"/>
              </w:rPr>
            </w:pPr>
            <w:ins w:id="1283" w:author="HendryHendry/선임연구원/Convergence(연)ATS그룹(hendry.hendry" w:date="2011-11-17T12:16:00Z">
              <w:r w:rsidRPr="003E3EBE">
                <w:rPr>
                  <w:rFonts w:eastAsia="Malgun Gothic"/>
                  <w:color w:val="000000"/>
                  <w:sz w:val="18"/>
                  <w:szCs w:val="18"/>
                  <w:lang w:eastAsia="ko-KR"/>
                </w:rPr>
                <w:t>4</w:t>
              </w:r>
            </w:ins>
          </w:p>
        </w:tc>
        <w:tc>
          <w:tcPr>
            <w:tcW w:w="589" w:type="dxa"/>
            <w:tcBorders>
              <w:top w:val="nil"/>
              <w:left w:val="nil"/>
              <w:bottom w:val="single" w:sz="4" w:space="0" w:color="auto"/>
              <w:right w:val="single" w:sz="4" w:space="0" w:color="auto"/>
            </w:tcBorders>
            <w:shd w:val="clear" w:color="auto" w:fill="auto"/>
            <w:noWrap/>
            <w:vAlign w:val="center"/>
            <w:hideMark/>
            <w:tcPrChange w:id="1284" w:author="HendryHendry/선임연구원/Convergence(연)ATS그룹(hendry.hendry" w:date="2011-11-17T12:20:00Z">
              <w:tcPr>
                <w:tcW w:w="55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285" w:author="HendryHendry/선임연구원/Convergence(연)ATS그룹(hendry.hendry" w:date="2011-11-17T12:16:00Z"/>
                <w:rFonts w:eastAsia="Malgun Gothic"/>
                <w:color w:val="000000"/>
                <w:sz w:val="18"/>
                <w:szCs w:val="18"/>
                <w:lang w:eastAsia="ko-KR"/>
              </w:rPr>
            </w:pPr>
            <w:ins w:id="1286" w:author="HendryHendry/선임연구원/Convergence(연)ATS그룹(hendry.hendry" w:date="2011-11-17T12:16:00Z">
              <w:r w:rsidRPr="003E3EBE">
                <w:rPr>
                  <w:rFonts w:eastAsia="Malgun Gothic"/>
                  <w:color w:val="000000"/>
                  <w:sz w:val="18"/>
                  <w:szCs w:val="18"/>
                  <w:lang w:eastAsia="ko-KR"/>
                </w:rPr>
                <w:t>3</w:t>
              </w:r>
            </w:ins>
          </w:p>
        </w:tc>
        <w:tc>
          <w:tcPr>
            <w:tcW w:w="468" w:type="dxa"/>
            <w:tcBorders>
              <w:top w:val="nil"/>
              <w:left w:val="nil"/>
              <w:bottom w:val="single" w:sz="4" w:space="0" w:color="auto"/>
              <w:right w:val="single" w:sz="4" w:space="0" w:color="auto"/>
            </w:tcBorders>
            <w:shd w:val="clear" w:color="auto" w:fill="auto"/>
            <w:noWrap/>
            <w:vAlign w:val="center"/>
            <w:hideMark/>
            <w:tcPrChange w:id="1287" w:author="HendryHendry/선임연구원/Convergence(연)ATS그룹(hendry.hendry" w:date="2011-11-17T12:20:00Z">
              <w:tcPr>
                <w:tcW w:w="39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288" w:author="HendryHendry/선임연구원/Convergence(연)ATS그룹(hendry.hendry" w:date="2011-11-17T12:16:00Z"/>
                <w:rFonts w:eastAsia="Malgun Gothic"/>
                <w:color w:val="000000"/>
                <w:sz w:val="18"/>
                <w:szCs w:val="18"/>
                <w:lang w:eastAsia="ko-KR"/>
              </w:rPr>
            </w:pPr>
            <w:ins w:id="1289" w:author="HendryHendry/선임연구원/Convergence(연)ATS그룹(hendry.hendry" w:date="2011-11-17T12:16:00Z">
              <w:r w:rsidRPr="003E3EBE">
                <w:rPr>
                  <w:rFonts w:eastAsia="Malgun Gothic"/>
                  <w:color w:val="000000"/>
                  <w:sz w:val="18"/>
                  <w:szCs w:val="18"/>
                  <w:lang w:eastAsia="ko-KR"/>
                </w:rPr>
                <w:t>18</w:t>
              </w:r>
            </w:ins>
          </w:p>
        </w:tc>
      </w:tr>
      <w:tr w:rsidR="003E3EBE" w:rsidRPr="003E3EBE" w:rsidTr="0064799C">
        <w:trPr>
          <w:trHeight w:val="300"/>
          <w:jc w:val="center"/>
          <w:ins w:id="1290" w:author="HendryHendry/선임연구원/Convergence(연)ATS그룹(hendry.hendry" w:date="2011-11-17T12:16:00Z"/>
          <w:trPrChange w:id="1291" w:author="HendryHendry/선임연구원/Convergence(연)ATS그룹(hendry.hendry" w:date="2011-11-17T12:20:00Z">
            <w:trPr>
              <w:trHeight w:val="300"/>
            </w:trPr>
          </w:trPrChange>
        </w:trPr>
        <w:tc>
          <w:tcPr>
            <w:tcW w:w="838" w:type="dxa"/>
            <w:tcBorders>
              <w:top w:val="nil"/>
              <w:left w:val="single" w:sz="4" w:space="0" w:color="auto"/>
              <w:bottom w:val="single" w:sz="4" w:space="0" w:color="auto"/>
              <w:right w:val="single" w:sz="4" w:space="0" w:color="auto"/>
            </w:tcBorders>
            <w:shd w:val="clear" w:color="auto" w:fill="auto"/>
            <w:noWrap/>
            <w:vAlign w:val="center"/>
            <w:hideMark/>
            <w:tcPrChange w:id="1292" w:author="HendryHendry/선임연구원/Convergence(연)ATS그룹(hendry.hendry" w:date="2011-11-17T12:20:00Z">
              <w:tcPr>
                <w:tcW w:w="74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293" w:author="HendryHendry/선임연구원/Convergence(연)ATS그룹(hendry.hendry" w:date="2011-11-17T12:16:00Z"/>
                <w:rFonts w:eastAsia="Malgun Gothic"/>
                <w:color w:val="000000"/>
                <w:sz w:val="18"/>
                <w:szCs w:val="18"/>
                <w:lang w:eastAsia="ko-KR"/>
              </w:rPr>
            </w:pPr>
            <w:ins w:id="1294" w:author="HendryHendry/선임연구원/Convergence(연)ATS그룹(hendry.hendry" w:date="2011-11-17T12:16:00Z">
              <w:r w:rsidRPr="003E3EBE">
                <w:rPr>
                  <w:rFonts w:eastAsia="Malgun Gothic"/>
                  <w:color w:val="000000"/>
                  <w:sz w:val="18"/>
                  <w:szCs w:val="18"/>
                  <w:lang w:eastAsia="ko-KR"/>
                </w:rPr>
                <w:t>8</w:t>
              </w:r>
            </w:ins>
          </w:p>
        </w:tc>
        <w:tc>
          <w:tcPr>
            <w:tcW w:w="600" w:type="dxa"/>
            <w:tcBorders>
              <w:top w:val="nil"/>
              <w:left w:val="nil"/>
              <w:bottom w:val="single" w:sz="4" w:space="0" w:color="auto"/>
              <w:right w:val="single" w:sz="4" w:space="0" w:color="auto"/>
            </w:tcBorders>
            <w:shd w:val="clear" w:color="auto" w:fill="auto"/>
            <w:noWrap/>
            <w:vAlign w:val="center"/>
            <w:hideMark/>
            <w:tcPrChange w:id="1295" w:author="HendryHendry/선임연구원/Convergence(연)ATS그룹(hendry.hendry" w:date="2011-11-17T12:20:00Z">
              <w:tcPr>
                <w:tcW w:w="60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296" w:author="HendryHendry/선임연구원/Convergence(연)ATS그룹(hendry.hendry" w:date="2011-11-17T12:16:00Z"/>
                <w:rFonts w:eastAsia="Malgun Gothic"/>
                <w:color w:val="000000"/>
                <w:sz w:val="18"/>
                <w:szCs w:val="18"/>
                <w:lang w:eastAsia="ko-KR"/>
              </w:rPr>
            </w:pPr>
            <w:ins w:id="1297" w:author="HendryHendry/선임연구원/Convergence(연)ATS그룹(hendry.hendry" w:date="2011-11-17T12:16:00Z">
              <w:r w:rsidRPr="003E3EBE">
                <w:rPr>
                  <w:rFonts w:eastAsia="Malgun Gothic"/>
                  <w:color w:val="000000"/>
                  <w:sz w:val="18"/>
                  <w:szCs w:val="18"/>
                  <w:lang w:eastAsia="ko-KR"/>
                </w:rPr>
                <w:t>14</w:t>
              </w:r>
            </w:ins>
          </w:p>
        </w:tc>
        <w:tc>
          <w:tcPr>
            <w:tcW w:w="589" w:type="dxa"/>
            <w:tcBorders>
              <w:top w:val="nil"/>
              <w:left w:val="nil"/>
              <w:bottom w:val="single" w:sz="4" w:space="0" w:color="auto"/>
              <w:right w:val="single" w:sz="4" w:space="0" w:color="auto"/>
            </w:tcBorders>
            <w:shd w:val="clear" w:color="auto" w:fill="auto"/>
            <w:noWrap/>
            <w:vAlign w:val="center"/>
            <w:hideMark/>
            <w:tcPrChange w:id="1298" w:author="HendryHendry/선임연구원/Convergence(연)ATS그룹(hendry.hendry" w:date="2011-11-17T12:20:00Z">
              <w:tcPr>
                <w:tcW w:w="58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299" w:author="HendryHendry/선임연구원/Convergence(연)ATS그룹(hendry.hendry" w:date="2011-11-17T12:16:00Z"/>
                <w:rFonts w:eastAsia="Malgun Gothic"/>
                <w:color w:val="000000"/>
                <w:sz w:val="18"/>
                <w:szCs w:val="18"/>
                <w:lang w:eastAsia="ko-KR"/>
              </w:rPr>
            </w:pPr>
            <w:ins w:id="1300" w:author="HendryHendry/선임연구원/Convergence(연)ATS그룹(hendry.hendry" w:date="2011-11-17T12:16:00Z">
              <w:r w:rsidRPr="003E3EBE">
                <w:rPr>
                  <w:rFonts w:eastAsia="Malgun Gothic"/>
                  <w:color w:val="000000"/>
                  <w:sz w:val="18"/>
                  <w:szCs w:val="18"/>
                  <w:lang w:eastAsia="ko-KR"/>
                </w:rPr>
                <w:t>4</w:t>
              </w:r>
            </w:ins>
          </w:p>
        </w:tc>
        <w:tc>
          <w:tcPr>
            <w:tcW w:w="1548" w:type="dxa"/>
            <w:tcBorders>
              <w:top w:val="nil"/>
              <w:left w:val="nil"/>
              <w:bottom w:val="single" w:sz="4" w:space="0" w:color="auto"/>
              <w:right w:val="single" w:sz="4" w:space="0" w:color="auto"/>
            </w:tcBorders>
            <w:shd w:val="clear" w:color="auto" w:fill="auto"/>
            <w:noWrap/>
            <w:vAlign w:val="center"/>
            <w:hideMark/>
            <w:tcPrChange w:id="1301"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302" w:author="HendryHendry/선임연구원/Convergence(연)ATS그룹(hendry.hendry" w:date="2011-11-17T12:16:00Z"/>
                <w:rFonts w:eastAsia="Malgun Gothic"/>
                <w:color w:val="000000"/>
                <w:sz w:val="18"/>
                <w:szCs w:val="18"/>
                <w:lang w:eastAsia="ko-KR"/>
              </w:rPr>
            </w:pPr>
            <w:ins w:id="1303" w:author="HendryHendry/선임연구원/Convergence(연)ATS그룹(hendry.hendry" w:date="2011-11-17T12:16:00Z">
              <w:r w:rsidRPr="003E3EBE">
                <w:rPr>
                  <w:rFonts w:eastAsia="Malgun Gothic"/>
                  <w:color w:val="000000"/>
                  <w:sz w:val="18"/>
                  <w:szCs w:val="18"/>
                  <w:lang w:eastAsia="ko-KR"/>
                </w:rPr>
                <w:t>8,6,16,12</w:t>
              </w:r>
            </w:ins>
          </w:p>
        </w:tc>
        <w:tc>
          <w:tcPr>
            <w:tcW w:w="1603" w:type="dxa"/>
            <w:tcBorders>
              <w:top w:val="nil"/>
              <w:left w:val="nil"/>
              <w:bottom w:val="single" w:sz="4" w:space="0" w:color="auto"/>
              <w:right w:val="single" w:sz="4" w:space="0" w:color="auto"/>
            </w:tcBorders>
            <w:shd w:val="clear" w:color="auto" w:fill="auto"/>
            <w:noWrap/>
            <w:vAlign w:val="center"/>
            <w:hideMark/>
            <w:tcPrChange w:id="1304" w:author="HendryHendry/선임연구원/Convergence(연)ATS그룹(hendry.hendry" w:date="2011-11-17T12:20:00Z">
              <w:tcPr>
                <w:tcW w:w="1472"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305" w:author="HendryHendry/선임연구원/Convergence(연)ATS그룹(hendry.hendry" w:date="2011-11-17T12:16:00Z"/>
                <w:rFonts w:eastAsia="Malgun Gothic"/>
                <w:color w:val="000000"/>
                <w:sz w:val="18"/>
                <w:szCs w:val="18"/>
                <w:lang w:eastAsia="ko-KR"/>
              </w:rPr>
            </w:pPr>
            <w:ins w:id="1306" w:author="HendryHendry/선임연구원/Convergence(연)ATS그룹(hendry.hendry" w:date="2011-11-17T12:16:00Z">
              <w:r w:rsidRPr="003E3EBE">
                <w:rPr>
                  <w:rFonts w:eastAsia="Malgun Gothic"/>
                  <w:color w:val="000000"/>
                  <w:sz w:val="18"/>
                  <w:szCs w:val="18"/>
                  <w:lang w:eastAsia="ko-KR"/>
                </w:rPr>
                <w:t>[LC 12 16 10 ]</w:t>
              </w:r>
            </w:ins>
          </w:p>
        </w:tc>
        <w:tc>
          <w:tcPr>
            <w:tcW w:w="1417" w:type="dxa"/>
            <w:tcBorders>
              <w:top w:val="nil"/>
              <w:left w:val="nil"/>
              <w:bottom w:val="single" w:sz="4" w:space="0" w:color="auto"/>
              <w:right w:val="single" w:sz="4" w:space="0" w:color="auto"/>
            </w:tcBorders>
            <w:shd w:val="clear" w:color="auto" w:fill="auto"/>
            <w:noWrap/>
            <w:vAlign w:val="center"/>
            <w:hideMark/>
            <w:tcPrChange w:id="1307"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308" w:author="HendryHendry/선임연구원/Convergence(연)ATS그룹(hendry.hendry" w:date="2011-11-17T12:16:00Z"/>
                <w:rFonts w:eastAsia="Malgun Gothic"/>
                <w:color w:val="000000"/>
                <w:sz w:val="18"/>
                <w:szCs w:val="18"/>
                <w:lang w:eastAsia="ko-KR"/>
              </w:rPr>
            </w:pPr>
            <w:ins w:id="1309" w:author="HendryHendry/선임연구원/Convergence(연)ATS그룹(hendry.hendry" w:date="2011-11-17T12:16:00Z">
              <w:r w:rsidRPr="003E3EBE">
                <w:rPr>
                  <w:rFonts w:eastAsia="Malgun Gothic"/>
                  <w:color w:val="000000"/>
                  <w:sz w:val="18"/>
                  <w:szCs w:val="18"/>
                  <w:lang w:eastAsia="ko-KR"/>
                </w:rPr>
                <w:t>8,6,16,12,10</w:t>
              </w:r>
            </w:ins>
          </w:p>
        </w:tc>
        <w:tc>
          <w:tcPr>
            <w:tcW w:w="1006" w:type="dxa"/>
            <w:tcBorders>
              <w:top w:val="nil"/>
              <w:left w:val="nil"/>
              <w:bottom w:val="single" w:sz="4" w:space="0" w:color="auto"/>
              <w:right w:val="single" w:sz="4" w:space="0" w:color="auto"/>
            </w:tcBorders>
            <w:shd w:val="clear" w:color="auto" w:fill="auto"/>
            <w:noWrap/>
            <w:vAlign w:val="center"/>
            <w:hideMark/>
            <w:tcPrChange w:id="1310" w:author="HendryHendry/선임연구원/Convergence(연)ATS그룹(hendry.hendry" w:date="2011-11-17T12:20:00Z">
              <w:tcPr>
                <w:tcW w:w="100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311" w:author="HendryHendry/선임연구원/Convergence(연)ATS그룹(hendry.hendry" w:date="2011-11-17T12:16:00Z"/>
                <w:rFonts w:eastAsia="Malgun Gothic"/>
                <w:color w:val="000000"/>
                <w:sz w:val="18"/>
                <w:szCs w:val="18"/>
                <w:lang w:eastAsia="ko-KR"/>
              </w:rPr>
            </w:pPr>
            <w:ins w:id="1312" w:author="HendryHendry/선임연구원/Convergence(연)ATS그룹(hendry.hendry" w:date="2011-11-17T12:16:00Z">
              <w:r w:rsidRPr="003E3EBE">
                <w:rPr>
                  <w:rFonts w:eastAsia="Malgun Gothic"/>
                  <w:color w:val="000000"/>
                  <w:sz w:val="18"/>
                  <w:szCs w:val="18"/>
                  <w:lang w:eastAsia="ko-KR"/>
                </w:rPr>
                <w:t>4</w:t>
              </w:r>
            </w:ins>
          </w:p>
        </w:tc>
        <w:tc>
          <w:tcPr>
            <w:tcW w:w="589" w:type="dxa"/>
            <w:tcBorders>
              <w:top w:val="nil"/>
              <w:left w:val="nil"/>
              <w:bottom w:val="single" w:sz="4" w:space="0" w:color="auto"/>
              <w:right w:val="single" w:sz="4" w:space="0" w:color="auto"/>
            </w:tcBorders>
            <w:shd w:val="clear" w:color="auto" w:fill="auto"/>
            <w:noWrap/>
            <w:vAlign w:val="center"/>
            <w:hideMark/>
            <w:tcPrChange w:id="1313" w:author="HendryHendry/선임연구원/Convergence(연)ATS그룹(hendry.hendry" w:date="2011-11-17T12:20:00Z">
              <w:tcPr>
                <w:tcW w:w="55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314" w:author="HendryHendry/선임연구원/Convergence(연)ATS그룹(hendry.hendry" w:date="2011-11-17T12:16:00Z"/>
                <w:rFonts w:eastAsia="Malgun Gothic"/>
                <w:color w:val="000000"/>
                <w:sz w:val="18"/>
                <w:szCs w:val="18"/>
                <w:lang w:eastAsia="ko-KR"/>
              </w:rPr>
            </w:pPr>
            <w:ins w:id="1315" w:author="HendryHendry/선임연구원/Convergence(연)ATS그룹(hendry.hendry" w:date="2011-11-17T12:16:00Z">
              <w:r w:rsidRPr="003E3EBE">
                <w:rPr>
                  <w:rFonts w:eastAsia="Malgun Gothic"/>
                  <w:color w:val="000000"/>
                  <w:sz w:val="18"/>
                  <w:szCs w:val="18"/>
                  <w:lang w:eastAsia="ko-KR"/>
                </w:rPr>
                <w:t>5</w:t>
              </w:r>
            </w:ins>
          </w:p>
        </w:tc>
        <w:tc>
          <w:tcPr>
            <w:tcW w:w="468" w:type="dxa"/>
            <w:tcBorders>
              <w:top w:val="nil"/>
              <w:left w:val="nil"/>
              <w:bottom w:val="single" w:sz="4" w:space="0" w:color="auto"/>
              <w:right w:val="single" w:sz="4" w:space="0" w:color="auto"/>
            </w:tcBorders>
            <w:shd w:val="clear" w:color="auto" w:fill="auto"/>
            <w:noWrap/>
            <w:vAlign w:val="center"/>
            <w:hideMark/>
            <w:tcPrChange w:id="1316" w:author="HendryHendry/선임연구원/Convergence(연)ATS그룹(hendry.hendry" w:date="2011-11-17T12:20:00Z">
              <w:tcPr>
                <w:tcW w:w="39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317" w:author="HendryHendry/선임연구원/Convergence(연)ATS그룹(hendry.hendry" w:date="2011-11-17T12:16:00Z"/>
                <w:rFonts w:eastAsia="Malgun Gothic"/>
                <w:color w:val="000000"/>
                <w:sz w:val="18"/>
                <w:szCs w:val="18"/>
                <w:lang w:eastAsia="ko-KR"/>
              </w:rPr>
            </w:pPr>
            <w:ins w:id="1318" w:author="HendryHendry/선임연구원/Convergence(연)ATS그룹(hendry.hendry" w:date="2011-11-17T12:16:00Z">
              <w:r w:rsidRPr="003E3EBE">
                <w:rPr>
                  <w:rFonts w:eastAsia="Malgun Gothic"/>
                  <w:color w:val="000000"/>
                  <w:sz w:val="18"/>
                  <w:szCs w:val="18"/>
                  <w:lang w:eastAsia="ko-KR"/>
                </w:rPr>
                <w:t>12</w:t>
              </w:r>
            </w:ins>
          </w:p>
        </w:tc>
      </w:tr>
      <w:tr w:rsidR="003E3EBE" w:rsidRPr="003E3EBE" w:rsidTr="0064799C">
        <w:trPr>
          <w:trHeight w:val="300"/>
          <w:jc w:val="center"/>
          <w:ins w:id="1319" w:author="HendryHendry/선임연구원/Convergence(연)ATS그룹(hendry.hendry" w:date="2011-11-17T12:16:00Z"/>
          <w:trPrChange w:id="1320" w:author="HendryHendry/선임연구원/Convergence(연)ATS그룹(hendry.hendry" w:date="2011-11-17T12:20:00Z">
            <w:trPr>
              <w:trHeight w:val="300"/>
            </w:trPr>
          </w:trPrChange>
        </w:trPr>
        <w:tc>
          <w:tcPr>
            <w:tcW w:w="838" w:type="dxa"/>
            <w:tcBorders>
              <w:top w:val="nil"/>
              <w:left w:val="single" w:sz="4" w:space="0" w:color="auto"/>
              <w:bottom w:val="single" w:sz="4" w:space="0" w:color="auto"/>
              <w:right w:val="single" w:sz="4" w:space="0" w:color="auto"/>
            </w:tcBorders>
            <w:shd w:val="clear" w:color="auto" w:fill="auto"/>
            <w:noWrap/>
            <w:vAlign w:val="center"/>
            <w:hideMark/>
            <w:tcPrChange w:id="1321" w:author="HendryHendry/선임연구원/Convergence(연)ATS그룹(hendry.hendry" w:date="2011-11-17T12:20:00Z">
              <w:tcPr>
                <w:tcW w:w="74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322" w:author="HendryHendry/선임연구원/Convergence(연)ATS그룹(hendry.hendry" w:date="2011-11-17T12:16:00Z"/>
                <w:rFonts w:eastAsia="Malgun Gothic"/>
                <w:color w:val="000000"/>
                <w:sz w:val="18"/>
                <w:szCs w:val="18"/>
                <w:lang w:eastAsia="ko-KR"/>
              </w:rPr>
            </w:pPr>
            <w:ins w:id="1323" w:author="HendryHendry/선임연구원/Convergence(연)ATS그룹(hendry.hendry" w:date="2011-11-17T12:16:00Z">
              <w:r w:rsidRPr="003E3EBE">
                <w:rPr>
                  <w:rFonts w:eastAsia="Malgun Gothic"/>
                  <w:color w:val="000000"/>
                  <w:sz w:val="18"/>
                  <w:szCs w:val="18"/>
                  <w:lang w:eastAsia="ko-KR"/>
                </w:rPr>
                <w:t>9</w:t>
              </w:r>
            </w:ins>
          </w:p>
        </w:tc>
        <w:tc>
          <w:tcPr>
            <w:tcW w:w="600" w:type="dxa"/>
            <w:tcBorders>
              <w:top w:val="nil"/>
              <w:left w:val="nil"/>
              <w:bottom w:val="single" w:sz="4" w:space="0" w:color="auto"/>
              <w:right w:val="single" w:sz="4" w:space="0" w:color="auto"/>
            </w:tcBorders>
            <w:shd w:val="clear" w:color="auto" w:fill="auto"/>
            <w:noWrap/>
            <w:vAlign w:val="center"/>
            <w:hideMark/>
            <w:tcPrChange w:id="1324" w:author="HendryHendry/선임연구원/Convergence(연)ATS그룹(hendry.hendry" w:date="2011-11-17T12:20:00Z">
              <w:tcPr>
                <w:tcW w:w="60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325" w:author="HendryHendry/선임연구원/Convergence(연)ATS그룹(hendry.hendry" w:date="2011-11-17T12:16:00Z"/>
                <w:rFonts w:eastAsia="Malgun Gothic"/>
                <w:color w:val="000000"/>
                <w:sz w:val="18"/>
                <w:szCs w:val="18"/>
                <w:lang w:eastAsia="ko-KR"/>
              </w:rPr>
            </w:pPr>
            <w:ins w:id="1326" w:author="HendryHendry/선임연구원/Convergence(연)ATS그룹(hendry.hendry" w:date="2011-11-17T12:16:00Z">
              <w:r w:rsidRPr="003E3EBE">
                <w:rPr>
                  <w:rFonts w:eastAsia="Malgun Gothic"/>
                  <w:color w:val="000000"/>
                  <w:sz w:val="18"/>
                  <w:szCs w:val="18"/>
                  <w:lang w:eastAsia="ko-KR"/>
                </w:rPr>
                <w:t>9</w:t>
              </w:r>
            </w:ins>
          </w:p>
        </w:tc>
        <w:tc>
          <w:tcPr>
            <w:tcW w:w="589" w:type="dxa"/>
            <w:tcBorders>
              <w:top w:val="nil"/>
              <w:left w:val="nil"/>
              <w:bottom w:val="single" w:sz="4" w:space="0" w:color="auto"/>
              <w:right w:val="single" w:sz="4" w:space="0" w:color="auto"/>
            </w:tcBorders>
            <w:shd w:val="clear" w:color="auto" w:fill="auto"/>
            <w:noWrap/>
            <w:vAlign w:val="center"/>
            <w:hideMark/>
            <w:tcPrChange w:id="1327" w:author="HendryHendry/선임연구원/Convergence(연)ATS그룹(hendry.hendry" w:date="2011-11-17T12:20:00Z">
              <w:tcPr>
                <w:tcW w:w="58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328" w:author="HendryHendry/선임연구원/Convergence(연)ATS그룹(hendry.hendry" w:date="2011-11-17T12:16:00Z"/>
                <w:rFonts w:eastAsia="Malgun Gothic"/>
                <w:color w:val="000000"/>
                <w:sz w:val="18"/>
                <w:szCs w:val="18"/>
                <w:lang w:eastAsia="ko-KR"/>
              </w:rPr>
            </w:pPr>
            <w:ins w:id="1329" w:author="HendryHendry/선임연구원/Convergence(연)ATS그룹(hendry.hendry" w:date="2011-11-17T12:16:00Z">
              <w:r w:rsidRPr="003E3EBE">
                <w:rPr>
                  <w:rFonts w:eastAsia="Malgun Gothic"/>
                  <w:color w:val="000000"/>
                  <w:sz w:val="18"/>
                  <w:szCs w:val="18"/>
                  <w:lang w:eastAsia="ko-KR"/>
                </w:rPr>
                <w:t>-</w:t>
              </w:r>
            </w:ins>
          </w:p>
        </w:tc>
        <w:tc>
          <w:tcPr>
            <w:tcW w:w="1548" w:type="dxa"/>
            <w:tcBorders>
              <w:top w:val="nil"/>
              <w:left w:val="nil"/>
              <w:bottom w:val="single" w:sz="4" w:space="0" w:color="auto"/>
              <w:right w:val="single" w:sz="4" w:space="0" w:color="auto"/>
            </w:tcBorders>
            <w:shd w:val="clear" w:color="auto" w:fill="auto"/>
            <w:noWrap/>
            <w:vAlign w:val="center"/>
            <w:hideMark/>
            <w:tcPrChange w:id="1330"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331" w:author="HendryHendry/선임연구원/Convergence(연)ATS그룹(hendry.hendry" w:date="2011-11-17T12:16:00Z"/>
                <w:rFonts w:eastAsia="Malgun Gothic"/>
                <w:color w:val="000000"/>
                <w:sz w:val="18"/>
                <w:szCs w:val="18"/>
                <w:lang w:eastAsia="ko-KR"/>
              </w:rPr>
            </w:pPr>
            <w:ins w:id="1332" w:author="HendryHendry/선임연구원/Convergence(연)ATS그룹(hendry.hendry" w:date="2011-11-17T12:16:00Z">
              <w:r w:rsidRPr="003E3EBE">
                <w:rPr>
                  <w:rFonts w:eastAsia="Malgun Gothic"/>
                  <w:color w:val="000000"/>
                  <w:sz w:val="18"/>
                  <w:szCs w:val="18"/>
                  <w:lang w:eastAsia="ko-KR"/>
                </w:rPr>
                <w:t>8,6,16,12,10</w:t>
              </w:r>
            </w:ins>
          </w:p>
        </w:tc>
        <w:tc>
          <w:tcPr>
            <w:tcW w:w="1603" w:type="dxa"/>
            <w:tcBorders>
              <w:top w:val="nil"/>
              <w:left w:val="nil"/>
              <w:bottom w:val="single" w:sz="4" w:space="0" w:color="auto"/>
              <w:right w:val="single" w:sz="4" w:space="0" w:color="auto"/>
            </w:tcBorders>
            <w:shd w:val="clear" w:color="auto" w:fill="auto"/>
            <w:noWrap/>
            <w:vAlign w:val="center"/>
            <w:hideMark/>
            <w:tcPrChange w:id="1333" w:author="HendryHendry/선임연구원/Convergence(연)ATS그룹(hendry.hendry" w:date="2011-11-17T12:20:00Z">
              <w:tcPr>
                <w:tcW w:w="1472"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334" w:author="HendryHendry/선임연구원/Convergence(연)ATS그룹(hendry.hendry" w:date="2011-11-17T12:16:00Z"/>
                <w:rFonts w:eastAsia="Malgun Gothic"/>
                <w:color w:val="000000"/>
                <w:sz w:val="18"/>
                <w:szCs w:val="18"/>
                <w:lang w:eastAsia="ko-KR"/>
              </w:rPr>
            </w:pPr>
            <w:ins w:id="1335" w:author="HendryHendry/선임연구원/Convergence(연)ATS그룹(hendry.hendry" w:date="2011-11-17T12:16:00Z">
              <w:r w:rsidRPr="003E3EBE">
                <w:rPr>
                  <w:rFonts w:eastAsia="Malgun Gothic"/>
                  <w:color w:val="000000"/>
                  <w:sz w:val="18"/>
                  <w:szCs w:val="18"/>
                  <w:lang w:eastAsia="ko-KR"/>
                </w:rPr>
                <w:t>[LC 8 10 6 12 ]</w:t>
              </w:r>
            </w:ins>
          </w:p>
        </w:tc>
        <w:tc>
          <w:tcPr>
            <w:tcW w:w="1417" w:type="dxa"/>
            <w:tcBorders>
              <w:top w:val="nil"/>
              <w:left w:val="nil"/>
              <w:bottom w:val="single" w:sz="4" w:space="0" w:color="auto"/>
              <w:right w:val="single" w:sz="4" w:space="0" w:color="auto"/>
            </w:tcBorders>
            <w:shd w:val="clear" w:color="auto" w:fill="auto"/>
            <w:noWrap/>
            <w:vAlign w:val="center"/>
            <w:hideMark/>
            <w:tcPrChange w:id="1336"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337" w:author="HendryHendry/선임연구원/Convergence(연)ATS그룹(hendry.hendry" w:date="2011-11-17T12:16:00Z"/>
                <w:rFonts w:eastAsia="Malgun Gothic"/>
                <w:color w:val="000000"/>
                <w:sz w:val="18"/>
                <w:szCs w:val="18"/>
                <w:lang w:eastAsia="ko-KR"/>
              </w:rPr>
            </w:pPr>
            <w:ins w:id="1338" w:author="HendryHendry/선임연구원/Convergence(연)ATS그룹(hendry.hendry" w:date="2011-11-17T12:16:00Z">
              <w:r w:rsidRPr="003E3EBE">
                <w:rPr>
                  <w:rFonts w:eastAsia="Malgun Gothic"/>
                  <w:color w:val="000000"/>
                  <w:sz w:val="18"/>
                  <w:szCs w:val="18"/>
                  <w:lang w:eastAsia="ko-KR"/>
                </w:rPr>
                <w:t>8,6,16,12,10,14</w:t>
              </w:r>
            </w:ins>
          </w:p>
        </w:tc>
        <w:tc>
          <w:tcPr>
            <w:tcW w:w="1006" w:type="dxa"/>
            <w:tcBorders>
              <w:top w:val="nil"/>
              <w:left w:val="nil"/>
              <w:bottom w:val="single" w:sz="4" w:space="0" w:color="auto"/>
              <w:right w:val="single" w:sz="4" w:space="0" w:color="auto"/>
            </w:tcBorders>
            <w:shd w:val="clear" w:color="auto" w:fill="auto"/>
            <w:noWrap/>
            <w:vAlign w:val="center"/>
            <w:hideMark/>
            <w:tcPrChange w:id="1339" w:author="HendryHendry/선임연구원/Convergence(연)ATS그룹(hendry.hendry" w:date="2011-11-17T12:20:00Z">
              <w:tcPr>
                <w:tcW w:w="100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340" w:author="HendryHendry/선임연구원/Convergence(연)ATS그룹(hendry.hendry" w:date="2011-11-17T12:16:00Z"/>
                <w:rFonts w:eastAsia="Malgun Gothic"/>
                <w:color w:val="000000"/>
                <w:sz w:val="18"/>
                <w:szCs w:val="18"/>
                <w:lang w:eastAsia="ko-KR"/>
              </w:rPr>
            </w:pPr>
            <w:ins w:id="1341" w:author="HendryHendry/선임연구원/Convergence(연)ATS그룹(hendry.hendry" w:date="2011-11-17T12:16:00Z">
              <w:r w:rsidRPr="003E3EBE">
                <w:rPr>
                  <w:rFonts w:eastAsia="Malgun Gothic"/>
                  <w:color w:val="000000"/>
                  <w:sz w:val="18"/>
                  <w:szCs w:val="18"/>
                  <w:lang w:eastAsia="ko-KR"/>
                </w:rPr>
                <w:t>4</w:t>
              </w:r>
            </w:ins>
          </w:p>
        </w:tc>
        <w:tc>
          <w:tcPr>
            <w:tcW w:w="589" w:type="dxa"/>
            <w:tcBorders>
              <w:top w:val="nil"/>
              <w:left w:val="nil"/>
              <w:bottom w:val="single" w:sz="4" w:space="0" w:color="auto"/>
              <w:right w:val="single" w:sz="4" w:space="0" w:color="auto"/>
            </w:tcBorders>
            <w:shd w:val="clear" w:color="auto" w:fill="auto"/>
            <w:noWrap/>
            <w:vAlign w:val="center"/>
            <w:hideMark/>
            <w:tcPrChange w:id="1342" w:author="HendryHendry/선임연구원/Convergence(연)ATS그룹(hendry.hendry" w:date="2011-11-17T12:20:00Z">
              <w:tcPr>
                <w:tcW w:w="55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343" w:author="HendryHendry/선임연구원/Convergence(연)ATS그룹(hendry.hendry" w:date="2011-11-17T12:16:00Z"/>
                <w:rFonts w:eastAsia="Malgun Gothic"/>
                <w:color w:val="000000"/>
                <w:sz w:val="18"/>
                <w:szCs w:val="18"/>
                <w:lang w:eastAsia="ko-KR"/>
              </w:rPr>
            </w:pPr>
            <w:ins w:id="1344" w:author="HendryHendry/선임연구원/Convergence(연)ATS그룹(hendry.hendry" w:date="2011-11-17T12:16:00Z">
              <w:r w:rsidRPr="003E3EBE">
                <w:rPr>
                  <w:rFonts w:eastAsia="Malgun Gothic"/>
                  <w:color w:val="000000"/>
                  <w:sz w:val="18"/>
                  <w:szCs w:val="18"/>
                  <w:lang w:eastAsia="ko-KR"/>
                </w:rPr>
                <w:t>0</w:t>
              </w:r>
            </w:ins>
          </w:p>
        </w:tc>
        <w:tc>
          <w:tcPr>
            <w:tcW w:w="468" w:type="dxa"/>
            <w:tcBorders>
              <w:top w:val="nil"/>
              <w:left w:val="nil"/>
              <w:bottom w:val="single" w:sz="4" w:space="0" w:color="auto"/>
              <w:right w:val="single" w:sz="4" w:space="0" w:color="auto"/>
            </w:tcBorders>
            <w:shd w:val="clear" w:color="auto" w:fill="auto"/>
            <w:noWrap/>
            <w:vAlign w:val="center"/>
            <w:hideMark/>
            <w:tcPrChange w:id="1345" w:author="HendryHendry/선임연구원/Convergence(연)ATS그룹(hendry.hendry" w:date="2011-11-17T12:20:00Z">
              <w:tcPr>
                <w:tcW w:w="39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346" w:author="HendryHendry/선임연구원/Convergence(연)ATS그룹(hendry.hendry" w:date="2011-11-17T12:16:00Z"/>
                <w:rFonts w:eastAsia="Malgun Gothic"/>
                <w:color w:val="000000"/>
                <w:sz w:val="18"/>
                <w:szCs w:val="18"/>
                <w:lang w:eastAsia="ko-KR"/>
              </w:rPr>
            </w:pPr>
            <w:ins w:id="1347" w:author="HendryHendry/선임연구원/Convergence(연)ATS그룹(hendry.hendry" w:date="2011-11-17T12:16:00Z">
              <w:r w:rsidRPr="003E3EBE">
                <w:rPr>
                  <w:rFonts w:eastAsia="Malgun Gothic"/>
                  <w:color w:val="000000"/>
                  <w:sz w:val="18"/>
                  <w:szCs w:val="18"/>
                  <w:lang w:eastAsia="ko-KR"/>
                </w:rPr>
                <w:t>16</w:t>
              </w:r>
            </w:ins>
          </w:p>
        </w:tc>
      </w:tr>
      <w:tr w:rsidR="003E3EBE" w:rsidRPr="003E3EBE" w:rsidTr="0064799C">
        <w:trPr>
          <w:trHeight w:val="300"/>
          <w:jc w:val="center"/>
          <w:ins w:id="1348" w:author="HendryHendry/선임연구원/Convergence(연)ATS그룹(hendry.hendry" w:date="2011-11-17T12:16:00Z"/>
          <w:trPrChange w:id="1349" w:author="HendryHendry/선임연구원/Convergence(연)ATS그룹(hendry.hendry" w:date="2011-11-17T12:20:00Z">
            <w:trPr>
              <w:trHeight w:val="300"/>
            </w:trPr>
          </w:trPrChange>
        </w:trPr>
        <w:tc>
          <w:tcPr>
            <w:tcW w:w="838" w:type="dxa"/>
            <w:tcBorders>
              <w:top w:val="nil"/>
              <w:left w:val="single" w:sz="4" w:space="0" w:color="auto"/>
              <w:bottom w:val="single" w:sz="4" w:space="0" w:color="auto"/>
              <w:right w:val="single" w:sz="4" w:space="0" w:color="auto"/>
            </w:tcBorders>
            <w:shd w:val="clear" w:color="auto" w:fill="auto"/>
            <w:noWrap/>
            <w:vAlign w:val="center"/>
            <w:hideMark/>
            <w:tcPrChange w:id="1350" w:author="HendryHendry/선임연구원/Convergence(연)ATS그룹(hendry.hendry" w:date="2011-11-17T12:20:00Z">
              <w:tcPr>
                <w:tcW w:w="74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351" w:author="HendryHendry/선임연구원/Convergence(연)ATS그룹(hendry.hendry" w:date="2011-11-17T12:16:00Z"/>
                <w:rFonts w:eastAsia="Malgun Gothic"/>
                <w:color w:val="000000"/>
                <w:sz w:val="18"/>
                <w:szCs w:val="18"/>
                <w:lang w:eastAsia="ko-KR"/>
              </w:rPr>
            </w:pPr>
            <w:ins w:id="1352" w:author="HendryHendry/선임연구원/Convergence(연)ATS그룹(hendry.hendry" w:date="2011-11-17T12:16:00Z">
              <w:r w:rsidRPr="003E3EBE">
                <w:rPr>
                  <w:rFonts w:eastAsia="Malgun Gothic"/>
                  <w:color w:val="000000"/>
                  <w:sz w:val="18"/>
                  <w:szCs w:val="18"/>
                  <w:lang w:eastAsia="ko-KR"/>
                </w:rPr>
                <w:t>9</w:t>
              </w:r>
            </w:ins>
          </w:p>
        </w:tc>
        <w:tc>
          <w:tcPr>
            <w:tcW w:w="600" w:type="dxa"/>
            <w:tcBorders>
              <w:top w:val="nil"/>
              <w:left w:val="nil"/>
              <w:bottom w:val="single" w:sz="4" w:space="0" w:color="auto"/>
              <w:right w:val="single" w:sz="4" w:space="0" w:color="auto"/>
            </w:tcBorders>
            <w:shd w:val="clear" w:color="auto" w:fill="auto"/>
            <w:noWrap/>
            <w:vAlign w:val="center"/>
            <w:hideMark/>
            <w:tcPrChange w:id="1353" w:author="HendryHendry/선임연구원/Convergence(연)ATS그룹(hendry.hendry" w:date="2011-11-17T12:20:00Z">
              <w:tcPr>
                <w:tcW w:w="60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354" w:author="HendryHendry/선임연구원/Convergence(연)ATS그룹(hendry.hendry" w:date="2011-11-17T12:16:00Z"/>
                <w:rFonts w:eastAsia="Malgun Gothic"/>
                <w:color w:val="000000"/>
                <w:sz w:val="18"/>
                <w:szCs w:val="18"/>
                <w:lang w:eastAsia="ko-KR"/>
              </w:rPr>
            </w:pPr>
            <w:ins w:id="1355" w:author="HendryHendry/선임연구원/Convergence(연)ATS그룹(hendry.hendry" w:date="2011-11-17T12:16:00Z">
              <w:r w:rsidRPr="003E3EBE">
                <w:rPr>
                  <w:rFonts w:eastAsia="Malgun Gothic"/>
                  <w:color w:val="000000"/>
                  <w:sz w:val="18"/>
                  <w:szCs w:val="18"/>
                  <w:lang w:eastAsia="ko-KR"/>
                </w:rPr>
                <w:t>11</w:t>
              </w:r>
            </w:ins>
          </w:p>
        </w:tc>
        <w:tc>
          <w:tcPr>
            <w:tcW w:w="589" w:type="dxa"/>
            <w:tcBorders>
              <w:top w:val="nil"/>
              <w:left w:val="nil"/>
              <w:bottom w:val="single" w:sz="4" w:space="0" w:color="auto"/>
              <w:right w:val="single" w:sz="4" w:space="0" w:color="auto"/>
            </w:tcBorders>
            <w:shd w:val="clear" w:color="auto" w:fill="auto"/>
            <w:noWrap/>
            <w:vAlign w:val="center"/>
            <w:hideMark/>
            <w:tcPrChange w:id="1356" w:author="HendryHendry/선임연구원/Convergence(연)ATS그룹(hendry.hendry" w:date="2011-11-17T12:20:00Z">
              <w:tcPr>
                <w:tcW w:w="58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357" w:author="HendryHendry/선임연구원/Convergence(연)ATS그룹(hendry.hendry" w:date="2011-11-17T12:16:00Z"/>
                <w:rFonts w:eastAsia="Malgun Gothic"/>
                <w:color w:val="000000"/>
                <w:sz w:val="18"/>
                <w:szCs w:val="18"/>
                <w:lang w:eastAsia="ko-KR"/>
              </w:rPr>
            </w:pPr>
            <w:ins w:id="1358" w:author="HendryHendry/선임연구원/Convergence(연)ATS그룹(hendry.hendry" w:date="2011-11-17T12:16:00Z">
              <w:r w:rsidRPr="003E3EBE">
                <w:rPr>
                  <w:rFonts w:eastAsia="Malgun Gothic"/>
                  <w:color w:val="000000"/>
                  <w:sz w:val="18"/>
                  <w:szCs w:val="18"/>
                  <w:lang w:eastAsia="ko-KR"/>
                </w:rPr>
                <w:t>-</w:t>
              </w:r>
            </w:ins>
          </w:p>
        </w:tc>
        <w:tc>
          <w:tcPr>
            <w:tcW w:w="1548" w:type="dxa"/>
            <w:tcBorders>
              <w:top w:val="nil"/>
              <w:left w:val="nil"/>
              <w:bottom w:val="single" w:sz="4" w:space="0" w:color="auto"/>
              <w:right w:val="single" w:sz="4" w:space="0" w:color="auto"/>
            </w:tcBorders>
            <w:shd w:val="clear" w:color="auto" w:fill="auto"/>
            <w:noWrap/>
            <w:vAlign w:val="center"/>
            <w:hideMark/>
            <w:tcPrChange w:id="1359"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360" w:author="HendryHendry/선임연구원/Convergence(연)ATS그룹(hendry.hendry" w:date="2011-11-17T12:16:00Z"/>
                <w:rFonts w:eastAsia="Malgun Gothic"/>
                <w:color w:val="000000"/>
                <w:sz w:val="18"/>
                <w:szCs w:val="18"/>
                <w:lang w:eastAsia="ko-KR"/>
              </w:rPr>
            </w:pPr>
            <w:ins w:id="1361" w:author="HendryHendry/선임연구원/Convergence(연)ATS그룹(hendry.hendry" w:date="2011-11-17T12:16:00Z">
              <w:r w:rsidRPr="003E3EBE">
                <w:rPr>
                  <w:rFonts w:eastAsia="Malgun Gothic"/>
                  <w:color w:val="000000"/>
                  <w:sz w:val="18"/>
                  <w:szCs w:val="18"/>
                  <w:lang w:eastAsia="ko-KR"/>
                </w:rPr>
                <w:t>8,6,16,12,10,14</w:t>
              </w:r>
            </w:ins>
          </w:p>
        </w:tc>
        <w:tc>
          <w:tcPr>
            <w:tcW w:w="1603" w:type="dxa"/>
            <w:tcBorders>
              <w:top w:val="nil"/>
              <w:left w:val="nil"/>
              <w:bottom w:val="single" w:sz="4" w:space="0" w:color="auto"/>
              <w:right w:val="single" w:sz="4" w:space="0" w:color="auto"/>
            </w:tcBorders>
            <w:shd w:val="clear" w:color="auto" w:fill="auto"/>
            <w:noWrap/>
            <w:vAlign w:val="center"/>
            <w:hideMark/>
            <w:tcPrChange w:id="1362" w:author="HendryHendry/선임연구원/Convergence(연)ATS그룹(hendry.hendry" w:date="2011-11-17T12:20:00Z">
              <w:tcPr>
                <w:tcW w:w="1472"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363" w:author="HendryHendry/선임연구원/Convergence(연)ATS그룹(hendry.hendry" w:date="2011-11-17T12:16:00Z"/>
                <w:rFonts w:eastAsia="Malgun Gothic"/>
                <w:color w:val="000000"/>
                <w:sz w:val="18"/>
                <w:szCs w:val="18"/>
                <w:lang w:eastAsia="ko-KR"/>
              </w:rPr>
            </w:pPr>
            <w:ins w:id="1364" w:author="HendryHendry/선임연구원/Convergence(연)ATS그룹(hendry.hendry" w:date="2011-11-17T12:16:00Z">
              <w:r w:rsidRPr="003E3EBE">
                <w:rPr>
                  <w:rFonts w:eastAsia="Malgun Gothic"/>
                  <w:color w:val="000000"/>
                  <w:sz w:val="18"/>
                  <w:szCs w:val="18"/>
                  <w:lang w:eastAsia="ko-KR"/>
                </w:rPr>
                <w:t>[LC 10 12 8 14 ]</w:t>
              </w:r>
            </w:ins>
          </w:p>
        </w:tc>
        <w:tc>
          <w:tcPr>
            <w:tcW w:w="1417" w:type="dxa"/>
            <w:tcBorders>
              <w:top w:val="nil"/>
              <w:left w:val="nil"/>
              <w:bottom w:val="single" w:sz="4" w:space="0" w:color="auto"/>
              <w:right w:val="single" w:sz="4" w:space="0" w:color="auto"/>
            </w:tcBorders>
            <w:shd w:val="clear" w:color="auto" w:fill="auto"/>
            <w:noWrap/>
            <w:vAlign w:val="center"/>
            <w:hideMark/>
            <w:tcPrChange w:id="1365"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366" w:author="HendryHendry/선임연구원/Convergence(연)ATS그룹(hendry.hendry" w:date="2011-11-17T12:16:00Z"/>
                <w:rFonts w:eastAsia="Malgun Gothic"/>
                <w:color w:val="000000"/>
                <w:sz w:val="18"/>
                <w:szCs w:val="18"/>
                <w:lang w:eastAsia="ko-KR"/>
              </w:rPr>
            </w:pPr>
            <w:ins w:id="1367" w:author="HendryHendry/선임연구원/Convergence(연)ATS그룹(hendry.hendry" w:date="2011-11-17T12:16:00Z">
              <w:r w:rsidRPr="003E3EBE">
                <w:rPr>
                  <w:rFonts w:eastAsia="Malgun Gothic"/>
                  <w:color w:val="000000"/>
                  <w:sz w:val="18"/>
                  <w:szCs w:val="18"/>
                  <w:lang w:eastAsia="ko-KR"/>
                </w:rPr>
                <w:t>8,6,16,12,10,14</w:t>
              </w:r>
            </w:ins>
          </w:p>
        </w:tc>
        <w:tc>
          <w:tcPr>
            <w:tcW w:w="1006" w:type="dxa"/>
            <w:tcBorders>
              <w:top w:val="nil"/>
              <w:left w:val="nil"/>
              <w:bottom w:val="single" w:sz="4" w:space="0" w:color="auto"/>
              <w:right w:val="single" w:sz="4" w:space="0" w:color="auto"/>
            </w:tcBorders>
            <w:shd w:val="clear" w:color="auto" w:fill="auto"/>
            <w:noWrap/>
            <w:vAlign w:val="center"/>
            <w:hideMark/>
            <w:tcPrChange w:id="1368" w:author="HendryHendry/선임연구원/Convergence(연)ATS그룹(hendry.hendry" w:date="2011-11-17T12:20:00Z">
              <w:tcPr>
                <w:tcW w:w="100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369" w:author="HendryHendry/선임연구원/Convergence(연)ATS그룹(hendry.hendry" w:date="2011-11-17T12:16:00Z"/>
                <w:rFonts w:eastAsia="Malgun Gothic"/>
                <w:color w:val="000000"/>
                <w:sz w:val="18"/>
                <w:szCs w:val="18"/>
                <w:lang w:eastAsia="ko-KR"/>
              </w:rPr>
            </w:pPr>
            <w:ins w:id="1370" w:author="HendryHendry/선임연구원/Convergence(연)ATS그룹(hendry.hendry" w:date="2011-11-17T12:16:00Z">
              <w:r w:rsidRPr="003E3EBE">
                <w:rPr>
                  <w:rFonts w:eastAsia="Malgun Gothic"/>
                  <w:color w:val="000000"/>
                  <w:sz w:val="18"/>
                  <w:szCs w:val="18"/>
                  <w:lang w:eastAsia="ko-KR"/>
                </w:rPr>
                <w:t>4</w:t>
              </w:r>
            </w:ins>
          </w:p>
        </w:tc>
        <w:tc>
          <w:tcPr>
            <w:tcW w:w="589" w:type="dxa"/>
            <w:tcBorders>
              <w:top w:val="nil"/>
              <w:left w:val="nil"/>
              <w:bottom w:val="single" w:sz="4" w:space="0" w:color="auto"/>
              <w:right w:val="single" w:sz="4" w:space="0" w:color="auto"/>
            </w:tcBorders>
            <w:shd w:val="clear" w:color="auto" w:fill="auto"/>
            <w:noWrap/>
            <w:vAlign w:val="center"/>
            <w:hideMark/>
            <w:tcPrChange w:id="1371" w:author="HendryHendry/선임연구원/Convergence(연)ATS그룹(hendry.hendry" w:date="2011-11-17T12:20:00Z">
              <w:tcPr>
                <w:tcW w:w="55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372" w:author="HendryHendry/선임연구원/Convergence(연)ATS그룹(hendry.hendry" w:date="2011-11-17T12:16:00Z"/>
                <w:rFonts w:eastAsia="Malgun Gothic"/>
                <w:color w:val="000000"/>
                <w:sz w:val="18"/>
                <w:szCs w:val="18"/>
                <w:lang w:eastAsia="ko-KR"/>
              </w:rPr>
            </w:pPr>
            <w:ins w:id="1373" w:author="HendryHendry/선임연구원/Convergence(연)ATS그룹(hendry.hendry" w:date="2011-11-17T12:16:00Z">
              <w:r w:rsidRPr="003E3EBE">
                <w:rPr>
                  <w:rFonts w:eastAsia="Malgun Gothic"/>
                  <w:color w:val="000000"/>
                  <w:sz w:val="18"/>
                  <w:szCs w:val="18"/>
                  <w:lang w:eastAsia="ko-KR"/>
                </w:rPr>
                <w:t>0</w:t>
              </w:r>
            </w:ins>
          </w:p>
        </w:tc>
        <w:tc>
          <w:tcPr>
            <w:tcW w:w="468" w:type="dxa"/>
            <w:tcBorders>
              <w:top w:val="nil"/>
              <w:left w:val="nil"/>
              <w:bottom w:val="single" w:sz="4" w:space="0" w:color="auto"/>
              <w:right w:val="single" w:sz="4" w:space="0" w:color="auto"/>
            </w:tcBorders>
            <w:shd w:val="clear" w:color="auto" w:fill="auto"/>
            <w:noWrap/>
            <w:vAlign w:val="center"/>
            <w:hideMark/>
            <w:tcPrChange w:id="1374" w:author="HendryHendry/선임연구원/Convergence(연)ATS그룹(hendry.hendry" w:date="2011-11-17T12:20:00Z">
              <w:tcPr>
                <w:tcW w:w="39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375" w:author="HendryHendry/선임연구원/Convergence(연)ATS그룹(hendry.hendry" w:date="2011-11-17T12:16:00Z"/>
                <w:rFonts w:eastAsia="Malgun Gothic"/>
                <w:color w:val="000000"/>
                <w:sz w:val="18"/>
                <w:szCs w:val="18"/>
                <w:lang w:eastAsia="ko-KR"/>
              </w:rPr>
            </w:pPr>
            <w:ins w:id="1376" w:author="HendryHendry/선임연구원/Convergence(연)ATS그룹(hendry.hendry" w:date="2011-11-17T12:16:00Z">
              <w:r w:rsidRPr="003E3EBE">
                <w:rPr>
                  <w:rFonts w:eastAsia="Malgun Gothic"/>
                  <w:color w:val="000000"/>
                  <w:sz w:val="18"/>
                  <w:szCs w:val="18"/>
                  <w:lang w:eastAsia="ko-KR"/>
                </w:rPr>
                <w:t>16</w:t>
              </w:r>
            </w:ins>
          </w:p>
        </w:tc>
      </w:tr>
      <w:tr w:rsidR="003E3EBE" w:rsidRPr="003E3EBE" w:rsidTr="0064799C">
        <w:trPr>
          <w:trHeight w:val="300"/>
          <w:jc w:val="center"/>
          <w:ins w:id="1377" w:author="HendryHendry/선임연구원/Convergence(연)ATS그룹(hendry.hendry" w:date="2011-11-17T12:16:00Z"/>
          <w:trPrChange w:id="1378" w:author="HendryHendry/선임연구원/Convergence(연)ATS그룹(hendry.hendry" w:date="2011-11-17T12:20:00Z">
            <w:trPr>
              <w:trHeight w:val="300"/>
            </w:trPr>
          </w:trPrChange>
        </w:trPr>
        <w:tc>
          <w:tcPr>
            <w:tcW w:w="838" w:type="dxa"/>
            <w:tcBorders>
              <w:top w:val="nil"/>
              <w:left w:val="single" w:sz="4" w:space="0" w:color="auto"/>
              <w:bottom w:val="single" w:sz="4" w:space="0" w:color="auto"/>
              <w:right w:val="single" w:sz="4" w:space="0" w:color="auto"/>
            </w:tcBorders>
            <w:shd w:val="clear" w:color="auto" w:fill="auto"/>
            <w:noWrap/>
            <w:vAlign w:val="center"/>
            <w:hideMark/>
            <w:tcPrChange w:id="1379" w:author="HendryHendry/선임연구원/Convergence(연)ATS그룹(hendry.hendry" w:date="2011-11-17T12:20:00Z">
              <w:tcPr>
                <w:tcW w:w="74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380" w:author="HendryHendry/선임연구원/Convergence(연)ATS그룹(hendry.hendry" w:date="2011-11-17T12:16:00Z"/>
                <w:rFonts w:eastAsia="Malgun Gothic"/>
                <w:color w:val="000000"/>
                <w:sz w:val="18"/>
                <w:szCs w:val="18"/>
                <w:lang w:eastAsia="ko-KR"/>
              </w:rPr>
            </w:pPr>
            <w:ins w:id="1381" w:author="HendryHendry/선임연구원/Convergence(연)ATS그룹(hendry.hendry" w:date="2011-11-17T12:16:00Z">
              <w:r w:rsidRPr="003E3EBE">
                <w:rPr>
                  <w:rFonts w:eastAsia="Malgun Gothic"/>
                  <w:color w:val="000000"/>
                  <w:sz w:val="18"/>
                  <w:szCs w:val="18"/>
                  <w:lang w:eastAsia="ko-KR"/>
                </w:rPr>
                <w:lastRenderedPageBreak/>
                <w:t>9</w:t>
              </w:r>
            </w:ins>
          </w:p>
        </w:tc>
        <w:tc>
          <w:tcPr>
            <w:tcW w:w="600" w:type="dxa"/>
            <w:tcBorders>
              <w:top w:val="nil"/>
              <w:left w:val="nil"/>
              <w:bottom w:val="single" w:sz="4" w:space="0" w:color="auto"/>
              <w:right w:val="single" w:sz="4" w:space="0" w:color="auto"/>
            </w:tcBorders>
            <w:shd w:val="clear" w:color="auto" w:fill="auto"/>
            <w:noWrap/>
            <w:vAlign w:val="center"/>
            <w:hideMark/>
            <w:tcPrChange w:id="1382" w:author="HendryHendry/선임연구원/Convergence(연)ATS그룹(hendry.hendry" w:date="2011-11-17T12:20:00Z">
              <w:tcPr>
                <w:tcW w:w="60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383" w:author="HendryHendry/선임연구원/Convergence(연)ATS그룹(hendry.hendry" w:date="2011-11-17T12:16:00Z"/>
                <w:rFonts w:eastAsia="Malgun Gothic"/>
                <w:color w:val="000000"/>
                <w:sz w:val="18"/>
                <w:szCs w:val="18"/>
                <w:lang w:eastAsia="ko-KR"/>
              </w:rPr>
            </w:pPr>
            <w:ins w:id="1384" w:author="HendryHendry/선임연구원/Convergence(연)ATS그룹(hendry.hendry" w:date="2011-11-17T12:16:00Z">
              <w:r w:rsidRPr="003E3EBE">
                <w:rPr>
                  <w:rFonts w:eastAsia="Malgun Gothic"/>
                  <w:color w:val="000000"/>
                  <w:sz w:val="18"/>
                  <w:szCs w:val="18"/>
                  <w:lang w:eastAsia="ko-KR"/>
                </w:rPr>
                <w:t>13</w:t>
              </w:r>
            </w:ins>
          </w:p>
        </w:tc>
        <w:tc>
          <w:tcPr>
            <w:tcW w:w="589" w:type="dxa"/>
            <w:tcBorders>
              <w:top w:val="nil"/>
              <w:left w:val="nil"/>
              <w:bottom w:val="single" w:sz="4" w:space="0" w:color="auto"/>
              <w:right w:val="single" w:sz="4" w:space="0" w:color="auto"/>
            </w:tcBorders>
            <w:shd w:val="clear" w:color="auto" w:fill="auto"/>
            <w:noWrap/>
            <w:vAlign w:val="center"/>
            <w:hideMark/>
            <w:tcPrChange w:id="1385" w:author="HendryHendry/선임연구원/Convergence(연)ATS그룹(hendry.hendry" w:date="2011-11-17T12:20:00Z">
              <w:tcPr>
                <w:tcW w:w="58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386" w:author="HendryHendry/선임연구원/Convergence(연)ATS그룹(hendry.hendry" w:date="2011-11-17T12:16:00Z"/>
                <w:rFonts w:eastAsia="Malgun Gothic"/>
                <w:color w:val="000000"/>
                <w:sz w:val="18"/>
                <w:szCs w:val="18"/>
                <w:lang w:eastAsia="ko-KR"/>
              </w:rPr>
            </w:pPr>
            <w:ins w:id="1387" w:author="HendryHendry/선임연구원/Convergence(연)ATS그룹(hendry.hendry" w:date="2011-11-17T12:16:00Z">
              <w:r w:rsidRPr="003E3EBE">
                <w:rPr>
                  <w:rFonts w:eastAsia="Malgun Gothic"/>
                  <w:color w:val="000000"/>
                  <w:sz w:val="18"/>
                  <w:szCs w:val="18"/>
                  <w:lang w:eastAsia="ko-KR"/>
                </w:rPr>
                <w:t>-</w:t>
              </w:r>
            </w:ins>
          </w:p>
        </w:tc>
        <w:tc>
          <w:tcPr>
            <w:tcW w:w="1548" w:type="dxa"/>
            <w:tcBorders>
              <w:top w:val="nil"/>
              <w:left w:val="nil"/>
              <w:bottom w:val="single" w:sz="4" w:space="0" w:color="auto"/>
              <w:right w:val="single" w:sz="4" w:space="0" w:color="auto"/>
            </w:tcBorders>
            <w:shd w:val="clear" w:color="auto" w:fill="auto"/>
            <w:noWrap/>
            <w:vAlign w:val="center"/>
            <w:hideMark/>
            <w:tcPrChange w:id="1388"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389" w:author="HendryHendry/선임연구원/Convergence(연)ATS그룹(hendry.hendry" w:date="2011-11-17T12:16:00Z"/>
                <w:rFonts w:eastAsia="Malgun Gothic"/>
                <w:color w:val="000000"/>
                <w:sz w:val="18"/>
                <w:szCs w:val="18"/>
                <w:lang w:eastAsia="ko-KR"/>
              </w:rPr>
            </w:pPr>
            <w:ins w:id="1390" w:author="HendryHendry/선임연구원/Convergence(연)ATS그룹(hendry.hendry" w:date="2011-11-17T12:16:00Z">
              <w:r w:rsidRPr="003E3EBE">
                <w:rPr>
                  <w:rFonts w:eastAsia="Malgun Gothic"/>
                  <w:color w:val="000000"/>
                  <w:sz w:val="18"/>
                  <w:szCs w:val="18"/>
                  <w:lang w:eastAsia="ko-KR"/>
                </w:rPr>
                <w:t>8,6,16,12,10,14</w:t>
              </w:r>
            </w:ins>
          </w:p>
        </w:tc>
        <w:tc>
          <w:tcPr>
            <w:tcW w:w="1603" w:type="dxa"/>
            <w:tcBorders>
              <w:top w:val="nil"/>
              <w:left w:val="nil"/>
              <w:bottom w:val="single" w:sz="4" w:space="0" w:color="auto"/>
              <w:right w:val="single" w:sz="4" w:space="0" w:color="auto"/>
            </w:tcBorders>
            <w:shd w:val="clear" w:color="auto" w:fill="auto"/>
            <w:noWrap/>
            <w:vAlign w:val="center"/>
            <w:hideMark/>
            <w:tcPrChange w:id="1391" w:author="HendryHendry/선임연구원/Convergence(연)ATS그룹(hendry.hendry" w:date="2011-11-17T12:20:00Z">
              <w:tcPr>
                <w:tcW w:w="1472"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392" w:author="HendryHendry/선임연구원/Convergence(연)ATS그룹(hendry.hendry" w:date="2011-11-17T12:16:00Z"/>
                <w:rFonts w:eastAsia="Malgun Gothic"/>
                <w:color w:val="000000"/>
                <w:sz w:val="18"/>
                <w:szCs w:val="18"/>
                <w:lang w:eastAsia="ko-KR"/>
              </w:rPr>
            </w:pPr>
            <w:ins w:id="1393" w:author="HendryHendry/선임연구원/Convergence(연)ATS그룹(hendry.hendry" w:date="2011-11-17T12:16:00Z">
              <w:r w:rsidRPr="003E3EBE">
                <w:rPr>
                  <w:rFonts w:eastAsia="Malgun Gothic"/>
                  <w:color w:val="000000"/>
                  <w:sz w:val="18"/>
                  <w:szCs w:val="18"/>
                  <w:lang w:eastAsia="ko-KR"/>
                </w:rPr>
                <w:t>[LC 12 14 10 16 ]</w:t>
              </w:r>
            </w:ins>
          </w:p>
        </w:tc>
        <w:tc>
          <w:tcPr>
            <w:tcW w:w="1417" w:type="dxa"/>
            <w:tcBorders>
              <w:top w:val="nil"/>
              <w:left w:val="nil"/>
              <w:bottom w:val="single" w:sz="4" w:space="0" w:color="auto"/>
              <w:right w:val="single" w:sz="4" w:space="0" w:color="auto"/>
            </w:tcBorders>
            <w:shd w:val="clear" w:color="auto" w:fill="auto"/>
            <w:noWrap/>
            <w:vAlign w:val="center"/>
            <w:hideMark/>
            <w:tcPrChange w:id="1394"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395" w:author="HendryHendry/선임연구원/Convergence(연)ATS그룹(hendry.hendry" w:date="2011-11-17T12:16:00Z"/>
                <w:rFonts w:eastAsia="Malgun Gothic"/>
                <w:color w:val="000000"/>
                <w:sz w:val="18"/>
                <w:szCs w:val="18"/>
                <w:lang w:eastAsia="ko-KR"/>
              </w:rPr>
            </w:pPr>
            <w:ins w:id="1396" w:author="HendryHendry/선임연구원/Convergence(연)ATS그룹(hendry.hendry" w:date="2011-11-17T12:16:00Z">
              <w:r w:rsidRPr="003E3EBE">
                <w:rPr>
                  <w:rFonts w:eastAsia="Malgun Gothic"/>
                  <w:color w:val="000000"/>
                  <w:sz w:val="18"/>
                  <w:szCs w:val="18"/>
                  <w:lang w:eastAsia="ko-KR"/>
                </w:rPr>
                <w:t>8,6,16,12,10,14</w:t>
              </w:r>
            </w:ins>
          </w:p>
        </w:tc>
        <w:tc>
          <w:tcPr>
            <w:tcW w:w="1006" w:type="dxa"/>
            <w:tcBorders>
              <w:top w:val="nil"/>
              <w:left w:val="nil"/>
              <w:bottom w:val="single" w:sz="4" w:space="0" w:color="auto"/>
              <w:right w:val="single" w:sz="4" w:space="0" w:color="auto"/>
            </w:tcBorders>
            <w:shd w:val="clear" w:color="auto" w:fill="auto"/>
            <w:noWrap/>
            <w:vAlign w:val="center"/>
            <w:hideMark/>
            <w:tcPrChange w:id="1397" w:author="HendryHendry/선임연구원/Convergence(연)ATS그룹(hendry.hendry" w:date="2011-11-17T12:20:00Z">
              <w:tcPr>
                <w:tcW w:w="100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398" w:author="HendryHendry/선임연구원/Convergence(연)ATS그룹(hendry.hendry" w:date="2011-11-17T12:16:00Z"/>
                <w:rFonts w:eastAsia="Malgun Gothic"/>
                <w:color w:val="000000"/>
                <w:sz w:val="18"/>
                <w:szCs w:val="18"/>
                <w:lang w:eastAsia="ko-KR"/>
              </w:rPr>
            </w:pPr>
            <w:ins w:id="1399" w:author="HendryHendry/선임연구원/Convergence(연)ATS그룹(hendry.hendry" w:date="2011-11-17T12:16:00Z">
              <w:r w:rsidRPr="003E3EBE">
                <w:rPr>
                  <w:rFonts w:eastAsia="Malgun Gothic"/>
                  <w:color w:val="000000"/>
                  <w:sz w:val="18"/>
                  <w:szCs w:val="18"/>
                  <w:lang w:eastAsia="ko-KR"/>
                </w:rPr>
                <w:t>4</w:t>
              </w:r>
            </w:ins>
          </w:p>
        </w:tc>
        <w:tc>
          <w:tcPr>
            <w:tcW w:w="589" w:type="dxa"/>
            <w:tcBorders>
              <w:top w:val="nil"/>
              <w:left w:val="nil"/>
              <w:bottom w:val="single" w:sz="4" w:space="0" w:color="auto"/>
              <w:right w:val="single" w:sz="4" w:space="0" w:color="auto"/>
            </w:tcBorders>
            <w:shd w:val="clear" w:color="auto" w:fill="auto"/>
            <w:noWrap/>
            <w:vAlign w:val="center"/>
            <w:hideMark/>
            <w:tcPrChange w:id="1400" w:author="HendryHendry/선임연구원/Convergence(연)ATS그룹(hendry.hendry" w:date="2011-11-17T12:20:00Z">
              <w:tcPr>
                <w:tcW w:w="55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401" w:author="HendryHendry/선임연구원/Convergence(연)ATS그룹(hendry.hendry" w:date="2011-11-17T12:16:00Z"/>
                <w:rFonts w:eastAsia="Malgun Gothic"/>
                <w:color w:val="000000"/>
                <w:sz w:val="18"/>
                <w:szCs w:val="18"/>
                <w:lang w:eastAsia="ko-KR"/>
              </w:rPr>
            </w:pPr>
            <w:ins w:id="1402" w:author="HendryHendry/선임연구원/Convergence(연)ATS그룹(hendry.hendry" w:date="2011-11-17T12:16:00Z">
              <w:r w:rsidRPr="003E3EBE">
                <w:rPr>
                  <w:rFonts w:eastAsia="Malgun Gothic"/>
                  <w:color w:val="000000"/>
                  <w:sz w:val="18"/>
                  <w:szCs w:val="18"/>
                  <w:lang w:eastAsia="ko-KR"/>
                </w:rPr>
                <w:t>0</w:t>
              </w:r>
            </w:ins>
          </w:p>
        </w:tc>
        <w:tc>
          <w:tcPr>
            <w:tcW w:w="468" w:type="dxa"/>
            <w:tcBorders>
              <w:top w:val="nil"/>
              <w:left w:val="nil"/>
              <w:bottom w:val="single" w:sz="4" w:space="0" w:color="auto"/>
              <w:right w:val="single" w:sz="4" w:space="0" w:color="auto"/>
            </w:tcBorders>
            <w:shd w:val="clear" w:color="auto" w:fill="auto"/>
            <w:noWrap/>
            <w:vAlign w:val="center"/>
            <w:hideMark/>
            <w:tcPrChange w:id="1403" w:author="HendryHendry/선임연구원/Convergence(연)ATS그룹(hendry.hendry" w:date="2011-11-17T12:20:00Z">
              <w:tcPr>
                <w:tcW w:w="39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404" w:author="HendryHendry/선임연구원/Convergence(연)ATS그룹(hendry.hendry" w:date="2011-11-17T12:16:00Z"/>
                <w:rFonts w:eastAsia="Malgun Gothic"/>
                <w:color w:val="000000"/>
                <w:sz w:val="18"/>
                <w:szCs w:val="18"/>
                <w:lang w:eastAsia="ko-KR"/>
              </w:rPr>
            </w:pPr>
            <w:ins w:id="1405" w:author="HendryHendry/선임연구원/Convergence(연)ATS그룹(hendry.hendry" w:date="2011-11-17T12:16:00Z">
              <w:r w:rsidRPr="003E3EBE">
                <w:rPr>
                  <w:rFonts w:eastAsia="Malgun Gothic"/>
                  <w:color w:val="000000"/>
                  <w:sz w:val="18"/>
                  <w:szCs w:val="18"/>
                  <w:lang w:eastAsia="ko-KR"/>
                </w:rPr>
                <w:t>16</w:t>
              </w:r>
            </w:ins>
          </w:p>
        </w:tc>
      </w:tr>
      <w:tr w:rsidR="003E3EBE" w:rsidRPr="003E3EBE" w:rsidTr="0064799C">
        <w:trPr>
          <w:trHeight w:val="300"/>
          <w:jc w:val="center"/>
          <w:ins w:id="1406" w:author="HendryHendry/선임연구원/Convergence(연)ATS그룹(hendry.hendry" w:date="2011-11-17T12:16:00Z"/>
          <w:trPrChange w:id="1407" w:author="HendryHendry/선임연구원/Convergence(연)ATS그룹(hendry.hendry" w:date="2011-11-17T12:20:00Z">
            <w:trPr>
              <w:trHeight w:val="300"/>
            </w:trPr>
          </w:trPrChange>
        </w:trPr>
        <w:tc>
          <w:tcPr>
            <w:tcW w:w="838" w:type="dxa"/>
            <w:tcBorders>
              <w:top w:val="nil"/>
              <w:left w:val="single" w:sz="4" w:space="0" w:color="auto"/>
              <w:bottom w:val="single" w:sz="4" w:space="0" w:color="auto"/>
              <w:right w:val="single" w:sz="4" w:space="0" w:color="auto"/>
            </w:tcBorders>
            <w:shd w:val="clear" w:color="auto" w:fill="auto"/>
            <w:noWrap/>
            <w:vAlign w:val="center"/>
            <w:hideMark/>
            <w:tcPrChange w:id="1408" w:author="HendryHendry/선임연구원/Convergence(연)ATS그룹(hendry.hendry" w:date="2011-11-17T12:20:00Z">
              <w:tcPr>
                <w:tcW w:w="74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409" w:author="HendryHendry/선임연구원/Convergence(연)ATS그룹(hendry.hendry" w:date="2011-11-17T12:16:00Z"/>
                <w:rFonts w:eastAsia="Malgun Gothic"/>
                <w:color w:val="000000"/>
                <w:sz w:val="18"/>
                <w:szCs w:val="18"/>
                <w:lang w:eastAsia="ko-KR"/>
              </w:rPr>
            </w:pPr>
            <w:ins w:id="1410" w:author="HendryHendry/선임연구원/Convergence(연)ATS그룹(hendry.hendry" w:date="2011-11-17T12:16:00Z">
              <w:r w:rsidRPr="003E3EBE">
                <w:rPr>
                  <w:rFonts w:eastAsia="Malgun Gothic"/>
                  <w:color w:val="000000"/>
                  <w:sz w:val="18"/>
                  <w:szCs w:val="18"/>
                  <w:lang w:eastAsia="ko-KR"/>
                </w:rPr>
                <w:t>9</w:t>
              </w:r>
            </w:ins>
          </w:p>
        </w:tc>
        <w:tc>
          <w:tcPr>
            <w:tcW w:w="600" w:type="dxa"/>
            <w:tcBorders>
              <w:top w:val="nil"/>
              <w:left w:val="nil"/>
              <w:bottom w:val="single" w:sz="4" w:space="0" w:color="auto"/>
              <w:right w:val="single" w:sz="4" w:space="0" w:color="auto"/>
            </w:tcBorders>
            <w:shd w:val="clear" w:color="auto" w:fill="auto"/>
            <w:noWrap/>
            <w:vAlign w:val="center"/>
            <w:hideMark/>
            <w:tcPrChange w:id="1411" w:author="HendryHendry/선임연구원/Convergence(연)ATS그룹(hendry.hendry" w:date="2011-11-17T12:20:00Z">
              <w:tcPr>
                <w:tcW w:w="60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412" w:author="HendryHendry/선임연구원/Convergence(연)ATS그룹(hendry.hendry" w:date="2011-11-17T12:16:00Z"/>
                <w:rFonts w:eastAsia="Malgun Gothic"/>
                <w:color w:val="000000"/>
                <w:sz w:val="18"/>
                <w:szCs w:val="18"/>
                <w:lang w:eastAsia="ko-KR"/>
              </w:rPr>
            </w:pPr>
            <w:ins w:id="1413" w:author="HendryHendry/선임연구원/Convergence(연)ATS그룹(hendry.hendry" w:date="2011-11-17T12:16:00Z">
              <w:r w:rsidRPr="003E3EBE">
                <w:rPr>
                  <w:rFonts w:eastAsia="Malgun Gothic"/>
                  <w:color w:val="000000"/>
                  <w:sz w:val="18"/>
                  <w:szCs w:val="18"/>
                  <w:lang w:eastAsia="ko-KR"/>
                </w:rPr>
                <w:t>15</w:t>
              </w:r>
            </w:ins>
          </w:p>
        </w:tc>
        <w:tc>
          <w:tcPr>
            <w:tcW w:w="589" w:type="dxa"/>
            <w:tcBorders>
              <w:top w:val="nil"/>
              <w:left w:val="nil"/>
              <w:bottom w:val="single" w:sz="4" w:space="0" w:color="auto"/>
              <w:right w:val="single" w:sz="4" w:space="0" w:color="auto"/>
            </w:tcBorders>
            <w:shd w:val="clear" w:color="auto" w:fill="auto"/>
            <w:noWrap/>
            <w:vAlign w:val="center"/>
            <w:hideMark/>
            <w:tcPrChange w:id="1414" w:author="HendryHendry/선임연구원/Convergence(연)ATS그룹(hendry.hendry" w:date="2011-11-17T12:20:00Z">
              <w:tcPr>
                <w:tcW w:w="58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415" w:author="HendryHendry/선임연구원/Convergence(연)ATS그룹(hendry.hendry" w:date="2011-11-17T12:16:00Z"/>
                <w:rFonts w:eastAsia="Malgun Gothic"/>
                <w:color w:val="000000"/>
                <w:sz w:val="18"/>
                <w:szCs w:val="18"/>
                <w:lang w:eastAsia="ko-KR"/>
              </w:rPr>
            </w:pPr>
            <w:ins w:id="1416" w:author="HendryHendry/선임연구원/Convergence(연)ATS그룹(hendry.hendry" w:date="2011-11-17T12:16:00Z">
              <w:r w:rsidRPr="003E3EBE">
                <w:rPr>
                  <w:rFonts w:eastAsia="Malgun Gothic"/>
                  <w:color w:val="000000"/>
                  <w:sz w:val="18"/>
                  <w:szCs w:val="18"/>
                  <w:lang w:eastAsia="ko-KR"/>
                </w:rPr>
                <w:t>-</w:t>
              </w:r>
            </w:ins>
          </w:p>
        </w:tc>
        <w:tc>
          <w:tcPr>
            <w:tcW w:w="1548" w:type="dxa"/>
            <w:tcBorders>
              <w:top w:val="nil"/>
              <w:left w:val="nil"/>
              <w:bottom w:val="single" w:sz="4" w:space="0" w:color="auto"/>
              <w:right w:val="single" w:sz="4" w:space="0" w:color="auto"/>
            </w:tcBorders>
            <w:shd w:val="clear" w:color="auto" w:fill="auto"/>
            <w:noWrap/>
            <w:vAlign w:val="center"/>
            <w:hideMark/>
            <w:tcPrChange w:id="1417"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418" w:author="HendryHendry/선임연구원/Convergence(연)ATS그룹(hendry.hendry" w:date="2011-11-17T12:16:00Z"/>
                <w:rFonts w:eastAsia="Malgun Gothic"/>
                <w:color w:val="000000"/>
                <w:sz w:val="18"/>
                <w:szCs w:val="18"/>
                <w:lang w:eastAsia="ko-KR"/>
              </w:rPr>
            </w:pPr>
            <w:ins w:id="1419" w:author="HendryHendry/선임연구원/Convergence(연)ATS그룹(hendry.hendry" w:date="2011-11-17T12:16:00Z">
              <w:r w:rsidRPr="003E3EBE">
                <w:rPr>
                  <w:rFonts w:eastAsia="Malgun Gothic"/>
                  <w:color w:val="000000"/>
                  <w:sz w:val="18"/>
                  <w:szCs w:val="18"/>
                  <w:lang w:eastAsia="ko-KR"/>
                </w:rPr>
                <w:t>8,6,16,12,10,14</w:t>
              </w:r>
            </w:ins>
          </w:p>
        </w:tc>
        <w:tc>
          <w:tcPr>
            <w:tcW w:w="1603" w:type="dxa"/>
            <w:tcBorders>
              <w:top w:val="nil"/>
              <w:left w:val="nil"/>
              <w:bottom w:val="single" w:sz="4" w:space="0" w:color="auto"/>
              <w:right w:val="single" w:sz="4" w:space="0" w:color="auto"/>
            </w:tcBorders>
            <w:shd w:val="clear" w:color="auto" w:fill="auto"/>
            <w:noWrap/>
            <w:vAlign w:val="center"/>
            <w:hideMark/>
            <w:tcPrChange w:id="1420" w:author="HendryHendry/선임연구원/Convergence(연)ATS그룹(hendry.hendry" w:date="2011-11-17T12:20:00Z">
              <w:tcPr>
                <w:tcW w:w="1472"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421" w:author="HendryHendry/선임연구원/Convergence(연)ATS그룹(hendry.hendry" w:date="2011-11-17T12:16:00Z"/>
                <w:rFonts w:eastAsia="Malgun Gothic"/>
                <w:color w:val="000000"/>
                <w:sz w:val="18"/>
                <w:szCs w:val="18"/>
                <w:lang w:eastAsia="ko-KR"/>
              </w:rPr>
            </w:pPr>
            <w:ins w:id="1422" w:author="HendryHendry/선임연구원/Convergence(연)ATS그룹(hendry.hendry" w:date="2011-11-17T12:16:00Z">
              <w:r w:rsidRPr="003E3EBE">
                <w:rPr>
                  <w:rFonts w:eastAsia="Malgun Gothic"/>
                  <w:color w:val="000000"/>
                  <w:sz w:val="18"/>
                  <w:szCs w:val="18"/>
                  <w:lang w:eastAsia="ko-KR"/>
                </w:rPr>
                <w:t>[LC 14 16 12 ]</w:t>
              </w:r>
            </w:ins>
          </w:p>
        </w:tc>
        <w:tc>
          <w:tcPr>
            <w:tcW w:w="1417" w:type="dxa"/>
            <w:tcBorders>
              <w:top w:val="nil"/>
              <w:left w:val="nil"/>
              <w:bottom w:val="single" w:sz="4" w:space="0" w:color="auto"/>
              <w:right w:val="single" w:sz="4" w:space="0" w:color="auto"/>
            </w:tcBorders>
            <w:shd w:val="clear" w:color="auto" w:fill="auto"/>
            <w:noWrap/>
            <w:vAlign w:val="center"/>
            <w:hideMark/>
            <w:tcPrChange w:id="1423"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424" w:author="HendryHendry/선임연구원/Convergence(연)ATS그룹(hendry.hendry" w:date="2011-11-17T12:16:00Z"/>
                <w:rFonts w:eastAsia="Malgun Gothic"/>
                <w:color w:val="000000"/>
                <w:sz w:val="18"/>
                <w:szCs w:val="18"/>
                <w:lang w:eastAsia="ko-KR"/>
              </w:rPr>
            </w:pPr>
            <w:ins w:id="1425" w:author="HendryHendry/선임연구원/Convergence(연)ATS그룹(hendry.hendry" w:date="2011-11-17T12:16:00Z">
              <w:r w:rsidRPr="003E3EBE">
                <w:rPr>
                  <w:rFonts w:eastAsia="Malgun Gothic"/>
                  <w:color w:val="000000"/>
                  <w:sz w:val="18"/>
                  <w:szCs w:val="18"/>
                  <w:lang w:eastAsia="ko-KR"/>
                </w:rPr>
                <w:t>8,6,16,12,10,14</w:t>
              </w:r>
            </w:ins>
          </w:p>
        </w:tc>
        <w:tc>
          <w:tcPr>
            <w:tcW w:w="1006" w:type="dxa"/>
            <w:tcBorders>
              <w:top w:val="nil"/>
              <w:left w:val="nil"/>
              <w:bottom w:val="single" w:sz="4" w:space="0" w:color="auto"/>
              <w:right w:val="single" w:sz="4" w:space="0" w:color="auto"/>
            </w:tcBorders>
            <w:shd w:val="clear" w:color="auto" w:fill="auto"/>
            <w:noWrap/>
            <w:vAlign w:val="center"/>
            <w:hideMark/>
            <w:tcPrChange w:id="1426" w:author="HendryHendry/선임연구원/Convergence(연)ATS그룹(hendry.hendry" w:date="2011-11-17T12:20:00Z">
              <w:tcPr>
                <w:tcW w:w="100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427" w:author="HendryHendry/선임연구원/Convergence(연)ATS그룹(hendry.hendry" w:date="2011-11-17T12:16:00Z"/>
                <w:rFonts w:eastAsia="Malgun Gothic"/>
                <w:color w:val="000000"/>
                <w:sz w:val="18"/>
                <w:szCs w:val="18"/>
                <w:lang w:eastAsia="ko-KR"/>
              </w:rPr>
            </w:pPr>
            <w:ins w:id="1428" w:author="HendryHendry/선임연구원/Convergence(연)ATS그룹(hendry.hendry" w:date="2011-11-17T12:16:00Z">
              <w:r w:rsidRPr="003E3EBE">
                <w:rPr>
                  <w:rFonts w:eastAsia="Malgun Gothic"/>
                  <w:color w:val="000000"/>
                  <w:sz w:val="18"/>
                  <w:szCs w:val="18"/>
                  <w:lang w:eastAsia="ko-KR"/>
                </w:rPr>
                <w:t>4</w:t>
              </w:r>
            </w:ins>
          </w:p>
        </w:tc>
        <w:tc>
          <w:tcPr>
            <w:tcW w:w="589" w:type="dxa"/>
            <w:tcBorders>
              <w:top w:val="nil"/>
              <w:left w:val="nil"/>
              <w:bottom w:val="single" w:sz="4" w:space="0" w:color="auto"/>
              <w:right w:val="single" w:sz="4" w:space="0" w:color="auto"/>
            </w:tcBorders>
            <w:shd w:val="clear" w:color="auto" w:fill="auto"/>
            <w:noWrap/>
            <w:vAlign w:val="center"/>
            <w:hideMark/>
            <w:tcPrChange w:id="1429" w:author="HendryHendry/선임연구원/Convergence(연)ATS그룹(hendry.hendry" w:date="2011-11-17T12:20:00Z">
              <w:tcPr>
                <w:tcW w:w="55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430" w:author="HendryHendry/선임연구원/Convergence(연)ATS그룹(hendry.hendry" w:date="2011-11-17T12:16:00Z"/>
                <w:rFonts w:eastAsia="Malgun Gothic"/>
                <w:color w:val="000000"/>
                <w:sz w:val="18"/>
                <w:szCs w:val="18"/>
                <w:lang w:eastAsia="ko-KR"/>
              </w:rPr>
            </w:pPr>
            <w:ins w:id="1431" w:author="HendryHendry/선임연구원/Convergence(연)ATS그룹(hendry.hendry" w:date="2011-11-17T12:16:00Z">
              <w:r w:rsidRPr="003E3EBE">
                <w:rPr>
                  <w:rFonts w:eastAsia="Malgun Gothic"/>
                  <w:color w:val="000000"/>
                  <w:sz w:val="18"/>
                  <w:szCs w:val="18"/>
                  <w:lang w:eastAsia="ko-KR"/>
                </w:rPr>
                <w:t>0</w:t>
              </w:r>
            </w:ins>
          </w:p>
        </w:tc>
        <w:tc>
          <w:tcPr>
            <w:tcW w:w="468" w:type="dxa"/>
            <w:tcBorders>
              <w:top w:val="nil"/>
              <w:left w:val="nil"/>
              <w:bottom w:val="single" w:sz="4" w:space="0" w:color="auto"/>
              <w:right w:val="single" w:sz="4" w:space="0" w:color="auto"/>
            </w:tcBorders>
            <w:shd w:val="clear" w:color="auto" w:fill="auto"/>
            <w:noWrap/>
            <w:vAlign w:val="center"/>
            <w:hideMark/>
            <w:tcPrChange w:id="1432" w:author="HendryHendry/선임연구원/Convergence(연)ATS그룹(hendry.hendry" w:date="2011-11-17T12:20:00Z">
              <w:tcPr>
                <w:tcW w:w="39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433" w:author="HendryHendry/선임연구원/Convergence(연)ATS그룹(hendry.hendry" w:date="2011-11-17T12:16:00Z"/>
                <w:rFonts w:eastAsia="Malgun Gothic"/>
                <w:color w:val="000000"/>
                <w:sz w:val="18"/>
                <w:szCs w:val="18"/>
                <w:lang w:eastAsia="ko-KR"/>
              </w:rPr>
            </w:pPr>
            <w:ins w:id="1434" w:author="HendryHendry/선임연구원/Convergence(연)ATS그룹(hendry.hendry" w:date="2011-11-17T12:16:00Z">
              <w:r w:rsidRPr="003E3EBE">
                <w:rPr>
                  <w:rFonts w:eastAsia="Malgun Gothic"/>
                  <w:color w:val="000000"/>
                  <w:sz w:val="18"/>
                  <w:szCs w:val="18"/>
                  <w:lang w:eastAsia="ko-KR"/>
                </w:rPr>
                <w:t>12</w:t>
              </w:r>
            </w:ins>
          </w:p>
        </w:tc>
      </w:tr>
      <w:tr w:rsidR="003E3EBE" w:rsidRPr="003E3EBE" w:rsidTr="0064799C">
        <w:trPr>
          <w:trHeight w:val="300"/>
          <w:jc w:val="center"/>
          <w:ins w:id="1435" w:author="HendryHendry/선임연구원/Convergence(연)ATS그룹(hendry.hendry" w:date="2011-11-17T12:16:00Z"/>
          <w:trPrChange w:id="1436" w:author="HendryHendry/선임연구원/Convergence(연)ATS그룹(hendry.hendry" w:date="2011-11-17T12:20:00Z">
            <w:trPr>
              <w:trHeight w:val="300"/>
            </w:trPr>
          </w:trPrChange>
        </w:trPr>
        <w:tc>
          <w:tcPr>
            <w:tcW w:w="838" w:type="dxa"/>
            <w:tcBorders>
              <w:top w:val="nil"/>
              <w:left w:val="single" w:sz="4" w:space="0" w:color="auto"/>
              <w:bottom w:val="single" w:sz="4" w:space="0" w:color="auto"/>
              <w:right w:val="single" w:sz="4" w:space="0" w:color="auto"/>
            </w:tcBorders>
            <w:shd w:val="clear" w:color="auto" w:fill="auto"/>
            <w:noWrap/>
            <w:vAlign w:val="center"/>
            <w:hideMark/>
            <w:tcPrChange w:id="1437" w:author="HendryHendry/선임연구원/Convergence(연)ATS그룹(hendry.hendry" w:date="2011-11-17T12:20:00Z">
              <w:tcPr>
                <w:tcW w:w="74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438" w:author="HendryHendry/선임연구원/Convergence(연)ATS그룹(hendry.hendry" w:date="2011-11-17T12:16:00Z"/>
                <w:rFonts w:eastAsia="Malgun Gothic"/>
                <w:color w:val="000000"/>
                <w:sz w:val="18"/>
                <w:szCs w:val="18"/>
                <w:lang w:eastAsia="ko-KR"/>
              </w:rPr>
            </w:pPr>
            <w:ins w:id="1439" w:author="HendryHendry/선임연구원/Convergence(연)ATS그룹(hendry.hendry" w:date="2011-11-17T12:16:00Z">
              <w:r w:rsidRPr="003E3EBE">
                <w:rPr>
                  <w:rFonts w:eastAsia="Malgun Gothic"/>
                  <w:color w:val="000000"/>
                  <w:sz w:val="18"/>
                  <w:szCs w:val="18"/>
                  <w:lang w:eastAsia="ko-KR"/>
                </w:rPr>
                <w:t>9</w:t>
              </w:r>
            </w:ins>
          </w:p>
        </w:tc>
        <w:tc>
          <w:tcPr>
            <w:tcW w:w="600" w:type="dxa"/>
            <w:tcBorders>
              <w:top w:val="nil"/>
              <w:left w:val="nil"/>
              <w:bottom w:val="single" w:sz="4" w:space="0" w:color="auto"/>
              <w:right w:val="single" w:sz="4" w:space="0" w:color="auto"/>
            </w:tcBorders>
            <w:shd w:val="clear" w:color="auto" w:fill="auto"/>
            <w:noWrap/>
            <w:vAlign w:val="center"/>
            <w:hideMark/>
            <w:tcPrChange w:id="1440" w:author="HendryHendry/선임연구원/Convergence(연)ATS그룹(hendry.hendry" w:date="2011-11-17T12:20:00Z">
              <w:tcPr>
                <w:tcW w:w="60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441" w:author="HendryHendry/선임연구원/Convergence(연)ATS그룹(hendry.hendry" w:date="2011-11-17T12:16:00Z"/>
                <w:rFonts w:eastAsia="Malgun Gothic"/>
                <w:color w:val="000000"/>
                <w:sz w:val="18"/>
                <w:szCs w:val="18"/>
                <w:lang w:eastAsia="ko-KR"/>
              </w:rPr>
            </w:pPr>
            <w:ins w:id="1442" w:author="HendryHendry/선임연구원/Convergence(연)ATS그룹(hendry.hendry" w:date="2011-11-17T12:16:00Z">
              <w:r w:rsidRPr="003E3EBE">
                <w:rPr>
                  <w:rFonts w:eastAsia="Malgun Gothic"/>
                  <w:color w:val="000000"/>
                  <w:sz w:val="18"/>
                  <w:szCs w:val="18"/>
                  <w:lang w:eastAsia="ko-KR"/>
                </w:rPr>
                <w:t>24</w:t>
              </w:r>
            </w:ins>
          </w:p>
        </w:tc>
        <w:tc>
          <w:tcPr>
            <w:tcW w:w="589" w:type="dxa"/>
            <w:tcBorders>
              <w:top w:val="nil"/>
              <w:left w:val="nil"/>
              <w:bottom w:val="single" w:sz="4" w:space="0" w:color="auto"/>
              <w:right w:val="single" w:sz="4" w:space="0" w:color="auto"/>
            </w:tcBorders>
            <w:shd w:val="clear" w:color="auto" w:fill="auto"/>
            <w:noWrap/>
            <w:vAlign w:val="center"/>
            <w:hideMark/>
            <w:tcPrChange w:id="1443" w:author="HendryHendry/선임연구원/Convergence(연)ATS그룹(hendry.hendry" w:date="2011-11-17T12:20:00Z">
              <w:tcPr>
                <w:tcW w:w="58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444" w:author="HendryHendry/선임연구원/Convergence(연)ATS그룹(hendry.hendry" w:date="2011-11-17T12:16:00Z"/>
                <w:rFonts w:eastAsia="Malgun Gothic"/>
                <w:color w:val="000000"/>
                <w:sz w:val="18"/>
                <w:szCs w:val="18"/>
                <w:lang w:eastAsia="ko-KR"/>
              </w:rPr>
            </w:pPr>
            <w:ins w:id="1445" w:author="HendryHendry/선임연구원/Convergence(연)ATS그룹(hendry.hendry" w:date="2011-11-17T12:16:00Z">
              <w:r w:rsidRPr="003E3EBE">
                <w:rPr>
                  <w:rFonts w:eastAsia="Malgun Gothic"/>
                  <w:color w:val="000000"/>
                  <w:sz w:val="18"/>
                  <w:szCs w:val="18"/>
                  <w:lang w:eastAsia="ko-KR"/>
                </w:rPr>
                <w:t>7</w:t>
              </w:r>
            </w:ins>
          </w:p>
        </w:tc>
        <w:tc>
          <w:tcPr>
            <w:tcW w:w="1548" w:type="dxa"/>
            <w:tcBorders>
              <w:top w:val="nil"/>
              <w:left w:val="nil"/>
              <w:bottom w:val="single" w:sz="4" w:space="0" w:color="auto"/>
              <w:right w:val="single" w:sz="4" w:space="0" w:color="auto"/>
            </w:tcBorders>
            <w:shd w:val="clear" w:color="auto" w:fill="auto"/>
            <w:noWrap/>
            <w:vAlign w:val="center"/>
            <w:hideMark/>
            <w:tcPrChange w:id="1446"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447" w:author="HendryHendry/선임연구원/Convergence(연)ATS그룹(hendry.hendry" w:date="2011-11-17T12:16:00Z"/>
                <w:rFonts w:eastAsia="Malgun Gothic"/>
                <w:color w:val="000000"/>
                <w:sz w:val="18"/>
                <w:szCs w:val="18"/>
                <w:lang w:eastAsia="ko-KR"/>
              </w:rPr>
            </w:pPr>
            <w:ins w:id="1448" w:author="HendryHendry/선임연구원/Convergence(연)ATS그룹(hendry.hendry" w:date="2011-11-17T12:16:00Z">
              <w:r w:rsidRPr="003E3EBE">
                <w:rPr>
                  <w:rFonts w:eastAsia="Malgun Gothic"/>
                  <w:color w:val="000000"/>
                  <w:sz w:val="18"/>
                  <w:szCs w:val="18"/>
                  <w:lang w:eastAsia="ko-KR"/>
                </w:rPr>
                <w:t>8,6,16,12,10,14</w:t>
              </w:r>
            </w:ins>
          </w:p>
        </w:tc>
        <w:tc>
          <w:tcPr>
            <w:tcW w:w="1603" w:type="dxa"/>
            <w:tcBorders>
              <w:top w:val="nil"/>
              <w:left w:val="nil"/>
              <w:bottom w:val="single" w:sz="4" w:space="0" w:color="auto"/>
              <w:right w:val="single" w:sz="4" w:space="0" w:color="auto"/>
            </w:tcBorders>
            <w:shd w:val="clear" w:color="auto" w:fill="auto"/>
            <w:noWrap/>
            <w:vAlign w:val="center"/>
            <w:hideMark/>
            <w:tcPrChange w:id="1449" w:author="HendryHendry/선임연구원/Convergence(연)ATS그룹(hendry.hendry" w:date="2011-11-17T12:20:00Z">
              <w:tcPr>
                <w:tcW w:w="1472"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450" w:author="HendryHendry/선임연구원/Convergence(연)ATS그룹(hendry.hendry" w:date="2011-11-17T12:16:00Z"/>
                <w:rFonts w:eastAsia="Malgun Gothic"/>
                <w:color w:val="000000"/>
                <w:sz w:val="18"/>
                <w:szCs w:val="18"/>
                <w:lang w:eastAsia="ko-KR"/>
              </w:rPr>
            </w:pPr>
            <w:ins w:id="1451" w:author="HendryHendry/선임연구원/Convergence(연)ATS그룹(hendry.hendry" w:date="2011-11-17T12:16:00Z">
              <w:r w:rsidRPr="003E3EBE">
                <w:rPr>
                  <w:rFonts w:eastAsia="Malgun Gothic"/>
                  <w:color w:val="000000"/>
                  <w:sz w:val="18"/>
                  <w:szCs w:val="18"/>
                  <w:lang w:eastAsia="ko-KR"/>
                </w:rPr>
                <w:t>[LC 16 14 12 10 ]</w:t>
              </w:r>
            </w:ins>
          </w:p>
        </w:tc>
        <w:tc>
          <w:tcPr>
            <w:tcW w:w="1417" w:type="dxa"/>
            <w:tcBorders>
              <w:top w:val="nil"/>
              <w:left w:val="nil"/>
              <w:bottom w:val="single" w:sz="4" w:space="0" w:color="auto"/>
              <w:right w:val="single" w:sz="4" w:space="0" w:color="auto"/>
            </w:tcBorders>
            <w:shd w:val="clear" w:color="auto" w:fill="auto"/>
            <w:noWrap/>
            <w:vAlign w:val="center"/>
            <w:hideMark/>
            <w:tcPrChange w:id="1452"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453" w:author="HendryHendry/선임연구원/Convergence(연)ATS그룹(hendry.hendry" w:date="2011-11-17T12:16:00Z"/>
                <w:rFonts w:eastAsia="Malgun Gothic"/>
                <w:color w:val="000000"/>
                <w:sz w:val="18"/>
                <w:szCs w:val="18"/>
                <w:lang w:eastAsia="ko-KR"/>
              </w:rPr>
            </w:pPr>
            <w:ins w:id="1454" w:author="HendryHendry/선임연구원/Convergence(연)ATS그룹(hendry.hendry" w:date="2011-11-17T12:16:00Z">
              <w:r w:rsidRPr="003E3EBE">
                <w:rPr>
                  <w:rFonts w:eastAsia="Malgun Gothic"/>
                  <w:color w:val="000000"/>
                  <w:sz w:val="18"/>
                  <w:szCs w:val="18"/>
                  <w:lang w:eastAsia="ko-KR"/>
                </w:rPr>
                <w:t>8,6,16,12,10,14,24</w:t>
              </w:r>
            </w:ins>
          </w:p>
        </w:tc>
        <w:tc>
          <w:tcPr>
            <w:tcW w:w="1006" w:type="dxa"/>
            <w:tcBorders>
              <w:top w:val="nil"/>
              <w:left w:val="nil"/>
              <w:bottom w:val="single" w:sz="4" w:space="0" w:color="auto"/>
              <w:right w:val="single" w:sz="4" w:space="0" w:color="auto"/>
            </w:tcBorders>
            <w:shd w:val="clear" w:color="auto" w:fill="auto"/>
            <w:noWrap/>
            <w:vAlign w:val="center"/>
            <w:hideMark/>
            <w:tcPrChange w:id="1455" w:author="HendryHendry/선임연구원/Convergence(연)ATS그룹(hendry.hendry" w:date="2011-11-17T12:20:00Z">
              <w:tcPr>
                <w:tcW w:w="100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456" w:author="HendryHendry/선임연구원/Convergence(연)ATS그룹(hendry.hendry" w:date="2011-11-17T12:16:00Z"/>
                <w:rFonts w:eastAsia="Malgun Gothic"/>
                <w:color w:val="000000"/>
                <w:sz w:val="18"/>
                <w:szCs w:val="18"/>
                <w:lang w:eastAsia="ko-KR"/>
              </w:rPr>
            </w:pPr>
            <w:ins w:id="1457" w:author="HendryHendry/선임연구원/Convergence(연)ATS그룹(hendry.hendry" w:date="2011-11-17T12:16:00Z">
              <w:r w:rsidRPr="003E3EBE">
                <w:rPr>
                  <w:rFonts w:eastAsia="Malgun Gothic"/>
                  <w:color w:val="000000"/>
                  <w:sz w:val="18"/>
                  <w:szCs w:val="18"/>
                  <w:lang w:eastAsia="ko-KR"/>
                </w:rPr>
                <w:t>4</w:t>
              </w:r>
            </w:ins>
          </w:p>
        </w:tc>
        <w:tc>
          <w:tcPr>
            <w:tcW w:w="589" w:type="dxa"/>
            <w:tcBorders>
              <w:top w:val="nil"/>
              <w:left w:val="nil"/>
              <w:bottom w:val="single" w:sz="4" w:space="0" w:color="auto"/>
              <w:right w:val="single" w:sz="4" w:space="0" w:color="auto"/>
            </w:tcBorders>
            <w:shd w:val="clear" w:color="auto" w:fill="auto"/>
            <w:noWrap/>
            <w:vAlign w:val="center"/>
            <w:hideMark/>
            <w:tcPrChange w:id="1458" w:author="HendryHendry/선임연구원/Convergence(연)ATS그룹(hendry.hendry" w:date="2011-11-17T12:20:00Z">
              <w:tcPr>
                <w:tcW w:w="55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459" w:author="HendryHendry/선임연구원/Convergence(연)ATS그룹(hendry.hendry" w:date="2011-11-17T12:16:00Z"/>
                <w:rFonts w:eastAsia="Malgun Gothic"/>
                <w:color w:val="000000"/>
                <w:sz w:val="18"/>
                <w:szCs w:val="18"/>
                <w:lang w:eastAsia="ko-KR"/>
              </w:rPr>
            </w:pPr>
            <w:ins w:id="1460" w:author="HendryHendry/선임연구원/Convergence(연)ATS그룹(hendry.hendry" w:date="2011-11-17T12:16:00Z">
              <w:r w:rsidRPr="003E3EBE">
                <w:rPr>
                  <w:rFonts w:eastAsia="Malgun Gothic"/>
                  <w:color w:val="000000"/>
                  <w:sz w:val="18"/>
                  <w:szCs w:val="18"/>
                  <w:lang w:eastAsia="ko-KR"/>
                </w:rPr>
                <w:t>7</w:t>
              </w:r>
            </w:ins>
          </w:p>
        </w:tc>
        <w:tc>
          <w:tcPr>
            <w:tcW w:w="468" w:type="dxa"/>
            <w:tcBorders>
              <w:top w:val="nil"/>
              <w:left w:val="nil"/>
              <w:bottom w:val="single" w:sz="4" w:space="0" w:color="auto"/>
              <w:right w:val="single" w:sz="4" w:space="0" w:color="auto"/>
            </w:tcBorders>
            <w:shd w:val="clear" w:color="auto" w:fill="auto"/>
            <w:noWrap/>
            <w:vAlign w:val="center"/>
            <w:hideMark/>
            <w:tcPrChange w:id="1461" w:author="HendryHendry/선임연구원/Convergence(연)ATS그룹(hendry.hendry" w:date="2011-11-17T12:20:00Z">
              <w:tcPr>
                <w:tcW w:w="39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462" w:author="HendryHendry/선임연구원/Convergence(연)ATS그룹(hendry.hendry" w:date="2011-11-17T12:16:00Z"/>
                <w:rFonts w:eastAsia="Malgun Gothic"/>
                <w:color w:val="000000"/>
                <w:sz w:val="18"/>
                <w:szCs w:val="18"/>
                <w:lang w:eastAsia="ko-KR"/>
              </w:rPr>
            </w:pPr>
            <w:ins w:id="1463" w:author="HendryHendry/선임연구원/Convergence(연)ATS그룹(hendry.hendry" w:date="2011-11-17T12:16:00Z">
              <w:r w:rsidRPr="003E3EBE">
                <w:rPr>
                  <w:rFonts w:eastAsia="Malgun Gothic"/>
                  <w:color w:val="000000"/>
                  <w:sz w:val="18"/>
                  <w:szCs w:val="18"/>
                  <w:lang w:eastAsia="ko-KR"/>
                </w:rPr>
                <w:t>20</w:t>
              </w:r>
            </w:ins>
          </w:p>
        </w:tc>
      </w:tr>
      <w:tr w:rsidR="003E3EBE" w:rsidRPr="003E3EBE" w:rsidTr="0064799C">
        <w:trPr>
          <w:trHeight w:val="300"/>
          <w:jc w:val="center"/>
          <w:ins w:id="1464" w:author="HendryHendry/선임연구원/Convergence(연)ATS그룹(hendry.hendry" w:date="2011-11-17T12:16:00Z"/>
          <w:trPrChange w:id="1465" w:author="HendryHendry/선임연구원/Convergence(연)ATS그룹(hendry.hendry" w:date="2011-11-17T12:20:00Z">
            <w:trPr>
              <w:trHeight w:val="300"/>
            </w:trPr>
          </w:trPrChange>
        </w:trPr>
        <w:tc>
          <w:tcPr>
            <w:tcW w:w="838" w:type="dxa"/>
            <w:tcBorders>
              <w:top w:val="nil"/>
              <w:left w:val="single" w:sz="4" w:space="0" w:color="auto"/>
              <w:bottom w:val="single" w:sz="4" w:space="0" w:color="auto"/>
              <w:right w:val="single" w:sz="4" w:space="0" w:color="auto"/>
            </w:tcBorders>
            <w:shd w:val="clear" w:color="auto" w:fill="auto"/>
            <w:noWrap/>
            <w:vAlign w:val="center"/>
            <w:hideMark/>
            <w:tcPrChange w:id="1466" w:author="HendryHendry/선임연구원/Convergence(연)ATS그룹(hendry.hendry" w:date="2011-11-17T12:20:00Z">
              <w:tcPr>
                <w:tcW w:w="74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467" w:author="HendryHendry/선임연구원/Convergence(연)ATS그룹(hendry.hendry" w:date="2011-11-17T12:16:00Z"/>
                <w:rFonts w:eastAsia="Malgun Gothic"/>
                <w:color w:val="000000"/>
                <w:sz w:val="18"/>
                <w:szCs w:val="18"/>
                <w:lang w:eastAsia="ko-KR"/>
              </w:rPr>
            </w:pPr>
            <w:ins w:id="1468" w:author="HendryHendry/선임연구원/Convergence(연)ATS그룹(hendry.hendry" w:date="2011-11-17T12:16:00Z">
              <w:r w:rsidRPr="003E3EBE">
                <w:rPr>
                  <w:rFonts w:eastAsia="Malgun Gothic"/>
                  <w:color w:val="000000"/>
                  <w:sz w:val="18"/>
                  <w:szCs w:val="18"/>
                  <w:lang w:eastAsia="ko-KR"/>
                </w:rPr>
                <w:t>10</w:t>
              </w:r>
            </w:ins>
          </w:p>
        </w:tc>
        <w:tc>
          <w:tcPr>
            <w:tcW w:w="600" w:type="dxa"/>
            <w:tcBorders>
              <w:top w:val="nil"/>
              <w:left w:val="nil"/>
              <w:bottom w:val="single" w:sz="4" w:space="0" w:color="auto"/>
              <w:right w:val="single" w:sz="4" w:space="0" w:color="auto"/>
            </w:tcBorders>
            <w:shd w:val="clear" w:color="auto" w:fill="auto"/>
            <w:noWrap/>
            <w:vAlign w:val="center"/>
            <w:hideMark/>
            <w:tcPrChange w:id="1469" w:author="HendryHendry/선임연구원/Convergence(연)ATS그룹(hendry.hendry" w:date="2011-11-17T12:20:00Z">
              <w:tcPr>
                <w:tcW w:w="60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470" w:author="HendryHendry/선임연구원/Convergence(연)ATS그룹(hendry.hendry" w:date="2011-11-17T12:16:00Z"/>
                <w:rFonts w:eastAsia="Malgun Gothic"/>
                <w:color w:val="000000"/>
                <w:sz w:val="18"/>
                <w:szCs w:val="18"/>
                <w:lang w:eastAsia="ko-KR"/>
              </w:rPr>
            </w:pPr>
            <w:ins w:id="1471" w:author="HendryHendry/선임연구원/Convergence(연)ATS그룹(hendry.hendry" w:date="2011-11-17T12:16:00Z">
              <w:r w:rsidRPr="003E3EBE">
                <w:rPr>
                  <w:rFonts w:eastAsia="Malgun Gothic"/>
                  <w:color w:val="000000"/>
                  <w:sz w:val="18"/>
                  <w:szCs w:val="18"/>
                  <w:lang w:eastAsia="ko-KR"/>
                </w:rPr>
                <w:t>20</w:t>
              </w:r>
            </w:ins>
          </w:p>
        </w:tc>
        <w:tc>
          <w:tcPr>
            <w:tcW w:w="589" w:type="dxa"/>
            <w:tcBorders>
              <w:top w:val="nil"/>
              <w:left w:val="nil"/>
              <w:bottom w:val="single" w:sz="4" w:space="0" w:color="auto"/>
              <w:right w:val="single" w:sz="4" w:space="0" w:color="auto"/>
            </w:tcBorders>
            <w:shd w:val="clear" w:color="auto" w:fill="auto"/>
            <w:noWrap/>
            <w:vAlign w:val="center"/>
            <w:hideMark/>
            <w:tcPrChange w:id="1472" w:author="HendryHendry/선임연구원/Convergence(연)ATS그룹(hendry.hendry" w:date="2011-11-17T12:20:00Z">
              <w:tcPr>
                <w:tcW w:w="58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473" w:author="HendryHendry/선임연구원/Convergence(연)ATS그룹(hendry.hendry" w:date="2011-11-17T12:16:00Z"/>
                <w:rFonts w:eastAsia="Malgun Gothic"/>
                <w:color w:val="000000"/>
                <w:sz w:val="18"/>
                <w:szCs w:val="18"/>
                <w:lang w:eastAsia="ko-KR"/>
              </w:rPr>
            </w:pPr>
            <w:ins w:id="1474" w:author="HendryHendry/선임연구원/Convergence(연)ATS그룹(hendry.hendry" w:date="2011-11-17T12:16:00Z">
              <w:r w:rsidRPr="003E3EBE">
                <w:rPr>
                  <w:rFonts w:eastAsia="Malgun Gothic"/>
                  <w:color w:val="000000"/>
                  <w:sz w:val="18"/>
                  <w:szCs w:val="18"/>
                  <w:lang w:eastAsia="ko-KR"/>
                </w:rPr>
                <w:t>2</w:t>
              </w:r>
            </w:ins>
          </w:p>
        </w:tc>
        <w:tc>
          <w:tcPr>
            <w:tcW w:w="1548" w:type="dxa"/>
            <w:tcBorders>
              <w:top w:val="nil"/>
              <w:left w:val="nil"/>
              <w:bottom w:val="single" w:sz="4" w:space="0" w:color="auto"/>
              <w:right w:val="single" w:sz="4" w:space="0" w:color="auto"/>
            </w:tcBorders>
            <w:shd w:val="clear" w:color="auto" w:fill="auto"/>
            <w:noWrap/>
            <w:vAlign w:val="center"/>
            <w:hideMark/>
            <w:tcPrChange w:id="1475"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476" w:author="HendryHendry/선임연구원/Convergence(연)ATS그룹(hendry.hendry" w:date="2011-11-17T12:16:00Z"/>
                <w:rFonts w:eastAsia="Malgun Gothic"/>
                <w:color w:val="000000"/>
                <w:sz w:val="18"/>
                <w:szCs w:val="18"/>
                <w:lang w:eastAsia="ko-KR"/>
              </w:rPr>
            </w:pPr>
            <w:ins w:id="1477" w:author="HendryHendry/선임연구원/Convergence(연)ATS그룹(hendry.hendry" w:date="2011-11-17T12:16:00Z">
              <w:r w:rsidRPr="003E3EBE">
                <w:rPr>
                  <w:rFonts w:eastAsia="Malgun Gothic"/>
                  <w:color w:val="000000"/>
                  <w:sz w:val="18"/>
                  <w:szCs w:val="18"/>
                  <w:lang w:eastAsia="ko-KR"/>
                </w:rPr>
                <w:t>8,6,16,12,10,14,24</w:t>
              </w:r>
            </w:ins>
          </w:p>
        </w:tc>
        <w:tc>
          <w:tcPr>
            <w:tcW w:w="1603" w:type="dxa"/>
            <w:tcBorders>
              <w:top w:val="nil"/>
              <w:left w:val="nil"/>
              <w:bottom w:val="single" w:sz="4" w:space="0" w:color="auto"/>
              <w:right w:val="single" w:sz="4" w:space="0" w:color="auto"/>
            </w:tcBorders>
            <w:shd w:val="clear" w:color="auto" w:fill="auto"/>
            <w:noWrap/>
            <w:vAlign w:val="center"/>
            <w:hideMark/>
            <w:tcPrChange w:id="1478" w:author="HendryHendry/선임연구원/Convergence(연)ATS그룹(hendry.hendry" w:date="2011-11-17T12:20:00Z">
              <w:tcPr>
                <w:tcW w:w="1472"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479" w:author="HendryHendry/선임연구원/Convergence(연)ATS그룹(hendry.hendry" w:date="2011-11-17T12:16:00Z"/>
                <w:rFonts w:eastAsia="Malgun Gothic"/>
                <w:color w:val="000000"/>
                <w:sz w:val="18"/>
                <w:szCs w:val="18"/>
                <w:lang w:eastAsia="ko-KR"/>
              </w:rPr>
            </w:pPr>
            <w:ins w:id="1480" w:author="HendryHendry/선임연구원/Convergence(연)ATS그룹(hendry.hendry" w:date="2011-11-17T12:16:00Z">
              <w:r w:rsidRPr="003E3EBE">
                <w:rPr>
                  <w:rFonts w:eastAsia="Malgun Gothic"/>
                  <w:color w:val="000000"/>
                  <w:sz w:val="18"/>
                  <w:szCs w:val="18"/>
                  <w:lang w:eastAsia="ko-KR"/>
                </w:rPr>
                <w:t>[LC 16 24 14 ]</w:t>
              </w:r>
            </w:ins>
          </w:p>
        </w:tc>
        <w:tc>
          <w:tcPr>
            <w:tcW w:w="1417" w:type="dxa"/>
            <w:tcBorders>
              <w:top w:val="nil"/>
              <w:left w:val="nil"/>
              <w:bottom w:val="single" w:sz="4" w:space="0" w:color="auto"/>
              <w:right w:val="single" w:sz="4" w:space="0" w:color="auto"/>
            </w:tcBorders>
            <w:shd w:val="clear" w:color="auto" w:fill="auto"/>
            <w:noWrap/>
            <w:vAlign w:val="center"/>
            <w:hideMark/>
            <w:tcPrChange w:id="1481"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482" w:author="HendryHendry/선임연구원/Convergence(연)ATS그룹(hendry.hendry" w:date="2011-11-17T12:16:00Z"/>
                <w:rFonts w:eastAsia="Malgun Gothic"/>
                <w:color w:val="000000"/>
                <w:sz w:val="18"/>
                <w:szCs w:val="18"/>
                <w:lang w:eastAsia="ko-KR"/>
              </w:rPr>
            </w:pPr>
            <w:ins w:id="1483" w:author="HendryHendry/선임연구원/Convergence(연)ATS그룹(hendry.hendry" w:date="2011-11-17T12:16:00Z">
              <w:r w:rsidRPr="003E3EBE">
                <w:rPr>
                  <w:rFonts w:eastAsia="Malgun Gothic"/>
                  <w:color w:val="000000"/>
                  <w:sz w:val="18"/>
                  <w:szCs w:val="18"/>
                  <w:lang w:eastAsia="ko-KR"/>
                </w:rPr>
                <w:t>16,14,24,20</w:t>
              </w:r>
            </w:ins>
          </w:p>
        </w:tc>
        <w:tc>
          <w:tcPr>
            <w:tcW w:w="1006" w:type="dxa"/>
            <w:tcBorders>
              <w:top w:val="nil"/>
              <w:left w:val="nil"/>
              <w:bottom w:val="single" w:sz="4" w:space="0" w:color="auto"/>
              <w:right w:val="single" w:sz="4" w:space="0" w:color="auto"/>
            </w:tcBorders>
            <w:shd w:val="clear" w:color="auto" w:fill="auto"/>
            <w:noWrap/>
            <w:vAlign w:val="center"/>
            <w:hideMark/>
            <w:tcPrChange w:id="1484" w:author="HendryHendry/선임연구원/Convergence(연)ATS그룹(hendry.hendry" w:date="2011-11-17T12:20:00Z">
              <w:tcPr>
                <w:tcW w:w="100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485" w:author="HendryHendry/선임연구원/Convergence(연)ATS그룹(hendry.hendry" w:date="2011-11-17T12:16:00Z"/>
                <w:rFonts w:eastAsia="Malgun Gothic"/>
                <w:color w:val="000000"/>
                <w:sz w:val="18"/>
                <w:szCs w:val="18"/>
                <w:lang w:eastAsia="ko-KR"/>
              </w:rPr>
            </w:pPr>
            <w:ins w:id="1486" w:author="HendryHendry/선임연구원/Convergence(연)ATS그룹(hendry.hendry" w:date="2011-11-17T12:16:00Z">
              <w:r w:rsidRPr="003E3EBE">
                <w:rPr>
                  <w:rFonts w:eastAsia="Malgun Gothic"/>
                  <w:color w:val="000000"/>
                  <w:sz w:val="18"/>
                  <w:szCs w:val="18"/>
                  <w:lang w:eastAsia="ko-KR"/>
                </w:rPr>
                <w:t>4</w:t>
              </w:r>
            </w:ins>
          </w:p>
        </w:tc>
        <w:tc>
          <w:tcPr>
            <w:tcW w:w="589" w:type="dxa"/>
            <w:tcBorders>
              <w:top w:val="nil"/>
              <w:left w:val="nil"/>
              <w:bottom w:val="single" w:sz="4" w:space="0" w:color="auto"/>
              <w:right w:val="single" w:sz="4" w:space="0" w:color="auto"/>
            </w:tcBorders>
            <w:shd w:val="clear" w:color="auto" w:fill="auto"/>
            <w:noWrap/>
            <w:vAlign w:val="center"/>
            <w:hideMark/>
            <w:tcPrChange w:id="1487" w:author="HendryHendry/선임연구원/Convergence(연)ATS그룹(hendry.hendry" w:date="2011-11-17T12:20:00Z">
              <w:tcPr>
                <w:tcW w:w="55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488" w:author="HendryHendry/선임연구원/Convergence(연)ATS그룹(hendry.hendry" w:date="2011-11-17T12:16:00Z"/>
                <w:rFonts w:eastAsia="Malgun Gothic"/>
                <w:color w:val="000000"/>
                <w:sz w:val="18"/>
                <w:szCs w:val="18"/>
                <w:lang w:eastAsia="ko-KR"/>
              </w:rPr>
            </w:pPr>
            <w:ins w:id="1489" w:author="HendryHendry/선임연구원/Convergence(연)ATS그룹(hendry.hendry" w:date="2011-11-17T12:16:00Z">
              <w:r w:rsidRPr="003E3EBE">
                <w:rPr>
                  <w:rFonts w:eastAsia="Malgun Gothic"/>
                  <w:color w:val="000000"/>
                  <w:sz w:val="18"/>
                  <w:szCs w:val="18"/>
                  <w:lang w:eastAsia="ko-KR"/>
                </w:rPr>
                <w:t>3</w:t>
              </w:r>
            </w:ins>
          </w:p>
        </w:tc>
        <w:tc>
          <w:tcPr>
            <w:tcW w:w="468" w:type="dxa"/>
            <w:tcBorders>
              <w:top w:val="nil"/>
              <w:left w:val="nil"/>
              <w:bottom w:val="single" w:sz="4" w:space="0" w:color="auto"/>
              <w:right w:val="single" w:sz="4" w:space="0" w:color="auto"/>
            </w:tcBorders>
            <w:shd w:val="clear" w:color="auto" w:fill="auto"/>
            <w:noWrap/>
            <w:vAlign w:val="center"/>
            <w:hideMark/>
            <w:tcPrChange w:id="1490" w:author="HendryHendry/선임연구원/Convergence(연)ATS그룹(hendry.hendry" w:date="2011-11-17T12:20:00Z">
              <w:tcPr>
                <w:tcW w:w="39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491" w:author="HendryHendry/선임연구원/Convergence(연)ATS그룹(hendry.hendry" w:date="2011-11-17T12:16:00Z"/>
                <w:rFonts w:eastAsia="Malgun Gothic"/>
                <w:color w:val="000000"/>
                <w:sz w:val="18"/>
                <w:szCs w:val="18"/>
                <w:lang w:eastAsia="ko-KR"/>
              </w:rPr>
            </w:pPr>
            <w:ins w:id="1492" w:author="HendryHendry/선임연구원/Convergence(연)ATS그룹(hendry.hendry" w:date="2011-11-17T12:16:00Z">
              <w:r w:rsidRPr="003E3EBE">
                <w:rPr>
                  <w:rFonts w:eastAsia="Malgun Gothic"/>
                  <w:color w:val="000000"/>
                  <w:sz w:val="18"/>
                  <w:szCs w:val="18"/>
                  <w:lang w:eastAsia="ko-KR"/>
                </w:rPr>
                <w:t>16</w:t>
              </w:r>
            </w:ins>
          </w:p>
        </w:tc>
      </w:tr>
      <w:tr w:rsidR="003E3EBE" w:rsidRPr="003E3EBE" w:rsidTr="0064799C">
        <w:trPr>
          <w:trHeight w:val="300"/>
          <w:jc w:val="center"/>
          <w:ins w:id="1493" w:author="HendryHendry/선임연구원/Convergence(연)ATS그룹(hendry.hendry" w:date="2011-11-17T12:16:00Z"/>
          <w:trPrChange w:id="1494" w:author="HendryHendry/선임연구원/Convergence(연)ATS그룹(hendry.hendry" w:date="2011-11-17T12:20:00Z">
            <w:trPr>
              <w:trHeight w:val="300"/>
            </w:trPr>
          </w:trPrChange>
        </w:trPr>
        <w:tc>
          <w:tcPr>
            <w:tcW w:w="838" w:type="dxa"/>
            <w:tcBorders>
              <w:top w:val="nil"/>
              <w:left w:val="single" w:sz="4" w:space="0" w:color="auto"/>
              <w:bottom w:val="single" w:sz="4" w:space="0" w:color="auto"/>
              <w:right w:val="single" w:sz="4" w:space="0" w:color="auto"/>
            </w:tcBorders>
            <w:shd w:val="clear" w:color="auto" w:fill="auto"/>
            <w:noWrap/>
            <w:vAlign w:val="center"/>
            <w:hideMark/>
            <w:tcPrChange w:id="1495" w:author="HendryHendry/선임연구원/Convergence(연)ATS그룹(hendry.hendry" w:date="2011-11-17T12:20:00Z">
              <w:tcPr>
                <w:tcW w:w="74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496" w:author="HendryHendry/선임연구원/Convergence(연)ATS그룹(hendry.hendry" w:date="2011-11-17T12:16:00Z"/>
                <w:rFonts w:eastAsia="Malgun Gothic"/>
                <w:color w:val="000000"/>
                <w:sz w:val="18"/>
                <w:szCs w:val="18"/>
                <w:lang w:eastAsia="ko-KR"/>
              </w:rPr>
            </w:pPr>
            <w:ins w:id="1497" w:author="HendryHendry/선임연구원/Convergence(연)ATS그룹(hendry.hendry" w:date="2011-11-17T12:16:00Z">
              <w:r w:rsidRPr="003E3EBE">
                <w:rPr>
                  <w:rFonts w:eastAsia="Malgun Gothic"/>
                  <w:color w:val="000000"/>
                  <w:sz w:val="18"/>
                  <w:szCs w:val="18"/>
                  <w:lang w:eastAsia="ko-KR"/>
                </w:rPr>
                <w:t>11</w:t>
              </w:r>
            </w:ins>
          </w:p>
        </w:tc>
        <w:tc>
          <w:tcPr>
            <w:tcW w:w="600" w:type="dxa"/>
            <w:tcBorders>
              <w:top w:val="nil"/>
              <w:left w:val="nil"/>
              <w:bottom w:val="single" w:sz="4" w:space="0" w:color="auto"/>
              <w:right w:val="single" w:sz="4" w:space="0" w:color="auto"/>
            </w:tcBorders>
            <w:shd w:val="clear" w:color="auto" w:fill="auto"/>
            <w:noWrap/>
            <w:vAlign w:val="center"/>
            <w:hideMark/>
            <w:tcPrChange w:id="1498" w:author="HendryHendry/선임연구원/Convergence(연)ATS그룹(hendry.hendry" w:date="2011-11-17T12:20:00Z">
              <w:tcPr>
                <w:tcW w:w="60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499" w:author="HendryHendry/선임연구원/Convergence(연)ATS그룹(hendry.hendry" w:date="2011-11-17T12:16:00Z"/>
                <w:rFonts w:eastAsia="Malgun Gothic"/>
                <w:color w:val="000000"/>
                <w:sz w:val="18"/>
                <w:szCs w:val="18"/>
                <w:lang w:eastAsia="ko-KR"/>
              </w:rPr>
            </w:pPr>
            <w:ins w:id="1500" w:author="HendryHendry/선임연구원/Convergence(연)ATS그룹(hendry.hendry" w:date="2011-11-17T12:16:00Z">
              <w:r w:rsidRPr="003E3EBE">
                <w:rPr>
                  <w:rFonts w:eastAsia="Malgun Gothic"/>
                  <w:color w:val="000000"/>
                  <w:sz w:val="18"/>
                  <w:szCs w:val="18"/>
                  <w:lang w:eastAsia="ko-KR"/>
                </w:rPr>
                <w:t>18</w:t>
              </w:r>
            </w:ins>
          </w:p>
        </w:tc>
        <w:tc>
          <w:tcPr>
            <w:tcW w:w="589" w:type="dxa"/>
            <w:tcBorders>
              <w:top w:val="nil"/>
              <w:left w:val="nil"/>
              <w:bottom w:val="single" w:sz="4" w:space="0" w:color="auto"/>
              <w:right w:val="single" w:sz="4" w:space="0" w:color="auto"/>
            </w:tcBorders>
            <w:shd w:val="clear" w:color="auto" w:fill="auto"/>
            <w:noWrap/>
            <w:vAlign w:val="center"/>
            <w:hideMark/>
            <w:tcPrChange w:id="1501" w:author="HendryHendry/선임연구원/Convergence(연)ATS그룹(hendry.hendry" w:date="2011-11-17T12:20:00Z">
              <w:tcPr>
                <w:tcW w:w="58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502" w:author="HendryHendry/선임연구원/Convergence(연)ATS그룹(hendry.hendry" w:date="2011-11-17T12:16:00Z"/>
                <w:rFonts w:eastAsia="Malgun Gothic"/>
                <w:color w:val="000000"/>
                <w:sz w:val="18"/>
                <w:szCs w:val="18"/>
                <w:lang w:eastAsia="ko-KR"/>
              </w:rPr>
            </w:pPr>
            <w:ins w:id="1503" w:author="HendryHendry/선임연구원/Convergence(연)ATS그룹(hendry.hendry" w:date="2011-11-17T12:16:00Z">
              <w:r w:rsidRPr="003E3EBE">
                <w:rPr>
                  <w:rFonts w:eastAsia="Malgun Gothic"/>
                  <w:color w:val="000000"/>
                  <w:sz w:val="18"/>
                  <w:szCs w:val="18"/>
                  <w:lang w:eastAsia="ko-KR"/>
                </w:rPr>
                <w:t>1</w:t>
              </w:r>
            </w:ins>
          </w:p>
        </w:tc>
        <w:tc>
          <w:tcPr>
            <w:tcW w:w="1548" w:type="dxa"/>
            <w:tcBorders>
              <w:top w:val="nil"/>
              <w:left w:val="nil"/>
              <w:bottom w:val="single" w:sz="4" w:space="0" w:color="auto"/>
              <w:right w:val="single" w:sz="4" w:space="0" w:color="auto"/>
            </w:tcBorders>
            <w:shd w:val="clear" w:color="auto" w:fill="auto"/>
            <w:noWrap/>
            <w:vAlign w:val="center"/>
            <w:hideMark/>
            <w:tcPrChange w:id="1504"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505" w:author="HendryHendry/선임연구원/Convergence(연)ATS그룹(hendry.hendry" w:date="2011-11-17T12:16:00Z"/>
                <w:rFonts w:eastAsia="Malgun Gothic"/>
                <w:color w:val="000000"/>
                <w:sz w:val="18"/>
                <w:szCs w:val="18"/>
                <w:lang w:eastAsia="ko-KR"/>
              </w:rPr>
            </w:pPr>
            <w:ins w:id="1506" w:author="HendryHendry/선임연구원/Convergence(연)ATS그룹(hendry.hendry" w:date="2011-11-17T12:16:00Z">
              <w:r w:rsidRPr="003E3EBE">
                <w:rPr>
                  <w:rFonts w:eastAsia="Malgun Gothic"/>
                  <w:color w:val="000000"/>
                  <w:sz w:val="18"/>
                  <w:szCs w:val="18"/>
                  <w:lang w:eastAsia="ko-KR"/>
                </w:rPr>
                <w:t>16,14,24,20</w:t>
              </w:r>
            </w:ins>
          </w:p>
        </w:tc>
        <w:tc>
          <w:tcPr>
            <w:tcW w:w="1603" w:type="dxa"/>
            <w:tcBorders>
              <w:top w:val="nil"/>
              <w:left w:val="nil"/>
              <w:bottom w:val="single" w:sz="4" w:space="0" w:color="auto"/>
              <w:right w:val="single" w:sz="4" w:space="0" w:color="auto"/>
            </w:tcBorders>
            <w:shd w:val="clear" w:color="auto" w:fill="auto"/>
            <w:noWrap/>
            <w:vAlign w:val="center"/>
            <w:hideMark/>
            <w:tcPrChange w:id="1507" w:author="HendryHendry/선임연구원/Convergence(연)ATS그룹(hendry.hendry" w:date="2011-11-17T12:20:00Z">
              <w:tcPr>
                <w:tcW w:w="1472"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508" w:author="HendryHendry/선임연구원/Convergence(연)ATS그룹(hendry.hendry" w:date="2011-11-17T12:16:00Z"/>
                <w:rFonts w:eastAsia="Malgun Gothic"/>
                <w:color w:val="000000"/>
                <w:sz w:val="18"/>
                <w:szCs w:val="18"/>
                <w:lang w:eastAsia="ko-KR"/>
              </w:rPr>
            </w:pPr>
            <w:ins w:id="1509" w:author="HendryHendry/선임연구원/Convergence(연)ATS그룹(hendry.hendry" w:date="2011-11-17T12:16:00Z">
              <w:r w:rsidRPr="003E3EBE">
                <w:rPr>
                  <w:rFonts w:eastAsia="Malgun Gothic"/>
                  <w:color w:val="000000"/>
                  <w:sz w:val="18"/>
                  <w:szCs w:val="18"/>
                  <w:lang w:eastAsia="ko-KR"/>
                </w:rPr>
                <w:t>[LC 16 20 14 24 ]</w:t>
              </w:r>
            </w:ins>
          </w:p>
        </w:tc>
        <w:tc>
          <w:tcPr>
            <w:tcW w:w="1417" w:type="dxa"/>
            <w:tcBorders>
              <w:top w:val="nil"/>
              <w:left w:val="nil"/>
              <w:bottom w:val="single" w:sz="4" w:space="0" w:color="auto"/>
              <w:right w:val="single" w:sz="4" w:space="0" w:color="auto"/>
            </w:tcBorders>
            <w:shd w:val="clear" w:color="auto" w:fill="auto"/>
            <w:noWrap/>
            <w:vAlign w:val="center"/>
            <w:hideMark/>
            <w:tcPrChange w:id="1510"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511" w:author="HendryHendry/선임연구원/Convergence(연)ATS그룹(hendry.hendry" w:date="2011-11-17T12:16:00Z"/>
                <w:rFonts w:eastAsia="Malgun Gothic"/>
                <w:color w:val="000000"/>
                <w:sz w:val="18"/>
                <w:szCs w:val="18"/>
                <w:lang w:eastAsia="ko-KR"/>
              </w:rPr>
            </w:pPr>
            <w:ins w:id="1512" w:author="HendryHendry/선임연구원/Convergence(연)ATS그룹(hendry.hendry" w:date="2011-11-17T12:16:00Z">
              <w:r w:rsidRPr="003E3EBE">
                <w:rPr>
                  <w:rFonts w:eastAsia="Malgun Gothic"/>
                  <w:color w:val="000000"/>
                  <w:sz w:val="18"/>
                  <w:szCs w:val="18"/>
                  <w:lang w:eastAsia="ko-KR"/>
                </w:rPr>
                <w:t>16,14,24,20,18</w:t>
              </w:r>
            </w:ins>
          </w:p>
        </w:tc>
        <w:tc>
          <w:tcPr>
            <w:tcW w:w="1006" w:type="dxa"/>
            <w:tcBorders>
              <w:top w:val="nil"/>
              <w:left w:val="nil"/>
              <w:bottom w:val="single" w:sz="4" w:space="0" w:color="auto"/>
              <w:right w:val="single" w:sz="4" w:space="0" w:color="auto"/>
            </w:tcBorders>
            <w:shd w:val="clear" w:color="auto" w:fill="auto"/>
            <w:noWrap/>
            <w:vAlign w:val="center"/>
            <w:hideMark/>
            <w:tcPrChange w:id="1513" w:author="HendryHendry/선임연구원/Convergence(연)ATS그룹(hendry.hendry" w:date="2011-11-17T12:20:00Z">
              <w:tcPr>
                <w:tcW w:w="100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514" w:author="HendryHendry/선임연구원/Convergence(연)ATS그룹(hendry.hendry" w:date="2011-11-17T12:16:00Z"/>
                <w:rFonts w:eastAsia="Malgun Gothic"/>
                <w:color w:val="000000"/>
                <w:sz w:val="18"/>
                <w:szCs w:val="18"/>
                <w:lang w:eastAsia="ko-KR"/>
              </w:rPr>
            </w:pPr>
            <w:ins w:id="1515" w:author="HendryHendry/선임연구원/Convergence(연)ATS그룹(hendry.hendry" w:date="2011-11-17T12:16:00Z">
              <w:r w:rsidRPr="003E3EBE">
                <w:rPr>
                  <w:rFonts w:eastAsia="Malgun Gothic"/>
                  <w:color w:val="000000"/>
                  <w:sz w:val="18"/>
                  <w:szCs w:val="18"/>
                  <w:lang w:eastAsia="ko-KR"/>
                </w:rPr>
                <w:t>4</w:t>
              </w:r>
            </w:ins>
          </w:p>
        </w:tc>
        <w:tc>
          <w:tcPr>
            <w:tcW w:w="589" w:type="dxa"/>
            <w:tcBorders>
              <w:top w:val="nil"/>
              <w:left w:val="nil"/>
              <w:bottom w:val="single" w:sz="4" w:space="0" w:color="auto"/>
              <w:right w:val="single" w:sz="4" w:space="0" w:color="auto"/>
            </w:tcBorders>
            <w:shd w:val="clear" w:color="auto" w:fill="auto"/>
            <w:noWrap/>
            <w:vAlign w:val="center"/>
            <w:hideMark/>
            <w:tcPrChange w:id="1516" w:author="HendryHendry/선임연구원/Convergence(연)ATS그룹(hendry.hendry" w:date="2011-11-17T12:20:00Z">
              <w:tcPr>
                <w:tcW w:w="55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517" w:author="HendryHendry/선임연구원/Convergence(연)ATS그룹(hendry.hendry" w:date="2011-11-17T12:16:00Z"/>
                <w:rFonts w:eastAsia="Malgun Gothic"/>
                <w:color w:val="000000"/>
                <w:sz w:val="18"/>
                <w:szCs w:val="18"/>
                <w:lang w:eastAsia="ko-KR"/>
              </w:rPr>
            </w:pPr>
            <w:ins w:id="1518" w:author="HendryHendry/선임연구원/Convergence(연)ATS그룹(hendry.hendry" w:date="2011-11-17T12:16:00Z">
              <w:r w:rsidRPr="003E3EBE">
                <w:rPr>
                  <w:rFonts w:eastAsia="Malgun Gothic"/>
                  <w:color w:val="000000"/>
                  <w:sz w:val="18"/>
                  <w:szCs w:val="18"/>
                  <w:lang w:eastAsia="ko-KR"/>
                </w:rPr>
                <w:t>3</w:t>
              </w:r>
            </w:ins>
          </w:p>
        </w:tc>
        <w:tc>
          <w:tcPr>
            <w:tcW w:w="468" w:type="dxa"/>
            <w:tcBorders>
              <w:top w:val="nil"/>
              <w:left w:val="nil"/>
              <w:bottom w:val="single" w:sz="4" w:space="0" w:color="auto"/>
              <w:right w:val="single" w:sz="4" w:space="0" w:color="auto"/>
            </w:tcBorders>
            <w:shd w:val="clear" w:color="auto" w:fill="auto"/>
            <w:noWrap/>
            <w:vAlign w:val="center"/>
            <w:hideMark/>
            <w:tcPrChange w:id="1519" w:author="HendryHendry/선임연구원/Convergence(연)ATS그룹(hendry.hendry" w:date="2011-11-17T12:20:00Z">
              <w:tcPr>
                <w:tcW w:w="39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520" w:author="HendryHendry/선임연구원/Convergence(연)ATS그룹(hendry.hendry" w:date="2011-11-17T12:16:00Z"/>
                <w:rFonts w:eastAsia="Malgun Gothic"/>
                <w:color w:val="000000"/>
                <w:sz w:val="18"/>
                <w:szCs w:val="18"/>
                <w:lang w:eastAsia="ko-KR"/>
              </w:rPr>
            </w:pPr>
            <w:ins w:id="1521" w:author="HendryHendry/선임연구원/Convergence(연)ATS그룹(hendry.hendry" w:date="2011-11-17T12:16:00Z">
              <w:r w:rsidRPr="003E3EBE">
                <w:rPr>
                  <w:rFonts w:eastAsia="Malgun Gothic"/>
                  <w:color w:val="000000"/>
                  <w:sz w:val="18"/>
                  <w:szCs w:val="18"/>
                  <w:lang w:eastAsia="ko-KR"/>
                </w:rPr>
                <w:t>18</w:t>
              </w:r>
            </w:ins>
          </w:p>
        </w:tc>
      </w:tr>
      <w:tr w:rsidR="003E3EBE" w:rsidRPr="003E3EBE" w:rsidTr="0064799C">
        <w:trPr>
          <w:trHeight w:val="300"/>
          <w:jc w:val="center"/>
          <w:ins w:id="1522" w:author="HendryHendry/선임연구원/Convergence(연)ATS그룹(hendry.hendry" w:date="2011-11-17T12:16:00Z"/>
          <w:trPrChange w:id="1523" w:author="HendryHendry/선임연구원/Convergence(연)ATS그룹(hendry.hendry" w:date="2011-11-17T12:20:00Z">
            <w:trPr>
              <w:trHeight w:val="300"/>
            </w:trPr>
          </w:trPrChange>
        </w:trPr>
        <w:tc>
          <w:tcPr>
            <w:tcW w:w="838" w:type="dxa"/>
            <w:tcBorders>
              <w:top w:val="nil"/>
              <w:left w:val="single" w:sz="4" w:space="0" w:color="auto"/>
              <w:bottom w:val="single" w:sz="4" w:space="0" w:color="auto"/>
              <w:right w:val="single" w:sz="4" w:space="0" w:color="auto"/>
            </w:tcBorders>
            <w:shd w:val="clear" w:color="auto" w:fill="auto"/>
            <w:noWrap/>
            <w:vAlign w:val="center"/>
            <w:hideMark/>
            <w:tcPrChange w:id="1524" w:author="HendryHendry/선임연구원/Convergence(연)ATS그룹(hendry.hendry" w:date="2011-11-17T12:20:00Z">
              <w:tcPr>
                <w:tcW w:w="74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525" w:author="HendryHendry/선임연구원/Convergence(연)ATS그룹(hendry.hendry" w:date="2011-11-17T12:16:00Z"/>
                <w:rFonts w:eastAsia="Malgun Gothic"/>
                <w:color w:val="000000"/>
                <w:sz w:val="18"/>
                <w:szCs w:val="18"/>
                <w:lang w:eastAsia="ko-KR"/>
              </w:rPr>
            </w:pPr>
            <w:ins w:id="1526" w:author="HendryHendry/선임연구원/Convergence(연)ATS그룹(hendry.hendry" w:date="2011-11-17T12:16:00Z">
              <w:r w:rsidRPr="003E3EBE">
                <w:rPr>
                  <w:rFonts w:eastAsia="Malgun Gothic"/>
                  <w:color w:val="000000"/>
                  <w:sz w:val="18"/>
                  <w:szCs w:val="18"/>
                  <w:lang w:eastAsia="ko-KR"/>
                </w:rPr>
                <w:t>12</w:t>
              </w:r>
            </w:ins>
          </w:p>
        </w:tc>
        <w:tc>
          <w:tcPr>
            <w:tcW w:w="600" w:type="dxa"/>
            <w:tcBorders>
              <w:top w:val="nil"/>
              <w:left w:val="nil"/>
              <w:bottom w:val="single" w:sz="4" w:space="0" w:color="auto"/>
              <w:right w:val="single" w:sz="4" w:space="0" w:color="auto"/>
            </w:tcBorders>
            <w:shd w:val="clear" w:color="auto" w:fill="auto"/>
            <w:noWrap/>
            <w:vAlign w:val="center"/>
            <w:hideMark/>
            <w:tcPrChange w:id="1527" w:author="HendryHendry/선임연구원/Convergence(연)ATS그룹(hendry.hendry" w:date="2011-11-17T12:20:00Z">
              <w:tcPr>
                <w:tcW w:w="60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528" w:author="HendryHendry/선임연구원/Convergence(연)ATS그룹(hendry.hendry" w:date="2011-11-17T12:16:00Z"/>
                <w:rFonts w:eastAsia="Malgun Gothic"/>
                <w:color w:val="000000"/>
                <w:sz w:val="18"/>
                <w:szCs w:val="18"/>
                <w:lang w:eastAsia="ko-KR"/>
              </w:rPr>
            </w:pPr>
            <w:ins w:id="1529" w:author="HendryHendry/선임연구원/Convergence(연)ATS그룹(hendry.hendry" w:date="2011-11-17T12:16:00Z">
              <w:r w:rsidRPr="003E3EBE">
                <w:rPr>
                  <w:rFonts w:eastAsia="Malgun Gothic"/>
                  <w:color w:val="000000"/>
                  <w:sz w:val="18"/>
                  <w:szCs w:val="18"/>
                  <w:lang w:eastAsia="ko-KR"/>
                </w:rPr>
                <w:t>22</w:t>
              </w:r>
            </w:ins>
          </w:p>
        </w:tc>
        <w:tc>
          <w:tcPr>
            <w:tcW w:w="589" w:type="dxa"/>
            <w:tcBorders>
              <w:top w:val="nil"/>
              <w:left w:val="nil"/>
              <w:bottom w:val="single" w:sz="4" w:space="0" w:color="auto"/>
              <w:right w:val="single" w:sz="4" w:space="0" w:color="auto"/>
            </w:tcBorders>
            <w:shd w:val="clear" w:color="auto" w:fill="auto"/>
            <w:noWrap/>
            <w:vAlign w:val="center"/>
            <w:hideMark/>
            <w:tcPrChange w:id="1530" w:author="HendryHendry/선임연구원/Convergence(연)ATS그룹(hendry.hendry" w:date="2011-11-17T12:20:00Z">
              <w:tcPr>
                <w:tcW w:w="58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531" w:author="HendryHendry/선임연구원/Convergence(연)ATS그룹(hendry.hendry" w:date="2011-11-17T12:16:00Z"/>
                <w:rFonts w:eastAsia="Malgun Gothic"/>
                <w:color w:val="000000"/>
                <w:sz w:val="18"/>
                <w:szCs w:val="18"/>
                <w:lang w:eastAsia="ko-KR"/>
              </w:rPr>
            </w:pPr>
            <w:ins w:id="1532" w:author="HendryHendry/선임연구원/Convergence(연)ATS그룹(hendry.hendry" w:date="2011-11-17T12:16:00Z">
              <w:r w:rsidRPr="003E3EBE">
                <w:rPr>
                  <w:rFonts w:eastAsia="Malgun Gothic"/>
                  <w:color w:val="000000"/>
                  <w:sz w:val="18"/>
                  <w:szCs w:val="18"/>
                  <w:lang w:eastAsia="ko-KR"/>
                </w:rPr>
                <w:t>4</w:t>
              </w:r>
            </w:ins>
          </w:p>
        </w:tc>
        <w:tc>
          <w:tcPr>
            <w:tcW w:w="1548" w:type="dxa"/>
            <w:tcBorders>
              <w:top w:val="nil"/>
              <w:left w:val="nil"/>
              <w:bottom w:val="single" w:sz="4" w:space="0" w:color="auto"/>
              <w:right w:val="single" w:sz="4" w:space="0" w:color="auto"/>
            </w:tcBorders>
            <w:shd w:val="clear" w:color="auto" w:fill="auto"/>
            <w:noWrap/>
            <w:vAlign w:val="center"/>
            <w:hideMark/>
            <w:tcPrChange w:id="1533"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534" w:author="HendryHendry/선임연구원/Convergence(연)ATS그룹(hendry.hendry" w:date="2011-11-17T12:16:00Z"/>
                <w:rFonts w:eastAsia="Malgun Gothic"/>
                <w:color w:val="000000"/>
                <w:sz w:val="18"/>
                <w:szCs w:val="18"/>
                <w:lang w:eastAsia="ko-KR"/>
              </w:rPr>
            </w:pPr>
            <w:ins w:id="1535" w:author="HendryHendry/선임연구원/Convergence(연)ATS그룹(hendry.hendry" w:date="2011-11-17T12:16:00Z">
              <w:r w:rsidRPr="003E3EBE">
                <w:rPr>
                  <w:rFonts w:eastAsia="Malgun Gothic"/>
                  <w:color w:val="000000"/>
                  <w:sz w:val="18"/>
                  <w:szCs w:val="18"/>
                  <w:lang w:eastAsia="ko-KR"/>
                </w:rPr>
                <w:t>16,14,24,20,18</w:t>
              </w:r>
            </w:ins>
          </w:p>
        </w:tc>
        <w:tc>
          <w:tcPr>
            <w:tcW w:w="1603" w:type="dxa"/>
            <w:tcBorders>
              <w:top w:val="nil"/>
              <w:left w:val="nil"/>
              <w:bottom w:val="single" w:sz="4" w:space="0" w:color="auto"/>
              <w:right w:val="single" w:sz="4" w:space="0" w:color="auto"/>
            </w:tcBorders>
            <w:shd w:val="clear" w:color="auto" w:fill="auto"/>
            <w:noWrap/>
            <w:vAlign w:val="center"/>
            <w:hideMark/>
            <w:tcPrChange w:id="1536" w:author="HendryHendry/선임연구원/Convergence(연)ATS그룹(hendry.hendry" w:date="2011-11-17T12:20:00Z">
              <w:tcPr>
                <w:tcW w:w="1472"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537" w:author="HendryHendry/선임연구원/Convergence(연)ATS그룹(hendry.hendry" w:date="2011-11-17T12:16:00Z"/>
                <w:rFonts w:eastAsia="Malgun Gothic"/>
                <w:color w:val="000000"/>
                <w:sz w:val="18"/>
                <w:szCs w:val="18"/>
                <w:lang w:eastAsia="ko-KR"/>
              </w:rPr>
            </w:pPr>
            <w:ins w:id="1538" w:author="HendryHendry/선임연구원/Convergence(연)ATS그룹(hendry.hendry" w:date="2011-11-17T12:16:00Z">
              <w:r w:rsidRPr="003E3EBE">
                <w:rPr>
                  <w:rFonts w:eastAsia="Malgun Gothic"/>
                  <w:color w:val="000000"/>
                  <w:sz w:val="18"/>
                  <w:szCs w:val="18"/>
                  <w:lang w:eastAsia="ko-KR"/>
                </w:rPr>
                <w:t>[LC 20 24 18 ]</w:t>
              </w:r>
            </w:ins>
          </w:p>
        </w:tc>
        <w:tc>
          <w:tcPr>
            <w:tcW w:w="1417" w:type="dxa"/>
            <w:tcBorders>
              <w:top w:val="nil"/>
              <w:left w:val="nil"/>
              <w:bottom w:val="single" w:sz="4" w:space="0" w:color="auto"/>
              <w:right w:val="single" w:sz="4" w:space="0" w:color="auto"/>
            </w:tcBorders>
            <w:shd w:val="clear" w:color="auto" w:fill="auto"/>
            <w:noWrap/>
            <w:vAlign w:val="center"/>
            <w:hideMark/>
            <w:tcPrChange w:id="1539"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540" w:author="HendryHendry/선임연구원/Convergence(연)ATS그룹(hendry.hendry" w:date="2011-11-17T12:16:00Z"/>
                <w:rFonts w:eastAsia="Malgun Gothic"/>
                <w:color w:val="000000"/>
                <w:sz w:val="18"/>
                <w:szCs w:val="18"/>
                <w:lang w:eastAsia="ko-KR"/>
              </w:rPr>
            </w:pPr>
            <w:ins w:id="1541" w:author="HendryHendry/선임연구원/Convergence(연)ATS그룹(hendry.hendry" w:date="2011-11-17T12:16:00Z">
              <w:r w:rsidRPr="003E3EBE">
                <w:rPr>
                  <w:rFonts w:eastAsia="Malgun Gothic"/>
                  <w:color w:val="000000"/>
                  <w:sz w:val="18"/>
                  <w:szCs w:val="18"/>
                  <w:lang w:eastAsia="ko-KR"/>
                </w:rPr>
                <w:t>16,14,24,20,18,22</w:t>
              </w:r>
            </w:ins>
          </w:p>
        </w:tc>
        <w:tc>
          <w:tcPr>
            <w:tcW w:w="1006" w:type="dxa"/>
            <w:tcBorders>
              <w:top w:val="nil"/>
              <w:left w:val="nil"/>
              <w:bottom w:val="single" w:sz="4" w:space="0" w:color="auto"/>
              <w:right w:val="single" w:sz="4" w:space="0" w:color="auto"/>
            </w:tcBorders>
            <w:shd w:val="clear" w:color="auto" w:fill="auto"/>
            <w:noWrap/>
            <w:vAlign w:val="center"/>
            <w:hideMark/>
            <w:tcPrChange w:id="1542" w:author="HendryHendry/선임연구원/Convergence(연)ATS그룹(hendry.hendry" w:date="2011-11-17T12:20:00Z">
              <w:tcPr>
                <w:tcW w:w="100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543" w:author="HendryHendry/선임연구원/Convergence(연)ATS그룹(hendry.hendry" w:date="2011-11-17T12:16:00Z"/>
                <w:rFonts w:eastAsia="Malgun Gothic"/>
                <w:color w:val="000000"/>
                <w:sz w:val="18"/>
                <w:szCs w:val="18"/>
                <w:lang w:eastAsia="ko-KR"/>
              </w:rPr>
            </w:pPr>
            <w:ins w:id="1544" w:author="HendryHendry/선임연구원/Convergence(연)ATS그룹(hendry.hendry" w:date="2011-11-17T12:16:00Z">
              <w:r w:rsidRPr="003E3EBE">
                <w:rPr>
                  <w:rFonts w:eastAsia="Malgun Gothic"/>
                  <w:color w:val="000000"/>
                  <w:sz w:val="18"/>
                  <w:szCs w:val="18"/>
                  <w:lang w:eastAsia="ko-KR"/>
                </w:rPr>
                <w:t>4</w:t>
              </w:r>
            </w:ins>
          </w:p>
        </w:tc>
        <w:tc>
          <w:tcPr>
            <w:tcW w:w="589" w:type="dxa"/>
            <w:tcBorders>
              <w:top w:val="nil"/>
              <w:left w:val="nil"/>
              <w:bottom w:val="single" w:sz="4" w:space="0" w:color="auto"/>
              <w:right w:val="single" w:sz="4" w:space="0" w:color="auto"/>
            </w:tcBorders>
            <w:shd w:val="clear" w:color="auto" w:fill="auto"/>
            <w:noWrap/>
            <w:vAlign w:val="center"/>
            <w:hideMark/>
            <w:tcPrChange w:id="1545" w:author="HendryHendry/선임연구원/Convergence(연)ATS그룹(hendry.hendry" w:date="2011-11-17T12:20:00Z">
              <w:tcPr>
                <w:tcW w:w="55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546" w:author="HendryHendry/선임연구원/Convergence(연)ATS그룹(hendry.hendry" w:date="2011-11-17T12:16:00Z"/>
                <w:rFonts w:eastAsia="Malgun Gothic"/>
                <w:color w:val="000000"/>
                <w:sz w:val="18"/>
                <w:szCs w:val="18"/>
                <w:lang w:eastAsia="ko-KR"/>
              </w:rPr>
            </w:pPr>
            <w:ins w:id="1547" w:author="HendryHendry/선임연구원/Convergence(연)ATS그룹(hendry.hendry" w:date="2011-11-17T12:16:00Z">
              <w:r w:rsidRPr="003E3EBE">
                <w:rPr>
                  <w:rFonts w:eastAsia="Malgun Gothic"/>
                  <w:color w:val="000000"/>
                  <w:sz w:val="18"/>
                  <w:szCs w:val="18"/>
                  <w:lang w:eastAsia="ko-KR"/>
                </w:rPr>
                <w:t>5</w:t>
              </w:r>
            </w:ins>
          </w:p>
        </w:tc>
        <w:tc>
          <w:tcPr>
            <w:tcW w:w="468" w:type="dxa"/>
            <w:tcBorders>
              <w:top w:val="nil"/>
              <w:left w:val="nil"/>
              <w:bottom w:val="single" w:sz="4" w:space="0" w:color="auto"/>
              <w:right w:val="single" w:sz="4" w:space="0" w:color="auto"/>
            </w:tcBorders>
            <w:shd w:val="clear" w:color="auto" w:fill="auto"/>
            <w:noWrap/>
            <w:vAlign w:val="center"/>
            <w:hideMark/>
            <w:tcPrChange w:id="1548" w:author="HendryHendry/선임연구원/Convergence(연)ATS그룹(hendry.hendry" w:date="2011-11-17T12:20:00Z">
              <w:tcPr>
                <w:tcW w:w="39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549" w:author="HendryHendry/선임연구원/Convergence(연)ATS그룹(hendry.hendry" w:date="2011-11-17T12:16:00Z"/>
                <w:rFonts w:eastAsia="Malgun Gothic"/>
                <w:color w:val="000000"/>
                <w:sz w:val="18"/>
                <w:szCs w:val="18"/>
                <w:lang w:eastAsia="ko-KR"/>
              </w:rPr>
            </w:pPr>
            <w:ins w:id="1550" w:author="HendryHendry/선임연구원/Convergence(연)ATS그룹(hendry.hendry" w:date="2011-11-17T12:16:00Z">
              <w:r w:rsidRPr="003E3EBE">
                <w:rPr>
                  <w:rFonts w:eastAsia="Malgun Gothic"/>
                  <w:color w:val="000000"/>
                  <w:sz w:val="18"/>
                  <w:szCs w:val="18"/>
                  <w:lang w:eastAsia="ko-KR"/>
                </w:rPr>
                <w:t>12</w:t>
              </w:r>
            </w:ins>
          </w:p>
        </w:tc>
      </w:tr>
      <w:tr w:rsidR="003E3EBE" w:rsidRPr="003E3EBE" w:rsidTr="0064799C">
        <w:trPr>
          <w:trHeight w:val="300"/>
          <w:jc w:val="center"/>
          <w:ins w:id="1551" w:author="HendryHendry/선임연구원/Convergence(연)ATS그룹(hendry.hendry" w:date="2011-11-17T12:16:00Z"/>
          <w:trPrChange w:id="1552" w:author="HendryHendry/선임연구원/Convergence(연)ATS그룹(hendry.hendry" w:date="2011-11-17T12:20:00Z">
            <w:trPr>
              <w:trHeight w:val="300"/>
            </w:trPr>
          </w:trPrChange>
        </w:trPr>
        <w:tc>
          <w:tcPr>
            <w:tcW w:w="838" w:type="dxa"/>
            <w:tcBorders>
              <w:top w:val="nil"/>
              <w:left w:val="single" w:sz="4" w:space="0" w:color="auto"/>
              <w:bottom w:val="single" w:sz="4" w:space="0" w:color="auto"/>
              <w:right w:val="single" w:sz="4" w:space="0" w:color="auto"/>
            </w:tcBorders>
            <w:shd w:val="clear" w:color="auto" w:fill="auto"/>
            <w:noWrap/>
            <w:vAlign w:val="center"/>
            <w:hideMark/>
            <w:tcPrChange w:id="1553" w:author="HendryHendry/선임연구원/Convergence(연)ATS그룹(hendry.hendry" w:date="2011-11-17T12:20:00Z">
              <w:tcPr>
                <w:tcW w:w="74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554" w:author="HendryHendry/선임연구원/Convergence(연)ATS그룹(hendry.hendry" w:date="2011-11-17T12:16:00Z"/>
                <w:rFonts w:eastAsia="Malgun Gothic"/>
                <w:color w:val="000000"/>
                <w:sz w:val="18"/>
                <w:szCs w:val="18"/>
                <w:lang w:eastAsia="ko-KR"/>
              </w:rPr>
            </w:pPr>
            <w:ins w:id="1555" w:author="HendryHendry/선임연구원/Convergence(연)ATS그룹(hendry.hendry" w:date="2011-11-17T12:16:00Z">
              <w:r w:rsidRPr="003E3EBE">
                <w:rPr>
                  <w:rFonts w:eastAsia="Malgun Gothic"/>
                  <w:color w:val="000000"/>
                  <w:sz w:val="18"/>
                  <w:szCs w:val="18"/>
                  <w:lang w:eastAsia="ko-KR"/>
                </w:rPr>
                <w:t>13</w:t>
              </w:r>
            </w:ins>
          </w:p>
        </w:tc>
        <w:tc>
          <w:tcPr>
            <w:tcW w:w="600" w:type="dxa"/>
            <w:tcBorders>
              <w:top w:val="nil"/>
              <w:left w:val="nil"/>
              <w:bottom w:val="single" w:sz="4" w:space="0" w:color="auto"/>
              <w:right w:val="single" w:sz="4" w:space="0" w:color="auto"/>
            </w:tcBorders>
            <w:shd w:val="clear" w:color="auto" w:fill="auto"/>
            <w:noWrap/>
            <w:vAlign w:val="center"/>
            <w:hideMark/>
            <w:tcPrChange w:id="1556" w:author="HendryHendry/선임연구원/Convergence(연)ATS그룹(hendry.hendry" w:date="2011-11-17T12:20:00Z">
              <w:tcPr>
                <w:tcW w:w="60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557" w:author="HendryHendry/선임연구원/Convergence(연)ATS그룹(hendry.hendry" w:date="2011-11-17T12:16:00Z"/>
                <w:rFonts w:eastAsia="Malgun Gothic"/>
                <w:color w:val="000000"/>
                <w:sz w:val="18"/>
                <w:szCs w:val="18"/>
                <w:lang w:eastAsia="ko-KR"/>
              </w:rPr>
            </w:pPr>
            <w:ins w:id="1558" w:author="HendryHendry/선임연구원/Convergence(연)ATS그룹(hendry.hendry" w:date="2011-11-17T12:16:00Z">
              <w:r w:rsidRPr="003E3EBE">
                <w:rPr>
                  <w:rFonts w:eastAsia="Malgun Gothic"/>
                  <w:color w:val="000000"/>
                  <w:sz w:val="18"/>
                  <w:szCs w:val="18"/>
                  <w:lang w:eastAsia="ko-KR"/>
                </w:rPr>
                <w:t>17</w:t>
              </w:r>
            </w:ins>
          </w:p>
        </w:tc>
        <w:tc>
          <w:tcPr>
            <w:tcW w:w="589" w:type="dxa"/>
            <w:tcBorders>
              <w:top w:val="nil"/>
              <w:left w:val="nil"/>
              <w:bottom w:val="single" w:sz="4" w:space="0" w:color="auto"/>
              <w:right w:val="single" w:sz="4" w:space="0" w:color="auto"/>
            </w:tcBorders>
            <w:shd w:val="clear" w:color="auto" w:fill="auto"/>
            <w:noWrap/>
            <w:vAlign w:val="center"/>
            <w:hideMark/>
            <w:tcPrChange w:id="1559" w:author="HendryHendry/선임연구원/Convergence(연)ATS그룹(hendry.hendry" w:date="2011-11-17T12:20:00Z">
              <w:tcPr>
                <w:tcW w:w="58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560" w:author="HendryHendry/선임연구원/Convergence(연)ATS그룹(hendry.hendry" w:date="2011-11-17T12:16:00Z"/>
                <w:rFonts w:eastAsia="Malgun Gothic"/>
                <w:color w:val="000000"/>
                <w:sz w:val="18"/>
                <w:szCs w:val="18"/>
                <w:lang w:eastAsia="ko-KR"/>
              </w:rPr>
            </w:pPr>
            <w:ins w:id="1561" w:author="HendryHendry/선임연구원/Convergence(연)ATS그룹(hendry.hendry" w:date="2011-11-17T12:16:00Z">
              <w:r w:rsidRPr="003E3EBE">
                <w:rPr>
                  <w:rFonts w:eastAsia="Malgun Gothic"/>
                  <w:color w:val="000000"/>
                  <w:sz w:val="18"/>
                  <w:szCs w:val="18"/>
                  <w:lang w:eastAsia="ko-KR"/>
                </w:rPr>
                <w:t>-</w:t>
              </w:r>
            </w:ins>
          </w:p>
        </w:tc>
        <w:tc>
          <w:tcPr>
            <w:tcW w:w="1548" w:type="dxa"/>
            <w:tcBorders>
              <w:top w:val="nil"/>
              <w:left w:val="nil"/>
              <w:bottom w:val="single" w:sz="4" w:space="0" w:color="auto"/>
              <w:right w:val="single" w:sz="4" w:space="0" w:color="auto"/>
            </w:tcBorders>
            <w:shd w:val="clear" w:color="auto" w:fill="auto"/>
            <w:noWrap/>
            <w:vAlign w:val="center"/>
            <w:hideMark/>
            <w:tcPrChange w:id="1562"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563" w:author="HendryHendry/선임연구원/Convergence(연)ATS그룹(hendry.hendry" w:date="2011-11-17T12:16:00Z"/>
                <w:rFonts w:eastAsia="Malgun Gothic"/>
                <w:color w:val="000000"/>
                <w:sz w:val="18"/>
                <w:szCs w:val="18"/>
                <w:lang w:eastAsia="ko-KR"/>
              </w:rPr>
            </w:pPr>
            <w:ins w:id="1564" w:author="HendryHendry/선임연구원/Convergence(연)ATS그룹(hendry.hendry" w:date="2011-11-17T12:16:00Z">
              <w:r w:rsidRPr="003E3EBE">
                <w:rPr>
                  <w:rFonts w:eastAsia="Malgun Gothic"/>
                  <w:color w:val="000000"/>
                  <w:sz w:val="18"/>
                  <w:szCs w:val="18"/>
                  <w:lang w:eastAsia="ko-KR"/>
                </w:rPr>
                <w:t>16,14,24,20,18,22</w:t>
              </w:r>
            </w:ins>
          </w:p>
        </w:tc>
        <w:tc>
          <w:tcPr>
            <w:tcW w:w="1603" w:type="dxa"/>
            <w:tcBorders>
              <w:top w:val="nil"/>
              <w:left w:val="nil"/>
              <w:bottom w:val="single" w:sz="4" w:space="0" w:color="auto"/>
              <w:right w:val="single" w:sz="4" w:space="0" w:color="auto"/>
            </w:tcBorders>
            <w:shd w:val="clear" w:color="auto" w:fill="auto"/>
            <w:noWrap/>
            <w:vAlign w:val="center"/>
            <w:hideMark/>
            <w:tcPrChange w:id="1565" w:author="HendryHendry/선임연구원/Convergence(연)ATS그룹(hendry.hendry" w:date="2011-11-17T12:20:00Z">
              <w:tcPr>
                <w:tcW w:w="1472"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566" w:author="HendryHendry/선임연구원/Convergence(연)ATS그룹(hendry.hendry" w:date="2011-11-17T12:16:00Z"/>
                <w:rFonts w:eastAsia="Malgun Gothic"/>
                <w:color w:val="000000"/>
                <w:sz w:val="18"/>
                <w:szCs w:val="18"/>
                <w:lang w:eastAsia="ko-KR"/>
              </w:rPr>
            </w:pPr>
            <w:ins w:id="1567" w:author="HendryHendry/선임연구원/Convergence(연)ATS그룹(hendry.hendry" w:date="2011-11-17T12:16:00Z">
              <w:r w:rsidRPr="003E3EBE">
                <w:rPr>
                  <w:rFonts w:eastAsia="Malgun Gothic"/>
                  <w:color w:val="000000"/>
                  <w:sz w:val="18"/>
                  <w:szCs w:val="18"/>
                  <w:lang w:eastAsia="ko-KR"/>
                </w:rPr>
                <w:t>[LC 16 18 14 20 ]</w:t>
              </w:r>
            </w:ins>
          </w:p>
        </w:tc>
        <w:tc>
          <w:tcPr>
            <w:tcW w:w="1417" w:type="dxa"/>
            <w:tcBorders>
              <w:top w:val="nil"/>
              <w:left w:val="nil"/>
              <w:bottom w:val="single" w:sz="4" w:space="0" w:color="auto"/>
              <w:right w:val="single" w:sz="4" w:space="0" w:color="auto"/>
            </w:tcBorders>
            <w:shd w:val="clear" w:color="auto" w:fill="auto"/>
            <w:noWrap/>
            <w:vAlign w:val="center"/>
            <w:hideMark/>
            <w:tcPrChange w:id="1568"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569" w:author="HendryHendry/선임연구원/Convergence(연)ATS그룹(hendry.hendry" w:date="2011-11-17T12:16:00Z"/>
                <w:rFonts w:eastAsia="Malgun Gothic"/>
                <w:color w:val="000000"/>
                <w:sz w:val="18"/>
                <w:szCs w:val="18"/>
                <w:lang w:eastAsia="ko-KR"/>
              </w:rPr>
            </w:pPr>
            <w:ins w:id="1570" w:author="HendryHendry/선임연구원/Convergence(연)ATS그룹(hendry.hendry" w:date="2011-11-17T12:16:00Z">
              <w:r w:rsidRPr="003E3EBE">
                <w:rPr>
                  <w:rFonts w:eastAsia="Malgun Gothic"/>
                  <w:color w:val="000000"/>
                  <w:sz w:val="18"/>
                  <w:szCs w:val="18"/>
                  <w:lang w:eastAsia="ko-KR"/>
                </w:rPr>
                <w:t>16,14,24,20,18,22</w:t>
              </w:r>
            </w:ins>
          </w:p>
        </w:tc>
        <w:tc>
          <w:tcPr>
            <w:tcW w:w="1006" w:type="dxa"/>
            <w:tcBorders>
              <w:top w:val="nil"/>
              <w:left w:val="nil"/>
              <w:bottom w:val="single" w:sz="4" w:space="0" w:color="auto"/>
              <w:right w:val="single" w:sz="4" w:space="0" w:color="auto"/>
            </w:tcBorders>
            <w:shd w:val="clear" w:color="auto" w:fill="auto"/>
            <w:noWrap/>
            <w:vAlign w:val="center"/>
            <w:hideMark/>
            <w:tcPrChange w:id="1571" w:author="HendryHendry/선임연구원/Convergence(연)ATS그룹(hendry.hendry" w:date="2011-11-17T12:20:00Z">
              <w:tcPr>
                <w:tcW w:w="100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572" w:author="HendryHendry/선임연구원/Convergence(연)ATS그룹(hendry.hendry" w:date="2011-11-17T12:16:00Z"/>
                <w:rFonts w:eastAsia="Malgun Gothic"/>
                <w:color w:val="000000"/>
                <w:sz w:val="18"/>
                <w:szCs w:val="18"/>
                <w:lang w:eastAsia="ko-KR"/>
              </w:rPr>
            </w:pPr>
            <w:ins w:id="1573" w:author="HendryHendry/선임연구원/Convergence(연)ATS그룹(hendry.hendry" w:date="2011-11-17T12:16:00Z">
              <w:r w:rsidRPr="003E3EBE">
                <w:rPr>
                  <w:rFonts w:eastAsia="Malgun Gothic"/>
                  <w:color w:val="000000"/>
                  <w:sz w:val="18"/>
                  <w:szCs w:val="18"/>
                  <w:lang w:eastAsia="ko-KR"/>
                </w:rPr>
                <w:t>4</w:t>
              </w:r>
            </w:ins>
          </w:p>
        </w:tc>
        <w:tc>
          <w:tcPr>
            <w:tcW w:w="589" w:type="dxa"/>
            <w:tcBorders>
              <w:top w:val="nil"/>
              <w:left w:val="nil"/>
              <w:bottom w:val="single" w:sz="4" w:space="0" w:color="auto"/>
              <w:right w:val="single" w:sz="4" w:space="0" w:color="auto"/>
            </w:tcBorders>
            <w:shd w:val="clear" w:color="auto" w:fill="auto"/>
            <w:noWrap/>
            <w:vAlign w:val="center"/>
            <w:hideMark/>
            <w:tcPrChange w:id="1574" w:author="HendryHendry/선임연구원/Convergence(연)ATS그룹(hendry.hendry" w:date="2011-11-17T12:20:00Z">
              <w:tcPr>
                <w:tcW w:w="55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575" w:author="HendryHendry/선임연구원/Convergence(연)ATS그룹(hendry.hendry" w:date="2011-11-17T12:16:00Z"/>
                <w:rFonts w:eastAsia="Malgun Gothic"/>
                <w:color w:val="000000"/>
                <w:sz w:val="18"/>
                <w:szCs w:val="18"/>
                <w:lang w:eastAsia="ko-KR"/>
              </w:rPr>
            </w:pPr>
            <w:ins w:id="1576" w:author="HendryHendry/선임연구원/Convergence(연)ATS그룹(hendry.hendry" w:date="2011-11-17T12:16:00Z">
              <w:r w:rsidRPr="003E3EBE">
                <w:rPr>
                  <w:rFonts w:eastAsia="Malgun Gothic"/>
                  <w:color w:val="000000"/>
                  <w:sz w:val="18"/>
                  <w:szCs w:val="18"/>
                  <w:lang w:eastAsia="ko-KR"/>
                </w:rPr>
                <w:t>0</w:t>
              </w:r>
            </w:ins>
          </w:p>
        </w:tc>
        <w:tc>
          <w:tcPr>
            <w:tcW w:w="468" w:type="dxa"/>
            <w:tcBorders>
              <w:top w:val="nil"/>
              <w:left w:val="nil"/>
              <w:bottom w:val="single" w:sz="4" w:space="0" w:color="auto"/>
              <w:right w:val="single" w:sz="4" w:space="0" w:color="auto"/>
            </w:tcBorders>
            <w:shd w:val="clear" w:color="auto" w:fill="auto"/>
            <w:noWrap/>
            <w:vAlign w:val="center"/>
            <w:hideMark/>
            <w:tcPrChange w:id="1577" w:author="HendryHendry/선임연구원/Convergence(연)ATS그룹(hendry.hendry" w:date="2011-11-17T12:20:00Z">
              <w:tcPr>
                <w:tcW w:w="39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578" w:author="HendryHendry/선임연구원/Convergence(연)ATS그룹(hendry.hendry" w:date="2011-11-17T12:16:00Z"/>
                <w:rFonts w:eastAsia="Malgun Gothic"/>
                <w:color w:val="000000"/>
                <w:sz w:val="18"/>
                <w:szCs w:val="18"/>
                <w:lang w:eastAsia="ko-KR"/>
              </w:rPr>
            </w:pPr>
            <w:ins w:id="1579" w:author="HendryHendry/선임연구원/Convergence(연)ATS그룹(hendry.hendry" w:date="2011-11-17T12:16:00Z">
              <w:r w:rsidRPr="003E3EBE">
                <w:rPr>
                  <w:rFonts w:eastAsia="Malgun Gothic"/>
                  <w:color w:val="000000"/>
                  <w:sz w:val="18"/>
                  <w:szCs w:val="18"/>
                  <w:lang w:eastAsia="ko-KR"/>
                </w:rPr>
                <w:t>16</w:t>
              </w:r>
            </w:ins>
          </w:p>
        </w:tc>
      </w:tr>
      <w:tr w:rsidR="003E3EBE" w:rsidRPr="003E3EBE" w:rsidTr="0064799C">
        <w:trPr>
          <w:trHeight w:val="300"/>
          <w:jc w:val="center"/>
          <w:ins w:id="1580" w:author="HendryHendry/선임연구원/Convergence(연)ATS그룹(hendry.hendry" w:date="2011-11-17T12:16:00Z"/>
          <w:trPrChange w:id="1581" w:author="HendryHendry/선임연구원/Convergence(연)ATS그룹(hendry.hendry" w:date="2011-11-17T12:20:00Z">
            <w:trPr>
              <w:trHeight w:val="300"/>
            </w:trPr>
          </w:trPrChange>
        </w:trPr>
        <w:tc>
          <w:tcPr>
            <w:tcW w:w="838" w:type="dxa"/>
            <w:tcBorders>
              <w:top w:val="nil"/>
              <w:left w:val="single" w:sz="4" w:space="0" w:color="auto"/>
              <w:bottom w:val="single" w:sz="4" w:space="0" w:color="auto"/>
              <w:right w:val="single" w:sz="4" w:space="0" w:color="auto"/>
            </w:tcBorders>
            <w:shd w:val="clear" w:color="auto" w:fill="auto"/>
            <w:noWrap/>
            <w:vAlign w:val="center"/>
            <w:hideMark/>
            <w:tcPrChange w:id="1582" w:author="HendryHendry/선임연구원/Convergence(연)ATS그룹(hendry.hendry" w:date="2011-11-17T12:20:00Z">
              <w:tcPr>
                <w:tcW w:w="74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583" w:author="HendryHendry/선임연구원/Convergence(연)ATS그룹(hendry.hendry" w:date="2011-11-17T12:16:00Z"/>
                <w:rFonts w:eastAsia="Malgun Gothic"/>
                <w:color w:val="000000"/>
                <w:sz w:val="18"/>
                <w:szCs w:val="18"/>
                <w:lang w:eastAsia="ko-KR"/>
              </w:rPr>
            </w:pPr>
            <w:ins w:id="1584" w:author="HendryHendry/선임연구원/Convergence(연)ATS그룹(hendry.hendry" w:date="2011-11-17T12:16:00Z">
              <w:r w:rsidRPr="003E3EBE">
                <w:rPr>
                  <w:rFonts w:eastAsia="Malgun Gothic"/>
                  <w:color w:val="000000"/>
                  <w:sz w:val="18"/>
                  <w:szCs w:val="18"/>
                  <w:lang w:eastAsia="ko-KR"/>
                </w:rPr>
                <w:t>13</w:t>
              </w:r>
            </w:ins>
          </w:p>
        </w:tc>
        <w:tc>
          <w:tcPr>
            <w:tcW w:w="600" w:type="dxa"/>
            <w:tcBorders>
              <w:top w:val="nil"/>
              <w:left w:val="nil"/>
              <w:bottom w:val="single" w:sz="4" w:space="0" w:color="auto"/>
              <w:right w:val="single" w:sz="4" w:space="0" w:color="auto"/>
            </w:tcBorders>
            <w:shd w:val="clear" w:color="auto" w:fill="auto"/>
            <w:noWrap/>
            <w:vAlign w:val="center"/>
            <w:hideMark/>
            <w:tcPrChange w:id="1585" w:author="HendryHendry/선임연구원/Convergence(연)ATS그룹(hendry.hendry" w:date="2011-11-17T12:20:00Z">
              <w:tcPr>
                <w:tcW w:w="60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586" w:author="HendryHendry/선임연구원/Convergence(연)ATS그룹(hendry.hendry" w:date="2011-11-17T12:16:00Z"/>
                <w:rFonts w:eastAsia="Malgun Gothic"/>
                <w:color w:val="000000"/>
                <w:sz w:val="18"/>
                <w:szCs w:val="18"/>
                <w:lang w:eastAsia="ko-KR"/>
              </w:rPr>
            </w:pPr>
            <w:ins w:id="1587" w:author="HendryHendry/선임연구원/Convergence(연)ATS그룹(hendry.hendry" w:date="2011-11-17T12:16:00Z">
              <w:r w:rsidRPr="003E3EBE">
                <w:rPr>
                  <w:rFonts w:eastAsia="Malgun Gothic"/>
                  <w:color w:val="000000"/>
                  <w:sz w:val="18"/>
                  <w:szCs w:val="18"/>
                  <w:lang w:eastAsia="ko-KR"/>
                </w:rPr>
                <w:t>19</w:t>
              </w:r>
            </w:ins>
          </w:p>
        </w:tc>
        <w:tc>
          <w:tcPr>
            <w:tcW w:w="589" w:type="dxa"/>
            <w:tcBorders>
              <w:top w:val="nil"/>
              <w:left w:val="nil"/>
              <w:bottom w:val="single" w:sz="4" w:space="0" w:color="auto"/>
              <w:right w:val="single" w:sz="4" w:space="0" w:color="auto"/>
            </w:tcBorders>
            <w:shd w:val="clear" w:color="auto" w:fill="auto"/>
            <w:noWrap/>
            <w:vAlign w:val="center"/>
            <w:hideMark/>
            <w:tcPrChange w:id="1588" w:author="HendryHendry/선임연구원/Convergence(연)ATS그룹(hendry.hendry" w:date="2011-11-17T12:20:00Z">
              <w:tcPr>
                <w:tcW w:w="58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589" w:author="HendryHendry/선임연구원/Convergence(연)ATS그룹(hendry.hendry" w:date="2011-11-17T12:16:00Z"/>
                <w:rFonts w:eastAsia="Malgun Gothic"/>
                <w:color w:val="000000"/>
                <w:sz w:val="18"/>
                <w:szCs w:val="18"/>
                <w:lang w:eastAsia="ko-KR"/>
              </w:rPr>
            </w:pPr>
            <w:ins w:id="1590" w:author="HendryHendry/선임연구원/Convergence(연)ATS그룹(hendry.hendry" w:date="2011-11-17T12:16:00Z">
              <w:r w:rsidRPr="003E3EBE">
                <w:rPr>
                  <w:rFonts w:eastAsia="Malgun Gothic"/>
                  <w:color w:val="000000"/>
                  <w:sz w:val="18"/>
                  <w:szCs w:val="18"/>
                  <w:lang w:eastAsia="ko-KR"/>
                </w:rPr>
                <w:t>-</w:t>
              </w:r>
            </w:ins>
          </w:p>
        </w:tc>
        <w:tc>
          <w:tcPr>
            <w:tcW w:w="1548" w:type="dxa"/>
            <w:tcBorders>
              <w:top w:val="nil"/>
              <w:left w:val="nil"/>
              <w:bottom w:val="single" w:sz="4" w:space="0" w:color="auto"/>
              <w:right w:val="single" w:sz="4" w:space="0" w:color="auto"/>
            </w:tcBorders>
            <w:shd w:val="clear" w:color="auto" w:fill="auto"/>
            <w:noWrap/>
            <w:vAlign w:val="center"/>
            <w:hideMark/>
            <w:tcPrChange w:id="1591"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592" w:author="HendryHendry/선임연구원/Convergence(연)ATS그룹(hendry.hendry" w:date="2011-11-17T12:16:00Z"/>
                <w:rFonts w:eastAsia="Malgun Gothic"/>
                <w:color w:val="000000"/>
                <w:sz w:val="18"/>
                <w:szCs w:val="18"/>
                <w:lang w:eastAsia="ko-KR"/>
              </w:rPr>
            </w:pPr>
            <w:ins w:id="1593" w:author="HendryHendry/선임연구원/Convergence(연)ATS그룹(hendry.hendry" w:date="2011-11-17T12:16:00Z">
              <w:r w:rsidRPr="003E3EBE">
                <w:rPr>
                  <w:rFonts w:eastAsia="Malgun Gothic"/>
                  <w:color w:val="000000"/>
                  <w:sz w:val="18"/>
                  <w:szCs w:val="18"/>
                  <w:lang w:eastAsia="ko-KR"/>
                </w:rPr>
                <w:t>16,14,24,20,18,22</w:t>
              </w:r>
            </w:ins>
          </w:p>
        </w:tc>
        <w:tc>
          <w:tcPr>
            <w:tcW w:w="1603" w:type="dxa"/>
            <w:tcBorders>
              <w:top w:val="nil"/>
              <w:left w:val="nil"/>
              <w:bottom w:val="single" w:sz="4" w:space="0" w:color="auto"/>
              <w:right w:val="single" w:sz="4" w:space="0" w:color="auto"/>
            </w:tcBorders>
            <w:shd w:val="clear" w:color="auto" w:fill="auto"/>
            <w:noWrap/>
            <w:vAlign w:val="center"/>
            <w:hideMark/>
            <w:tcPrChange w:id="1594" w:author="HendryHendry/선임연구원/Convergence(연)ATS그룹(hendry.hendry" w:date="2011-11-17T12:20:00Z">
              <w:tcPr>
                <w:tcW w:w="1472"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595" w:author="HendryHendry/선임연구원/Convergence(연)ATS그룹(hendry.hendry" w:date="2011-11-17T12:16:00Z"/>
                <w:rFonts w:eastAsia="Malgun Gothic"/>
                <w:color w:val="000000"/>
                <w:sz w:val="18"/>
                <w:szCs w:val="18"/>
                <w:lang w:eastAsia="ko-KR"/>
              </w:rPr>
            </w:pPr>
            <w:ins w:id="1596" w:author="HendryHendry/선임연구원/Convergence(연)ATS그룹(hendry.hendry" w:date="2011-11-17T12:16:00Z">
              <w:r w:rsidRPr="003E3EBE">
                <w:rPr>
                  <w:rFonts w:eastAsia="Malgun Gothic"/>
                  <w:color w:val="000000"/>
                  <w:sz w:val="18"/>
                  <w:szCs w:val="18"/>
                  <w:lang w:eastAsia="ko-KR"/>
                </w:rPr>
                <w:t>[LC 18 20 16 22 ]</w:t>
              </w:r>
            </w:ins>
          </w:p>
        </w:tc>
        <w:tc>
          <w:tcPr>
            <w:tcW w:w="1417" w:type="dxa"/>
            <w:tcBorders>
              <w:top w:val="nil"/>
              <w:left w:val="nil"/>
              <w:bottom w:val="single" w:sz="4" w:space="0" w:color="auto"/>
              <w:right w:val="single" w:sz="4" w:space="0" w:color="auto"/>
            </w:tcBorders>
            <w:shd w:val="clear" w:color="auto" w:fill="auto"/>
            <w:noWrap/>
            <w:vAlign w:val="center"/>
            <w:hideMark/>
            <w:tcPrChange w:id="1597"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598" w:author="HendryHendry/선임연구원/Convergence(연)ATS그룹(hendry.hendry" w:date="2011-11-17T12:16:00Z"/>
                <w:rFonts w:eastAsia="Malgun Gothic"/>
                <w:color w:val="000000"/>
                <w:sz w:val="18"/>
                <w:szCs w:val="18"/>
                <w:lang w:eastAsia="ko-KR"/>
              </w:rPr>
            </w:pPr>
            <w:ins w:id="1599" w:author="HendryHendry/선임연구원/Convergence(연)ATS그룹(hendry.hendry" w:date="2011-11-17T12:16:00Z">
              <w:r w:rsidRPr="003E3EBE">
                <w:rPr>
                  <w:rFonts w:eastAsia="Malgun Gothic"/>
                  <w:color w:val="000000"/>
                  <w:sz w:val="18"/>
                  <w:szCs w:val="18"/>
                  <w:lang w:eastAsia="ko-KR"/>
                </w:rPr>
                <w:t>16,14,24,20,18,22</w:t>
              </w:r>
            </w:ins>
          </w:p>
        </w:tc>
        <w:tc>
          <w:tcPr>
            <w:tcW w:w="1006" w:type="dxa"/>
            <w:tcBorders>
              <w:top w:val="nil"/>
              <w:left w:val="nil"/>
              <w:bottom w:val="single" w:sz="4" w:space="0" w:color="auto"/>
              <w:right w:val="single" w:sz="4" w:space="0" w:color="auto"/>
            </w:tcBorders>
            <w:shd w:val="clear" w:color="auto" w:fill="auto"/>
            <w:noWrap/>
            <w:vAlign w:val="center"/>
            <w:hideMark/>
            <w:tcPrChange w:id="1600" w:author="HendryHendry/선임연구원/Convergence(연)ATS그룹(hendry.hendry" w:date="2011-11-17T12:20:00Z">
              <w:tcPr>
                <w:tcW w:w="100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601" w:author="HendryHendry/선임연구원/Convergence(연)ATS그룹(hendry.hendry" w:date="2011-11-17T12:16:00Z"/>
                <w:rFonts w:eastAsia="Malgun Gothic"/>
                <w:color w:val="000000"/>
                <w:sz w:val="18"/>
                <w:szCs w:val="18"/>
                <w:lang w:eastAsia="ko-KR"/>
              </w:rPr>
            </w:pPr>
            <w:ins w:id="1602" w:author="HendryHendry/선임연구원/Convergence(연)ATS그룹(hendry.hendry" w:date="2011-11-17T12:16:00Z">
              <w:r w:rsidRPr="003E3EBE">
                <w:rPr>
                  <w:rFonts w:eastAsia="Malgun Gothic"/>
                  <w:color w:val="000000"/>
                  <w:sz w:val="18"/>
                  <w:szCs w:val="18"/>
                  <w:lang w:eastAsia="ko-KR"/>
                </w:rPr>
                <w:t>4</w:t>
              </w:r>
            </w:ins>
          </w:p>
        </w:tc>
        <w:tc>
          <w:tcPr>
            <w:tcW w:w="589" w:type="dxa"/>
            <w:tcBorders>
              <w:top w:val="nil"/>
              <w:left w:val="nil"/>
              <w:bottom w:val="single" w:sz="4" w:space="0" w:color="auto"/>
              <w:right w:val="single" w:sz="4" w:space="0" w:color="auto"/>
            </w:tcBorders>
            <w:shd w:val="clear" w:color="auto" w:fill="auto"/>
            <w:noWrap/>
            <w:vAlign w:val="center"/>
            <w:hideMark/>
            <w:tcPrChange w:id="1603" w:author="HendryHendry/선임연구원/Convergence(연)ATS그룹(hendry.hendry" w:date="2011-11-17T12:20:00Z">
              <w:tcPr>
                <w:tcW w:w="55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604" w:author="HendryHendry/선임연구원/Convergence(연)ATS그룹(hendry.hendry" w:date="2011-11-17T12:16:00Z"/>
                <w:rFonts w:eastAsia="Malgun Gothic"/>
                <w:color w:val="000000"/>
                <w:sz w:val="18"/>
                <w:szCs w:val="18"/>
                <w:lang w:eastAsia="ko-KR"/>
              </w:rPr>
            </w:pPr>
            <w:ins w:id="1605" w:author="HendryHendry/선임연구원/Convergence(연)ATS그룹(hendry.hendry" w:date="2011-11-17T12:16:00Z">
              <w:r w:rsidRPr="003E3EBE">
                <w:rPr>
                  <w:rFonts w:eastAsia="Malgun Gothic"/>
                  <w:color w:val="000000"/>
                  <w:sz w:val="18"/>
                  <w:szCs w:val="18"/>
                  <w:lang w:eastAsia="ko-KR"/>
                </w:rPr>
                <w:t>0</w:t>
              </w:r>
            </w:ins>
          </w:p>
        </w:tc>
        <w:tc>
          <w:tcPr>
            <w:tcW w:w="468" w:type="dxa"/>
            <w:tcBorders>
              <w:top w:val="nil"/>
              <w:left w:val="nil"/>
              <w:bottom w:val="single" w:sz="4" w:space="0" w:color="auto"/>
              <w:right w:val="single" w:sz="4" w:space="0" w:color="auto"/>
            </w:tcBorders>
            <w:shd w:val="clear" w:color="auto" w:fill="auto"/>
            <w:noWrap/>
            <w:vAlign w:val="center"/>
            <w:hideMark/>
            <w:tcPrChange w:id="1606" w:author="HendryHendry/선임연구원/Convergence(연)ATS그룹(hendry.hendry" w:date="2011-11-17T12:20:00Z">
              <w:tcPr>
                <w:tcW w:w="39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607" w:author="HendryHendry/선임연구원/Convergence(연)ATS그룹(hendry.hendry" w:date="2011-11-17T12:16:00Z"/>
                <w:rFonts w:eastAsia="Malgun Gothic"/>
                <w:color w:val="000000"/>
                <w:sz w:val="18"/>
                <w:szCs w:val="18"/>
                <w:lang w:eastAsia="ko-KR"/>
              </w:rPr>
            </w:pPr>
            <w:ins w:id="1608" w:author="HendryHendry/선임연구원/Convergence(연)ATS그룹(hendry.hendry" w:date="2011-11-17T12:16:00Z">
              <w:r w:rsidRPr="003E3EBE">
                <w:rPr>
                  <w:rFonts w:eastAsia="Malgun Gothic"/>
                  <w:color w:val="000000"/>
                  <w:sz w:val="18"/>
                  <w:szCs w:val="18"/>
                  <w:lang w:eastAsia="ko-KR"/>
                </w:rPr>
                <w:t>16</w:t>
              </w:r>
            </w:ins>
          </w:p>
        </w:tc>
      </w:tr>
      <w:tr w:rsidR="003E3EBE" w:rsidRPr="003E3EBE" w:rsidTr="0064799C">
        <w:trPr>
          <w:trHeight w:val="300"/>
          <w:jc w:val="center"/>
          <w:ins w:id="1609" w:author="HendryHendry/선임연구원/Convergence(연)ATS그룹(hendry.hendry" w:date="2011-11-17T12:16:00Z"/>
          <w:trPrChange w:id="1610" w:author="HendryHendry/선임연구원/Convergence(연)ATS그룹(hendry.hendry" w:date="2011-11-17T12:20:00Z">
            <w:trPr>
              <w:trHeight w:val="300"/>
            </w:trPr>
          </w:trPrChange>
        </w:trPr>
        <w:tc>
          <w:tcPr>
            <w:tcW w:w="838" w:type="dxa"/>
            <w:tcBorders>
              <w:top w:val="nil"/>
              <w:left w:val="single" w:sz="4" w:space="0" w:color="auto"/>
              <w:bottom w:val="single" w:sz="4" w:space="0" w:color="auto"/>
              <w:right w:val="single" w:sz="4" w:space="0" w:color="auto"/>
            </w:tcBorders>
            <w:shd w:val="clear" w:color="auto" w:fill="auto"/>
            <w:noWrap/>
            <w:vAlign w:val="center"/>
            <w:hideMark/>
            <w:tcPrChange w:id="1611" w:author="HendryHendry/선임연구원/Convergence(연)ATS그룹(hendry.hendry" w:date="2011-11-17T12:20:00Z">
              <w:tcPr>
                <w:tcW w:w="74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612" w:author="HendryHendry/선임연구원/Convergence(연)ATS그룹(hendry.hendry" w:date="2011-11-17T12:16:00Z"/>
                <w:rFonts w:eastAsia="Malgun Gothic"/>
                <w:color w:val="000000"/>
                <w:sz w:val="18"/>
                <w:szCs w:val="18"/>
                <w:lang w:eastAsia="ko-KR"/>
              </w:rPr>
            </w:pPr>
            <w:ins w:id="1613" w:author="HendryHendry/선임연구원/Convergence(연)ATS그룹(hendry.hendry" w:date="2011-11-17T12:16:00Z">
              <w:r w:rsidRPr="003E3EBE">
                <w:rPr>
                  <w:rFonts w:eastAsia="Malgun Gothic"/>
                  <w:color w:val="000000"/>
                  <w:sz w:val="18"/>
                  <w:szCs w:val="18"/>
                  <w:lang w:eastAsia="ko-KR"/>
                </w:rPr>
                <w:t>13</w:t>
              </w:r>
            </w:ins>
          </w:p>
        </w:tc>
        <w:tc>
          <w:tcPr>
            <w:tcW w:w="600" w:type="dxa"/>
            <w:tcBorders>
              <w:top w:val="nil"/>
              <w:left w:val="nil"/>
              <w:bottom w:val="single" w:sz="4" w:space="0" w:color="auto"/>
              <w:right w:val="single" w:sz="4" w:space="0" w:color="auto"/>
            </w:tcBorders>
            <w:shd w:val="clear" w:color="auto" w:fill="auto"/>
            <w:noWrap/>
            <w:vAlign w:val="center"/>
            <w:hideMark/>
            <w:tcPrChange w:id="1614" w:author="HendryHendry/선임연구원/Convergence(연)ATS그룹(hendry.hendry" w:date="2011-11-17T12:20:00Z">
              <w:tcPr>
                <w:tcW w:w="60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615" w:author="HendryHendry/선임연구원/Convergence(연)ATS그룹(hendry.hendry" w:date="2011-11-17T12:16:00Z"/>
                <w:rFonts w:eastAsia="Malgun Gothic"/>
                <w:color w:val="000000"/>
                <w:sz w:val="18"/>
                <w:szCs w:val="18"/>
                <w:lang w:eastAsia="ko-KR"/>
              </w:rPr>
            </w:pPr>
            <w:ins w:id="1616" w:author="HendryHendry/선임연구원/Convergence(연)ATS그룹(hendry.hendry" w:date="2011-11-17T12:16:00Z">
              <w:r w:rsidRPr="003E3EBE">
                <w:rPr>
                  <w:rFonts w:eastAsia="Malgun Gothic"/>
                  <w:color w:val="000000"/>
                  <w:sz w:val="18"/>
                  <w:szCs w:val="18"/>
                  <w:lang w:eastAsia="ko-KR"/>
                </w:rPr>
                <w:t>21</w:t>
              </w:r>
            </w:ins>
          </w:p>
        </w:tc>
        <w:tc>
          <w:tcPr>
            <w:tcW w:w="589" w:type="dxa"/>
            <w:tcBorders>
              <w:top w:val="nil"/>
              <w:left w:val="nil"/>
              <w:bottom w:val="single" w:sz="4" w:space="0" w:color="auto"/>
              <w:right w:val="single" w:sz="4" w:space="0" w:color="auto"/>
            </w:tcBorders>
            <w:shd w:val="clear" w:color="auto" w:fill="auto"/>
            <w:noWrap/>
            <w:vAlign w:val="center"/>
            <w:hideMark/>
            <w:tcPrChange w:id="1617" w:author="HendryHendry/선임연구원/Convergence(연)ATS그룹(hendry.hendry" w:date="2011-11-17T12:20:00Z">
              <w:tcPr>
                <w:tcW w:w="58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618" w:author="HendryHendry/선임연구원/Convergence(연)ATS그룹(hendry.hendry" w:date="2011-11-17T12:16:00Z"/>
                <w:rFonts w:eastAsia="Malgun Gothic"/>
                <w:color w:val="000000"/>
                <w:sz w:val="18"/>
                <w:szCs w:val="18"/>
                <w:lang w:eastAsia="ko-KR"/>
              </w:rPr>
            </w:pPr>
            <w:ins w:id="1619" w:author="HendryHendry/선임연구원/Convergence(연)ATS그룹(hendry.hendry" w:date="2011-11-17T12:16:00Z">
              <w:r w:rsidRPr="003E3EBE">
                <w:rPr>
                  <w:rFonts w:eastAsia="Malgun Gothic"/>
                  <w:color w:val="000000"/>
                  <w:sz w:val="18"/>
                  <w:szCs w:val="18"/>
                  <w:lang w:eastAsia="ko-KR"/>
                </w:rPr>
                <w:t>-</w:t>
              </w:r>
            </w:ins>
          </w:p>
        </w:tc>
        <w:tc>
          <w:tcPr>
            <w:tcW w:w="1548" w:type="dxa"/>
            <w:tcBorders>
              <w:top w:val="nil"/>
              <w:left w:val="nil"/>
              <w:bottom w:val="single" w:sz="4" w:space="0" w:color="auto"/>
              <w:right w:val="single" w:sz="4" w:space="0" w:color="auto"/>
            </w:tcBorders>
            <w:shd w:val="clear" w:color="auto" w:fill="auto"/>
            <w:noWrap/>
            <w:vAlign w:val="center"/>
            <w:hideMark/>
            <w:tcPrChange w:id="1620"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621" w:author="HendryHendry/선임연구원/Convergence(연)ATS그룹(hendry.hendry" w:date="2011-11-17T12:16:00Z"/>
                <w:rFonts w:eastAsia="Malgun Gothic"/>
                <w:color w:val="000000"/>
                <w:sz w:val="18"/>
                <w:szCs w:val="18"/>
                <w:lang w:eastAsia="ko-KR"/>
              </w:rPr>
            </w:pPr>
            <w:ins w:id="1622" w:author="HendryHendry/선임연구원/Convergence(연)ATS그룹(hendry.hendry" w:date="2011-11-17T12:16:00Z">
              <w:r w:rsidRPr="003E3EBE">
                <w:rPr>
                  <w:rFonts w:eastAsia="Malgun Gothic"/>
                  <w:color w:val="000000"/>
                  <w:sz w:val="18"/>
                  <w:szCs w:val="18"/>
                  <w:lang w:eastAsia="ko-KR"/>
                </w:rPr>
                <w:t>16,14,24,20,18,22</w:t>
              </w:r>
            </w:ins>
          </w:p>
        </w:tc>
        <w:tc>
          <w:tcPr>
            <w:tcW w:w="1603" w:type="dxa"/>
            <w:tcBorders>
              <w:top w:val="nil"/>
              <w:left w:val="nil"/>
              <w:bottom w:val="single" w:sz="4" w:space="0" w:color="auto"/>
              <w:right w:val="single" w:sz="4" w:space="0" w:color="auto"/>
            </w:tcBorders>
            <w:shd w:val="clear" w:color="auto" w:fill="auto"/>
            <w:noWrap/>
            <w:vAlign w:val="center"/>
            <w:hideMark/>
            <w:tcPrChange w:id="1623" w:author="HendryHendry/선임연구원/Convergence(연)ATS그룹(hendry.hendry" w:date="2011-11-17T12:20:00Z">
              <w:tcPr>
                <w:tcW w:w="1472"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624" w:author="HendryHendry/선임연구원/Convergence(연)ATS그룹(hendry.hendry" w:date="2011-11-17T12:16:00Z"/>
                <w:rFonts w:eastAsia="Malgun Gothic"/>
                <w:color w:val="000000"/>
                <w:sz w:val="18"/>
                <w:szCs w:val="18"/>
                <w:lang w:eastAsia="ko-KR"/>
              </w:rPr>
            </w:pPr>
            <w:ins w:id="1625" w:author="HendryHendry/선임연구원/Convergence(연)ATS그룹(hendry.hendry" w:date="2011-11-17T12:16:00Z">
              <w:r w:rsidRPr="003E3EBE">
                <w:rPr>
                  <w:rFonts w:eastAsia="Malgun Gothic"/>
                  <w:color w:val="000000"/>
                  <w:sz w:val="18"/>
                  <w:szCs w:val="18"/>
                  <w:lang w:eastAsia="ko-KR"/>
                </w:rPr>
                <w:t>[LC 20 22 18 24 ]</w:t>
              </w:r>
            </w:ins>
          </w:p>
        </w:tc>
        <w:tc>
          <w:tcPr>
            <w:tcW w:w="1417" w:type="dxa"/>
            <w:tcBorders>
              <w:top w:val="nil"/>
              <w:left w:val="nil"/>
              <w:bottom w:val="single" w:sz="4" w:space="0" w:color="auto"/>
              <w:right w:val="single" w:sz="4" w:space="0" w:color="auto"/>
            </w:tcBorders>
            <w:shd w:val="clear" w:color="auto" w:fill="auto"/>
            <w:noWrap/>
            <w:vAlign w:val="center"/>
            <w:hideMark/>
            <w:tcPrChange w:id="1626"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627" w:author="HendryHendry/선임연구원/Convergence(연)ATS그룹(hendry.hendry" w:date="2011-11-17T12:16:00Z"/>
                <w:rFonts w:eastAsia="Malgun Gothic"/>
                <w:color w:val="000000"/>
                <w:sz w:val="18"/>
                <w:szCs w:val="18"/>
                <w:lang w:eastAsia="ko-KR"/>
              </w:rPr>
            </w:pPr>
            <w:ins w:id="1628" w:author="HendryHendry/선임연구원/Convergence(연)ATS그룹(hendry.hendry" w:date="2011-11-17T12:16:00Z">
              <w:r w:rsidRPr="003E3EBE">
                <w:rPr>
                  <w:rFonts w:eastAsia="Malgun Gothic"/>
                  <w:color w:val="000000"/>
                  <w:sz w:val="18"/>
                  <w:szCs w:val="18"/>
                  <w:lang w:eastAsia="ko-KR"/>
                </w:rPr>
                <w:t>16,14,24,20,18,22</w:t>
              </w:r>
            </w:ins>
          </w:p>
        </w:tc>
        <w:tc>
          <w:tcPr>
            <w:tcW w:w="1006" w:type="dxa"/>
            <w:tcBorders>
              <w:top w:val="nil"/>
              <w:left w:val="nil"/>
              <w:bottom w:val="single" w:sz="4" w:space="0" w:color="auto"/>
              <w:right w:val="single" w:sz="4" w:space="0" w:color="auto"/>
            </w:tcBorders>
            <w:shd w:val="clear" w:color="auto" w:fill="auto"/>
            <w:noWrap/>
            <w:vAlign w:val="center"/>
            <w:hideMark/>
            <w:tcPrChange w:id="1629" w:author="HendryHendry/선임연구원/Convergence(연)ATS그룹(hendry.hendry" w:date="2011-11-17T12:20:00Z">
              <w:tcPr>
                <w:tcW w:w="100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630" w:author="HendryHendry/선임연구원/Convergence(연)ATS그룹(hendry.hendry" w:date="2011-11-17T12:16:00Z"/>
                <w:rFonts w:eastAsia="Malgun Gothic"/>
                <w:color w:val="000000"/>
                <w:sz w:val="18"/>
                <w:szCs w:val="18"/>
                <w:lang w:eastAsia="ko-KR"/>
              </w:rPr>
            </w:pPr>
            <w:ins w:id="1631" w:author="HendryHendry/선임연구원/Convergence(연)ATS그룹(hendry.hendry" w:date="2011-11-17T12:16:00Z">
              <w:r w:rsidRPr="003E3EBE">
                <w:rPr>
                  <w:rFonts w:eastAsia="Malgun Gothic"/>
                  <w:color w:val="000000"/>
                  <w:sz w:val="18"/>
                  <w:szCs w:val="18"/>
                  <w:lang w:eastAsia="ko-KR"/>
                </w:rPr>
                <w:t>4</w:t>
              </w:r>
            </w:ins>
          </w:p>
        </w:tc>
        <w:tc>
          <w:tcPr>
            <w:tcW w:w="589" w:type="dxa"/>
            <w:tcBorders>
              <w:top w:val="nil"/>
              <w:left w:val="nil"/>
              <w:bottom w:val="single" w:sz="4" w:space="0" w:color="auto"/>
              <w:right w:val="single" w:sz="4" w:space="0" w:color="auto"/>
            </w:tcBorders>
            <w:shd w:val="clear" w:color="auto" w:fill="auto"/>
            <w:noWrap/>
            <w:vAlign w:val="center"/>
            <w:hideMark/>
            <w:tcPrChange w:id="1632" w:author="HendryHendry/선임연구원/Convergence(연)ATS그룹(hendry.hendry" w:date="2011-11-17T12:20:00Z">
              <w:tcPr>
                <w:tcW w:w="55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633" w:author="HendryHendry/선임연구원/Convergence(연)ATS그룹(hendry.hendry" w:date="2011-11-17T12:16:00Z"/>
                <w:rFonts w:eastAsia="Malgun Gothic"/>
                <w:color w:val="000000"/>
                <w:sz w:val="18"/>
                <w:szCs w:val="18"/>
                <w:lang w:eastAsia="ko-KR"/>
              </w:rPr>
            </w:pPr>
            <w:ins w:id="1634" w:author="HendryHendry/선임연구원/Convergence(연)ATS그룹(hendry.hendry" w:date="2011-11-17T12:16:00Z">
              <w:r w:rsidRPr="003E3EBE">
                <w:rPr>
                  <w:rFonts w:eastAsia="Malgun Gothic"/>
                  <w:color w:val="000000"/>
                  <w:sz w:val="18"/>
                  <w:szCs w:val="18"/>
                  <w:lang w:eastAsia="ko-KR"/>
                </w:rPr>
                <w:t>0</w:t>
              </w:r>
            </w:ins>
          </w:p>
        </w:tc>
        <w:tc>
          <w:tcPr>
            <w:tcW w:w="468" w:type="dxa"/>
            <w:tcBorders>
              <w:top w:val="nil"/>
              <w:left w:val="nil"/>
              <w:bottom w:val="single" w:sz="4" w:space="0" w:color="auto"/>
              <w:right w:val="single" w:sz="4" w:space="0" w:color="auto"/>
            </w:tcBorders>
            <w:shd w:val="clear" w:color="auto" w:fill="auto"/>
            <w:noWrap/>
            <w:vAlign w:val="center"/>
            <w:hideMark/>
            <w:tcPrChange w:id="1635" w:author="HendryHendry/선임연구원/Convergence(연)ATS그룹(hendry.hendry" w:date="2011-11-17T12:20:00Z">
              <w:tcPr>
                <w:tcW w:w="39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636" w:author="HendryHendry/선임연구원/Convergence(연)ATS그룹(hendry.hendry" w:date="2011-11-17T12:16:00Z"/>
                <w:rFonts w:eastAsia="Malgun Gothic"/>
                <w:color w:val="000000"/>
                <w:sz w:val="18"/>
                <w:szCs w:val="18"/>
                <w:lang w:eastAsia="ko-KR"/>
              </w:rPr>
            </w:pPr>
            <w:ins w:id="1637" w:author="HendryHendry/선임연구원/Convergence(연)ATS그룹(hendry.hendry" w:date="2011-11-17T12:16:00Z">
              <w:r w:rsidRPr="003E3EBE">
                <w:rPr>
                  <w:rFonts w:eastAsia="Malgun Gothic"/>
                  <w:color w:val="000000"/>
                  <w:sz w:val="18"/>
                  <w:szCs w:val="18"/>
                  <w:lang w:eastAsia="ko-KR"/>
                </w:rPr>
                <w:t>16</w:t>
              </w:r>
            </w:ins>
          </w:p>
        </w:tc>
      </w:tr>
      <w:tr w:rsidR="003E3EBE" w:rsidRPr="003E3EBE" w:rsidTr="0064799C">
        <w:trPr>
          <w:trHeight w:val="300"/>
          <w:jc w:val="center"/>
          <w:ins w:id="1638" w:author="HendryHendry/선임연구원/Convergence(연)ATS그룹(hendry.hendry" w:date="2011-11-17T12:16:00Z"/>
          <w:trPrChange w:id="1639" w:author="HendryHendry/선임연구원/Convergence(연)ATS그룹(hendry.hendry" w:date="2011-11-17T12:20:00Z">
            <w:trPr>
              <w:trHeight w:val="300"/>
            </w:trPr>
          </w:trPrChange>
        </w:trPr>
        <w:tc>
          <w:tcPr>
            <w:tcW w:w="838" w:type="dxa"/>
            <w:tcBorders>
              <w:top w:val="nil"/>
              <w:left w:val="single" w:sz="4" w:space="0" w:color="auto"/>
              <w:bottom w:val="single" w:sz="4" w:space="0" w:color="auto"/>
              <w:right w:val="single" w:sz="4" w:space="0" w:color="auto"/>
            </w:tcBorders>
            <w:shd w:val="clear" w:color="auto" w:fill="auto"/>
            <w:noWrap/>
            <w:vAlign w:val="center"/>
            <w:hideMark/>
            <w:tcPrChange w:id="1640" w:author="HendryHendry/선임연구원/Convergence(연)ATS그룹(hendry.hendry" w:date="2011-11-17T12:20:00Z">
              <w:tcPr>
                <w:tcW w:w="74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641" w:author="HendryHendry/선임연구원/Convergence(연)ATS그룹(hendry.hendry" w:date="2011-11-17T12:16:00Z"/>
                <w:rFonts w:eastAsia="Malgun Gothic"/>
                <w:color w:val="000000"/>
                <w:sz w:val="18"/>
                <w:szCs w:val="18"/>
                <w:lang w:eastAsia="ko-KR"/>
              </w:rPr>
            </w:pPr>
            <w:ins w:id="1642" w:author="HendryHendry/선임연구원/Convergence(연)ATS그룹(hendry.hendry" w:date="2011-11-17T12:16:00Z">
              <w:r w:rsidRPr="003E3EBE">
                <w:rPr>
                  <w:rFonts w:eastAsia="Malgun Gothic"/>
                  <w:color w:val="000000"/>
                  <w:sz w:val="18"/>
                  <w:szCs w:val="18"/>
                  <w:lang w:eastAsia="ko-KR"/>
                </w:rPr>
                <w:t>13</w:t>
              </w:r>
            </w:ins>
          </w:p>
        </w:tc>
        <w:tc>
          <w:tcPr>
            <w:tcW w:w="600" w:type="dxa"/>
            <w:tcBorders>
              <w:top w:val="nil"/>
              <w:left w:val="nil"/>
              <w:bottom w:val="single" w:sz="4" w:space="0" w:color="auto"/>
              <w:right w:val="single" w:sz="4" w:space="0" w:color="auto"/>
            </w:tcBorders>
            <w:shd w:val="clear" w:color="auto" w:fill="auto"/>
            <w:noWrap/>
            <w:vAlign w:val="center"/>
            <w:hideMark/>
            <w:tcPrChange w:id="1643" w:author="HendryHendry/선임연구원/Convergence(연)ATS그룹(hendry.hendry" w:date="2011-11-17T12:20:00Z">
              <w:tcPr>
                <w:tcW w:w="60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644" w:author="HendryHendry/선임연구원/Convergence(연)ATS그룹(hendry.hendry" w:date="2011-11-17T12:16:00Z"/>
                <w:rFonts w:eastAsia="Malgun Gothic"/>
                <w:color w:val="000000"/>
                <w:sz w:val="18"/>
                <w:szCs w:val="18"/>
                <w:lang w:eastAsia="ko-KR"/>
              </w:rPr>
            </w:pPr>
            <w:ins w:id="1645" w:author="HendryHendry/선임연구원/Convergence(연)ATS그룹(hendry.hendry" w:date="2011-11-17T12:16:00Z">
              <w:r w:rsidRPr="003E3EBE">
                <w:rPr>
                  <w:rFonts w:eastAsia="Malgun Gothic"/>
                  <w:color w:val="000000"/>
                  <w:sz w:val="18"/>
                  <w:szCs w:val="18"/>
                  <w:lang w:eastAsia="ko-KR"/>
                </w:rPr>
                <w:t>23</w:t>
              </w:r>
            </w:ins>
          </w:p>
        </w:tc>
        <w:tc>
          <w:tcPr>
            <w:tcW w:w="589" w:type="dxa"/>
            <w:tcBorders>
              <w:top w:val="nil"/>
              <w:left w:val="nil"/>
              <w:bottom w:val="single" w:sz="4" w:space="0" w:color="auto"/>
              <w:right w:val="single" w:sz="4" w:space="0" w:color="auto"/>
            </w:tcBorders>
            <w:shd w:val="clear" w:color="auto" w:fill="auto"/>
            <w:noWrap/>
            <w:vAlign w:val="center"/>
            <w:hideMark/>
            <w:tcPrChange w:id="1646" w:author="HendryHendry/선임연구원/Convergence(연)ATS그룹(hendry.hendry" w:date="2011-11-17T12:20:00Z">
              <w:tcPr>
                <w:tcW w:w="58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647" w:author="HendryHendry/선임연구원/Convergence(연)ATS그룹(hendry.hendry" w:date="2011-11-17T12:16:00Z"/>
                <w:rFonts w:eastAsia="Malgun Gothic"/>
                <w:color w:val="000000"/>
                <w:sz w:val="18"/>
                <w:szCs w:val="18"/>
                <w:lang w:eastAsia="ko-KR"/>
              </w:rPr>
            </w:pPr>
            <w:ins w:id="1648" w:author="HendryHendry/선임연구원/Convergence(연)ATS그룹(hendry.hendry" w:date="2011-11-17T12:16:00Z">
              <w:r w:rsidRPr="003E3EBE">
                <w:rPr>
                  <w:rFonts w:eastAsia="Malgun Gothic"/>
                  <w:color w:val="000000"/>
                  <w:sz w:val="18"/>
                  <w:szCs w:val="18"/>
                  <w:lang w:eastAsia="ko-KR"/>
                </w:rPr>
                <w:t>-</w:t>
              </w:r>
            </w:ins>
          </w:p>
        </w:tc>
        <w:tc>
          <w:tcPr>
            <w:tcW w:w="1548" w:type="dxa"/>
            <w:tcBorders>
              <w:top w:val="nil"/>
              <w:left w:val="nil"/>
              <w:bottom w:val="single" w:sz="4" w:space="0" w:color="auto"/>
              <w:right w:val="single" w:sz="4" w:space="0" w:color="auto"/>
            </w:tcBorders>
            <w:shd w:val="clear" w:color="auto" w:fill="auto"/>
            <w:noWrap/>
            <w:vAlign w:val="center"/>
            <w:hideMark/>
            <w:tcPrChange w:id="1649"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650" w:author="HendryHendry/선임연구원/Convergence(연)ATS그룹(hendry.hendry" w:date="2011-11-17T12:16:00Z"/>
                <w:rFonts w:eastAsia="Malgun Gothic"/>
                <w:color w:val="000000"/>
                <w:sz w:val="18"/>
                <w:szCs w:val="18"/>
                <w:lang w:eastAsia="ko-KR"/>
              </w:rPr>
            </w:pPr>
            <w:ins w:id="1651" w:author="HendryHendry/선임연구원/Convergence(연)ATS그룹(hendry.hendry" w:date="2011-11-17T12:16:00Z">
              <w:r w:rsidRPr="003E3EBE">
                <w:rPr>
                  <w:rFonts w:eastAsia="Malgun Gothic"/>
                  <w:color w:val="000000"/>
                  <w:sz w:val="18"/>
                  <w:szCs w:val="18"/>
                  <w:lang w:eastAsia="ko-KR"/>
                </w:rPr>
                <w:t>16,14,24,20,18,22</w:t>
              </w:r>
            </w:ins>
          </w:p>
        </w:tc>
        <w:tc>
          <w:tcPr>
            <w:tcW w:w="1603" w:type="dxa"/>
            <w:tcBorders>
              <w:top w:val="nil"/>
              <w:left w:val="nil"/>
              <w:bottom w:val="single" w:sz="4" w:space="0" w:color="auto"/>
              <w:right w:val="single" w:sz="4" w:space="0" w:color="auto"/>
            </w:tcBorders>
            <w:shd w:val="clear" w:color="auto" w:fill="auto"/>
            <w:noWrap/>
            <w:vAlign w:val="center"/>
            <w:hideMark/>
            <w:tcPrChange w:id="1652" w:author="HendryHendry/선임연구원/Convergence(연)ATS그룹(hendry.hendry" w:date="2011-11-17T12:20:00Z">
              <w:tcPr>
                <w:tcW w:w="1472"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653" w:author="HendryHendry/선임연구원/Convergence(연)ATS그룹(hendry.hendry" w:date="2011-11-17T12:16:00Z"/>
                <w:rFonts w:eastAsia="Malgun Gothic"/>
                <w:color w:val="000000"/>
                <w:sz w:val="18"/>
                <w:szCs w:val="18"/>
                <w:lang w:eastAsia="ko-KR"/>
              </w:rPr>
            </w:pPr>
            <w:ins w:id="1654" w:author="HendryHendry/선임연구원/Convergence(연)ATS그룹(hendry.hendry" w:date="2011-11-17T12:16:00Z">
              <w:r w:rsidRPr="003E3EBE">
                <w:rPr>
                  <w:rFonts w:eastAsia="Malgun Gothic"/>
                  <w:color w:val="000000"/>
                  <w:sz w:val="18"/>
                  <w:szCs w:val="18"/>
                  <w:lang w:eastAsia="ko-KR"/>
                </w:rPr>
                <w:t>[LC 22 24 20 ]</w:t>
              </w:r>
            </w:ins>
          </w:p>
        </w:tc>
        <w:tc>
          <w:tcPr>
            <w:tcW w:w="1417" w:type="dxa"/>
            <w:tcBorders>
              <w:top w:val="nil"/>
              <w:left w:val="nil"/>
              <w:bottom w:val="single" w:sz="4" w:space="0" w:color="auto"/>
              <w:right w:val="single" w:sz="4" w:space="0" w:color="auto"/>
            </w:tcBorders>
            <w:shd w:val="clear" w:color="auto" w:fill="auto"/>
            <w:noWrap/>
            <w:vAlign w:val="center"/>
            <w:hideMark/>
            <w:tcPrChange w:id="1655" w:author="HendryHendry/선임연구원/Convergence(연)ATS그룹(hendry.hendry" w:date="2011-11-17T12:20:00Z">
              <w:tcPr>
                <w:tcW w:w="149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656" w:author="HendryHendry/선임연구원/Convergence(연)ATS그룹(hendry.hendry" w:date="2011-11-17T12:16:00Z"/>
                <w:rFonts w:eastAsia="Malgun Gothic"/>
                <w:color w:val="000000"/>
                <w:sz w:val="18"/>
                <w:szCs w:val="18"/>
                <w:lang w:eastAsia="ko-KR"/>
              </w:rPr>
            </w:pPr>
            <w:ins w:id="1657" w:author="HendryHendry/선임연구원/Convergence(연)ATS그룹(hendry.hendry" w:date="2011-11-17T12:16:00Z">
              <w:r w:rsidRPr="003E3EBE">
                <w:rPr>
                  <w:rFonts w:eastAsia="Malgun Gothic"/>
                  <w:color w:val="000000"/>
                  <w:sz w:val="18"/>
                  <w:szCs w:val="18"/>
                  <w:lang w:eastAsia="ko-KR"/>
                </w:rPr>
                <w:t>16,14,24,20,18,22</w:t>
              </w:r>
            </w:ins>
          </w:p>
        </w:tc>
        <w:tc>
          <w:tcPr>
            <w:tcW w:w="1006" w:type="dxa"/>
            <w:tcBorders>
              <w:top w:val="nil"/>
              <w:left w:val="nil"/>
              <w:bottom w:val="single" w:sz="4" w:space="0" w:color="auto"/>
              <w:right w:val="single" w:sz="4" w:space="0" w:color="auto"/>
            </w:tcBorders>
            <w:shd w:val="clear" w:color="auto" w:fill="auto"/>
            <w:noWrap/>
            <w:vAlign w:val="center"/>
            <w:hideMark/>
            <w:tcPrChange w:id="1658" w:author="HendryHendry/선임연구원/Convergence(연)ATS그룹(hendry.hendry" w:date="2011-11-17T12:20:00Z">
              <w:tcPr>
                <w:tcW w:w="100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659" w:author="HendryHendry/선임연구원/Convergence(연)ATS그룹(hendry.hendry" w:date="2011-11-17T12:16:00Z"/>
                <w:rFonts w:eastAsia="Malgun Gothic"/>
                <w:color w:val="000000"/>
                <w:sz w:val="18"/>
                <w:szCs w:val="18"/>
                <w:lang w:eastAsia="ko-KR"/>
              </w:rPr>
            </w:pPr>
            <w:ins w:id="1660" w:author="HendryHendry/선임연구원/Convergence(연)ATS그룹(hendry.hendry" w:date="2011-11-17T12:16:00Z">
              <w:r w:rsidRPr="003E3EBE">
                <w:rPr>
                  <w:rFonts w:eastAsia="Malgun Gothic"/>
                  <w:color w:val="000000"/>
                  <w:sz w:val="18"/>
                  <w:szCs w:val="18"/>
                  <w:lang w:eastAsia="ko-KR"/>
                </w:rPr>
                <w:t>4</w:t>
              </w:r>
            </w:ins>
          </w:p>
        </w:tc>
        <w:tc>
          <w:tcPr>
            <w:tcW w:w="589" w:type="dxa"/>
            <w:tcBorders>
              <w:top w:val="nil"/>
              <w:left w:val="nil"/>
              <w:bottom w:val="single" w:sz="4" w:space="0" w:color="auto"/>
              <w:right w:val="single" w:sz="4" w:space="0" w:color="auto"/>
            </w:tcBorders>
            <w:shd w:val="clear" w:color="auto" w:fill="auto"/>
            <w:noWrap/>
            <w:vAlign w:val="center"/>
            <w:hideMark/>
            <w:tcPrChange w:id="1661" w:author="HendryHendry/선임연구원/Convergence(연)ATS그룹(hendry.hendry" w:date="2011-11-17T12:20:00Z">
              <w:tcPr>
                <w:tcW w:w="55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662" w:author="HendryHendry/선임연구원/Convergence(연)ATS그룹(hendry.hendry" w:date="2011-11-17T12:16:00Z"/>
                <w:rFonts w:eastAsia="Malgun Gothic"/>
                <w:color w:val="000000"/>
                <w:sz w:val="18"/>
                <w:szCs w:val="18"/>
                <w:lang w:eastAsia="ko-KR"/>
              </w:rPr>
            </w:pPr>
            <w:ins w:id="1663" w:author="HendryHendry/선임연구원/Convergence(연)ATS그룹(hendry.hendry" w:date="2011-11-17T12:16:00Z">
              <w:r w:rsidRPr="003E3EBE">
                <w:rPr>
                  <w:rFonts w:eastAsia="Malgun Gothic"/>
                  <w:color w:val="000000"/>
                  <w:sz w:val="18"/>
                  <w:szCs w:val="18"/>
                  <w:lang w:eastAsia="ko-KR"/>
                </w:rPr>
                <w:t>0</w:t>
              </w:r>
            </w:ins>
          </w:p>
        </w:tc>
        <w:tc>
          <w:tcPr>
            <w:tcW w:w="468" w:type="dxa"/>
            <w:tcBorders>
              <w:top w:val="nil"/>
              <w:left w:val="nil"/>
              <w:bottom w:val="single" w:sz="4" w:space="0" w:color="auto"/>
              <w:right w:val="single" w:sz="4" w:space="0" w:color="auto"/>
            </w:tcBorders>
            <w:shd w:val="clear" w:color="auto" w:fill="auto"/>
            <w:noWrap/>
            <w:vAlign w:val="center"/>
            <w:hideMark/>
            <w:tcPrChange w:id="1664" w:author="HendryHendry/선임연구원/Convergence(연)ATS그룹(hendry.hendry" w:date="2011-11-17T12:20:00Z">
              <w:tcPr>
                <w:tcW w:w="39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665" w:author="HendryHendry/선임연구원/Convergence(연)ATS그룹(hendry.hendry" w:date="2011-11-17T12:16:00Z"/>
                <w:rFonts w:eastAsia="Malgun Gothic"/>
                <w:color w:val="000000"/>
                <w:sz w:val="18"/>
                <w:szCs w:val="18"/>
                <w:lang w:eastAsia="ko-KR"/>
              </w:rPr>
            </w:pPr>
            <w:ins w:id="1666" w:author="HendryHendry/선임연구원/Convergence(연)ATS그룹(hendry.hendry" w:date="2011-11-17T12:16:00Z">
              <w:r w:rsidRPr="003E3EBE">
                <w:rPr>
                  <w:rFonts w:eastAsia="Malgun Gothic"/>
                  <w:color w:val="000000"/>
                  <w:sz w:val="18"/>
                  <w:szCs w:val="18"/>
                  <w:lang w:eastAsia="ko-KR"/>
                </w:rPr>
                <w:t>12</w:t>
              </w:r>
            </w:ins>
          </w:p>
        </w:tc>
      </w:tr>
      <w:tr w:rsidR="003E3EBE" w:rsidRPr="003E3EBE" w:rsidTr="0064799C">
        <w:trPr>
          <w:trHeight w:val="315"/>
          <w:jc w:val="center"/>
          <w:ins w:id="1667" w:author="HendryHendry/선임연구원/Convergence(연)ATS그룹(hendry.hendry" w:date="2011-11-17T12:16:00Z"/>
          <w:trPrChange w:id="1668" w:author="HendryHendry/선임연구원/Convergence(연)ATS그룹(hendry.hendry" w:date="2011-11-17T12:20:00Z">
            <w:trPr>
              <w:trHeight w:val="315"/>
            </w:trPr>
          </w:trPrChange>
        </w:trPr>
        <w:tc>
          <w:tcPr>
            <w:tcW w:w="8658"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Change w:id="1669" w:author="HendryHendry/선임연구원/Convergence(연)ATS그룹(hendry.hendry" w:date="2011-11-17T12:20:00Z">
              <w:tcPr>
                <w:tcW w:w="834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670" w:author="HendryHendry/선임연구원/Convergence(연)ATS그룹(hendry.hendry" w:date="2011-11-17T12:16:00Z"/>
                <w:rFonts w:eastAsia="Malgun Gothic"/>
                <w:b/>
                <w:bCs/>
                <w:color w:val="000000"/>
                <w:sz w:val="24"/>
                <w:szCs w:val="24"/>
                <w:lang w:eastAsia="ko-KR"/>
              </w:rPr>
            </w:pPr>
            <w:ins w:id="1671" w:author="HendryHendry/선임연구원/Convergence(연)ATS그룹(hendry.hendry" w:date="2011-11-17T12:16:00Z">
              <w:r w:rsidRPr="003E3EBE">
                <w:rPr>
                  <w:rFonts w:eastAsia="Malgun Gothic"/>
                  <w:b/>
                  <w:bCs/>
                  <w:color w:val="000000"/>
                  <w:sz w:val="24"/>
                  <w:szCs w:val="24"/>
                  <w:lang w:eastAsia="ko-KR"/>
                </w:rPr>
                <w:t>…</w:t>
              </w:r>
            </w:ins>
          </w:p>
        </w:tc>
      </w:tr>
      <w:tr w:rsidR="003E3EBE" w:rsidRPr="003E3EBE" w:rsidTr="0064799C">
        <w:trPr>
          <w:trHeight w:val="300"/>
          <w:jc w:val="center"/>
          <w:ins w:id="1672" w:author="HendryHendry/선임연구원/Convergence(연)ATS그룹(hendry.hendry" w:date="2011-11-17T12:16:00Z"/>
          <w:trPrChange w:id="1673" w:author="HendryHendry/선임연구원/Convergence(연)ATS그룹(hendry.hendry" w:date="2011-11-17T12:20:00Z">
            <w:trPr>
              <w:trHeight w:val="300"/>
            </w:trPr>
          </w:trPrChange>
        </w:trPr>
        <w:tc>
          <w:tcPr>
            <w:tcW w:w="5178" w:type="dxa"/>
            <w:gridSpan w:val="5"/>
            <w:vMerge w:val="restart"/>
            <w:tcBorders>
              <w:top w:val="single" w:sz="4" w:space="0" w:color="auto"/>
              <w:left w:val="single" w:sz="4" w:space="0" w:color="auto"/>
              <w:bottom w:val="single" w:sz="4" w:space="0" w:color="000000"/>
              <w:right w:val="nil"/>
            </w:tcBorders>
            <w:shd w:val="clear" w:color="auto" w:fill="auto"/>
            <w:noWrap/>
            <w:vAlign w:val="center"/>
            <w:hideMark/>
            <w:tcPrChange w:id="1674" w:author="HendryHendry/선임연구원/Convergence(연)ATS그룹(hendry.hendry" w:date="2011-11-17T12:20:00Z">
              <w:tcPr>
                <w:tcW w:w="4886" w:type="dxa"/>
                <w:gridSpan w:val="5"/>
                <w:vMerge w:val="restart"/>
                <w:tcBorders>
                  <w:top w:val="single" w:sz="4" w:space="0" w:color="auto"/>
                  <w:left w:val="single" w:sz="4" w:space="0" w:color="auto"/>
                  <w:bottom w:val="single" w:sz="4" w:space="0" w:color="000000"/>
                  <w:right w:val="nil"/>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675" w:author="HendryHendry/선임연구원/Convergence(연)ATS그룹(hendry.hendry" w:date="2011-11-17T12:16:00Z"/>
                <w:rFonts w:eastAsia="Malgun Gothic"/>
                <w:color w:val="000000"/>
                <w:szCs w:val="22"/>
                <w:lang w:eastAsia="ko-KR"/>
              </w:rPr>
            </w:pPr>
            <w:ins w:id="1676" w:author="HendryHendry/선임연구원/Convergence(연)ATS그룹(hendry.hendry" w:date="2011-11-17T12:16:00Z">
              <w:r w:rsidRPr="003E3EBE">
                <w:rPr>
                  <w:rFonts w:eastAsia="Malgun Gothic"/>
                  <w:color w:val="000000"/>
                  <w:szCs w:val="22"/>
                  <w:lang w:eastAsia="ko-KR"/>
                </w:rPr>
                <w:t xml:space="preserve">　</w:t>
              </w:r>
            </w:ins>
          </w:p>
        </w:tc>
        <w:tc>
          <w:tcPr>
            <w:tcW w:w="1417" w:type="dxa"/>
            <w:tcBorders>
              <w:top w:val="nil"/>
              <w:left w:val="nil"/>
              <w:bottom w:val="nil"/>
              <w:right w:val="nil"/>
            </w:tcBorders>
            <w:shd w:val="clear" w:color="auto" w:fill="auto"/>
            <w:noWrap/>
            <w:vAlign w:val="center"/>
            <w:hideMark/>
            <w:tcPrChange w:id="1677" w:author="HendryHendry/선임연구원/Convergence(연)ATS그룹(hendry.hendry" w:date="2011-11-17T12:20:00Z">
              <w:tcPr>
                <w:tcW w:w="1494" w:type="dxa"/>
                <w:tcBorders>
                  <w:top w:val="nil"/>
                  <w:left w:val="nil"/>
                  <w:bottom w:val="nil"/>
                  <w:right w:val="nil"/>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678" w:author="HendryHendry/선임연구원/Convergence(연)ATS그룹(hendry.hendry" w:date="2011-11-17T12:16:00Z"/>
                <w:rFonts w:eastAsia="Malgun Gothic"/>
                <w:color w:val="000000"/>
                <w:sz w:val="18"/>
                <w:szCs w:val="18"/>
                <w:lang w:eastAsia="ko-KR"/>
              </w:rPr>
            </w:pPr>
            <w:ins w:id="1679" w:author="HendryHendry/선임연구원/Convergence(연)ATS그룹(hendry.hendry" w:date="2011-11-17T12:16:00Z">
              <w:r w:rsidRPr="003E3EBE">
                <w:rPr>
                  <w:rFonts w:eastAsia="Malgun Gothic"/>
                  <w:color w:val="000000"/>
                  <w:sz w:val="18"/>
                  <w:szCs w:val="18"/>
                  <w:lang w:eastAsia="ko-KR"/>
                </w:rPr>
                <w:t>Subtotal bits</w:t>
              </w:r>
            </w:ins>
          </w:p>
        </w:tc>
        <w:tc>
          <w:tcPr>
            <w:tcW w:w="1006" w:type="dxa"/>
            <w:tcBorders>
              <w:top w:val="nil"/>
              <w:left w:val="nil"/>
              <w:bottom w:val="nil"/>
              <w:right w:val="nil"/>
            </w:tcBorders>
            <w:shd w:val="clear" w:color="auto" w:fill="auto"/>
            <w:noWrap/>
            <w:vAlign w:val="center"/>
            <w:hideMark/>
            <w:tcPrChange w:id="1680" w:author="HendryHendry/선임연구원/Convergence(연)ATS그룹(hendry.hendry" w:date="2011-11-17T12:20:00Z">
              <w:tcPr>
                <w:tcW w:w="1006" w:type="dxa"/>
                <w:tcBorders>
                  <w:top w:val="nil"/>
                  <w:left w:val="nil"/>
                  <w:bottom w:val="nil"/>
                  <w:right w:val="nil"/>
                </w:tcBorders>
                <w:shd w:val="clear" w:color="auto" w:fill="auto"/>
                <w:noWrap/>
                <w:vAlign w:val="center"/>
                <w:hideMark/>
              </w:tcPr>
            </w:tcPrChange>
          </w:tcPr>
          <w:p w:rsidR="003E3EBE" w:rsidRPr="00F07180" w:rsidRDefault="004200F5" w:rsidP="003E3EBE">
            <w:pPr>
              <w:tabs>
                <w:tab w:val="clear" w:pos="360"/>
                <w:tab w:val="clear" w:pos="720"/>
                <w:tab w:val="clear" w:pos="1080"/>
                <w:tab w:val="clear" w:pos="1440"/>
              </w:tabs>
              <w:overflowPunct/>
              <w:autoSpaceDE/>
              <w:autoSpaceDN/>
              <w:adjustRightInd/>
              <w:spacing w:before="0"/>
              <w:jc w:val="center"/>
              <w:textAlignment w:val="auto"/>
              <w:rPr>
                <w:ins w:id="1681" w:author="HendryHendry/선임연구원/Convergence(연)ATS그룹(hendry.hendry" w:date="2011-11-17T12:16:00Z"/>
                <w:rFonts w:eastAsia="Malgun Gothic"/>
                <w:bCs/>
                <w:color w:val="000000" w:themeColor="text1"/>
                <w:sz w:val="18"/>
                <w:szCs w:val="18"/>
                <w:lang w:eastAsia="ko-KR"/>
                <w:rPrChange w:id="1682" w:author="HendryHendry/선임연구원/Convergence(연)ATS그룹(hendry.hendry" w:date="2011-11-17T13:58:00Z">
                  <w:rPr>
                    <w:ins w:id="1683" w:author="HendryHendry/선임연구원/Convergence(연)ATS그룹(hendry.hendry" w:date="2011-11-17T12:16:00Z"/>
                    <w:rFonts w:eastAsia="Malgun Gothic"/>
                    <w:b/>
                    <w:bCs/>
                    <w:color w:val="FF0000"/>
                    <w:sz w:val="18"/>
                    <w:szCs w:val="18"/>
                    <w:lang w:eastAsia="ko-KR"/>
                  </w:rPr>
                </w:rPrChange>
              </w:rPr>
            </w:pPr>
            <w:ins w:id="1684" w:author="HendryHendry/선임연구원/Convergence(연)ATS그룹(hendry.hendry" w:date="2011-11-17T12:16:00Z">
              <w:r w:rsidRPr="004200F5">
                <w:rPr>
                  <w:rFonts w:eastAsia="Malgun Gothic"/>
                  <w:bCs/>
                  <w:color w:val="000000" w:themeColor="text1"/>
                  <w:sz w:val="18"/>
                  <w:szCs w:val="18"/>
                  <w:lang w:eastAsia="ko-KR"/>
                  <w:rPrChange w:id="1685" w:author="HendryHendry/선임연구원/Convergence(연)ATS그룹(hendry.hendry" w:date="2011-11-17T13:58:00Z">
                    <w:rPr>
                      <w:rFonts w:eastAsia="Malgun Gothic"/>
                      <w:b/>
                      <w:bCs/>
                      <w:color w:val="FF0000"/>
                      <w:sz w:val="18"/>
                      <w:szCs w:val="18"/>
                      <w:lang w:eastAsia="ko-KR"/>
                    </w:rPr>
                  </w:rPrChange>
                </w:rPr>
                <w:t>100</w:t>
              </w:r>
            </w:ins>
          </w:p>
        </w:tc>
        <w:tc>
          <w:tcPr>
            <w:tcW w:w="589" w:type="dxa"/>
            <w:tcBorders>
              <w:top w:val="nil"/>
              <w:left w:val="nil"/>
              <w:bottom w:val="nil"/>
              <w:right w:val="nil"/>
            </w:tcBorders>
            <w:shd w:val="clear" w:color="auto" w:fill="auto"/>
            <w:noWrap/>
            <w:vAlign w:val="center"/>
            <w:hideMark/>
            <w:tcPrChange w:id="1686" w:author="HendryHendry/선임연구원/Convergence(연)ATS그룹(hendry.hendry" w:date="2011-11-17T12:20:00Z">
              <w:tcPr>
                <w:tcW w:w="557" w:type="dxa"/>
                <w:tcBorders>
                  <w:top w:val="nil"/>
                  <w:left w:val="nil"/>
                  <w:bottom w:val="nil"/>
                  <w:right w:val="nil"/>
                </w:tcBorders>
                <w:shd w:val="clear" w:color="auto" w:fill="auto"/>
                <w:noWrap/>
                <w:vAlign w:val="center"/>
                <w:hideMark/>
              </w:tcPr>
            </w:tcPrChange>
          </w:tcPr>
          <w:p w:rsidR="003E3EBE" w:rsidRPr="00F07180" w:rsidRDefault="004200F5" w:rsidP="003E3EBE">
            <w:pPr>
              <w:tabs>
                <w:tab w:val="clear" w:pos="360"/>
                <w:tab w:val="clear" w:pos="720"/>
                <w:tab w:val="clear" w:pos="1080"/>
                <w:tab w:val="clear" w:pos="1440"/>
              </w:tabs>
              <w:overflowPunct/>
              <w:autoSpaceDE/>
              <w:autoSpaceDN/>
              <w:adjustRightInd/>
              <w:spacing w:before="0"/>
              <w:jc w:val="center"/>
              <w:textAlignment w:val="auto"/>
              <w:rPr>
                <w:ins w:id="1687" w:author="HendryHendry/선임연구원/Convergence(연)ATS그룹(hendry.hendry" w:date="2011-11-17T12:16:00Z"/>
                <w:rFonts w:eastAsia="Malgun Gothic"/>
                <w:bCs/>
                <w:color w:val="000000" w:themeColor="text1"/>
                <w:sz w:val="18"/>
                <w:szCs w:val="18"/>
                <w:lang w:eastAsia="ko-KR"/>
                <w:rPrChange w:id="1688" w:author="HendryHendry/선임연구원/Convergence(연)ATS그룹(hendry.hendry" w:date="2011-11-17T13:58:00Z">
                  <w:rPr>
                    <w:ins w:id="1689" w:author="HendryHendry/선임연구원/Convergence(연)ATS그룹(hendry.hendry" w:date="2011-11-17T12:16:00Z"/>
                    <w:rFonts w:eastAsia="Malgun Gothic"/>
                    <w:b/>
                    <w:bCs/>
                    <w:color w:val="FF0000"/>
                    <w:sz w:val="18"/>
                    <w:szCs w:val="18"/>
                    <w:lang w:eastAsia="ko-KR"/>
                  </w:rPr>
                </w:rPrChange>
              </w:rPr>
            </w:pPr>
            <w:ins w:id="1690" w:author="HendryHendry/선임연구원/Convergence(연)ATS그룹(hendry.hendry" w:date="2011-11-17T12:16:00Z">
              <w:r w:rsidRPr="004200F5">
                <w:rPr>
                  <w:rFonts w:eastAsia="Malgun Gothic"/>
                  <w:bCs/>
                  <w:color w:val="000000" w:themeColor="text1"/>
                  <w:sz w:val="18"/>
                  <w:szCs w:val="18"/>
                  <w:lang w:eastAsia="ko-KR"/>
                  <w:rPrChange w:id="1691" w:author="HendryHendry/선임연구원/Convergence(연)ATS그룹(hendry.hendry" w:date="2011-11-17T13:58:00Z">
                    <w:rPr>
                      <w:rFonts w:eastAsia="Malgun Gothic"/>
                      <w:b/>
                      <w:bCs/>
                      <w:color w:val="FF0000"/>
                      <w:sz w:val="18"/>
                      <w:szCs w:val="18"/>
                      <w:lang w:eastAsia="ko-KR"/>
                    </w:rPr>
                  </w:rPrChange>
                </w:rPr>
                <w:t>61</w:t>
              </w:r>
            </w:ins>
          </w:p>
        </w:tc>
        <w:tc>
          <w:tcPr>
            <w:tcW w:w="468" w:type="dxa"/>
            <w:tcBorders>
              <w:top w:val="nil"/>
              <w:left w:val="nil"/>
              <w:bottom w:val="nil"/>
              <w:right w:val="single" w:sz="4" w:space="0" w:color="auto"/>
            </w:tcBorders>
            <w:shd w:val="clear" w:color="auto" w:fill="auto"/>
            <w:noWrap/>
            <w:vAlign w:val="center"/>
            <w:hideMark/>
            <w:tcPrChange w:id="1692" w:author="HendryHendry/선임연구원/Convergence(연)ATS그룹(hendry.hendry" w:date="2011-11-17T12:20:00Z">
              <w:tcPr>
                <w:tcW w:w="397" w:type="dxa"/>
                <w:tcBorders>
                  <w:top w:val="nil"/>
                  <w:left w:val="nil"/>
                  <w:bottom w:val="nil"/>
                  <w:right w:val="single" w:sz="4" w:space="0" w:color="auto"/>
                </w:tcBorders>
                <w:shd w:val="clear" w:color="auto" w:fill="auto"/>
                <w:noWrap/>
                <w:vAlign w:val="center"/>
                <w:hideMark/>
              </w:tcPr>
            </w:tcPrChange>
          </w:tcPr>
          <w:p w:rsidR="003E3EBE" w:rsidRPr="00F07180" w:rsidRDefault="004200F5" w:rsidP="003E3EBE">
            <w:pPr>
              <w:tabs>
                <w:tab w:val="clear" w:pos="360"/>
                <w:tab w:val="clear" w:pos="720"/>
                <w:tab w:val="clear" w:pos="1080"/>
                <w:tab w:val="clear" w:pos="1440"/>
              </w:tabs>
              <w:overflowPunct/>
              <w:autoSpaceDE/>
              <w:autoSpaceDN/>
              <w:adjustRightInd/>
              <w:spacing w:before="0"/>
              <w:jc w:val="center"/>
              <w:textAlignment w:val="auto"/>
              <w:rPr>
                <w:ins w:id="1693" w:author="HendryHendry/선임연구원/Convergence(연)ATS그룹(hendry.hendry" w:date="2011-11-17T12:16:00Z"/>
                <w:rFonts w:eastAsia="Malgun Gothic"/>
                <w:bCs/>
                <w:color w:val="000000" w:themeColor="text1"/>
                <w:sz w:val="18"/>
                <w:szCs w:val="18"/>
                <w:lang w:eastAsia="ko-KR"/>
                <w:rPrChange w:id="1694" w:author="HendryHendry/선임연구원/Convergence(연)ATS그룹(hendry.hendry" w:date="2011-11-17T13:58:00Z">
                  <w:rPr>
                    <w:ins w:id="1695" w:author="HendryHendry/선임연구원/Convergence(연)ATS그룹(hendry.hendry" w:date="2011-11-17T12:16:00Z"/>
                    <w:rFonts w:eastAsia="Malgun Gothic"/>
                    <w:b/>
                    <w:bCs/>
                    <w:color w:val="FF0000"/>
                    <w:sz w:val="18"/>
                    <w:szCs w:val="18"/>
                    <w:lang w:eastAsia="ko-KR"/>
                  </w:rPr>
                </w:rPrChange>
              </w:rPr>
            </w:pPr>
            <w:ins w:id="1696" w:author="HendryHendry/선임연구원/Convergence(연)ATS그룹(hendry.hendry" w:date="2011-11-17T12:16:00Z">
              <w:r w:rsidRPr="004200F5">
                <w:rPr>
                  <w:rFonts w:eastAsia="Malgun Gothic"/>
                  <w:bCs/>
                  <w:color w:val="000000" w:themeColor="text1"/>
                  <w:sz w:val="18"/>
                  <w:szCs w:val="18"/>
                  <w:lang w:eastAsia="ko-KR"/>
                  <w:rPrChange w:id="1697" w:author="HendryHendry/선임연구원/Convergence(연)ATS그룹(hendry.hendry" w:date="2011-11-17T13:58:00Z">
                    <w:rPr>
                      <w:rFonts w:eastAsia="Malgun Gothic"/>
                      <w:b/>
                      <w:bCs/>
                      <w:color w:val="FF0000"/>
                      <w:sz w:val="18"/>
                      <w:szCs w:val="18"/>
                      <w:lang w:eastAsia="ko-KR"/>
                    </w:rPr>
                  </w:rPrChange>
                </w:rPr>
                <w:t>354</w:t>
              </w:r>
            </w:ins>
          </w:p>
        </w:tc>
      </w:tr>
      <w:tr w:rsidR="003E3EBE" w:rsidRPr="003E3EBE" w:rsidTr="0064799C">
        <w:trPr>
          <w:trHeight w:val="300"/>
          <w:jc w:val="center"/>
          <w:ins w:id="1698" w:author="HendryHendry/선임연구원/Convergence(연)ATS그룹(hendry.hendry" w:date="2011-11-17T12:16:00Z"/>
          <w:trPrChange w:id="1699" w:author="HendryHendry/선임연구원/Convergence(연)ATS그룹(hendry.hendry" w:date="2011-11-17T12:20:00Z">
            <w:trPr>
              <w:trHeight w:val="300"/>
            </w:trPr>
          </w:trPrChange>
        </w:trPr>
        <w:tc>
          <w:tcPr>
            <w:tcW w:w="5178" w:type="dxa"/>
            <w:gridSpan w:val="5"/>
            <w:vMerge/>
            <w:tcBorders>
              <w:top w:val="single" w:sz="4" w:space="0" w:color="auto"/>
              <w:left w:val="single" w:sz="4" w:space="0" w:color="auto"/>
              <w:bottom w:val="single" w:sz="4" w:space="0" w:color="000000"/>
              <w:right w:val="nil"/>
            </w:tcBorders>
            <w:vAlign w:val="center"/>
            <w:hideMark/>
            <w:tcPrChange w:id="1700" w:author="HendryHendry/선임연구원/Convergence(연)ATS그룹(hendry.hendry" w:date="2011-11-17T12:20:00Z">
              <w:tcPr>
                <w:tcW w:w="4886" w:type="dxa"/>
                <w:gridSpan w:val="5"/>
                <w:vMerge/>
                <w:tcBorders>
                  <w:top w:val="single" w:sz="4" w:space="0" w:color="auto"/>
                  <w:left w:val="single" w:sz="4" w:space="0" w:color="auto"/>
                  <w:bottom w:val="single" w:sz="4" w:space="0" w:color="000000"/>
                  <w:right w:val="nil"/>
                </w:tcBorders>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701" w:author="HendryHendry/선임연구원/Convergence(연)ATS그룹(hendry.hendry" w:date="2011-11-17T12:16:00Z"/>
                <w:rFonts w:eastAsia="Malgun Gothic"/>
                <w:color w:val="000000"/>
                <w:szCs w:val="22"/>
                <w:lang w:eastAsia="ko-KR"/>
              </w:rPr>
            </w:pPr>
          </w:p>
        </w:tc>
        <w:tc>
          <w:tcPr>
            <w:tcW w:w="1417" w:type="dxa"/>
            <w:tcBorders>
              <w:top w:val="nil"/>
              <w:left w:val="nil"/>
              <w:bottom w:val="single" w:sz="4" w:space="0" w:color="auto"/>
              <w:right w:val="nil"/>
            </w:tcBorders>
            <w:shd w:val="clear" w:color="auto" w:fill="auto"/>
            <w:noWrap/>
            <w:vAlign w:val="center"/>
            <w:hideMark/>
            <w:tcPrChange w:id="1702" w:author="HendryHendry/선임연구원/Convergence(연)ATS그룹(hendry.hendry" w:date="2011-11-17T12:20:00Z">
              <w:tcPr>
                <w:tcW w:w="1494" w:type="dxa"/>
                <w:tcBorders>
                  <w:top w:val="nil"/>
                  <w:left w:val="nil"/>
                  <w:bottom w:val="single" w:sz="4" w:space="0" w:color="auto"/>
                  <w:right w:val="nil"/>
                </w:tcBorders>
                <w:shd w:val="clear" w:color="auto" w:fill="auto"/>
                <w:noWrap/>
                <w:vAlign w:val="center"/>
                <w:hideMark/>
              </w:tcPr>
            </w:tcPrChange>
          </w:tcPr>
          <w:p w:rsidR="003E3EBE" w:rsidRPr="00F07180" w:rsidRDefault="004200F5" w:rsidP="003E3EBE">
            <w:pPr>
              <w:tabs>
                <w:tab w:val="clear" w:pos="360"/>
                <w:tab w:val="clear" w:pos="720"/>
                <w:tab w:val="clear" w:pos="1080"/>
                <w:tab w:val="clear" w:pos="1440"/>
              </w:tabs>
              <w:overflowPunct/>
              <w:autoSpaceDE/>
              <w:autoSpaceDN/>
              <w:adjustRightInd/>
              <w:spacing w:before="0"/>
              <w:textAlignment w:val="auto"/>
              <w:rPr>
                <w:ins w:id="1703" w:author="HendryHendry/선임연구원/Convergence(연)ATS그룹(hendry.hendry" w:date="2011-11-17T12:16:00Z"/>
                <w:rFonts w:eastAsia="Malgun Gothic"/>
                <w:b/>
                <w:color w:val="000000"/>
                <w:sz w:val="18"/>
                <w:szCs w:val="18"/>
                <w:lang w:eastAsia="ko-KR"/>
                <w:rPrChange w:id="1704" w:author="HendryHendry/선임연구원/Convergence(연)ATS그룹(hendry.hendry" w:date="2011-11-17T13:58:00Z">
                  <w:rPr>
                    <w:ins w:id="1705" w:author="HendryHendry/선임연구원/Convergence(연)ATS그룹(hendry.hendry" w:date="2011-11-17T12:16:00Z"/>
                    <w:rFonts w:eastAsia="Malgun Gothic"/>
                    <w:color w:val="000000"/>
                    <w:sz w:val="18"/>
                    <w:szCs w:val="18"/>
                    <w:lang w:eastAsia="ko-KR"/>
                  </w:rPr>
                </w:rPrChange>
              </w:rPr>
            </w:pPr>
            <w:ins w:id="1706" w:author="HendryHendry/선임연구원/Convergence(연)ATS그룹(hendry.hendry" w:date="2011-11-17T12:16:00Z">
              <w:r w:rsidRPr="004200F5">
                <w:rPr>
                  <w:rFonts w:eastAsia="Malgun Gothic"/>
                  <w:b/>
                  <w:color w:val="000000"/>
                  <w:sz w:val="18"/>
                  <w:szCs w:val="18"/>
                  <w:lang w:eastAsia="ko-KR"/>
                  <w:rPrChange w:id="1707" w:author="HendryHendry/선임연구원/Convergence(연)ATS그룹(hendry.hendry" w:date="2011-11-17T13:58:00Z">
                    <w:rPr>
                      <w:rFonts w:eastAsia="Malgun Gothic"/>
                      <w:color w:val="000000"/>
                      <w:sz w:val="18"/>
                      <w:szCs w:val="18"/>
                      <w:lang w:eastAsia="ko-KR"/>
                    </w:rPr>
                  </w:rPrChange>
                </w:rPr>
                <w:t>Total bits</w:t>
              </w:r>
            </w:ins>
          </w:p>
        </w:tc>
        <w:tc>
          <w:tcPr>
            <w:tcW w:w="1006" w:type="dxa"/>
            <w:tcBorders>
              <w:top w:val="nil"/>
              <w:left w:val="nil"/>
              <w:bottom w:val="single" w:sz="4" w:space="0" w:color="auto"/>
              <w:right w:val="nil"/>
            </w:tcBorders>
            <w:shd w:val="clear" w:color="auto" w:fill="auto"/>
            <w:noWrap/>
            <w:vAlign w:val="center"/>
            <w:hideMark/>
            <w:tcPrChange w:id="1708" w:author="HendryHendry/선임연구원/Convergence(연)ATS그룹(hendry.hendry" w:date="2011-11-17T12:20:00Z">
              <w:tcPr>
                <w:tcW w:w="1006" w:type="dxa"/>
                <w:tcBorders>
                  <w:top w:val="nil"/>
                  <w:left w:val="nil"/>
                  <w:bottom w:val="single" w:sz="4" w:space="0" w:color="auto"/>
                  <w:right w:val="nil"/>
                </w:tcBorders>
                <w:shd w:val="clear" w:color="auto" w:fill="auto"/>
                <w:noWrap/>
                <w:vAlign w:val="center"/>
                <w:hideMark/>
              </w:tcPr>
            </w:tcPrChange>
          </w:tcPr>
          <w:p w:rsidR="003E3EBE" w:rsidRPr="00F07180" w:rsidRDefault="004200F5" w:rsidP="003E3EBE">
            <w:pPr>
              <w:tabs>
                <w:tab w:val="clear" w:pos="360"/>
                <w:tab w:val="clear" w:pos="720"/>
                <w:tab w:val="clear" w:pos="1080"/>
                <w:tab w:val="clear" w:pos="1440"/>
              </w:tabs>
              <w:overflowPunct/>
              <w:autoSpaceDE/>
              <w:autoSpaceDN/>
              <w:adjustRightInd/>
              <w:spacing w:before="0"/>
              <w:jc w:val="center"/>
              <w:textAlignment w:val="auto"/>
              <w:rPr>
                <w:ins w:id="1709" w:author="HendryHendry/선임연구원/Convergence(연)ATS그룹(hendry.hendry" w:date="2011-11-17T12:16:00Z"/>
                <w:rFonts w:eastAsia="Malgun Gothic"/>
                <w:b/>
                <w:color w:val="000000"/>
                <w:sz w:val="18"/>
                <w:szCs w:val="18"/>
                <w:lang w:eastAsia="ko-KR"/>
                <w:rPrChange w:id="1710" w:author="HendryHendry/선임연구원/Convergence(연)ATS그룹(hendry.hendry" w:date="2011-11-17T13:58:00Z">
                  <w:rPr>
                    <w:ins w:id="1711" w:author="HendryHendry/선임연구원/Convergence(연)ATS그룹(hendry.hendry" w:date="2011-11-17T12:16:00Z"/>
                    <w:rFonts w:eastAsia="Malgun Gothic"/>
                    <w:color w:val="000000"/>
                    <w:sz w:val="18"/>
                    <w:szCs w:val="18"/>
                    <w:lang w:eastAsia="ko-KR"/>
                  </w:rPr>
                </w:rPrChange>
              </w:rPr>
            </w:pPr>
            <w:ins w:id="1712" w:author="HendryHendry/선임연구원/Convergence(연)ATS그룹(hendry.hendry" w:date="2011-11-17T12:16:00Z">
              <w:r w:rsidRPr="004200F5">
                <w:rPr>
                  <w:rFonts w:eastAsia="Malgun Gothic"/>
                  <w:b/>
                  <w:color w:val="000000"/>
                  <w:sz w:val="18"/>
                  <w:szCs w:val="18"/>
                  <w:lang w:eastAsia="ko-KR"/>
                  <w:rPrChange w:id="1713" w:author="HendryHendry/선임연구원/Convergence(연)ATS그룹(hendry.hendry" w:date="2011-11-17T13:58:00Z">
                    <w:rPr>
                      <w:rFonts w:eastAsia="Malgun Gothic"/>
                      <w:color w:val="000000"/>
                      <w:sz w:val="18"/>
                      <w:szCs w:val="18"/>
                      <w:lang w:eastAsia="ko-KR"/>
                    </w:rPr>
                  </w:rPrChange>
                </w:rPr>
                <w:t>515</w:t>
              </w:r>
            </w:ins>
          </w:p>
        </w:tc>
        <w:tc>
          <w:tcPr>
            <w:tcW w:w="589" w:type="dxa"/>
            <w:tcBorders>
              <w:top w:val="nil"/>
              <w:left w:val="nil"/>
              <w:bottom w:val="single" w:sz="4" w:space="0" w:color="auto"/>
              <w:right w:val="nil"/>
            </w:tcBorders>
            <w:shd w:val="clear" w:color="auto" w:fill="auto"/>
            <w:noWrap/>
            <w:vAlign w:val="center"/>
            <w:hideMark/>
            <w:tcPrChange w:id="1714" w:author="HendryHendry/선임연구원/Convergence(연)ATS그룹(hendry.hendry" w:date="2011-11-17T12:20:00Z">
              <w:tcPr>
                <w:tcW w:w="557" w:type="dxa"/>
                <w:tcBorders>
                  <w:top w:val="nil"/>
                  <w:left w:val="nil"/>
                  <w:bottom w:val="single" w:sz="4" w:space="0" w:color="auto"/>
                  <w:right w:val="nil"/>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715" w:author="HendryHendry/선임연구원/Convergence(연)ATS그룹(hendry.hendry" w:date="2011-11-17T12:16:00Z"/>
                <w:rFonts w:eastAsia="Malgun Gothic"/>
                <w:color w:val="000000"/>
                <w:sz w:val="18"/>
                <w:szCs w:val="18"/>
                <w:lang w:eastAsia="ko-KR"/>
              </w:rPr>
            </w:pPr>
            <w:ins w:id="1716" w:author="HendryHendry/선임연구원/Convergence(연)ATS그룹(hendry.hendry" w:date="2011-11-17T12:16:00Z">
              <w:r w:rsidRPr="003E3EBE">
                <w:rPr>
                  <w:rFonts w:eastAsia="Malgun Gothic"/>
                  <w:color w:val="000000"/>
                  <w:sz w:val="18"/>
                  <w:szCs w:val="18"/>
                  <w:lang w:eastAsia="ko-KR"/>
                </w:rPr>
                <w:t xml:space="preserve">　</w:t>
              </w:r>
            </w:ins>
          </w:p>
        </w:tc>
        <w:tc>
          <w:tcPr>
            <w:tcW w:w="468" w:type="dxa"/>
            <w:tcBorders>
              <w:top w:val="nil"/>
              <w:left w:val="nil"/>
              <w:bottom w:val="single" w:sz="4" w:space="0" w:color="auto"/>
              <w:right w:val="single" w:sz="4" w:space="0" w:color="auto"/>
            </w:tcBorders>
            <w:shd w:val="clear" w:color="auto" w:fill="auto"/>
            <w:noWrap/>
            <w:vAlign w:val="center"/>
            <w:hideMark/>
            <w:tcPrChange w:id="1717" w:author="HendryHendry/선임연구원/Convergence(연)ATS그룹(hendry.hendry" w:date="2011-11-17T12:20:00Z">
              <w:tcPr>
                <w:tcW w:w="397"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718" w:author="HendryHendry/선임연구원/Convergence(연)ATS그룹(hendry.hendry" w:date="2011-11-17T12:16:00Z"/>
                <w:rFonts w:eastAsia="Malgun Gothic"/>
                <w:color w:val="000000"/>
                <w:sz w:val="18"/>
                <w:szCs w:val="18"/>
                <w:lang w:eastAsia="ko-KR"/>
              </w:rPr>
            </w:pPr>
            <w:ins w:id="1719" w:author="HendryHendry/선임연구원/Convergence(연)ATS그룹(hendry.hendry" w:date="2011-11-17T12:16:00Z">
              <w:r w:rsidRPr="003E3EBE">
                <w:rPr>
                  <w:rFonts w:eastAsia="Malgun Gothic"/>
                  <w:color w:val="000000"/>
                  <w:sz w:val="18"/>
                  <w:szCs w:val="18"/>
                  <w:lang w:eastAsia="ko-KR"/>
                </w:rPr>
                <w:t xml:space="preserve">　</w:t>
              </w:r>
            </w:ins>
          </w:p>
        </w:tc>
      </w:tr>
    </w:tbl>
    <w:p w:rsidR="001D2791" w:rsidRDefault="001D2791" w:rsidP="00593487">
      <w:pPr>
        <w:jc w:val="both"/>
        <w:rPr>
          <w:ins w:id="1720" w:author="HendryHendry/선임연구원/Convergence(연)ATS그룹(hendry.hendry" w:date="2011-11-17T11:40:00Z"/>
          <w:szCs w:val="22"/>
          <w:lang w:eastAsia="ko-KR"/>
        </w:rPr>
      </w:pPr>
    </w:p>
    <w:p w:rsidR="001D2791" w:rsidRPr="00AE341B" w:rsidRDefault="001D2791" w:rsidP="001D2791">
      <w:pPr>
        <w:pStyle w:val="3"/>
        <w:rPr>
          <w:ins w:id="1721" w:author="HendryHendry/선임연구원/Convergence(연)ATS그룹(hendry.hendry" w:date="2011-11-17T11:42:00Z"/>
        </w:rPr>
      </w:pPr>
      <w:ins w:id="1722" w:author="HendryHendry/선임연구원/Convergence(연)ATS그룹(hendry.hendry" w:date="2011-11-17T11:42:00Z">
        <w:r>
          <w:rPr>
            <w:rFonts w:hint="eastAsia"/>
            <w:lang w:eastAsia="ko-KR"/>
          </w:rPr>
          <w:t>OLC with POC</w:t>
        </w:r>
      </w:ins>
    </w:p>
    <w:p w:rsidR="001D2791" w:rsidRDefault="001D2791" w:rsidP="001D2791">
      <w:pPr>
        <w:jc w:val="both"/>
        <w:rPr>
          <w:ins w:id="1723" w:author="HendryHendry/선임연구원/Convergence(연)ATS그룹(hendry.hendry" w:date="2011-11-17T11:42:00Z"/>
          <w:szCs w:val="22"/>
          <w:lang w:eastAsia="ko-KR"/>
        </w:rPr>
      </w:pPr>
      <w:ins w:id="1724" w:author="HendryHendry/선임연구원/Convergence(연)ATS그룹(hendry.hendry" w:date="2011-11-17T11:42:00Z">
        <w:r>
          <w:rPr>
            <w:rFonts w:hint="eastAsia"/>
            <w:szCs w:val="22"/>
            <w:lang w:eastAsia="ko-KR"/>
          </w:rPr>
          <w:t xml:space="preserve">Table 10 tabulates </w:t>
        </w:r>
        <w:r>
          <w:rPr>
            <w:szCs w:val="22"/>
            <w:lang w:eastAsia="ko-KR"/>
          </w:rPr>
          <w:t>received</w:t>
        </w:r>
        <w:r>
          <w:rPr>
            <w:rFonts w:hint="eastAsia"/>
            <w:szCs w:val="22"/>
            <w:lang w:eastAsia="ko-KR"/>
          </w:rPr>
          <w:t xml:space="preserve"> frames, DPB state before and after decoding each frame, and number of overhead bits to signal to </w:t>
        </w:r>
        <w:r>
          <w:rPr>
            <w:szCs w:val="22"/>
            <w:lang w:eastAsia="ko-KR"/>
          </w:rPr>
          <w:t>accommodate</w:t>
        </w:r>
        <w:r>
          <w:rPr>
            <w:rFonts w:hint="eastAsia"/>
            <w:szCs w:val="22"/>
            <w:lang w:eastAsia="ko-KR"/>
          </w:rPr>
          <w:t xml:space="preserve"> the proposed scheme.</w:t>
        </w:r>
      </w:ins>
    </w:p>
    <w:p w:rsidR="001D2791" w:rsidRDefault="001D2791" w:rsidP="00593487">
      <w:pPr>
        <w:jc w:val="both"/>
        <w:rPr>
          <w:ins w:id="1725" w:author="HendryHendry/선임연구원/Convergence(연)ATS그룹(hendry.hendry" w:date="2011-11-17T12:21:00Z"/>
          <w:szCs w:val="22"/>
          <w:lang w:eastAsia="ko-KR"/>
        </w:rPr>
      </w:pPr>
    </w:p>
    <w:p w:rsidR="0064799C" w:rsidRDefault="0064799C" w:rsidP="0064799C">
      <w:pPr>
        <w:spacing w:before="0" w:after="60"/>
        <w:jc w:val="center"/>
        <w:rPr>
          <w:ins w:id="1726" w:author="HendryHendry/선임연구원/Convergence(연)ATS그룹(hendry.hendry" w:date="2011-11-17T12:21:00Z"/>
          <w:szCs w:val="22"/>
          <w:lang w:eastAsia="ko-KR"/>
        </w:rPr>
      </w:pPr>
      <w:ins w:id="1727" w:author="HendryHendry/선임연구원/Convergence(연)ATS그룹(hendry.hendry" w:date="2011-11-17T12:21:00Z">
        <w:r>
          <w:rPr>
            <w:rFonts w:hint="eastAsia"/>
            <w:szCs w:val="22"/>
            <w:lang w:eastAsia="ko-KR"/>
          </w:rPr>
          <w:t xml:space="preserve">Table 10 </w:t>
        </w:r>
        <w:r>
          <w:rPr>
            <w:szCs w:val="22"/>
            <w:lang w:eastAsia="ko-KR"/>
          </w:rPr>
          <w:t>–</w:t>
        </w:r>
        <w:r>
          <w:rPr>
            <w:rFonts w:hint="eastAsia"/>
            <w:szCs w:val="22"/>
            <w:lang w:eastAsia="ko-KR"/>
          </w:rPr>
          <w:t xml:space="preserve"> Overhead bits from ERPS with proposed scheme where OLC is used </w:t>
        </w:r>
        <w:r>
          <w:rPr>
            <w:szCs w:val="22"/>
            <w:lang w:eastAsia="ko-KR"/>
          </w:rPr>
          <w:t>together</w:t>
        </w:r>
        <w:r>
          <w:rPr>
            <w:rFonts w:hint="eastAsia"/>
            <w:szCs w:val="22"/>
            <w:lang w:eastAsia="ko-KR"/>
          </w:rPr>
          <w:t xml:space="preserve"> with POC</w:t>
        </w:r>
      </w:ins>
    </w:p>
    <w:tbl>
      <w:tblPr>
        <w:tblW w:w="8314" w:type="dxa"/>
        <w:jc w:val="center"/>
        <w:tblInd w:w="84" w:type="dxa"/>
        <w:tblCellMar>
          <w:left w:w="99" w:type="dxa"/>
          <w:right w:w="99" w:type="dxa"/>
        </w:tblCellMar>
        <w:tblLook w:val="04A0"/>
        <w:tblPrChange w:id="1728" w:author="HendryHendry/선임연구원/Convergence(연)ATS그룹(hendry.hendry" w:date="2011-11-17T12:20:00Z">
          <w:tblPr>
            <w:tblW w:w="7780" w:type="dxa"/>
            <w:tblInd w:w="84" w:type="dxa"/>
            <w:tblCellMar>
              <w:left w:w="99" w:type="dxa"/>
              <w:right w:w="99" w:type="dxa"/>
            </w:tblCellMar>
            <w:tblLook w:val="04A0"/>
          </w:tblPr>
        </w:tblPrChange>
      </w:tblPr>
      <w:tblGrid>
        <w:gridCol w:w="700"/>
        <w:gridCol w:w="640"/>
        <w:gridCol w:w="1953"/>
        <w:gridCol w:w="1757"/>
        <w:gridCol w:w="1953"/>
        <w:gridCol w:w="654"/>
        <w:gridCol w:w="657"/>
        <w:tblGridChange w:id="1729">
          <w:tblGrid>
            <w:gridCol w:w="700"/>
            <w:gridCol w:w="640"/>
            <w:gridCol w:w="1953"/>
            <w:gridCol w:w="1468"/>
            <w:gridCol w:w="1953"/>
            <w:gridCol w:w="654"/>
            <w:gridCol w:w="468"/>
          </w:tblGrid>
        </w:tblGridChange>
      </w:tblGrid>
      <w:tr w:rsidR="003E3EBE" w:rsidRPr="003E3EBE" w:rsidTr="0064799C">
        <w:trPr>
          <w:trHeight w:val="345"/>
          <w:jc w:val="center"/>
          <w:ins w:id="1730" w:author="HendryHendry/선임연구원/Convergence(연)ATS그룹(hendry.hendry" w:date="2011-11-17T12:16:00Z"/>
          <w:trPrChange w:id="1731" w:author="HendryHendry/선임연구원/Convergence(연)ATS그룹(hendry.hendry" w:date="2011-11-17T12:20:00Z">
            <w:trPr>
              <w:trHeight w:val="345"/>
            </w:trPr>
          </w:trPrChange>
        </w:trPr>
        <w:tc>
          <w:tcPr>
            <w:tcW w:w="700" w:type="dxa"/>
            <w:vMerge w:val="restart"/>
            <w:tcBorders>
              <w:top w:val="single" w:sz="4" w:space="0" w:color="auto"/>
              <w:left w:val="single" w:sz="4" w:space="0" w:color="auto"/>
              <w:bottom w:val="double" w:sz="6" w:space="0" w:color="000000"/>
              <w:right w:val="single" w:sz="4" w:space="0" w:color="auto"/>
            </w:tcBorders>
            <w:shd w:val="clear" w:color="auto" w:fill="auto"/>
            <w:vAlign w:val="center"/>
            <w:hideMark/>
            <w:tcPrChange w:id="1732" w:author="HendryHendry/선임연구원/Convergence(연)ATS그룹(hendry.hendry" w:date="2011-11-17T12:20:00Z">
              <w:tcPr>
                <w:tcW w:w="700" w:type="dxa"/>
                <w:vMerge w:val="restart"/>
                <w:tcBorders>
                  <w:top w:val="single" w:sz="4" w:space="0" w:color="auto"/>
                  <w:left w:val="single" w:sz="4" w:space="0" w:color="auto"/>
                  <w:bottom w:val="double" w:sz="6" w:space="0" w:color="000000"/>
                  <w:right w:val="single" w:sz="4" w:space="0" w:color="auto"/>
                </w:tcBorders>
                <w:shd w:val="clear" w:color="auto" w:fill="auto"/>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733" w:author="HendryHendry/선임연구원/Convergence(연)ATS그룹(hendry.hendry" w:date="2011-11-17T12:16:00Z"/>
                <w:rFonts w:eastAsia="Malgun Gothic"/>
                <w:b/>
                <w:bCs/>
                <w:color w:val="000000"/>
                <w:sz w:val="18"/>
                <w:szCs w:val="18"/>
                <w:lang w:eastAsia="ko-KR"/>
              </w:rPr>
            </w:pPr>
            <w:ins w:id="1734" w:author="HendryHendry/선임연구원/Convergence(연)ATS그룹(hendry.hendry" w:date="2011-11-17T12:16:00Z">
              <w:r w:rsidRPr="003E3EBE">
                <w:rPr>
                  <w:rFonts w:eastAsia="Malgun Gothic"/>
                  <w:b/>
                  <w:bCs/>
                  <w:color w:val="000000"/>
                  <w:sz w:val="18"/>
                  <w:szCs w:val="18"/>
                  <w:lang w:eastAsia="ko-KR"/>
                </w:rPr>
                <w:t>POC</w:t>
              </w:r>
            </w:ins>
          </w:p>
        </w:tc>
        <w:tc>
          <w:tcPr>
            <w:tcW w:w="640" w:type="dxa"/>
            <w:vMerge w:val="restart"/>
            <w:tcBorders>
              <w:top w:val="single" w:sz="4" w:space="0" w:color="auto"/>
              <w:left w:val="single" w:sz="4" w:space="0" w:color="auto"/>
              <w:bottom w:val="double" w:sz="6" w:space="0" w:color="000000"/>
              <w:right w:val="single" w:sz="4" w:space="0" w:color="auto"/>
            </w:tcBorders>
            <w:shd w:val="clear" w:color="auto" w:fill="auto"/>
            <w:vAlign w:val="center"/>
            <w:hideMark/>
            <w:tcPrChange w:id="1735" w:author="HendryHendry/선임연구원/Convergence(연)ATS그룹(hendry.hendry" w:date="2011-11-17T12:20:00Z">
              <w:tcPr>
                <w:tcW w:w="640" w:type="dxa"/>
                <w:vMerge w:val="restart"/>
                <w:tcBorders>
                  <w:top w:val="single" w:sz="4" w:space="0" w:color="auto"/>
                  <w:left w:val="single" w:sz="4" w:space="0" w:color="auto"/>
                  <w:bottom w:val="double" w:sz="6" w:space="0" w:color="000000"/>
                  <w:right w:val="single" w:sz="4" w:space="0" w:color="auto"/>
                </w:tcBorders>
                <w:shd w:val="clear" w:color="auto" w:fill="auto"/>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736" w:author="HendryHendry/선임연구원/Convergence(연)ATS그룹(hendry.hendry" w:date="2011-11-17T12:16:00Z"/>
                <w:rFonts w:eastAsia="Malgun Gothic"/>
                <w:b/>
                <w:bCs/>
                <w:color w:val="000000"/>
                <w:sz w:val="18"/>
                <w:szCs w:val="18"/>
                <w:lang w:eastAsia="ko-KR"/>
              </w:rPr>
            </w:pPr>
            <w:ins w:id="1737" w:author="HendryHendry/선임연구원/Convergence(연)ATS그룹(hendry.hendry" w:date="2011-11-17T12:16:00Z">
              <w:r w:rsidRPr="003E3EBE">
                <w:rPr>
                  <w:rFonts w:eastAsia="Malgun Gothic"/>
                  <w:b/>
                  <w:bCs/>
                  <w:color w:val="000000"/>
                  <w:sz w:val="18"/>
                  <w:szCs w:val="18"/>
                  <w:lang w:eastAsia="ko-KR"/>
                </w:rPr>
                <w:t>OLC</w:t>
              </w:r>
            </w:ins>
          </w:p>
        </w:tc>
        <w:tc>
          <w:tcPr>
            <w:tcW w:w="5663" w:type="dxa"/>
            <w:gridSpan w:val="3"/>
            <w:tcBorders>
              <w:top w:val="single" w:sz="4" w:space="0" w:color="auto"/>
              <w:left w:val="nil"/>
              <w:bottom w:val="single" w:sz="4" w:space="0" w:color="auto"/>
              <w:right w:val="single" w:sz="4" w:space="0" w:color="auto"/>
            </w:tcBorders>
            <w:shd w:val="clear" w:color="auto" w:fill="auto"/>
            <w:vAlign w:val="center"/>
            <w:hideMark/>
            <w:tcPrChange w:id="1738" w:author="HendryHendry/선임연구원/Convergence(연)ATS그룹(hendry.hendry" w:date="2011-11-17T12:20:00Z">
              <w:tcPr>
                <w:tcW w:w="5320" w:type="dxa"/>
                <w:gridSpan w:val="3"/>
                <w:tcBorders>
                  <w:top w:val="single" w:sz="4" w:space="0" w:color="auto"/>
                  <w:left w:val="nil"/>
                  <w:bottom w:val="single" w:sz="4" w:space="0" w:color="auto"/>
                  <w:right w:val="single" w:sz="4" w:space="0" w:color="auto"/>
                </w:tcBorders>
                <w:shd w:val="clear" w:color="auto" w:fill="auto"/>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739" w:author="HendryHendry/선임연구원/Convergence(연)ATS그룹(hendry.hendry" w:date="2011-11-17T12:16:00Z"/>
                <w:rFonts w:eastAsia="Malgun Gothic"/>
                <w:b/>
                <w:bCs/>
                <w:color w:val="000000"/>
                <w:sz w:val="18"/>
                <w:szCs w:val="18"/>
                <w:lang w:eastAsia="ko-KR"/>
              </w:rPr>
            </w:pPr>
            <w:ins w:id="1740" w:author="HendryHendry/선임연구원/Convergence(연)ATS그룹(hendry.hendry" w:date="2011-11-17T12:16:00Z">
              <w:r w:rsidRPr="003E3EBE">
                <w:rPr>
                  <w:rFonts w:eastAsia="Malgun Gothic"/>
                  <w:b/>
                  <w:bCs/>
                  <w:color w:val="000000"/>
                  <w:sz w:val="18"/>
                  <w:szCs w:val="18"/>
                  <w:lang w:eastAsia="ko-KR"/>
                </w:rPr>
                <w:t xml:space="preserve">DPB content </w:t>
              </w:r>
            </w:ins>
          </w:p>
        </w:tc>
        <w:tc>
          <w:tcPr>
            <w:tcW w:w="1311" w:type="dxa"/>
            <w:gridSpan w:val="2"/>
            <w:tcBorders>
              <w:top w:val="single" w:sz="4" w:space="0" w:color="auto"/>
              <w:left w:val="nil"/>
              <w:bottom w:val="single" w:sz="4" w:space="0" w:color="auto"/>
              <w:right w:val="single" w:sz="4" w:space="0" w:color="auto"/>
            </w:tcBorders>
            <w:shd w:val="clear" w:color="auto" w:fill="auto"/>
            <w:vAlign w:val="center"/>
            <w:hideMark/>
            <w:tcPrChange w:id="1741" w:author="HendryHendry/선임연구원/Convergence(연)ATS그룹(hendry.hendry" w:date="2011-11-17T12:20:00Z">
              <w:tcPr>
                <w:tcW w:w="1120" w:type="dxa"/>
                <w:gridSpan w:val="2"/>
                <w:tcBorders>
                  <w:top w:val="single" w:sz="4" w:space="0" w:color="auto"/>
                  <w:left w:val="nil"/>
                  <w:bottom w:val="single" w:sz="4" w:space="0" w:color="auto"/>
                  <w:right w:val="single" w:sz="4" w:space="0" w:color="auto"/>
                </w:tcBorders>
                <w:shd w:val="clear" w:color="auto" w:fill="auto"/>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742" w:author="HendryHendry/선임연구원/Convergence(연)ATS그룹(hendry.hendry" w:date="2011-11-17T12:16:00Z"/>
                <w:rFonts w:eastAsia="Malgun Gothic"/>
                <w:b/>
                <w:bCs/>
                <w:color w:val="000000"/>
                <w:sz w:val="18"/>
                <w:szCs w:val="18"/>
                <w:lang w:eastAsia="ko-KR"/>
              </w:rPr>
            </w:pPr>
            <w:ins w:id="1743" w:author="HendryHendry/선임연구원/Convergence(연)ATS그룹(hendry.hendry" w:date="2011-11-17T12:16:00Z">
              <w:r w:rsidRPr="003E3EBE">
                <w:rPr>
                  <w:rFonts w:eastAsia="Malgun Gothic"/>
                  <w:b/>
                  <w:bCs/>
                  <w:color w:val="000000"/>
                  <w:sz w:val="18"/>
                  <w:szCs w:val="18"/>
                  <w:lang w:eastAsia="ko-KR"/>
                </w:rPr>
                <w:t xml:space="preserve">　</w:t>
              </w:r>
            </w:ins>
          </w:p>
        </w:tc>
      </w:tr>
      <w:tr w:rsidR="003E3EBE" w:rsidRPr="003E3EBE" w:rsidTr="0064799C">
        <w:trPr>
          <w:trHeight w:val="495"/>
          <w:jc w:val="center"/>
          <w:ins w:id="1744" w:author="HendryHendry/선임연구원/Convergence(연)ATS그룹(hendry.hendry" w:date="2011-11-17T12:16:00Z"/>
          <w:trPrChange w:id="1745" w:author="HendryHendry/선임연구원/Convergence(연)ATS그룹(hendry.hendry" w:date="2011-11-17T12:20:00Z">
            <w:trPr>
              <w:trHeight w:val="495"/>
            </w:trPr>
          </w:trPrChange>
        </w:trPr>
        <w:tc>
          <w:tcPr>
            <w:tcW w:w="700" w:type="dxa"/>
            <w:vMerge/>
            <w:tcBorders>
              <w:top w:val="single" w:sz="4" w:space="0" w:color="auto"/>
              <w:left w:val="single" w:sz="4" w:space="0" w:color="auto"/>
              <w:bottom w:val="double" w:sz="6" w:space="0" w:color="000000"/>
              <w:right w:val="single" w:sz="4" w:space="0" w:color="auto"/>
            </w:tcBorders>
            <w:vAlign w:val="center"/>
            <w:hideMark/>
            <w:tcPrChange w:id="1746" w:author="HendryHendry/선임연구원/Convergence(연)ATS그룹(hendry.hendry" w:date="2011-11-17T12:20:00Z">
              <w:tcPr>
                <w:tcW w:w="700" w:type="dxa"/>
                <w:vMerge/>
                <w:tcBorders>
                  <w:top w:val="single" w:sz="4" w:space="0" w:color="auto"/>
                  <w:left w:val="single" w:sz="4" w:space="0" w:color="auto"/>
                  <w:bottom w:val="double" w:sz="6" w:space="0" w:color="000000"/>
                  <w:right w:val="single" w:sz="4" w:space="0" w:color="auto"/>
                </w:tcBorders>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747" w:author="HendryHendry/선임연구원/Convergence(연)ATS그룹(hendry.hendry" w:date="2011-11-17T12:16:00Z"/>
                <w:rFonts w:eastAsia="Malgun Gothic"/>
                <w:b/>
                <w:bCs/>
                <w:color w:val="000000"/>
                <w:sz w:val="18"/>
                <w:szCs w:val="18"/>
                <w:lang w:eastAsia="ko-KR"/>
              </w:rPr>
            </w:pPr>
          </w:p>
        </w:tc>
        <w:tc>
          <w:tcPr>
            <w:tcW w:w="640" w:type="dxa"/>
            <w:vMerge/>
            <w:tcBorders>
              <w:top w:val="single" w:sz="4" w:space="0" w:color="auto"/>
              <w:left w:val="single" w:sz="4" w:space="0" w:color="auto"/>
              <w:bottom w:val="double" w:sz="6" w:space="0" w:color="000000"/>
              <w:right w:val="single" w:sz="4" w:space="0" w:color="auto"/>
            </w:tcBorders>
            <w:vAlign w:val="center"/>
            <w:hideMark/>
            <w:tcPrChange w:id="1748" w:author="HendryHendry/선임연구원/Convergence(연)ATS그룹(hendry.hendry" w:date="2011-11-17T12:20:00Z">
              <w:tcPr>
                <w:tcW w:w="640" w:type="dxa"/>
                <w:vMerge/>
                <w:tcBorders>
                  <w:top w:val="single" w:sz="4" w:space="0" w:color="auto"/>
                  <w:left w:val="single" w:sz="4" w:space="0" w:color="auto"/>
                  <w:bottom w:val="double" w:sz="6" w:space="0" w:color="000000"/>
                  <w:right w:val="single" w:sz="4" w:space="0" w:color="auto"/>
                </w:tcBorders>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749" w:author="HendryHendry/선임연구원/Convergence(연)ATS그룹(hendry.hendry" w:date="2011-11-17T12:16:00Z"/>
                <w:rFonts w:eastAsia="Malgun Gothic"/>
                <w:b/>
                <w:bCs/>
                <w:color w:val="000000"/>
                <w:sz w:val="18"/>
                <w:szCs w:val="18"/>
                <w:lang w:eastAsia="ko-KR"/>
              </w:rPr>
            </w:pPr>
          </w:p>
        </w:tc>
        <w:tc>
          <w:tcPr>
            <w:tcW w:w="1953" w:type="dxa"/>
            <w:tcBorders>
              <w:top w:val="nil"/>
              <w:left w:val="nil"/>
              <w:bottom w:val="double" w:sz="6" w:space="0" w:color="auto"/>
              <w:right w:val="single" w:sz="4" w:space="0" w:color="auto"/>
            </w:tcBorders>
            <w:shd w:val="clear" w:color="auto" w:fill="auto"/>
            <w:noWrap/>
            <w:vAlign w:val="center"/>
            <w:hideMark/>
            <w:tcPrChange w:id="1750" w:author="HendryHendry/선임연구원/Convergence(연)ATS그룹(hendry.hendry" w:date="2011-11-17T12:20:00Z">
              <w:tcPr>
                <w:tcW w:w="1926" w:type="dxa"/>
                <w:tcBorders>
                  <w:top w:val="nil"/>
                  <w:left w:val="nil"/>
                  <w:bottom w:val="double" w:sz="6"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751" w:author="HendryHendry/선임연구원/Convergence(연)ATS그룹(hendry.hendry" w:date="2011-11-17T12:16:00Z"/>
                <w:rFonts w:eastAsia="Malgun Gothic"/>
                <w:b/>
                <w:bCs/>
                <w:color w:val="000000"/>
                <w:sz w:val="18"/>
                <w:szCs w:val="18"/>
                <w:lang w:eastAsia="ko-KR"/>
              </w:rPr>
            </w:pPr>
            <w:ins w:id="1752" w:author="HendryHendry/선임연구원/Convergence(연)ATS그룹(hendry.hendry" w:date="2011-11-17T12:16:00Z">
              <w:r w:rsidRPr="003E3EBE">
                <w:rPr>
                  <w:rFonts w:eastAsia="Malgun Gothic"/>
                  <w:b/>
                  <w:bCs/>
                  <w:color w:val="000000"/>
                  <w:sz w:val="18"/>
                  <w:szCs w:val="18"/>
                  <w:lang w:eastAsia="ko-KR"/>
                </w:rPr>
                <w:t>Before decoding</w:t>
              </w:r>
            </w:ins>
          </w:p>
        </w:tc>
        <w:tc>
          <w:tcPr>
            <w:tcW w:w="1757" w:type="dxa"/>
            <w:tcBorders>
              <w:top w:val="nil"/>
              <w:left w:val="nil"/>
              <w:bottom w:val="double" w:sz="6" w:space="0" w:color="auto"/>
              <w:right w:val="single" w:sz="4" w:space="0" w:color="auto"/>
            </w:tcBorders>
            <w:shd w:val="clear" w:color="auto" w:fill="auto"/>
            <w:noWrap/>
            <w:vAlign w:val="center"/>
            <w:hideMark/>
            <w:tcPrChange w:id="1753" w:author="HendryHendry/선임연구원/Convergence(연)ATS그룹(hendry.hendry" w:date="2011-11-17T12:20:00Z">
              <w:tcPr>
                <w:tcW w:w="1468" w:type="dxa"/>
                <w:tcBorders>
                  <w:top w:val="nil"/>
                  <w:left w:val="nil"/>
                  <w:bottom w:val="double" w:sz="6"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754" w:author="HendryHendry/선임연구원/Convergence(연)ATS그룹(hendry.hendry" w:date="2011-11-17T12:16:00Z"/>
                <w:rFonts w:eastAsia="Malgun Gothic"/>
                <w:b/>
                <w:bCs/>
                <w:color w:val="000000"/>
                <w:sz w:val="18"/>
                <w:szCs w:val="18"/>
                <w:lang w:eastAsia="ko-KR"/>
              </w:rPr>
            </w:pPr>
            <w:ins w:id="1755" w:author="HendryHendry/선임연구원/Convergence(연)ATS그룹(hendry.hendry" w:date="2011-11-17T12:16:00Z">
              <w:r w:rsidRPr="003E3EBE">
                <w:rPr>
                  <w:rFonts w:eastAsia="Malgun Gothic"/>
                  <w:b/>
                  <w:bCs/>
                  <w:color w:val="000000"/>
                  <w:sz w:val="18"/>
                  <w:szCs w:val="18"/>
                  <w:lang w:eastAsia="ko-KR"/>
                </w:rPr>
                <w:t>Signaled Ref Pics</w:t>
              </w:r>
            </w:ins>
          </w:p>
        </w:tc>
        <w:tc>
          <w:tcPr>
            <w:tcW w:w="1953" w:type="dxa"/>
            <w:tcBorders>
              <w:top w:val="nil"/>
              <w:left w:val="nil"/>
              <w:bottom w:val="double" w:sz="6" w:space="0" w:color="auto"/>
              <w:right w:val="single" w:sz="4" w:space="0" w:color="auto"/>
            </w:tcBorders>
            <w:shd w:val="clear" w:color="auto" w:fill="auto"/>
            <w:noWrap/>
            <w:vAlign w:val="center"/>
            <w:hideMark/>
            <w:tcPrChange w:id="1756" w:author="HendryHendry/선임연구원/Convergence(연)ATS그룹(hendry.hendry" w:date="2011-11-17T12:20:00Z">
              <w:tcPr>
                <w:tcW w:w="1926" w:type="dxa"/>
                <w:tcBorders>
                  <w:top w:val="nil"/>
                  <w:left w:val="nil"/>
                  <w:bottom w:val="double" w:sz="6"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757" w:author="HendryHendry/선임연구원/Convergence(연)ATS그룹(hendry.hendry" w:date="2011-11-17T12:16:00Z"/>
                <w:rFonts w:eastAsia="Malgun Gothic"/>
                <w:b/>
                <w:bCs/>
                <w:color w:val="000000"/>
                <w:sz w:val="18"/>
                <w:szCs w:val="18"/>
                <w:lang w:eastAsia="ko-KR"/>
              </w:rPr>
            </w:pPr>
            <w:ins w:id="1758" w:author="HendryHendry/선임연구원/Convergence(연)ATS그룹(hendry.hendry" w:date="2011-11-17T12:16:00Z">
              <w:r w:rsidRPr="003E3EBE">
                <w:rPr>
                  <w:rFonts w:eastAsia="Malgun Gothic"/>
                  <w:b/>
                  <w:bCs/>
                  <w:color w:val="000000"/>
                  <w:sz w:val="18"/>
                  <w:szCs w:val="18"/>
                  <w:lang w:eastAsia="ko-KR"/>
                </w:rPr>
                <w:t>After decoding</w:t>
              </w:r>
            </w:ins>
          </w:p>
        </w:tc>
        <w:tc>
          <w:tcPr>
            <w:tcW w:w="654" w:type="dxa"/>
            <w:tcBorders>
              <w:top w:val="nil"/>
              <w:left w:val="nil"/>
              <w:bottom w:val="double" w:sz="6" w:space="0" w:color="auto"/>
              <w:right w:val="single" w:sz="4" w:space="0" w:color="auto"/>
            </w:tcBorders>
            <w:shd w:val="clear" w:color="auto" w:fill="auto"/>
            <w:noWrap/>
            <w:vAlign w:val="center"/>
            <w:hideMark/>
            <w:tcPrChange w:id="1759" w:author="HendryHendry/선임연구원/Convergence(연)ATS그룹(hendry.hendry" w:date="2011-11-17T12:20:00Z">
              <w:tcPr>
                <w:tcW w:w="654" w:type="dxa"/>
                <w:tcBorders>
                  <w:top w:val="nil"/>
                  <w:left w:val="nil"/>
                  <w:bottom w:val="double" w:sz="6"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760" w:author="HendryHendry/선임연구원/Convergence(연)ATS그룹(hendry.hendry" w:date="2011-11-17T12:16:00Z"/>
                <w:rFonts w:eastAsia="Malgun Gothic"/>
                <w:b/>
                <w:bCs/>
                <w:color w:val="000000"/>
                <w:sz w:val="18"/>
                <w:szCs w:val="18"/>
                <w:lang w:eastAsia="ko-KR"/>
              </w:rPr>
            </w:pPr>
            <w:ins w:id="1761" w:author="HendryHendry/선임연구원/Convergence(연)ATS그룹(hendry.hendry" w:date="2011-11-17T12:16:00Z">
              <w:r w:rsidRPr="003E3EBE">
                <w:rPr>
                  <w:rFonts w:eastAsia="Malgun Gothic"/>
                  <w:b/>
                  <w:bCs/>
                  <w:color w:val="000000"/>
                  <w:sz w:val="18"/>
                  <w:szCs w:val="18"/>
                  <w:lang w:eastAsia="ko-KR"/>
                </w:rPr>
                <w:t>OLC</w:t>
              </w:r>
            </w:ins>
          </w:p>
        </w:tc>
        <w:tc>
          <w:tcPr>
            <w:tcW w:w="657" w:type="dxa"/>
            <w:tcBorders>
              <w:top w:val="nil"/>
              <w:left w:val="nil"/>
              <w:bottom w:val="double" w:sz="6" w:space="0" w:color="auto"/>
              <w:right w:val="single" w:sz="4" w:space="0" w:color="auto"/>
            </w:tcBorders>
            <w:shd w:val="clear" w:color="auto" w:fill="auto"/>
            <w:noWrap/>
            <w:vAlign w:val="center"/>
            <w:hideMark/>
            <w:tcPrChange w:id="1762" w:author="HendryHendry/선임연구원/Convergence(연)ATS그룹(hendry.hendry" w:date="2011-11-17T12:20:00Z">
              <w:tcPr>
                <w:tcW w:w="466" w:type="dxa"/>
                <w:tcBorders>
                  <w:top w:val="nil"/>
                  <w:left w:val="nil"/>
                  <w:bottom w:val="double" w:sz="6"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763" w:author="HendryHendry/선임연구원/Convergence(연)ATS그룹(hendry.hendry" w:date="2011-11-17T12:16:00Z"/>
                <w:rFonts w:eastAsia="Malgun Gothic"/>
                <w:b/>
                <w:bCs/>
                <w:color w:val="000000"/>
                <w:sz w:val="18"/>
                <w:szCs w:val="18"/>
                <w:lang w:eastAsia="ko-KR"/>
              </w:rPr>
            </w:pPr>
            <w:ins w:id="1764" w:author="HendryHendry/선임연구원/Convergence(연)ATS그룹(hendry.hendry" w:date="2011-11-17T12:16:00Z">
              <w:r w:rsidRPr="003E3EBE">
                <w:rPr>
                  <w:rFonts w:eastAsia="Malgun Gothic"/>
                  <w:b/>
                  <w:bCs/>
                  <w:color w:val="000000"/>
                  <w:sz w:val="18"/>
                  <w:szCs w:val="18"/>
                  <w:lang w:eastAsia="ko-KR"/>
                </w:rPr>
                <w:t>LC</w:t>
              </w:r>
            </w:ins>
          </w:p>
        </w:tc>
      </w:tr>
      <w:tr w:rsidR="003E3EBE" w:rsidRPr="003E3EBE" w:rsidTr="0064799C">
        <w:trPr>
          <w:trHeight w:val="315"/>
          <w:jc w:val="center"/>
          <w:ins w:id="1765" w:author="HendryHendry/선임연구원/Convergence(연)ATS그룹(hendry.hendry" w:date="2011-11-17T12:16:00Z"/>
          <w:trPrChange w:id="1766" w:author="HendryHendry/선임연구원/Convergence(연)ATS그룹(hendry.hendry" w:date="2011-11-17T12:20:00Z">
            <w:trPr>
              <w:trHeight w:val="315"/>
            </w:trPr>
          </w:trPrChange>
        </w:trPr>
        <w:tc>
          <w:tcPr>
            <w:tcW w:w="700" w:type="dxa"/>
            <w:tcBorders>
              <w:top w:val="nil"/>
              <w:left w:val="single" w:sz="4" w:space="0" w:color="auto"/>
              <w:bottom w:val="single" w:sz="4" w:space="0" w:color="auto"/>
              <w:right w:val="single" w:sz="4" w:space="0" w:color="auto"/>
            </w:tcBorders>
            <w:shd w:val="clear" w:color="auto" w:fill="auto"/>
            <w:noWrap/>
            <w:vAlign w:val="center"/>
            <w:hideMark/>
            <w:tcPrChange w:id="1767" w:author="HendryHendry/선임연구원/Convergence(연)ATS그룹(hendry.hendry" w:date="2011-11-17T12:20:00Z">
              <w:tcPr>
                <w:tcW w:w="70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768" w:author="HendryHendry/선임연구원/Convergence(연)ATS그룹(hendry.hendry" w:date="2011-11-17T12:16:00Z"/>
                <w:rFonts w:eastAsia="Malgun Gothic"/>
                <w:color w:val="000000"/>
                <w:sz w:val="18"/>
                <w:szCs w:val="18"/>
                <w:lang w:eastAsia="ko-KR"/>
              </w:rPr>
            </w:pPr>
            <w:ins w:id="1769" w:author="HendryHendry/선임연구원/Convergence(연)ATS그룹(hendry.hendry" w:date="2011-11-17T12:16:00Z">
              <w:r w:rsidRPr="003E3EBE">
                <w:rPr>
                  <w:rFonts w:eastAsia="Malgun Gothic"/>
                  <w:color w:val="000000"/>
                  <w:sz w:val="18"/>
                  <w:szCs w:val="18"/>
                  <w:lang w:eastAsia="ko-KR"/>
                </w:rPr>
                <w:t>0</w:t>
              </w:r>
            </w:ins>
          </w:p>
        </w:tc>
        <w:tc>
          <w:tcPr>
            <w:tcW w:w="640" w:type="dxa"/>
            <w:tcBorders>
              <w:top w:val="nil"/>
              <w:left w:val="nil"/>
              <w:bottom w:val="single" w:sz="4" w:space="0" w:color="auto"/>
              <w:right w:val="single" w:sz="4" w:space="0" w:color="auto"/>
            </w:tcBorders>
            <w:shd w:val="clear" w:color="auto" w:fill="auto"/>
            <w:noWrap/>
            <w:vAlign w:val="center"/>
            <w:hideMark/>
            <w:tcPrChange w:id="1770" w:author="HendryHendry/선임연구원/Convergence(연)ATS그룹(hendry.hendry" w:date="2011-11-17T12:20:00Z">
              <w:tcPr>
                <w:tcW w:w="64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771" w:author="HendryHendry/선임연구원/Convergence(연)ATS그룹(hendry.hendry" w:date="2011-11-17T12:16:00Z"/>
                <w:rFonts w:eastAsia="Malgun Gothic"/>
                <w:color w:val="000000"/>
                <w:sz w:val="18"/>
                <w:szCs w:val="18"/>
                <w:lang w:eastAsia="ko-KR"/>
              </w:rPr>
            </w:pPr>
            <w:ins w:id="1772" w:author="HendryHendry/선임연구원/Convergence(연)ATS그룹(hendry.hendry" w:date="2011-11-17T12:16:00Z">
              <w:r w:rsidRPr="003E3EBE">
                <w:rPr>
                  <w:rFonts w:eastAsia="Malgun Gothic"/>
                  <w:color w:val="000000"/>
                  <w:sz w:val="18"/>
                  <w:szCs w:val="18"/>
                  <w:lang w:eastAsia="ko-KR"/>
                </w:rPr>
                <w:t>7</w:t>
              </w:r>
            </w:ins>
          </w:p>
        </w:tc>
        <w:tc>
          <w:tcPr>
            <w:tcW w:w="1953" w:type="dxa"/>
            <w:tcBorders>
              <w:top w:val="nil"/>
              <w:left w:val="nil"/>
              <w:bottom w:val="single" w:sz="4" w:space="0" w:color="auto"/>
              <w:right w:val="single" w:sz="4" w:space="0" w:color="auto"/>
            </w:tcBorders>
            <w:shd w:val="clear" w:color="auto" w:fill="auto"/>
            <w:noWrap/>
            <w:vAlign w:val="center"/>
            <w:hideMark/>
            <w:tcPrChange w:id="1773"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774" w:author="HendryHendry/선임연구원/Convergence(연)ATS그룹(hendry.hendry" w:date="2011-11-17T12:16:00Z"/>
                <w:rFonts w:eastAsia="Malgun Gothic"/>
                <w:color w:val="000000"/>
                <w:sz w:val="18"/>
                <w:szCs w:val="18"/>
                <w:lang w:eastAsia="ko-KR"/>
              </w:rPr>
            </w:pPr>
            <w:ins w:id="1775" w:author="HendryHendry/선임연구원/Convergence(연)ATS그룹(hendry.hendry" w:date="2011-11-17T12:16:00Z">
              <w:r w:rsidRPr="003E3EBE">
                <w:rPr>
                  <w:rFonts w:eastAsia="Malgun Gothic"/>
                  <w:color w:val="000000"/>
                  <w:sz w:val="18"/>
                  <w:szCs w:val="18"/>
                  <w:lang w:eastAsia="ko-KR"/>
                </w:rPr>
                <w:t xml:space="preserve">　</w:t>
              </w:r>
            </w:ins>
          </w:p>
        </w:tc>
        <w:tc>
          <w:tcPr>
            <w:tcW w:w="1757" w:type="dxa"/>
            <w:tcBorders>
              <w:top w:val="nil"/>
              <w:left w:val="nil"/>
              <w:bottom w:val="single" w:sz="4" w:space="0" w:color="auto"/>
              <w:right w:val="single" w:sz="4" w:space="0" w:color="auto"/>
            </w:tcBorders>
            <w:shd w:val="clear" w:color="auto" w:fill="auto"/>
            <w:noWrap/>
            <w:vAlign w:val="center"/>
            <w:hideMark/>
            <w:tcPrChange w:id="1776" w:author="HendryHendry/선임연구원/Convergence(연)ATS그룹(hendry.hendry" w:date="2011-11-17T12:20:00Z">
              <w:tcPr>
                <w:tcW w:w="1468"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777" w:author="HendryHendry/선임연구원/Convergence(연)ATS그룹(hendry.hendry" w:date="2011-11-17T12:16:00Z"/>
                <w:rFonts w:eastAsia="Malgun Gothic"/>
                <w:color w:val="000000"/>
                <w:sz w:val="18"/>
                <w:szCs w:val="18"/>
                <w:lang w:eastAsia="ko-KR"/>
              </w:rPr>
            </w:pPr>
            <w:ins w:id="1778" w:author="HendryHendry/선임연구원/Convergence(연)ATS그룹(hendry.hendry" w:date="2011-11-17T12:16:00Z">
              <w:r w:rsidRPr="003E3EBE">
                <w:rPr>
                  <w:rFonts w:eastAsia="Malgun Gothic"/>
                  <w:color w:val="000000"/>
                  <w:sz w:val="18"/>
                  <w:szCs w:val="18"/>
                  <w:lang w:eastAsia="ko-KR"/>
                </w:rPr>
                <w:t xml:space="preserve">　</w:t>
              </w:r>
            </w:ins>
          </w:p>
        </w:tc>
        <w:tc>
          <w:tcPr>
            <w:tcW w:w="1953" w:type="dxa"/>
            <w:tcBorders>
              <w:top w:val="nil"/>
              <w:left w:val="nil"/>
              <w:bottom w:val="single" w:sz="4" w:space="0" w:color="auto"/>
              <w:right w:val="single" w:sz="4" w:space="0" w:color="auto"/>
            </w:tcBorders>
            <w:shd w:val="clear" w:color="auto" w:fill="auto"/>
            <w:noWrap/>
            <w:vAlign w:val="center"/>
            <w:hideMark/>
            <w:tcPrChange w:id="1779"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780" w:author="HendryHendry/선임연구원/Convergence(연)ATS그룹(hendry.hendry" w:date="2011-11-17T12:16:00Z"/>
                <w:rFonts w:eastAsia="Malgun Gothic"/>
                <w:color w:val="000000"/>
                <w:sz w:val="18"/>
                <w:szCs w:val="18"/>
                <w:lang w:eastAsia="ko-KR"/>
              </w:rPr>
            </w:pPr>
            <w:ins w:id="1781" w:author="HendryHendry/선임연구원/Convergence(연)ATS그룹(hendry.hendry" w:date="2011-11-17T12:16:00Z">
              <w:r w:rsidRPr="003E3EBE">
                <w:rPr>
                  <w:rFonts w:eastAsia="Malgun Gothic"/>
                  <w:color w:val="000000"/>
                  <w:sz w:val="18"/>
                  <w:szCs w:val="18"/>
                  <w:lang w:eastAsia="ko-KR"/>
                </w:rPr>
                <w:t>0</w:t>
              </w:r>
            </w:ins>
          </w:p>
        </w:tc>
        <w:tc>
          <w:tcPr>
            <w:tcW w:w="654" w:type="dxa"/>
            <w:tcBorders>
              <w:top w:val="nil"/>
              <w:left w:val="nil"/>
              <w:bottom w:val="single" w:sz="4" w:space="0" w:color="auto"/>
              <w:right w:val="single" w:sz="4" w:space="0" w:color="auto"/>
            </w:tcBorders>
            <w:shd w:val="clear" w:color="auto" w:fill="auto"/>
            <w:noWrap/>
            <w:vAlign w:val="center"/>
            <w:hideMark/>
            <w:tcPrChange w:id="1782" w:author="HendryHendry/선임연구원/Convergence(연)ATS그룹(hendry.hendry" w:date="2011-11-17T12:20:00Z">
              <w:tcPr>
                <w:tcW w:w="65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783" w:author="HendryHendry/선임연구원/Convergence(연)ATS그룹(hendry.hendry" w:date="2011-11-17T12:16:00Z"/>
                <w:rFonts w:eastAsia="Malgun Gothic"/>
                <w:color w:val="000000"/>
                <w:sz w:val="18"/>
                <w:szCs w:val="18"/>
                <w:lang w:eastAsia="ko-KR"/>
              </w:rPr>
            </w:pPr>
            <w:ins w:id="1784" w:author="HendryHendry/선임연구원/Convergence(연)ATS그룹(hendry.hendry" w:date="2011-11-17T12:16:00Z">
              <w:r w:rsidRPr="003E3EBE">
                <w:rPr>
                  <w:rFonts w:eastAsia="Malgun Gothic"/>
                  <w:color w:val="000000"/>
                  <w:sz w:val="18"/>
                  <w:szCs w:val="18"/>
                  <w:lang w:eastAsia="ko-KR"/>
                </w:rPr>
                <w:t>7</w:t>
              </w:r>
            </w:ins>
          </w:p>
        </w:tc>
        <w:tc>
          <w:tcPr>
            <w:tcW w:w="657" w:type="dxa"/>
            <w:tcBorders>
              <w:top w:val="nil"/>
              <w:left w:val="nil"/>
              <w:bottom w:val="single" w:sz="4" w:space="0" w:color="auto"/>
              <w:right w:val="single" w:sz="4" w:space="0" w:color="auto"/>
            </w:tcBorders>
            <w:shd w:val="clear" w:color="auto" w:fill="auto"/>
            <w:noWrap/>
            <w:vAlign w:val="center"/>
            <w:hideMark/>
            <w:tcPrChange w:id="1785" w:author="HendryHendry/선임연구원/Convergence(연)ATS그룹(hendry.hendry" w:date="2011-11-17T12:20:00Z">
              <w:tcPr>
                <w:tcW w:w="46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786" w:author="HendryHendry/선임연구원/Convergence(연)ATS그룹(hendry.hendry" w:date="2011-11-17T12:16:00Z"/>
                <w:rFonts w:eastAsia="Malgun Gothic"/>
                <w:color w:val="000000"/>
                <w:sz w:val="18"/>
                <w:szCs w:val="18"/>
                <w:lang w:eastAsia="ko-KR"/>
              </w:rPr>
            </w:pPr>
            <w:ins w:id="1787" w:author="HendryHendry/선임연구원/Convergence(연)ATS그룹(hendry.hendry" w:date="2011-11-17T12:16:00Z">
              <w:r w:rsidRPr="003E3EBE">
                <w:rPr>
                  <w:rFonts w:eastAsia="Malgun Gothic"/>
                  <w:color w:val="000000"/>
                  <w:sz w:val="18"/>
                  <w:szCs w:val="18"/>
                  <w:lang w:eastAsia="ko-KR"/>
                </w:rPr>
                <w:t>0</w:t>
              </w:r>
            </w:ins>
          </w:p>
        </w:tc>
      </w:tr>
      <w:tr w:rsidR="003E3EBE" w:rsidRPr="003E3EBE" w:rsidTr="0064799C">
        <w:trPr>
          <w:trHeight w:val="300"/>
          <w:jc w:val="center"/>
          <w:ins w:id="1788" w:author="HendryHendry/선임연구원/Convergence(연)ATS그룹(hendry.hendry" w:date="2011-11-17T12:16:00Z"/>
          <w:trPrChange w:id="1789" w:author="HendryHendry/선임연구원/Convergence(연)ATS그룹(hendry.hendry" w:date="2011-11-17T12:20:00Z">
            <w:trPr>
              <w:trHeight w:val="300"/>
            </w:trPr>
          </w:trPrChange>
        </w:trPr>
        <w:tc>
          <w:tcPr>
            <w:tcW w:w="700" w:type="dxa"/>
            <w:tcBorders>
              <w:top w:val="nil"/>
              <w:left w:val="single" w:sz="4" w:space="0" w:color="auto"/>
              <w:bottom w:val="single" w:sz="4" w:space="0" w:color="auto"/>
              <w:right w:val="single" w:sz="4" w:space="0" w:color="auto"/>
            </w:tcBorders>
            <w:shd w:val="clear" w:color="auto" w:fill="auto"/>
            <w:noWrap/>
            <w:vAlign w:val="center"/>
            <w:hideMark/>
            <w:tcPrChange w:id="1790" w:author="HendryHendry/선임연구원/Convergence(연)ATS그룹(hendry.hendry" w:date="2011-11-17T12:20:00Z">
              <w:tcPr>
                <w:tcW w:w="70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791" w:author="HendryHendry/선임연구원/Convergence(연)ATS그룹(hendry.hendry" w:date="2011-11-17T12:16:00Z"/>
                <w:rFonts w:eastAsia="Malgun Gothic"/>
                <w:color w:val="000000"/>
                <w:sz w:val="18"/>
                <w:szCs w:val="18"/>
                <w:lang w:eastAsia="ko-KR"/>
              </w:rPr>
            </w:pPr>
            <w:ins w:id="1792" w:author="HendryHendry/선임연구원/Convergence(연)ATS그룹(hendry.hendry" w:date="2011-11-17T12:16:00Z">
              <w:r w:rsidRPr="003E3EBE">
                <w:rPr>
                  <w:rFonts w:eastAsia="Malgun Gothic"/>
                  <w:color w:val="000000"/>
                  <w:sz w:val="18"/>
                  <w:szCs w:val="18"/>
                  <w:lang w:eastAsia="ko-KR"/>
                </w:rPr>
                <w:t>8</w:t>
              </w:r>
            </w:ins>
          </w:p>
        </w:tc>
        <w:tc>
          <w:tcPr>
            <w:tcW w:w="640" w:type="dxa"/>
            <w:tcBorders>
              <w:top w:val="nil"/>
              <w:left w:val="nil"/>
              <w:bottom w:val="single" w:sz="4" w:space="0" w:color="auto"/>
              <w:right w:val="single" w:sz="4" w:space="0" w:color="auto"/>
            </w:tcBorders>
            <w:shd w:val="clear" w:color="auto" w:fill="auto"/>
            <w:noWrap/>
            <w:vAlign w:val="center"/>
            <w:hideMark/>
            <w:tcPrChange w:id="1793" w:author="HendryHendry/선임연구원/Convergence(연)ATS그룹(hendry.hendry" w:date="2011-11-17T12:20:00Z">
              <w:tcPr>
                <w:tcW w:w="64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794" w:author="HendryHendry/선임연구원/Convergence(연)ATS그룹(hendry.hendry" w:date="2011-11-17T12:16:00Z"/>
                <w:rFonts w:eastAsia="Malgun Gothic"/>
                <w:color w:val="000000"/>
                <w:sz w:val="18"/>
                <w:szCs w:val="18"/>
                <w:lang w:eastAsia="ko-KR"/>
              </w:rPr>
            </w:pPr>
            <w:ins w:id="1795" w:author="HendryHendry/선임연구원/Convergence(연)ATS그룹(hendry.hendry" w:date="2011-11-17T12:16:00Z">
              <w:r w:rsidRPr="003E3EBE">
                <w:rPr>
                  <w:rFonts w:eastAsia="Malgun Gothic"/>
                  <w:color w:val="000000"/>
                  <w:sz w:val="18"/>
                  <w:szCs w:val="18"/>
                  <w:lang w:eastAsia="ko-KR"/>
                </w:rPr>
                <w:t>7</w:t>
              </w:r>
            </w:ins>
          </w:p>
        </w:tc>
        <w:tc>
          <w:tcPr>
            <w:tcW w:w="1953" w:type="dxa"/>
            <w:tcBorders>
              <w:top w:val="nil"/>
              <w:left w:val="nil"/>
              <w:bottom w:val="single" w:sz="4" w:space="0" w:color="auto"/>
              <w:right w:val="single" w:sz="4" w:space="0" w:color="auto"/>
            </w:tcBorders>
            <w:shd w:val="clear" w:color="auto" w:fill="auto"/>
            <w:noWrap/>
            <w:vAlign w:val="center"/>
            <w:hideMark/>
            <w:tcPrChange w:id="1796"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797" w:author="HendryHendry/선임연구원/Convergence(연)ATS그룹(hendry.hendry" w:date="2011-11-17T12:16:00Z"/>
                <w:rFonts w:eastAsia="Malgun Gothic"/>
                <w:color w:val="000000"/>
                <w:sz w:val="18"/>
                <w:szCs w:val="18"/>
                <w:lang w:eastAsia="ko-KR"/>
              </w:rPr>
            </w:pPr>
            <w:ins w:id="1798" w:author="HendryHendry/선임연구원/Convergence(연)ATS그룹(hendry.hendry" w:date="2011-11-17T12:16:00Z">
              <w:r w:rsidRPr="003E3EBE">
                <w:rPr>
                  <w:rFonts w:eastAsia="Malgun Gothic"/>
                  <w:color w:val="000000"/>
                  <w:sz w:val="18"/>
                  <w:szCs w:val="18"/>
                  <w:lang w:eastAsia="ko-KR"/>
                </w:rPr>
                <w:t>0</w:t>
              </w:r>
            </w:ins>
          </w:p>
        </w:tc>
        <w:tc>
          <w:tcPr>
            <w:tcW w:w="1757" w:type="dxa"/>
            <w:tcBorders>
              <w:top w:val="nil"/>
              <w:left w:val="nil"/>
              <w:bottom w:val="single" w:sz="4" w:space="0" w:color="auto"/>
              <w:right w:val="single" w:sz="4" w:space="0" w:color="auto"/>
            </w:tcBorders>
            <w:shd w:val="clear" w:color="auto" w:fill="auto"/>
            <w:noWrap/>
            <w:vAlign w:val="center"/>
            <w:hideMark/>
            <w:tcPrChange w:id="1799" w:author="HendryHendry/선임연구원/Convergence(연)ATS그룹(hendry.hendry" w:date="2011-11-17T12:20:00Z">
              <w:tcPr>
                <w:tcW w:w="1468"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800" w:author="HendryHendry/선임연구원/Convergence(연)ATS그룹(hendry.hendry" w:date="2011-11-17T12:16:00Z"/>
                <w:rFonts w:eastAsia="Malgun Gothic"/>
                <w:color w:val="000000"/>
                <w:sz w:val="18"/>
                <w:szCs w:val="18"/>
                <w:lang w:eastAsia="ko-KR"/>
              </w:rPr>
            </w:pPr>
            <w:ins w:id="1801" w:author="HendryHendry/선임연구원/Convergence(연)ATS그룹(hendry.hendry" w:date="2011-11-17T12:16:00Z">
              <w:r w:rsidRPr="003E3EBE">
                <w:rPr>
                  <w:rFonts w:eastAsia="Malgun Gothic"/>
                  <w:color w:val="000000"/>
                  <w:sz w:val="18"/>
                  <w:szCs w:val="18"/>
                  <w:lang w:eastAsia="ko-KR"/>
                </w:rPr>
                <w:t>[LC 0]</w:t>
              </w:r>
            </w:ins>
          </w:p>
        </w:tc>
        <w:tc>
          <w:tcPr>
            <w:tcW w:w="1953" w:type="dxa"/>
            <w:tcBorders>
              <w:top w:val="nil"/>
              <w:left w:val="nil"/>
              <w:bottom w:val="single" w:sz="4" w:space="0" w:color="auto"/>
              <w:right w:val="single" w:sz="4" w:space="0" w:color="auto"/>
            </w:tcBorders>
            <w:shd w:val="clear" w:color="auto" w:fill="auto"/>
            <w:noWrap/>
            <w:vAlign w:val="center"/>
            <w:hideMark/>
            <w:tcPrChange w:id="1802"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803" w:author="HendryHendry/선임연구원/Convergence(연)ATS그룹(hendry.hendry" w:date="2011-11-17T12:16:00Z"/>
                <w:rFonts w:eastAsia="Malgun Gothic"/>
                <w:color w:val="000000"/>
                <w:sz w:val="18"/>
                <w:szCs w:val="18"/>
                <w:lang w:eastAsia="ko-KR"/>
              </w:rPr>
            </w:pPr>
            <w:ins w:id="1804" w:author="HendryHendry/선임연구원/Convergence(연)ATS그룹(hendry.hendry" w:date="2011-11-17T12:16:00Z">
              <w:r w:rsidRPr="003E3EBE">
                <w:rPr>
                  <w:rFonts w:eastAsia="Malgun Gothic"/>
                  <w:color w:val="000000"/>
                  <w:sz w:val="18"/>
                  <w:szCs w:val="18"/>
                  <w:lang w:eastAsia="ko-KR"/>
                </w:rPr>
                <w:t>0,8</w:t>
              </w:r>
            </w:ins>
          </w:p>
        </w:tc>
        <w:tc>
          <w:tcPr>
            <w:tcW w:w="654" w:type="dxa"/>
            <w:tcBorders>
              <w:top w:val="nil"/>
              <w:left w:val="nil"/>
              <w:bottom w:val="single" w:sz="4" w:space="0" w:color="auto"/>
              <w:right w:val="single" w:sz="4" w:space="0" w:color="auto"/>
            </w:tcBorders>
            <w:shd w:val="clear" w:color="auto" w:fill="auto"/>
            <w:noWrap/>
            <w:vAlign w:val="center"/>
            <w:hideMark/>
            <w:tcPrChange w:id="1805" w:author="HendryHendry/선임연구원/Convergence(연)ATS그룹(hendry.hendry" w:date="2011-11-17T12:20:00Z">
              <w:tcPr>
                <w:tcW w:w="65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806" w:author="HendryHendry/선임연구원/Convergence(연)ATS그룹(hendry.hendry" w:date="2011-11-17T12:16:00Z"/>
                <w:rFonts w:eastAsia="Malgun Gothic"/>
                <w:color w:val="000000"/>
                <w:sz w:val="18"/>
                <w:szCs w:val="18"/>
                <w:lang w:eastAsia="ko-KR"/>
              </w:rPr>
            </w:pPr>
            <w:ins w:id="1807" w:author="HendryHendry/선임연구원/Convergence(연)ATS그룹(hendry.hendry" w:date="2011-11-17T12:16:00Z">
              <w:r w:rsidRPr="003E3EBE">
                <w:rPr>
                  <w:rFonts w:eastAsia="Malgun Gothic"/>
                  <w:color w:val="000000"/>
                  <w:sz w:val="18"/>
                  <w:szCs w:val="18"/>
                  <w:lang w:eastAsia="ko-KR"/>
                </w:rPr>
                <w:t>7</w:t>
              </w:r>
            </w:ins>
          </w:p>
        </w:tc>
        <w:tc>
          <w:tcPr>
            <w:tcW w:w="657" w:type="dxa"/>
            <w:tcBorders>
              <w:top w:val="nil"/>
              <w:left w:val="nil"/>
              <w:bottom w:val="single" w:sz="4" w:space="0" w:color="auto"/>
              <w:right w:val="single" w:sz="4" w:space="0" w:color="auto"/>
            </w:tcBorders>
            <w:shd w:val="clear" w:color="auto" w:fill="auto"/>
            <w:noWrap/>
            <w:vAlign w:val="center"/>
            <w:hideMark/>
            <w:tcPrChange w:id="1808" w:author="HendryHendry/선임연구원/Convergence(연)ATS그룹(hendry.hendry" w:date="2011-11-17T12:20:00Z">
              <w:tcPr>
                <w:tcW w:w="46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809" w:author="HendryHendry/선임연구원/Convergence(연)ATS그룹(hendry.hendry" w:date="2011-11-17T12:16:00Z"/>
                <w:rFonts w:eastAsia="Malgun Gothic"/>
                <w:color w:val="000000"/>
                <w:sz w:val="18"/>
                <w:szCs w:val="18"/>
                <w:lang w:eastAsia="ko-KR"/>
              </w:rPr>
            </w:pPr>
            <w:ins w:id="1810" w:author="HendryHendry/선임연구원/Convergence(연)ATS그룹(hendry.hendry" w:date="2011-11-17T12:16:00Z">
              <w:r w:rsidRPr="003E3EBE">
                <w:rPr>
                  <w:rFonts w:eastAsia="Malgun Gothic"/>
                  <w:color w:val="000000"/>
                  <w:sz w:val="18"/>
                  <w:szCs w:val="18"/>
                  <w:lang w:eastAsia="ko-KR"/>
                </w:rPr>
                <w:t>8</w:t>
              </w:r>
            </w:ins>
          </w:p>
        </w:tc>
      </w:tr>
      <w:tr w:rsidR="003E3EBE" w:rsidRPr="003E3EBE" w:rsidTr="0064799C">
        <w:trPr>
          <w:trHeight w:val="300"/>
          <w:jc w:val="center"/>
          <w:ins w:id="1811" w:author="HendryHendry/선임연구원/Convergence(연)ATS그룹(hendry.hendry" w:date="2011-11-17T12:16:00Z"/>
          <w:trPrChange w:id="1812" w:author="HendryHendry/선임연구원/Convergence(연)ATS그룹(hendry.hendry" w:date="2011-11-17T12:20:00Z">
            <w:trPr>
              <w:trHeight w:val="300"/>
            </w:trPr>
          </w:trPrChange>
        </w:trPr>
        <w:tc>
          <w:tcPr>
            <w:tcW w:w="700" w:type="dxa"/>
            <w:tcBorders>
              <w:top w:val="nil"/>
              <w:left w:val="single" w:sz="4" w:space="0" w:color="auto"/>
              <w:bottom w:val="single" w:sz="4" w:space="0" w:color="auto"/>
              <w:right w:val="single" w:sz="4" w:space="0" w:color="auto"/>
            </w:tcBorders>
            <w:shd w:val="clear" w:color="auto" w:fill="auto"/>
            <w:noWrap/>
            <w:vAlign w:val="center"/>
            <w:hideMark/>
            <w:tcPrChange w:id="1813" w:author="HendryHendry/선임연구원/Convergence(연)ATS그룹(hendry.hendry" w:date="2011-11-17T12:20:00Z">
              <w:tcPr>
                <w:tcW w:w="70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814" w:author="HendryHendry/선임연구원/Convergence(연)ATS그룹(hendry.hendry" w:date="2011-11-17T12:16:00Z"/>
                <w:rFonts w:eastAsia="Malgun Gothic"/>
                <w:color w:val="000000"/>
                <w:sz w:val="18"/>
                <w:szCs w:val="18"/>
                <w:lang w:eastAsia="ko-KR"/>
              </w:rPr>
            </w:pPr>
            <w:ins w:id="1815" w:author="HendryHendry/선임연구원/Convergence(연)ATS그룹(hendry.hendry" w:date="2011-11-17T12:16:00Z">
              <w:r w:rsidRPr="003E3EBE">
                <w:rPr>
                  <w:rFonts w:eastAsia="Malgun Gothic"/>
                  <w:color w:val="000000"/>
                  <w:sz w:val="18"/>
                  <w:szCs w:val="18"/>
                  <w:lang w:eastAsia="ko-KR"/>
                </w:rPr>
                <w:t>4</w:t>
              </w:r>
            </w:ins>
          </w:p>
        </w:tc>
        <w:tc>
          <w:tcPr>
            <w:tcW w:w="640" w:type="dxa"/>
            <w:tcBorders>
              <w:top w:val="nil"/>
              <w:left w:val="nil"/>
              <w:bottom w:val="single" w:sz="4" w:space="0" w:color="auto"/>
              <w:right w:val="single" w:sz="4" w:space="0" w:color="auto"/>
            </w:tcBorders>
            <w:shd w:val="clear" w:color="auto" w:fill="auto"/>
            <w:noWrap/>
            <w:vAlign w:val="center"/>
            <w:hideMark/>
            <w:tcPrChange w:id="1816" w:author="HendryHendry/선임연구원/Convergence(연)ATS그룹(hendry.hendry" w:date="2011-11-17T12:20:00Z">
              <w:tcPr>
                <w:tcW w:w="64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817" w:author="HendryHendry/선임연구원/Convergence(연)ATS그룹(hendry.hendry" w:date="2011-11-17T12:16:00Z"/>
                <w:rFonts w:eastAsia="Malgun Gothic"/>
                <w:color w:val="000000"/>
                <w:sz w:val="18"/>
                <w:szCs w:val="18"/>
                <w:lang w:eastAsia="ko-KR"/>
              </w:rPr>
            </w:pPr>
            <w:ins w:id="1818" w:author="HendryHendry/선임연구원/Convergence(연)ATS그룹(hendry.hendry" w:date="2011-11-17T12:16:00Z">
              <w:r w:rsidRPr="003E3EBE">
                <w:rPr>
                  <w:rFonts w:eastAsia="Malgun Gothic"/>
                  <w:color w:val="000000"/>
                  <w:sz w:val="18"/>
                  <w:szCs w:val="18"/>
                  <w:lang w:eastAsia="ko-KR"/>
                </w:rPr>
                <w:t>11</w:t>
              </w:r>
            </w:ins>
          </w:p>
        </w:tc>
        <w:tc>
          <w:tcPr>
            <w:tcW w:w="1953" w:type="dxa"/>
            <w:tcBorders>
              <w:top w:val="nil"/>
              <w:left w:val="nil"/>
              <w:bottom w:val="single" w:sz="4" w:space="0" w:color="auto"/>
              <w:right w:val="single" w:sz="4" w:space="0" w:color="auto"/>
            </w:tcBorders>
            <w:shd w:val="clear" w:color="auto" w:fill="auto"/>
            <w:noWrap/>
            <w:vAlign w:val="center"/>
            <w:hideMark/>
            <w:tcPrChange w:id="1819"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820" w:author="HendryHendry/선임연구원/Convergence(연)ATS그룹(hendry.hendry" w:date="2011-11-17T12:16:00Z"/>
                <w:rFonts w:eastAsia="Malgun Gothic"/>
                <w:color w:val="000000"/>
                <w:sz w:val="18"/>
                <w:szCs w:val="18"/>
                <w:lang w:eastAsia="ko-KR"/>
              </w:rPr>
            </w:pPr>
            <w:ins w:id="1821" w:author="HendryHendry/선임연구원/Convergence(연)ATS그룹(hendry.hendry" w:date="2011-11-17T12:16:00Z">
              <w:r w:rsidRPr="003E3EBE">
                <w:rPr>
                  <w:rFonts w:eastAsia="Malgun Gothic"/>
                  <w:color w:val="000000"/>
                  <w:sz w:val="18"/>
                  <w:szCs w:val="18"/>
                  <w:lang w:eastAsia="ko-KR"/>
                </w:rPr>
                <w:t>0,8</w:t>
              </w:r>
            </w:ins>
          </w:p>
        </w:tc>
        <w:tc>
          <w:tcPr>
            <w:tcW w:w="1757" w:type="dxa"/>
            <w:tcBorders>
              <w:top w:val="nil"/>
              <w:left w:val="nil"/>
              <w:bottom w:val="single" w:sz="4" w:space="0" w:color="auto"/>
              <w:right w:val="single" w:sz="4" w:space="0" w:color="auto"/>
            </w:tcBorders>
            <w:shd w:val="clear" w:color="auto" w:fill="auto"/>
            <w:noWrap/>
            <w:vAlign w:val="center"/>
            <w:hideMark/>
            <w:tcPrChange w:id="1822" w:author="HendryHendry/선임연구원/Convergence(연)ATS그룹(hendry.hendry" w:date="2011-11-17T12:20:00Z">
              <w:tcPr>
                <w:tcW w:w="1468"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823" w:author="HendryHendry/선임연구원/Convergence(연)ATS그룹(hendry.hendry" w:date="2011-11-17T12:16:00Z"/>
                <w:rFonts w:eastAsia="Malgun Gothic"/>
                <w:color w:val="000000"/>
                <w:sz w:val="18"/>
                <w:szCs w:val="18"/>
                <w:lang w:eastAsia="ko-KR"/>
              </w:rPr>
            </w:pPr>
            <w:ins w:id="1824" w:author="HendryHendry/선임연구원/Convergence(연)ATS그룹(hendry.hendry" w:date="2011-11-17T12:16:00Z">
              <w:r w:rsidRPr="003E3EBE">
                <w:rPr>
                  <w:rFonts w:eastAsia="Malgun Gothic"/>
                  <w:color w:val="000000"/>
                  <w:sz w:val="18"/>
                  <w:szCs w:val="18"/>
                  <w:lang w:eastAsia="ko-KR"/>
                </w:rPr>
                <w:t>[LC 0 8 ]</w:t>
              </w:r>
            </w:ins>
          </w:p>
        </w:tc>
        <w:tc>
          <w:tcPr>
            <w:tcW w:w="1953" w:type="dxa"/>
            <w:tcBorders>
              <w:top w:val="nil"/>
              <w:left w:val="nil"/>
              <w:bottom w:val="single" w:sz="4" w:space="0" w:color="auto"/>
              <w:right w:val="single" w:sz="4" w:space="0" w:color="auto"/>
            </w:tcBorders>
            <w:shd w:val="clear" w:color="auto" w:fill="auto"/>
            <w:noWrap/>
            <w:vAlign w:val="center"/>
            <w:hideMark/>
            <w:tcPrChange w:id="1825"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826" w:author="HendryHendry/선임연구원/Convergence(연)ATS그룹(hendry.hendry" w:date="2011-11-17T12:16:00Z"/>
                <w:rFonts w:eastAsia="Malgun Gothic"/>
                <w:color w:val="000000"/>
                <w:sz w:val="18"/>
                <w:szCs w:val="18"/>
                <w:lang w:eastAsia="ko-KR"/>
              </w:rPr>
            </w:pPr>
            <w:ins w:id="1827" w:author="HendryHendry/선임연구원/Convergence(연)ATS그룹(hendry.hendry" w:date="2011-11-17T12:16:00Z">
              <w:r w:rsidRPr="003E3EBE">
                <w:rPr>
                  <w:rFonts w:eastAsia="Malgun Gothic"/>
                  <w:color w:val="000000"/>
                  <w:sz w:val="18"/>
                  <w:szCs w:val="18"/>
                  <w:lang w:eastAsia="ko-KR"/>
                </w:rPr>
                <w:t>0,8,4</w:t>
              </w:r>
            </w:ins>
          </w:p>
        </w:tc>
        <w:tc>
          <w:tcPr>
            <w:tcW w:w="654" w:type="dxa"/>
            <w:tcBorders>
              <w:top w:val="nil"/>
              <w:left w:val="nil"/>
              <w:bottom w:val="single" w:sz="4" w:space="0" w:color="auto"/>
              <w:right w:val="single" w:sz="4" w:space="0" w:color="auto"/>
            </w:tcBorders>
            <w:shd w:val="clear" w:color="auto" w:fill="auto"/>
            <w:noWrap/>
            <w:vAlign w:val="center"/>
            <w:hideMark/>
            <w:tcPrChange w:id="1828" w:author="HendryHendry/선임연구원/Convergence(연)ATS그룹(hendry.hendry" w:date="2011-11-17T12:20:00Z">
              <w:tcPr>
                <w:tcW w:w="65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829" w:author="HendryHendry/선임연구원/Convergence(연)ATS그룹(hendry.hendry" w:date="2011-11-17T12:16:00Z"/>
                <w:rFonts w:eastAsia="Malgun Gothic"/>
                <w:color w:val="000000"/>
                <w:sz w:val="18"/>
                <w:szCs w:val="18"/>
                <w:lang w:eastAsia="ko-KR"/>
              </w:rPr>
            </w:pPr>
            <w:ins w:id="1830" w:author="HendryHendry/선임연구원/Convergence(연)ATS그룹(hendry.hendry" w:date="2011-11-17T12:16:00Z">
              <w:r w:rsidRPr="003E3EBE">
                <w:rPr>
                  <w:rFonts w:eastAsia="Malgun Gothic"/>
                  <w:color w:val="000000"/>
                  <w:sz w:val="18"/>
                  <w:szCs w:val="18"/>
                  <w:lang w:eastAsia="ko-KR"/>
                </w:rPr>
                <w:t>7</w:t>
              </w:r>
            </w:ins>
          </w:p>
        </w:tc>
        <w:tc>
          <w:tcPr>
            <w:tcW w:w="657" w:type="dxa"/>
            <w:tcBorders>
              <w:top w:val="nil"/>
              <w:left w:val="nil"/>
              <w:bottom w:val="single" w:sz="4" w:space="0" w:color="auto"/>
              <w:right w:val="single" w:sz="4" w:space="0" w:color="auto"/>
            </w:tcBorders>
            <w:shd w:val="clear" w:color="auto" w:fill="auto"/>
            <w:noWrap/>
            <w:vAlign w:val="center"/>
            <w:hideMark/>
            <w:tcPrChange w:id="1831" w:author="HendryHendry/선임연구원/Convergence(연)ATS그룹(hendry.hendry" w:date="2011-11-17T12:20:00Z">
              <w:tcPr>
                <w:tcW w:w="46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832" w:author="HendryHendry/선임연구원/Convergence(연)ATS그룹(hendry.hendry" w:date="2011-11-17T12:16:00Z"/>
                <w:rFonts w:eastAsia="Malgun Gothic"/>
                <w:color w:val="000000"/>
                <w:sz w:val="18"/>
                <w:szCs w:val="18"/>
                <w:lang w:eastAsia="ko-KR"/>
              </w:rPr>
            </w:pPr>
            <w:ins w:id="1833" w:author="HendryHendry/선임연구원/Convergence(연)ATS그룹(hendry.hendry" w:date="2011-11-17T12:16:00Z">
              <w:r w:rsidRPr="003E3EBE">
                <w:rPr>
                  <w:rFonts w:eastAsia="Malgun Gothic"/>
                  <w:color w:val="000000"/>
                  <w:sz w:val="18"/>
                  <w:szCs w:val="18"/>
                  <w:lang w:eastAsia="ko-KR"/>
                </w:rPr>
                <w:t>12</w:t>
              </w:r>
            </w:ins>
          </w:p>
        </w:tc>
      </w:tr>
      <w:tr w:rsidR="003E3EBE" w:rsidRPr="003E3EBE" w:rsidTr="0064799C">
        <w:trPr>
          <w:trHeight w:val="300"/>
          <w:jc w:val="center"/>
          <w:ins w:id="1834" w:author="HendryHendry/선임연구원/Convergence(연)ATS그룹(hendry.hendry" w:date="2011-11-17T12:16:00Z"/>
          <w:trPrChange w:id="1835" w:author="HendryHendry/선임연구원/Convergence(연)ATS그룹(hendry.hendry" w:date="2011-11-17T12:20:00Z">
            <w:trPr>
              <w:trHeight w:val="300"/>
            </w:trPr>
          </w:trPrChange>
        </w:trPr>
        <w:tc>
          <w:tcPr>
            <w:tcW w:w="700" w:type="dxa"/>
            <w:tcBorders>
              <w:top w:val="nil"/>
              <w:left w:val="single" w:sz="4" w:space="0" w:color="auto"/>
              <w:bottom w:val="single" w:sz="4" w:space="0" w:color="auto"/>
              <w:right w:val="single" w:sz="4" w:space="0" w:color="auto"/>
            </w:tcBorders>
            <w:shd w:val="clear" w:color="auto" w:fill="auto"/>
            <w:noWrap/>
            <w:vAlign w:val="center"/>
            <w:hideMark/>
            <w:tcPrChange w:id="1836" w:author="HendryHendry/선임연구원/Convergence(연)ATS그룹(hendry.hendry" w:date="2011-11-17T12:20:00Z">
              <w:tcPr>
                <w:tcW w:w="70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837" w:author="HendryHendry/선임연구원/Convergence(연)ATS그룹(hendry.hendry" w:date="2011-11-17T12:16:00Z"/>
                <w:rFonts w:eastAsia="Malgun Gothic"/>
                <w:color w:val="000000"/>
                <w:sz w:val="18"/>
                <w:szCs w:val="18"/>
                <w:lang w:eastAsia="ko-KR"/>
              </w:rPr>
            </w:pPr>
            <w:ins w:id="1838" w:author="HendryHendry/선임연구원/Convergence(연)ATS그룹(hendry.hendry" w:date="2011-11-17T12:16:00Z">
              <w:r w:rsidRPr="003E3EBE">
                <w:rPr>
                  <w:rFonts w:eastAsia="Malgun Gothic"/>
                  <w:color w:val="000000"/>
                  <w:sz w:val="18"/>
                  <w:szCs w:val="18"/>
                  <w:lang w:eastAsia="ko-KR"/>
                </w:rPr>
                <w:t>2</w:t>
              </w:r>
            </w:ins>
          </w:p>
        </w:tc>
        <w:tc>
          <w:tcPr>
            <w:tcW w:w="640" w:type="dxa"/>
            <w:tcBorders>
              <w:top w:val="nil"/>
              <w:left w:val="nil"/>
              <w:bottom w:val="single" w:sz="4" w:space="0" w:color="auto"/>
              <w:right w:val="single" w:sz="4" w:space="0" w:color="auto"/>
            </w:tcBorders>
            <w:shd w:val="clear" w:color="auto" w:fill="auto"/>
            <w:noWrap/>
            <w:vAlign w:val="center"/>
            <w:hideMark/>
            <w:tcPrChange w:id="1839" w:author="HendryHendry/선임연구원/Convergence(연)ATS그룹(hendry.hendry" w:date="2011-11-17T12:20:00Z">
              <w:tcPr>
                <w:tcW w:w="64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840" w:author="HendryHendry/선임연구원/Convergence(연)ATS그룹(hendry.hendry" w:date="2011-11-17T12:16:00Z"/>
                <w:rFonts w:eastAsia="Malgun Gothic"/>
                <w:color w:val="000000"/>
                <w:sz w:val="18"/>
                <w:szCs w:val="18"/>
                <w:lang w:eastAsia="ko-KR"/>
              </w:rPr>
            </w:pPr>
            <w:ins w:id="1841" w:author="HendryHendry/선임연구원/Convergence(연)ATS그룹(hendry.hendry" w:date="2011-11-17T12:16:00Z">
              <w:r w:rsidRPr="003E3EBE">
                <w:rPr>
                  <w:rFonts w:eastAsia="Malgun Gothic"/>
                  <w:color w:val="000000"/>
                  <w:sz w:val="18"/>
                  <w:szCs w:val="18"/>
                  <w:lang w:eastAsia="ko-KR"/>
                </w:rPr>
                <w:t>13</w:t>
              </w:r>
            </w:ins>
          </w:p>
        </w:tc>
        <w:tc>
          <w:tcPr>
            <w:tcW w:w="1953" w:type="dxa"/>
            <w:tcBorders>
              <w:top w:val="nil"/>
              <w:left w:val="nil"/>
              <w:bottom w:val="single" w:sz="4" w:space="0" w:color="auto"/>
              <w:right w:val="single" w:sz="4" w:space="0" w:color="auto"/>
            </w:tcBorders>
            <w:shd w:val="clear" w:color="auto" w:fill="auto"/>
            <w:noWrap/>
            <w:vAlign w:val="center"/>
            <w:hideMark/>
            <w:tcPrChange w:id="1842"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843" w:author="HendryHendry/선임연구원/Convergence(연)ATS그룹(hendry.hendry" w:date="2011-11-17T12:16:00Z"/>
                <w:rFonts w:eastAsia="Malgun Gothic"/>
                <w:color w:val="000000"/>
                <w:sz w:val="18"/>
                <w:szCs w:val="18"/>
                <w:lang w:eastAsia="ko-KR"/>
              </w:rPr>
            </w:pPr>
            <w:ins w:id="1844" w:author="HendryHendry/선임연구원/Convergence(연)ATS그룹(hendry.hendry" w:date="2011-11-17T12:16:00Z">
              <w:r w:rsidRPr="003E3EBE">
                <w:rPr>
                  <w:rFonts w:eastAsia="Malgun Gothic"/>
                  <w:color w:val="000000"/>
                  <w:sz w:val="18"/>
                  <w:szCs w:val="18"/>
                  <w:lang w:eastAsia="ko-KR"/>
                </w:rPr>
                <w:t>0,8,4</w:t>
              </w:r>
            </w:ins>
          </w:p>
        </w:tc>
        <w:tc>
          <w:tcPr>
            <w:tcW w:w="1757" w:type="dxa"/>
            <w:tcBorders>
              <w:top w:val="nil"/>
              <w:left w:val="nil"/>
              <w:bottom w:val="single" w:sz="4" w:space="0" w:color="auto"/>
              <w:right w:val="single" w:sz="4" w:space="0" w:color="auto"/>
            </w:tcBorders>
            <w:shd w:val="clear" w:color="auto" w:fill="auto"/>
            <w:noWrap/>
            <w:vAlign w:val="center"/>
            <w:hideMark/>
            <w:tcPrChange w:id="1845" w:author="HendryHendry/선임연구원/Convergence(연)ATS그룹(hendry.hendry" w:date="2011-11-17T12:20:00Z">
              <w:tcPr>
                <w:tcW w:w="1468"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846" w:author="HendryHendry/선임연구원/Convergence(연)ATS그룹(hendry.hendry" w:date="2011-11-17T12:16:00Z"/>
                <w:rFonts w:eastAsia="Malgun Gothic"/>
                <w:color w:val="000000"/>
                <w:sz w:val="18"/>
                <w:szCs w:val="18"/>
                <w:lang w:eastAsia="ko-KR"/>
              </w:rPr>
            </w:pPr>
            <w:ins w:id="1847" w:author="HendryHendry/선임연구원/Convergence(연)ATS그룹(hendry.hendry" w:date="2011-11-17T12:16:00Z">
              <w:r w:rsidRPr="003E3EBE">
                <w:rPr>
                  <w:rFonts w:eastAsia="Malgun Gothic"/>
                  <w:color w:val="000000"/>
                  <w:sz w:val="18"/>
                  <w:szCs w:val="18"/>
                  <w:lang w:eastAsia="ko-KR"/>
                </w:rPr>
                <w:t>[LC 0 4 8 ]</w:t>
              </w:r>
            </w:ins>
          </w:p>
        </w:tc>
        <w:tc>
          <w:tcPr>
            <w:tcW w:w="1953" w:type="dxa"/>
            <w:tcBorders>
              <w:top w:val="nil"/>
              <w:left w:val="nil"/>
              <w:bottom w:val="single" w:sz="4" w:space="0" w:color="auto"/>
              <w:right w:val="single" w:sz="4" w:space="0" w:color="auto"/>
            </w:tcBorders>
            <w:shd w:val="clear" w:color="auto" w:fill="auto"/>
            <w:noWrap/>
            <w:vAlign w:val="center"/>
            <w:hideMark/>
            <w:tcPrChange w:id="1848"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849" w:author="HendryHendry/선임연구원/Convergence(연)ATS그룹(hendry.hendry" w:date="2011-11-17T12:16:00Z"/>
                <w:rFonts w:eastAsia="Malgun Gothic"/>
                <w:color w:val="000000"/>
                <w:sz w:val="18"/>
                <w:szCs w:val="18"/>
                <w:lang w:eastAsia="ko-KR"/>
              </w:rPr>
            </w:pPr>
            <w:ins w:id="1850" w:author="HendryHendry/선임연구원/Convergence(연)ATS그룹(hendry.hendry" w:date="2011-11-17T12:16:00Z">
              <w:r w:rsidRPr="003E3EBE">
                <w:rPr>
                  <w:rFonts w:eastAsia="Malgun Gothic"/>
                  <w:color w:val="000000"/>
                  <w:sz w:val="18"/>
                  <w:szCs w:val="18"/>
                  <w:lang w:eastAsia="ko-KR"/>
                </w:rPr>
                <w:t>0,8,4,2</w:t>
              </w:r>
            </w:ins>
          </w:p>
        </w:tc>
        <w:tc>
          <w:tcPr>
            <w:tcW w:w="654" w:type="dxa"/>
            <w:tcBorders>
              <w:top w:val="nil"/>
              <w:left w:val="nil"/>
              <w:bottom w:val="single" w:sz="4" w:space="0" w:color="auto"/>
              <w:right w:val="single" w:sz="4" w:space="0" w:color="auto"/>
            </w:tcBorders>
            <w:shd w:val="clear" w:color="auto" w:fill="auto"/>
            <w:noWrap/>
            <w:vAlign w:val="center"/>
            <w:hideMark/>
            <w:tcPrChange w:id="1851" w:author="HendryHendry/선임연구원/Convergence(연)ATS그룹(hendry.hendry" w:date="2011-11-17T12:20:00Z">
              <w:tcPr>
                <w:tcW w:w="65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852" w:author="HendryHendry/선임연구원/Convergence(연)ATS그룹(hendry.hendry" w:date="2011-11-17T12:16:00Z"/>
                <w:rFonts w:eastAsia="Malgun Gothic"/>
                <w:color w:val="000000"/>
                <w:sz w:val="18"/>
                <w:szCs w:val="18"/>
                <w:lang w:eastAsia="ko-KR"/>
              </w:rPr>
            </w:pPr>
            <w:ins w:id="1853" w:author="HendryHendry/선임연구원/Convergence(연)ATS그룹(hendry.hendry" w:date="2011-11-17T12:16:00Z">
              <w:r w:rsidRPr="003E3EBE">
                <w:rPr>
                  <w:rFonts w:eastAsia="Malgun Gothic"/>
                  <w:color w:val="000000"/>
                  <w:sz w:val="18"/>
                  <w:szCs w:val="18"/>
                  <w:lang w:eastAsia="ko-KR"/>
                </w:rPr>
                <w:t>7</w:t>
              </w:r>
            </w:ins>
          </w:p>
        </w:tc>
        <w:tc>
          <w:tcPr>
            <w:tcW w:w="657" w:type="dxa"/>
            <w:tcBorders>
              <w:top w:val="nil"/>
              <w:left w:val="nil"/>
              <w:bottom w:val="single" w:sz="4" w:space="0" w:color="auto"/>
              <w:right w:val="single" w:sz="4" w:space="0" w:color="auto"/>
            </w:tcBorders>
            <w:shd w:val="clear" w:color="auto" w:fill="auto"/>
            <w:noWrap/>
            <w:vAlign w:val="center"/>
            <w:hideMark/>
            <w:tcPrChange w:id="1854" w:author="HendryHendry/선임연구원/Convergence(연)ATS그룹(hendry.hendry" w:date="2011-11-17T12:20:00Z">
              <w:tcPr>
                <w:tcW w:w="46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855" w:author="HendryHendry/선임연구원/Convergence(연)ATS그룹(hendry.hendry" w:date="2011-11-17T12:16:00Z"/>
                <w:rFonts w:eastAsia="Malgun Gothic"/>
                <w:color w:val="000000"/>
                <w:sz w:val="18"/>
                <w:szCs w:val="18"/>
                <w:lang w:eastAsia="ko-KR"/>
              </w:rPr>
            </w:pPr>
            <w:ins w:id="1856" w:author="HendryHendry/선임연구원/Convergence(연)ATS그룹(hendry.hendry" w:date="2011-11-17T12:16:00Z">
              <w:r w:rsidRPr="003E3EBE">
                <w:rPr>
                  <w:rFonts w:eastAsia="Malgun Gothic"/>
                  <w:color w:val="000000"/>
                  <w:sz w:val="18"/>
                  <w:szCs w:val="18"/>
                  <w:lang w:eastAsia="ko-KR"/>
                </w:rPr>
                <w:t>14</w:t>
              </w:r>
            </w:ins>
          </w:p>
        </w:tc>
      </w:tr>
      <w:tr w:rsidR="003E3EBE" w:rsidRPr="003E3EBE" w:rsidTr="0064799C">
        <w:trPr>
          <w:trHeight w:val="300"/>
          <w:jc w:val="center"/>
          <w:ins w:id="1857" w:author="HendryHendry/선임연구원/Convergence(연)ATS그룹(hendry.hendry" w:date="2011-11-17T12:16:00Z"/>
          <w:trPrChange w:id="1858" w:author="HendryHendry/선임연구원/Convergence(연)ATS그룹(hendry.hendry" w:date="2011-11-17T12:20:00Z">
            <w:trPr>
              <w:trHeight w:val="300"/>
            </w:trPr>
          </w:trPrChange>
        </w:trPr>
        <w:tc>
          <w:tcPr>
            <w:tcW w:w="700" w:type="dxa"/>
            <w:tcBorders>
              <w:top w:val="nil"/>
              <w:left w:val="single" w:sz="4" w:space="0" w:color="auto"/>
              <w:bottom w:val="single" w:sz="4" w:space="0" w:color="auto"/>
              <w:right w:val="single" w:sz="4" w:space="0" w:color="auto"/>
            </w:tcBorders>
            <w:shd w:val="clear" w:color="auto" w:fill="auto"/>
            <w:noWrap/>
            <w:vAlign w:val="center"/>
            <w:hideMark/>
            <w:tcPrChange w:id="1859" w:author="HendryHendry/선임연구원/Convergence(연)ATS그룹(hendry.hendry" w:date="2011-11-17T12:20:00Z">
              <w:tcPr>
                <w:tcW w:w="70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860" w:author="HendryHendry/선임연구원/Convergence(연)ATS그룹(hendry.hendry" w:date="2011-11-17T12:16:00Z"/>
                <w:rFonts w:eastAsia="Malgun Gothic"/>
                <w:color w:val="000000"/>
                <w:sz w:val="18"/>
                <w:szCs w:val="18"/>
                <w:lang w:eastAsia="ko-KR"/>
              </w:rPr>
            </w:pPr>
            <w:ins w:id="1861" w:author="HendryHendry/선임연구원/Convergence(연)ATS그룹(hendry.hendry" w:date="2011-11-17T12:16:00Z">
              <w:r w:rsidRPr="003E3EBE">
                <w:rPr>
                  <w:rFonts w:eastAsia="Malgun Gothic"/>
                  <w:color w:val="000000"/>
                  <w:sz w:val="18"/>
                  <w:szCs w:val="18"/>
                  <w:lang w:eastAsia="ko-KR"/>
                </w:rPr>
                <w:t>6</w:t>
              </w:r>
            </w:ins>
          </w:p>
        </w:tc>
        <w:tc>
          <w:tcPr>
            <w:tcW w:w="640" w:type="dxa"/>
            <w:tcBorders>
              <w:top w:val="nil"/>
              <w:left w:val="nil"/>
              <w:bottom w:val="single" w:sz="4" w:space="0" w:color="auto"/>
              <w:right w:val="single" w:sz="4" w:space="0" w:color="auto"/>
            </w:tcBorders>
            <w:shd w:val="clear" w:color="auto" w:fill="auto"/>
            <w:noWrap/>
            <w:vAlign w:val="center"/>
            <w:hideMark/>
            <w:tcPrChange w:id="1862" w:author="HendryHendry/선임연구원/Convergence(연)ATS그룹(hendry.hendry" w:date="2011-11-17T12:20:00Z">
              <w:tcPr>
                <w:tcW w:w="64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863" w:author="HendryHendry/선임연구원/Convergence(연)ATS그룹(hendry.hendry" w:date="2011-11-17T12:16:00Z"/>
                <w:rFonts w:eastAsia="Malgun Gothic"/>
                <w:color w:val="000000"/>
                <w:sz w:val="18"/>
                <w:szCs w:val="18"/>
                <w:lang w:eastAsia="ko-KR"/>
              </w:rPr>
            </w:pPr>
            <w:ins w:id="1864" w:author="HendryHendry/선임연구원/Convergence(연)ATS그룹(hendry.hendry" w:date="2011-11-17T12:16:00Z">
              <w:r w:rsidRPr="003E3EBE">
                <w:rPr>
                  <w:rFonts w:eastAsia="Malgun Gothic"/>
                  <w:color w:val="000000"/>
                  <w:sz w:val="18"/>
                  <w:szCs w:val="18"/>
                  <w:lang w:eastAsia="ko-KR"/>
                </w:rPr>
                <w:t>9</w:t>
              </w:r>
            </w:ins>
          </w:p>
        </w:tc>
        <w:tc>
          <w:tcPr>
            <w:tcW w:w="1953" w:type="dxa"/>
            <w:tcBorders>
              <w:top w:val="nil"/>
              <w:left w:val="nil"/>
              <w:bottom w:val="single" w:sz="4" w:space="0" w:color="auto"/>
              <w:right w:val="single" w:sz="4" w:space="0" w:color="auto"/>
            </w:tcBorders>
            <w:shd w:val="clear" w:color="auto" w:fill="auto"/>
            <w:noWrap/>
            <w:vAlign w:val="center"/>
            <w:hideMark/>
            <w:tcPrChange w:id="1865"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866" w:author="HendryHendry/선임연구원/Convergence(연)ATS그룹(hendry.hendry" w:date="2011-11-17T12:16:00Z"/>
                <w:rFonts w:eastAsia="Malgun Gothic"/>
                <w:color w:val="000000"/>
                <w:sz w:val="18"/>
                <w:szCs w:val="18"/>
                <w:lang w:eastAsia="ko-KR"/>
              </w:rPr>
            </w:pPr>
            <w:ins w:id="1867" w:author="HendryHendry/선임연구원/Convergence(연)ATS그룹(hendry.hendry" w:date="2011-11-17T12:16:00Z">
              <w:r w:rsidRPr="003E3EBE">
                <w:rPr>
                  <w:rFonts w:eastAsia="Malgun Gothic"/>
                  <w:color w:val="000000"/>
                  <w:sz w:val="18"/>
                  <w:szCs w:val="18"/>
                  <w:lang w:eastAsia="ko-KR"/>
                </w:rPr>
                <w:t>0,8,4,2</w:t>
              </w:r>
            </w:ins>
          </w:p>
        </w:tc>
        <w:tc>
          <w:tcPr>
            <w:tcW w:w="1757" w:type="dxa"/>
            <w:tcBorders>
              <w:top w:val="nil"/>
              <w:left w:val="nil"/>
              <w:bottom w:val="single" w:sz="4" w:space="0" w:color="auto"/>
              <w:right w:val="single" w:sz="4" w:space="0" w:color="auto"/>
            </w:tcBorders>
            <w:shd w:val="clear" w:color="auto" w:fill="auto"/>
            <w:noWrap/>
            <w:vAlign w:val="center"/>
            <w:hideMark/>
            <w:tcPrChange w:id="1868" w:author="HendryHendry/선임연구원/Convergence(연)ATS그룹(hendry.hendry" w:date="2011-11-17T12:20:00Z">
              <w:tcPr>
                <w:tcW w:w="1468"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869" w:author="HendryHendry/선임연구원/Convergence(연)ATS그룹(hendry.hendry" w:date="2011-11-17T12:16:00Z"/>
                <w:rFonts w:eastAsia="Malgun Gothic"/>
                <w:color w:val="000000"/>
                <w:sz w:val="18"/>
                <w:szCs w:val="18"/>
                <w:lang w:eastAsia="ko-KR"/>
              </w:rPr>
            </w:pPr>
            <w:ins w:id="1870" w:author="HendryHendry/선임연구원/Convergence(연)ATS그룹(hendry.hendry" w:date="2011-11-17T12:16:00Z">
              <w:r w:rsidRPr="003E3EBE">
                <w:rPr>
                  <w:rFonts w:eastAsia="Malgun Gothic"/>
                  <w:color w:val="000000"/>
                  <w:sz w:val="18"/>
                  <w:szCs w:val="18"/>
                  <w:lang w:eastAsia="ko-KR"/>
                </w:rPr>
                <w:t>[LC 4 8 2 ]</w:t>
              </w:r>
            </w:ins>
          </w:p>
        </w:tc>
        <w:tc>
          <w:tcPr>
            <w:tcW w:w="1953" w:type="dxa"/>
            <w:tcBorders>
              <w:top w:val="nil"/>
              <w:left w:val="nil"/>
              <w:bottom w:val="single" w:sz="4" w:space="0" w:color="auto"/>
              <w:right w:val="single" w:sz="4" w:space="0" w:color="auto"/>
            </w:tcBorders>
            <w:shd w:val="clear" w:color="auto" w:fill="auto"/>
            <w:noWrap/>
            <w:vAlign w:val="center"/>
            <w:hideMark/>
            <w:tcPrChange w:id="1871"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872" w:author="HendryHendry/선임연구원/Convergence(연)ATS그룹(hendry.hendry" w:date="2011-11-17T12:16:00Z"/>
                <w:rFonts w:eastAsia="Malgun Gothic"/>
                <w:color w:val="000000"/>
                <w:sz w:val="18"/>
                <w:szCs w:val="18"/>
                <w:lang w:eastAsia="ko-KR"/>
              </w:rPr>
            </w:pPr>
            <w:ins w:id="1873" w:author="HendryHendry/선임연구원/Convergence(연)ATS그룹(hendry.hendry" w:date="2011-11-17T12:16:00Z">
              <w:r w:rsidRPr="003E3EBE">
                <w:rPr>
                  <w:rFonts w:eastAsia="Malgun Gothic"/>
                  <w:color w:val="000000"/>
                  <w:sz w:val="18"/>
                  <w:szCs w:val="18"/>
                  <w:lang w:eastAsia="ko-KR"/>
                </w:rPr>
                <w:t>0,8,4,2,6</w:t>
              </w:r>
            </w:ins>
          </w:p>
        </w:tc>
        <w:tc>
          <w:tcPr>
            <w:tcW w:w="654" w:type="dxa"/>
            <w:tcBorders>
              <w:top w:val="nil"/>
              <w:left w:val="nil"/>
              <w:bottom w:val="single" w:sz="4" w:space="0" w:color="auto"/>
              <w:right w:val="single" w:sz="4" w:space="0" w:color="auto"/>
            </w:tcBorders>
            <w:shd w:val="clear" w:color="auto" w:fill="auto"/>
            <w:noWrap/>
            <w:vAlign w:val="center"/>
            <w:hideMark/>
            <w:tcPrChange w:id="1874" w:author="HendryHendry/선임연구원/Convergence(연)ATS그룹(hendry.hendry" w:date="2011-11-17T12:20:00Z">
              <w:tcPr>
                <w:tcW w:w="65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875" w:author="HendryHendry/선임연구원/Convergence(연)ATS그룹(hendry.hendry" w:date="2011-11-17T12:16:00Z"/>
                <w:rFonts w:eastAsia="Malgun Gothic"/>
                <w:color w:val="000000"/>
                <w:sz w:val="18"/>
                <w:szCs w:val="18"/>
                <w:lang w:eastAsia="ko-KR"/>
              </w:rPr>
            </w:pPr>
            <w:ins w:id="1876" w:author="HendryHendry/선임연구원/Convergence(연)ATS그룹(hendry.hendry" w:date="2011-11-17T12:16:00Z">
              <w:r w:rsidRPr="003E3EBE">
                <w:rPr>
                  <w:rFonts w:eastAsia="Malgun Gothic"/>
                  <w:color w:val="000000"/>
                  <w:sz w:val="18"/>
                  <w:szCs w:val="18"/>
                  <w:lang w:eastAsia="ko-KR"/>
                </w:rPr>
                <w:t>7</w:t>
              </w:r>
            </w:ins>
          </w:p>
        </w:tc>
        <w:tc>
          <w:tcPr>
            <w:tcW w:w="657" w:type="dxa"/>
            <w:tcBorders>
              <w:top w:val="nil"/>
              <w:left w:val="nil"/>
              <w:bottom w:val="single" w:sz="4" w:space="0" w:color="auto"/>
              <w:right w:val="single" w:sz="4" w:space="0" w:color="auto"/>
            </w:tcBorders>
            <w:shd w:val="clear" w:color="auto" w:fill="auto"/>
            <w:noWrap/>
            <w:vAlign w:val="center"/>
            <w:hideMark/>
            <w:tcPrChange w:id="1877" w:author="HendryHendry/선임연구원/Convergence(연)ATS그룹(hendry.hendry" w:date="2011-11-17T12:20:00Z">
              <w:tcPr>
                <w:tcW w:w="46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878" w:author="HendryHendry/선임연구원/Convergence(연)ATS그룹(hendry.hendry" w:date="2011-11-17T12:16:00Z"/>
                <w:rFonts w:eastAsia="Malgun Gothic"/>
                <w:color w:val="000000"/>
                <w:sz w:val="18"/>
                <w:szCs w:val="18"/>
                <w:lang w:eastAsia="ko-KR"/>
              </w:rPr>
            </w:pPr>
            <w:ins w:id="1879" w:author="HendryHendry/선임연구원/Convergence(연)ATS그룹(hendry.hendry" w:date="2011-11-17T12:16:00Z">
              <w:r w:rsidRPr="003E3EBE">
                <w:rPr>
                  <w:rFonts w:eastAsia="Malgun Gothic"/>
                  <w:color w:val="000000"/>
                  <w:sz w:val="18"/>
                  <w:szCs w:val="18"/>
                  <w:lang w:eastAsia="ko-KR"/>
                </w:rPr>
                <w:t>12</w:t>
              </w:r>
            </w:ins>
          </w:p>
        </w:tc>
      </w:tr>
      <w:tr w:rsidR="003E3EBE" w:rsidRPr="003E3EBE" w:rsidTr="0064799C">
        <w:trPr>
          <w:trHeight w:val="300"/>
          <w:jc w:val="center"/>
          <w:ins w:id="1880" w:author="HendryHendry/선임연구원/Convergence(연)ATS그룹(hendry.hendry" w:date="2011-11-17T12:16:00Z"/>
          <w:trPrChange w:id="1881" w:author="HendryHendry/선임연구원/Convergence(연)ATS그룹(hendry.hendry" w:date="2011-11-17T12:20:00Z">
            <w:trPr>
              <w:trHeight w:val="300"/>
            </w:trPr>
          </w:trPrChange>
        </w:trPr>
        <w:tc>
          <w:tcPr>
            <w:tcW w:w="700" w:type="dxa"/>
            <w:tcBorders>
              <w:top w:val="nil"/>
              <w:left w:val="single" w:sz="4" w:space="0" w:color="auto"/>
              <w:bottom w:val="single" w:sz="4" w:space="0" w:color="auto"/>
              <w:right w:val="single" w:sz="4" w:space="0" w:color="auto"/>
            </w:tcBorders>
            <w:shd w:val="clear" w:color="auto" w:fill="auto"/>
            <w:noWrap/>
            <w:vAlign w:val="center"/>
            <w:hideMark/>
            <w:tcPrChange w:id="1882" w:author="HendryHendry/선임연구원/Convergence(연)ATS그룹(hendry.hendry" w:date="2011-11-17T12:20:00Z">
              <w:tcPr>
                <w:tcW w:w="70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883" w:author="HendryHendry/선임연구원/Convergence(연)ATS그룹(hendry.hendry" w:date="2011-11-17T12:16:00Z"/>
                <w:rFonts w:eastAsia="Malgun Gothic"/>
                <w:color w:val="000000"/>
                <w:sz w:val="18"/>
                <w:szCs w:val="18"/>
                <w:lang w:eastAsia="ko-KR"/>
              </w:rPr>
            </w:pPr>
            <w:ins w:id="1884" w:author="HendryHendry/선임연구원/Convergence(연)ATS그룹(hendry.hendry" w:date="2011-11-17T12:16:00Z">
              <w:r w:rsidRPr="003E3EBE">
                <w:rPr>
                  <w:rFonts w:eastAsia="Malgun Gothic"/>
                  <w:color w:val="000000"/>
                  <w:sz w:val="18"/>
                  <w:szCs w:val="18"/>
                  <w:lang w:eastAsia="ko-KR"/>
                </w:rPr>
                <w:t>1</w:t>
              </w:r>
            </w:ins>
          </w:p>
        </w:tc>
        <w:tc>
          <w:tcPr>
            <w:tcW w:w="640" w:type="dxa"/>
            <w:tcBorders>
              <w:top w:val="nil"/>
              <w:left w:val="nil"/>
              <w:bottom w:val="single" w:sz="4" w:space="0" w:color="auto"/>
              <w:right w:val="single" w:sz="4" w:space="0" w:color="auto"/>
            </w:tcBorders>
            <w:shd w:val="clear" w:color="auto" w:fill="auto"/>
            <w:noWrap/>
            <w:vAlign w:val="center"/>
            <w:hideMark/>
            <w:tcPrChange w:id="1885" w:author="HendryHendry/선임연구원/Convergence(연)ATS그룹(hendry.hendry" w:date="2011-11-17T12:20:00Z">
              <w:tcPr>
                <w:tcW w:w="64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886" w:author="HendryHendry/선임연구원/Convergence(연)ATS그룹(hendry.hendry" w:date="2011-11-17T12:16:00Z"/>
                <w:rFonts w:eastAsia="Malgun Gothic"/>
                <w:color w:val="000000"/>
                <w:sz w:val="18"/>
                <w:szCs w:val="18"/>
                <w:lang w:eastAsia="ko-KR"/>
              </w:rPr>
            </w:pPr>
            <w:ins w:id="1887" w:author="HendryHendry/선임연구원/Convergence(연)ATS그룹(hendry.hendry" w:date="2011-11-17T12:16:00Z">
              <w:r w:rsidRPr="003E3EBE">
                <w:rPr>
                  <w:rFonts w:eastAsia="Malgun Gothic"/>
                  <w:color w:val="000000"/>
                  <w:sz w:val="18"/>
                  <w:szCs w:val="18"/>
                  <w:lang w:eastAsia="ko-KR"/>
                </w:rPr>
                <w:t>-</w:t>
              </w:r>
            </w:ins>
          </w:p>
        </w:tc>
        <w:tc>
          <w:tcPr>
            <w:tcW w:w="1953" w:type="dxa"/>
            <w:tcBorders>
              <w:top w:val="nil"/>
              <w:left w:val="nil"/>
              <w:bottom w:val="single" w:sz="4" w:space="0" w:color="auto"/>
              <w:right w:val="single" w:sz="4" w:space="0" w:color="auto"/>
            </w:tcBorders>
            <w:shd w:val="clear" w:color="auto" w:fill="auto"/>
            <w:noWrap/>
            <w:vAlign w:val="center"/>
            <w:hideMark/>
            <w:tcPrChange w:id="1888"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889" w:author="HendryHendry/선임연구원/Convergence(연)ATS그룹(hendry.hendry" w:date="2011-11-17T12:16:00Z"/>
                <w:rFonts w:eastAsia="Malgun Gothic"/>
                <w:color w:val="000000"/>
                <w:sz w:val="18"/>
                <w:szCs w:val="18"/>
                <w:lang w:eastAsia="ko-KR"/>
              </w:rPr>
            </w:pPr>
            <w:ins w:id="1890" w:author="HendryHendry/선임연구원/Convergence(연)ATS그룹(hendry.hendry" w:date="2011-11-17T12:16:00Z">
              <w:r w:rsidRPr="003E3EBE">
                <w:rPr>
                  <w:rFonts w:eastAsia="Malgun Gothic"/>
                  <w:color w:val="000000"/>
                  <w:sz w:val="18"/>
                  <w:szCs w:val="18"/>
                  <w:lang w:eastAsia="ko-KR"/>
                </w:rPr>
                <w:t>0,8,4,2,6</w:t>
              </w:r>
            </w:ins>
          </w:p>
        </w:tc>
        <w:tc>
          <w:tcPr>
            <w:tcW w:w="1757" w:type="dxa"/>
            <w:tcBorders>
              <w:top w:val="nil"/>
              <w:left w:val="nil"/>
              <w:bottom w:val="single" w:sz="4" w:space="0" w:color="auto"/>
              <w:right w:val="single" w:sz="4" w:space="0" w:color="auto"/>
            </w:tcBorders>
            <w:shd w:val="clear" w:color="auto" w:fill="auto"/>
            <w:noWrap/>
            <w:vAlign w:val="center"/>
            <w:hideMark/>
            <w:tcPrChange w:id="1891" w:author="HendryHendry/선임연구원/Convergence(연)ATS그룹(hendry.hendry" w:date="2011-11-17T12:20:00Z">
              <w:tcPr>
                <w:tcW w:w="1468"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892" w:author="HendryHendry/선임연구원/Convergence(연)ATS그룹(hendry.hendry" w:date="2011-11-17T12:16:00Z"/>
                <w:rFonts w:eastAsia="Malgun Gothic"/>
                <w:color w:val="000000"/>
                <w:sz w:val="18"/>
                <w:szCs w:val="18"/>
                <w:lang w:eastAsia="ko-KR"/>
              </w:rPr>
            </w:pPr>
            <w:ins w:id="1893" w:author="HendryHendry/선임연구원/Convergence(연)ATS그룹(hendry.hendry" w:date="2011-11-17T12:16:00Z">
              <w:r w:rsidRPr="003E3EBE">
                <w:rPr>
                  <w:rFonts w:eastAsia="Malgun Gothic"/>
                  <w:color w:val="000000"/>
                  <w:sz w:val="18"/>
                  <w:szCs w:val="18"/>
                  <w:lang w:eastAsia="ko-KR"/>
                </w:rPr>
                <w:t>[LC 0 2 4 ]</w:t>
              </w:r>
            </w:ins>
          </w:p>
        </w:tc>
        <w:tc>
          <w:tcPr>
            <w:tcW w:w="1953" w:type="dxa"/>
            <w:tcBorders>
              <w:top w:val="nil"/>
              <w:left w:val="nil"/>
              <w:bottom w:val="single" w:sz="4" w:space="0" w:color="auto"/>
              <w:right w:val="single" w:sz="4" w:space="0" w:color="auto"/>
            </w:tcBorders>
            <w:shd w:val="clear" w:color="auto" w:fill="auto"/>
            <w:noWrap/>
            <w:vAlign w:val="center"/>
            <w:hideMark/>
            <w:tcPrChange w:id="1894"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895" w:author="HendryHendry/선임연구원/Convergence(연)ATS그룹(hendry.hendry" w:date="2011-11-17T12:16:00Z"/>
                <w:rFonts w:eastAsia="Malgun Gothic"/>
                <w:color w:val="000000"/>
                <w:sz w:val="18"/>
                <w:szCs w:val="18"/>
                <w:lang w:eastAsia="ko-KR"/>
              </w:rPr>
            </w:pPr>
            <w:ins w:id="1896" w:author="HendryHendry/선임연구원/Convergence(연)ATS그룹(hendry.hendry" w:date="2011-11-17T12:16:00Z">
              <w:r w:rsidRPr="003E3EBE">
                <w:rPr>
                  <w:rFonts w:eastAsia="Malgun Gothic"/>
                  <w:color w:val="000000"/>
                  <w:sz w:val="18"/>
                  <w:szCs w:val="18"/>
                  <w:lang w:eastAsia="ko-KR"/>
                </w:rPr>
                <w:t>0,8,4,2,6</w:t>
              </w:r>
            </w:ins>
          </w:p>
        </w:tc>
        <w:tc>
          <w:tcPr>
            <w:tcW w:w="654" w:type="dxa"/>
            <w:tcBorders>
              <w:top w:val="nil"/>
              <w:left w:val="nil"/>
              <w:bottom w:val="single" w:sz="4" w:space="0" w:color="auto"/>
              <w:right w:val="single" w:sz="4" w:space="0" w:color="auto"/>
            </w:tcBorders>
            <w:shd w:val="clear" w:color="auto" w:fill="auto"/>
            <w:noWrap/>
            <w:vAlign w:val="center"/>
            <w:hideMark/>
            <w:tcPrChange w:id="1897" w:author="HendryHendry/선임연구원/Convergence(연)ATS그룹(hendry.hendry" w:date="2011-11-17T12:20:00Z">
              <w:tcPr>
                <w:tcW w:w="65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898" w:author="HendryHendry/선임연구원/Convergence(연)ATS그룹(hendry.hendry" w:date="2011-11-17T12:16:00Z"/>
                <w:rFonts w:eastAsia="Malgun Gothic"/>
                <w:color w:val="000000"/>
                <w:sz w:val="18"/>
                <w:szCs w:val="18"/>
                <w:lang w:eastAsia="ko-KR"/>
              </w:rPr>
            </w:pPr>
            <w:ins w:id="1899" w:author="HendryHendry/선임연구원/Convergence(연)ATS그룹(hendry.hendry" w:date="2011-11-17T12:16:00Z">
              <w:r w:rsidRPr="003E3EBE">
                <w:rPr>
                  <w:rFonts w:eastAsia="Malgun Gothic"/>
                  <w:color w:val="000000"/>
                  <w:sz w:val="18"/>
                  <w:szCs w:val="18"/>
                  <w:lang w:eastAsia="ko-KR"/>
                </w:rPr>
                <w:t>0</w:t>
              </w:r>
            </w:ins>
          </w:p>
        </w:tc>
        <w:tc>
          <w:tcPr>
            <w:tcW w:w="657" w:type="dxa"/>
            <w:tcBorders>
              <w:top w:val="nil"/>
              <w:left w:val="nil"/>
              <w:bottom w:val="single" w:sz="4" w:space="0" w:color="auto"/>
              <w:right w:val="single" w:sz="4" w:space="0" w:color="auto"/>
            </w:tcBorders>
            <w:shd w:val="clear" w:color="auto" w:fill="auto"/>
            <w:noWrap/>
            <w:vAlign w:val="center"/>
            <w:hideMark/>
            <w:tcPrChange w:id="1900" w:author="HendryHendry/선임연구원/Convergence(연)ATS그룹(hendry.hendry" w:date="2011-11-17T12:20:00Z">
              <w:tcPr>
                <w:tcW w:w="46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901" w:author="HendryHendry/선임연구원/Convergence(연)ATS그룹(hendry.hendry" w:date="2011-11-17T12:16:00Z"/>
                <w:rFonts w:eastAsia="Malgun Gothic"/>
                <w:color w:val="000000"/>
                <w:sz w:val="18"/>
                <w:szCs w:val="18"/>
                <w:lang w:eastAsia="ko-KR"/>
              </w:rPr>
            </w:pPr>
            <w:ins w:id="1902" w:author="HendryHendry/선임연구원/Convergence(연)ATS그룹(hendry.hendry" w:date="2011-11-17T12:16:00Z">
              <w:r w:rsidRPr="003E3EBE">
                <w:rPr>
                  <w:rFonts w:eastAsia="Malgun Gothic"/>
                  <w:color w:val="000000"/>
                  <w:sz w:val="18"/>
                  <w:szCs w:val="18"/>
                  <w:lang w:eastAsia="ko-KR"/>
                </w:rPr>
                <w:t>12</w:t>
              </w:r>
            </w:ins>
          </w:p>
        </w:tc>
      </w:tr>
      <w:tr w:rsidR="003E3EBE" w:rsidRPr="003E3EBE" w:rsidTr="0064799C">
        <w:trPr>
          <w:trHeight w:val="300"/>
          <w:jc w:val="center"/>
          <w:ins w:id="1903" w:author="HendryHendry/선임연구원/Convergence(연)ATS그룹(hendry.hendry" w:date="2011-11-17T12:16:00Z"/>
          <w:trPrChange w:id="1904" w:author="HendryHendry/선임연구원/Convergence(연)ATS그룹(hendry.hendry" w:date="2011-11-17T12:20:00Z">
            <w:trPr>
              <w:trHeight w:val="300"/>
            </w:trPr>
          </w:trPrChange>
        </w:trPr>
        <w:tc>
          <w:tcPr>
            <w:tcW w:w="700" w:type="dxa"/>
            <w:tcBorders>
              <w:top w:val="nil"/>
              <w:left w:val="single" w:sz="4" w:space="0" w:color="auto"/>
              <w:bottom w:val="single" w:sz="4" w:space="0" w:color="auto"/>
              <w:right w:val="single" w:sz="4" w:space="0" w:color="auto"/>
            </w:tcBorders>
            <w:shd w:val="clear" w:color="auto" w:fill="auto"/>
            <w:noWrap/>
            <w:vAlign w:val="center"/>
            <w:hideMark/>
            <w:tcPrChange w:id="1905" w:author="HendryHendry/선임연구원/Convergence(연)ATS그룹(hendry.hendry" w:date="2011-11-17T12:20:00Z">
              <w:tcPr>
                <w:tcW w:w="70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906" w:author="HendryHendry/선임연구원/Convergence(연)ATS그룹(hendry.hendry" w:date="2011-11-17T12:16:00Z"/>
                <w:rFonts w:eastAsia="Malgun Gothic"/>
                <w:color w:val="000000"/>
                <w:sz w:val="18"/>
                <w:szCs w:val="18"/>
                <w:lang w:eastAsia="ko-KR"/>
              </w:rPr>
            </w:pPr>
            <w:ins w:id="1907" w:author="HendryHendry/선임연구원/Convergence(연)ATS그룹(hendry.hendry" w:date="2011-11-17T12:16:00Z">
              <w:r w:rsidRPr="003E3EBE">
                <w:rPr>
                  <w:rFonts w:eastAsia="Malgun Gothic"/>
                  <w:color w:val="000000"/>
                  <w:sz w:val="18"/>
                  <w:szCs w:val="18"/>
                  <w:lang w:eastAsia="ko-KR"/>
                </w:rPr>
                <w:t>3</w:t>
              </w:r>
            </w:ins>
          </w:p>
        </w:tc>
        <w:tc>
          <w:tcPr>
            <w:tcW w:w="640" w:type="dxa"/>
            <w:tcBorders>
              <w:top w:val="nil"/>
              <w:left w:val="nil"/>
              <w:bottom w:val="single" w:sz="4" w:space="0" w:color="auto"/>
              <w:right w:val="single" w:sz="4" w:space="0" w:color="auto"/>
            </w:tcBorders>
            <w:shd w:val="clear" w:color="auto" w:fill="auto"/>
            <w:noWrap/>
            <w:vAlign w:val="center"/>
            <w:hideMark/>
            <w:tcPrChange w:id="1908" w:author="HendryHendry/선임연구원/Convergence(연)ATS그룹(hendry.hendry" w:date="2011-11-17T12:20:00Z">
              <w:tcPr>
                <w:tcW w:w="64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909" w:author="HendryHendry/선임연구원/Convergence(연)ATS그룹(hendry.hendry" w:date="2011-11-17T12:16:00Z"/>
                <w:rFonts w:eastAsia="Malgun Gothic"/>
                <w:color w:val="000000"/>
                <w:sz w:val="18"/>
                <w:szCs w:val="18"/>
                <w:lang w:eastAsia="ko-KR"/>
              </w:rPr>
            </w:pPr>
            <w:ins w:id="1910" w:author="HendryHendry/선임연구원/Convergence(연)ATS그룹(hendry.hendry" w:date="2011-11-17T12:16:00Z">
              <w:r w:rsidRPr="003E3EBE">
                <w:rPr>
                  <w:rFonts w:eastAsia="Malgun Gothic"/>
                  <w:color w:val="000000"/>
                  <w:sz w:val="18"/>
                  <w:szCs w:val="18"/>
                  <w:lang w:eastAsia="ko-KR"/>
                </w:rPr>
                <w:t>-</w:t>
              </w:r>
            </w:ins>
          </w:p>
        </w:tc>
        <w:tc>
          <w:tcPr>
            <w:tcW w:w="1953" w:type="dxa"/>
            <w:tcBorders>
              <w:top w:val="nil"/>
              <w:left w:val="nil"/>
              <w:bottom w:val="single" w:sz="4" w:space="0" w:color="auto"/>
              <w:right w:val="single" w:sz="4" w:space="0" w:color="auto"/>
            </w:tcBorders>
            <w:shd w:val="clear" w:color="auto" w:fill="auto"/>
            <w:noWrap/>
            <w:vAlign w:val="center"/>
            <w:hideMark/>
            <w:tcPrChange w:id="1911"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912" w:author="HendryHendry/선임연구원/Convergence(연)ATS그룹(hendry.hendry" w:date="2011-11-17T12:16:00Z"/>
                <w:rFonts w:eastAsia="Malgun Gothic"/>
                <w:color w:val="000000"/>
                <w:sz w:val="18"/>
                <w:szCs w:val="18"/>
                <w:lang w:eastAsia="ko-KR"/>
              </w:rPr>
            </w:pPr>
            <w:ins w:id="1913" w:author="HendryHendry/선임연구원/Convergence(연)ATS그룹(hendry.hendry" w:date="2011-11-17T12:16:00Z">
              <w:r w:rsidRPr="003E3EBE">
                <w:rPr>
                  <w:rFonts w:eastAsia="Malgun Gothic"/>
                  <w:color w:val="000000"/>
                  <w:sz w:val="18"/>
                  <w:szCs w:val="18"/>
                  <w:lang w:eastAsia="ko-KR"/>
                </w:rPr>
                <w:t>0,8,4,2,6</w:t>
              </w:r>
            </w:ins>
          </w:p>
        </w:tc>
        <w:tc>
          <w:tcPr>
            <w:tcW w:w="1757" w:type="dxa"/>
            <w:tcBorders>
              <w:top w:val="nil"/>
              <w:left w:val="nil"/>
              <w:bottom w:val="single" w:sz="4" w:space="0" w:color="auto"/>
              <w:right w:val="single" w:sz="4" w:space="0" w:color="auto"/>
            </w:tcBorders>
            <w:shd w:val="clear" w:color="auto" w:fill="auto"/>
            <w:noWrap/>
            <w:vAlign w:val="center"/>
            <w:hideMark/>
            <w:tcPrChange w:id="1914" w:author="HendryHendry/선임연구원/Convergence(연)ATS그룹(hendry.hendry" w:date="2011-11-17T12:20:00Z">
              <w:tcPr>
                <w:tcW w:w="1468"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915" w:author="HendryHendry/선임연구원/Convergence(연)ATS그룹(hendry.hendry" w:date="2011-11-17T12:16:00Z"/>
                <w:rFonts w:eastAsia="Malgun Gothic"/>
                <w:color w:val="000000"/>
                <w:sz w:val="18"/>
                <w:szCs w:val="18"/>
                <w:lang w:eastAsia="ko-KR"/>
              </w:rPr>
            </w:pPr>
            <w:ins w:id="1916" w:author="HendryHendry/선임연구원/Convergence(연)ATS그룹(hendry.hendry" w:date="2011-11-17T12:16:00Z">
              <w:r w:rsidRPr="003E3EBE">
                <w:rPr>
                  <w:rFonts w:eastAsia="Malgun Gothic"/>
                  <w:color w:val="000000"/>
                  <w:sz w:val="18"/>
                  <w:szCs w:val="18"/>
                  <w:lang w:eastAsia="ko-KR"/>
                </w:rPr>
                <w:t>[LC 2 4 0 6 ]</w:t>
              </w:r>
            </w:ins>
          </w:p>
        </w:tc>
        <w:tc>
          <w:tcPr>
            <w:tcW w:w="1953" w:type="dxa"/>
            <w:tcBorders>
              <w:top w:val="nil"/>
              <w:left w:val="nil"/>
              <w:bottom w:val="single" w:sz="4" w:space="0" w:color="auto"/>
              <w:right w:val="single" w:sz="4" w:space="0" w:color="auto"/>
            </w:tcBorders>
            <w:shd w:val="clear" w:color="auto" w:fill="auto"/>
            <w:noWrap/>
            <w:vAlign w:val="center"/>
            <w:hideMark/>
            <w:tcPrChange w:id="1917"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918" w:author="HendryHendry/선임연구원/Convergence(연)ATS그룹(hendry.hendry" w:date="2011-11-17T12:16:00Z"/>
                <w:rFonts w:eastAsia="Malgun Gothic"/>
                <w:color w:val="000000"/>
                <w:sz w:val="18"/>
                <w:szCs w:val="18"/>
                <w:lang w:eastAsia="ko-KR"/>
              </w:rPr>
            </w:pPr>
            <w:ins w:id="1919" w:author="HendryHendry/선임연구원/Convergence(연)ATS그룹(hendry.hendry" w:date="2011-11-17T12:16:00Z">
              <w:r w:rsidRPr="003E3EBE">
                <w:rPr>
                  <w:rFonts w:eastAsia="Malgun Gothic"/>
                  <w:color w:val="000000"/>
                  <w:sz w:val="18"/>
                  <w:szCs w:val="18"/>
                  <w:lang w:eastAsia="ko-KR"/>
                </w:rPr>
                <w:t>0,8,4,2,6</w:t>
              </w:r>
            </w:ins>
          </w:p>
        </w:tc>
        <w:tc>
          <w:tcPr>
            <w:tcW w:w="654" w:type="dxa"/>
            <w:tcBorders>
              <w:top w:val="nil"/>
              <w:left w:val="nil"/>
              <w:bottom w:val="single" w:sz="4" w:space="0" w:color="auto"/>
              <w:right w:val="single" w:sz="4" w:space="0" w:color="auto"/>
            </w:tcBorders>
            <w:shd w:val="clear" w:color="auto" w:fill="auto"/>
            <w:noWrap/>
            <w:vAlign w:val="center"/>
            <w:hideMark/>
            <w:tcPrChange w:id="1920" w:author="HendryHendry/선임연구원/Convergence(연)ATS그룹(hendry.hendry" w:date="2011-11-17T12:20:00Z">
              <w:tcPr>
                <w:tcW w:w="65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921" w:author="HendryHendry/선임연구원/Convergence(연)ATS그룹(hendry.hendry" w:date="2011-11-17T12:16:00Z"/>
                <w:rFonts w:eastAsia="Malgun Gothic"/>
                <w:color w:val="000000"/>
                <w:sz w:val="18"/>
                <w:szCs w:val="18"/>
                <w:lang w:eastAsia="ko-KR"/>
              </w:rPr>
            </w:pPr>
            <w:ins w:id="1922" w:author="HendryHendry/선임연구원/Convergence(연)ATS그룹(hendry.hendry" w:date="2011-11-17T12:16:00Z">
              <w:r w:rsidRPr="003E3EBE">
                <w:rPr>
                  <w:rFonts w:eastAsia="Malgun Gothic"/>
                  <w:color w:val="000000"/>
                  <w:sz w:val="18"/>
                  <w:szCs w:val="18"/>
                  <w:lang w:eastAsia="ko-KR"/>
                </w:rPr>
                <w:t>0</w:t>
              </w:r>
            </w:ins>
          </w:p>
        </w:tc>
        <w:tc>
          <w:tcPr>
            <w:tcW w:w="657" w:type="dxa"/>
            <w:tcBorders>
              <w:top w:val="nil"/>
              <w:left w:val="nil"/>
              <w:bottom w:val="single" w:sz="4" w:space="0" w:color="auto"/>
              <w:right w:val="single" w:sz="4" w:space="0" w:color="auto"/>
            </w:tcBorders>
            <w:shd w:val="clear" w:color="auto" w:fill="auto"/>
            <w:noWrap/>
            <w:vAlign w:val="center"/>
            <w:hideMark/>
            <w:tcPrChange w:id="1923" w:author="HendryHendry/선임연구원/Convergence(연)ATS그룹(hendry.hendry" w:date="2011-11-17T12:20:00Z">
              <w:tcPr>
                <w:tcW w:w="46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924" w:author="HendryHendry/선임연구원/Convergence(연)ATS그룹(hendry.hendry" w:date="2011-11-17T12:16:00Z"/>
                <w:rFonts w:eastAsia="Malgun Gothic"/>
                <w:color w:val="000000"/>
                <w:sz w:val="18"/>
                <w:szCs w:val="18"/>
                <w:lang w:eastAsia="ko-KR"/>
              </w:rPr>
            </w:pPr>
            <w:ins w:id="1925" w:author="HendryHendry/선임연구원/Convergence(연)ATS그룹(hendry.hendry" w:date="2011-11-17T12:16:00Z">
              <w:r w:rsidRPr="003E3EBE">
                <w:rPr>
                  <w:rFonts w:eastAsia="Malgun Gothic"/>
                  <w:color w:val="000000"/>
                  <w:sz w:val="18"/>
                  <w:szCs w:val="18"/>
                  <w:lang w:eastAsia="ko-KR"/>
                </w:rPr>
                <w:t>16</w:t>
              </w:r>
            </w:ins>
          </w:p>
        </w:tc>
      </w:tr>
      <w:tr w:rsidR="003E3EBE" w:rsidRPr="003E3EBE" w:rsidTr="0064799C">
        <w:trPr>
          <w:trHeight w:val="300"/>
          <w:jc w:val="center"/>
          <w:ins w:id="1926" w:author="HendryHendry/선임연구원/Convergence(연)ATS그룹(hendry.hendry" w:date="2011-11-17T12:16:00Z"/>
          <w:trPrChange w:id="1927" w:author="HendryHendry/선임연구원/Convergence(연)ATS그룹(hendry.hendry" w:date="2011-11-17T12:20:00Z">
            <w:trPr>
              <w:trHeight w:val="300"/>
            </w:trPr>
          </w:trPrChange>
        </w:trPr>
        <w:tc>
          <w:tcPr>
            <w:tcW w:w="700" w:type="dxa"/>
            <w:tcBorders>
              <w:top w:val="nil"/>
              <w:left w:val="single" w:sz="4" w:space="0" w:color="auto"/>
              <w:bottom w:val="single" w:sz="4" w:space="0" w:color="auto"/>
              <w:right w:val="single" w:sz="4" w:space="0" w:color="auto"/>
            </w:tcBorders>
            <w:shd w:val="clear" w:color="auto" w:fill="auto"/>
            <w:noWrap/>
            <w:vAlign w:val="center"/>
            <w:hideMark/>
            <w:tcPrChange w:id="1928" w:author="HendryHendry/선임연구원/Convergence(연)ATS그룹(hendry.hendry" w:date="2011-11-17T12:20:00Z">
              <w:tcPr>
                <w:tcW w:w="70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929" w:author="HendryHendry/선임연구원/Convergence(연)ATS그룹(hendry.hendry" w:date="2011-11-17T12:16:00Z"/>
                <w:rFonts w:eastAsia="Malgun Gothic"/>
                <w:color w:val="000000"/>
                <w:sz w:val="18"/>
                <w:szCs w:val="18"/>
                <w:lang w:eastAsia="ko-KR"/>
              </w:rPr>
            </w:pPr>
            <w:ins w:id="1930" w:author="HendryHendry/선임연구원/Convergence(연)ATS그룹(hendry.hendry" w:date="2011-11-17T12:16:00Z">
              <w:r w:rsidRPr="003E3EBE">
                <w:rPr>
                  <w:rFonts w:eastAsia="Malgun Gothic"/>
                  <w:color w:val="000000"/>
                  <w:sz w:val="18"/>
                  <w:szCs w:val="18"/>
                  <w:lang w:eastAsia="ko-KR"/>
                </w:rPr>
                <w:t>5</w:t>
              </w:r>
            </w:ins>
          </w:p>
        </w:tc>
        <w:tc>
          <w:tcPr>
            <w:tcW w:w="640" w:type="dxa"/>
            <w:tcBorders>
              <w:top w:val="nil"/>
              <w:left w:val="nil"/>
              <w:bottom w:val="single" w:sz="4" w:space="0" w:color="auto"/>
              <w:right w:val="single" w:sz="4" w:space="0" w:color="auto"/>
            </w:tcBorders>
            <w:shd w:val="clear" w:color="auto" w:fill="auto"/>
            <w:noWrap/>
            <w:vAlign w:val="center"/>
            <w:hideMark/>
            <w:tcPrChange w:id="1931" w:author="HendryHendry/선임연구원/Convergence(연)ATS그룹(hendry.hendry" w:date="2011-11-17T12:20:00Z">
              <w:tcPr>
                <w:tcW w:w="64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932" w:author="HendryHendry/선임연구원/Convergence(연)ATS그룹(hendry.hendry" w:date="2011-11-17T12:16:00Z"/>
                <w:rFonts w:eastAsia="Malgun Gothic"/>
                <w:color w:val="000000"/>
                <w:sz w:val="18"/>
                <w:szCs w:val="18"/>
                <w:lang w:eastAsia="ko-KR"/>
              </w:rPr>
            </w:pPr>
            <w:ins w:id="1933" w:author="HendryHendry/선임연구원/Convergence(연)ATS그룹(hendry.hendry" w:date="2011-11-17T12:16:00Z">
              <w:r w:rsidRPr="003E3EBE">
                <w:rPr>
                  <w:rFonts w:eastAsia="Malgun Gothic"/>
                  <w:color w:val="000000"/>
                  <w:sz w:val="18"/>
                  <w:szCs w:val="18"/>
                  <w:lang w:eastAsia="ko-KR"/>
                </w:rPr>
                <w:t>-</w:t>
              </w:r>
            </w:ins>
          </w:p>
        </w:tc>
        <w:tc>
          <w:tcPr>
            <w:tcW w:w="1953" w:type="dxa"/>
            <w:tcBorders>
              <w:top w:val="nil"/>
              <w:left w:val="nil"/>
              <w:bottom w:val="single" w:sz="4" w:space="0" w:color="auto"/>
              <w:right w:val="single" w:sz="4" w:space="0" w:color="auto"/>
            </w:tcBorders>
            <w:shd w:val="clear" w:color="auto" w:fill="auto"/>
            <w:noWrap/>
            <w:vAlign w:val="center"/>
            <w:hideMark/>
            <w:tcPrChange w:id="1934"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935" w:author="HendryHendry/선임연구원/Convergence(연)ATS그룹(hendry.hendry" w:date="2011-11-17T12:16:00Z"/>
                <w:rFonts w:eastAsia="Malgun Gothic"/>
                <w:color w:val="000000"/>
                <w:sz w:val="18"/>
                <w:szCs w:val="18"/>
                <w:lang w:eastAsia="ko-KR"/>
              </w:rPr>
            </w:pPr>
            <w:ins w:id="1936" w:author="HendryHendry/선임연구원/Convergence(연)ATS그룹(hendry.hendry" w:date="2011-11-17T12:16:00Z">
              <w:r w:rsidRPr="003E3EBE">
                <w:rPr>
                  <w:rFonts w:eastAsia="Malgun Gothic"/>
                  <w:color w:val="000000"/>
                  <w:sz w:val="18"/>
                  <w:szCs w:val="18"/>
                  <w:lang w:eastAsia="ko-KR"/>
                </w:rPr>
                <w:t>0,8,4,2,6</w:t>
              </w:r>
            </w:ins>
          </w:p>
        </w:tc>
        <w:tc>
          <w:tcPr>
            <w:tcW w:w="1757" w:type="dxa"/>
            <w:tcBorders>
              <w:top w:val="nil"/>
              <w:left w:val="nil"/>
              <w:bottom w:val="single" w:sz="4" w:space="0" w:color="auto"/>
              <w:right w:val="single" w:sz="4" w:space="0" w:color="auto"/>
            </w:tcBorders>
            <w:shd w:val="clear" w:color="auto" w:fill="auto"/>
            <w:noWrap/>
            <w:vAlign w:val="center"/>
            <w:hideMark/>
            <w:tcPrChange w:id="1937" w:author="HendryHendry/선임연구원/Convergence(연)ATS그룹(hendry.hendry" w:date="2011-11-17T12:20:00Z">
              <w:tcPr>
                <w:tcW w:w="1468"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938" w:author="HendryHendry/선임연구원/Convergence(연)ATS그룹(hendry.hendry" w:date="2011-11-17T12:16:00Z"/>
                <w:rFonts w:eastAsia="Malgun Gothic"/>
                <w:color w:val="000000"/>
                <w:sz w:val="18"/>
                <w:szCs w:val="18"/>
                <w:lang w:eastAsia="ko-KR"/>
              </w:rPr>
            </w:pPr>
            <w:ins w:id="1939" w:author="HendryHendry/선임연구원/Convergence(연)ATS그룹(hendry.hendry" w:date="2011-11-17T12:16:00Z">
              <w:r w:rsidRPr="003E3EBE">
                <w:rPr>
                  <w:rFonts w:eastAsia="Malgun Gothic"/>
                  <w:color w:val="000000"/>
                  <w:sz w:val="18"/>
                  <w:szCs w:val="18"/>
                  <w:lang w:eastAsia="ko-KR"/>
                </w:rPr>
                <w:t>[LC 4 6 2 8 ]</w:t>
              </w:r>
            </w:ins>
          </w:p>
        </w:tc>
        <w:tc>
          <w:tcPr>
            <w:tcW w:w="1953" w:type="dxa"/>
            <w:tcBorders>
              <w:top w:val="nil"/>
              <w:left w:val="nil"/>
              <w:bottom w:val="single" w:sz="4" w:space="0" w:color="auto"/>
              <w:right w:val="single" w:sz="4" w:space="0" w:color="auto"/>
            </w:tcBorders>
            <w:shd w:val="clear" w:color="auto" w:fill="auto"/>
            <w:noWrap/>
            <w:vAlign w:val="center"/>
            <w:hideMark/>
            <w:tcPrChange w:id="1940"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941" w:author="HendryHendry/선임연구원/Convergence(연)ATS그룹(hendry.hendry" w:date="2011-11-17T12:16:00Z"/>
                <w:rFonts w:eastAsia="Malgun Gothic"/>
                <w:color w:val="000000"/>
                <w:sz w:val="18"/>
                <w:szCs w:val="18"/>
                <w:lang w:eastAsia="ko-KR"/>
              </w:rPr>
            </w:pPr>
            <w:ins w:id="1942" w:author="HendryHendry/선임연구원/Convergence(연)ATS그룹(hendry.hendry" w:date="2011-11-17T12:16:00Z">
              <w:r w:rsidRPr="003E3EBE">
                <w:rPr>
                  <w:rFonts w:eastAsia="Malgun Gothic"/>
                  <w:color w:val="000000"/>
                  <w:sz w:val="18"/>
                  <w:szCs w:val="18"/>
                  <w:lang w:eastAsia="ko-KR"/>
                </w:rPr>
                <w:t>0,8,4,2,6</w:t>
              </w:r>
            </w:ins>
          </w:p>
        </w:tc>
        <w:tc>
          <w:tcPr>
            <w:tcW w:w="654" w:type="dxa"/>
            <w:tcBorders>
              <w:top w:val="nil"/>
              <w:left w:val="nil"/>
              <w:bottom w:val="single" w:sz="4" w:space="0" w:color="auto"/>
              <w:right w:val="single" w:sz="4" w:space="0" w:color="auto"/>
            </w:tcBorders>
            <w:shd w:val="clear" w:color="auto" w:fill="auto"/>
            <w:noWrap/>
            <w:vAlign w:val="center"/>
            <w:hideMark/>
            <w:tcPrChange w:id="1943" w:author="HendryHendry/선임연구원/Convergence(연)ATS그룹(hendry.hendry" w:date="2011-11-17T12:20:00Z">
              <w:tcPr>
                <w:tcW w:w="65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944" w:author="HendryHendry/선임연구원/Convergence(연)ATS그룹(hendry.hendry" w:date="2011-11-17T12:16:00Z"/>
                <w:rFonts w:eastAsia="Malgun Gothic"/>
                <w:color w:val="000000"/>
                <w:sz w:val="18"/>
                <w:szCs w:val="18"/>
                <w:lang w:eastAsia="ko-KR"/>
              </w:rPr>
            </w:pPr>
            <w:ins w:id="1945" w:author="HendryHendry/선임연구원/Convergence(연)ATS그룹(hendry.hendry" w:date="2011-11-17T12:16:00Z">
              <w:r w:rsidRPr="003E3EBE">
                <w:rPr>
                  <w:rFonts w:eastAsia="Malgun Gothic"/>
                  <w:color w:val="000000"/>
                  <w:sz w:val="18"/>
                  <w:szCs w:val="18"/>
                  <w:lang w:eastAsia="ko-KR"/>
                </w:rPr>
                <w:t>0</w:t>
              </w:r>
            </w:ins>
          </w:p>
        </w:tc>
        <w:tc>
          <w:tcPr>
            <w:tcW w:w="657" w:type="dxa"/>
            <w:tcBorders>
              <w:top w:val="nil"/>
              <w:left w:val="nil"/>
              <w:bottom w:val="single" w:sz="4" w:space="0" w:color="auto"/>
              <w:right w:val="single" w:sz="4" w:space="0" w:color="auto"/>
            </w:tcBorders>
            <w:shd w:val="clear" w:color="auto" w:fill="auto"/>
            <w:noWrap/>
            <w:vAlign w:val="center"/>
            <w:hideMark/>
            <w:tcPrChange w:id="1946" w:author="HendryHendry/선임연구원/Convergence(연)ATS그룹(hendry.hendry" w:date="2011-11-17T12:20:00Z">
              <w:tcPr>
                <w:tcW w:w="46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947" w:author="HendryHendry/선임연구원/Convergence(연)ATS그룹(hendry.hendry" w:date="2011-11-17T12:16:00Z"/>
                <w:rFonts w:eastAsia="Malgun Gothic"/>
                <w:color w:val="000000"/>
                <w:sz w:val="18"/>
                <w:szCs w:val="18"/>
                <w:lang w:eastAsia="ko-KR"/>
              </w:rPr>
            </w:pPr>
            <w:ins w:id="1948" w:author="HendryHendry/선임연구원/Convergence(연)ATS그룹(hendry.hendry" w:date="2011-11-17T12:16:00Z">
              <w:r w:rsidRPr="003E3EBE">
                <w:rPr>
                  <w:rFonts w:eastAsia="Malgun Gothic"/>
                  <w:color w:val="000000"/>
                  <w:sz w:val="18"/>
                  <w:szCs w:val="18"/>
                  <w:lang w:eastAsia="ko-KR"/>
                </w:rPr>
                <w:t>16</w:t>
              </w:r>
            </w:ins>
          </w:p>
        </w:tc>
      </w:tr>
      <w:tr w:rsidR="003E3EBE" w:rsidRPr="003E3EBE" w:rsidTr="0064799C">
        <w:trPr>
          <w:trHeight w:val="300"/>
          <w:jc w:val="center"/>
          <w:ins w:id="1949" w:author="HendryHendry/선임연구원/Convergence(연)ATS그룹(hendry.hendry" w:date="2011-11-17T12:16:00Z"/>
          <w:trPrChange w:id="1950" w:author="HendryHendry/선임연구원/Convergence(연)ATS그룹(hendry.hendry" w:date="2011-11-17T12:20:00Z">
            <w:trPr>
              <w:trHeight w:val="300"/>
            </w:trPr>
          </w:trPrChange>
        </w:trPr>
        <w:tc>
          <w:tcPr>
            <w:tcW w:w="700" w:type="dxa"/>
            <w:tcBorders>
              <w:top w:val="nil"/>
              <w:left w:val="single" w:sz="4" w:space="0" w:color="auto"/>
              <w:bottom w:val="single" w:sz="4" w:space="0" w:color="auto"/>
              <w:right w:val="single" w:sz="4" w:space="0" w:color="auto"/>
            </w:tcBorders>
            <w:shd w:val="clear" w:color="auto" w:fill="auto"/>
            <w:noWrap/>
            <w:vAlign w:val="center"/>
            <w:hideMark/>
            <w:tcPrChange w:id="1951" w:author="HendryHendry/선임연구원/Convergence(연)ATS그룹(hendry.hendry" w:date="2011-11-17T12:20:00Z">
              <w:tcPr>
                <w:tcW w:w="70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952" w:author="HendryHendry/선임연구원/Convergence(연)ATS그룹(hendry.hendry" w:date="2011-11-17T12:16:00Z"/>
                <w:rFonts w:eastAsia="Malgun Gothic"/>
                <w:color w:val="000000"/>
                <w:sz w:val="18"/>
                <w:szCs w:val="18"/>
                <w:lang w:eastAsia="ko-KR"/>
              </w:rPr>
            </w:pPr>
            <w:ins w:id="1953" w:author="HendryHendry/선임연구원/Convergence(연)ATS그룹(hendry.hendry" w:date="2011-11-17T12:16:00Z">
              <w:r w:rsidRPr="003E3EBE">
                <w:rPr>
                  <w:rFonts w:eastAsia="Malgun Gothic"/>
                  <w:color w:val="000000"/>
                  <w:sz w:val="18"/>
                  <w:szCs w:val="18"/>
                  <w:lang w:eastAsia="ko-KR"/>
                </w:rPr>
                <w:t>7</w:t>
              </w:r>
            </w:ins>
          </w:p>
        </w:tc>
        <w:tc>
          <w:tcPr>
            <w:tcW w:w="640" w:type="dxa"/>
            <w:tcBorders>
              <w:top w:val="nil"/>
              <w:left w:val="nil"/>
              <w:bottom w:val="single" w:sz="4" w:space="0" w:color="auto"/>
              <w:right w:val="single" w:sz="4" w:space="0" w:color="auto"/>
            </w:tcBorders>
            <w:shd w:val="clear" w:color="auto" w:fill="auto"/>
            <w:noWrap/>
            <w:vAlign w:val="center"/>
            <w:hideMark/>
            <w:tcPrChange w:id="1954" w:author="HendryHendry/선임연구원/Convergence(연)ATS그룹(hendry.hendry" w:date="2011-11-17T12:20:00Z">
              <w:tcPr>
                <w:tcW w:w="64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955" w:author="HendryHendry/선임연구원/Convergence(연)ATS그룹(hendry.hendry" w:date="2011-11-17T12:16:00Z"/>
                <w:rFonts w:eastAsia="Malgun Gothic"/>
                <w:color w:val="000000"/>
                <w:sz w:val="18"/>
                <w:szCs w:val="18"/>
                <w:lang w:eastAsia="ko-KR"/>
              </w:rPr>
            </w:pPr>
            <w:ins w:id="1956" w:author="HendryHendry/선임연구원/Convergence(연)ATS그룹(hendry.hendry" w:date="2011-11-17T12:16:00Z">
              <w:r w:rsidRPr="003E3EBE">
                <w:rPr>
                  <w:rFonts w:eastAsia="Malgun Gothic"/>
                  <w:color w:val="000000"/>
                  <w:sz w:val="18"/>
                  <w:szCs w:val="18"/>
                  <w:lang w:eastAsia="ko-KR"/>
                </w:rPr>
                <w:t>-</w:t>
              </w:r>
            </w:ins>
          </w:p>
        </w:tc>
        <w:tc>
          <w:tcPr>
            <w:tcW w:w="1953" w:type="dxa"/>
            <w:tcBorders>
              <w:top w:val="nil"/>
              <w:left w:val="nil"/>
              <w:bottom w:val="single" w:sz="4" w:space="0" w:color="auto"/>
              <w:right w:val="single" w:sz="4" w:space="0" w:color="auto"/>
            </w:tcBorders>
            <w:shd w:val="clear" w:color="auto" w:fill="auto"/>
            <w:noWrap/>
            <w:vAlign w:val="center"/>
            <w:hideMark/>
            <w:tcPrChange w:id="1957"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958" w:author="HendryHendry/선임연구원/Convergence(연)ATS그룹(hendry.hendry" w:date="2011-11-17T12:16:00Z"/>
                <w:rFonts w:eastAsia="Malgun Gothic"/>
                <w:color w:val="000000"/>
                <w:sz w:val="18"/>
                <w:szCs w:val="18"/>
                <w:lang w:eastAsia="ko-KR"/>
              </w:rPr>
            </w:pPr>
            <w:ins w:id="1959" w:author="HendryHendry/선임연구원/Convergence(연)ATS그룹(hendry.hendry" w:date="2011-11-17T12:16:00Z">
              <w:r w:rsidRPr="003E3EBE">
                <w:rPr>
                  <w:rFonts w:eastAsia="Malgun Gothic"/>
                  <w:color w:val="000000"/>
                  <w:sz w:val="18"/>
                  <w:szCs w:val="18"/>
                  <w:lang w:eastAsia="ko-KR"/>
                </w:rPr>
                <w:t>0,8,4,2,6</w:t>
              </w:r>
            </w:ins>
          </w:p>
        </w:tc>
        <w:tc>
          <w:tcPr>
            <w:tcW w:w="1757" w:type="dxa"/>
            <w:tcBorders>
              <w:top w:val="nil"/>
              <w:left w:val="nil"/>
              <w:bottom w:val="single" w:sz="4" w:space="0" w:color="auto"/>
              <w:right w:val="single" w:sz="4" w:space="0" w:color="auto"/>
            </w:tcBorders>
            <w:shd w:val="clear" w:color="auto" w:fill="auto"/>
            <w:noWrap/>
            <w:vAlign w:val="center"/>
            <w:hideMark/>
            <w:tcPrChange w:id="1960" w:author="HendryHendry/선임연구원/Convergence(연)ATS그룹(hendry.hendry" w:date="2011-11-17T12:20:00Z">
              <w:tcPr>
                <w:tcW w:w="1468"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961" w:author="HendryHendry/선임연구원/Convergence(연)ATS그룹(hendry.hendry" w:date="2011-11-17T12:16:00Z"/>
                <w:rFonts w:eastAsia="Malgun Gothic"/>
                <w:color w:val="000000"/>
                <w:sz w:val="18"/>
                <w:szCs w:val="18"/>
                <w:lang w:eastAsia="ko-KR"/>
              </w:rPr>
            </w:pPr>
            <w:ins w:id="1962" w:author="HendryHendry/선임연구원/Convergence(연)ATS그룹(hendry.hendry" w:date="2011-11-17T12:16:00Z">
              <w:r w:rsidRPr="003E3EBE">
                <w:rPr>
                  <w:rFonts w:eastAsia="Malgun Gothic"/>
                  <w:color w:val="000000"/>
                  <w:sz w:val="18"/>
                  <w:szCs w:val="18"/>
                  <w:lang w:eastAsia="ko-KR"/>
                </w:rPr>
                <w:t>[LC 6 8 4 ]</w:t>
              </w:r>
            </w:ins>
          </w:p>
        </w:tc>
        <w:tc>
          <w:tcPr>
            <w:tcW w:w="1953" w:type="dxa"/>
            <w:tcBorders>
              <w:top w:val="nil"/>
              <w:left w:val="nil"/>
              <w:bottom w:val="single" w:sz="4" w:space="0" w:color="auto"/>
              <w:right w:val="single" w:sz="4" w:space="0" w:color="auto"/>
            </w:tcBorders>
            <w:shd w:val="clear" w:color="auto" w:fill="auto"/>
            <w:noWrap/>
            <w:vAlign w:val="center"/>
            <w:hideMark/>
            <w:tcPrChange w:id="1963"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964" w:author="HendryHendry/선임연구원/Convergence(연)ATS그룹(hendry.hendry" w:date="2011-11-17T12:16:00Z"/>
                <w:rFonts w:eastAsia="Malgun Gothic"/>
                <w:color w:val="000000"/>
                <w:sz w:val="18"/>
                <w:szCs w:val="18"/>
                <w:lang w:eastAsia="ko-KR"/>
              </w:rPr>
            </w:pPr>
            <w:ins w:id="1965" w:author="HendryHendry/선임연구원/Convergence(연)ATS그룹(hendry.hendry" w:date="2011-11-17T12:16:00Z">
              <w:r w:rsidRPr="003E3EBE">
                <w:rPr>
                  <w:rFonts w:eastAsia="Malgun Gothic"/>
                  <w:color w:val="000000"/>
                  <w:sz w:val="18"/>
                  <w:szCs w:val="18"/>
                  <w:lang w:eastAsia="ko-KR"/>
                </w:rPr>
                <w:t>0,8,4,2,6</w:t>
              </w:r>
            </w:ins>
          </w:p>
        </w:tc>
        <w:tc>
          <w:tcPr>
            <w:tcW w:w="654" w:type="dxa"/>
            <w:tcBorders>
              <w:top w:val="nil"/>
              <w:left w:val="nil"/>
              <w:bottom w:val="single" w:sz="4" w:space="0" w:color="auto"/>
              <w:right w:val="single" w:sz="4" w:space="0" w:color="auto"/>
            </w:tcBorders>
            <w:shd w:val="clear" w:color="auto" w:fill="auto"/>
            <w:noWrap/>
            <w:vAlign w:val="center"/>
            <w:hideMark/>
            <w:tcPrChange w:id="1966" w:author="HendryHendry/선임연구원/Convergence(연)ATS그룹(hendry.hendry" w:date="2011-11-17T12:20:00Z">
              <w:tcPr>
                <w:tcW w:w="65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967" w:author="HendryHendry/선임연구원/Convergence(연)ATS그룹(hendry.hendry" w:date="2011-11-17T12:16:00Z"/>
                <w:rFonts w:eastAsia="Malgun Gothic"/>
                <w:color w:val="000000"/>
                <w:sz w:val="18"/>
                <w:szCs w:val="18"/>
                <w:lang w:eastAsia="ko-KR"/>
              </w:rPr>
            </w:pPr>
            <w:ins w:id="1968" w:author="HendryHendry/선임연구원/Convergence(연)ATS그룹(hendry.hendry" w:date="2011-11-17T12:16:00Z">
              <w:r w:rsidRPr="003E3EBE">
                <w:rPr>
                  <w:rFonts w:eastAsia="Malgun Gothic"/>
                  <w:color w:val="000000"/>
                  <w:sz w:val="18"/>
                  <w:szCs w:val="18"/>
                  <w:lang w:eastAsia="ko-KR"/>
                </w:rPr>
                <w:t>0</w:t>
              </w:r>
            </w:ins>
          </w:p>
        </w:tc>
        <w:tc>
          <w:tcPr>
            <w:tcW w:w="657" w:type="dxa"/>
            <w:tcBorders>
              <w:top w:val="nil"/>
              <w:left w:val="nil"/>
              <w:bottom w:val="single" w:sz="4" w:space="0" w:color="auto"/>
              <w:right w:val="single" w:sz="4" w:space="0" w:color="auto"/>
            </w:tcBorders>
            <w:shd w:val="clear" w:color="auto" w:fill="auto"/>
            <w:noWrap/>
            <w:vAlign w:val="center"/>
            <w:hideMark/>
            <w:tcPrChange w:id="1969" w:author="HendryHendry/선임연구원/Convergence(연)ATS그룹(hendry.hendry" w:date="2011-11-17T12:20:00Z">
              <w:tcPr>
                <w:tcW w:w="46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970" w:author="HendryHendry/선임연구원/Convergence(연)ATS그룹(hendry.hendry" w:date="2011-11-17T12:16:00Z"/>
                <w:rFonts w:eastAsia="Malgun Gothic"/>
                <w:color w:val="000000"/>
                <w:sz w:val="18"/>
                <w:szCs w:val="18"/>
                <w:lang w:eastAsia="ko-KR"/>
              </w:rPr>
            </w:pPr>
            <w:ins w:id="1971" w:author="HendryHendry/선임연구원/Convergence(연)ATS그룹(hendry.hendry" w:date="2011-11-17T12:16:00Z">
              <w:r w:rsidRPr="003E3EBE">
                <w:rPr>
                  <w:rFonts w:eastAsia="Malgun Gothic"/>
                  <w:color w:val="000000"/>
                  <w:sz w:val="18"/>
                  <w:szCs w:val="18"/>
                  <w:lang w:eastAsia="ko-KR"/>
                </w:rPr>
                <w:t>12</w:t>
              </w:r>
            </w:ins>
          </w:p>
        </w:tc>
      </w:tr>
      <w:tr w:rsidR="003E3EBE" w:rsidRPr="003E3EBE" w:rsidTr="0064799C">
        <w:trPr>
          <w:trHeight w:val="300"/>
          <w:jc w:val="center"/>
          <w:ins w:id="1972" w:author="HendryHendry/선임연구원/Convergence(연)ATS그룹(hendry.hendry" w:date="2011-11-17T12:16:00Z"/>
          <w:trPrChange w:id="1973" w:author="HendryHendry/선임연구원/Convergence(연)ATS그룹(hendry.hendry" w:date="2011-11-17T12:20:00Z">
            <w:trPr>
              <w:trHeight w:val="300"/>
            </w:trPr>
          </w:trPrChange>
        </w:trPr>
        <w:tc>
          <w:tcPr>
            <w:tcW w:w="700" w:type="dxa"/>
            <w:tcBorders>
              <w:top w:val="nil"/>
              <w:left w:val="single" w:sz="4" w:space="0" w:color="auto"/>
              <w:bottom w:val="single" w:sz="4" w:space="0" w:color="auto"/>
              <w:right w:val="single" w:sz="4" w:space="0" w:color="auto"/>
            </w:tcBorders>
            <w:shd w:val="clear" w:color="auto" w:fill="auto"/>
            <w:noWrap/>
            <w:vAlign w:val="center"/>
            <w:hideMark/>
            <w:tcPrChange w:id="1974" w:author="HendryHendry/선임연구원/Convergence(연)ATS그룹(hendry.hendry" w:date="2011-11-17T12:20:00Z">
              <w:tcPr>
                <w:tcW w:w="70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975" w:author="HendryHendry/선임연구원/Convergence(연)ATS그룹(hendry.hendry" w:date="2011-11-17T12:16:00Z"/>
                <w:rFonts w:eastAsia="Malgun Gothic"/>
                <w:color w:val="000000"/>
                <w:sz w:val="18"/>
                <w:szCs w:val="18"/>
                <w:lang w:eastAsia="ko-KR"/>
              </w:rPr>
            </w:pPr>
            <w:ins w:id="1976" w:author="HendryHendry/선임연구원/Convergence(연)ATS그룹(hendry.hendry" w:date="2011-11-17T12:16:00Z">
              <w:r w:rsidRPr="003E3EBE">
                <w:rPr>
                  <w:rFonts w:eastAsia="Malgun Gothic"/>
                  <w:color w:val="000000"/>
                  <w:sz w:val="18"/>
                  <w:szCs w:val="18"/>
                  <w:lang w:eastAsia="ko-KR"/>
                </w:rPr>
                <w:t>16</w:t>
              </w:r>
            </w:ins>
          </w:p>
        </w:tc>
        <w:tc>
          <w:tcPr>
            <w:tcW w:w="640" w:type="dxa"/>
            <w:tcBorders>
              <w:top w:val="nil"/>
              <w:left w:val="nil"/>
              <w:bottom w:val="single" w:sz="4" w:space="0" w:color="auto"/>
              <w:right w:val="single" w:sz="4" w:space="0" w:color="auto"/>
            </w:tcBorders>
            <w:shd w:val="clear" w:color="auto" w:fill="auto"/>
            <w:noWrap/>
            <w:vAlign w:val="center"/>
            <w:hideMark/>
            <w:tcPrChange w:id="1977" w:author="HendryHendry/선임연구원/Convergence(연)ATS그룹(hendry.hendry" w:date="2011-11-17T12:20:00Z">
              <w:tcPr>
                <w:tcW w:w="64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978" w:author="HendryHendry/선임연구원/Convergence(연)ATS그룹(hendry.hendry" w:date="2011-11-17T12:16:00Z"/>
                <w:rFonts w:eastAsia="Malgun Gothic"/>
                <w:color w:val="000000"/>
                <w:sz w:val="18"/>
                <w:szCs w:val="18"/>
                <w:lang w:eastAsia="ko-KR"/>
              </w:rPr>
            </w:pPr>
            <w:ins w:id="1979" w:author="HendryHendry/선임연구원/Convergence(연)ATS그룹(hendry.hendry" w:date="2011-11-17T12:16:00Z">
              <w:r w:rsidRPr="003E3EBE">
                <w:rPr>
                  <w:rFonts w:eastAsia="Malgun Gothic"/>
                  <w:color w:val="000000"/>
                  <w:sz w:val="18"/>
                  <w:szCs w:val="18"/>
                  <w:lang w:eastAsia="ko-KR"/>
                </w:rPr>
                <w:t>7</w:t>
              </w:r>
            </w:ins>
          </w:p>
        </w:tc>
        <w:tc>
          <w:tcPr>
            <w:tcW w:w="1953" w:type="dxa"/>
            <w:tcBorders>
              <w:top w:val="nil"/>
              <w:left w:val="nil"/>
              <w:bottom w:val="single" w:sz="4" w:space="0" w:color="auto"/>
              <w:right w:val="single" w:sz="4" w:space="0" w:color="auto"/>
            </w:tcBorders>
            <w:shd w:val="clear" w:color="auto" w:fill="auto"/>
            <w:noWrap/>
            <w:vAlign w:val="center"/>
            <w:hideMark/>
            <w:tcPrChange w:id="1980"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981" w:author="HendryHendry/선임연구원/Convergence(연)ATS그룹(hendry.hendry" w:date="2011-11-17T12:16:00Z"/>
                <w:rFonts w:eastAsia="Malgun Gothic"/>
                <w:color w:val="000000"/>
                <w:sz w:val="18"/>
                <w:szCs w:val="18"/>
                <w:lang w:eastAsia="ko-KR"/>
              </w:rPr>
            </w:pPr>
            <w:ins w:id="1982" w:author="HendryHendry/선임연구원/Convergence(연)ATS그룹(hendry.hendry" w:date="2011-11-17T12:16:00Z">
              <w:r w:rsidRPr="003E3EBE">
                <w:rPr>
                  <w:rFonts w:eastAsia="Malgun Gothic"/>
                  <w:color w:val="000000"/>
                  <w:sz w:val="18"/>
                  <w:szCs w:val="18"/>
                  <w:lang w:eastAsia="ko-KR"/>
                </w:rPr>
                <w:t>0,8,4,2,6</w:t>
              </w:r>
            </w:ins>
          </w:p>
        </w:tc>
        <w:tc>
          <w:tcPr>
            <w:tcW w:w="1757" w:type="dxa"/>
            <w:tcBorders>
              <w:top w:val="nil"/>
              <w:left w:val="nil"/>
              <w:bottom w:val="single" w:sz="4" w:space="0" w:color="auto"/>
              <w:right w:val="single" w:sz="4" w:space="0" w:color="auto"/>
            </w:tcBorders>
            <w:shd w:val="clear" w:color="auto" w:fill="auto"/>
            <w:noWrap/>
            <w:vAlign w:val="center"/>
            <w:hideMark/>
            <w:tcPrChange w:id="1983" w:author="HendryHendry/선임연구원/Convergence(연)ATS그룹(hendry.hendry" w:date="2011-11-17T12:20:00Z">
              <w:tcPr>
                <w:tcW w:w="1468"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984" w:author="HendryHendry/선임연구원/Convergence(연)ATS그룹(hendry.hendry" w:date="2011-11-17T12:16:00Z"/>
                <w:rFonts w:eastAsia="Malgun Gothic"/>
                <w:color w:val="000000"/>
                <w:sz w:val="18"/>
                <w:szCs w:val="18"/>
                <w:lang w:eastAsia="ko-KR"/>
              </w:rPr>
            </w:pPr>
            <w:ins w:id="1985" w:author="HendryHendry/선임연구원/Convergence(연)ATS그룹(hendry.hendry" w:date="2011-11-17T12:16:00Z">
              <w:r w:rsidRPr="003E3EBE">
                <w:rPr>
                  <w:rFonts w:eastAsia="Malgun Gothic"/>
                  <w:color w:val="000000"/>
                  <w:sz w:val="18"/>
                  <w:szCs w:val="18"/>
                  <w:lang w:eastAsia="ko-KR"/>
                </w:rPr>
                <w:t>[LC 8 6 4 2 ]</w:t>
              </w:r>
            </w:ins>
          </w:p>
        </w:tc>
        <w:tc>
          <w:tcPr>
            <w:tcW w:w="1953" w:type="dxa"/>
            <w:tcBorders>
              <w:top w:val="nil"/>
              <w:left w:val="nil"/>
              <w:bottom w:val="single" w:sz="4" w:space="0" w:color="auto"/>
              <w:right w:val="single" w:sz="4" w:space="0" w:color="auto"/>
            </w:tcBorders>
            <w:shd w:val="clear" w:color="auto" w:fill="auto"/>
            <w:noWrap/>
            <w:vAlign w:val="center"/>
            <w:hideMark/>
            <w:tcPrChange w:id="1986"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1987" w:author="HendryHendry/선임연구원/Convergence(연)ATS그룹(hendry.hendry" w:date="2011-11-17T12:16:00Z"/>
                <w:rFonts w:eastAsia="Malgun Gothic"/>
                <w:color w:val="000000"/>
                <w:sz w:val="18"/>
                <w:szCs w:val="18"/>
                <w:lang w:eastAsia="ko-KR"/>
              </w:rPr>
            </w:pPr>
            <w:ins w:id="1988" w:author="HendryHendry/선임연구원/Convergence(연)ATS그룹(hendry.hendry" w:date="2011-11-17T12:16:00Z">
              <w:r w:rsidRPr="003E3EBE">
                <w:rPr>
                  <w:rFonts w:eastAsia="Malgun Gothic"/>
                  <w:color w:val="000000"/>
                  <w:sz w:val="18"/>
                  <w:szCs w:val="18"/>
                  <w:lang w:eastAsia="ko-KR"/>
                </w:rPr>
                <w:t>8,4,2,6,16</w:t>
              </w:r>
            </w:ins>
          </w:p>
        </w:tc>
        <w:tc>
          <w:tcPr>
            <w:tcW w:w="654" w:type="dxa"/>
            <w:tcBorders>
              <w:top w:val="nil"/>
              <w:left w:val="nil"/>
              <w:bottom w:val="single" w:sz="4" w:space="0" w:color="auto"/>
              <w:right w:val="single" w:sz="4" w:space="0" w:color="auto"/>
            </w:tcBorders>
            <w:shd w:val="clear" w:color="auto" w:fill="auto"/>
            <w:noWrap/>
            <w:vAlign w:val="center"/>
            <w:hideMark/>
            <w:tcPrChange w:id="1989" w:author="HendryHendry/선임연구원/Convergence(연)ATS그룹(hendry.hendry" w:date="2011-11-17T12:20:00Z">
              <w:tcPr>
                <w:tcW w:w="65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990" w:author="HendryHendry/선임연구원/Convergence(연)ATS그룹(hendry.hendry" w:date="2011-11-17T12:16:00Z"/>
                <w:rFonts w:eastAsia="Malgun Gothic"/>
                <w:color w:val="000000"/>
                <w:sz w:val="18"/>
                <w:szCs w:val="18"/>
                <w:lang w:eastAsia="ko-KR"/>
              </w:rPr>
            </w:pPr>
            <w:ins w:id="1991" w:author="HendryHendry/선임연구원/Convergence(연)ATS그룹(hendry.hendry" w:date="2011-11-17T12:16:00Z">
              <w:r w:rsidRPr="003E3EBE">
                <w:rPr>
                  <w:rFonts w:eastAsia="Malgun Gothic"/>
                  <w:color w:val="000000"/>
                  <w:sz w:val="18"/>
                  <w:szCs w:val="18"/>
                  <w:lang w:eastAsia="ko-KR"/>
                </w:rPr>
                <w:t>7</w:t>
              </w:r>
            </w:ins>
          </w:p>
        </w:tc>
        <w:tc>
          <w:tcPr>
            <w:tcW w:w="657" w:type="dxa"/>
            <w:tcBorders>
              <w:top w:val="nil"/>
              <w:left w:val="nil"/>
              <w:bottom w:val="single" w:sz="4" w:space="0" w:color="auto"/>
              <w:right w:val="single" w:sz="4" w:space="0" w:color="auto"/>
            </w:tcBorders>
            <w:shd w:val="clear" w:color="auto" w:fill="auto"/>
            <w:noWrap/>
            <w:vAlign w:val="center"/>
            <w:hideMark/>
            <w:tcPrChange w:id="1992" w:author="HendryHendry/선임연구원/Convergence(연)ATS그룹(hendry.hendry" w:date="2011-11-17T12:20:00Z">
              <w:tcPr>
                <w:tcW w:w="46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993" w:author="HendryHendry/선임연구원/Convergence(연)ATS그룹(hendry.hendry" w:date="2011-11-17T12:16:00Z"/>
                <w:rFonts w:eastAsia="Malgun Gothic"/>
                <w:color w:val="000000"/>
                <w:sz w:val="18"/>
                <w:szCs w:val="18"/>
                <w:lang w:eastAsia="ko-KR"/>
              </w:rPr>
            </w:pPr>
            <w:ins w:id="1994" w:author="HendryHendry/선임연구원/Convergence(연)ATS그룹(hendry.hendry" w:date="2011-11-17T12:16:00Z">
              <w:r w:rsidRPr="003E3EBE">
                <w:rPr>
                  <w:rFonts w:eastAsia="Malgun Gothic"/>
                  <w:color w:val="000000"/>
                  <w:sz w:val="18"/>
                  <w:szCs w:val="18"/>
                  <w:lang w:eastAsia="ko-KR"/>
                </w:rPr>
                <w:t>20</w:t>
              </w:r>
            </w:ins>
          </w:p>
        </w:tc>
      </w:tr>
      <w:tr w:rsidR="003E3EBE" w:rsidRPr="003E3EBE" w:rsidTr="0064799C">
        <w:trPr>
          <w:trHeight w:val="300"/>
          <w:jc w:val="center"/>
          <w:ins w:id="1995" w:author="HendryHendry/선임연구원/Convergence(연)ATS그룹(hendry.hendry" w:date="2011-11-17T12:16:00Z"/>
          <w:trPrChange w:id="1996" w:author="HendryHendry/선임연구원/Convergence(연)ATS그룹(hendry.hendry" w:date="2011-11-17T12:20:00Z">
            <w:trPr>
              <w:trHeight w:val="300"/>
            </w:trPr>
          </w:trPrChange>
        </w:trPr>
        <w:tc>
          <w:tcPr>
            <w:tcW w:w="700" w:type="dxa"/>
            <w:tcBorders>
              <w:top w:val="nil"/>
              <w:left w:val="single" w:sz="4" w:space="0" w:color="auto"/>
              <w:bottom w:val="single" w:sz="4" w:space="0" w:color="auto"/>
              <w:right w:val="single" w:sz="4" w:space="0" w:color="auto"/>
            </w:tcBorders>
            <w:shd w:val="clear" w:color="auto" w:fill="auto"/>
            <w:noWrap/>
            <w:vAlign w:val="center"/>
            <w:hideMark/>
            <w:tcPrChange w:id="1997" w:author="HendryHendry/선임연구원/Convergence(연)ATS그룹(hendry.hendry" w:date="2011-11-17T12:20:00Z">
              <w:tcPr>
                <w:tcW w:w="70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1998" w:author="HendryHendry/선임연구원/Convergence(연)ATS그룹(hendry.hendry" w:date="2011-11-17T12:16:00Z"/>
                <w:rFonts w:eastAsia="Malgun Gothic"/>
                <w:color w:val="000000"/>
                <w:sz w:val="18"/>
                <w:szCs w:val="18"/>
                <w:lang w:eastAsia="ko-KR"/>
              </w:rPr>
            </w:pPr>
            <w:ins w:id="1999" w:author="HendryHendry/선임연구원/Convergence(연)ATS그룹(hendry.hendry" w:date="2011-11-17T12:16:00Z">
              <w:r w:rsidRPr="003E3EBE">
                <w:rPr>
                  <w:rFonts w:eastAsia="Malgun Gothic"/>
                  <w:color w:val="000000"/>
                  <w:sz w:val="18"/>
                  <w:szCs w:val="18"/>
                  <w:lang w:eastAsia="ko-KR"/>
                </w:rPr>
                <w:t>12</w:t>
              </w:r>
            </w:ins>
          </w:p>
        </w:tc>
        <w:tc>
          <w:tcPr>
            <w:tcW w:w="640" w:type="dxa"/>
            <w:tcBorders>
              <w:top w:val="nil"/>
              <w:left w:val="nil"/>
              <w:bottom w:val="single" w:sz="4" w:space="0" w:color="auto"/>
              <w:right w:val="single" w:sz="4" w:space="0" w:color="auto"/>
            </w:tcBorders>
            <w:shd w:val="clear" w:color="auto" w:fill="auto"/>
            <w:noWrap/>
            <w:vAlign w:val="center"/>
            <w:hideMark/>
            <w:tcPrChange w:id="2000" w:author="HendryHendry/선임연구원/Convergence(연)ATS그룹(hendry.hendry" w:date="2011-11-17T12:20:00Z">
              <w:tcPr>
                <w:tcW w:w="64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001" w:author="HendryHendry/선임연구원/Convergence(연)ATS그룹(hendry.hendry" w:date="2011-11-17T12:16:00Z"/>
                <w:rFonts w:eastAsia="Malgun Gothic"/>
                <w:color w:val="000000"/>
                <w:sz w:val="18"/>
                <w:szCs w:val="18"/>
                <w:lang w:eastAsia="ko-KR"/>
              </w:rPr>
            </w:pPr>
            <w:ins w:id="2002" w:author="HendryHendry/선임연구원/Convergence(연)ATS그룹(hendry.hendry" w:date="2011-11-17T12:16:00Z">
              <w:r w:rsidRPr="003E3EBE">
                <w:rPr>
                  <w:rFonts w:eastAsia="Malgun Gothic"/>
                  <w:color w:val="000000"/>
                  <w:sz w:val="18"/>
                  <w:szCs w:val="18"/>
                  <w:lang w:eastAsia="ko-KR"/>
                </w:rPr>
                <w:t>11</w:t>
              </w:r>
            </w:ins>
          </w:p>
        </w:tc>
        <w:tc>
          <w:tcPr>
            <w:tcW w:w="1953" w:type="dxa"/>
            <w:tcBorders>
              <w:top w:val="nil"/>
              <w:left w:val="nil"/>
              <w:bottom w:val="single" w:sz="4" w:space="0" w:color="auto"/>
              <w:right w:val="single" w:sz="4" w:space="0" w:color="auto"/>
            </w:tcBorders>
            <w:shd w:val="clear" w:color="auto" w:fill="auto"/>
            <w:noWrap/>
            <w:vAlign w:val="center"/>
            <w:hideMark/>
            <w:tcPrChange w:id="2003"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004" w:author="HendryHendry/선임연구원/Convergence(연)ATS그룹(hendry.hendry" w:date="2011-11-17T12:16:00Z"/>
                <w:rFonts w:eastAsia="Malgun Gothic"/>
                <w:color w:val="000000"/>
                <w:sz w:val="18"/>
                <w:szCs w:val="18"/>
                <w:lang w:eastAsia="ko-KR"/>
              </w:rPr>
            </w:pPr>
            <w:ins w:id="2005" w:author="HendryHendry/선임연구원/Convergence(연)ATS그룹(hendry.hendry" w:date="2011-11-17T12:16:00Z">
              <w:r w:rsidRPr="003E3EBE">
                <w:rPr>
                  <w:rFonts w:eastAsia="Malgun Gothic"/>
                  <w:color w:val="000000"/>
                  <w:sz w:val="18"/>
                  <w:szCs w:val="18"/>
                  <w:lang w:eastAsia="ko-KR"/>
                </w:rPr>
                <w:t>8,4,2,6,16</w:t>
              </w:r>
            </w:ins>
          </w:p>
        </w:tc>
        <w:tc>
          <w:tcPr>
            <w:tcW w:w="1757" w:type="dxa"/>
            <w:tcBorders>
              <w:top w:val="nil"/>
              <w:left w:val="nil"/>
              <w:bottom w:val="single" w:sz="4" w:space="0" w:color="auto"/>
              <w:right w:val="single" w:sz="4" w:space="0" w:color="auto"/>
            </w:tcBorders>
            <w:shd w:val="clear" w:color="auto" w:fill="auto"/>
            <w:noWrap/>
            <w:vAlign w:val="center"/>
            <w:hideMark/>
            <w:tcPrChange w:id="2006" w:author="HendryHendry/선임연구원/Convergence(연)ATS그룹(hendry.hendry" w:date="2011-11-17T12:20:00Z">
              <w:tcPr>
                <w:tcW w:w="1468"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007" w:author="HendryHendry/선임연구원/Convergence(연)ATS그룹(hendry.hendry" w:date="2011-11-17T12:16:00Z"/>
                <w:rFonts w:eastAsia="Malgun Gothic"/>
                <w:color w:val="000000"/>
                <w:sz w:val="18"/>
                <w:szCs w:val="18"/>
                <w:lang w:eastAsia="ko-KR"/>
              </w:rPr>
            </w:pPr>
            <w:ins w:id="2008" w:author="HendryHendry/선임연구원/Convergence(연)ATS그룹(hendry.hendry" w:date="2011-11-17T12:16:00Z">
              <w:r w:rsidRPr="003E3EBE">
                <w:rPr>
                  <w:rFonts w:eastAsia="Malgun Gothic"/>
                  <w:color w:val="000000"/>
                  <w:sz w:val="18"/>
                  <w:szCs w:val="18"/>
                  <w:lang w:eastAsia="ko-KR"/>
                </w:rPr>
                <w:t>[LC 8 16 6 ]</w:t>
              </w:r>
            </w:ins>
          </w:p>
        </w:tc>
        <w:tc>
          <w:tcPr>
            <w:tcW w:w="1953" w:type="dxa"/>
            <w:tcBorders>
              <w:top w:val="nil"/>
              <w:left w:val="nil"/>
              <w:bottom w:val="single" w:sz="4" w:space="0" w:color="auto"/>
              <w:right w:val="single" w:sz="4" w:space="0" w:color="auto"/>
            </w:tcBorders>
            <w:shd w:val="clear" w:color="auto" w:fill="auto"/>
            <w:noWrap/>
            <w:vAlign w:val="center"/>
            <w:hideMark/>
            <w:tcPrChange w:id="2009"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010" w:author="HendryHendry/선임연구원/Convergence(연)ATS그룹(hendry.hendry" w:date="2011-11-17T12:16:00Z"/>
                <w:rFonts w:eastAsia="Malgun Gothic"/>
                <w:color w:val="000000"/>
                <w:sz w:val="18"/>
                <w:szCs w:val="18"/>
                <w:lang w:eastAsia="ko-KR"/>
              </w:rPr>
            </w:pPr>
            <w:ins w:id="2011" w:author="HendryHendry/선임연구원/Convergence(연)ATS그룹(hendry.hendry" w:date="2011-11-17T12:16:00Z">
              <w:r w:rsidRPr="003E3EBE">
                <w:rPr>
                  <w:rFonts w:eastAsia="Malgun Gothic"/>
                  <w:color w:val="000000"/>
                  <w:sz w:val="18"/>
                  <w:szCs w:val="18"/>
                  <w:lang w:eastAsia="ko-KR"/>
                </w:rPr>
                <w:t>8,4,2,6,16</w:t>
              </w:r>
            </w:ins>
          </w:p>
        </w:tc>
        <w:tc>
          <w:tcPr>
            <w:tcW w:w="654" w:type="dxa"/>
            <w:tcBorders>
              <w:top w:val="nil"/>
              <w:left w:val="nil"/>
              <w:bottom w:val="single" w:sz="4" w:space="0" w:color="auto"/>
              <w:right w:val="single" w:sz="4" w:space="0" w:color="auto"/>
            </w:tcBorders>
            <w:shd w:val="clear" w:color="auto" w:fill="auto"/>
            <w:noWrap/>
            <w:vAlign w:val="center"/>
            <w:hideMark/>
            <w:tcPrChange w:id="2012" w:author="HendryHendry/선임연구원/Convergence(연)ATS그룹(hendry.hendry" w:date="2011-11-17T12:20:00Z">
              <w:tcPr>
                <w:tcW w:w="65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013" w:author="HendryHendry/선임연구원/Convergence(연)ATS그룹(hendry.hendry" w:date="2011-11-17T12:16:00Z"/>
                <w:rFonts w:eastAsia="Malgun Gothic"/>
                <w:color w:val="000000"/>
                <w:sz w:val="18"/>
                <w:szCs w:val="18"/>
                <w:lang w:eastAsia="ko-KR"/>
              </w:rPr>
            </w:pPr>
            <w:ins w:id="2014" w:author="HendryHendry/선임연구원/Convergence(연)ATS그룹(hendry.hendry" w:date="2011-11-17T12:16:00Z">
              <w:r w:rsidRPr="003E3EBE">
                <w:rPr>
                  <w:rFonts w:eastAsia="Malgun Gothic"/>
                  <w:color w:val="000000"/>
                  <w:sz w:val="18"/>
                  <w:szCs w:val="18"/>
                  <w:lang w:eastAsia="ko-KR"/>
                </w:rPr>
                <w:t>7</w:t>
              </w:r>
            </w:ins>
          </w:p>
        </w:tc>
        <w:tc>
          <w:tcPr>
            <w:tcW w:w="657" w:type="dxa"/>
            <w:tcBorders>
              <w:top w:val="nil"/>
              <w:left w:val="nil"/>
              <w:bottom w:val="single" w:sz="4" w:space="0" w:color="auto"/>
              <w:right w:val="single" w:sz="4" w:space="0" w:color="auto"/>
            </w:tcBorders>
            <w:shd w:val="clear" w:color="auto" w:fill="auto"/>
            <w:noWrap/>
            <w:vAlign w:val="center"/>
            <w:hideMark/>
            <w:tcPrChange w:id="2015" w:author="HendryHendry/선임연구원/Convergence(연)ATS그룹(hendry.hendry" w:date="2011-11-17T12:20:00Z">
              <w:tcPr>
                <w:tcW w:w="46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016" w:author="HendryHendry/선임연구원/Convergence(연)ATS그룹(hendry.hendry" w:date="2011-11-17T12:16:00Z"/>
                <w:rFonts w:eastAsia="Malgun Gothic"/>
                <w:color w:val="000000"/>
                <w:sz w:val="18"/>
                <w:szCs w:val="18"/>
                <w:lang w:eastAsia="ko-KR"/>
              </w:rPr>
            </w:pPr>
            <w:ins w:id="2017" w:author="HendryHendry/선임연구원/Convergence(연)ATS그룹(hendry.hendry" w:date="2011-11-17T12:16:00Z">
              <w:r w:rsidRPr="003E3EBE">
                <w:rPr>
                  <w:rFonts w:eastAsia="Malgun Gothic"/>
                  <w:color w:val="000000"/>
                  <w:sz w:val="18"/>
                  <w:szCs w:val="18"/>
                  <w:lang w:eastAsia="ko-KR"/>
                </w:rPr>
                <w:t>16</w:t>
              </w:r>
            </w:ins>
          </w:p>
        </w:tc>
      </w:tr>
      <w:tr w:rsidR="003E3EBE" w:rsidRPr="003E3EBE" w:rsidTr="0064799C">
        <w:trPr>
          <w:trHeight w:val="300"/>
          <w:jc w:val="center"/>
          <w:ins w:id="2018" w:author="HendryHendry/선임연구원/Convergence(연)ATS그룹(hendry.hendry" w:date="2011-11-17T12:16:00Z"/>
          <w:trPrChange w:id="2019" w:author="HendryHendry/선임연구원/Convergence(연)ATS그룹(hendry.hendry" w:date="2011-11-17T12:20:00Z">
            <w:trPr>
              <w:trHeight w:val="300"/>
            </w:trPr>
          </w:trPrChange>
        </w:trPr>
        <w:tc>
          <w:tcPr>
            <w:tcW w:w="700" w:type="dxa"/>
            <w:tcBorders>
              <w:top w:val="nil"/>
              <w:left w:val="single" w:sz="4" w:space="0" w:color="auto"/>
              <w:bottom w:val="single" w:sz="4" w:space="0" w:color="auto"/>
              <w:right w:val="single" w:sz="4" w:space="0" w:color="auto"/>
            </w:tcBorders>
            <w:shd w:val="clear" w:color="auto" w:fill="auto"/>
            <w:noWrap/>
            <w:vAlign w:val="center"/>
            <w:hideMark/>
            <w:tcPrChange w:id="2020" w:author="HendryHendry/선임연구원/Convergence(연)ATS그룹(hendry.hendry" w:date="2011-11-17T12:20:00Z">
              <w:tcPr>
                <w:tcW w:w="70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021" w:author="HendryHendry/선임연구원/Convergence(연)ATS그룹(hendry.hendry" w:date="2011-11-17T12:16:00Z"/>
                <w:rFonts w:eastAsia="Malgun Gothic"/>
                <w:color w:val="000000"/>
                <w:sz w:val="18"/>
                <w:szCs w:val="18"/>
                <w:lang w:eastAsia="ko-KR"/>
              </w:rPr>
            </w:pPr>
            <w:ins w:id="2022" w:author="HendryHendry/선임연구원/Convergence(연)ATS그룹(hendry.hendry" w:date="2011-11-17T12:16:00Z">
              <w:r w:rsidRPr="003E3EBE">
                <w:rPr>
                  <w:rFonts w:eastAsia="Malgun Gothic"/>
                  <w:color w:val="000000"/>
                  <w:sz w:val="18"/>
                  <w:szCs w:val="18"/>
                  <w:lang w:eastAsia="ko-KR"/>
                </w:rPr>
                <w:t>10</w:t>
              </w:r>
            </w:ins>
          </w:p>
        </w:tc>
        <w:tc>
          <w:tcPr>
            <w:tcW w:w="640" w:type="dxa"/>
            <w:tcBorders>
              <w:top w:val="nil"/>
              <w:left w:val="nil"/>
              <w:bottom w:val="single" w:sz="4" w:space="0" w:color="auto"/>
              <w:right w:val="single" w:sz="4" w:space="0" w:color="auto"/>
            </w:tcBorders>
            <w:shd w:val="clear" w:color="auto" w:fill="auto"/>
            <w:noWrap/>
            <w:vAlign w:val="center"/>
            <w:hideMark/>
            <w:tcPrChange w:id="2023" w:author="HendryHendry/선임연구원/Convergence(연)ATS그룹(hendry.hendry" w:date="2011-11-17T12:20:00Z">
              <w:tcPr>
                <w:tcW w:w="64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024" w:author="HendryHendry/선임연구원/Convergence(연)ATS그룹(hendry.hendry" w:date="2011-11-17T12:16:00Z"/>
                <w:rFonts w:eastAsia="Malgun Gothic"/>
                <w:color w:val="000000"/>
                <w:sz w:val="18"/>
                <w:szCs w:val="18"/>
                <w:lang w:eastAsia="ko-KR"/>
              </w:rPr>
            </w:pPr>
            <w:ins w:id="2025" w:author="HendryHendry/선임연구원/Convergence(연)ATS그룹(hendry.hendry" w:date="2011-11-17T12:16:00Z">
              <w:r w:rsidRPr="003E3EBE">
                <w:rPr>
                  <w:rFonts w:eastAsia="Malgun Gothic"/>
                  <w:color w:val="000000"/>
                  <w:sz w:val="18"/>
                  <w:szCs w:val="18"/>
                  <w:lang w:eastAsia="ko-KR"/>
                </w:rPr>
                <w:t>13</w:t>
              </w:r>
            </w:ins>
          </w:p>
        </w:tc>
        <w:tc>
          <w:tcPr>
            <w:tcW w:w="1953" w:type="dxa"/>
            <w:tcBorders>
              <w:top w:val="nil"/>
              <w:left w:val="nil"/>
              <w:bottom w:val="single" w:sz="4" w:space="0" w:color="auto"/>
              <w:right w:val="single" w:sz="4" w:space="0" w:color="auto"/>
            </w:tcBorders>
            <w:shd w:val="clear" w:color="auto" w:fill="auto"/>
            <w:noWrap/>
            <w:vAlign w:val="center"/>
            <w:hideMark/>
            <w:tcPrChange w:id="2026"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027" w:author="HendryHendry/선임연구원/Convergence(연)ATS그룹(hendry.hendry" w:date="2011-11-17T12:16:00Z"/>
                <w:rFonts w:eastAsia="Malgun Gothic"/>
                <w:color w:val="000000"/>
                <w:sz w:val="18"/>
                <w:szCs w:val="18"/>
                <w:lang w:eastAsia="ko-KR"/>
              </w:rPr>
            </w:pPr>
            <w:ins w:id="2028" w:author="HendryHendry/선임연구원/Convergence(연)ATS그룹(hendry.hendry" w:date="2011-11-17T12:16:00Z">
              <w:r w:rsidRPr="003E3EBE">
                <w:rPr>
                  <w:rFonts w:eastAsia="Malgun Gothic"/>
                  <w:color w:val="000000"/>
                  <w:sz w:val="18"/>
                  <w:szCs w:val="18"/>
                  <w:lang w:eastAsia="ko-KR"/>
                </w:rPr>
                <w:t>8,4,2,6,16</w:t>
              </w:r>
            </w:ins>
          </w:p>
        </w:tc>
        <w:tc>
          <w:tcPr>
            <w:tcW w:w="1757" w:type="dxa"/>
            <w:tcBorders>
              <w:top w:val="nil"/>
              <w:left w:val="nil"/>
              <w:bottom w:val="single" w:sz="4" w:space="0" w:color="auto"/>
              <w:right w:val="single" w:sz="4" w:space="0" w:color="auto"/>
            </w:tcBorders>
            <w:shd w:val="clear" w:color="auto" w:fill="auto"/>
            <w:noWrap/>
            <w:vAlign w:val="center"/>
            <w:hideMark/>
            <w:tcPrChange w:id="2029" w:author="HendryHendry/선임연구원/Convergence(연)ATS그룹(hendry.hendry" w:date="2011-11-17T12:20:00Z">
              <w:tcPr>
                <w:tcW w:w="1468"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030" w:author="HendryHendry/선임연구원/Convergence(연)ATS그룹(hendry.hendry" w:date="2011-11-17T12:16:00Z"/>
                <w:rFonts w:eastAsia="Malgun Gothic"/>
                <w:color w:val="000000"/>
                <w:sz w:val="18"/>
                <w:szCs w:val="18"/>
                <w:lang w:eastAsia="ko-KR"/>
              </w:rPr>
            </w:pPr>
            <w:ins w:id="2031" w:author="HendryHendry/선임연구원/Convergence(연)ATS그룹(hendry.hendry" w:date="2011-11-17T12:16:00Z">
              <w:r w:rsidRPr="003E3EBE">
                <w:rPr>
                  <w:rFonts w:eastAsia="Malgun Gothic"/>
                  <w:color w:val="000000"/>
                  <w:sz w:val="18"/>
                  <w:szCs w:val="18"/>
                  <w:lang w:eastAsia="ko-KR"/>
                </w:rPr>
                <w:t>[LC 8 12 6 16 ]</w:t>
              </w:r>
            </w:ins>
          </w:p>
        </w:tc>
        <w:tc>
          <w:tcPr>
            <w:tcW w:w="1953" w:type="dxa"/>
            <w:tcBorders>
              <w:top w:val="nil"/>
              <w:left w:val="nil"/>
              <w:bottom w:val="single" w:sz="4" w:space="0" w:color="auto"/>
              <w:right w:val="single" w:sz="4" w:space="0" w:color="auto"/>
            </w:tcBorders>
            <w:shd w:val="clear" w:color="auto" w:fill="auto"/>
            <w:noWrap/>
            <w:vAlign w:val="center"/>
            <w:hideMark/>
            <w:tcPrChange w:id="2032"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033" w:author="HendryHendry/선임연구원/Convergence(연)ATS그룹(hendry.hendry" w:date="2011-11-17T12:16:00Z"/>
                <w:rFonts w:eastAsia="Malgun Gothic"/>
                <w:color w:val="000000"/>
                <w:sz w:val="18"/>
                <w:szCs w:val="18"/>
                <w:lang w:eastAsia="ko-KR"/>
              </w:rPr>
            </w:pPr>
            <w:ins w:id="2034" w:author="HendryHendry/선임연구원/Convergence(연)ATS그룹(hendry.hendry" w:date="2011-11-17T12:16:00Z">
              <w:r w:rsidRPr="003E3EBE">
                <w:rPr>
                  <w:rFonts w:eastAsia="Malgun Gothic"/>
                  <w:color w:val="000000"/>
                  <w:sz w:val="18"/>
                  <w:szCs w:val="18"/>
                  <w:lang w:eastAsia="ko-KR"/>
                </w:rPr>
                <w:t>8,4,2,6,16,12</w:t>
              </w:r>
            </w:ins>
          </w:p>
        </w:tc>
        <w:tc>
          <w:tcPr>
            <w:tcW w:w="654" w:type="dxa"/>
            <w:tcBorders>
              <w:top w:val="nil"/>
              <w:left w:val="nil"/>
              <w:bottom w:val="single" w:sz="4" w:space="0" w:color="auto"/>
              <w:right w:val="single" w:sz="4" w:space="0" w:color="auto"/>
            </w:tcBorders>
            <w:shd w:val="clear" w:color="auto" w:fill="auto"/>
            <w:noWrap/>
            <w:vAlign w:val="center"/>
            <w:hideMark/>
            <w:tcPrChange w:id="2035" w:author="HendryHendry/선임연구원/Convergence(연)ATS그룹(hendry.hendry" w:date="2011-11-17T12:20:00Z">
              <w:tcPr>
                <w:tcW w:w="65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036" w:author="HendryHendry/선임연구원/Convergence(연)ATS그룹(hendry.hendry" w:date="2011-11-17T12:16:00Z"/>
                <w:rFonts w:eastAsia="Malgun Gothic"/>
                <w:color w:val="000000"/>
                <w:sz w:val="18"/>
                <w:szCs w:val="18"/>
                <w:lang w:eastAsia="ko-KR"/>
              </w:rPr>
            </w:pPr>
            <w:ins w:id="2037" w:author="HendryHendry/선임연구원/Convergence(연)ATS그룹(hendry.hendry" w:date="2011-11-17T12:16:00Z">
              <w:r w:rsidRPr="003E3EBE">
                <w:rPr>
                  <w:rFonts w:eastAsia="Malgun Gothic"/>
                  <w:color w:val="000000"/>
                  <w:sz w:val="18"/>
                  <w:szCs w:val="18"/>
                  <w:lang w:eastAsia="ko-KR"/>
                </w:rPr>
                <w:t>7</w:t>
              </w:r>
            </w:ins>
          </w:p>
        </w:tc>
        <w:tc>
          <w:tcPr>
            <w:tcW w:w="657" w:type="dxa"/>
            <w:tcBorders>
              <w:top w:val="nil"/>
              <w:left w:val="nil"/>
              <w:bottom w:val="single" w:sz="4" w:space="0" w:color="auto"/>
              <w:right w:val="single" w:sz="4" w:space="0" w:color="auto"/>
            </w:tcBorders>
            <w:shd w:val="clear" w:color="auto" w:fill="auto"/>
            <w:noWrap/>
            <w:vAlign w:val="center"/>
            <w:hideMark/>
            <w:tcPrChange w:id="2038" w:author="HendryHendry/선임연구원/Convergence(연)ATS그룹(hendry.hendry" w:date="2011-11-17T12:20:00Z">
              <w:tcPr>
                <w:tcW w:w="46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039" w:author="HendryHendry/선임연구원/Convergence(연)ATS그룹(hendry.hendry" w:date="2011-11-17T12:16:00Z"/>
                <w:rFonts w:eastAsia="Malgun Gothic"/>
                <w:color w:val="000000"/>
                <w:sz w:val="18"/>
                <w:szCs w:val="18"/>
                <w:lang w:eastAsia="ko-KR"/>
              </w:rPr>
            </w:pPr>
            <w:ins w:id="2040" w:author="HendryHendry/선임연구원/Convergence(연)ATS그룹(hendry.hendry" w:date="2011-11-17T12:16:00Z">
              <w:r w:rsidRPr="003E3EBE">
                <w:rPr>
                  <w:rFonts w:eastAsia="Malgun Gothic"/>
                  <w:color w:val="000000"/>
                  <w:sz w:val="18"/>
                  <w:szCs w:val="18"/>
                  <w:lang w:eastAsia="ko-KR"/>
                </w:rPr>
                <w:t>18</w:t>
              </w:r>
            </w:ins>
          </w:p>
        </w:tc>
      </w:tr>
      <w:tr w:rsidR="003E3EBE" w:rsidRPr="003E3EBE" w:rsidTr="0064799C">
        <w:trPr>
          <w:trHeight w:val="300"/>
          <w:jc w:val="center"/>
          <w:ins w:id="2041" w:author="HendryHendry/선임연구원/Convergence(연)ATS그룹(hendry.hendry" w:date="2011-11-17T12:16:00Z"/>
          <w:trPrChange w:id="2042" w:author="HendryHendry/선임연구원/Convergence(연)ATS그룹(hendry.hendry" w:date="2011-11-17T12:20:00Z">
            <w:trPr>
              <w:trHeight w:val="300"/>
            </w:trPr>
          </w:trPrChange>
        </w:trPr>
        <w:tc>
          <w:tcPr>
            <w:tcW w:w="700" w:type="dxa"/>
            <w:tcBorders>
              <w:top w:val="nil"/>
              <w:left w:val="single" w:sz="4" w:space="0" w:color="auto"/>
              <w:bottom w:val="single" w:sz="4" w:space="0" w:color="auto"/>
              <w:right w:val="single" w:sz="4" w:space="0" w:color="auto"/>
            </w:tcBorders>
            <w:shd w:val="clear" w:color="auto" w:fill="auto"/>
            <w:noWrap/>
            <w:vAlign w:val="center"/>
            <w:hideMark/>
            <w:tcPrChange w:id="2043" w:author="HendryHendry/선임연구원/Convergence(연)ATS그룹(hendry.hendry" w:date="2011-11-17T12:20:00Z">
              <w:tcPr>
                <w:tcW w:w="70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044" w:author="HendryHendry/선임연구원/Convergence(연)ATS그룹(hendry.hendry" w:date="2011-11-17T12:16:00Z"/>
                <w:rFonts w:eastAsia="Malgun Gothic"/>
                <w:color w:val="000000"/>
                <w:sz w:val="18"/>
                <w:szCs w:val="18"/>
                <w:lang w:eastAsia="ko-KR"/>
              </w:rPr>
            </w:pPr>
            <w:ins w:id="2045" w:author="HendryHendry/선임연구원/Convergence(연)ATS그룹(hendry.hendry" w:date="2011-11-17T12:16:00Z">
              <w:r w:rsidRPr="003E3EBE">
                <w:rPr>
                  <w:rFonts w:eastAsia="Malgun Gothic"/>
                  <w:color w:val="000000"/>
                  <w:sz w:val="18"/>
                  <w:szCs w:val="18"/>
                  <w:lang w:eastAsia="ko-KR"/>
                </w:rPr>
                <w:t>14</w:t>
              </w:r>
            </w:ins>
          </w:p>
        </w:tc>
        <w:tc>
          <w:tcPr>
            <w:tcW w:w="640" w:type="dxa"/>
            <w:tcBorders>
              <w:top w:val="nil"/>
              <w:left w:val="nil"/>
              <w:bottom w:val="single" w:sz="4" w:space="0" w:color="auto"/>
              <w:right w:val="single" w:sz="4" w:space="0" w:color="auto"/>
            </w:tcBorders>
            <w:shd w:val="clear" w:color="auto" w:fill="auto"/>
            <w:noWrap/>
            <w:vAlign w:val="center"/>
            <w:hideMark/>
            <w:tcPrChange w:id="2046" w:author="HendryHendry/선임연구원/Convergence(연)ATS그룹(hendry.hendry" w:date="2011-11-17T12:20:00Z">
              <w:tcPr>
                <w:tcW w:w="64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047" w:author="HendryHendry/선임연구원/Convergence(연)ATS그룹(hendry.hendry" w:date="2011-11-17T12:16:00Z"/>
                <w:rFonts w:eastAsia="Malgun Gothic"/>
                <w:color w:val="000000"/>
                <w:sz w:val="18"/>
                <w:szCs w:val="18"/>
                <w:lang w:eastAsia="ko-KR"/>
              </w:rPr>
            </w:pPr>
            <w:ins w:id="2048" w:author="HendryHendry/선임연구원/Convergence(연)ATS그룹(hendry.hendry" w:date="2011-11-17T12:16:00Z">
              <w:r w:rsidRPr="003E3EBE">
                <w:rPr>
                  <w:rFonts w:eastAsia="Malgun Gothic"/>
                  <w:color w:val="000000"/>
                  <w:sz w:val="18"/>
                  <w:szCs w:val="18"/>
                  <w:lang w:eastAsia="ko-KR"/>
                </w:rPr>
                <w:t>9</w:t>
              </w:r>
            </w:ins>
          </w:p>
        </w:tc>
        <w:tc>
          <w:tcPr>
            <w:tcW w:w="1953" w:type="dxa"/>
            <w:tcBorders>
              <w:top w:val="nil"/>
              <w:left w:val="nil"/>
              <w:bottom w:val="single" w:sz="4" w:space="0" w:color="auto"/>
              <w:right w:val="single" w:sz="4" w:space="0" w:color="auto"/>
            </w:tcBorders>
            <w:shd w:val="clear" w:color="auto" w:fill="auto"/>
            <w:noWrap/>
            <w:vAlign w:val="center"/>
            <w:hideMark/>
            <w:tcPrChange w:id="2049"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050" w:author="HendryHendry/선임연구원/Convergence(연)ATS그룹(hendry.hendry" w:date="2011-11-17T12:16:00Z"/>
                <w:rFonts w:eastAsia="Malgun Gothic"/>
                <w:color w:val="000000"/>
                <w:sz w:val="18"/>
                <w:szCs w:val="18"/>
                <w:lang w:eastAsia="ko-KR"/>
              </w:rPr>
            </w:pPr>
            <w:ins w:id="2051" w:author="HendryHendry/선임연구원/Convergence(연)ATS그룹(hendry.hendry" w:date="2011-11-17T12:16:00Z">
              <w:r w:rsidRPr="003E3EBE">
                <w:rPr>
                  <w:rFonts w:eastAsia="Malgun Gothic"/>
                  <w:color w:val="000000"/>
                  <w:sz w:val="18"/>
                  <w:szCs w:val="18"/>
                  <w:lang w:eastAsia="ko-KR"/>
                </w:rPr>
                <w:t>8,4,2,6,16,12</w:t>
              </w:r>
            </w:ins>
          </w:p>
        </w:tc>
        <w:tc>
          <w:tcPr>
            <w:tcW w:w="1757" w:type="dxa"/>
            <w:tcBorders>
              <w:top w:val="nil"/>
              <w:left w:val="nil"/>
              <w:bottom w:val="single" w:sz="4" w:space="0" w:color="auto"/>
              <w:right w:val="single" w:sz="4" w:space="0" w:color="auto"/>
            </w:tcBorders>
            <w:shd w:val="clear" w:color="auto" w:fill="auto"/>
            <w:noWrap/>
            <w:vAlign w:val="center"/>
            <w:hideMark/>
            <w:tcPrChange w:id="2052" w:author="HendryHendry/선임연구원/Convergence(연)ATS그룹(hendry.hendry" w:date="2011-11-17T12:20:00Z">
              <w:tcPr>
                <w:tcW w:w="1468"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053" w:author="HendryHendry/선임연구원/Convergence(연)ATS그룹(hendry.hendry" w:date="2011-11-17T12:16:00Z"/>
                <w:rFonts w:eastAsia="Malgun Gothic"/>
                <w:color w:val="000000"/>
                <w:sz w:val="18"/>
                <w:szCs w:val="18"/>
                <w:lang w:eastAsia="ko-KR"/>
              </w:rPr>
            </w:pPr>
            <w:ins w:id="2054" w:author="HendryHendry/선임연구원/Convergence(연)ATS그룹(hendry.hendry" w:date="2011-11-17T12:16:00Z">
              <w:r w:rsidRPr="003E3EBE">
                <w:rPr>
                  <w:rFonts w:eastAsia="Malgun Gothic"/>
                  <w:color w:val="000000"/>
                  <w:sz w:val="18"/>
                  <w:szCs w:val="18"/>
                  <w:lang w:eastAsia="ko-KR"/>
                </w:rPr>
                <w:t>[LC 12 16 10 ]</w:t>
              </w:r>
            </w:ins>
          </w:p>
        </w:tc>
        <w:tc>
          <w:tcPr>
            <w:tcW w:w="1953" w:type="dxa"/>
            <w:tcBorders>
              <w:top w:val="nil"/>
              <w:left w:val="nil"/>
              <w:bottom w:val="single" w:sz="4" w:space="0" w:color="auto"/>
              <w:right w:val="single" w:sz="4" w:space="0" w:color="auto"/>
            </w:tcBorders>
            <w:shd w:val="clear" w:color="auto" w:fill="auto"/>
            <w:noWrap/>
            <w:vAlign w:val="center"/>
            <w:hideMark/>
            <w:tcPrChange w:id="2055"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056" w:author="HendryHendry/선임연구원/Convergence(연)ATS그룹(hendry.hendry" w:date="2011-11-17T12:16:00Z"/>
                <w:rFonts w:eastAsia="Malgun Gothic"/>
                <w:color w:val="000000"/>
                <w:sz w:val="18"/>
                <w:szCs w:val="18"/>
                <w:lang w:eastAsia="ko-KR"/>
              </w:rPr>
            </w:pPr>
            <w:ins w:id="2057" w:author="HendryHendry/선임연구원/Convergence(연)ATS그룹(hendry.hendry" w:date="2011-11-17T12:16:00Z">
              <w:r w:rsidRPr="003E3EBE">
                <w:rPr>
                  <w:rFonts w:eastAsia="Malgun Gothic"/>
                  <w:color w:val="000000"/>
                  <w:sz w:val="18"/>
                  <w:szCs w:val="18"/>
                  <w:lang w:eastAsia="ko-KR"/>
                </w:rPr>
                <w:t>8,4,2,6,16,12,10</w:t>
              </w:r>
            </w:ins>
          </w:p>
        </w:tc>
        <w:tc>
          <w:tcPr>
            <w:tcW w:w="654" w:type="dxa"/>
            <w:tcBorders>
              <w:top w:val="nil"/>
              <w:left w:val="nil"/>
              <w:bottom w:val="single" w:sz="4" w:space="0" w:color="auto"/>
              <w:right w:val="single" w:sz="4" w:space="0" w:color="auto"/>
            </w:tcBorders>
            <w:shd w:val="clear" w:color="auto" w:fill="auto"/>
            <w:noWrap/>
            <w:vAlign w:val="center"/>
            <w:hideMark/>
            <w:tcPrChange w:id="2058" w:author="HendryHendry/선임연구원/Convergence(연)ATS그룹(hendry.hendry" w:date="2011-11-17T12:20:00Z">
              <w:tcPr>
                <w:tcW w:w="65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059" w:author="HendryHendry/선임연구원/Convergence(연)ATS그룹(hendry.hendry" w:date="2011-11-17T12:16:00Z"/>
                <w:rFonts w:eastAsia="Malgun Gothic"/>
                <w:color w:val="000000"/>
                <w:sz w:val="18"/>
                <w:szCs w:val="18"/>
                <w:lang w:eastAsia="ko-KR"/>
              </w:rPr>
            </w:pPr>
            <w:ins w:id="2060" w:author="HendryHendry/선임연구원/Convergence(연)ATS그룹(hendry.hendry" w:date="2011-11-17T12:16:00Z">
              <w:r w:rsidRPr="003E3EBE">
                <w:rPr>
                  <w:rFonts w:eastAsia="Malgun Gothic"/>
                  <w:color w:val="000000"/>
                  <w:sz w:val="18"/>
                  <w:szCs w:val="18"/>
                  <w:lang w:eastAsia="ko-KR"/>
                </w:rPr>
                <w:t>7</w:t>
              </w:r>
            </w:ins>
          </w:p>
        </w:tc>
        <w:tc>
          <w:tcPr>
            <w:tcW w:w="657" w:type="dxa"/>
            <w:tcBorders>
              <w:top w:val="nil"/>
              <w:left w:val="nil"/>
              <w:bottom w:val="single" w:sz="4" w:space="0" w:color="auto"/>
              <w:right w:val="single" w:sz="4" w:space="0" w:color="auto"/>
            </w:tcBorders>
            <w:shd w:val="clear" w:color="auto" w:fill="auto"/>
            <w:noWrap/>
            <w:vAlign w:val="center"/>
            <w:hideMark/>
            <w:tcPrChange w:id="2061" w:author="HendryHendry/선임연구원/Convergence(연)ATS그룹(hendry.hendry" w:date="2011-11-17T12:20:00Z">
              <w:tcPr>
                <w:tcW w:w="46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062" w:author="HendryHendry/선임연구원/Convergence(연)ATS그룹(hendry.hendry" w:date="2011-11-17T12:16:00Z"/>
                <w:rFonts w:eastAsia="Malgun Gothic"/>
                <w:color w:val="000000"/>
                <w:sz w:val="18"/>
                <w:szCs w:val="18"/>
                <w:lang w:eastAsia="ko-KR"/>
              </w:rPr>
            </w:pPr>
            <w:ins w:id="2063" w:author="HendryHendry/선임연구원/Convergence(연)ATS그룹(hendry.hendry" w:date="2011-11-17T12:16:00Z">
              <w:r w:rsidRPr="003E3EBE">
                <w:rPr>
                  <w:rFonts w:eastAsia="Malgun Gothic"/>
                  <w:color w:val="000000"/>
                  <w:sz w:val="18"/>
                  <w:szCs w:val="18"/>
                  <w:lang w:eastAsia="ko-KR"/>
                </w:rPr>
                <w:t>12</w:t>
              </w:r>
            </w:ins>
          </w:p>
        </w:tc>
      </w:tr>
      <w:tr w:rsidR="003E3EBE" w:rsidRPr="003E3EBE" w:rsidTr="0064799C">
        <w:trPr>
          <w:trHeight w:val="300"/>
          <w:jc w:val="center"/>
          <w:ins w:id="2064" w:author="HendryHendry/선임연구원/Convergence(연)ATS그룹(hendry.hendry" w:date="2011-11-17T12:16:00Z"/>
          <w:trPrChange w:id="2065" w:author="HendryHendry/선임연구원/Convergence(연)ATS그룹(hendry.hendry" w:date="2011-11-17T12:20:00Z">
            <w:trPr>
              <w:trHeight w:val="300"/>
            </w:trPr>
          </w:trPrChange>
        </w:trPr>
        <w:tc>
          <w:tcPr>
            <w:tcW w:w="700" w:type="dxa"/>
            <w:tcBorders>
              <w:top w:val="nil"/>
              <w:left w:val="single" w:sz="4" w:space="0" w:color="auto"/>
              <w:bottom w:val="single" w:sz="4" w:space="0" w:color="auto"/>
              <w:right w:val="single" w:sz="4" w:space="0" w:color="auto"/>
            </w:tcBorders>
            <w:shd w:val="clear" w:color="auto" w:fill="auto"/>
            <w:noWrap/>
            <w:vAlign w:val="center"/>
            <w:hideMark/>
            <w:tcPrChange w:id="2066" w:author="HendryHendry/선임연구원/Convergence(연)ATS그룹(hendry.hendry" w:date="2011-11-17T12:20:00Z">
              <w:tcPr>
                <w:tcW w:w="70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067" w:author="HendryHendry/선임연구원/Convergence(연)ATS그룹(hendry.hendry" w:date="2011-11-17T12:16:00Z"/>
                <w:rFonts w:eastAsia="Malgun Gothic"/>
                <w:color w:val="000000"/>
                <w:sz w:val="18"/>
                <w:szCs w:val="18"/>
                <w:lang w:eastAsia="ko-KR"/>
              </w:rPr>
            </w:pPr>
            <w:ins w:id="2068" w:author="HendryHendry/선임연구원/Convergence(연)ATS그룹(hendry.hendry" w:date="2011-11-17T12:16:00Z">
              <w:r w:rsidRPr="003E3EBE">
                <w:rPr>
                  <w:rFonts w:eastAsia="Malgun Gothic"/>
                  <w:color w:val="000000"/>
                  <w:sz w:val="18"/>
                  <w:szCs w:val="18"/>
                  <w:lang w:eastAsia="ko-KR"/>
                </w:rPr>
                <w:t>9</w:t>
              </w:r>
            </w:ins>
          </w:p>
        </w:tc>
        <w:tc>
          <w:tcPr>
            <w:tcW w:w="640" w:type="dxa"/>
            <w:tcBorders>
              <w:top w:val="nil"/>
              <w:left w:val="nil"/>
              <w:bottom w:val="single" w:sz="4" w:space="0" w:color="auto"/>
              <w:right w:val="single" w:sz="4" w:space="0" w:color="auto"/>
            </w:tcBorders>
            <w:shd w:val="clear" w:color="auto" w:fill="auto"/>
            <w:noWrap/>
            <w:vAlign w:val="center"/>
            <w:hideMark/>
            <w:tcPrChange w:id="2069" w:author="HendryHendry/선임연구원/Convergence(연)ATS그룹(hendry.hendry" w:date="2011-11-17T12:20:00Z">
              <w:tcPr>
                <w:tcW w:w="64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070" w:author="HendryHendry/선임연구원/Convergence(연)ATS그룹(hendry.hendry" w:date="2011-11-17T12:16:00Z"/>
                <w:rFonts w:eastAsia="Malgun Gothic"/>
                <w:color w:val="000000"/>
                <w:sz w:val="18"/>
                <w:szCs w:val="18"/>
                <w:lang w:eastAsia="ko-KR"/>
              </w:rPr>
            </w:pPr>
            <w:ins w:id="2071" w:author="HendryHendry/선임연구원/Convergence(연)ATS그룹(hendry.hendry" w:date="2011-11-17T12:16:00Z">
              <w:r w:rsidRPr="003E3EBE">
                <w:rPr>
                  <w:rFonts w:eastAsia="Malgun Gothic"/>
                  <w:color w:val="000000"/>
                  <w:sz w:val="18"/>
                  <w:szCs w:val="18"/>
                  <w:lang w:eastAsia="ko-KR"/>
                </w:rPr>
                <w:t>-</w:t>
              </w:r>
            </w:ins>
          </w:p>
        </w:tc>
        <w:tc>
          <w:tcPr>
            <w:tcW w:w="1953" w:type="dxa"/>
            <w:tcBorders>
              <w:top w:val="nil"/>
              <w:left w:val="nil"/>
              <w:bottom w:val="single" w:sz="4" w:space="0" w:color="auto"/>
              <w:right w:val="single" w:sz="4" w:space="0" w:color="auto"/>
            </w:tcBorders>
            <w:shd w:val="clear" w:color="auto" w:fill="auto"/>
            <w:noWrap/>
            <w:vAlign w:val="center"/>
            <w:hideMark/>
            <w:tcPrChange w:id="2072"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073" w:author="HendryHendry/선임연구원/Convergence(연)ATS그룹(hendry.hendry" w:date="2011-11-17T12:16:00Z"/>
                <w:rFonts w:eastAsia="Malgun Gothic"/>
                <w:color w:val="000000"/>
                <w:sz w:val="18"/>
                <w:szCs w:val="18"/>
                <w:lang w:eastAsia="ko-KR"/>
              </w:rPr>
            </w:pPr>
            <w:ins w:id="2074" w:author="HendryHendry/선임연구원/Convergence(연)ATS그룹(hendry.hendry" w:date="2011-11-17T12:16:00Z">
              <w:r w:rsidRPr="003E3EBE">
                <w:rPr>
                  <w:rFonts w:eastAsia="Malgun Gothic"/>
                  <w:color w:val="000000"/>
                  <w:sz w:val="18"/>
                  <w:szCs w:val="18"/>
                  <w:lang w:eastAsia="ko-KR"/>
                </w:rPr>
                <w:t>8,4,2,6,16,12,10</w:t>
              </w:r>
            </w:ins>
          </w:p>
        </w:tc>
        <w:tc>
          <w:tcPr>
            <w:tcW w:w="1757" w:type="dxa"/>
            <w:tcBorders>
              <w:top w:val="nil"/>
              <w:left w:val="nil"/>
              <w:bottom w:val="single" w:sz="4" w:space="0" w:color="auto"/>
              <w:right w:val="single" w:sz="4" w:space="0" w:color="auto"/>
            </w:tcBorders>
            <w:shd w:val="clear" w:color="auto" w:fill="auto"/>
            <w:noWrap/>
            <w:vAlign w:val="center"/>
            <w:hideMark/>
            <w:tcPrChange w:id="2075" w:author="HendryHendry/선임연구원/Convergence(연)ATS그룹(hendry.hendry" w:date="2011-11-17T12:20:00Z">
              <w:tcPr>
                <w:tcW w:w="1468"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076" w:author="HendryHendry/선임연구원/Convergence(연)ATS그룹(hendry.hendry" w:date="2011-11-17T12:16:00Z"/>
                <w:rFonts w:eastAsia="Malgun Gothic"/>
                <w:color w:val="000000"/>
                <w:sz w:val="18"/>
                <w:szCs w:val="18"/>
                <w:lang w:eastAsia="ko-KR"/>
              </w:rPr>
            </w:pPr>
            <w:ins w:id="2077" w:author="HendryHendry/선임연구원/Convergence(연)ATS그룹(hendry.hendry" w:date="2011-11-17T12:16:00Z">
              <w:r w:rsidRPr="003E3EBE">
                <w:rPr>
                  <w:rFonts w:eastAsia="Malgun Gothic"/>
                  <w:color w:val="000000"/>
                  <w:sz w:val="18"/>
                  <w:szCs w:val="18"/>
                  <w:lang w:eastAsia="ko-KR"/>
                </w:rPr>
                <w:t>[LC 8 10 6 12 ]</w:t>
              </w:r>
            </w:ins>
          </w:p>
        </w:tc>
        <w:tc>
          <w:tcPr>
            <w:tcW w:w="1953" w:type="dxa"/>
            <w:tcBorders>
              <w:top w:val="nil"/>
              <w:left w:val="nil"/>
              <w:bottom w:val="single" w:sz="4" w:space="0" w:color="auto"/>
              <w:right w:val="single" w:sz="4" w:space="0" w:color="auto"/>
            </w:tcBorders>
            <w:shd w:val="clear" w:color="auto" w:fill="auto"/>
            <w:noWrap/>
            <w:vAlign w:val="center"/>
            <w:hideMark/>
            <w:tcPrChange w:id="2078"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079" w:author="HendryHendry/선임연구원/Convergence(연)ATS그룹(hendry.hendry" w:date="2011-11-17T12:16:00Z"/>
                <w:rFonts w:eastAsia="Malgun Gothic"/>
                <w:color w:val="000000"/>
                <w:sz w:val="18"/>
                <w:szCs w:val="18"/>
                <w:lang w:eastAsia="ko-KR"/>
              </w:rPr>
            </w:pPr>
            <w:ins w:id="2080" w:author="HendryHendry/선임연구원/Convergence(연)ATS그룹(hendry.hendry" w:date="2011-11-17T12:16:00Z">
              <w:r w:rsidRPr="003E3EBE">
                <w:rPr>
                  <w:rFonts w:eastAsia="Malgun Gothic"/>
                  <w:color w:val="000000"/>
                  <w:sz w:val="18"/>
                  <w:szCs w:val="18"/>
                  <w:lang w:eastAsia="ko-KR"/>
                </w:rPr>
                <w:t>8,4,2,6,16,12,10,14</w:t>
              </w:r>
            </w:ins>
          </w:p>
        </w:tc>
        <w:tc>
          <w:tcPr>
            <w:tcW w:w="654" w:type="dxa"/>
            <w:tcBorders>
              <w:top w:val="nil"/>
              <w:left w:val="nil"/>
              <w:bottom w:val="single" w:sz="4" w:space="0" w:color="auto"/>
              <w:right w:val="single" w:sz="4" w:space="0" w:color="auto"/>
            </w:tcBorders>
            <w:shd w:val="clear" w:color="auto" w:fill="auto"/>
            <w:noWrap/>
            <w:vAlign w:val="center"/>
            <w:hideMark/>
            <w:tcPrChange w:id="2081" w:author="HendryHendry/선임연구원/Convergence(연)ATS그룹(hendry.hendry" w:date="2011-11-17T12:20:00Z">
              <w:tcPr>
                <w:tcW w:w="65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082" w:author="HendryHendry/선임연구원/Convergence(연)ATS그룹(hendry.hendry" w:date="2011-11-17T12:16:00Z"/>
                <w:rFonts w:eastAsia="Malgun Gothic"/>
                <w:color w:val="000000"/>
                <w:sz w:val="18"/>
                <w:szCs w:val="18"/>
                <w:lang w:eastAsia="ko-KR"/>
              </w:rPr>
            </w:pPr>
            <w:ins w:id="2083" w:author="HendryHendry/선임연구원/Convergence(연)ATS그룹(hendry.hendry" w:date="2011-11-17T12:16:00Z">
              <w:r w:rsidRPr="003E3EBE">
                <w:rPr>
                  <w:rFonts w:eastAsia="Malgun Gothic"/>
                  <w:color w:val="000000"/>
                  <w:sz w:val="18"/>
                  <w:szCs w:val="18"/>
                  <w:lang w:eastAsia="ko-KR"/>
                </w:rPr>
                <w:t>0</w:t>
              </w:r>
            </w:ins>
          </w:p>
        </w:tc>
        <w:tc>
          <w:tcPr>
            <w:tcW w:w="657" w:type="dxa"/>
            <w:tcBorders>
              <w:top w:val="nil"/>
              <w:left w:val="nil"/>
              <w:bottom w:val="single" w:sz="4" w:space="0" w:color="auto"/>
              <w:right w:val="single" w:sz="4" w:space="0" w:color="auto"/>
            </w:tcBorders>
            <w:shd w:val="clear" w:color="auto" w:fill="auto"/>
            <w:noWrap/>
            <w:vAlign w:val="center"/>
            <w:hideMark/>
            <w:tcPrChange w:id="2084" w:author="HendryHendry/선임연구원/Convergence(연)ATS그룹(hendry.hendry" w:date="2011-11-17T12:20:00Z">
              <w:tcPr>
                <w:tcW w:w="46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085" w:author="HendryHendry/선임연구원/Convergence(연)ATS그룹(hendry.hendry" w:date="2011-11-17T12:16:00Z"/>
                <w:rFonts w:eastAsia="Malgun Gothic"/>
                <w:color w:val="000000"/>
                <w:sz w:val="18"/>
                <w:szCs w:val="18"/>
                <w:lang w:eastAsia="ko-KR"/>
              </w:rPr>
            </w:pPr>
            <w:ins w:id="2086" w:author="HendryHendry/선임연구원/Convergence(연)ATS그룹(hendry.hendry" w:date="2011-11-17T12:16:00Z">
              <w:r w:rsidRPr="003E3EBE">
                <w:rPr>
                  <w:rFonts w:eastAsia="Malgun Gothic"/>
                  <w:color w:val="000000"/>
                  <w:sz w:val="18"/>
                  <w:szCs w:val="18"/>
                  <w:lang w:eastAsia="ko-KR"/>
                </w:rPr>
                <w:t>16</w:t>
              </w:r>
            </w:ins>
          </w:p>
        </w:tc>
      </w:tr>
      <w:tr w:rsidR="003E3EBE" w:rsidRPr="003E3EBE" w:rsidTr="0064799C">
        <w:trPr>
          <w:trHeight w:val="300"/>
          <w:jc w:val="center"/>
          <w:ins w:id="2087" w:author="HendryHendry/선임연구원/Convergence(연)ATS그룹(hendry.hendry" w:date="2011-11-17T12:16:00Z"/>
          <w:trPrChange w:id="2088" w:author="HendryHendry/선임연구원/Convergence(연)ATS그룹(hendry.hendry" w:date="2011-11-17T12:20:00Z">
            <w:trPr>
              <w:trHeight w:val="300"/>
            </w:trPr>
          </w:trPrChange>
        </w:trPr>
        <w:tc>
          <w:tcPr>
            <w:tcW w:w="700" w:type="dxa"/>
            <w:tcBorders>
              <w:top w:val="nil"/>
              <w:left w:val="single" w:sz="4" w:space="0" w:color="auto"/>
              <w:bottom w:val="single" w:sz="4" w:space="0" w:color="auto"/>
              <w:right w:val="single" w:sz="4" w:space="0" w:color="auto"/>
            </w:tcBorders>
            <w:shd w:val="clear" w:color="auto" w:fill="auto"/>
            <w:noWrap/>
            <w:vAlign w:val="center"/>
            <w:hideMark/>
            <w:tcPrChange w:id="2089" w:author="HendryHendry/선임연구원/Convergence(연)ATS그룹(hendry.hendry" w:date="2011-11-17T12:20:00Z">
              <w:tcPr>
                <w:tcW w:w="70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090" w:author="HendryHendry/선임연구원/Convergence(연)ATS그룹(hendry.hendry" w:date="2011-11-17T12:16:00Z"/>
                <w:rFonts w:eastAsia="Malgun Gothic"/>
                <w:color w:val="000000"/>
                <w:sz w:val="18"/>
                <w:szCs w:val="18"/>
                <w:lang w:eastAsia="ko-KR"/>
              </w:rPr>
            </w:pPr>
            <w:ins w:id="2091" w:author="HendryHendry/선임연구원/Convergence(연)ATS그룹(hendry.hendry" w:date="2011-11-17T12:16:00Z">
              <w:r w:rsidRPr="003E3EBE">
                <w:rPr>
                  <w:rFonts w:eastAsia="Malgun Gothic"/>
                  <w:color w:val="000000"/>
                  <w:sz w:val="18"/>
                  <w:szCs w:val="18"/>
                  <w:lang w:eastAsia="ko-KR"/>
                </w:rPr>
                <w:t>11</w:t>
              </w:r>
            </w:ins>
          </w:p>
        </w:tc>
        <w:tc>
          <w:tcPr>
            <w:tcW w:w="640" w:type="dxa"/>
            <w:tcBorders>
              <w:top w:val="nil"/>
              <w:left w:val="nil"/>
              <w:bottom w:val="single" w:sz="4" w:space="0" w:color="auto"/>
              <w:right w:val="single" w:sz="4" w:space="0" w:color="auto"/>
            </w:tcBorders>
            <w:shd w:val="clear" w:color="auto" w:fill="auto"/>
            <w:noWrap/>
            <w:vAlign w:val="center"/>
            <w:hideMark/>
            <w:tcPrChange w:id="2092" w:author="HendryHendry/선임연구원/Convergence(연)ATS그룹(hendry.hendry" w:date="2011-11-17T12:20:00Z">
              <w:tcPr>
                <w:tcW w:w="64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093" w:author="HendryHendry/선임연구원/Convergence(연)ATS그룹(hendry.hendry" w:date="2011-11-17T12:16:00Z"/>
                <w:rFonts w:eastAsia="Malgun Gothic"/>
                <w:color w:val="000000"/>
                <w:sz w:val="18"/>
                <w:szCs w:val="18"/>
                <w:lang w:eastAsia="ko-KR"/>
              </w:rPr>
            </w:pPr>
            <w:ins w:id="2094" w:author="HendryHendry/선임연구원/Convergence(연)ATS그룹(hendry.hendry" w:date="2011-11-17T12:16:00Z">
              <w:r w:rsidRPr="003E3EBE">
                <w:rPr>
                  <w:rFonts w:eastAsia="Malgun Gothic"/>
                  <w:color w:val="000000"/>
                  <w:sz w:val="18"/>
                  <w:szCs w:val="18"/>
                  <w:lang w:eastAsia="ko-KR"/>
                </w:rPr>
                <w:t>-</w:t>
              </w:r>
            </w:ins>
          </w:p>
        </w:tc>
        <w:tc>
          <w:tcPr>
            <w:tcW w:w="1953" w:type="dxa"/>
            <w:tcBorders>
              <w:top w:val="nil"/>
              <w:left w:val="nil"/>
              <w:bottom w:val="single" w:sz="4" w:space="0" w:color="auto"/>
              <w:right w:val="single" w:sz="4" w:space="0" w:color="auto"/>
            </w:tcBorders>
            <w:shd w:val="clear" w:color="auto" w:fill="auto"/>
            <w:noWrap/>
            <w:vAlign w:val="center"/>
            <w:hideMark/>
            <w:tcPrChange w:id="2095"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096" w:author="HendryHendry/선임연구원/Convergence(연)ATS그룹(hendry.hendry" w:date="2011-11-17T12:16:00Z"/>
                <w:rFonts w:eastAsia="Malgun Gothic"/>
                <w:color w:val="000000"/>
                <w:sz w:val="18"/>
                <w:szCs w:val="18"/>
                <w:lang w:eastAsia="ko-KR"/>
              </w:rPr>
            </w:pPr>
            <w:ins w:id="2097" w:author="HendryHendry/선임연구원/Convergence(연)ATS그룹(hendry.hendry" w:date="2011-11-17T12:16:00Z">
              <w:r w:rsidRPr="003E3EBE">
                <w:rPr>
                  <w:rFonts w:eastAsia="Malgun Gothic"/>
                  <w:color w:val="000000"/>
                  <w:sz w:val="18"/>
                  <w:szCs w:val="18"/>
                  <w:lang w:eastAsia="ko-KR"/>
                </w:rPr>
                <w:t>8,4,2,6,16,12,10,14</w:t>
              </w:r>
            </w:ins>
          </w:p>
        </w:tc>
        <w:tc>
          <w:tcPr>
            <w:tcW w:w="1757" w:type="dxa"/>
            <w:tcBorders>
              <w:top w:val="nil"/>
              <w:left w:val="nil"/>
              <w:bottom w:val="single" w:sz="4" w:space="0" w:color="auto"/>
              <w:right w:val="single" w:sz="4" w:space="0" w:color="auto"/>
            </w:tcBorders>
            <w:shd w:val="clear" w:color="auto" w:fill="auto"/>
            <w:noWrap/>
            <w:vAlign w:val="center"/>
            <w:hideMark/>
            <w:tcPrChange w:id="2098" w:author="HendryHendry/선임연구원/Convergence(연)ATS그룹(hendry.hendry" w:date="2011-11-17T12:20:00Z">
              <w:tcPr>
                <w:tcW w:w="1468"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099" w:author="HendryHendry/선임연구원/Convergence(연)ATS그룹(hendry.hendry" w:date="2011-11-17T12:16:00Z"/>
                <w:rFonts w:eastAsia="Malgun Gothic"/>
                <w:color w:val="000000"/>
                <w:sz w:val="18"/>
                <w:szCs w:val="18"/>
                <w:lang w:eastAsia="ko-KR"/>
              </w:rPr>
            </w:pPr>
            <w:ins w:id="2100" w:author="HendryHendry/선임연구원/Convergence(연)ATS그룹(hendry.hendry" w:date="2011-11-17T12:16:00Z">
              <w:r w:rsidRPr="003E3EBE">
                <w:rPr>
                  <w:rFonts w:eastAsia="Malgun Gothic"/>
                  <w:color w:val="000000"/>
                  <w:sz w:val="18"/>
                  <w:szCs w:val="18"/>
                  <w:lang w:eastAsia="ko-KR"/>
                </w:rPr>
                <w:t>[LC 10 12 8 14 ]</w:t>
              </w:r>
            </w:ins>
          </w:p>
        </w:tc>
        <w:tc>
          <w:tcPr>
            <w:tcW w:w="1953" w:type="dxa"/>
            <w:tcBorders>
              <w:top w:val="nil"/>
              <w:left w:val="nil"/>
              <w:bottom w:val="single" w:sz="4" w:space="0" w:color="auto"/>
              <w:right w:val="single" w:sz="4" w:space="0" w:color="auto"/>
            </w:tcBorders>
            <w:shd w:val="clear" w:color="auto" w:fill="auto"/>
            <w:noWrap/>
            <w:vAlign w:val="center"/>
            <w:hideMark/>
            <w:tcPrChange w:id="2101"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102" w:author="HendryHendry/선임연구원/Convergence(연)ATS그룹(hendry.hendry" w:date="2011-11-17T12:16:00Z"/>
                <w:rFonts w:eastAsia="Malgun Gothic"/>
                <w:color w:val="000000"/>
                <w:sz w:val="18"/>
                <w:szCs w:val="18"/>
                <w:lang w:eastAsia="ko-KR"/>
              </w:rPr>
            </w:pPr>
            <w:ins w:id="2103" w:author="HendryHendry/선임연구원/Convergence(연)ATS그룹(hendry.hendry" w:date="2011-11-17T12:16:00Z">
              <w:r w:rsidRPr="003E3EBE">
                <w:rPr>
                  <w:rFonts w:eastAsia="Malgun Gothic"/>
                  <w:color w:val="000000"/>
                  <w:sz w:val="18"/>
                  <w:szCs w:val="18"/>
                  <w:lang w:eastAsia="ko-KR"/>
                </w:rPr>
                <w:t>8,4,2,6,16,12,10,14</w:t>
              </w:r>
            </w:ins>
          </w:p>
        </w:tc>
        <w:tc>
          <w:tcPr>
            <w:tcW w:w="654" w:type="dxa"/>
            <w:tcBorders>
              <w:top w:val="nil"/>
              <w:left w:val="nil"/>
              <w:bottom w:val="single" w:sz="4" w:space="0" w:color="auto"/>
              <w:right w:val="single" w:sz="4" w:space="0" w:color="auto"/>
            </w:tcBorders>
            <w:shd w:val="clear" w:color="auto" w:fill="auto"/>
            <w:noWrap/>
            <w:vAlign w:val="center"/>
            <w:hideMark/>
            <w:tcPrChange w:id="2104" w:author="HendryHendry/선임연구원/Convergence(연)ATS그룹(hendry.hendry" w:date="2011-11-17T12:20:00Z">
              <w:tcPr>
                <w:tcW w:w="65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105" w:author="HendryHendry/선임연구원/Convergence(연)ATS그룹(hendry.hendry" w:date="2011-11-17T12:16:00Z"/>
                <w:rFonts w:eastAsia="Malgun Gothic"/>
                <w:color w:val="000000"/>
                <w:sz w:val="18"/>
                <w:szCs w:val="18"/>
                <w:lang w:eastAsia="ko-KR"/>
              </w:rPr>
            </w:pPr>
            <w:ins w:id="2106" w:author="HendryHendry/선임연구원/Convergence(연)ATS그룹(hendry.hendry" w:date="2011-11-17T12:16:00Z">
              <w:r w:rsidRPr="003E3EBE">
                <w:rPr>
                  <w:rFonts w:eastAsia="Malgun Gothic"/>
                  <w:color w:val="000000"/>
                  <w:sz w:val="18"/>
                  <w:szCs w:val="18"/>
                  <w:lang w:eastAsia="ko-KR"/>
                </w:rPr>
                <w:t>0</w:t>
              </w:r>
            </w:ins>
          </w:p>
        </w:tc>
        <w:tc>
          <w:tcPr>
            <w:tcW w:w="657" w:type="dxa"/>
            <w:tcBorders>
              <w:top w:val="nil"/>
              <w:left w:val="nil"/>
              <w:bottom w:val="single" w:sz="4" w:space="0" w:color="auto"/>
              <w:right w:val="single" w:sz="4" w:space="0" w:color="auto"/>
            </w:tcBorders>
            <w:shd w:val="clear" w:color="auto" w:fill="auto"/>
            <w:noWrap/>
            <w:vAlign w:val="center"/>
            <w:hideMark/>
            <w:tcPrChange w:id="2107" w:author="HendryHendry/선임연구원/Convergence(연)ATS그룹(hendry.hendry" w:date="2011-11-17T12:20:00Z">
              <w:tcPr>
                <w:tcW w:w="46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108" w:author="HendryHendry/선임연구원/Convergence(연)ATS그룹(hendry.hendry" w:date="2011-11-17T12:16:00Z"/>
                <w:rFonts w:eastAsia="Malgun Gothic"/>
                <w:color w:val="000000"/>
                <w:sz w:val="18"/>
                <w:szCs w:val="18"/>
                <w:lang w:eastAsia="ko-KR"/>
              </w:rPr>
            </w:pPr>
            <w:ins w:id="2109" w:author="HendryHendry/선임연구원/Convergence(연)ATS그룹(hendry.hendry" w:date="2011-11-17T12:16:00Z">
              <w:r w:rsidRPr="003E3EBE">
                <w:rPr>
                  <w:rFonts w:eastAsia="Malgun Gothic"/>
                  <w:color w:val="000000"/>
                  <w:sz w:val="18"/>
                  <w:szCs w:val="18"/>
                  <w:lang w:eastAsia="ko-KR"/>
                </w:rPr>
                <w:t>16</w:t>
              </w:r>
            </w:ins>
          </w:p>
        </w:tc>
      </w:tr>
      <w:tr w:rsidR="003E3EBE" w:rsidRPr="003E3EBE" w:rsidTr="0064799C">
        <w:trPr>
          <w:trHeight w:val="300"/>
          <w:jc w:val="center"/>
          <w:ins w:id="2110" w:author="HendryHendry/선임연구원/Convergence(연)ATS그룹(hendry.hendry" w:date="2011-11-17T12:16:00Z"/>
          <w:trPrChange w:id="2111" w:author="HendryHendry/선임연구원/Convergence(연)ATS그룹(hendry.hendry" w:date="2011-11-17T12:20:00Z">
            <w:trPr>
              <w:trHeight w:val="300"/>
            </w:trPr>
          </w:trPrChange>
        </w:trPr>
        <w:tc>
          <w:tcPr>
            <w:tcW w:w="700" w:type="dxa"/>
            <w:tcBorders>
              <w:top w:val="nil"/>
              <w:left w:val="single" w:sz="4" w:space="0" w:color="auto"/>
              <w:bottom w:val="single" w:sz="4" w:space="0" w:color="auto"/>
              <w:right w:val="single" w:sz="4" w:space="0" w:color="auto"/>
            </w:tcBorders>
            <w:shd w:val="clear" w:color="auto" w:fill="auto"/>
            <w:noWrap/>
            <w:vAlign w:val="center"/>
            <w:hideMark/>
            <w:tcPrChange w:id="2112" w:author="HendryHendry/선임연구원/Convergence(연)ATS그룹(hendry.hendry" w:date="2011-11-17T12:20:00Z">
              <w:tcPr>
                <w:tcW w:w="70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113" w:author="HendryHendry/선임연구원/Convergence(연)ATS그룹(hendry.hendry" w:date="2011-11-17T12:16:00Z"/>
                <w:rFonts w:eastAsia="Malgun Gothic"/>
                <w:color w:val="000000"/>
                <w:sz w:val="18"/>
                <w:szCs w:val="18"/>
                <w:lang w:eastAsia="ko-KR"/>
              </w:rPr>
            </w:pPr>
            <w:ins w:id="2114" w:author="HendryHendry/선임연구원/Convergence(연)ATS그룹(hendry.hendry" w:date="2011-11-17T12:16:00Z">
              <w:r w:rsidRPr="003E3EBE">
                <w:rPr>
                  <w:rFonts w:eastAsia="Malgun Gothic"/>
                  <w:color w:val="000000"/>
                  <w:sz w:val="18"/>
                  <w:szCs w:val="18"/>
                  <w:lang w:eastAsia="ko-KR"/>
                </w:rPr>
                <w:t>13</w:t>
              </w:r>
            </w:ins>
          </w:p>
        </w:tc>
        <w:tc>
          <w:tcPr>
            <w:tcW w:w="640" w:type="dxa"/>
            <w:tcBorders>
              <w:top w:val="nil"/>
              <w:left w:val="nil"/>
              <w:bottom w:val="single" w:sz="4" w:space="0" w:color="auto"/>
              <w:right w:val="single" w:sz="4" w:space="0" w:color="auto"/>
            </w:tcBorders>
            <w:shd w:val="clear" w:color="auto" w:fill="auto"/>
            <w:noWrap/>
            <w:vAlign w:val="center"/>
            <w:hideMark/>
            <w:tcPrChange w:id="2115" w:author="HendryHendry/선임연구원/Convergence(연)ATS그룹(hendry.hendry" w:date="2011-11-17T12:20:00Z">
              <w:tcPr>
                <w:tcW w:w="64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116" w:author="HendryHendry/선임연구원/Convergence(연)ATS그룹(hendry.hendry" w:date="2011-11-17T12:16:00Z"/>
                <w:rFonts w:eastAsia="Malgun Gothic"/>
                <w:color w:val="000000"/>
                <w:sz w:val="18"/>
                <w:szCs w:val="18"/>
                <w:lang w:eastAsia="ko-KR"/>
              </w:rPr>
            </w:pPr>
            <w:ins w:id="2117" w:author="HendryHendry/선임연구원/Convergence(연)ATS그룹(hendry.hendry" w:date="2011-11-17T12:16:00Z">
              <w:r w:rsidRPr="003E3EBE">
                <w:rPr>
                  <w:rFonts w:eastAsia="Malgun Gothic"/>
                  <w:color w:val="000000"/>
                  <w:sz w:val="18"/>
                  <w:szCs w:val="18"/>
                  <w:lang w:eastAsia="ko-KR"/>
                </w:rPr>
                <w:t>-</w:t>
              </w:r>
            </w:ins>
          </w:p>
        </w:tc>
        <w:tc>
          <w:tcPr>
            <w:tcW w:w="1953" w:type="dxa"/>
            <w:tcBorders>
              <w:top w:val="nil"/>
              <w:left w:val="nil"/>
              <w:bottom w:val="single" w:sz="4" w:space="0" w:color="auto"/>
              <w:right w:val="single" w:sz="4" w:space="0" w:color="auto"/>
            </w:tcBorders>
            <w:shd w:val="clear" w:color="auto" w:fill="auto"/>
            <w:noWrap/>
            <w:vAlign w:val="center"/>
            <w:hideMark/>
            <w:tcPrChange w:id="2118"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119" w:author="HendryHendry/선임연구원/Convergence(연)ATS그룹(hendry.hendry" w:date="2011-11-17T12:16:00Z"/>
                <w:rFonts w:eastAsia="Malgun Gothic"/>
                <w:color w:val="000000"/>
                <w:sz w:val="18"/>
                <w:szCs w:val="18"/>
                <w:lang w:eastAsia="ko-KR"/>
              </w:rPr>
            </w:pPr>
            <w:ins w:id="2120" w:author="HendryHendry/선임연구원/Convergence(연)ATS그룹(hendry.hendry" w:date="2011-11-17T12:16:00Z">
              <w:r w:rsidRPr="003E3EBE">
                <w:rPr>
                  <w:rFonts w:eastAsia="Malgun Gothic"/>
                  <w:color w:val="000000"/>
                  <w:sz w:val="18"/>
                  <w:szCs w:val="18"/>
                  <w:lang w:eastAsia="ko-KR"/>
                </w:rPr>
                <w:t>8,4,2,6,16,12,10,14</w:t>
              </w:r>
            </w:ins>
          </w:p>
        </w:tc>
        <w:tc>
          <w:tcPr>
            <w:tcW w:w="1757" w:type="dxa"/>
            <w:tcBorders>
              <w:top w:val="nil"/>
              <w:left w:val="nil"/>
              <w:bottom w:val="single" w:sz="4" w:space="0" w:color="auto"/>
              <w:right w:val="single" w:sz="4" w:space="0" w:color="auto"/>
            </w:tcBorders>
            <w:shd w:val="clear" w:color="auto" w:fill="auto"/>
            <w:noWrap/>
            <w:vAlign w:val="center"/>
            <w:hideMark/>
            <w:tcPrChange w:id="2121" w:author="HendryHendry/선임연구원/Convergence(연)ATS그룹(hendry.hendry" w:date="2011-11-17T12:20:00Z">
              <w:tcPr>
                <w:tcW w:w="1468"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122" w:author="HendryHendry/선임연구원/Convergence(연)ATS그룹(hendry.hendry" w:date="2011-11-17T12:16:00Z"/>
                <w:rFonts w:eastAsia="Malgun Gothic"/>
                <w:color w:val="000000"/>
                <w:sz w:val="18"/>
                <w:szCs w:val="18"/>
                <w:lang w:eastAsia="ko-KR"/>
              </w:rPr>
            </w:pPr>
            <w:ins w:id="2123" w:author="HendryHendry/선임연구원/Convergence(연)ATS그룹(hendry.hendry" w:date="2011-11-17T12:16:00Z">
              <w:r w:rsidRPr="003E3EBE">
                <w:rPr>
                  <w:rFonts w:eastAsia="Malgun Gothic"/>
                  <w:color w:val="000000"/>
                  <w:sz w:val="18"/>
                  <w:szCs w:val="18"/>
                  <w:lang w:eastAsia="ko-KR"/>
                </w:rPr>
                <w:t>[LC 12 14 10 16 ]</w:t>
              </w:r>
            </w:ins>
          </w:p>
        </w:tc>
        <w:tc>
          <w:tcPr>
            <w:tcW w:w="1953" w:type="dxa"/>
            <w:tcBorders>
              <w:top w:val="nil"/>
              <w:left w:val="nil"/>
              <w:bottom w:val="single" w:sz="4" w:space="0" w:color="auto"/>
              <w:right w:val="single" w:sz="4" w:space="0" w:color="auto"/>
            </w:tcBorders>
            <w:shd w:val="clear" w:color="auto" w:fill="auto"/>
            <w:noWrap/>
            <w:vAlign w:val="center"/>
            <w:hideMark/>
            <w:tcPrChange w:id="2124"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125" w:author="HendryHendry/선임연구원/Convergence(연)ATS그룹(hendry.hendry" w:date="2011-11-17T12:16:00Z"/>
                <w:rFonts w:eastAsia="Malgun Gothic"/>
                <w:color w:val="000000"/>
                <w:sz w:val="18"/>
                <w:szCs w:val="18"/>
                <w:lang w:eastAsia="ko-KR"/>
              </w:rPr>
            </w:pPr>
            <w:ins w:id="2126" w:author="HendryHendry/선임연구원/Convergence(연)ATS그룹(hendry.hendry" w:date="2011-11-17T12:16:00Z">
              <w:r w:rsidRPr="003E3EBE">
                <w:rPr>
                  <w:rFonts w:eastAsia="Malgun Gothic"/>
                  <w:color w:val="000000"/>
                  <w:sz w:val="18"/>
                  <w:szCs w:val="18"/>
                  <w:lang w:eastAsia="ko-KR"/>
                </w:rPr>
                <w:t>8,4,2,6,16,12,10,14</w:t>
              </w:r>
            </w:ins>
          </w:p>
        </w:tc>
        <w:tc>
          <w:tcPr>
            <w:tcW w:w="654" w:type="dxa"/>
            <w:tcBorders>
              <w:top w:val="nil"/>
              <w:left w:val="nil"/>
              <w:bottom w:val="single" w:sz="4" w:space="0" w:color="auto"/>
              <w:right w:val="single" w:sz="4" w:space="0" w:color="auto"/>
            </w:tcBorders>
            <w:shd w:val="clear" w:color="auto" w:fill="auto"/>
            <w:noWrap/>
            <w:vAlign w:val="center"/>
            <w:hideMark/>
            <w:tcPrChange w:id="2127" w:author="HendryHendry/선임연구원/Convergence(연)ATS그룹(hendry.hendry" w:date="2011-11-17T12:20:00Z">
              <w:tcPr>
                <w:tcW w:w="65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128" w:author="HendryHendry/선임연구원/Convergence(연)ATS그룹(hendry.hendry" w:date="2011-11-17T12:16:00Z"/>
                <w:rFonts w:eastAsia="Malgun Gothic"/>
                <w:color w:val="000000"/>
                <w:sz w:val="18"/>
                <w:szCs w:val="18"/>
                <w:lang w:eastAsia="ko-KR"/>
              </w:rPr>
            </w:pPr>
            <w:ins w:id="2129" w:author="HendryHendry/선임연구원/Convergence(연)ATS그룹(hendry.hendry" w:date="2011-11-17T12:16:00Z">
              <w:r w:rsidRPr="003E3EBE">
                <w:rPr>
                  <w:rFonts w:eastAsia="Malgun Gothic"/>
                  <w:color w:val="000000"/>
                  <w:sz w:val="18"/>
                  <w:szCs w:val="18"/>
                  <w:lang w:eastAsia="ko-KR"/>
                </w:rPr>
                <w:t>0</w:t>
              </w:r>
            </w:ins>
          </w:p>
        </w:tc>
        <w:tc>
          <w:tcPr>
            <w:tcW w:w="657" w:type="dxa"/>
            <w:tcBorders>
              <w:top w:val="nil"/>
              <w:left w:val="nil"/>
              <w:bottom w:val="single" w:sz="4" w:space="0" w:color="auto"/>
              <w:right w:val="single" w:sz="4" w:space="0" w:color="auto"/>
            </w:tcBorders>
            <w:shd w:val="clear" w:color="auto" w:fill="auto"/>
            <w:noWrap/>
            <w:vAlign w:val="center"/>
            <w:hideMark/>
            <w:tcPrChange w:id="2130" w:author="HendryHendry/선임연구원/Convergence(연)ATS그룹(hendry.hendry" w:date="2011-11-17T12:20:00Z">
              <w:tcPr>
                <w:tcW w:w="46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131" w:author="HendryHendry/선임연구원/Convergence(연)ATS그룹(hendry.hendry" w:date="2011-11-17T12:16:00Z"/>
                <w:rFonts w:eastAsia="Malgun Gothic"/>
                <w:color w:val="000000"/>
                <w:sz w:val="18"/>
                <w:szCs w:val="18"/>
                <w:lang w:eastAsia="ko-KR"/>
              </w:rPr>
            </w:pPr>
            <w:ins w:id="2132" w:author="HendryHendry/선임연구원/Convergence(연)ATS그룹(hendry.hendry" w:date="2011-11-17T12:16:00Z">
              <w:r w:rsidRPr="003E3EBE">
                <w:rPr>
                  <w:rFonts w:eastAsia="Malgun Gothic"/>
                  <w:color w:val="000000"/>
                  <w:sz w:val="18"/>
                  <w:szCs w:val="18"/>
                  <w:lang w:eastAsia="ko-KR"/>
                </w:rPr>
                <w:t>16</w:t>
              </w:r>
            </w:ins>
          </w:p>
        </w:tc>
      </w:tr>
      <w:tr w:rsidR="003E3EBE" w:rsidRPr="003E3EBE" w:rsidTr="0064799C">
        <w:trPr>
          <w:trHeight w:val="300"/>
          <w:jc w:val="center"/>
          <w:ins w:id="2133" w:author="HendryHendry/선임연구원/Convergence(연)ATS그룹(hendry.hendry" w:date="2011-11-17T12:16:00Z"/>
          <w:trPrChange w:id="2134" w:author="HendryHendry/선임연구원/Convergence(연)ATS그룹(hendry.hendry" w:date="2011-11-17T12:20:00Z">
            <w:trPr>
              <w:trHeight w:val="300"/>
            </w:trPr>
          </w:trPrChange>
        </w:trPr>
        <w:tc>
          <w:tcPr>
            <w:tcW w:w="700" w:type="dxa"/>
            <w:tcBorders>
              <w:top w:val="nil"/>
              <w:left w:val="single" w:sz="4" w:space="0" w:color="auto"/>
              <w:bottom w:val="single" w:sz="4" w:space="0" w:color="auto"/>
              <w:right w:val="single" w:sz="4" w:space="0" w:color="auto"/>
            </w:tcBorders>
            <w:shd w:val="clear" w:color="auto" w:fill="auto"/>
            <w:noWrap/>
            <w:vAlign w:val="center"/>
            <w:hideMark/>
            <w:tcPrChange w:id="2135" w:author="HendryHendry/선임연구원/Convergence(연)ATS그룹(hendry.hendry" w:date="2011-11-17T12:20:00Z">
              <w:tcPr>
                <w:tcW w:w="70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136" w:author="HendryHendry/선임연구원/Convergence(연)ATS그룹(hendry.hendry" w:date="2011-11-17T12:16:00Z"/>
                <w:rFonts w:eastAsia="Malgun Gothic"/>
                <w:color w:val="000000"/>
                <w:sz w:val="18"/>
                <w:szCs w:val="18"/>
                <w:lang w:eastAsia="ko-KR"/>
              </w:rPr>
            </w:pPr>
            <w:ins w:id="2137" w:author="HendryHendry/선임연구원/Convergence(연)ATS그룹(hendry.hendry" w:date="2011-11-17T12:16:00Z">
              <w:r w:rsidRPr="003E3EBE">
                <w:rPr>
                  <w:rFonts w:eastAsia="Malgun Gothic"/>
                  <w:color w:val="000000"/>
                  <w:sz w:val="18"/>
                  <w:szCs w:val="18"/>
                  <w:lang w:eastAsia="ko-KR"/>
                </w:rPr>
                <w:t>15</w:t>
              </w:r>
            </w:ins>
          </w:p>
        </w:tc>
        <w:tc>
          <w:tcPr>
            <w:tcW w:w="640" w:type="dxa"/>
            <w:tcBorders>
              <w:top w:val="nil"/>
              <w:left w:val="nil"/>
              <w:bottom w:val="single" w:sz="4" w:space="0" w:color="auto"/>
              <w:right w:val="single" w:sz="4" w:space="0" w:color="auto"/>
            </w:tcBorders>
            <w:shd w:val="clear" w:color="auto" w:fill="auto"/>
            <w:noWrap/>
            <w:vAlign w:val="center"/>
            <w:hideMark/>
            <w:tcPrChange w:id="2138" w:author="HendryHendry/선임연구원/Convergence(연)ATS그룹(hendry.hendry" w:date="2011-11-17T12:20:00Z">
              <w:tcPr>
                <w:tcW w:w="64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139" w:author="HendryHendry/선임연구원/Convergence(연)ATS그룹(hendry.hendry" w:date="2011-11-17T12:16:00Z"/>
                <w:rFonts w:eastAsia="Malgun Gothic"/>
                <w:color w:val="000000"/>
                <w:sz w:val="18"/>
                <w:szCs w:val="18"/>
                <w:lang w:eastAsia="ko-KR"/>
              </w:rPr>
            </w:pPr>
            <w:ins w:id="2140" w:author="HendryHendry/선임연구원/Convergence(연)ATS그룹(hendry.hendry" w:date="2011-11-17T12:16:00Z">
              <w:r w:rsidRPr="003E3EBE">
                <w:rPr>
                  <w:rFonts w:eastAsia="Malgun Gothic"/>
                  <w:color w:val="000000"/>
                  <w:sz w:val="18"/>
                  <w:szCs w:val="18"/>
                  <w:lang w:eastAsia="ko-KR"/>
                </w:rPr>
                <w:t>-</w:t>
              </w:r>
            </w:ins>
          </w:p>
        </w:tc>
        <w:tc>
          <w:tcPr>
            <w:tcW w:w="1953" w:type="dxa"/>
            <w:tcBorders>
              <w:top w:val="nil"/>
              <w:left w:val="nil"/>
              <w:bottom w:val="single" w:sz="4" w:space="0" w:color="auto"/>
              <w:right w:val="single" w:sz="4" w:space="0" w:color="auto"/>
            </w:tcBorders>
            <w:shd w:val="clear" w:color="auto" w:fill="auto"/>
            <w:noWrap/>
            <w:vAlign w:val="center"/>
            <w:hideMark/>
            <w:tcPrChange w:id="2141"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142" w:author="HendryHendry/선임연구원/Convergence(연)ATS그룹(hendry.hendry" w:date="2011-11-17T12:16:00Z"/>
                <w:rFonts w:eastAsia="Malgun Gothic"/>
                <w:color w:val="000000"/>
                <w:sz w:val="18"/>
                <w:szCs w:val="18"/>
                <w:lang w:eastAsia="ko-KR"/>
              </w:rPr>
            </w:pPr>
            <w:ins w:id="2143" w:author="HendryHendry/선임연구원/Convergence(연)ATS그룹(hendry.hendry" w:date="2011-11-17T12:16:00Z">
              <w:r w:rsidRPr="003E3EBE">
                <w:rPr>
                  <w:rFonts w:eastAsia="Malgun Gothic"/>
                  <w:color w:val="000000"/>
                  <w:sz w:val="18"/>
                  <w:szCs w:val="18"/>
                  <w:lang w:eastAsia="ko-KR"/>
                </w:rPr>
                <w:t>8,4,2,6,16,12,10,14</w:t>
              </w:r>
            </w:ins>
          </w:p>
        </w:tc>
        <w:tc>
          <w:tcPr>
            <w:tcW w:w="1757" w:type="dxa"/>
            <w:tcBorders>
              <w:top w:val="nil"/>
              <w:left w:val="nil"/>
              <w:bottom w:val="single" w:sz="4" w:space="0" w:color="auto"/>
              <w:right w:val="single" w:sz="4" w:space="0" w:color="auto"/>
            </w:tcBorders>
            <w:shd w:val="clear" w:color="auto" w:fill="auto"/>
            <w:noWrap/>
            <w:vAlign w:val="center"/>
            <w:hideMark/>
            <w:tcPrChange w:id="2144" w:author="HendryHendry/선임연구원/Convergence(연)ATS그룹(hendry.hendry" w:date="2011-11-17T12:20:00Z">
              <w:tcPr>
                <w:tcW w:w="1468"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145" w:author="HendryHendry/선임연구원/Convergence(연)ATS그룹(hendry.hendry" w:date="2011-11-17T12:16:00Z"/>
                <w:rFonts w:eastAsia="Malgun Gothic"/>
                <w:color w:val="000000"/>
                <w:sz w:val="18"/>
                <w:szCs w:val="18"/>
                <w:lang w:eastAsia="ko-KR"/>
              </w:rPr>
            </w:pPr>
            <w:ins w:id="2146" w:author="HendryHendry/선임연구원/Convergence(연)ATS그룹(hendry.hendry" w:date="2011-11-17T12:16:00Z">
              <w:r w:rsidRPr="003E3EBE">
                <w:rPr>
                  <w:rFonts w:eastAsia="Malgun Gothic"/>
                  <w:color w:val="000000"/>
                  <w:sz w:val="18"/>
                  <w:szCs w:val="18"/>
                  <w:lang w:eastAsia="ko-KR"/>
                </w:rPr>
                <w:t>[LC 14 16 12 ]</w:t>
              </w:r>
            </w:ins>
          </w:p>
        </w:tc>
        <w:tc>
          <w:tcPr>
            <w:tcW w:w="1953" w:type="dxa"/>
            <w:tcBorders>
              <w:top w:val="nil"/>
              <w:left w:val="nil"/>
              <w:bottom w:val="single" w:sz="4" w:space="0" w:color="auto"/>
              <w:right w:val="single" w:sz="4" w:space="0" w:color="auto"/>
            </w:tcBorders>
            <w:shd w:val="clear" w:color="auto" w:fill="auto"/>
            <w:noWrap/>
            <w:vAlign w:val="center"/>
            <w:hideMark/>
            <w:tcPrChange w:id="2147"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148" w:author="HendryHendry/선임연구원/Convergence(연)ATS그룹(hendry.hendry" w:date="2011-11-17T12:16:00Z"/>
                <w:rFonts w:eastAsia="Malgun Gothic"/>
                <w:color w:val="000000"/>
                <w:sz w:val="18"/>
                <w:szCs w:val="18"/>
                <w:lang w:eastAsia="ko-KR"/>
              </w:rPr>
            </w:pPr>
            <w:ins w:id="2149" w:author="HendryHendry/선임연구원/Convergence(연)ATS그룹(hendry.hendry" w:date="2011-11-17T12:16:00Z">
              <w:r w:rsidRPr="003E3EBE">
                <w:rPr>
                  <w:rFonts w:eastAsia="Malgun Gothic"/>
                  <w:color w:val="000000"/>
                  <w:sz w:val="18"/>
                  <w:szCs w:val="18"/>
                  <w:lang w:eastAsia="ko-KR"/>
                </w:rPr>
                <w:t>8,4,2,6,16,12,10,14</w:t>
              </w:r>
            </w:ins>
          </w:p>
        </w:tc>
        <w:tc>
          <w:tcPr>
            <w:tcW w:w="654" w:type="dxa"/>
            <w:tcBorders>
              <w:top w:val="nil"/>
              <w:left w:val="nil"/>
              <w:bottom w:val="single" w:sz="4" w:space="0" w:color="auto"/>
              <w:right w:val="single" w:sz="4" w:space="0" w:color="auto"/>
            </w:tcBorders>
            <w:shd w:val="clear" w:color="auto" w:fill="auto"/>
            <w:noWrap/>
            <w:vAlign w:val="center"/>
            <w:hideMark/>
            <w:tcPrChange w:id="2150" w:author="HendryHendry/선임연구원/Convergence(연)ATS그룹(hendry.hendry" w:date="2011-11-17T12:20:00Z">
              <w:tcPr>
                <w:tcW w:w="65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151" w:author="HendryHendry/선임연구원/Convergence(연)ATS그룹(hendry.hendry" w:date="2011-11-17T12:16:00Z"/>
                <w:rFonts w:eastAsia="Malgun Gothic"/>
                <w:color w:val="000000"/>
                <w:sz w:val="18"/>
                <w:szCs w:val="18"/>
                <w:lang w:eastAsia="ko-KR"/>
              </w:rPr>
            </w:pPr>
            <w:ins w:id="2152" w:author="HendryHendry/선임연구원/Convergence(연)ATS그룹(hendry.hendry" w:date="2011-11-17T12:16:00Z">
              <w:r w:rsidRPr="003E3EBE">
                <w:rPr>
                  <w:rFonts w:eastAsia="Malgun Gothic"/>
                  <w:color w:val="000000"/>
                  <w:sz w:val="18"/>
                  <w:szCs w:val="18"/>
                  <w:lang w:eastAsia="ko-KR"/>
                </w:rPr>
                <w:t>0</w:t>
              </w:r>
            </w:ins>
          </w:p>
        </w:tc>
        <w:tc>
          <w:tcPr>
            <w:tcW w:w="657" w:type="dxa"/>
            <w:tcBorders>
              <w:top w:val="nil"/>
              <w:left w:val="nil"/>
              <w:bottom w:val="single" w:sz="4" w:space="0" w:color="auto"/>
              <w:right w:val="single" w:sz="4" w:space="0" w:color="auto"/>
            </w:tcBorders>
            <w:shd w:val="clear" w:color="auto" w:fill="auto"/>
            <w:noWrap/>
            <w:vAlign w:val="center"/>
            <w:hideMark/>
            <w:tcPrChange w:id="2153" w:author="HendryHendry/선임연구원/Convergence(연)ATS그룹(hendry.hendry" w:date="2011-11-17T12:20:00Z">
              <w:tcPr>
                <w:tcW w:w="46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154" w:author="HendryHendry/선임연구원/Convergence(연)ATS그룹(hendry.hendry" w:date="2011-11-17T12:16:00Z"/>
                <w:rFonts w:eastAsia="Malgun Gothic"/>
                <w:color w:val="000000"/>
                <w:sz w:val="18"/>
                <w:szCs w:val="18"/>
                <w:lang w:eastAsia="ko-KR"/>
              </w:rPr>
            </w:pPr>
            <w:ins w:id="2155" w:author="HendryHendry/선임연구원/Convergence(연)ATS그룹(hendry.hendry" w:date="2011-11-17T12:16:00Z">
              <w:r w:rsidRPr="003E3EBE">
                <w:rPr>
                  <w:rFonts w:eastAsia="Malgun Gothic"/>
                  <w:color w:val="000000"/>
                  <w:sz w:val="18"/>
                  <w:szCs w:val="18"/>
                  <w:lang w:eastAsia="ko-KR"/>
                </w:rPr>
                <w:t>12</w:t>
              </w:r>
            </w:ins>
          </w:p>
        </w:tc>
      </w:tr>
      <w:tr w:rsidR="003E3EBE" w:rsidRPr="003E3EBE" w:rsidTr="0064799C">
        <w:trPr>
          <w:trHeight w:val="300"/>
          <w:jc w:val="center"/>
          <w:ins w:id="2156" w:author="HendryHendry/선임연구원/Convergence(연)ATS그룹(hendry.hendry" w:date="2011-11-17T12:16:00Z"/>
          <w:trPrChange w:id="2157" w:author="HendryHendry/선임연구원/Convergence(연)ATS그룹(hendry.hendry" w:date="2011-11-17T12:20:00Z">
            <w:trPr>
              <w:trHeight w:val="300"/>
            </w:trPr>
          </w:trPrChange>
        </w:trPr>
        <w:tc>
          <w:tcPr>
            <w:tcW w:w="700" w:type="dxa"/>
            <w:tcBorders>
              <w:top w:val="nil"/>
              <w:left w:val="single" w:sz="4" w:space="0" w:color="auto"/>
              <w:bottom w:val="single" w:sz="4" w:space="0" w:color="auto"/>
              <w:right w:val="single" w:sz="4" w:space="0" w:color="auto"/>
            </w:tcBorders>
            <w:shd w:val="clear" w:color="auto" w:fill="auto"/>
            <w:noWrap/>
            <w:vAlign w:val="center"/>
            <w:hideMark/>
            <w:tcPrChange w:id="2158" w:author="HendryHendry/선임연구원/Convergence(연)ATS그룹(hendry.hendry" w:date="2011-11-17T12:20:00Z">
              <w:tcPr>
                <w:tcW w:w="70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159" w:author="HendryHendry/선임연구원/Convergence(연)ATS그룹(hendry.hendry" w:date="2011-11-17T12:16:00Z"/>
                <w:rFonts w:eastAsia="Malgun Gothic"/>
                <w:color w:val="000000"/>
                <w:sz w:val="18"/>
                <w:szCs w:val="18"/>
                <w:lang w:eastAsia="ko-KR"/>
              </w:rPr>
            </w:pPr>
            <w:ins w:id="2160" w:author="HendryHendry/선임연구원/Convergence(연)ATS그룹(hendry.hendry" w:date="2011-11-17T12:16:00Z">
              <w:r w:rsidRPr="003E3EBE">
                <w:rPr>
                  <w:rFonts w:eastAsia="Malgun Gothic"/>
                  <w:color w:val="000000"/>
                  <w:sz w:val="18"/>
                  <w:szCs w:val="18"/>
                  <w:lang w:eastAsia="ko-KR"/>
                </w:rPr>
                <w:t>24</w:t>
              </w:r>
            </w:ins>
          </w:p>
        </w:tc>
        <w:tc>
          <w:tcPr>
            <w:tcW w:w="640" w:type="dxa"/>
            <w:tcBorders>
              <w:top w:val="nil"/>
              <w:left w:val="nil"/>
              <w:bottom w:val="single" w:sz="4" w:space="0" w:color="auto"/>
              <w:right w:val="single" w:sz="4" w:space="0" w:color="auto"/>
            </w:tcBorders>
            <w:shd w:val="clear" w:color="auto" w:fill="auto"/>
            <w:noWrap/>
            <w:vAlign w:val="center"/>
            <w:hideMark/>
            <w:tcPrChange w:id="2161" w:author="HendryHendry/선임연구원/Convergence(연)ATS그룹(hendry.hendry" w:date="2011-11-17T12:20:00Z">
              <w:tcPr>
                <w:tcW w:w="64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162" w:author="HendryHendry/선임연구원/Convergence(연)ATS그룹(hendry.hendry" w:date="2011-11-17T12:16:00Z"/>
                <w:rFonts w:eastAsia="Malgun Gothic"/>
                <w:color w:val="000000"/>
                <w:sz w:val="18"/>
                <w:szCs w:val="18"/>
                <w:lang w:eastAsia="ko-KR"/>
              </w:rPr>
            </w:pPr>
            <w:ins w:id="2163" w:author="HendryHendry/선임연구원/Convergence(연)ATS그룹(hendry.hendry" w:date="2011-11-17T12:16:00Z">
              <w:r w:rsidRPr="003E3EBE">
                <w:rPr>
                  <w:rFonts w:eastAsia="Malgun Gothic"/>
                  <w:color w:val="000000"/>
                  <w:sz w:val="18"/>
                  <w:szCs w:val="18"/>
                  <w:lang w:eastAsia="ko-KR"/>
                </w:rPr>
                <w:t>7</w:t>
              </w:r>
            </w:ins>
          </w:p>
        </w:tc>
        <w:tc>
          <w:tcPr>
            <w:tcW w:w="1953" w:type="dxa"/>
            <w:tcBorders>
              <w:top w:val="nil"/>
              <w:left w:val="nil"/>
              <w:bottom w:val="single" w:sz="4" w:space="0" w:color="auto"/>
              <w:right w:val="single" w:sz="4" w:space="0" w:color="auto"/>
            </w:tcBorders>
            <w:shd w:val="clear" w:color="auto" w:fill="auto"/>
            <w:noWrap/>
            <w:vAlign w:val="center"/>
            <w:hideMark/>
            <w:tcPrChange w:id="2164"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165" w:author="HendryHendry/선임연구원/Convergence(연)ATS그룹(hendry.hendry" w:date="2011-11-17T12:16:00Z"/>
                <w:rFonts w:eastAsia="Malgun Gothic"/>
                <w:color w:val="000000"/>
                <w:sz w:val="18"/>
                <w:szCs w:val="18"/>
                <w:lang w:eastAsia="ko-KR"/>
              </w:rPr>
            </w:pPr>
            <w:ins w:id="2166" w:author="HendryHendry/선임연구원/Convergence(연)ATS그룹(hendry.hendry" w:date="2011-11-17T12:16:00Z">
              <w:r w:rsidRPr="003E3EBE">
                <w:rPr>
                  <w:rFonts w:eastAsia="Malgun Gothic"/>
                  <w:color w:val="000000"/>
                  <w:sz w:val="18"/>
                  <w:szCs w:val="18"/>
                  <w:lang w:eastAsia="ko-KR"/>
                </w:rPr>
                <w:t>8,4,2,6,16,12,10,14</w:t>
              </w:r>
            </w:ins>
          </w:p>
        </w:tc>
        <w:tc>
          <w:tcPr>
            <w:tcW w:w="1757" w:type="dxa"/>
            <w:tcBorders>
              <w:top w:val="nil"/>
              <w:left w:val="nil"/>
              <w:bottom w:val="single" w:sz="4" w:space="0" w:color="auto"/>
              <w:right w:val="single" w:sz="4" w:space="0" w:color="auto"/>
            </w:tcBorders>
            <w:shd w:val="clear" w:color="auto" w:fill="auto"/>
            <w:noWrap/>
            <w:vAlign w:val="center"/>
            <w:hideMark/>
            <w:tcPrChange w:id="2167" w:author="HendryHendry/선임연구원/Convergence(연)ATS그룹(hendry.hendry" w:date="2011-11-17T12:20:00Z">
              <w:tcPr>
                <w:tcW w:w="1468"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168" w:author="HendryHendry/선임연구원/Convergence(연)ATS그룹(hendry.hendry" w:date="2011-11-17T12:16:00Z"/>
                <w:rFonts w:eastAsia="Malgun Gothic"/>
                <w:color w:val="000000"/>
                <w:sz w:val="18"/>
                <w:szCs w:val="18"/>
                <w:lang w:eastAsia="ko-KR"/>
              </w:rPr>
            </w:pPr>
            <w:ins w:id="2169" w:author="HendryHendry/선임연구원/Convergence(연)ATS그룹(hendry.hendry" w:date="2011-11-17T12:16:00Z">
              <w:r w:rsidRPr="003E3EBE">
                <w:rPr>
                  <w:rFonts w:eastAsia="Malgun Gothic"/>
                  <w:color w:val="000000"/>
                  <w:sz w:val="18"/>
                  <w:szCs w:val="18"/>
                  <w:lang w:eastAsia="ko-KR"/>
                </w:rPr>
                <w:t>[LC 16 14 12 10 ]</w:t>
              </w:r>
            </w:ins>
          </w:p>
        </w:tc>
        <w:tc>
          <w:tcPr>
            <w:tcW w:w="1953" w:type="dxa"/>
            <w:tcBorders>
              <w:top w:val="nil"/>
              <w:left w:val="nil"/>
              <w:bottom w:val="single" w:sz="4" w:space="0" w:color="auto"/>
              <w:right w:val="single" w:sz="4" w:space="0" w:color="auto"/>
            </w:tcBorders>
            <w:shd w:val="clear" w:color="auto" w:fill="auto"/>
            <w:noWrap/>
            <w:vAlign w:val="center"/>
            <w:hideMark/>
            <w:tcPrChange w:id="2170"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171" w:author="HendryHendry/선임연구원/Convergence(연)ATS그룹(hendry.hendry" w:date="2011-11-17T12:16:00Z"/>
                <w:rFonts w:eastAsia="Malgun Gothic"/>
                <w:color w:val="000000"/>
                <w:sz w:val="18"/>
                <w:szCs w:val="18"/>
                <w:lang w:eastAsia="ko-KR"/>
              </w:rPr>
            </w:pPr>
            <w:ins w:id="2172" w:author="HendryHendry/선임연구원/Convergence(연)ATS그룹(hendry.hendry" w:date="2011-11-17T12:16:00Z">
              <w:r w:rsidRPr="003E3EBE">
                <w:rPr>
                  <w:rFonts w:eastAsia="Malgun Gothic"/>
                  <w:color w:val="000000"/>
                  <w:sz w:val="18"/>
                  <w:szCs w:val="18"/>
                  <w:lang w:eastAsia="ko-KR"/>
                </w:rPr>
                <w:t>16,12,10,14,24</w:t>
              </w:r>
            </w:ins>
          </w:p>
        </w:tc>
        <w:tc>
          <w:tcPr>
            <w:tcW w:w="654" w:type="dxa"/>
            <w:tcBorders>
              <w:top w:val="nil"/>
              <w:left w:val="nil"/>
              <w:bottom w:val="single" w:sz="4" w:space="0" w:color="auto"/>
              <w:right w:val="single" w:sz="4" w:space="0" w:color="auto"/>
            </w:tcBorders>
            <w:shd w:val="clear" w:color="auto" w:fill="auto"/>
            <w:noWrap/>
            <w:vAlign w:val="center"/>
            <w:hideMark/>
            <w:tcPrChange w:id="2173" w:author="HendryHendry/선임연구원/Convergence(연)ATS그룹(hendry.hendry" w:date="2011-11-17T12:20:00Z">
              <w:tcPr>
                <w:tcW w:w="65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174" w:author="HendryHendry/선임연구원/Convergence(연)ATS그룹(hendry.hendry" w:date="2011-11-17T12:16:00Z"/>
                <w:rFonts w:eastAsia="Malgun Gothic"/>
                <w:color w:val="000000"/>
                <w:sz w:val="18"/>
                <w:szCs w:val="18"/>
                <w:lang w:eastAsia="ko-KR"/>
              </w:rPr>
            </w:pPr>
            <w:ins w:id="2175" w:author="HendryHendry/선임연구원/Convergence(연)ATS그룹(hendry.hendry" w:date="2011-11-17T12:16:00Z">
              <w:r w:rsidRPr="003E3EBE">
                <w:rPr>
                  <w:rFonts w:eastAsia="Malgun Gothic"/>
                  <w:color w:val="000000"/>
                  <w:sz w:val="18"/>
                  <w:szCs w:val="18"/>
                  <w:lang w:eastAsia="ko-KR"/>
                </w:rPr>
                <w:t>7</w:t>
              </w:r>
            </w:ins>
          </w:p>
        </w:tc>
        <w:tc>
          <w:tcPr>
            <w:tcW w:w="657" w:type="dxa"/>
            <w:tcBorders>
              <w:top w:val="nil"/>
              <w:left w:val="nil"/>
              <w:bottom w:val="single" w:sz="4" w:space="0" w:color="auto"/>
              <w:right w:val="single" w:sz="4" w:space="0" w:color="auto"/>
            </w:tcBorders>
            <w:shd w:val="clear" w:color="auto" w:fill="auto"/>
            <w:noWrap/>
            <w:vAlign w:val="center"/>
            <w:hideMark/>
            <w:tcPrChange w:id="2176" w:author="HendryHendry/선임연구원/Convergence(연)ATS그룹(hendry.hendry" w:date="2011-11-17T12:20:00Z">
              <w:tcPr>
                <w:tcW w:w="46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177" w:author="HendryHendry/선임연구원/Convergence(연)ATS그룹(hendry.hendry" w:date="2011-11-17T12:16:00Z"/>
                <w:rFonts w:eastAsia="Malgun Gothic"/>
                <w:color w:val="000000"/>
                <w:sz w:val="18"/>
                <w:szCs w:val="18"/>
                <w:lang w:eastAsia="ko-KR"/>
              </w:rPr>
            </w:pPr>
            <w:ins w:id="2178" w:author="HendryHendry/선임연구원/Convergence(연)ATS그룹(hendry.hendry" w:date="2011-11-17T12:16:00Z">
              <w:r w:rsidRPr="003E3EBE">
                <w:rPr>
                  <w:rFonts w:eastAsia="Malgun Gothic"/>
                  <w:color w:val="000000"/>
                  <w:sz w:val="18"/>
                  <w:szCs w:val="18"/>
                  <w:lang w:eastAsia="ko-KR"/>
                </w:rPr>
                <w:t>20</w:t>
              </w:r>
            </w:ins>
          </w:p>
        </w:tc>
      </w:tr>
      <w:tr w:rsidR="003E3EBE" w:rsidRPr="003E3EBE" w:rsidTr="0064799C">
        <w:trPr>
          <w:trHeight w:val="300"/>
          <w:jc w:val="center"/>
          <w:ins w:id="2179" w:author="HendryHendry/선임연구원/Convergence(연)ATS그룹(hendry.hendry" w:date="2011-11-17T12:16:00Z"/>
          <w:trPrChange w:id="2180" w:author="HendryHendry/선임연구원/Convergence(연)ATS그룹(hendry.hendry" w:date="2011-11-17T12:20:00Z">
            <w:trPr>
              <w:trHeight w:val="300"/>
            </w:trPr>
          </w:trPrChange>
        </w:trPr>
        <w:tc>
          <w:tcPr>
            <w:tcW w:w="700" w:type="dxa"/>
            <w:tcBorders>
              <w:top w:val="nil"/>
              <w:left w:val="single" w:sz="4" w:space="0" w:color="auto"/>
              <w:bottom w:val="single" w:sz="4" w:space="0" w:color="auto"/>
              <w:right w:val="single" w:sz="4" w:space="0" w:color="auto"/>
            </w:tcBorders>
            <w:shd w:val="clear" w:color="auto" w:fill="auto"/>
            <w:noWrap/>
            <w:vAlign w:val="center"/>
            <w:hideMark/>
            <w:tcPrChange w:id="2181" w:author="HendryHendry/선임연구원/Convergence(연)ATS그룹(hendry.hendry" w:date="2011-11-17T12:20:00Z">
              <w:tcPr>
                <w:tcW w:w="70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182" w:author="HendryHendry/선임연구원/Convergence(연)ATS그룹(hendry.hendry" w:date="2011-11-17T12:16:00Z"/>
                <w:rFonts w:eastAsia="Malgun Gothic"/>
                <w:color w:val="000000"/>
                <w:sz w:val="18"/>
                <w:szCs w:val="18"/>
                <w:lang w:eastAsia="ko-KR"/>
              </w:rPr>
            </w:pPr>
            <w:ins w:id="2183" w:author="HendryHendry/선임연구원/Convergence(연)ATS그룹(hendry.hendry" w:date="2011-11-17T12:16:00Z">
              <w:r w:rsidRPr="003E3EBE">
                <w:rPr>
                  <w:rFonts w:eastAsia="Malgun Gothic"/>
                  <w:color w:val="000000"/>
                  <w:sz w:val="18"/>
                  <w:szCs w:val="18"/>
                  <w:lang w:eastAsia="ko-KR"/>
                </w:rPr>
                <w:t>20</w:t>
              </w:r>
            </w:ins>
          </w:p>
        </w:tc>
        <w:tc>
          <w:tcPr>
            <w:tcW w:w="640" w:type="dxa"/>
            <w:tcBorders>
              <w:top w:val="nil"/>
              <w:left w:val="nil"/>
              <w:bottom w:val="single" w:sz="4" w:space="0" w:color="auto"/>
              <w:right w:val="single" w:sz="4" w:space="0" w:color="auto"/>
            </w:tcBorders>
            <w:shd w:val="clear" w:color="auto" w:fill="auto"/>
            <w:noWrap/>
            <w:vAlign w:val="center"/>
            <w:hideMark/>
            <w:tcPrChange w:id="2184" w:author="HendryHendry/선임연구원/Convergence(연)ATS그룹(hendry.hendry" w:date="2011-11-17T12:20:00Z">
              <w:tcPr>
                <w:tcW w:w="64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185" w:author="HendryHendry/선임연구원/Convergence(연)ATS그룹(hendry.hendry" w:date="2011-11-17T12:16:00Z"/>
                <w:rFonts w:eastAsia="Malgun Gothic"/>
                <w:color w:val="000000"/>
                <w:sz w:val="18"/>
                <w:szCs w:val="18"/>
                <w:lang w:eastAsia="ko-KR"/>
              </w:rPr>
            </w:pPr>
            <w:ins w:id="2186" w:author="HendryHendry/선임연구원/Convergence(연)ATS그룹(hendry.hendry" w:date="2011-11-17T12:16:00Z">
              <w:r w:rsidRPr="003E3EBE">
                <w:rPr>
                  <w:rFonts w:eastAsia="Malgun Gothic"/>
                  <w:color w:val="000000"/>
                  <w:sz w:val="18"/>
                  <w:szCs w:val="18"/>
                  <w:lang w:eastAsia="ko-KR"/>
                </w:rPr>
                <w:t>11</w:t>
              </w:r>
            </w:ins>
          </w:p>
        </w:tc>
        <w:tc>
          <w:tcPr>
            <w:tcW w:w="1953" w:type="dxa"/>
            <w:tcBorders>
              <w:top w:val="nil"/>
              <w:left w:val="nil"/>
              <w:bottom w:val="single" w:sz="4" w:space="0" w:color="auto"/>
              <w:right w:val="single" w:sz="4" w:space="0" w:color="auto"/>
            </w:tcBorders>
            <w:shd w:val="clear" w:color="auto" w:fill="auto"/>
            <w:noWrap/>
            <w:vAlign w:val="center"/>
            <w:hideMark/>
            <w:tcPrChange w:id="2187"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188" w:author="HendryHendry/선임연구원/Convergence(연)ATS그룹(hendry.hendry" w:date="2011-11-17T12:16:00Z"/>
                <w:rFonts w:eastAsia="Malgun Gothic"/>
                <w:color w:val="000000"/>
                <w:sz w:val="18"/>
                <w:szCs w:val="18"/>
                <w:lang w:eastAsia="ko-KR"/>
              </w:rPr>
            </w:pPr>
            <w:ins w:id="2189" w:author="HendryHendry/선임연구원/Convergence(연)ATS그룹(hendry.hendry" w:date="2011-11-17T12:16:00Z">
              <w:r w:rsidRPr="003E3EBE">
                <w:rPr>
                  <w:rFonts w:eastAsia="Malgun Gothic"/>
                  <w:color w:val="000000"/>
                  <w:sz w:val="18"/>
                  <w:szCs w:val="18"/>
                  <w:lang w:eastAsia="ko-KR"/>
                </w:rPr>
                <w:t>6,16,12,10,14,24</w:t>
              </w:r>
            </w:ins>
          </w:p>
        </w:tc>
        <w:tc>
          <w:tcPr>
            <w:tcW w:w="1757" w:type="dxa"/>
            <w:tcBorders>
              <w:top w:val="nil"/>
              <w:left w:val="nil"/>
              <w:bottom w:val="single" w:sz="4" w:space="0" w:color="auto"/>
              <w:right w:val="single" w:sz="4" w:space="0" w:color="auto"/>
            </w:tcBorders>
            <w:shd w:val="clear" w:color="auto" w:fill="auto"/>
            <w:noWrap/>
            <w:vAlign w:val="center"/>
            <w:hideMark/>
            <w:tcPrChange w:id="2190" w:author="HendryHendry/선임연구원/Convergence(연)ATS그룹(hendry.hendry" w:date="2011-11-17T12:20:00Z">
              <w:tcPr>
                <w:tcW w:w="1468"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191" w:author="HendryHendry/선임연구원/Convergence(연)ATS그룹(hendry.hendry" w:date="2011-11-17T12:16:00Z"/>
                <w:rFonts w:eastAsia="Malgun Gothic"/>
                <w:color w:val="000000"/>
                <w:sz w:val="18"/>
                <w:szCs w:val="18"/>
                <w:lang w:eastAsia="ko-KR"/>
              </w:rPr>
            </w:pPr>
            <w:ins w:id="2192" w:author="HendryHendry/선임연구원/Convergence(연)ATS그룹(hendry.hendry" w:date="2011-11-17T12:16:00Z">
              <w:r w:rsidRPr="003E3EBE">
                <w:rPr>
                  <w:rFonts w:eastAsia="Malgun Gothic"/>
                  <w:color w:val="000000"/>
                  <w:sz w:val="18"/>
                  <w:szCs w:val="18"/>
                  <w:lang w:eastAsia="ko-KR"/>
                </w:rPr>
                <w:t>[LC 16 24 14 ]</w:t>
              </w:r>
            </w:ins>
          </w:p>
        </w:tc>
        <w:tc>
          <w:tcPr>
            <w:tcW w:w="1953" w:type="dxa"/>
            <w:tcBorders>
              <w:top w:val="nil"/>
              <w:left w:val="nil"/>
              <w:bottom w:val="single" w:sz="4" w:space="0" w:color="auto"/>
              <w:right w:val="single" w:sz="4" w:space="0" w:color="auto"/>
            </w:tcBorders>
            <w:shd w:val="clear" w:color="auto" w:fill="auto"/>
            <w:noWrap/>
            <w:vAlign w:val="center"/>
            <w:hideMark/>
            <w:tcPrChange w:id="2193"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194" w:author="HendryHendry/선임연구원/Convergence(연)ATS그룹(hendry.hendry" w:date="2011-11-17T12:16:00Z"/>
                <w:rFonts w:eastAsia="Malgun Gothic"/>
                <w:color w:val="000000"/>
                <w:sz w:val="18"/>
                <w:szCs w:val="18"/>
                <w:lang w:eastAsia="ko-KR"/>
              </w:rPr>
            </w:pPr>
            <w:ins w:id="2195" w:author="HendryHendry/선임연구원/Convergence(연)ATS그룹(hendry.hendry" w:date="2011-11-17T12:16:00Z">
              <w:r w:rsidRPr="003E3EBE">
                <w:rPr>
                  <w:rFonts w:eastAsia="Malgun Gothic"/>
                  <w:color w:val="000000"/>
                  <w:sz w:val="18"/>
                  <w:szCs w:val="18"/>
                  <w:lang w:eastAsia="ko-KR"/>
                </w:rPr>
                <w:t>16,12,10,14,24,20</w:t>
              </w:r>
            </w:ins>
          </w:p>
        </w:tc>
        <w:tc>
          <w:tcPr>
            <w:tcW w:w="654" w:type="dxa"/>
            <w:tcBorders>
              <w:top w:val="nil"/>
              <w:left w:val="nil"/>
              <w:bottom w:val="single" w:sz="4" w:space="0" w:color="auto"/>
              <w:right w:val="single" w:sz="4" w:space="0" w:color="auto"/>
            </w:tcBorders>
            <w:shd w:val="clear" w:color="auto" w:fill="auto"/>
            <w:noWrap/>
            <w:vAlign w:val="center"/>
            <w:hideMark/>
            <w:tcPrChange w:id="2196" w:author="HendryHendry/선임연구원/Convergence(연)ATS그룹(hendry.hendry" w:date="2011-11-17T12:20:00Z">
              <w:tcPr>
                <w:tcW w:w="65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197" w:author="HendryHendry/선임연구원/Convergence(연)ATS그룹(hendry.hendry" w:date="2011-11-17T12:16:00Z"/>
                <w:rFonts w:eastAsia="Malgun Gothic"/>
                <w:color w:val="000000"/>
                <w:sz w:val="18"/>
                <w:szCs w:val="18"/>
                <w:lang w:eastAsia="ko-KR"/>
              </w:rPr>
            </w:pPr>
            <w:ins w:id="2198" w:author="HendryHendry/선임연구원/Convergence(연)ATS그룹(hendry.hendry" w:date="2011-11-17T12:16:00Z">
              <w:r w:rsidRPr="003E3EBE">
                <w:rPr>
                  <w:rFonts w:eastAsia="Malgun Gothic"/>
                  <w:color w:val="000000"/>
                  <w:sz w:val="18"/>
                  <w:szCs w:val="18"/>
                  <w:lang w:eastAsia="ko-KR"/>
                </w:rPr>
                <w:t>7</w:t>
              </w:r>
            </w:ins>
          </w:p>
        </w:tc>
        <w:tc>
          <w:tcPr>
            <w:tcW w:w="657" w:type="dxa"/>
            <w:tcBorders>
              <w:top w:val="nil"/>
              <w:left w:val="nil"/>
              <w:bottom w:val="single" w:sz="4" w:space="0" w:color="auto"/>
              <w:right w:val="single" w:sz="4" w:space="0" w:color="auto"/>
            </w:tcBorders>
            <w:shd w:val="clear" w:color="auto" w:fill="auto"/>
            <w:noWrap/>
            <w:vAlign w:val="center"/>
            <w:hideMark/>
            <w:tcPrChange w:id="2199" w:author="HendryHendry/선임연구원/Convergence(연)ATS그룹(hendry.hendry" w:date="2011-11-17T12:20:00Z">
              <w:tcPr>
                <w:tcW w:w="46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200" w:author="HendryHendry/선임연구원/Convergence(연)ATS그룹(hendry.hendry" w:date="2011-11-17T12:16:00Z"/>
                <w:rFonts w:eastAsia="Malgun Gothic"/>
                <w:color w:val="000000"/>
                <w:sz w:val="18"/>
                <w:szCs w:val="18"/>
                <w:lang w:eastAsia="ko-KR"/>
              </w:rPr>
            </w:pPr>
            <w:ins w:id="2201" w:author="HendryHendry/선임연구원/Convergence(연)ATS그룹(hendry.hendry" w:date="2011-11-17T12:16:00Z">
              <w:r w:rsidRPr="003E3EBE">
                <w:rPr>
                  <w:rFonts w:eastAsia="Malgun Gothic"/>
                  <w:color w:val="000000"/>
                  <w:sz w:val="18"/>
                  <w:szCs w:val="18"/>
                  <w:lang w:eastAsia="ko-KR"/>
                </w:rPr>
                <w:t>16</w:t>
              </w:r>
            </w:ins>
          </w:p>
        </w:tc>
      </w:tr>
      <w:tr w:rsidR="003E3EBE" w:rsidRPr="003E3EBE" w:rsidTr="0064799C">
        <w:trPr>
          <w:trHeight w:val="300"/>
          <w:jc w:val="center"/>
          <w:ins w:id="2202" w:author="HendryHendry/선임연구원/Convergence(연)ATS그룹(hendry.hendry" w:date="2011-11-17T12:16:00Z"/>
          <w:trPrChange w:id="2203" w:author="HendryHendry/선임연구원/Convergence(연)ATS그룹(hendry.hendry" w:date="2011-11-17T12:20:00Z">
            <w:trPr>
              <w:trHeight w:val="300"/>
            </w:trPr>
          </w:trPrChange>
        </w:trPr>
        <w:tc>
          <w:tcPr>
            <w:tcW w:w="700" w:type="dxa"/>
            <w:tcBorders>
              <w:top w:val="nil"/>
              <w:left w:val="single" w:sz="4" w:space="0" w:color="auto"/>
              <w:bottom w:val="single" w:sz="4" w:space="0" w:color="auto"/>
              <w:right w:val="single" w:sz="4" w:space="0" w:color="auto"/>
            </w:tcBorders>
            <w:shd w:val="clear" w:color="auto" w:fill="auto"/>
            <w:noWrap/>
            <w:vAlign w:val="center"/>
            <w:hideMark/>
            <w:tcPrChange w:id="2204" w:author="HendryHendry/선임연구원/Convergence(연)ATS그룹(hendry.hendry" w:date="2011-11-17T12:20:00Z">
              <w:tcPr>
                <w:tcW w:w="70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205" w:author="HendryHendry/선임연구원/Convergence(연)ATS그룹(hendry.hendry" w:date="2011-11-17T12:16:00Z"/>
                <w:rFonts w:eastAsia="Malgun Gothic"/>
                <w:color w:val="000000"/>
                <w:sz w:val="18"/>
                <w:szCs w:val="18"/>
                <w:lang w:eastAsia="ko-KR"/>
              </w:rPr>
            </w:pPr>
            <w:ins w:id="2206" w:author="HendryHendry/선임연구원/Convergence(연)ATS그룹(hendry.hendry" w:date="2011-11-17T12:16:00Z">
              <w:r w:rsidRPr="003E3EBE">
                <w:rPr>
                  <w:rFonts w:eastAsia="Malgun Gothic"/>
                  <w:color w:val="000000"/>
                  <w:sz w:val="18"/>
                  <w:szCs w:val="18"/>
                  <w:lang w:eastAsia="ko-KR"/>
                </w:rPr>
                <w:t>18</w:t>
              </w:r>
            </w:ins>
          </w:p>
        </w:tc>
        <w:tc>
          <w:tcPr>
            <w:tcW w:w="640" w:type="dxa"/>
            <w:tcBorders>
              <w:top w:val="nil"/>
              <w:left w:val="nil"/>
              <w:bottom w:val="single" w:sz="4" w:space="0" w:color="auto"/>
              <w:right w:val="single" w:sz="4" w:space="0" w:color="auto"/>
            </w:tcBorders>
            <w:shd w:val="clear" w:color="auto" w:fill="auto"/>
            <w:noWrap/>
            <w:vAlign w:val="center"/>
            <w:hideMark/>
            <w:tcPrChange w:id="2207" w:author="HendryHendry/선임연구원/Convergence(연)ATS그룹(hendry.hendry" w:date="2011-11-17T12:20:00Z">
              <w:tcPr>
                <w:tcW w:w="64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208" w:author="HendryHendry/선임연구원/Convergence(연)ATS그룹(hendry.hendry" w:date="2011-11-17T12:16:00Z"/>
                <w:rFonts w:eastAsia="Malgun Gothic"/>
                <w:color w:val="000000"/>
                <w:sz w:val="18"/>
                <w:szCs w:val="18"/>
                <w:lang w:eastAsia="ko-KR"/>
              </w:rPr>
            </w:pPr>
            <w:ins w:id="2209" w:author="HendryHendry/선임연구원/Convergence(연)ATS그룹(hendry.hendry" w:date="2011-11-17T12:16:00Z">
              <w:r w:rsidRPr="003E3EBE">
                <w:rPr>
                  <w:rFonts w:eastAsia="Malgun Gothic"/>
                  <w:color w:val="000000"/>
                  <w:sz w:val="18"/>
                  <w:szCs w:val="18"/>
                  <w:lang w:eastAsia="ko-KR"/>
                </w:rPr>
                <w:t>13</w:t>
              </w:r>
            </w:ins>
          </w:p>
        </w:tc>
        <w:tc>
          <w:tcPr>
            <w:tcW w:w="1953" w:type="dxa"/>
            <w:tcBorders>
              <w:top w:val="nil"/>
              <w:left w:val="nil"/>
              <w:bottom w:val="single" w:sz="4" w:space="0" w:color="auto"/>
              <w:right w:val="single" w:sz="4" w:space="0" w:color="auto"/>
            </w:tcBorders>
            <w:shd w:val="clear" w:color="auto" w:fill="auto"/>
            <w:noWrap/>
            <w:vAlign w:val="center"/>
            <w:hideMark/>
            <w:tcPrChange w:id="2210"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211" w:author="HendryHendry/선임연구원/Convergence(연)ATS그룹(hendry.hendry" w:date="2011-11-17T12:16:00Z"/>
                <w:rFonts w:eastAsia="Malgun Gothic"/>
                <w:color w:val="000000"/>
                <w:sz w:val="18"/>
                <w:szCs w:val="18"/>
                <w:lang w:eastAsia="ko-KR"/>
              </w:rPr>
            </w:pPr>
            <w:ins w:id="2212" w:author="HendryHendry/선임연구원/Convergence(연)ATS그룹(hendry.hendry" w:date="2011-11-17T12:16:00Z">
              <w:r w:rsidRPr="003E3EBE">
                <w:rPr>
                  <w:rFonts w:eastAsia="Malgun Gothic"/>
                  <w:color w:val="000000"/>
                  <w:sz w:val="18"/>
                  <w:szCs w:val="18"/>
                  <w:lang w:eastAsia="ko-KR"/>
                </w:rPr>
                <w:t>16,12,10,14,24,20</w:t>
              </w:r>
            </w:ins>
          </w:p>
        </w:tc>
        <w:tc>
          <w:tcPr>
            <w:tcW w:w="1757" w:type="dxa"/>
            <w:tcBorders>
              <w:top w:val="nil"/>
              <w:left w:val="nil"/>
              <w:bottom w:val="single" w:sz="4" w:space="0" w:color="auto"/>
              <w:right w:val="single" w:sz="4" w:space="0" w:color="auto"/>
            </w:tcBorders>
            <w:shd w:val="clear" w:color="auto" w:fill="auto"/>
            <w:noWrap/>
            <w:vAlign w:val="center"/>
            <w:hideMark/>
            <w:tcPrChange w:id="2213" w:author="HendryHendry/선임연구원/Convergence(연)ATS그룹(hendry.hendry" w:date="2011-11-17T12:20:00Z">
              <w:tcPr>
                <w:tcW w:w="1468"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214" w:author="HendryHendry/선임연구원/Convergence(연)ATS그룹(hendry.hendry" w:date="2011-11-17T12:16:00Z"/>
                <w:rFonts w:eastAsia="Malgun Gothic"/>
                <w:color w:val="000000"/>
                <w:sz w:val="18"/>
                <w:szCs w:val="18"/>
                <w:lang w:eastAsia="ko-KR"/>
              </w:rPr>
            </w:pPr>
            <w:ins w:id="2215" w:author="HendryHendry/선임연구원/Convergence(연)ATS그룹(hendry.hendry" w:date="2011-11-17T12:16:00Z">
              <w:r w:rsidRPr="003E3EBE">
                <w:rPr>
                  <w:rFonts w:eastAsia="Malgun Gothic"/>
                  <w:color w:val="000000"/>
                  <w:sz w:val="18"/>
                  <w:szCs w:val="18"/>
                  <w:lang w:eastAsia="ko-KR"/>
                </w:rPr>
                <w:t>[LC 16 20 14 24 ]</w:t>
              </w:r>
            </w:ins>
          </w:p>
        </w:tc>
        <w:tc>
          <w:tcPr>
            <w:tcW w:w="1953" w:type="dxa"/>
            <w:tcBorders>
              <w:top w:val="nil"/>
              <w:left w:val="nil"/>
              <w:bottom w:val="single" w:sz="4" w:space="0" w:color="auto"/>
              <w:right w:val="single" w:sz="4" w:space="0" w:color="auto"/>
            </w:tcBorders>
            <w:shd w:val="clear" w:color="auto" w:fill="auto"/>
            <w:noWrap/>
            <w:vAlign w:val="center"/>
            <w:hideMark/>
            <w:tcPrChange w:id="2216"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217" w:author="HendryHendry/선임연구원/Convergence(연)ATS그룹(hendry.hendry" w:date="2011-11-17T12:16:00Z"/>
                <w:rFonts w:eastAsia="Malgun Gothic"/>
                <w:color w:val="000000"/>
                <w:sz w:val="18"/>
                <w:szCs w:val="18"/>
                <w:lang w:eastAsia="ko-KR"/>
              </w:rPr>
            </w:pPr>
            <w:ins w:id="2218" w:author="HendryHendry/선임연구원/Convergence(연)ATS그룹(hendry.hendry" w:date="2011-11-17T12:16:00Z">
              <w:r w:rsidRPr="003E3EBE">
                <w:rPr>
                  <w:rFonts w:eastAsia="Malgun Gothic"/>
                  <w:color w:val="000000"/>
                  <w:sz w:val="18"/>
                  <w:szCs w:val="18"/>
                  <w:lang w:eastAsia="ko-KR"/>
                </w:rPr>
                <w:t>16,12,10,14,24,20,18</w:t>
              </w:r>
            </w:ins>
          </w:p>
        </w:tc>
        <w:tc>
          <w:tcPr>
            <w:tcW w:w="654" w:type="dxa"/>
            <w:tcBorders>
              <w:top w:val="nil"/>
              <w:left w:val="nil"/>
              <w:bottom w:val="single" w:sz="4" w:space="0" w:color="auto"/>
              <w:right w:val="single" w:sz="4" w:space="0" w:color="auto"/>
            </w:tcBorders>
            <w:shd w:val="clear" w:color="auto" w:fill="auto"/>
            <w:noWrap/>
            <w:vAlign w:val="center"/>
            <w:hideMark/>
            <w:tcPrChange w:id="2219" w:author="HendryHendry/선임연구원/Convergence(연)ATS그룹(hendry.hendry" w:date="2011-11-17T12:20:00Z">
              <w:tcPr>
                <w:tcW w:w="65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220" w:author="HendryHendry/선임연구원/Convergence(연)ATS그룹(hendry.hendry" w:date="2011-11-17T12:16:00Z"/>
                <w:rFonts w:eastAsia="Malgun Gothic"/>
                <w:color w:val="000000"/>
                <w:sz w:val="18"/>
                <w:szCs w:val="18"/>
                <w:lang w:eastAsia="ko-KR"/>
              </w:rPr>
            </w:pPr>
            <w:ins w:id="2221" w:author="HendryHendry/선임연구원/Convergence(연)ATS그룹(hendry.hendry" w:date="2011-11-17T12:16:00Z">
              <w:r w:rsidRPr="003E3EBE">
                <w:rPr>
                  <w:rFonts w:eastAsia="Malgun Gothic"/>
                  <w:color w:val="000000"/>
                  <w:sz w:val="18"/>
                  <w:szCs w:val="18"/>
                  <w:lang w:eastAsia="ko-KR"/>
                </w:rPr>
                <w:t>7</w:t>
              </w:r>
            </w:ins>
          </w:p>
        </w:tc>
        <w:tc>
          <w:tcPr>
            <w:tcW w:w="657" w:type="dxa"/>
            <w:tcBorders>
              <w:top w:val="nil"/>
              <w:left w:val="nil"/>
              <w:bottom w:val="single" w:sz="4" w:space="0" w:color="auto"/>
              <w:right w:val="single" w:sz="4" w:space="0" w:color="auto"/>
            </w:tcBorders>
            <w:shd w:val="clear" w:color="auto" w:fill="auto"/>
            <w:noWrap/>
            <w:vAlign w:val="center"/>
            <w:hideMark/>
            <w:tcPrChange w:id="2222" w:author="HendryHendry/선임연구원/Convergence(연)ATS그룹(hendry.hendry" w:date="2011-11-17T12:20:00Z">
              <w:tcPr>
                <w:tcW w:w="46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223" w:author="HendryHendry/선임연구원/Convergence(연)ATS그룹(hendry.hendry" w:date="2011-11-17T12:16:00Z"/>
                <w:rFonts w:eastAsia="Malgun Gothic"/>
                <w:color w:val="000000"/>
                <w:sz w:val="18"/>
                <w:szCs w:val="18"/>
                <w:lang w:eastAsia="ko-KR"/>
              </w:rPr>
            </w:pPr>
            <w:ins w:id="2224" w:author="HendryHendry/선임연구원/Convergence(연)ATS그룹(hendry.hendry" w:date="2011-11-17T12:16:00Z">
              <w:r w:rsidRPr="003E3EBE">
                <w:rPr>
                  <w:rFonts w:eastAsia="Malgun Gothic"/>
                  <w:color w:val="000000"/>
                  <w:sz w:val="18"/>
                  <w:szCs w:val="18"/>
                  <w:lang w:eastAsia="ko-KR"/>
                </w:rPr>
                <w:t>18</w:t>
              </w:r>
            </w:ins>
          </w:p>
        </w:tc>
      </w:tr>
      <w:tr w:rsidR="003E3EBE" w:rsidRPr="003E3EBE" w:rsidTr="0064799C">
        <w:trPr>
          <w:trHeight w:val="300"/>
          <w:jc w:val="center"/>
          <w:ins w:id="2225" w:author="HendryHendry/선임연구원/Convergence(연)ATS그룹(hendry.hendry" w:date="2011-11-17T12:16:00Z"/>
          <w:trPrChange w:id="2226" w:author="HendryHendry/선임연구원/Convergence(연)ATS그룹(hendry.hendry" w:date="2011-11-17T12:20:00Z">
            <w:trPr>
              <w:trHeight w:val="300"/>
            </w:trPr>
          </w:trPrChange>
        </w:trPr>
        <w:tc>
          <w:tcPr>
            <w:tcW w:w="700" w:type="dxa"/>
            <w:tcBorders>
              <w:top w:val="nil"/>
              <w:left w:val="single" w:sz="4" w:space="0" w:color="auto"/>
              <w:bottom w:val="single" w:sz="4" w:space="0" w:color="auto"/>
              <w:right w:val="single" w:sz="4" w:space="0" w:color="auto"/>
            </w:tcBorders>
            <w:shd w:val="clear" w:color="auto" w:fill="auto"/>
            <w:noWrap/>
            <w:vAlign w:val="center"/>
            <w:hideMark/>
            <w:tcPrChange w:id="2227" w:author="HendryHendry/선임연구원/Convergence(연)ATS그룹(hendry.hendry" w:date="2011-11-17T12:20:00Z">
              <w:tcPr>
                <w:tcW w:w="70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228" w:author="HendryHendry/선임연구원/Convergence(연)ATS그룹(hendry.hendry" w:date="2011-11-17T12:16:00Z"/>
                <w:rFonts w:eastAsia="Malgun Gothic"/>
                <w:color w:val="000000"/>
                <w:sz w:val="18"/>
                <w:szCs w:val="18"/>
                <w:lang w:eastAsia="ko-KR"/>
              </w:rPr>
            </w:pPr>
            <w:ins w:id="2229" w:author="HendryHendry/선임연구원/Convergence(연)ATS그룹(hendry.hendry" w:date="2011-11-17T12:16:00Z">
              <w:r w:rsidRPr="003E3EBE">
                <w:rPr>
                  <w:rFonts w:eastAsia="Malgun Gothic"/>
                  <w:color w:val="000000"/>
                  <w:sz w:val="18"/>
                  <w:szCs w:val="18"/>
                  <w:lang w:eastAsia="ko-KR"/>
                </w:rPr>
                <w:t>22</w:t>
              </w:r>
            </w:ins>
          </w:p>
        </w:tc>
        <w:tc>
          <w:tcPr>
            <w:tcW w:w="640" w:type="dxa"/>
            <w:tcBorders>
              <w:top w:val="nil"/>
              <w:left w:val="nil"/>
              <w:bottom w:val="single" w:sz="4" w:space="0" w:color="auto"/>
              <w:right w:val="single" w:sz="4" w:space="0" w:color="auto"/>
            </w:tcBorders>
            <w:shd w:val="clear" w:color="auto" w:fill="auto"/>
            <w:noWrap/>
            <w:vAlign w:val="center"/>
            <w:hideMark/>
            <w:tcPrChange w:id="2230" w:author="HendryHendry/선임연구원/Convergence(연)ATS그룹(hendry.hendry" w:date="2011-11-17T12:20:00Z">
              <w:tcPr>
                <w:tcW w:w="64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231" w:author="HendryHendry/선임연구원/Convergence(연)ATS그룹(hendry.hendry" w:date="2011-11-17T12:16:00Z"/>
                <w:rFonts w:eastAsia="Malgun Gothic"/>
                <w:color w:val="000000"/>
                <w:sz w:val="18"/>
                <w:szCs w:val="18"/>
                <w:lang w:eastAsia="ko-KR"/>
              </w:rPr>
            </w:pPr>
            <w:ins w:id="2232" w:author="HendryHendry/선임연구원/Convergence(연)ATS그룹(hendry.hendry" w:date="2011-11-17T12:16:00Z">
              <w:r w:rsidRPr="003E3EBE">
                <w:rPr>
                  <w:rFonts w:eastAsia="Malgun Gothic"/>
                  <w:color w:val="000000"/>
                  <w:sz w:val="18"/>
                  <w:szCs w:val="18"/>
                  <w:lang w:eastAsia="ko-KR"/>
                </w:rPr>
                <w:t>9</w:t>
              </w:r>
            </w:ins>
          </w:p>
        </w:tc>
        <w:tc>
          <w:tcPr>
            <w:tcW w:w="1953" w:type="dxa"/>
            <w:tcBorders>
              <w:top w:val="nil"/>
              <w:left w:val="nil"/>
              <w:bottom w:val="single" w:sz="4" w:space="0" w:color="auto"/>
              <w:right w:val="single" w:sz="4" w:space="0" w:color="auto"/>
            </w:tcBorders>
            <w:shd w:val="clear" w:color="auto" w:fill="auto"/>
            <w:noWrap/>
            <w:vAlign w:val="center"/>
            <w:hideMark/>
            <w:tcPrChange w:id="2233"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234" w:author="HendryHendry/선임연구원/Convergence(연)ATS그룹(hendry.hendry" w:date="2011-11-17T12:16:00Z"/>
                <w:rFonts w:eastAsia="Malgun Gothic"/>
                <w:color w:val="000000"/>
                <w:sz w:val="18"/>
                <w:szCs w:val="18"/>
                <w:lang w:eastAsia="ko-KR"/>
              </w:rPr>
            </w:pPr>
            <w:ins w:id="2235" w:author="HendryHendry/선임연구원/Convergence(연)ATS그룹(hendry.hendry" w:date="2011-11-17T12:16:00Z">
              <w:r w:rsidRPr="003E3EBE">
                <w:rPr>
                  <w:rFonts w:eastAsia="Malgun Gothic"/>
                  <w:color w:val="000000"/>
                  <w:sz w:val="18"/>
                  <w:szCs w:val="18"/>
                  <w:lang w:eastAsia="ko-KR"/>
                </w:rPr>
                <w:t>16,12,10,14,24,20,18</w:t>
              </w:r>
            </w:ins>
          </w:p>
        </w:tc>
        <w:tc>
          <w:tcPr>
            <w:tcW w:w="1757" w:type="dxa"/>
            <w:tcBorders>
              <w:top w:val="nil"/>
              <w:left w:val="nil"/>
              <w:bottom w:val="single" w:sz="4" w:space="0" w:color="auto"/>
              <w:right w:val="single" w:sz="4" w:space="0" w:color="auto"/>
            </w:tcBorders>
            <w:shd w:val="clear" w:color="auto" w:fill="auto"/>
            <w:noWrap/>
            <w:vAlign w:val="center"/>
            <w:hideMark/>
            <w:tcPrChange w:id="2236" w:author="HendryHendry/선임연구원/Convergence(연)ATS그룹(hendry.hendry" w:date="2011-11-17T12:20:00Z">
              <w:tcPr>
                <w:tcW w:w="1468"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237" w:author="HendryHendry/선임연구원/Convergence(연)ATS그룹(hendry.hendry" w:date="2011-11-17T12:16:00Z"/>
                <w:rFonts w:eastAsia="Malgun Gothic"/>
                <w:color w:val="000000"/>
                <w:sz w:val="18"/>
                <w:szCs w:val="18"/>
                <w:lang w:eastAsia="ko-KR"/>
              </w:rPr>
            </w:pPr>
            <w:ins w:id="2238" w:author="HendryHendry/선임연구원/Convergence(연)ATS그룹(hendry.hendry" w:date="2011-11-17T12:16:00Z">
              <w:r w:rsidRPr="003E3EBE">
                <w:rPr>
                  <w:rFonts w:eastAsia="Malgun Gothic"/>
                  <w:color w:val="000000"/>
                  <w:sz w:val="18"/>
                  <w:szCs w:val="18"/>
                  <w:lang w:eastAsia="ko-KR"/>
                </w:rPr>
                <w:t>[LC 20 24 18 ]</w:t>
              </w:r>
            </w:ins>
          </w:p>
        </w:tc>
        <w:tc>
          <w:tcPr>
            <w:tcW w:w="1953" w:type="dxa"/>
            <w:tcBorders>
              <w:top w:val="nil"/>
              <w:left w:val="nil"/>
              <w:bottom w:val="single" w:sz="4" w:space="0" w:color="auto"/>
              <w:right w:val="single" w:sz="4" w:space="0" w:color="auto"/>
            </w:tcBorders>
            <w:shd w:val="clear" w:color="auto" w:fill="auto"/>
            <w:noWrap/>
            <w:vAlign w:val="center"/>
            <w:hideMark/>
            <w:tcPrChange w:id="2239"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240" w:author="HendryHendry/선임연구원/Convergence(연)ATS그룹(hendry.hendry" w:date="2011-11-17T12:16:00Z"/>
                <w:rFonts w:eastAsia="Malgun Gothic"/>
                <w:color w:val="000000"/>
                <w:sz w:val="18"/>
                <w:szCs w:val="18"/>
                <w:lang w:eastAsia="ko-KR"/>
              </w:rPr>
            </w:pPr>
            <w:ins w:id="2241" w:author="HendryHendry/선임연구원/Convergence(연)ATS그룹(hendry.hendry" w:date="2011-11-17T12:16:00Z">
              <w:r w:rsidRPr="003E3EBE">
                <w:rPr>
                  <w:rFonts w:eastAsia="Malgun Gothic"/>
                  <w:color w:val="000000"/>
                  <w:sz w:val="18"/>
                  <w:szCs w:val="18"/>
                  <w:lang w:eastAsia="ko-KR"/>
                </w:rPr>
                <w:t>16,12,10,14,24,20,18,22</w:t>
              </w:r>
            </w:ins>
          </w:p>
        </w:tc>
        <w:tc>
          <w:tcPr>
            <w:tcW w:w="654" w:type="dxa"/>
            <w:tcBorders>
              <w:top w:val="nil"/>
              <w:left w:val="nil"/>
              <w:bottom w:val="single" w:sz="4" w:space="0" w:color="auto"/>
              <w:right w:val="single" w:sz="4" w:space="0" w:color="auto"/>
            </w:tcBorders>
            <w:shd w:val="clear" w:color="auto" w:fill="auto"/>
            <w:noWrap/>
            <w:vAlign w:val="center"/>
            <w:hideMark/>
            <w:tcPrChange w:id="2242" w:author="HendryHendry/선임연구원/Convergence(연)ATS그룹(hendry.hendry" w:date="2011-11-17T12:20:00Z">
              <w:tcPr>
                <w:tcW w:w="65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243" w:author="HendryHendry/선임연구원/Convergence(연)ATS그룹(hendry.hendry" w:date="2011-11-17T12:16:00Z"/>
                <w:rFonts w:eastAsia="Malgun Gothic"/>
                <w:color w:val="000000"/>
                <w:sz w:val="18"/>
                <w:szCs w:val="18"/>
                <w:lang w:eastAsia="ko-KR"/>
              </w:rPr>
            </w:pPr>
            <w:ins w:id="2244" w:author="HendryHendry/선임연구원/Convergence(연)ATS그룹(hendry.hendry" w:date="2011-11-17T12:16:00Z">
              <w:r w:rsidRPr="003E3EBE">
                <w:rPr>
                  <w:rFonts w:eastAsia="Malgun Gothic"/>
                  <w:color w:val="000000"/>
                  <w:sz w:val="18"/>
                  <w:szCs w:val="18"/>
                  <w:lang w:eastAsia="ko-KR"/>
                </w:rPr>
                <w:t>7</w:t>
              </w:r>
            </w:ins>
          </w:p>
        </w:tc>
        <w:tc>
          <w:tcPr>
            <w:tcW w:w="657" w:type="dxa"/>
            <w:tcBorders>
              <w:top w:val="nil"/>
              <w:left w:val="nil"/>
              <w:bottom w:val="single" w:sz="4" w:space="0" w:color="auto"/>
              <w:right w:val="single" w:sz="4" w:space="0" w:color="auto"/>
            </w:tcBorders>
            <w:shd w:val="clear" w:color="auto" w:fill="auto"/>
            <w:noWrap/>
            <w:vAlign w:val="center"/>
            <w:hideMark/>
            <w:tcPrChange w:id="2245" w:author="HendryHendry/선임연구원/Convergence(연)ATS그룹(hendry.hendry" w:date="2011-11-17T12:20:00Z">
              <w:tcPr>
                <w:tcW w:w="46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246" w:author="HendryHendry/선임연구원/Convergence(연)ATS그룹(hendry.hendry" w:date="2011-11-17T12:16:00Z"/>
                <w:rFonts w:eastAsia="Malgun Gothic"/>
                <w:color w:val="000000"/>
                <w:sz w:val="18"/>
                <w:szCs w:val="18"/>
                <w:lang w:eastAsia="ko-KR"/>
              </w:rPr>
            </w:pPr>
            <w:ins w:id="2247" w:author="HendryHendry/선임연구원/Convergence(연)ATS그룹(hendry.hendry" w:date="2011-11-17T12:16:00Z">
              <w:r w:rsidRPr="003E3EBE">
                <w:rPr>
                  <w:rFonts w:eastAsia="Malgun Gothic"/>
                  <w:color w:val="000000"/>
                  <w:sz w:val="18"/>
                  <w:szCs w:val="18"/>
                  <w:lang w:eastAsia="ko-KR"/>
                </w:rPr>
                <w:t>12</w:t>
              </w:r>
            </w:ins>
          </w:p>
        </w:tc>
      </w:tr>
      <w:tr w:rsidR="003E3EBE" w:rsidRPr="003E3EBE" w:rsidTr="0064799C">
        <w:trPr>
          <w:trHeight w:val="300"/>
          <w:jc w:val="center"/>
          <w:ins w:id="2248" w:author="HendryHendry/선임연구원/Convergence(연)ATS그룹(hendry.hendry" w:date="2011-11-17T12:16:00Z"/>
          <w:trPrChange w:id="2249" w:author="HendryHendry/선임연구원/Convergence(연)ATS그룹(hendry.hendry" w:date="2011-11-17T12:20:00Z">
            <w:trPr>
              <w:trHeight w:val="300"/>
            </w:trPr>
          </w:trPrChange>
        </w:trPr>
        <w:tc>
          <w:tcPr>
            <w:tcW w:w="700" w:type="dxa"/>
            <w:tcBorders>
              <w:top w:val="nil"/>
              <w:left w:val="single" w:sz="4" w:space="0" w:color="auto"/>
              <w:bottom w:val="single" w:sz="4" w:space="0" w:color="auto"/>
              <w:right w:val="single" w:sz="4" w:space="0" w:color="auto"/>
            </w:tcBorders>
            <w:shd w:val="clear" w:color="auto" w:fill="auto"/>
            <w:noWrap/>
            <w:vAlign w:val="center"/>
            <w:hideMark/>
            <w:tcPrChange w:id="2250" w:author="HendryHendry/선임연구원/Convergence(연)ATS그룹(hendry.hendry" w:date="2011-11-17T12:20:00Z">
              <w:tcPr>
                <w:tcW w:w="70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251" w:author="HendryHendry/선임연구원/Convergence(연)ATS그룹(hendry.hendry" w:date="2011-11-17T12:16:00Z"/>
                <w:rFonts w:eastAsia="Malgun Gothic"/>
                <w:color w:val="000000"/>
                <w:sz w:val="18"/>
                <w:szCs w:val="18"/>
                <w:lang w:eastAsia="ko-KR"/>
              </w:rPr>
            </w:pPr>
            <w:ins w:id="2252" w:author="HendryHendry/선임연구원/Convergence(연)ATS그룹(hendry.hendry" w:date="2011-11-17T12:16:00Z">
              <w:r w:rsidRPr="003E3EBE">
                <w:rPr>
                  <w:rFonts w:eastAsia="Malgun Gothic"/>
                  <w:color w:val="000000"/>
                  <w:sz w:val="18"/>
                  <w:szCs w:val="18"/>
                  <w:lang w:eastAsia="ko-KR"/>
                </w:rPr>
                <w:t>17</w:t>
              </w:r>
            </w:ins>
          </w:p>
        </w:tc>
        <w:tc>
          <w:tcPr>
            <w:tcW w:w="640" w:type="dxa"/>
            <w:tcBorders>
              <w:top w:val="nil"/>
              <w:left w:val="nil"/>
              <w:bottom w:val="single" w:sz="4" w:space="0" w:color="auto"/>
              <w:right w:val="single" w:sz="4" w:space="0" w:color="auto"/>
            </w:tcBorders>
            <w:shd w:val="clear" w:color="auto" w:fill="auto"/>
            <w:noWrap/>
            <w:vAlign w:val="center"/>
            <w:hideMark/>
            <w:tcPrChange w:id="2253" w:author="HendryHendry/선임연구원/Convergence(연)ATS그룹(hendry.hendry" w:date="2011-11-17T12:20:00Z">
              <w:tcPr>
                <w:tcW w:w="64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254" w:author="HendryHendry/선임연구원/Convergence(연)ATS그룹(hendry.hendry" w:date="2011-11-17T12:16:00Z"/>
                <w:rFonts w:eastAsia="Malgun Gothic"/>
                <w:color w:val="000000"/>
                <w:sz w:val="18"/>
                <w:szCs w:val="18"/>
                <w:lang w:eastAsia="ko-KR"/>
              </w:rPr>
            </w:pPr>
            <w:ins w:id="2255" w:author="HendryHendry/선임연구원/Convergence(연)ATS그룹(hendry.hendry" w:date="2011-11-17T12:16:00Z">
              <w:r w:rsidRPr="003E3EBE">
                <w:rPr>
                  <w:rFonts w:eastAsia="Malgun Gothic"/>
                  <w:color w:val="000000"/>
                  <w:sz w:val="18"/>
                  <w:szCs w:val="18"/>
                  <w:lang w:eastAsia="ko-KR"/>
                </w:rPr>
                <w:t>-</w:t>
              </w:r>
            </w:ins>
          </w:p>
        </w:tc>
        <w:tc>
          <w:tcPr>
            <w:tcW w:w="1953" w:type="dxa"/>
            <w:tcBorders>
              <w:top w:val="nil"/>
              <w:left w:val="nil"/>
              <w:bottom w:val="single" w:sz="4" w:space="0" w:color="auto"/>
              <w:right w:val="single" w:sz="4" w:space="0" w:color="auto"/>
            </w:tcBorders>
            <w:shd w:val="clear" w:color="auto" w:fill="auto"/>
            <w:noWrap/>
            <w:vAlign w:val="center"/>
            <w:hideMark/>
            <w:tcPrChange w:id="2256"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257" w:author="HendryHendry/선임연구원/Convergence(연)ATS그룹(hendry.hendry" w:date="2011-11-17T12:16:00Z"/>
                <w:rFonts w:eastAsia="Malgun Gothic"/>
                <w:color w:val="000000"/>
                <w:sz w:val="18"/>
                <w:szCs w:val="18"/>
                <w:lang w:eastAsia="ko-KR"/>
              </w:rPr>
            </w:pPr>
            <w:ins w:id="2258" w:author="HendryHendry/선임연구원/Convergence(연)ATS그룹(hendry.hendry" w:date="2011-11-17T12:16:00Z">
              <w:r w:rsidRPr="003E3EBE">
                <w:rPr>
                  <w:rFonts w:eastAsia="Malgun Gothic"/>
                  <w:color w:val="000000"/>
                  <w:sz w:val="18"/>
                  <w:szCs w:val="18"/>
                  <w:lang w:eastAsia="ko-KR"/>
                </w:rPr>
                <w:t>16,12,10,14,24,20,18,22</w:t>
              </w:r>
            </w:ins>
          </w:p>
        </w:tc>
        <w:tc>
          <w:tcPr>
            <w:tcW w:w="1757" w:type="dxa"/>
            <w:tcBorders>
              <w:top w:val="nil"/>
              <w:left w:val="nil"/>
              <w:bottom w:val="single" w:sz="4" w:space="0" w:color="auto"/>
              <w:right w:val="single" w:sz="4" w:space="0" w:color="auto"/>
            </w:tcBorders>
            <w:shd w:val="clear" w:color="auto" w:fill="auto"/>
            <w:noWrap/>
            <w:vAlign w:val="center"/>
            <w:hideMark/>
            <w:tcPrChange w:id="2259" w:author="HendryHendry/선임연구원/Convergence(연)ATS그룹(hendry.hendry" w:date="2011-11-17T12:20:00Z">
              <w:tcPr>
                <w:tcW w:w="1468"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260" w:author="HendryHendry/선임연구원/Convergence(연)ATS그룹(hendry.hendry" w:date="2011-11-17T12:16:00Z"/>
                <w:rFonts w:eastAsia="Malgun Gothic"/>
                <w:color w:val="000000"/>
                <w:sz w:val="18"/>
                <w:szCs w:val="18"/>
                <w:lang w:eastAsia="ko-KR"/>
              </w:rPr>
            </w:pPr>
            <w:ins w:id="2261" w:author="HendryHendry/선임연구원/Convergence(연)ATS그룹(hendry.hendry" w:date="2011-11-17T12:16:00Z">
              <w:r w:rsidRPr="003E3EBE">
                <w:rPr>
                  <w:rFonts w:eastAsia="Malgun Gothic"/>
                  <w:color w:val="000000"/>
                  <w:sz w:val="18"/>
                  <w:szCs w:val="18"/>
                  <w:lang w:eastAsia="ko-KR"/>
                </w:rPr>
                <w:t>[LC 16 18 14 20 ]</w:t>
              </w:r>
            </w:ins>
          </w:p>
        </w:tc>
        <w:tc>
          <w:tcPr>
            <w:tcW w:w="1953" w:type="dxa"/>
            <w:tcBorders>
              <w:top w:val="nil"/>
              <w:left w:val="nil"/>
              <w:bottom w:val="single" w:sz="4" w:space="0" w:color="auto"/>
              <w:right w:val="single" w:sz="4" w:space="0" w:color="auto"/>
            </w:tcBorders>
            <w:shd w:val="clear" w:color="auto" w:fill="auto"/>
            <w:noWrap/>
            <w:vAlign w:val="center"/>
            <w:hideMark/>
            <w:tcPrChange w:id="2262"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263" w:author="HendryHendry/선임연구원/Convergence(연)ATS그룹(hendry.hendry" w:date="2011-11-17T12:16:00Z"/>
                <w:rFonts w:eastAsia="Malgun Gothic"/>
                <w:color w:val="000000"/>
                <w:sz w:val="18"/>
                <w:szCs w:val="18"/>
                <w:lang w:eastAsia="ko-KR"/>
              </w:rPr>
            </w:pPr>
            <w:ins w:id="2264" w:author="HendryHendry/선임연구원/Convergence(연)ATS그룹(hendry.hendry" w:date="2011-11-17T12:16:00Z">
              <w:r w:rsidRPr="003E3EBE">
                <w:rPr>
                  <w:rFonts w:eastAsia="Malgun Gothic"/>
                  <w:color w:val="000000"/>
                  <w:sz w:val="18"/>
                  <w:szCs w:val="18"/>
                  <w:lang w:eastAsia="ko-KR"/>
                </w:rPr>
                <w:t>16,12,10,14,24,20,18,22</w:t>
              </w:r>
            </w:ins>
          </w:p>
        </w:tc>
        <w:tc>
          <w:tcPr>
            <w:tcW w:w="654" w:type="dxa"/>
            <w:tcBorders>
              <w:top w:val="nil"/>
              <w:left w:val="nil"/>
              <w:bottom w:val="single" w:sz="4" w:space="0" w:color="auto"/>
              <w:right w:val="single" w:sz="4" w:space="0" w:color="auto"/>
            </w:tcBorders>
            <w:shd w:val="clear" w:color="auto" w:fill="auto"/>
            <w:noWrap/>
            <w:vAlign w:val="center"/>
            <w:hideMark/>
            <w:tcPrChange w:id="2265" w:author="HendryHendry/선임연구원/Convergence(연)ATS그룹(hendry.hendry" w:date="2011-11-17T12:20:00Z">
              <w:tcPr>
                <w:tcW w:w="65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266" w:author="HendryHendry/선임연구원/Convergence(연)ATS그룹(hendry.hendry" w:date="2011-11-17T12:16:00Z"/>
                <w:rFonts w:eastAsia="Malgun Gothic"/>
                <w:color w:val="000000"/>
                <w:sz w:val="18"/>
                <w:szCs w:val="18"/>
                <w:lang w:eastAsia="ko-KR"/>
              </w:rPr>
            </w:pPr>
            <w:ins w:id="2267" w:author="HendryHendry/선임연구원/Convergence(연)ATS그룹(hendry.hendry" w:date="2011-11-17T12:16:00Z">
              <w:r w:rsidRPr="003E3EBE">
                <w:rPr>
                  <w:rFonts w:eastAsia="Malgun Gothic"/>
                  <w:color w:val="000000"/>
                  <w:sz w:val="18"/>
                  <w:szCs w:val="18"/>
                  <w:lang w:eastAsia="ko-KR"/>
                </w:rPr>
                <w:t>0</w:t>
              </w:r>
            </w:ins>
          </w:p>
        </w:tc>
        <w:tc>
          <w:tcPr>
            <w:tcW w:w="657" w:type="dxa"/>
            <w:tcBorders>
              <w:top w:val="nil"/>
              <w:left w:val="nil"/>
              <w:bottom w:val="single" w:sz="4" w:space="0" w:color="auto"/>
              <w:right w:val="single" w:sz="4" w:space="0" w:color="auto"/>
            </w:tcBorders>
            <w:shd w:val="clear" w:color="auto" w:fill="auto"/>
            <w:noWrap/>
            <w:vAlign w:val="center"/>
            <w:hideMark/>
            <w:tcPrChange w:id="2268" w:author="HendryHendry/선임연구원/Convergence(연)ATS그룹(hendry.hendry" w:date="2011-11-17T12:20:00Z">
              <w:tcPr>
                <w:tcW w:w="46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269" w:author="HendryHendry/선임연구원/Convergence(연)ATS그룹(hendry.hendry" w:date="2011-11-17T12:16:00Z"/>
                <w:rFonts w:eastAsia="Malgun Gothic"/>
                <w:color w:val="000000"/>
                <w:sz w:val="18"/>
                <w:szCs w:val="18"/>
                <w:lang w:eastAsia="ko-KR"/>
              </w:rPr>
            </w:pPr>
            <w:ins w:id="2270" w:author="HendryHendry/선임연구원/Convergence(연)ATS그룹(hendry.hendry" w:date="2011-11-17T12:16:00Z">
              <w:r w:rsidRPr="003E3EBE">
                <w:rPr>
                  <w:rFonts w:eastAsia="Malgun Gothic"/>
                  <w:color w:val="000000"/>
                  <w:sz w:val="18"/>
                  <w:szCs w:val="18"/>
                  <w:lang w:eastAsia="ko-KR"/>
                </w:rPr>
                <w:t>16</w:t>
              </w:r>
            </w:ins>
          </w:p>
        </w:tc>
      </w:tr>
      <w:tr w:rsidR="003E3EBE" w:rsidRPr="003E3EBE" w:rsidTr="0064799C">
        <w:trPr>
          <w:trHeight w:val="300"/>
          <w:jc w:val="center"/>
          <w:ins w:id="2271" w:author="HendryHendry/선임연구원/Convergence(연)ATS그룹(hendry.hendry" w:date="2011-11-17T12:16:00Z"/>
          <w:trPrChange w:id="2272" w:author="HendryHendry/선임연구원/Convergence(연)ATS그룹(hendry.hendry" w:date="2011-11-17T12:20:00Z">
            <w:trPr>
              <w:trHeight w:val="300"/>
            </w:trPr>
          </w:trPrChange>
        </w:trPr>
        <w:tc>
          <w:tcPr>
            <w:tcW w:w="700" w:type="dxa"/>
            <w:tcBorders>
              <w:top w:val="nil"/>
              <w:left w:val="single" w:sz="4" w:space="0" w:color="auto"/>
              <w:bottom w:val="single" w:sz="4" w:space="0" w:color="auto"/>
              <w:right w:val="single" w:sz="4" w:space="0" w:color="auto"/>
            </w:tcBorders>
            <w:shd w:val="clear" w:color="auto" w:fill="auto"/>
            <w:noWrap/>
            <w:vAlign w:val="center"/>
            <w:hideMark/>
            <w:tcPrChange w:id="2273" w:author="HendryHendry/선임연구원/Convergence(연)ATS그룹(hendry.hendry" w:date="2011-11-17T12:20:00Z">
              <w:tcPr>
                <w:tcW w:w="70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274" w:author="HendryHendry/선임연구원/Convergence(연)ATS그룹(hendry.hendry" w:date="2011-11-17T12:16:00Z"/>
                <w:rFonts w:eastAsia="Malgun Gothic"/>
                <w:color w:val="000000"/>
                <w:sz w:val="18"/>
                <w:szCs w:val="18"/>
                <w:lang w:eastAsia="ko-KR"/>
              </w:rPr>
            </w:pPr>
            <w:ins w:id="2275" w:author="HendryHendry/선임연구원/Convergence(연)ATS그룹(hendry.hendry" w:date="2011-11-17T12:16:00Z">
              <w:r w:rsidRPr="003E3EBE">
                <w:rPr>
                  <w:rFonts w:eastAsia="Malgun Gothic"/>
                  <w:color w:val="000000"/>
                  <w:sz w:val="18"/>
                  <w:szCs w:val="18"/>
                  <w:lang w:eastAsia="ko-KR"/>
                </w:rPr>
                <w:lastRenderedPageBreak/>
                <w:t>19</w:t>
              </w:r>
            </w:ins>
          </w:p>
        </w:tc>
        <w:tc>
          <w:tcPr>
            <w:tcW w:w="640" w:type="dxa"/>
            <w:tcBorders>
              <w:top w:val="nil"/>
              <w:left w:val="nil"/>
              <w:bottom w:val="single" w:sz="4" w:space="0" w:color="auto"/>
              <w:right w:val="single" w:sz="4" w:space="0" w:color="auto"/>
            </w:tcBorders>
            <w:shd w:val="clear" w:color="auto" w:fill="auto"/>
            <w:noWrap/>
            <w:vAlign w:val="center"/>
            <w:hideMark/>
            <w:tcPrChange w:id="2276" w:author="HendryHendry/선임연구원/Convergence(연)ATS그룹(hendry.hendry" w:date="2011-11-17T12:20:00Z">
              <w:tcPr>
                <w:tcW w:w="64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277" w:author="HendryHendry/선임연구원/Convergence(연)ATS그룹(hendry.hendry" w:date="2011-11-17T12:16:00Z"/>
                <w:rFonts w:eastAsia="Malgun Gothic"/>
                <w:color w:val="000000"/>
                <w:sz w:val="18"/>
                <w:szCs w:val="18"/>
                <w:lang w:eastAsia="ko-KR"/>
              </w:rPr>
            </w:pPr>
            <w:ins w:id="2278" w:author="HendryHendry/선임연구원/Convergence(연)ATS그룹(hendry.hendry" w:date="2011-11-17T12:16:00Z">
              <w:r w:rsidRPr="003E3EBE">
                <w:rPr>
                  <w:rFonts w:eastAsia="Malgun Gothic"/>
                  <w:color w:val="000000"/>
                  <w:sz w:val="18"/>
                  <w:szCs w:val="18"/>
                  <w:lang w:eastAsia="ko-KR"/>
                </w:rPr>
                <w:t>-</w:t>
              </w:r>
            </w:ins>
          </w:p>
        </w:tc>
        <w:tc>
          <w:tcPr>
            <w:tcW w:w="1953" w:type="dxa"/>
            <w:tcBorders>
              <w:top w:val="nil"/>
              <w:left w:val="nil"/>
              <w:bottom w:val="single" w:sz="4" w:space="0" w:color="auto"/>
              <w:right w:val="single" w:sz="4" w:space="0" w:color="auto"/>
            </w:tcBorders>
            <w:shd w:val="clear" w:color="auto" w:fill="auto"/>
            <w:noWrap/>
            <w:vAlign w:val="center"/>
            <w:hideMark/>
            <w:tcPrChange w:id="2279"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280" w:author="HendryHendry/선임연구원/Convergence(연)ATS그룹(hendry.hendry" w:date="2011-11-17T12:16:00Z"/>
                <w:rFonts w:eastAsia="Malgun Gothic"/>
                <w:color w:val="000000"/>
                <w:sz w:val="18"/>
                <w:szCs w:val="18"/>
                <w:lang w:eastAsia="ko-KR"/>
              </w:rPr>
            </w:pPr>
            <w:ins w:id="2281" w:author="HendryHendry/선임연구원/Convergence(연)ATS그룹(hendry.hendry" w:date="2011-11-17T12:16:00Z">
              <w:r w:rsidRPr="003E3EBE">
                <w:rPr>
                  <w:rFonts w:eastAsia="Malgun Gothic"/>
                  <w:color w:val="000000"/>
                  <w:sz w:val="18"/>
                  <w:szCs w:val="18"/>
                  <w:lang w:eastAsia="ko-KR"/>
                </w:rPr>
                <w:t>16,12,10,14,24,20,18,22</w:t>
              </w:r>
            </w:ins>
          </w:p>
        </w:tc>
        <w:tc>
          <w:tcPr>
            <w:tcW w:w="1757" w:type="dxa"/>
            <w:tcBorders>
              <w:top w:val="nil"/>
              <w:left w:val="nil"/>
              <w:bottom w:val="single" w:sz="4" w:space="0" w:color="auto"/>
              <w:right w:val="single" w:sz="4" w:space="0" w:color="auto"/>
            </w:tcBorders>
            <w:shd w:val="clear" w:color="auto" w:fill="auto"/>
            <w:noWrap/>
            <w:vAlign w:val="center"/>
            <w:hideMark/>
            <w:tcPrChange w:id="2282" w:author="HendryHendry/선임연구원/Convergence(연)ATS그룹(hendry.hendry" w:date="2011-11-17T12:20:00Z">
              <w:tcPr>
                <w:tcW w:w="1468"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283" w:author="HendryHendry/선임연구원/Convergence(연)ATS그룹(hendry.hendry" w:date="2011-11-17T12:16:00Z"/>
                <w:rFonts w:eastAsia="Malgun Gothic"/>
                <w:color w:val="000000"/>
                <w:sz w:val="18"/>
                <w:szCs w:val="18"/>
                <w:lang w:eastAsia="ko-KR"/>
              </w:rPr>
            </w:pPr>
            <w:ins w:id="2284" w:author="HendryHendry/선임연구원/Convergence(연)ATS그룹(hendry.hendry" w:date="2011-11-17T12:16:00Z">
              <w:r w:rsidRPr="003E3EBE">
                <w:rPr>
                  <w:rFonts w:eastAsia="Malgun Gothic"/>
                  <w:color w:val="000000"/>
                  <w:sz w:val="18"/>
                  <w:szCs w:val="18"/>
                  <w:lang w:eastAsia="ko-KR"/>
                </w:rPr>
                <w:t>[LC 18 20 16 22 ]</w:t>
              </w:r>
            </w:ins>
          </w:p>
        </w:tc>
        <w:tc>
          <w:tcPr>
            <w:tcW w:w="1953" w:type="dxa"/>
            <w:tcBorders>
              <w:top w:val="nil"/>
              <w:left w:val="nil"/>
              <w:bottom w:val="single" w:sz="4" w:space="0" w:color="auto"/>
              <w:right w:val="single" w:sz="4" w:space="0" w:color="auto"/>
            </w:tcBorders>
            <w:shd w:val="clear" w:color="auto" w:fill="auto"/>
            <w:noWrap/>
            <w:vAlign w:val="center"/>
            <w:hideMark/>
            <w:tcPrChange w:id="2285"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286" w:author="HendryHendry/선임연구원/Convergence(연)ATS그룹(hendry.hendry" w:date="2011-11-17T12:16:00Z"/>
                <w:rFonts w:eastAsia="Malgun Gothic"/>
                <w:color w:val="000000"/>
                <w:sz w:val="18"/>
                <w:szCs w:val="18"/>
                <w:lang w:eastAsia="ko-KR"/>
              </w:rPr>
            </w:pPr>
            <w:ins w:id="2287" w:author="HendryHendry/선임연구원/Convergence(연)ATS그룹(hendry.hendry" w:date="2011-11-17T12:16:00Z">
              <w:r w:rsidRPr="003E3EBE">
                <w:rPr>
                  <w:rFonts w:eastAsia="Malgun Gothic"/>
                  <w:color w:val="000000"/>
                  <w:sz w:val="18"/>
                  <w:szCs w:val="18"/>
                  <w:lang w:eastAsia="ko-KR"/>
                </w:rPr>
                <w:t>16,12,10,14,24,20,18,22</w:t>
              </w:r>
            </w:ins>
          </w:p>
        </w:tc>
        <w:tc>
          <w:tcPr>
            <w:tcW w:w="654" w:type="dxa"/>
            <w:tcBorders>
              <w:top w:val="nil"/>
              <w:left w:val="nil"/>
              <w:bottom w:val="single" w:sz="4" w:space="0" w:color="auto"/>
              <w:right w:val="single" w:sz="4" w:space="0" w:color="auto"/>
            </w:tcBorders>
            <w:shd w:val="clear" w:color="auto" w:fill="auto"/>
            <w:noWrap/>
            <w:vAlign w:val="center"/>
            <w:hideMark/>
            <w:tcPrChange w:id="2288" w:author="HendryHendry/선임연구원/Convergence(연)ATS그룹(hendry.hendry" w:date="2011-11-17T12:20:00Z">
              <w:tcPr>
                <w:tcW w:w="65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289" w:author="HendryHendry/선임연구원/Convergence(연)ATS그룹(hendry.hendry" w:date="2011-11-17T12:16:00Z"/>
                <w:rFonts w:eastAsia="Malgun Gothic"/>
                <w:color w:val="000000"/>
                <w:sz w:val="18"/>
                <w:szCs w:val="18"/>
                <w:lang w:eastAsia="ko-KR"/>
              </w:rPr>
            </w:pPr>
            <w:ins w:id="2290" w:author="HendryHendry/선임연구원/Convergence(연)ATS그룹(hendry.hendry" w:date="2011-11-17T12:16:00Z">
              <w:r w:rsidRPr="003E3EBE">
                <w:rPr>
                  <w:rFonts w:eastAsia="Malgun Gothic"/>
                  <w:color w:val="000000"/>
                  <w:sz w:val="18"/>
                  <w:szCs w:val="18"/>
                  <w:lang w:eastAsia="ko-KR"/>
                </w:rPr>
                <w:t>0</w:t>
              </w:r>
            </w:ins>
          </w:p>
        </w:tc>
        <w:tc>
          <w:tcPr>
            <w:tcW w:w="657" w:type="dxa"/>
            <w:tcBorders>
              <w:top w:val="nil"/>
              <w:left w:val="nil"/>
              <w:bottom w:val="single" w:sz="4" w:space="0" w:color="auto"/>
              <w:right w:val="single" w:sz="4" w:space="0" w:color="auto"/>
            </w:tcBorders>
            <w:shd w:val="clear" w:color="auto" w:fill="auto"/>
            <w:noWrap/>
            <w:vAlign w:val="center"/>
            <w:hideMark/>
            <w:tcPrChange w:id="2291" w:author="HendryHendry/선임연구원/Convergence(연)ATS그룹(hendry.hendry" w:date="2011-11-17T12:20:00Z">
              <w:tcPr>
                <w:tcW w:w="46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292" w:author="HendryHendry/선임연구원/Convergence(연)ATS그룹(hendry.hendry" w:date="2011-11-17T12:16:00Z"/>
                <w:rFonts w:eastAsia="Malgun Gothic"/>
                <w:color w:val="000000"/>
                <w:sz w:val="18"/>
                <w:szCs w:val="18"/>
                <w:lang w:eastAsia="ko-KR"/>
              </w:rPr>
            </w:pPr>
            <w:ins w:id="2293" w:author="HendryHendry/선임연구원/Convergence(연)ATS그룹(hendry.hendry" w:date="2011-11-17T12:16:00Z">
              <w:r w:rsidRPr="003E3EBE">
                <w:rPr>
                  <w:rFonts w:eastAsia="Malgun Gothic"/>
                  <w:color w:val="000000"/>
                  <w:sz w:val="18"/>
                  <w:szCs w:val="18"/>
                  <w:lang w:eastAsia="ko-KR"/>
                </w:rPr>
                <w:t>16</w:t>
              </w:r>
            </w:ins>
          </w:p>
        </w:tc>
      </w:tr>
      <w:tr w:rsidR="003E3EBE" w:rsidRPr="003E3EBE" w:rsidTr="0064799C">
        <w:trPr>
          <w:trHeight w:val="300"/>
          <w:jc w:val="center"/>
          <w:ins w:id="2294" w:author="HendryHendry/선임연구원/Convergence(연)ATS그룹(hendry.hendry" w:date="2011-11-17T12:16:00Z"/>
          <w:trPrChange w:id="2295" w:author="HendryHendry/선임연구원/Convergence(연)ATS그룹(hendry.hendry" w:date="2011-11-17T12:20:00Z">
            <w:trPr>
              <w:trHeight w:val="300"/>
            </w:trPr>
          </w:trPrChange>
        </w:trPr>
        <w:tc>
          <w:tcPr>
            <w:tcW w:w="700" w:type="dxa"/>
            <w:tcBorders>
              <w:top w:val="nil"/>
              <w:left w:val="single" w:sz="4" w:space="0" w:color="auto"/>
              <w:bottom w:val="single" w:sz="4" w:space="0" w:color="auto"/>
              <w:right w:val="single" w:sz="4" w:space="0" w:color="auto"/>
            </w:tcBorders>
            <w:shd w:val="clear" w:color="auto" w:fill="auto"/>
            <w:noWrap/>
            <w:vAlign w:val="center"/>
            <w:hideMark/>
            <w:tcPrChange w:id="2296" w:author="HendryHendry/선임연구원/Convergence(연)ATS그룹(hendry.hendry" w:date="2011-11-17T12:20:00Z">
              <w:tcPr>
                <w:tcW w:w="70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297" w:author="HendryHendry/선임연구원/Convergence(연)ATS그룹(hendry.hendry" w:date="2011-11-17T12:16:00Z"/>
                <w:rFonts w:eastAsia="Malgun Gothic"/>
                <w:color w:val="000000"/>
                <w:sz w:val="18"/>
                <w:szCs w:val="18"/>
                <w:lang w:eastAsia="ko-KR"/>
              </w:rPr>
            </w:pPr>
            <w:ins w:id="2298" w:author="HendryHendry/선임연구원/Convergence(연)ATS그룹(hendry.hendry" w:date="2011-11-17T12:16:00Z">
              <w:r w:rsidRPr="003E3EBE">
                <w:rPr>
                  <w:rFonts w:eastAsia="Malgun Gothic"/>
                  <w:color w:val="000000"/>
                  <w:sz w:val="18"/>
                  <w:szCs w:val="18"/>
                  <w:lang w:eastAsia="ko-KR"/>
                </w:rPr>
                <w:t>21</w:t>
              </w:r>
            </w:ins>
          </w:p>
        </w:tc>
        <w:tc>
          <w:tcPr>
            <w:tcW w:w="640" w:type="dxa"/>
            <w:tcBorders>
              <w:top w:val="nil"/>
              <w:left w:val="nil"/>
              <w:bottom w:val="single" w:sz="4" w:space="0" w:color="auto"/>
              <w:right w:val="single" w:sz="4" w:space="0" w:color="auto"/>
            </w:tcBorders>
            <w:shd w:val="clear" w:color="auto" w:fill="auto"/>
            <w:noWrap/>
            <w:vAlign w:val="center"/>
            <w:hideMark/>
            <w:tcPrChange w:id="2299" w:author="HendryHendry/선임연구원/Convergence(연)ATS그룹(hendry.hendry" w:date="2011-11-17T12:20:00Z">
              <w:tcPr>
                <w:tcW w:w="64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300" w:author="HendryHendry/선임연구원/Convergence(연)ATS그룹(hendry.hendry" w:date="2011-11-17T12:16:00Z"/>
                <w:rFonts w:eastAsia="Malgun Gothic"/>
                <w:color w:val="000000"/>
                <w:sz w:val="18"/>
                <w:szCs w:val="18"/>
                <w:lang w:eastAsia="ko-KR"/>
              </w:rPr>
            </w:pPr>
            <w:ins w:id="2301" w:author="HendryHendry/선임연구원/Convergence(연)ATS그룹(hendry.hendry" w:date="2011-11-17T12:16:00Z">
              <w:r w:rsidRPr="003E3EBE">
                <w:rPr>
                  <w:rFonts w:eastAsia="Malgun Gothic"/>
                  <w:color w:val="000000"/>
                  <w:sz w:val="18"/>
                  <w:szCs w:val="18"/>
                  <w:lang w:eastAsia="ko-KR"/>
                </w:rPr>
                <w:t>-</w:t>
              </w:r>
            </w:ins>
          </w:p>
        </w:tc>
        <w:tc>
          <w:tcPr>
            <w:tcW w:w="1953" w:type="dxa"/>
            <w:tcBorders>
              <w:top w:val="nil"/>
              <w:left w:val="nil"/>
              <w:bottom w:val="single" w:sz="4" w:space="0" w:color="auto"/>
              <w:right w:val="single" w:sz="4" w:space="0" w:color="auto"/>
            </w:tcBorders>
            <w:shd w:val="clear" w:color="auto" w:fill="auto"/>
            <w:noWrap/>
            <w:vAlign w:val="center"/>
            <w:hideMark/>
            <w:tcPrChange w:id="2302"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303" w:author="HendryHendry/선임연구원/Convergence(연)ATS그룹(hendry.hendry" w:date="2011-11-17T12:16:00Z"/>
                <w:rFonts w:eastAsia="Malgun Gothic"/>
                <w:color w:val="000000"/>
                <w:sz w:val="18"/>
                <w:szCs w:val="18"/>
                <w:lang w:eastAsia="ko-KR"/>
              </w:rPr>
            </w:pPr>
            <w:ins w:id="2304" w:author="HendryHendry/선임연구원/Convergence(연)ATS그룹(hendry.hendry" w:date="2011-11-17T12:16:00Z">
              <w:r w:rsidRPr="003E3EBE">
                <w:rPr>
                  <w:rFonts w:eastAsia="Malgun Gothic"/>
                  <w:color w:val="000000"/>
                  <w:sz w:val="18"/>
                  <w:szCs w:val="18"/>
                  <w:lang w:eastAsia="ko-KR"/>
                </w:rPr>
                <w:t>16,12,10,14,24,20,18,22</w:t>
              </w:r>
            </w:ins>
          </w:p>
        </w:tc>
        <w:tc>
          <w:tcPr>
            <w:tcW w:w="1757" w:type="dxa"/>
            <w:tcBorders>
              <w:top w:val="nil"/>
              <w:left w:val="nil"/>
              <w:bottom w:val="single" w:sz="4" w:space="0" w:color="auto"/>
              <w:right w:val="single" w:sz="4" w:space="0" w:color="auto"/>
            </w:tcBorders>
            <w:shd w:val="clear" w:color="auto" w:fill="auto"/>
            <w:noWrap/>
            <w:vAlign w:val="center"/>
            <w:hideMark/>
            <w:tcPrChange w:id="2305" w:author="HendryHendry/선임연구원/Convergence(연)ATS그룹(hendry.hendry" w:date="2011-11-17T12:20:00Z">
              <w:tcPr>
                <w:tcW w:w="1468"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306" w:author="HendryHendry/선임연구원/Convergence(연)ATS그룹(hendry.hendry" w:date="2011-11-17T12:16:00Z"/>
                <w:rFonts w:eastAsia="Malgun Gothic"/>
                <w:color w:val="000000"/>
                <w:sz w:val="18"/>
                <w:szCs w:val="18"/>
                <w:lang w:eastAsia="ko-KR"/>
              </w:rPr>
            </w:pPr>
            <w:ins w:id="2307" w:author="HendryHendry/선임연구원/Convergence(연)ATS그룹(hendry.hendry" w:date="2011-11-17T12:16:00Z">
              <w:r w:rsidRPr="003E3EBE">
                <w:rPr>
                  <w:rFonts w:eastAsia="Malgun Gothic"/>
                  <w:color w:val="000000"/>
                  <w:sz w:val="18"/>
                  <w:szCs w:val="18"/>
                  <w:lang w:eastAsia="ko-KR"/>
                </w:rPr>
                <w:t>[LC 20 22 18 24 ]</w:t>
              </w:r>
            </w:ins>
          </w:p>
        </w:tc>
        <w:tc>
          <w:tcPr>
            <w:tcW w:w="1953" w:type="dxa"/>
            <w:tcBorders>
              <w:top w:val="nil"/>
              <w:left w:val="nil"/>
              <w:bottom w:val="single" w:sz="4" w:space="0" w:color="auto"/>
              <w:right w:val="single" w:sz="4" w:space="0" w:color="auto"/>
            </w:tcBorders>
            <w:shd w:val="clear" w:color="auto" w:fill="auto"/>
            <w:noWrap/>
            <w:vAlign w:val="center"/>
            <w:hideMark/>
            <w:tcPrChange w:id="2308"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309" w:author="HendryHendry/선임연구원/Convergence(연)ATS그룹(hendry.hendry" w:date="2011-11-17T12:16:00Z"/>
                <w:rFonts w:eastAsia="Malgun Gothic"/>
                <w:color w:val="000000"/>
                <w:sz w:val="18"/>
                <w:szCs w:val="18"/>
                <w:lang w:eastAsia="ko-KR"/>
              </w:rPr>
            </w:pPr>
            <w:ins w:id="2310" w:author="HendryHendry/선임연구원/Convergence(연)ATS그룹(hendry.hendry" w:date="2011-11-17T12:16:00Z">
              <w:r w:rsidRPr="003E3EBE">
                <w:rPr>
                  <w:rFonts w:eastAsia="Malgun Gothic"/>
                  <w:color w:val="000000"/>
                  <w:sz w:val="18"/>
                  <w:szCs w:val="18"/>
                  <w:lang w:eastAsia="ko-KR"/>
                </w:rPr>
                <w:t>16,12,10,14,24,20,18,22</w:t>
              </w:r>
            </w:ins>
          </w:p>
        </w:tc>
        <w:tc>
          <w:tcPr>
            <w:tcW w:w="654" w:type="dxa"/>
            <w:tcBorders>
              <w:top w:val="nil"/>
              <w:left w:val="nil"/>
              <w:bottom w:val="single" w:sz="4" w:space="0" w:color="auto"/>
              <w:right w:val="single" w:sz="4" w:space="0" w:color="auto"/>
            </w:tcBorders>
            <w:shd w:val="clear" w:color="auto" w:fill="auto"/>
            <w:noWrap/>
            <w:vAlign w:val="center"/>
            <w:hideMark/>
            <w:tcPrChange w:id="2311" w:author="HendryHendry/선임연구원/Convergence(연)ATS그룹(hendry.hendry" w:date="2011-11-17T12:20:00Z">
              <w:tcPr>
                <w:tcW w:w="65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312" w:author="HendryHendry/선임연구원/Convergence(연)ATS그룹(hendry.hendry" w:date="2011-11-17T12:16:00Z"/>
                <w:rFonts w:eastAsia="Malgun Gothic"/>
                <w:color w:val="000000"/>
                <w:sz w:val="18"/>
                <w:szCs w:val="18"/>
                <w:lang w:eastAsia="ko-KR"/>
              </w:rPr>
            </w:pPr>
            <w:ins w:id="2313" w:author="HendryHendry/선임연구원/Convergence(연)ATS그룹(hendry.hendry" w:date="2011-11-17T12:16:00Z">
              <w:r w:rsidRPr="003E3EBE">
                <w:rPr>
                  <w:rFonts w:eastAsia="Malgun Gothic"/>
                  <w:color w:val="000000"/>
                  <w:sz w:val="18"/>
                  <w:szCs w:val="18"/>
                  <w:lang w:eastAsia="ko-KR"/>
                </w:rPr>
                <w:t>0</w:t>
              </w:r>
            </w:ins>
          </w:p>
        </w:tc>
        <w:tc>
          <w:tcPr>
            <w:tcW w:w="657" w:type="dxa"/>
            <w:tcBorders>
              <w:top w:val="nil"/>
              <w:left w:val="nil"/>
              <w:bottom w:val="single" w:sz="4" w:space="0" w:color="auto"/>
              <w:right w:val="single" w:sz="4" w:space="0" w:color="auto"/>
            </w:tcBorders>
            <w:shd w:val="clear" w:color="auto" w:fill="auto"/>
            <w:noWrap/>
            <w:vAlign w:val="center"/>
            <w:hideMark/>
            <w:tcPrChange w:id="2314" w:author="HendryHendry/선임연구원/Convergence(연)ATS그룹(hendry.hendry" w:date="2011-11-17T12:20:00Z">
              <w:tcPr>
                <w:tcW w:w="46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315" w:author="HendryHendry/선임연구원/Convergence(연)ATS그룹(hendry.hendry" w:date="2011-11-17T12:16:00Z"/>
                <w:rFonts w:eastAsia="Malgun Gothic"/>
                <w:color w:val="000000"/>
                <w:sz w:val="18"/>
                <w:szCs w:val="18"/>
                <w:lang w:eastAsia="ko-KR"/>
              </w:rPr>
            </w:pPr>
            <w:ins w:id="2316" w:author="HendryHendry/선임연구원/Convergence(연)ATS그룹(hendry.hendry" w:date="2011-11-17T12:16:00Z">
              <w:r w:rsidRPr="003E3EBE">
                <w:rPr>
                  <w:rFonts w:eastAsia="Malgun Gothic"/>
                  <w:color w:val="000000"/>
                  <w:sz w:val="18"/>
                  <w:szCs w:val="18"/>
                  <w:lang w:eastAsia="ko-KR"/>
                </w:rPr>
                <w:t>16</w:t>
              </w:r>
            </w:ins>
          </w:p>
        </w:tc>
      </w:tr>
      <w:tr w:rsidR="003E3EBE" w:rsidRPr="003E3EBE" w:rsidTr="0064799C">
        <w:trPr>
          <w:trHeight w:val="300"/>
          <w:jc w:val="center"/>
          <w:ins w:id="2317" w:author="HendryHendry/선임연구원/Convergence(연)ATS그룹(hendry.hendry" w:date="2011-11-17T12:16:00Z"/>
          <w:trPrChange w:id="2318" w:author="HendryHendry/선임연구원/Convergence(연)ATS그룹(hendry.hendry" w:date="2011-11-17T12:20:00Z">
            <w:trPr>
              <w:trHeight w:val="300"/>
            </w:trPr>
          </w:trPrChange>
        </w:trPr>
        <w:tc>
          <w:tcPr>
            <w:tcW w:w="700" w:type="dxa"/>
            <w:tcBorders>
              <w:top w:val="nil"/>
              <w:left w:val="single" w:sz="4" w:space="0" w:color="auto"/>
              <w:bottom w:val="single" w:sz="4" w:space="0" w:color="auto"/>
              <w:right w:val="single" w:sz="4" w:space="0" w:color="auto"/>
            </w:tcBorders>
            <w:shd w:val="clear" w:color="auto" w:fill="auto"/>
            <w:noWrap/>
            <w:vAlign w:val="center"/>
            <w:hideMark/>
            <w:tcPrChange w:id="2319" w:author="HendryHendry/선임연구원/Convergence(연)ATS그룹(hendry.hendry" w:date="2011-11-17T12:20:00Z">
              <w:tcPr>
                <w:tcW w:w="700" w:type="dxa"/>
                <w:tcBorders>
                  <w:top w:val="nil"/>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320" w:author="HendryHendry/선임연구원/Convergence(연)ATS그룹(hendry.hendry" w:date="2011-11-17T12:16:00Z"/>
                <w:rFonts w:eastAsia="Malgun Gothic"/>
                <w:color w:val="000000"/>
                <w:sz w:val="18"/>
                <w:szCs w:val="18"/>
                <w:lang w:eastAsia="ko-KR"/>
              </w:rPr>
            </w:pPr>
            <w:ins w:id="2321" w:author="HendryHendry/선임연구원/Convergence(연)ATS그룹(hendry.hendry" w:date="2011-11-17T12:16:00Z">
              <w:r w:rsidRPr="003E3EBE">
                <w:rPr>
                  <w:rFonts w:eastAsia="Malgun Gothic"/>
                  <w:color w:val="000000"/>
                  <w:sz w:val="18"/>
                  <w:szCs w:val="18"/>
                  <w:lang w:eastAsia="ko-KR"/>
                </w:rPr>
                <w:t>23</w:t>
              </w:r>
            </w:ins>
          </w:p>
        </w:tc>
        <w:tc>
          <w:tcPr>
            <w:tcW w:w="640" w:type="dxa"/>
            <w:tcBorders>
              <w:top w:val="nil"/>
              <w:left w:val="nil"/>
              <w:bottom w:val="single" w:sz="4" w:space="0" w:color="auto"/>
              <w:right w:val="single" w:sz="4" w:space="0" w:color="auto"/>
            </w:tcBorders>
            <w:shd w:val="clear" w:color="auto" w:fill="auto"/>
            <w:noWrap/>
            <w:vAlign w:val="center"/>
            <w:hideMark/>
            <w:tcPrChange w:id="2322" w:author="HendryHendry/선임연구원/Convergence(연)ATS그룹(hendry.hendry" w:date="2011-11-17T12:20:00Z">
              <w:tcPr>
                <w:tcW w:w="640"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323" w:author="HendryHendry/선임연구원/Convergence(연)ATS그룹(hendry.hendry" w:date="2011-11-17T12:16:00Z"/>
                <w:rFonts w:eastAsia="Malgun Gothic"/>
                <w:color w:val="000000"/>
                <w:sz w:val="18"/>
                <w:szCs w:val="18"/>
                <w:lang w:eastAsia="ko-KR"/>
              </w:rPr>
            </w:pPr>
            <w:ins w:id="2324" w:author="HendryHendry/선임연구원/Convergence(연)ATS그룹(hendry.hendry" w:date="2011-11-17T12:16:00Z">
              <w:r w:rsidRPr="003E3EBE">
                <w:rPr>
                  <w:rFonts w:eastAsia="Malgun Gothic"/>
                  <w:color w:val="000000"/>
                  <w:sz w:val="18"/>
                  <w:szCs w:val="18"/>
                  <w:lang w:eastAsia="ko-KR"/>
                </w:rPr>
                <w:t>-</w:t>
              </w:r>
            </w:ins>
          </w:p>
        </w:tc>
        <w:tc>
          <w:tcPr>
            <w:tcW w:w="1953" w:type="dxa"/>
            <w:tcBorders>
              <w:top w:val="nil"/>
              <w:left w:val="nil"/>
              <w:bottom w:val="single" w:sz="4" w:space="0" w:color="auto"/>
              <w:right w:val="single" w:sz="4" w:space="0" w:color="auto"/>
            </w:tcBorders>
            <w:shd w:val="clear" w:color="auto" w:fill="auto"/>
            <w:noWrap/>
            <w:vAlign w:val="center"/>
            <w:hideMark/>
            <w:tcPrChange w:id="2325"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326" w:author="HendryHendry/선임연구원/Convergence(연)ATS그룹(hendry.hendry" w:date="2011-11-17T12:16:00Z"/>
                <w:rFonts w:eastAsia="Malgun Gothic"/>
                <w:color w:val="000000"/>
                <w:sz w:val="18"/>
                <w:szCs w:val="18"/>
                <w:lang w:eastAsia="ko-KR"/>
              </w:rPr>
            </w:pPr>
            <w:ins w:id="2327" w:author="HendryHendry/선임연구원/Convergence(연)ATS그룹(hendry.hendry" w:date="2011-11-17T12:16:00Z">
              <w:r w:rsidRPr="003E3EBE">
                <w:rPr>
                  <w:rFonts w:eastAsia="Malgun Gothic"/>
                  <w:color w:val="000000"/>
                  <w:sz w:val="18"/>
                  <w:szCs w:val="18"/>
                  <w:lang w:eastAsia="ko-KR"/>
                </w:rPr>
                <w:t>16,12,10,14,24,20,18,22</w:t>
              </w:r>
            </w:ins>
          </w:p>
        </w:tc>
        <w:tc>
          <w:tcPr>
            <w:tcW w:w="1757" w:type="dxa"/>
            <w:tcBorders>
              <w:top w:val="nil"/>
              <w:left w:val="nil"/>
              <w:bottom w:val="single" w:sz="4" w:space="0" w:color="auto"/>
              <w:right w:val="single" w:sz="4" w:space="0" w:color="auto"/>
            </w:tcBorders>
            <w:shd w:val="clear" w:color="auto" w:fill="auto"/>
            <w:noWrap/>
            <w:vAlign w:val="center"/>
            <w:hideMark/>
            <w:tcPrChange w:id="2328" w:author="HendryHendry/선임연구원/Convergence(연)ATS그룹(hendry.hendry" w:date="2011-11-17T12:20:00Z">
              <w:tcPr>
                <w:tcW w:w="1468"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329" w:author="HendryHendry/선임연구원/Convergence(연)ATS그룹(hendry.hendry" w:date="2011-11-17T12:16:00Z"/>
                <w:rFonts w:eastAsia="Malgun Gothic"/>
                <w:color w:val="000000"/>
                <w:sz w:val="18"/>
                <w:szCs w:val="18"/>
                <w:lang w:eastAsia="ko-KR"/>
              </w:rPr>
            </w:pPr>
            <w:ins w:id="2330" w:author="HendryHendry/선임연구원/Convergence(연)ATS그룹(hendry.hendry" w:date="2011-11-17T12:16:00Z">
              <w:r w:rsidRPr="003E3EBE">
                <w:rPr>
                  <w:rFonts w:eastAsia="Malgun Gothic"/>
                  <w:color w:val="000000"/>
                  <w:sz w:val="18"/>
                  <w:szCs w:val="18"/>
                  <w:lang w:eastAsia="ko-KR"/>
                </w:rPr>
                <w:t>[LC 22 24 20 ]</w:t>
              </w:r>
            </w:ins>
          </w:p>
        </w:tc>
        <w:tc>
          <w:tcPr>
            <w:tcW w:w="1953" w:type="dxa"/>
            <w:tcBorders>
              <w:top w:val="nil"/>
              <w:left w:val="nil"/>
              <w:bottom w:val="single" w:sz="4" w:space="0" w:color="auto"/>
              <w:right w:val="single" w:sz="4" w:space="0" w:color="auto"/>
            </w:tcBorders>
            <w:shd w:val="clear" w:color="auto" w:fill="auto"/>
            <w:noWrap/>
            <w:vAlign w:val="center"/>
            <w:hideMark/>
            <w:tcPrChange w:id="2331" w:author="HendryHendry/선임연구원/Convergence(연)ATS그룹(hendry.hendry" w:date="2011-11-17T12:20:00Z">
              <w:tcPr>
                <w:tcW w:w="192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332" w:author="HendryHendry/선임연구원/Convergence(연)ATS그룹(hendry.hendry" w:date="2011-11-17T12:16:00Z"/>
                <w:rFonts w:eastAsia="Malgun Gothic"/>
                <w:color w:val="000000"/>
                <w:sz w:val="18"/>
                <w:szCs w:val="18"/>
                <w:lang w:eastAsia="ko-KR"/>
              </w:rPr>
            </w:pPr>
            <w:ins w:id="2333" w:author="HendryHendry/선임연구원/Convergence(연)ATS그룹(hendry.hendry" w:date="2011-11-17T12:16:00Z">
              <w:r w:rsidRPr="003E3EBE">
                <w:rPr>
                  <w:rFonts w:eastAsia="Malgun Gothic"/>
                  <w:color w:val="000000"/>
                  <w:sz w:val="18"/>
                  <w:szCs w:val="18"/>
                  <w:lang w:eastAsia="ko-KR"/>
                </w:rPr>
                <w:t>16,12,10,14,24,20,18,22</w:t>
              </w:r>
            </w:ins>
          </w:p>
        </w:tc>
        <w:tc>
          <w:tcPr>
            <w:tcW w:w="654" w:type="dxa"/>
            <w:tcBorders>
              <w:top w:val="nil"/>
              <w:left w:val="nil"/>
              <w:bottom w:val="single" w:sz="4" w:space="0" w:color="auto"/>
              <w:right w:val="single" w:sz="4" w:space="0" w:color="auto"/>
            </w:tcBorders>
            <w:shd w:val="clear" w:color="auto" w:fill="auto"/>
            <w:noWrap/>
            <w:vAlign w:val="center"/>
            <w:hideMark/>
            <w:tcPrChange w:id="2334" w:author="HendryHendry/선임연구원/Convergence(연)ATS그룹(hendry.hendry" w:date="2011-11-17T12:20:00Z">
              <w:tcPr>
                <w:tcW w:w="654"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335" w:author="HendryHendry/선임연구원/Convergence(연)ATS그룹(hendry.hendry" w:date="2011-11-17T12:16:00Z"/>
                <w:rFonts w:eastAsia="Malgun Gothic"/>
                <w:color w:val="000000"/>
                <w:sz w:val="18"/>
                <w:szCs w:val="18"/>
                <w:lang w:eastAsia="ko-KR"/>
              </w:rPr>
            </w:pPr>
            <w:ins w:id="2336" w:author="HendryHendry/선임연구원/Convergence(연)ATS그룹(hendry.hendry" w:date="2011-11-17T12:16:00Z">
              <w:r w:rsidRPr="003E3EBE">
                <w:rPr>
                  <w:rFonts w:eastAsia="Malgun Gothic"/>
                  <w:color w:val="000000"/>
                  <w:sz w:val="18"/>
                  <w:szCs w:val="18"/>
                  <w:lang w:eastAsia="ko-KR"/>
                </w:rPr>
                <w:t>0</w:t>
              </w:r>
            </w:ins>
          </w:p>
        </w:tc>
        <w:tc>
          <w:tcPr>
            <w:tcW w:w="657" w:type="dxa"/>
            <w:tcBorders>
              <w:top w:val="nil"/>
              <w:left w:val="nil"/>
              <w:bottom w:val="single" w:sz="4" w:space="0" w:color="auto"/>
              <w:right w:val="single" w:sz="4" w:space="0" w:color="auto"/>
            </w:tcBorders>
            <w:shd w:val="clear" w:color="auto" w:fill="auto"/>
            <w:noWrap/>
            <w:vAlign w:val="center"/>
            <w:hideMark/>
            <w:tcPrChange w:id="2337" w:author="HendryHendry/선임연구원/Convergence(연)ATS그룹(hendry.hendry" w:date="2011-11-17T12:20:00Z">
              <w:tcPr>
                <w:tcW w:w="46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338" w:author="HendryHendry/선임연구원/Convergence(연)ATS그룹(hendry.hendry" w:date="2011-11-17T12:16:00Z"/>
                <w:rFonts w:eastAsia="Malgun Gothic"/>
                <w:color w:val="000000"/>
                <w:sz w:val="18"/>
                <w:szCs w:val="18"/>
                <w:lang w:eastAsia="ko-KR"/>
              </w:rPr>
            </w:pPr>
            <w:ins w:id="2339" w:author="HendryHendry/선임연구원/Convergence(연)ATS그룹(hendry.hendry" w:date="2011-11-17T12:16:00Z">
              <w:r w:rsidRPr="003E3EBE">
                <w:rPr>
                  <w:rFonts w:eastAsia="Malgun Gothic"/>
                  <w:color w:val="000000"/>
                  <w:sz w:val="18"/>
                  <w:szCs w:val="18"/>
                  <w:lang w:eastAsia="ko-KR"/>
                </w:rPr>
                <w:t>12</w:t>
              </w:r>
            </w:ins>
          </w:p>
        </w:tc>
      </w:tr>
      <w:tr w:rsidR="003E3EBE" w:rsidRPr="003E3EBE" w:rsidTr="0064799C">
        <w:trPr>
          <w:trHeight w:val="315"/>
          <w:jc w:val="center"/>
          <w:ins w:id="2340" w:author="HendryHendry/선임연구원/Convergence(연)ATS그룹(hendry.hendry" w:date="2011-11-17T12:16:00Z"/>
          <w:trPrChange w:id="2341" w:author="HendryHendry/선임연구원/Convergence(연)ATS그룹(hendry.hendry" w:date="2011-11-17T12:20:00Z">
            <w:trPr>
              <w:trHeight w:val="315"/>
            </w:trPr>
          </w:trPrChange>
        </w:trPr>
        <w:tc>
          <w:tcPr>
            <w:tcW w:w="8314"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Change w:id="2342" w:author="HendryHendry/선임연구원/Convergence(연)ATS그룹(hendry.hendry" w:date="2011-11-17T12:20:00Z">
              <w:tcPr>
                <w:tcW w:w="778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343" w:author="HendryHendry/선임연구원/Convergence(연)ATS그룹(hendry.hendry" w:date="2011-11-17T12:16:00Z"/>
                <w:rFonts w:eastAsia="Malgun Gothic"/>
                <w:b/>
                <w:bCs/>
                <w:color w:val="000000"/>
                <w:sz w:val="24"/>
                <w:szCs w:val="24"/>
                <w:lang w:eastAsia="ko-KR"/>
              </w:rPr>
            </w:pPr>
            <w:ins w:id="2344" w:author="HendryHendry/선임연구원/Convergence(연)ATS그룹(hendry.hendry" w:date="2011-11-17T12:16:00Z">
              <w:r w:rsidRPr="003E3EBE">
                <w:rPr>
                  <w:rFonts w:eastAsia="Malgun Gothic"/>
                  <w:b/>
                  <w:bCs/>
                  <w:color w:val="000000"/>
                  <w:sz w:val="24"/>
                  <w:szCs w:val="24"/>
                  <w:lang w:eastAsia="ko-KR"/>
                </w:rPr>
                <w:t xml:space="preserve">　</w:t>
              </w:r>
            </w:ins>
          </w:p>
        </w:tc>
      </w:tr>
      <w:tr w:rsidR="003E3EBE" w:rsidRPr="003E3EBE" w:rsidTr="0064799C">
        <w:trPr>
          <w:trHeight w:val="300"/>
          <w:jc w:val="center"/>
          <w:ins w:id="2345" w:author="HendryHendry/선임연구원/Convergence(연)ATS그룹(hendry.hendry" w:date="2011-11-17T12:16:00Z"/>
          <w:trPrChange w:id="2346" w:author="HendryHendry/선임연구원/Convergence(연)ATS그룹(hendry.hendry" w:date="2011-11-17T12:20:00Z">
            <w:trPr>
              <w:trHeight w:val="300"/>
            </w:trPr>
          </w:trPrChange>
        </w:trPr>
        <w:tc>
          <w:tcPr>
            <w:tcW w:w="700" w:type="dxa"/>
            <w:tcBorders>
              <w:top w:val="nil"/>
              <w:left w:val="single" w:sz="4" w:space="0" w:color="auto"/>
              <w:bottom w:val="nil"/>
              <w:right w:val="nil"/>
            </w:tcBorders>
            <w:shd w:val="clear" w:color="auto" w:fill="auto"/>
            <w:noWrap/>
            <w:vAlign w:val="center"/>
            <w:hideMark/>
            <w:tcPrChange w:id="2347" w:author="HendryHendry/선임연구원/Convergence(연)ATS그룹(hendry.hendry" w:date="2011-11-17T12:20:00Z">
              <w:tcPr>
                <w:tcW w:w="700" w:type="dxa"/>
                <w:tcBorders>
                  <w:top w:val="nil"/>
                  <w:left w:val="single" w:sz="4" w:space="0" w:color="auto"/>
                  <w:bottom w:val="nil"/>
                  <w:right w:val="nil"/>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348" w:author="HendryHendry/선임연구원/Convergence(연)ATS그룹(hendry.hendry" w:date="2011-11-17T12:16:00Z"/>
                <w:rFonts w:eastAsia="Malgun Gothic"/>
                <w:color w:val="000000"/>
                <w:szCs w:val="22"/>
                <w:lang w:eastAsia="ko-KR"/>
              </w:rPr>
            </w:pPr>
            <w:ins w:id="2349" w:author="HendryHendry/선임연구원/Convergence(연)ATS그룹(hendry.hendry" w:date="2011-11-17T12:16:00Z">
              <w:r w:rsidRPr="003E3EBE">
                <w:rPr>
                  <w:rFonts w:eastAsia="Malgun Gothic"/>
                  <w:color w:val="000000"/>
                  <w:szCs w:val="22"/>
                  <w:lang w:eastAsia="ko-KR"/>
                </w:rPr>
                <w:t xml:space="preserve">　</w:t>
              </w:r>
            </w:ins>
          </w:p>
        </w:tc>
        <w:tc>
          <w:tcPr>
            <w:tcW w:w="640" w:type="dxa"/>
            <w:tcBorders>
              <w:top w:val="nil"/>
              <w:left w:val="nil"/>
              <w:bottom w:val="nil"/>
              <w:right w:val="nil"/>
            </w:tcBorders>
            <w:shd w:val="clear" w:color="auto" w:fill="auto"/>
            <w:noWrap/>
            <w:vAlign w:val="center"/>
            <w:hideMark/>
            <w:tcPrChange w:id="2350" w:author="HendryHendry/선임연구원/Convergence(연)ATS그룹(hendry.hendry" w:date="2011-11-17T12:20:00Z">
              <w:tcPr>
                <w:tcW w:w="640" w:type="dxa"/>
                <w:tcBorders>
                  <w:top w:val="nil"/>
                  <w:left w:val="nil"/>
                  <w:bottom w:val="nil"/>
                  <w:right w:val="nil"/>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351" w:author="HendryHendry/선임연구원/Convergence(연)ATS그룹(hendry.hendry" w:date="2011-11-17T12:16:00Z"/>
                <w:rFonts w:eastAsia="Malgun Gothic"/>
                <w:color w:val="000000"/>
                <w:szCs w:val="22"/>
                <w:lang w:eastAsia="ko-KR"/>
              </w:rPr>
            </w:pPr>
            <w:ins w:id="2352" w:author="HendryHendry/선임연구원/Convergence(연)ATS그룹(hendry.hendry" w:date="2011-11-17T12:16:00Z">
              <w:r w:rsidRPr="003E3EBE">
                <w:rPr>
                  <w:rFonts w:eastAsia="Malgun Gothic"/>
                  <w:color w:val="000000"/>
                  <w:szCs w:val="22"/>
                  <w:lang w:eastAsia="ko-KR"/>
                </w:rPr>
                <w:t xml:space="preserve">　</w:t>
              </w:r>
            </w:ins>
          </w:p>
        </w:tc>
        <w:tc>
          <w:tcPr>
            <w:tcW w:w="1953" w:type="dxa"/>
            <w:tcBorders>
              <w:top w:val="nil"/>
              <w:left w:val="nil"/>
              <w:bottom w:val="nil"/>
              <w:right w:val="nil"/>
            </w:tcBorders>
            <w:shd w:val="clear" w:color="auto" w:fill="auto"/>
            <w:noWrap/>
            <w:vAlign w:val="center"/>
            <w:hideMark/>
            <w:tcPrChange w:id="2353" w:author="HendryHendry/선임연구원/Convergence(연)ATS그룹(hendry.hendry" w:date="2011-11-17T12:20:00Z">
              <w:tcPr>
                <w:tcW w:w="1926" w:type="dxa"/>
                <w:tcBorders>
                  <w:top w:val="nil"/>
                  <w:left w:val="nil"/>
                  <w:bottom w:val="nil"/>
                  <w:right w:val="nil"/>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354" w:author="HendryHendry/선임연구원/Convergence(연)ATS그룹(hendry.hendry" w:date="2011-11-17T12:16:00Z"/>
                <w:rFonts w:eastAsia="Malgun Gothic"/>
                <w:color w:val="000000"/>
                <w:szCs w:val="22"/>
                <w:lang w:eastAsia="ko-KR"/>
              </w:rPr>
            </w:pPr>
            <w:ins w:id="2355" w:author="HendryHendry/선임연구원/Convergence(연)ATS그룹(hendry.hendry" w:date="2011-11-17T12:16:00Z">
              <w:r w:rsidRPr="003E3EBE">
                <w:rPr>
                  <w:rFonts w:eastAsia="Malgun Gothic"/>
                  <w:color w:val="000000"/>
                  <w:szCs w:val="22"/>
                  <w:lang w:eastAsia="ko-KR"/>
                </w:rPr>
                <w:t xml:space="preserve">　</w:t>
              </w:r>
            </w:ins>
          </w:p>
        </w:tc>
        <w:tc>
          <w:tcPr>
            <w:tcW w:w="1757" w:type="dxa"/>
            <w:tcBorders>
              <w:top w:val="nil"/>
              <w:left w:val="nil"/>
              <w:bottom w:val="nil"/>
              <w:right w:val="nil"/>
            </w:tcBorders>
            <w:shd w:val="clear" w:color="auto" w:fill="auto"/>
            <w:noWrap/>
            <w:vAlign w:val="center"/>
            <w:hideMark/>
            <w:tcPrChange w:id="2356" w:author="HendryHendry/선임연구원/Convergence(연)ATS그룹(hendry.hendry" w:date="2011-11-17T12:20:00Z">
              <w:tcPr>
                <w:tcW w:w="1468" w:type="dxa"/>
                <w:tcBorders>
                  <w:top w:val="nil"/>
                  <w:left w:val="nil"/>
                  <w:bottom w:val="nil"/>
                  <w:right w:val="nil"/>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357" w:author="HendryHendry/선임연구원/Convergence(연)ATS그룹(hendry.hendry" w:date="2011-11-17T12:16:00Z"/>
                <w:rFonts w:eastAsia="Malgun Gothic"/>
                <w:b/>
                <w:bCs/>
                <w:color w:val="000000"/>
                <w:szCs w:val="22"/>
                <w:lang w:eastAsia="ko-KR"/>
              </w:rPr>
            </w:pPr>
            <w:ins w:id="2358" w:author="HendryHendry/선임연구원/Convergence(연)ATS그룹(hendry.hendry" w:date="2011-11-17T12:16:00Z">
              <w:r w:rsidRPr="003E3EBE">
                <w:rPr>
                  <w:rFonts w:eastAsia="Malgun Gothic"/>
                  <w:b/>
                  <w:bCs/>
                  <w:color w:val="000000"/>
                  <w:szCs w:val="22"/>
                  <w:lang w:eastAsia="ko-KR"/>
                </w:rPr>
                <w:t xml:space="preserve">　</w:t>
              </w:r>
            </w:ins>
          </w:p>
        </w:tc>
        <w:tc>
          <w:tcPr>
            <w:tcW w:w="1953" w:type="dxa"/>
            <w:tcBorders>
              <w:top w:val="nil"/>
              <w:left w:val="nil"/>
              <w:bottom w:val="nil"/>
              <w:right w:val="nil"/>
            </w:tcBorders>
            <w:shd w:val="clear" w:color="auto" w:fill="auto"/>
            <w:noWrap/>
            <w:vAlign w:val="center"/>
            <w:hideMark/>
            <w:tcPrChange w:id="2359" w:author="HendryHendry/선임연구원/Convergence(연)ATS그룹(hendry.hendry" w:date="2011-11-17T12:20:00Z">
              <w:tcPr>
                <w:tcW w:w="1926" w:type="dxa"/>
                <w:tcBorders>
                  <w:top w:val="nil"/>
                  <w:left w:val="nil"/>
                  <w:bottom w:val="nil"/>
                  <w:right w:val="nil"/>
                </w:tcBorders>
                <w:shd w:val="clear" w:color="auto" w:fill="auto"/>
                <w:noWrap/>
                <w:vAlign w:val="center"/>
                <w:hideMark/>
              </w:tcPr>
            </w:tcPrChange>
          </w:tcPr>
          <w:p w:rsidR="003E3EBE" w:rsidRPr="00F07180" w:rsidRDefault="00074DCB" w:rsidP="003E3EBE">
            <w:pPr>
              <w:tabs>
                <w:tab w:val="clear" w:pos="360"/>
                <w:tab w:val="clear" w:pos="720"/>
                <w:tab w:val="clear" w:pos="1080"/>
                <w:tab w:val="clear" w:pos="1440"/>
              </w:tabs>
              <w:overflowPunct/>
              <w:autoSpaceDE/>
              <w:autoSpaceDN/>
              <w:adjustRightInd/>
              <w:spacing w:before="0"/>
              <w:textAlignment w:val="auto"/>
              <w:rPr>
                <w:ins w:id="2360" w:author="HendryHendry/선임연구원/Convergence(연)ATS그룹(hendry.hendry" w:date="2011-11-17T12:16:00Z"/>
                <w:rFonts w:eastAsia="Malgun Gothic"/>
                <w:color w:val="000000"/>
                <w:sz w:val="18"/>
                <w:szCs w:val="18"/>
                <w:lang w:eastAsia="ko-KR"/>
              </w:rPr>
            </w:pPr>
            <w:ins w:id="2361" w:author="HendryHendry/선임연구원/Convergence(연)ATS그룹(hendry.hendry" w:date="2011-11-17T12:16:00Z">
              <w:r>
                <w:rPr>
                  <w:rFonts w:eastAsia="Malgun Gothic"/>
                  <w:color w:val="000000"/>
                  <w:sz w:val="18"/>
                  <w:szCs w:val="18"/>
                  <w:lang w:eastAsia="ko-KR"/>
                </w:rPr>
                <w:t>Subtotal bits</w:t>
              </w:r>
            </w:ins>
          </w:p>
        </w:tc>
        <w:tc>
          <w:tcPr>
            <w:tcW w:w="654" w:type="dxa"/>
            <w:tcBorders>
              <w:top w:val="nil"/>
              <w:left w:val="nil"/>
              <w:bottom w:val="nil"/>
              <w:right w:val="nil"/>
            </w:tcBorders>
            <w:shd w:val="clear" w:color="auto" w:fill="auto"/>
            <w:noWrap/>
            <w:vAlign w:val="center"/>
            <w:hideMark/>
            <w:tcPrChange w:id="2362" w:author="HendryHendry/선임연구원/Convergence(연)ATS그룹(hendry.hendry" w:date="2011-11-17T12:20:00Z">
              <w:tcPr>
                <w:tcW w:w="654" w:type="dxa"/>
                <w:tcBorders>
                  <w:top w:val="nil"/>
                  <w:left w:val="nil"/>
                  <w:bottom w:val="nil"/>
                  <w:right w:val="nil"/>
                </w:tcBorders>
                <w:shd w:val="clear" w:color="auto" w:fill="auto"/>
                <w:noWrap/>
                <w:vAlign w:val="center"/>
                <w:hideMark/>
              </w:tcPr>
            </w:tcPrChange>
          </w:tcPr>
          <w:p w:rsidR="003E3EBE" w:rsidRPr="00F07180" w:rsidRDefault="004200F5" w:rsidP="003E3EBE">
            <w:pPr>
              <w:tabs>
                <w:tab w:val="clear" w:pos="360"/>
                <w:tab w:val="clear" w:pos="720"/>
                <w:tab w:val="clear" w:pos="1080"/>
                <w:tab w:val="clear" w:pos="1440"/>
              </w:tabs>
              <w:overflowPunct/>
              <w:autoSpaceDE/>
              <w:autoSpaceDN/>
              <w:adjustRightInd/>
              <w:spacing w:before="0"/>
              <w:jc w:val="center"/>
              <w:textAlignment w:val="auto"/>
              <w:rPr>
                <w:ins w:id="2363" w:author="HendryHendry/선임연구원/Convergence(연)ATS그룹(hendry.hendry" w:date="2011-11-17T12:16:00Z"/>
                <w:rFonts w:eastAsia="Malgun Gothic"/>
                <w:bCs/>
                <w:color w:val="000000" w:themeColor="text1"/>
                <w:sz w:val="18"/>
                <w:szCs w:val="18"/>
                <w:lang w:eastAsia="ko-KR"/>
                <w:rPrChange w:id="2364" w:author="HendryHendry/선임연구원/Convergence(연)ATS그룹(hendry.hendry" w:date="2011-11-17T13:58:00Z">
                  <w:rPr>
                    <w:ins w:id="2365" w:author="HendryHendry/선임연구원/Convergence(연)ATS그룹(hendry.hendry" w:date="2011-11-17T12:16:00Z"/>
                    <w:rFonts w:eastAsia="Malgun Gothic"/>
                    <w:b/>
                    <w:bCs/>
                    <w:color w:val="FF0000"/>
                    <w:sz w:val="18"/>
                    <w:szCs w:val="18"/>
                    <w:lang w:eastAsia="ko-KR"/>
                  </w:rPr>
                </w:rPrChange>
              </w:rPr>
            </w:pPr>
            <w:ins w:id="2366" w:author="HendryHendry/선임연구원/Convergence(연)ATS그룹(hendry.hendry" w:date="2011-11-17T12:16:00Z">
              <w:r w:rsidRPr="004200F5">
                <w:rPr>
                  <w:rFonts w:eastAsia="Malgun Gothic"/>
                  <w:bCs/>
                  <w:color w:val="000000" w:themeColor="text1"/>
                  <w:sz w:val="18"/>
                  <w:szCs w:val="18"/>
                  <w:lang w:eastAsia="ko-KR"/>
                  <w:rPrChange w:id="2367" w:author="HendryHendry/선임연구원/Convergence(연)ATS그룹(hendry.hendry" w:date="2011-11-17T13:58:00Z">
                    <w:rPr>
                      <w:rFonts w:eastAsia="Malgun Gothic"/>
                      <w:b/>
                      <w:bCs/>
                      <w:color w:val="FF0000"/>
                      <w:sz w:val="18"/>
                      <w:szCs w:val="18"/>
                      <w:lang w:eastAsia="ko-KR"/>
                    </w:rPr>
                  </w:rPrChange>
                </w:rPr>
                <w:t>91</w:t>
              </w:r>
            </w:ins>
          </w:p>
        </w:tc>
        <w:tc>
          <w:tcPr>
            <w:tcW w:w="657" w:type="dxa"/>
            <w:tcBorders>
              <w:top w:val="nil"/>
              <w:left w:val="nil"/>
              <w:bottom w:val="nil"/>
              <w:right w:val="single" w:sz="4" w:space="0" w:color="auto"/>
            </w:tcBorders>
            <w:shd w:val="clear" w:color="auto" w:fill="auto"/>
            <w:noWrap/>
            <w:vAlign w:val="center"/>
            <w:hideMark/>
            <w:tcPrChange w:id="2368" w:author="HendryHendry/선임연구원/Convergence(연)ATS그룹(hendry.hendry" w:date="2011-11-17T12:20:00Z">
              <w:tcPr>
                <w:tcW w:w="466" w:type="dxa"/>
                <w:tcBorders>
                  <w:top w:val="nil"/>
                  <w:left w:val="nil"/>
                  <w:bottom w:val="nil"/>
                  <w:right w:val="single" w:sz="4" w:space="0" w:color="auto"/>
                </w:tcBorders>
                <w:shd w:val="clear" w:color="auto" w:fill="auto"/>
                <w:noWrap/>
                <w:vAlign w:val="center"/>
                <w:hideMark/>
              </w:tcPr>
            </w:tcPrChange>
          </w:tcPr>
          <w:p w:rsidR="003E3EBE" w:rsidRPr="00F07180" w:rsidRDefault="004200F5" w:rsidP="003E3EBE">
            <w:pPr>
              <w:tabs>
                <w:tab w:val="clear" w:pos="360"/>
                <w:tab w:val="clear" w:pos="720"/>
                <w:tab w:val="clear" w:pos="1080"/>
                <w:tab w:val="clear" w:pos="1440"/>
              </w:tabs>
              <w:overflowPunct/>
              <w:autoSpaceDE/>
              <w:autoSpaceDN/>
              <w:adjustRightInd/>
              <w:spacing w:before="0"/>
              <w:jc w:val="center"/>
              <w:textAlignment w:val="auto"/>
              <w:rPr>
                <w:ins w:id="2369" w:author="HendryHendry/선임연구원/Convergence(연)ATS그룹(hendry.hendry" w:date="2011-11-17T12:16:00Z"/>
                <w:rFonts w:eastAsia="Malgun Gothic"/>
                <w:bCs/>
                <w:color w:val="000000" w:themeColor="text1"/>
                <w:sz w:val="18"/>
                <w:szCs w:val="18"/>
                <w:lang w:eastAsia="ko-KR"/>
                <w:rPrChange w:id="2370" w:author="HendryHendry/선임연구원/Convergence(연)ATS그룹(hendry.hendry" w:date="2011-11-17T13:58:00Z">
                  <w:rPr>
                    <w:ins w:id="2371" w:author="HendryHendry/선임연구원/Convergence(연)ATS그룹(hendry.hendry" w:date="2011-11-17T12:16:00Z"/>
                    <w:rFonts w:eastAsia="Malgun Gothic"/>
                    <w:b/>
                    <w:bCs/>
                    <w:color w:val="FF0000"/>
                    <w:sz w:val="18"/>
                    <w:szCs w:val="18"/>
                    <w:lang w:eastAsia="ko-KR"/>
                  </w:rPr>
                </w:rPrChange>
              </w:rPr>
            </w:pPr>
            <w:ins w:id="2372" w:author="HendryHendry/선임연구원/Convergence(연)ATS그룹(hendry.hendry" w:date="2011-11-17T12:16:00Z">
              <w:r w:rsidRPr="004200F5">
                <w:rPr>
                  <w:rFonts w:eastAsia="Malgun Gothic"/>
                  <w:bCs/>
                  <w:color w:val="000000" w:themeColor="text1"/>
                  <w:sz w:val="18"/>
                  <w:szCs w:val="18"/>
                  <w:lang w:eastAsia="ko-KR"/>
                  <w:rPrChange w:id="2373" w:author="HendryHendry/선임연구원/Convergence(연)ATS그룹(hendry.hendry" w:date="2011-11-17T13:58:00Z">
                    <w:rPr>
                      <w:rFonts w:eastAsia="Malgun Gothic"/>
                      <w:b/>
                      <w:bCs/>
                      <w:color w:val="FF0000"/>
                      <w:sz w:val="18"/>
                      <w:szCs w:val="18"/>
                      <w:lang w:eastAsia="ko-KR"/>
                    </w:rPr>
                  </w:rPrChange>
                </w:rPr>
                <w:t>354</w:t>
              </w:r>
            </w:ins>
          </w:p>
        </w:tc>
      </w:tr>
      <w:tr w:rsidR="003E3EBE" w:rsidRPr="003E3EBE" w:rsidTr="0064799C">
        <w:trPr>
          <w:trHeight w:val="300"/>
          <w:jc w:val="center"/>
          <w:ins w:id="2374" w:author="HendryHendry/선임연구원/Convergence(연)ATS그룹(hendry.hendry" w:date="2011-11-17T12:16:00Z"/>
          <w:trPrChange w:id="2375" w:author="HendryHendry/선임연구원/Convergence(연)ATS그룹(hendry.hendry" w:date="2011-11-17T12:20:00Z">
            <w:trPr>
              <w:trHeight w:val="300"/>
            </w:trPr>
          </w:trPrChange>
        </w:trPr>
        <w:tc>
          <w:tcPr>
            <w:tcW w:w="700" w:type="dxa"/>
            <w:tcBorders>
              <w:top w:val="nil"/>
              <w:left w:val="single" w:sz="4" w:space="0" w:color="auto"/>
              <w:bottom w:val="single" w:sz="4" w:space="0" w:color="auto"/>
              <w:right w:val="nil"/>
            </w:tcBorders>
            <w:shd w:val="clear" w:color="auto" w:fill="auto"/>
            <w:noWrap/>
            <w:vAlign w:val="center"/>
            <w:hideMark/>
            <w:tcPrChange w:id="2376" w:author="HendryHendry/선임연구원/Convergence(연)ATS그룹(hendry.hendry" w:date="2011-11-17T12:20:00Z">
              <w:tcPr>
                <w:tcW w:w="700" w:type="dxa"/>
                <w:tcBorders>
                  <w:top w:val="nil"/>
                  <w:left w:val="single" w:sz="4" w:space="0" w:color="auto"/>
                  <w:bottom w:val="single" w:sz="4" w:space="0" w:color="auto"/>
                  <w:right w:val="nil"/>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377" w:author="HendryHendry/선임연구원/Convergence(연)ATS그룹(hendry.hendry" w:date="2011-11-17T12:16:00Z"/>
                <w:rFonts w:eastAsia="Malgun Gothic"/>
                <w:color w:val="000000"/>
                <w:szCs w:val="22"/>
                <w:lang w:eastAsia="ko-KR"/>
              </w:rPr>
            </w:pPr>
            <w:ins w:id="2378" w:author="HendryHendry/선임연구원/Convergence(연)ATS그룹(hendry.hendry" w:date="2011-11-17T12:16:00Z">
              <w:r w:rsidRPr="003E3EBE">
                <w:rPr>
                  <w:rFonts w:eastAsia="Malgun Gothic"/>
                  <w:color w:val="000000"/>
                  <w:szCs w:val="22"/>
                  <w:lang w:eastAsia="ko-KR"/>
                </w:rPr>
                <w:t xml:space="preserve">　</w:t>
              </w:r>
            </w:ins>
          </w:p>
        </w:tc>
        <w:tc>
          <w:tcPr>
            <w:tcW w:w="640" w:type="dxa"/>
            <w:tcBorders>
              <w:top w:val="nil"/>
              <w:left w:val="nil"/>
              <w:bottom w:val="single" w:sz="4" w:space="0" w:color="auto"/>
              <w:right w:val="nil"/>
            </w:tcBorders>
            <w:shd w:val="clear" w:color="auto" w:fill="auto"/>
            <w:noWrap/>
            <w:vAlign w:val="center"/>
            <w:hideMark/>
            <w:tcPrChange w:id="2379" w:author="HendryHendry/선임연구원/Convergence(연)ATS그룹(hendry.hendry" w:date="2011-11-17T12:20:00Z">
              <w:tcPr>
                <w:tcW w:w="640" w:type="dxa"/>
                <w:tcBorders>
                  <w:top w:val="nil"/>
                  <w:left w:val="nil"/>
                  <w:bottom w:val="single" w:sz="4" w:space="0" w:color="auto"/>
                  <w:right w:val="nil"/>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380" w:author="HendryHendry/선임연구원/Convergence(연)ATS그룹(hendry.hendry" w:date="2011-11-17T12:16:00Z"/>
                <w:rFonts w:eastAsia="Malgun Gothic"/>
                <w:color w:val="000000"/>
                <w:szCs w:val="22"/>
                <w:lang w:eastAsia="ko-KR"/>
              </w:rPr>
            </w:pPr>
            <w:ins w:id="2381" w:author="HendryHendry/선임연구원/Convergence(연)ATS그룹(hendry.hendry" w:date="2011-11-17T12:16:00Z">
              <w:r w:rsidRPr="003E3EBE">
                <w:rPr>
                  <w:rFonts w:eastAsia="Malgun Gothic"/>
                  <w:color w:val="000000"/>
                  <w:szCs w:val="22"/>
                  <w:lang w:eastAsia="ko-KR"/>
                </w:rPr>
                <w:t xml:space="preserve">　</w:t>
              </w:r>
            </w:ins>
          </w:p>
        </w:tc>
        <w:tc>
          <w:tcPr>
            <w:tcW w:w="1953" w:type="dxa"/>
            <w:tcBorders>
              <w:top w:val="nil"/>
              <w:left w:val="nil"/>
              <w:bottom w:val="single" w:sz="4" w:space="0" w:color="auto"/>
              <w:right w:val="nil"/>
            </w:tcBorders>
            <w:shd w:val="clear" w:color="auto" w:fill="auto"/>
            <w:noWrap/>
            <w:vAlign w:val="center"/>
            <w:hideMark/>
            <w:tcPrChange w:id="2382" w:author="HendryHendry/선임연구원/Convergence(연)ATS그룹(hendry.hendry" w:date="2011-11-17T12:20:00Z">
              <w:tcPr>
                <w:tcW w:w="1926" w:type="dxa"/>
                <w:tcBorders>
                  <w:top w:val="nil"/>
                  <w:left w:val="nil"/>
                  <w:bottom w:val="single" w:sz="4" w:space="0" w:color="auto"/>
                  <w:right w:val="nil"/>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383" w:author="HendryHendry/선임연구원/Convergence(연)ATS그룹(hendry.hendry" w:date="2011-11-17T12:16:00Z"/>
                <w:rFonts w:eastAsia="Malgun Gothic"/>
                <w:color w:val="000000"/>
                <w:szCs w:val="22"/>
                <w:lang w:eastAsia="ko-KR"/>
              </w:rPr>
            </w:pPr>
            <w:ins w:id="2384" w:author="HendryHendry/선임연구원/Convergence(연)ATS그룹(hendry.hendry" w:date="2011-11-17T12:16:00Z">
              <w:r w:rsidRPr="003E3EBE">
                <w:rPr>
                  <w:rFonts w:eastAsia="Malgun Gothic"/>
                  <w:color w:val="000000"/>
                  <w:szCs w:val="22"/>
                  <w:lang w:eastAsia="ko-KR"/>
                </w:rPr>
                <w:t xml:space="preserve">　</w:t>
              </w:r>
            </w:ins>
          </w:p>
        </w:tc>
        <w:tc>
          <w:tcPr>
            <w:tcW w:w="1757" w:type="dxa"/>
            <w:tcBorders>
              <w:top w:val="nil"/>
              <w:left w:val="nil"/>
              <w:bottom w:val="single" w:sz="4" w:space="0" w:color="auto"/>
              <w:right w:val="nil"/>
            </w:tcBorders>
            <w:shd w:val="clear" w:color="auto" w:fill="auto"/>
            <w:noWrap/>
            <w:vAlign w:val="center"/>
            <w:hideMark/>
            <w:tcPrChange w:id="2385" w:author="HendryHendry/선임연구원/Convergence(연)ATS그룹(hendry.hendry" w:date="2011-11-17T12:20:00Z">
              <w:tcPr>
                <w:tcW w:w="1468" w:type="dxa"/>
                <w:tcBorders>
                  <w:top w:val="nil"/>
                  <w:left w:val="nil"/>
                  <w:bottom w:val="single" w:sz="4" w:space="0" w:color="auto"/>
                  <w:right w:val="nil"/>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textAlignment w:val="auto"/>
              <w:rPr>
                <w:ins w:id="2386" w:author="HendryHendry/선임연구원/Convergence(연)ATS그룹(hendry.hendry" w:date="2011-11-17T12:16:00Z"/>
                <w:rFonts w:eastAsia="Malgun Gothic"/>
                <w:color w:val="000000"/>
                <w:szCs w:val="22"/>
                <w:lang w:eastAsia="ko-KR"/>
              </w:rPr>
            </w:pPr>
            <w:ins w:id="2387" w:author="HendryHendry/선임연구원/Convergence(연)ATS그룹(hendry.hendry" w:date="2011-11-17T12:16:00Z">
              <w:r w:rsidRPr="003E3EBE">
                <w:rPr>
                  <w:rFonts w:eastAsia="Malgun Gothic"/>
                  <w:color w:val="000000"/>
                  <w:szCs w:val="22"/>
                  <w:lang w:eastAsia="ko-KR"/>
                </w:rPr>
                <w:t xml:space="preserve">　</w:t>
              </w:r>
            </w:ins>
          </w:p>
        </w:tc>
        <w:tc>
          <w:tcPr>
            <w:tcW w:w="1953" w:type="dxa"/>
            <w:tcBorders>
              <w:top w:val="nil"/>
              <w:left w:val="nil"/>
              <w:bottom w:val="single" w:sz="4" w:space="0" w:color="auto"/>
              <w:right w:val="nil"/>
            </w:tcBorders>
            <w:shd w:val="clear" w:color="auto" w:fill="auto"/>
            <w:noWrap/>
            <w:vAlign w:val="center"/>
            <w:hideMark/>
            <w:tcPrChange w:id="2388" w:author="HendryHendry/선임연구원/Convergence(연)ATS그룹(hendry.hendry" w:date="2011-11-17T12:20:00Z">
              <w:tcPr>
                <w:tcW w:w="1926" w:type="dxa"/>
                <w:tcBorders>
                  <w:top w:val="nil"/>
                  <w:left w:val="nil"/>
                  <w:bottom w:val="single" w:sz="4" w:space="0" w:color="auto"/>
                  <w:right w:val="nil"/>
                </w:tcBorders>
                <w:shd w:val="clear" w:color="auto" w:fill="auto"/>
                <w:noWrap/>
                <w:vAlign w:val="center"/>
                <w:hideMark/>
              </w:tcPr>
            </w:tcPrChange>
          </w:tcPr>
          <w:p w:rsidR="003E3EBE" w:rsidRPr="00F07180" w:rsidRDefault="004200F5" w:rsidP="003E3EBE">
            <w:pPr>
              <w:tabs>
                <w:tab w:val="clear" w:pos="360"/>
                <w:tab w:val="clear" w:pos="720"/>
                <w:tab w:val="clear" w:pos="1080"/>
                <w:tab w:val="clear" w:pos="1440"/>
              </w:tabs>
              <w:overflowPunct/>
              <w:autoSpaceDE/>
              <w:autoSpaceDN/>
              <w:adjustRightInd/>
              <w:spacing w:before="0"/>
              <w:textAlignment w:val="auto"/>
              <w:rPr>
                <w:ins w:id="2389" w:author="HendryHendry/선임연구원/Convergence(연)ATS그룹(hendry.hendry" w:date="2011-11-17T12:16:00Z"/>
                <w:rFonts w:eastAsia="Malgun Gothic"/>
                <w:b/>
                <w:color w:val="000000"/>
                <w:sz w:val="18"/>
                <w:szCs w:val="18"/>
                <w:lang w:eastAsia="ko-KR"/>
                <w:rPrChange w:id="2390" w:author="HendryHendry/선임연구원/Convergence(연)ATS그룹(hendry.hendry" w:date="2011-11-17T13:58:00Z">
                  <w:rPr>
                    <w:ins w:id="2391" w:author="HendryHendry/선임연구원/Convergence(연)ATS그룹(hendry.hendry" w:date="2011-11-17T12:16:00Z"/>
                    <w:rFonts w:eastAsia="Malgun Gothic"/>
                    <w:color w:val="000000"/>
                    <w:sz w:val="18"/>
                    <w:szCs w:val="18"/>
                    <w:lang w:eastAsia="ko-KR"/>
                  </w:rPr>
                </w:rPrChange>
              </w:rPr>
            </w:pPr>
            <w:ins w:id="2392" w:author="HendryHendry/선임연구원/Convergence(연)ATS그룹(hendry.hendry" w:date="2011-11-17T12:16:00Z">
              <w:r w:rsidRPr="004200F5">
                <w:rPr>
                  <w:rFonts w:eastAsia="Malgun Gothic"/>
                  <w:b/>
                  <w:color w:val="000000"/>
                  <w:sz w:val="18"/>
                  <w:szCs w:val="18"/>
                  <w:lang w:eastAsia="ko-KR"/>
                  <w:rPrChange w:id="2393" w:author="HendryHendry/선임연구원/Convergence(연)ATS그룹(hendry.hendry" w:date="2011-11-17T13:58:00Z">
                    <w:rPr>
                      <w:rFonts w:eastAsia="Malgun Gothic"/>
                      <w:color w:val="000000"/>
                      <w:sz w:val="18"/>
                      <w:szCs w:val="18"/>
                      <w:lang w:eastAsia="ko-KR"/>
                    </w:rPr>
                  </w:rPrChange>
                </w:rPr>
                <w:t>Total bits</w:t>
              </w:r>
            </w:ins>
          </w:p>
        </w:tc>
        <w:tc>
          <w:tcPr>
            <w:tcW w:w="654" w:type="dxa"/>
            <w:tcBorders>
              <w:top w:val="nil"/>
              <w:left w:val="nil"/>
              <w:bottom w:val="single" w:sz="4" w:space="0" w:color="auto"/>
              <w:right w:val="nil"/>
            </w:tcBorders>
            <w:shd w:val="clear" w:color="auto" w:fill="auto"/>
            <w:noWrap/>
            <w:vAlign w:val="center"/>
            <w:hideMark/>
            <w:tcPrChange w:id="2394" w:author="HendryHendry/선임연구원/Convergence(연)ATS그룹(hendry.hendry" w:date="2011-11-17T12:20:00Z">
              <w:tcPr>
                <w:tcW w:w="654" w:type="dxa"/>
                <w:tcBorders>
                  <w:top w:val="nil"/>
                  <w:left w:val="nil"/>
                  <w:bottom w:val="single" w:sz="4" w:space="0" w:color="auto"/>
                  <w:right w:val="nil"/>
                </w:tcBorders>
                <w:shd w:val="clear" w:color="auto" w:fill="auto"/>
                <w:noWrap/>
                <w:vAlign w:val="center"/>
                <w:hideMark/>
              </w:tcPr>
            </w:tcPrChange>
          </w:tcPr>
          <w:p w:rsidR="003E3EBE" w:rsidRPr="00F07180" w:rsidRDefault="004200F5" w:rsidP="003E3EBE">
            <w:pPr>
              <w:tabs>
                <w:tab w:val="clear" w:pos="360"/>
                <w:tab w:val="clear" w:pos="720"/>
                <w:tab w:val="clear" w:pos="1080"/>
                <w:tab w:val="clear" w:pos="1440"/>
              </w:tabs>
              <w:overflowPunct/>
              <w:autoSpaceDE/>
              <w:autoSpaceDN/>
              <w:adjustRightInd/>
              <w:spacing w:before="0"/>
              <w:jc w:val="center"/>
              <w:textAlignment w:val="auto"/>
              <w:rPr>
                <w:ins w:id="2395" w:author="HendryHendry/선임연구원/Convergence(연)ATS그룹(hendry.hendry" w:date="2011-11-17T12:16:00Z"/>
                <w:rFonts w:eastAsia="Malgun Gothic"/>
                <w:b/>
                <w:color w:val="000000"/>
                <w:sz w:val="18"/>
                <w:szCs w:val="18"/>
                <w:lang w:eastAsia="ko-KR"/>
                <w:rPrChange w:id="2396" w:author="HendryHendry/선임연구원/Convergence(연)ATS그룹(hendry.hendry" w:date="2011-11-17T13:58:00Z">
                  <w:rPr>
                    <w:ins w:id="2397" w:author="HendryHendry/선임연구원/Convergence(연)ATS그룹(hendry.hendry" w:date="2011-11-17T12:16:00Z"/>
                    <w:rFonts w:eastAsia="Malgun Gothic"/>
                    <w:color w:val="000000"/>
                    <w:sz w:val="18"/>
                    <w:szCs w:val="18"/>
                    <w:lang w:eastAsia="ko-KR"/>
                  </w:rPr>
                </w:rPrChange>
              </w:rPr>
            </w:pPr>
            <w:ins w:id="2398" w:author="HendryHendry/선임연구원/Convergence(연)ATS그룹(hendry.hendry" w:date="2011-11-17T12:16:00Z">
              <w:r w:rsidRPr="004200F5">
                <w:rPr>
                  <w:rFonts w:eastAsia="Malgun Gothic"/>
                  <w:b/>
                  <w:color w:val="000000"/>
                  <w:sz w:val="18"/>
                  <w:szCs w:val="18"/>
                  <w:lang w:eastAsia="ko-KR"/>
                  <w:rPrChange w:id="2399" w:author="HendryHendry/선임연구원/Convergence(연)ATS그룹(hendry.hendry" w:date="2011-11-17T13:58:00Z">
                    <w:rPr>
                      <w:rFonts w:eastAsia="Malgun Gothic"/>
                      <w:color w:val="000000"/>
                      <w:sz w:val="18"/>
                      <w:szCs w:val="18"/>
                      <w:lang w:eastAsia="ko-KR"/>
                    </w:rPr>
                  </w:rPrChange>
                </w:rPr>
                <w:t>445</w:t>
              </w:r>
            </w:ins>
          </w:p>
        </w:tc>
        <w:tc>
          <w:tcPr>
            <w:tcW w:w="657" w:type="dxa"/>
            <w:tcBorders>
              <w:top w:val="nil"/>
              <w:left w:val="nil"/>
              <w:bottom w:val="single" w:sz="4" w:space="0" w:color="auto"/>
              <w:right w:val="single" w:sz="4" w:space="0" w:color="auto"/>
            </w:tcBorders>
            <w:shd w:val="clear" w:color="auto" w:fill="auto"/>
            <w:noWrap/>
            <w:vAlign w:val="center"/>
            <w:hideMark/>
            <w:tcPrChange w:id="2400" w:author="HendryHendry/선임연구원/Convergence(연)ATS그룹(hendry.hendry" w:date="2011-11-17T12:20:00Z">
              <w:tcPr>
                <w:tcW w:w="466" w:type="dxa"/>
                <w:tcBorders>
                  <w:top w:val="nil"/>
                  <w:left w:val="nil"/>
                  <w:bottom w:val="single" w:sz="4" w:space="0" w:color="auto"/>
                  <w:right w:val="single" w:sz="4" w:space="0" w:color="auto"/>
                </w:tcBorders>
                <w:shd w:val="clear" w:color="auto" w:fill="auto"/>
                <w:noWrap/>
                <w:vAlign w:val="center"/>
                <w:hideMark/>
              </w:tcPr>
            </w:tcPrChange>
          </w:tcPr>
          <w:p w:rsidR="003E3EBE" w:rsidRPr="003E3EBE" w:rsidRDefault="003E3EBE" w:rsidP="003E3EBE">
            <w:pPr>
              <w:tabs>
                <w:tab w:val="clear" w:pos="360"/>
                <w:tab w:val="clear" w:pos="720"/>
                <w:tab w:val="clear" w:pos="1080"/>
                <w:tab w:val="clear" w:pos="1440"/>
              </w:tabs>
              <w:overflowPunct/>
              <w:autoSpaceDE/>
              <w:autoSpaceDN/>
              <w:adjustRightInd/>
              <w:spacing w:before="0"/>
              <w:jc w:val="center"/>
              <w:textAlignment w:val="auto"/>
              <w:rPr>
                <w:ins w:id="2401" w:author="HendryHendry/선임연구원/Convergence(연)ATS그룹(hendry.hendry" w:date="2011-11-17T12:16:00Z"/>
                <w:rFonts w:eastAsia="Malgun Gothic"/>
                <w:color w:val="000000"/>
                <w:sz w:val="18"/>
                <w:szCs w:val="18"/>
                <w:lang w:eastAsia="ko-KR"/>
              </w:rPr>
            </w:pPr>
            <w:ins w:id="2402" w:author="HendryHendry/선임연구원/Convergence(연)ATS그룹(hendry.hendry" w:date="2011-11-17T12:16:00Z">
              <w:r w:rsidRPr="003E3EBE">
                <w:rPr>
                  <w:rFonts w:eastAsia="Malgun Gothic"/>
                  <w:color w:val="000000"/>
                  <w:sz w:val="18"/>
                  <w:szCs w:val="18"/>
                  <w:lang w:eastAsia="ko-KR"/>
                </w:rPr>
                <w:t xml:space="preserve">　</w:t>
              </w:r>
            </w:ins>
          </w:p>
        </w:tc>
      </w:tr>
    </w:tbl>
    <w:p w:rsidR="003E3EBE" w:rsidRDefault="003E3EBE" w:rsidP="003E3EBE">
      <w:pPr>
        <w:jc w:val="both"/>
        <w:rPr>
          <w:ins w:id="2403" w:author="HendryHendry/선임연구원/Convergence(연)ATS그룹(hendry.hendry" w:date="2011-11-17T12:19:00Z"/>
          <w:szCs w:val="22"/>
          <w:lang w:eastAsia="ko-KR"/>
        </w:rPr>
      </w:pPr>
    </w:p>
    <w:p w:rsidR="003E3EBE" w:rsidRDefault="003E3EBE" w:rsidP="003E3EBE">
      <w:pPr>
        <w:jc w:val="both"/>
        <w:rPr>
          <w:ins w:id="2404" w:author="HendryHendry/선임연구원/Convergence(연)ATS그룹(hendry.hendry" w:date="2011-11-17T12:19:00Z"/>
          <w:szCs w:val="22"/>
          <w:lang w:eastAsia="ko-KR"/>
        </w:rPr>
      </w:pPr>
      <w:ins w:id="2405" w:author="HendryHendry/선임연구원/Convergence(연)ATS그룹(hendry.hendry" w:date="2011-11-17T12:19:00Z">
        <w:r>
          <w:rPr>
            <w:rFonts w:hint="eastAsia"/>
            <w:szCs w:val="22"/>
            <w:lang w:eastAsia="ko-KR"/>
          </w:rPr>
          <w:t xml:space="preserve">The trade-off </w:t>
        </w:r>
        <w:r w:rsidR="0064799C">
          <w:rPr>
            <w:rFonts w:hint="eastAsia"/>
            <w:szCs w:val="22"/>
            <w:lang w:eastAsia="ko-KR"/>
          </w:rPr>
          <w:t>between using OLC with frame number and with POC can be summarized as follows:</w:t>
        </w:r>
      </w:ins>
    </w:p>
    <w:p w:rsidR="004200F5" w:rsidRDefault="0064799C" w:rsidP="004200F5">
      <w:pPr>
        <w:pStyle w:val="aa"/>
        <w:numPr>
          <w:ilvl w:val="0"/>
          <w:numId w:val="30"/>
        </w:numPr>
        <w:ind w:leftChars="0"/>
        <w:jc w:val="both"/>
        <w:rPr>
          <w:ins w:id="2406" w:author="HendryHendry/선임연구원/Convergence(연)ATS그룹(hendry.hendry" w:date="2011-11-17T12:23:00Z"/>
          <w:szCs w:val="22"/>
          <w:lang w:eastAsia="ko-KR"/>
        </w:rPr>
        <w:pPrChange w:id="2407" w:author="HendryHendry/선임연구원/Convergence(연)ATS그룹(hendry.hendry" w:date="2011-11-17T12:19:00Z">
          <w:pPr>
            <w:jc w:val="both"/>
          </w:pPr>
        </w:pPrChange>
      </w:pPr>
      <w:ins w:id="2408" w:author="HendryHendry/선임연구원/Convergence(연)ATS그룹(hendry.hendry" w:date="2011-11-17T12:22:00Z">
        <w:r>
          <w:rPr>
            <w:rFonts w:hint="eastAsia"/>
            <w:szCs w:val="22"/>
            <w:lang w:eastAsia="ko-KR"/>
          </w:rPr>
          <w:t xml:space="preserve">Required size of DPB is smaller when OLC is used with frame number. This is because picture that are no required for reference pictures can be marked </w:t>
        </w:r>
      </w:ins>
      <w:ins w:id="2409" w:author="HendryHendry/선임연구원/Convergence(연)ATS그룹(hendry.hendry" w:date="2011-11-17T12:23:00Z">
        <w:r>
          <w:rPr>
            <w:szCs w:val="22"/>
            <w:lang w:eastAsia="ko-KR"/>
          </w:rPr>
          <w:t>“</w:t>
        </w:r>
        <w:r>
          <w:rPr>
            <w:rFonts w:hint="eastAsia"/>
            <w:szCs w:val="22"/>
            <w:lang w:eastAsia="ko-KR"/>
          </w:rPr>
          <w:t>unused for reference</w:t>
        </w:r>
        <w:r>
          <w:rPr>
            <w:szCs w:val="22"/>
            <w:lang w:eastAsia="ko-KR"/>
          </w:rPr>
          <w:t>”</w:t>
        </w:r>
        <w:r>
          <w:rPr>
            <w:rFonts w:hint="eastAsia"/>
            <w:szCs w:val="22"/>
            <w:lang w:eastAsia="ko-KR"/>
          </w:rPr>
          <w:t xml:space="preserve"> earlier.</w:t>
        </w:r>
      </w:ins>
    </w:p>
    <w:p w:rsidR="004200F5" w:rsidRDefault="0064799C" w:rsidP="004200F5">
      <w:pPr>
        <w:pStyle w:val="aa"/>
        <w:numPr>
          <w:ilvl w:val="0"/>
          <w:numId w:val="30"/>
        </w:numPr>
        <w:ind w:leftChars="0"/>
        <w:jc w:val="both"/>
        <w:rPr>
          <w:ins w:id="2410" w:author="HendryHendry/선임연구원/Convergence(연)ATS그룹(hendry.hendry" w:date="2011-11-17T12:19:00Z"/>
          <w:szCs w:val="22"/>
          <w:lang w:eastAsia="ko-KR"/>
        </w:rPr>
        <w:pPrChange w:id="2411" w:author="HendryHendry/선임연구원/Convergence(연)ATS그룹(hendry.hendry" w:date="2011-11-17T12:19:00Z">
          <w:pPr>
            <w:jc w:val="both"/>
          </w:pPr>
        </w:pPrChange>
      </w:pPr>
      <w:ins w:id="2412" w:author="HendryHendry/선임연구원/Convergence(연)ATS그룹(hendry.hendry" w:date="2011-11-17T12:24:00Z">
        <w:r>
          <w:rPr>
            <w:rFonts w:hint="eastAsia"/>
            <w:szCs w:val="22"/>
            <w:lang w:eastAsia="ko-KR"/>
          </w:rPr>
          <w:t>Overhead bit for ERPS is smaller when OLC is used with POC. This is because there is no need to signal frame number anymore.</w:t>
        </w:r>
      </w:ins>
    </w:p>
    <w:p w:rsidR="003E3EBE" w:rsidRPr="003E3EBE" w:rsidRDefault="003E3EBE" w:rsidP="00593487">
      <w:pPr>
        <w:jc w:val="both"/>
        <w:rPr>
          <w:ins w:id="2413" w:author="HendryHendry/선임연구원/Convergence(연)ATS그룹(hendry.hendry" w:date="2011-11-17T11:40:00Z"/>
          <w:szCs w:val="22"/>
          <w:lang w:eastAsia="ko-KR"/>
        </w:rPr>
      </w:pPr>
    </w:p>
    <w:p w:rsidR="00593487" w:rsidDel="001D2791" w:rsidRDefault="00593487" w:rsidP="00126B76">
      <w:pPr>
        <w:jc w:val="both"/>
        <w:rPr>
          <w:del w:id="2414" w:author="HendryHendry/선임연구원/Convergence(연)ATS그룹(hendry.hendry" w:date="2011-11-17T11:43:00Z"/>
          <w:szCs w:val="22"/>
          <w:lang w:eastAsia="ko-KR"/>
        </w:rPr>
      </w:pPr>
    </w:p>
    <w:p w:rsidR="00DE65D4" w:rsidRPr="00AE341B" w:rsidRDefault="00DE65D4" w:rsidP="00DE65D4">
      <w:pPr>
        <w:pStyle w:val="1"/>
      </w:pPr>
      <w:r>
        <w:rPr>
          <w:rFonts w:hint="eastAsia"/>
          <w:lang w:eastAsia="ko-KR"/>
        </w:rPr>
        <w:t>Simulation Results</w:t>
      </w:r>
    </w:p>
    <w:p w:rsidR="00DC0B60" w:rsidRDefault="00DE65D4" w:rsidP="00DE65D4">
      <w:pPr>
        <w:jc w:val="both"/>
        <w:rPr>
          <w:szCs w:val="22"/>
          <w:lang w:eastAsia="ko-KR"/>
        </w:rPr>
      </w:pPr>
      <w:r>
        <w:rPr>
          <w:rFonts w:hint="eastAsia"/>
          <w:szCs w:val="22"/>
          <w:lang w:eastAsia="ko-KR"/>
        </w:rPr>
        <w:t xml:space="preserve">The proposed ERPS scheme has been implemented on top of HM-4.0 and the performance was measured under common test condition for RAHE, RALC, LBHE, and LBLC configuration. The results are shown in Table </w:t>
      </w:r>
      <w:del w:id="2415" w:author="HendryHendry/선임연구원/Convergence(연)ATS그룹(hendry.hendry" w:date="2011-11-16T17:53:00Z">
        <w:r w:rsidR="00820085" w:rsidDel="00593487">
          <w:rPr>
            <w:rFonts w:hint="eastAsia"/>
            <w:szCs w:val="22"/>
            <w:lang w:eastAsia="ko-KR"/>
          </w:rPr>
          <w:delText xml:space="preserve">5 </w:delText>
        </w:r>
      </w:del>
      <w:ins w:id="2416" w:author="HendryHendry/선임연구원/Convergence(연)ATS그룹(hendry.hendry" w:date="2011-11-17T12:25:00Z">
        <w:r w:rsidR="007F1C83">
          <w:rPr>
            <w:rFonts w:hint="eastAsia"/>
            <w:szCs w:val="22"/>
            <w:lang w:eastAsia="ko-KR"/>
          </w:rPr>
          <w:t>11</w:t>
        </w:r>
      </w:ins>
      <w:ins w:id="2417" w:author="HendryHendry/선임연구원/Convergence(연)ATS그룹(hendry.hendry" w:date="2011-11-17T13:50:00Z">
        <w:r w:rsidR="00EC02C3">
          <w:rPr>
            <w:rFonts w:hint="eastAsia"/>
            <w:szCs w:val="22"/>
            <w:lang w:eastAsia="ko-KR"/>
          </w:rPr>
          <w:t xml:space="preserve"> ~ 13</w:t>
        </w:r>
      </w:ins>
      <w:del w:id="2418" w:author="HendryHendry/선임연구원/Convergence(연)ATS그룹(hendry.hendry" w:date="2011-11-17T13:50:00Z">
        <w:r w:rsidR="00820085" w:rsidDel="00EC02C3">
          <w:rPr>
            <w:rFonts w:hint="eastAsia"/>
            <w:szCs w:val="22"/>
            <w:lang w:eastAsia="ko-KR"/>
          </w:rPr>
          <w:delText xml:space="preserve">and Table </w:delText>
        </w:r>
      </w:del>
      <w:del w:id="2419" w:author="HendryHendry/선임연구원/Convergence(연)ATS그룹(hendry.hendry" w:date="2011-11-16T17:53:00Z">
        <w:r w:rsidR="00820085" w:rsidDel="00593487">
          <w:rPr>
            <w:rFonts w:hint="eastAsia"/>
            <w:szCs w:val="22"/>
            <w:lang w:eastAsia="ko-KR"/>
          </w:rPr>
          <w:delText>6</w:delText>
        </w:r>
      </w:del>
      <w:r>
        <w:rPr>
          <w:rFonts w:hint="eastAsia"/>
          <w:szCs w:val="22"/>
          <w:lang w:eastAsia="ko-KR"/>
        </w:rPr>
        <w:t>.</w:t>
      </w:r>
      <w:r w:rsidR="00DC0B60">
        <w:rPr>
          <w:rFonts w:hint="eastAsia"/>
          <w:szCs w:val="22"/>
          <w:lang w:eastAsia="ko-KR"/>
        </w:rPr>
        <w:t xml:space="preserve"> The </w:t>
      </w:r>
      <w:r w:rsidR="00DC0B60">
        <w:rPr>
          <w:szCs w:val="22"/>
          <w:lang w:eastAsia="ko-KR"/>
        </w:rPr>
        <w:t>simulation</w:t>
      </w:r>
      <w:r w:rsidR="00DC0B60">
        <w:rPr>
          <w:rFonts w:hint="eastAsia"/>
          <w:szCs w:val="22"/>
          <w:lang w:eastAsia="ko-KR"/>
        </w:rPr>
        <w:t xml:space="preserve"> for ERPS is conducted by signaling RPS in slice header, not in </w:t>
      </w:r>
      <w:del w:id="2420" w:author="HendryHendry/선임연구원/Convergence(연)ATS그룹(hendry.hendry" w:date="2011-11-17T13:51:00Z">
        <w:r w:rsidR="00DC0B60" w:rsidDel="00EC02C3">
          <w:rPr>
            <w:rFonts w:hint="eastAsia"/>
            <w:szCs w:val="22"/>
            <w:lang w:eastAsia="ko-KR"/>
          </w:rPr>
          <w:delText>P</w:delText>
        </w:r>
      </w:del>
      <w:ins w:id="2421" w:author="HendryHendry/선임연구원/Convergence(연)ATS그룹(hendry.hendry" w:date="2011-11-17T13:51:00Z">
        <w:r w:rsidR="00EC02C3">
          <w:rPr>
            <w:rFonts w:hint="eastAsia"/>
            <w:szCs w:val="22"/>
            <w:lang w:eastAsia="ko-KR"/>
          </w:rPr>
          <w:t>S</w:t>
        </w:r>
      </w:ins>
      <w:r w:rsidR="00DC0B60">
        <w:rPr>
          <w:rFonts w:hint="eastAsia"/>
          <w:szCs w:val="22"/>
          <w:lang w:eastAsia="ko-KR"/>
        </w:rPr>
        <w:t>PS. Furthermore, RPS is only signaled in random access settings (RAHE and RALC) while for low delay settings (LBHE and LBLC), we only signal OLC.</w:t>
      </w:r>
    </w:p>
    <w:p w:rsidR="00DE65D4" w:rsidDel="00EC02C3" w:rsidRDefault="00DC0B60" w:rsidP="00DE65D4">
      <w:pPr>
        <w:jc w:val="both"/>
        <w:rPr>
          <w:szCs w:val="22"/>
          <w:lang w:eastAsia="ko-KR"/>
        </w:rPr>
      </w:pPr>
      <w:moveFromRangeStart w:id="2422" w:author="HendryHendry/선임연구원/Convergence(연)ATS그룹(hendry.hendry" w:date="2011-11-17T13:54:00Z" w:name="move309301410"/>
      <w:moveFrom w:id="2423" w:author="HendryHendry/선임연구원/Convergence(연)ATS그룹(hendry.hendry" w:date="2011-11-17T13:54:00Z">
        <w:r w:rsidDel="00EC02C3">
          <w:rPr>
            <w:szCs w:val="22"/>
            <w:lang w:eastAsia="ko-KR"/>
          </w:rPr>
          <w:t xml:space="preserve">Overall, the overhead bit for the proposed ERPS </w:t>
        </w:r>
        <w:r w:rsidDel="00EC02C3">
          <w:rPr>
            <w:rFonts w:hint="eastAsia"/>
            <w:szCs w:val="22"/>
            <w:lang w:eastAsia="ko-KR"/>
          </w:rPr>
          <w:t xml:space="preserve">scheme is 0.1% for random access settings. </w:t>
        </w:r>
        <w:r w:rsidDel="00EC02C3">
          <w:rPr>
            <w:szCs w:val="22"/>
            <w:lang w:eastAsia="ko-KR"/>
          </w:rPr>
          <w:t>T</w:t>
        </w:r>
        <w:r w:rsidDel="00EC02C3">
          <w:rPr>
            <w:rFonts w:hint="eastAsia"/>
            <w:szCs w:val="22"/>
            <w:lang w:eastAsia="ko-KR"/>
          </w:rPr>
          <w:t>he overhead is relatively more visible for sequence with smaller resolution (class C and D).</w:t>
        </w:r>
      </w:moveFrom>
    </w:p>
    <w:p w:rsidR="00DC0B60" w:rsidDel="00EC02C3" w:rsidRDefault="00DC0B60" w:rsidP="00DE65D4">
      <w:pPr>
        <w:jc w:val="both"/>
        <w:rPr>
          <w:szCs w:val="22"/>
          <w:lang w:eastAsia="ko-KR"/>
        </w:rPr>
      </w:pPr>
    </w:p>
    <w:moveFromRangeEnd w:id="2422"/>
    <w:p w:rsidR="00F37603" w:rsidRDefault="00F37603">
      <w:pPr>
        <w:jc w:val="center"/>
        <w:rPr>
          <w:ins w:id="2424" w:author="HendryHendry/선임연구원/Convergence(연)ATS그룹(hendry.hendry" w:date="2011-11-17T13:52:00Z"/>
          <w:szCs w:val="22"/>
          <w:lang w:eastAsia="ko-KR"/>
        </w:rPr>
      </w:pPr>
    </w:p>
    <w:p w:rsidR="00F37603" w:rsidRDefault="00DE65D4">
      <w:pPr>
        <w:jc w:val="center"/>
        <w:rPr>
          <w:del w:id="2425" w:author="HendryHendry/선임연구원/Convergence(연)ATS그룹(hendry.hendry" w:date="2011-11-17T13:52:00Z"/>
          <w:szCs w:val="22"/>
          <w:lang w:eastAsia="ko-KR"/>
        </w:rPr>
      </w:pPr>
      <w:r>
        <w:rPr>
          <w:rFonts w:hint="eastAsia"/>
          <w:szCs w:val="22"/>
          <w:lang w:eastAsia="ko-KR"/>
        </w:rPr>
        <w:t xml:space="preserve">Table </w:t>
      </w:r>
      <w:del w:id="2426" w:author="HendryHendry/선임연구원/Convergence(연)ATS그룹(hendry.hendry" w:date="2011-11-17T12:25:00Z">
        <w:r w:rsidDel="007F1C83">
          <w:rPr>
            <w:rFonts w:hint="eastAsia"/>
            <w:szCs w:val="22"/>
            <w:lang w:eastAsia="ko-KR"/>
          </w:rPr>
          <w:delText xml:space="preserve">5 </w:delText>
        </w:r>
      </w:del>
      <w:ins w:id="2427" w:author="HendryHendry/선임연구원/Convergence(연)ATS그룹(hendry.hendry" w:date="2011-11-17T12:25:00Z">
        <w:r w:rsidR="007F1C83">
          <w:rPr>
            <w:rFonts w:hint="eastAsia"/>
            <w:szCs w:val="22"/>
            <w:lang w:eastAsia="ko-KR"/>
          </w:rPr>
          <w:t xml:space="preserve">11 </w:t>
        </w:r>
      </w:ins>
      <w:r>
        <w:rPr>
          <w:szCs w:val="22"/>
          <w:lang w:eastAsia="ko-KR"/>
        </w:rPr>
        <w:t>–</w:t>
      </w:r>
      <w:r>
        <w:rPr>
          <w:rFonts w:hint="eastAsia"/>
          <w:szCs w:val="22"/>
          <w:lang w:eastAsia="ko-KR"/>
        </w:rPr>
        <w:t xml:space="preserve"> Simulation result for RAHE &amp; RALC</w:t>
      </w:r>
      <w:ins w:id="2428" w:author="HendryHendry/선임연구원/Convergence(연)ATS그룹(hendry.hendry" w:date="2011-11-17T13:52:00Z">
        <w:r w:rsidR="00EC02C3">
          <w:rPr>
            <w:rFonts w:hint="eastAsia"/>
            <w:szCs w:val="22"/>
            <w:lang w:eastAsia="ko-KR"/>
          </w:rPr>
          <w:t xml:space="preserve"> where OLC is used together with frame number</w:t>
        </w:r>
      </w:ins>
      <w:del w:id="2429" w:author="HendryHendry/선임연구원/Convergence(연)ATS그룹(hendry.hendry" w:date="2011-11-17T13:53:00Z">
        <w:r w:rsidDel="00EC02C3">
          <w:rPr>
            <w:rFonts w:hint="eastAsia"/>
            <w:szCs w:val="22"/>
            <w:lang w:eastAsia="ko-KR"/>
          </w:rPr>
          <w:delText xml:space="preserve"> </w:delText>
        </w:r>
        <w:r w:rsidDel="00EC02C3">
          <w:rPr>
            <w:szCs w:val="22"/>
            <w:lang w:eastAsia="ko-KR"/>
          </w:rPr>
          <w:delText>–</w:delText>
        </w:r>
        <w:r w:rsidDel="00EC02C3">
          <w:rPr>
            <w:rFonts w:hint="eastAsia"/>
            <w:szCs w:val="22"/>
            <w:lang w:eastAsia="ko-KR"/>
          </w:rPr>
          <w:delText xml:space="preserve"> Anchor HM-4.0 common test condition</w:delText>
        </w:r>
      </w:del>
    </w:p>
    <w:tbl>
      <w:tblPr>
        <w:tblW w:w="7660" w:type="dxa"/>
        <w:jc w:val="center"/>
        <w:tblInd w:w="84" w:type="dxa"/>
        <w:tblCellMar>
          <w:left w:w="99" w:type="dxa"/>
          <w:right w:w="99" w:type="dxa"/>
        </w:tblCellMar>
        <w:tblLook w:val="04A0"/>
      </w:tblPr>
      <w:tblGrid>
        <w:gridCol w:w="1300"/>
        <w:gridCol w:w="1060"/>
        <w:gridCol w:w="1060"/>
        <w:gridCol w:w="1060"/>
        <w:gridCol w:w="1060"/>
        <w:gridCol w:w="1060"/>
        <w:gridCol w:w="1060"/>
        <w:tblGridChange w:id="2430">
          <w:tblGrid>
            <w:gridCol w:w="93"/>
            <w:gridCol w:w="1207"/>
            <w:gridCol w:w="93"/>
            <w:gridCol w:w="967"/>
            <w:gridCol w:w="93"/>
            <w:gridCol w:w="967"/>
            <w:gridCol w:w="93"/>
            <w:gridCol w:w="967"/>
            <w:gridCol w:w="93"/>
            <w:gridCol w:w="967"/>
            <w:gridCol w:w="93"/>
            <w:gridCol w:w="967"/>
            <w:gridCol w:w="93"/>
            <w:gridCol w:w="967"/>
            <w:gridCol w:w="93"/>
          </w:tblGrid>
        </w:tblGridChange>
      </w:tblGrid>
      <w:tr w:rsidR="00DE65D4" w:rsidRPr="00DE65D4" w:rsidDel="00EC02C3" w:rsidTr="00DE65D4">
        <w:trPr>
          <w:trHeight w:val="240"/>
          <w:jc w:val="center"/>
          <w:del w:id="2431" w:author="HendryHendry/선임연구원/Convergence(연)ATS그룹(hendry.hendry" w:date="2011-11-17T13:52:00Z"/>
        </w:trPr>
        <w:tc>
          <w:tcPr>
            <w:tcW w:w="1300" w:type="dxa"/>
            <w:tcBorders>
              <w:top w:val="nil"/>
              <w:left w:val="nil"/>
              <w:bottom w:val="nil"/>
              <w:right w:val="nil"/>
            </w:tcBorders>
            <w:shd w:val="clear" w:color="auto" w:fill="auto"/>
            <w:noWrap/>
            <w:vAlign w:val="bottom"/>
            <w:hideMark/>
          </w:tcPr>
          <w:p w:rsidR="004200F5" w:rsidRDefault="004200F5" w:rsidP="004200F5">
            <w:pPr>
              <w:jc w:val="center"/>
              <w:rPr>
                <w:del w:id="2432" w:author="HendryHendry/선임연구원/Convergence(연)ATS그룹(hendry.hendry" w:date="2011-11-17T13:52:00Z"/>
                <w:rFonts w:ascii="Arial" w:eastAsia="Gulim" w:hAnsi="Arial" w:cs="Arial"/>
                <w:color w:val="000000"/>
                <w:sz w:val="18"/>
                <w:szCs w:val="18"/>
                <w:lang w:eastAsia="ko-KR"/>
              </w:rPr>
              <w:pPrChange w:id="2433"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textAlignment w:val="auto"/>
                </w:pPr>
              </w:pPrChange>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4200F5" w:rsidRDefault="00DE65D4" w:rsidP="004200F5">
            <w:pPr>
              <w:jc w:val="center"/>
              <w:rPr>
                <w:del w:id="2434" w:author="HendryHendry/선임연구원/Convergence(연)ATS그룹(hendry.hendry" w:date="2011-11-17T13:52:00Z"/>
                <w:rFonts w:ascii="Arial" w:eastAsia="Gulim" w:hAnsi="Arial" w:cs="Arial"/>
                <w:b/>
                <w:bCs/>
                <w:color w:val="000000"/>
                <w:sz w:val="18"/>
                <w:szCs w:val="18"/>
                <w:lang w:eastAsia="ko-KR"/>
              </w:rPr>
              <w:pPrChange w:id="2435"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436" w:author="HendryHendry/선임연구원/Convergence(연)ATS그룹(hendry.hendry" w:date="2011-11-17T13:52:00Z">
              <w:r w:rsidRPr="00DE65D4" w:rsidDel="00EC02C3">
                <w:rPr>
                  <w:rFonts w:ascii="Arial" w:eastAsia="Gulim" w:hAnsi="Arial" w:cs="Arial"/>
                  <w:b/>
                  <w:bCs/>
                  <w:color w:val="000000"/>
                  <w:sz w:val="18"/>
                  <w:szCs w:val="18"/>
                  <w:lang w:eastAsia="ko-KR"/>
                </w:rPr>
                <w:delText>Random Access HE</w:delText>
              </w:r>
            </w:del>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4200F5" w:rsidRDefault="00DE65D4" w:rsidP="004200F5">
            <w:pPr>
              <w:jc w:val="center"/>
              <w:rPr>
                <w:del w:id="2437" w:author="HendryHendry/선임연구원/Convergence(연)ATS그룹(hendry.hendry" w:date="2011-11-17T13:52:00Z"/>
                <w:rFonts w:ascii="Arial" w:eastAsia="Gulim" w:hAnsi="Arial" w:cs="Arial"/>
                <w:b/>
                <w:bCs/>
                <w:color w:val="000000"/>
                <w:sz w:val="18"/>
                <w:szCs w:val="18"/>
                <w:lang w:eastAsia="ko-KR"/>
              </w:rPr>
              <w:pPrChange w:id="2438"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439" w:author="HendryHendry/선임연구원/Convergence(연)ATS그룹(hendry.hendry" w:date="2011-11-17T13:52:00Z">
              <w:r w:rsidRPr="00DE65D4" w:rsidDel="00EC02C3">
                <w:rPr>
                  <w:rFonts w:ascii="Arial" w:eastAsia="Gulim" w:hAnsi="Arial" w:cs="Arial"/>
                  <w:b/>
                  <w:bCs/>
                  <w:color w:val="000000"/>
                  <w:sz w:val="18"/>
                  <w:szCs w:val="18"/>
                  <w:lang w:eastAsia="ko-KR"/>
                </w:rPr>
                <w:delText>Random Access LC</w:delText>
              </w:r>
            </w:del>
          </w:p>
        </w:tc>
      </w:tr>
      <w:tr w:rsidR="00DE65D4" w:rsidRPr="00DE65D4" w:rsidDel="00EC02C3" w:rsidTr="00DE65D4">
        <w:trPr>
          <w:trHeight w:val="255"/>
          <w:jc w:val="center"/>
          <w:del w:id="2440" w:author="HendryHendry/선임연구원/Convergence(연)ATS그룹(hendry.hendry" w:date="2011-11-17T13:52:00Z"/>
        </w:trPr>
        <w:tc>
          <w:tcPr>
            <w:tcW w:w="1300" w:type="dxa"/>
            <w:tcBorders>
              <w:top w:val="nil"/>
              <w:left w:val="nil"/>
              <w:bottom w:val="nil"/>
              <w:right w:val="nil"/>
            </w:tcBorders>
            <w:shd w:val="clear" w:color="auto" w:fill="auto"/>
            <w:noWrap/>
            <w:vAlign w:val="bottom"/>
            <w:hideMark/>
          </w:tcPr>
          <w:p w:rsidR="004200F5" w:rsidRDefault="004200F5" w:rsidP="004200F5">
            <w:pPr>
              <w:jc w:val="center"/>
              <w:rPr>
                <w:del w:id="2441" w:author="HendryHendry/선임연구원/Convergence(연)ATS그룹(hendry.hendry" w:date="2011-11-17T13:52:00Z"/>
                <w:rFonts w:ascii="Arial" w:eastAsia="Gulim" w:hAnsi="Arial" w:cs="Arial"/>
                <w:color w:val="000000"/>
                <w:sz w:val="18"/>
                <w:szCs w:val="18"/>
                <w:lang w:eastAsia="ko-KR"/>
              </w:rPr>
              <w:pPrChange w:id="2442"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textAlignment w:val="auto"/>
                </w:pPr>
              </w:pPrChange>
            </w:pPr>
          </w:p>
        </w:tc>
        <w:tc>
          <w:tcPr>
            <w:tcW w:w="1060" w:type="dxa"/>
            <w:tcBorders>
              <w:top w:val="nil"/>
              <w:left w:val="single" w:sz="8" w:space="0" w:color="auto"/>
              <w:bottom w:val="nil"/>
              <w:right w:val="nil"/>
            </w:tcBorders>
            <w:shd w:val="clear" w:color="auto" w:fill="auto"/>
            <w:noWrap/>
            <w:vAlign w:val="bottom"/>
            <w:hideMark/>
          </w:tcPr>
          <w:p w:rsidR="004200F5" w:rsidRDefault="00DE65D4" w:rsidP="004200F5">
            <w:pPr>
              <w:jc w:val="center"/>
              <w:rPr>
                <w:del w:id="2443" w:author="HendryHendry/선임연구원/Convergence(연)ATS그룹(hendry.hendry" w:date="2011-11-17T13:52:00Z"/>
                <w:rFonts w:ascii="Arial" w:eastAsia="Gulim" w:hAnsi="Arial" w:cs="Arial"/>
                <w:color w:val="000000"/>
                <w:sz w:val="18"/>
                <w:szCs w:val="18"/>
                <w:lang w:eastAsia="ko-KR"/>
              </w:rPr>
              <w:pPrChange w:id="2444"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445" w:author="HendryHendry/선임연구원/Convergence(연)ATS그룹(hendry.hendry" w:date="2011-11-17T13:52:00Z">
              <w:r w:rsidRPr="00DE65D4" w:rsidDel="00EC02C3">
                <w:rPr>
                  <w:rFonts w:ascii="Arial" w:eastAsia="Gulim" w:hAnsi="Arial" w:cs="Arial"/>
                  <w:color w:val="000000"/>
                  <w:sz w:val="18"/>
                  <w:szCs w:val="18"/>
                  <w:lang w:eastAsia="ko-KR"/>
                </w:rPr>
                <w:delText>Y</w:delText>
              </w:r>
            </w:del>
          </w:p>
        </w:tc>
        <w:tc>
          <w:tcPr>
            <w:tcW w:w="1060" w:type="dxa"/>
            <w:tcBorders>
              <w:top w:val="nil"/>
              <w:left w:val="nil"/>
              <w:bottom w:val="nil"/>
              <w:right w:val="nil"/>
            </w:tcBorders>
            <w:shd w:val="clear" w:color="auto" w:fill="auto"/>
            <w:noWrap/>
            <w:vAlign w:val="bottom"/>
            <w:hideMark/>
          </w:tcPr>
          <w:p w:rsidR="004200F5" w:rsidRDefault="00DE65D4" w:rsidP="004200F5">
            <w:pPr>
              <w:jc w:val="center"/>
              <w:rPr>
                <w:del w:id="2446" w:author="HendryHendry/선임연구원/Convergence(연)ATS그룹(hendry.hendry" w:date="2011-11-17T13:52:00Z"/>
                <w:rFonts w:ascii="Arial" w:eastAsia="Gulim" w:hAnsi="Arial" w:cs="Arial"/>
                <w:color w:val="000000"/>
                <w:sz w:val="18"/>
                <w:szCs w:val="18"/>
                <w:lang w:eastAsia="ko-KR"/>
              </w:rPr>
              <w:pPrChange w:id="2447"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448" w:author="HendryHendry/선임연구원/Convergence(연)ATS그룹(hendry.hendry" w:date="2011-11-17T13:52:00Z">
              <w:r w:rsidRPr="00DE65D4" w:rsidDel="00EC02C3">
                <w:rPr>
                  <w:rFonts w:ascii="Arial" w:eastAsia="Gulim" w:hAnsi="Arial" w:cs="Arial"/>
                  <w:color w:val="000000"/>
                  <w:sz w:val="18"/>
                  <w:szCs w:val="18"/>
                  <w:lang w:eastAsia="ko-KR"/>
                </w:rPr>
                <w:delText>U</w:delText>
              </w:r>
            </w:del>
          </w:p>
        </w:tc>
        <w:tc>
          <w:tcPr>
            <w:tcW w:w="1060" w:type="dxa"/>
            <w:tcBorders>
              <w:top w:val="nil"/>
              <w:left w:val="nil"/>
              <w:bottom w:val="nil"/>
              <w:right w:val="single" w:sz="8" w:space="0" w:color="auto"/>
            </w:tcBorders>
            <w:shd w:val="clear" w:color="auto" w:fill="auto"/>
            <w:noWrap/>
            <w:vAlign w:val="bottom"/>
            <w:hideMark/>
          </w:tcPr>
          <w:p w:rsidR="004200F5" w:rsidRDefault="00DE65D4" w:rsidP="004200F5">
            <w:pPr>
              <w:jc w:val="center"/>
              <w:rPr>
                <w:del w:id="2449" w:author="HendryHendry/선임연구원/Convergence(연)ATS그룹(hendry.hendry" w:date="2011-11-17T13:52:00Z"/>
                <w:rFonts w:ascii="Arial" w:eastAsia="Gulim" w:hAnsi="Arial" w:cs="Arial"/>
                <w:color w:val="000000"/>
                <w:sz w:val="18"/>
                <w:szCs w:val="18"/>
                <w:lang w:eastAsia="ko-KR"/>
              </w:rPr>
              <w:pPrChange w:id="2450"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451" w:author="HendryHendry/선임연구원/Convergence(연)ATS그룹(hendry.hendry" w:date="2011-11-17T13:52:00Z">
              <w:r w:rsidRPr="00DE65D4" w:rsidDel="00EC02C3">
                <w:rPr>
                  <w:rFonts w:ascii="Arial" w:eastAsia="Gulim" w:hAnsi="Arial" w:cs="Arial"/>
                  <w:color w:val="000000"/>
                  <w:sz w:val="18"/>
                  <w:szCs w:val="18"/>
                  <w:lang w:eastAsia="ko-KR"/>
                </w:rPr>
                <w:delText>V</w:delText>
              </w:r>
            </w:del>
          </w:p>
        </w:tc>
        <w:tc>
          <w:tcPr>
            <w:tcW w:w="1060" w:type="dxa"/>
            <w:tcBorders>
              <w:top w:val="nil"/>
              <w:left w:val="nil"/>
              <w:bottom w:val="nil"/>
              <w:right w:val="nil"/>
            </w:tcBorders>
            <w:shd w:val="clear" w:color="auto" w:fill="auto"/>
            <w:noWrap/>
            <w:vAlign w:val="bottom"/>
            <w:hideMark/>
          </w:tcPr>
          <w:p w:rsidR="004200F5" w:rsidRDefault="00DE65D4" w:rsidP="004200F5">
            <w:pPr>
              <w:jc w:val="center"/>
              <w:rPr>
                <w:del w:id="2452" w:author="HendryHendry/선임연구원/Convergence(연)ATS그룹(hendry.hendry" w:date="2011-11-17T13:52:00Z"/>
                <w:rFonts w:ascii="Arial" w:eastAsia="Gulim" w:hAnsi="Arial" w:cs="Arial"/>
                <w:color w:val="000000"/>
                <w:sz w:val="18"/>
                <w:szCs w:val="18"/>
                <w:lang w:eastAsia="ko-KR"/>
              </w:rPr>
              <w:pPrChange w:id="2453"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454" w:author="HendryHendry/선임연구원/Convergence(연)ATS그룹(hendry.hendry" w:date="2011-11-17T13:52:00Z">
              <w:r w:rsidRPr="00DE65D4" w:rsidDel="00EC02C3">
                <w:rPr>
                  <w:rFonts w:ascii="Arial" w:eastAsia="Gulim" w:hAnsi="Arial" w:cs="Arial"/>
                  <w:color w:val="000000"/>
                  <w:sz w:val="18"/>
                  <w:szCs w:val="18"/>
                  <w:lang w:eastAsia="ko-KR"/>
                </w:rPr>
                <w:delText>Y</w:delText>
              </w:r>
            </w:del>
          </w:p>
        </w:tc>
        <w:tc>
          <w:tcPr>
            <w:tcW w:w="1060" w:type="dxa"/>
            <w:tcBorders>
              <w:top w:val="nil"/>
              <w:left w:val="nil"/>
              <w:bottom w:val="nil"/>
              <w:right w:val="nil"/>
            </w:tcBorders>
            <w:shd w:val="clear" w:color="auto" w:fill="auto"/>
            <w:noWrap/>
            <w:vAlign w:val="bottom"/>
            <w:hideMark/>
          </w:tcPr>
          <w:p w:rsidR="004200F5" w:rsidRDefault="00DE65D4" w:rsidP="004200F5">
            <w:pPr>
              <w:jc w:val="center"/>
              <w:rPr>
                <w:del w:id="2455" w:author="HendryHendry/선임연구원/Convergence(연)ATS그룹(hendry.hendry" w:date="2011-11-17T13:52:00Z"/>
                <w:rFonts w:ascii="Arial" w:eastAsia="Gulim" w:hAnsi="Arial" w:cs="Arial"/>
                <w:color w:val="000000"/>
                <w:sz w:val="18"/>
                <w:szCs w:val="18"/>
                <w:lang w:eastAsia="ko-KR"/>
              </w:rPr>
              <w:pPrChange w:id="2456"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457" w:author="HendryHendry/선임연구원/Convergence(연)ATS그룹(hendry.hendry" w:date="2011-11-17T13:52:00Z">
              <w:r w:rsidRPr="00DE65D4" w:rsidDel="00EC02C3">
                <w:rPr>
                  <w:rFonts w:ascii="Arial" w:eastAsia="Gulim" w:hAnsi="Arial" w:cs="Arial"/>
                  <w:color w:val="000000"/>
                  <w:sz w:val="18"/>
                  <w:szCs w:val="18"/>
                  <w:lang w:eastAsia="ko-KR"/>
                </w:rPr>
                <w:delText>U</w:delText>
              </w:r>
            </w:del>
          </w:p>
        </w:tc>
        <w:tc>
          <w:tcPr>
            <w:tcW w:w="1060" w:type="dxa"/>
            <w:tcBorders>
              <w:top w:val="nil"/>
              <w:left w:val="nil"/>
              <w:bottom w:val="nil"/>
              <w:right w:val="single" w:sz="8" w:space="0" w:color="auto"/>
            </w:tcBorders>
            <w:shd w:val="clear" w:color="auto" w:fill="auto"/>
            <w:noWrap/>
            <w:vAlign w:val="bottom"/>
            <w:hideMark/>
          </w:tcPr>
          <w:p w:rsidR="004200F5" w:rsidRDefault="00DE65D4" w:rsidP="004200F5">
            <w:pPr>
              <w:jc w:val="center"/>
              <w:rPr>
                <w:del w:id="2458" w:author="HendryHendry/선임연구원/Convergence(연)ATS그룹(hendry.hendry" w:date="2011-11-17T13:52:00Z"/>
                <w:rFonts w:ascii="Arial" w:eastAsia="Gulim" w:hAnsi="Arial" w:cs="Arial"/>
                <w:color w:val="000000"/>
                <w:sz w:val="18"/>
                <w:szCs w:val="18"/>
                <w:lang w:eastAsia="ko-KR"/>
              </w:rPr>
              <w:pPrChange w:id="2459"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460" w:author="HendryHendry/선임연구원/Convergence(연)ATS그룹(hendry.hendry" w:date="2011-11-17T13:52:00Z">
              <w:r w:rsidRPr="00DE65D4" w:rsidDel="00EC02C3">
                <w:rPr>
                  <w:rFonts w:ascii="Arial" w:eastAsia="Gulim" w:hAnsi="Arial" w:cs="Arial"/>
                  <w:color w:val="000000"/>
                  <w:sz w:val="18"/>
                  <w:szCs w:val="18"/>
                  <w:lang w:eastAsia="ko-KR"/>
                </w:rPr>
                <w:delText>V</w:delText>
              </w:r>
            </w:del>
          </w:p>
        </w:tc>
      </w:tr>
      <w:tr w:rsidR="00DE65D4" w:rsidRPr="00DE65D4" w:rsidDel="00EC02C3" w:rsidTr="00DE65D4">
        <w:trPr>
          <w:trHeight w:val="240"/>
          <w:jc w:val="center"/>
          <w:del w:id="2461" w:author="HendryHendry/선임연구원/Convergence(연)ATS그룹(hendry.hendry" w:date="2011-11-17T13:52:00Z"/>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4200F5" w:rsidRDefault="00DE65D4" w:rsidP="004200F5">
            <w:pPr>
              <w:jc w:val="center"/>
              <w:rPr>
                <w:del w:id="2462" w:author="HendryHendry/선임연구원/Convergence(연)ATS그룹(hendry.hendry" w:date="2011-11-17T13:52:00Z"/>
                <w:rFonts w:ascii="Arial" w:eastAsia="Gulim" w:hAnsi="Arial" w:cs="Arial"/>
                <w:color w:val="000000"/>
                <w:sz w:val="18"/>
                <w:szCs w:val="18"/>
                <w:lang w:eastAsia="ko-KR"/>
              </w:rPr>
              <w:pPrChange w:id="2463"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textAlignment w:val="auto"/>
                </w:pPr>
              </w:pPrChange>
            </w:pPr>
            <w:del w:id="2464" w:author="HendryHendry/선임연구원/Convergence(연)ATS그룹(hendry.hendry" w:date="2011-11-17T13:52:00Z">
              <w:r w:rsidRPr="00DE65D4" w:rsidDel="00EC02C3">
                <w:rPr>
                  <w:rFonts w:ascii="Arial" w:eastAsia="Gulim" w:hAnsi="Arial" w:cs="Arial"/>
                  <w:color w:val="000000"/>
                  <w:sz w:val="18"/>
                  <w:szCs w:val="18"/>
                  <w:lang w:eastAsia="ko-KR"/>
                </w:rPr>
                <w:delText>Class A</w:delText>
              </w:r>
            </w:del>
          </w:p>
        </w:tc>
        <w:tc>
          <w:tcPr>
            <w:tcW w:w="1060" w:type="dxa"/>
            <w:tcBorders>
              <w:top w:val="single" w:sz="8" w:space="0" w:color="auto"/>
              <w:left w:val="nil"/>
              <w:bottom w:val="nil"/>
              <w:right w:val="nil"/>
            </w:tcBorders>
            <w:shd w:val="clear" w:color="auto" w:fill="auto"/>
            <w:noWrap/>
            <w:vAlign w:val="bottom"/>
            <w:hideMark/>
          </w:tcPr>
          <w:p w:rsidR="004200F5" w:rsidRDefault="00DE65D4" w:rsidP="004200F5">
            <w:pPr>
              <w:jc w:val="center"/>
              <w:rPr>
                <w:del w:id="2465" w:author="HendryHendry/선임연구원/Convergence(연)ATS그룹(hendry.hendry" w:date="2011-11-17T13:52:00Z"/>
                <w:rFonts w:ascii="Arial" w:eastAsia="Gulim" w:hAnsi="Arial" w:cs="Arial"/>
                <w:color w:val="000000"/>
                <w:sz w:val="18"/>
                <w:szCs w:val="18"/>
                <w:lang w:eastAsia="ko-KR"/>
              </w:rPr>
              <w:pPrChange w:id="2466"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467" w:author="HendryHendry/선임연구원/Convergence(연)ATS그룹(hendry.hendry" w:date="2011-11-17T13:52:00Z">
              <w:r w:rsidRPr="00DE65D4" w:rsidDel="00EC02C3">
                <w:rPr>
                  <w:rFonts w:ascii="Arial" w:eastAsia="Gulim" w:hAnsi="Arial" w:cs="Arial"/>
                  <w:color w:val="000000"/>
                  <w:sz w:val="18"/>
                  <w:szCs w:val="18"/>
                  <w:lang w:eastAsia="ko-KR"/>
                </w:rPr>
                <w:delText>0.0%</w:delText>
              </w:r>
            </w:del>
          </w:p>
        </w:tc>
        <w:tc>
          <w:tcPr>
            <w:tcW w:w="1060" w:type="dxa"/>
            <w:tcBorders>
              <w:top w:val="single" w:sz="8" w:space="0" w:color="auto"/>
              <w:left w:val="nil"/>
              <w:bottom w:val="nil"/>
              <w:right w:val="nil"/>
            </w:tcBorders>
            <w:shd w:val="clear" w:color="auto" w:fill="auto"/>
            <w:noWrap/>
            <w:vAlign w:val="bottom"/>
            <w:hideMark/>
          </w:tcPr>
          <w:p w:rsidR="004200F5" w:rsidRDefault="00DE65D4" w:rsidP="004200F5">
            <w:pPr>
              <w:jc w:val="center"/>
              <w:rPr>
                <w:del w:id="2468" w:author="HendryHendry/선임연구원/Convergence(연)ATS그룹(hendry.hendry" w:date="2011-11-17T13:52:00Z"/>
                <w:rFonts w:ascii="Arial" w:eastAsia="Gulim" w:hAnsi="Arial" w:cs="Arial"/>
                <w:color w:val="000000"/>
                <w:sz w:val="18"/>
                <w:szCs w:val="18"/>
                <w:lang w:eastAsia="ko-KR"/>
              </w:rPr>
              <w:pPrChange w:id="2469"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470" w:author="HendryHendry/선임연구원/Convergence(연)ATS그룹(hendry.hendry" w:date="2011-11-17T13:52:00Z">
              <w:r w:rsidRPr="00DE65D4" w:rsidDel="00EC02C3">
                <w:rPr>
                  <w:rFonts w:ascii="Arial" w:eastAsia="Gulim" w:hAnsi="Arial" w:cs="Arial"/>
                  <w:color w:val="000000"/>
                  <w:sz w:val="18"/>
                  <w:szCs w:val="18"/>
                  <w:lang w:eastAsia="ko-KR"/>
                </w:rPr>
                <w:delText>0.0%</w:delText>
              </w:r>
            </w:del>
          </w:p>
        </w:tc>
        <w:tc>
          <w:tcPr>
            <w:tcW w:w="1060" w:type="dxa"/>
            <w:tcBorders>
              <w:top w:val="single" w:sz="8" w:space="0" w:color="auto"/>
              <w:left w:val="nil"/>
              <w:bottom w:val="nil"/>
              <w:right w:val="single" w:sz="8" w:space="0" w:color="auto"/>
            </w:tcBorders>
            <w:shd w:val="clear" w:color="auto" w:fill="auto"/>
            <w:noWrap/>
            <w:vAlign w:val="bottom"/>
            <w:hideMark/>
          </w:tcPr>
          <w:p w:rsidR="004200F5" w:rsidRDefault="00DE65D4" w:rsidP="004200F5">
            <w:pPr>
              <w:jc w:val="center"/>
              <w:rPr>
                <w:del w:id="2471" w:author="HendryHendry/선임연구원/Convergence(연)ATS그룹(hendry.hendry" w:date="2011-11-17T13:52:00Z"/>
                <w:rFonts w:ascii="Arial" w:eastAsia="Gulim" w:hAnsi="Arial" w:cs="Arial"/>
                <w:color w:val="000000"/>
                <w:sz w:val="18"/>
                <w:szCs w:val="18"/>
                <w:lang w:eastAsia="ko-KR"/>
              </w:rPr>
              <w:pPrChange w:id="2472"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473" w:author="HendryHendry/선임연구원/Convergence(연)ATS그룹(hendry.hendry" w:date="2011-11-17T13:52:00Z">
              <w:r w:rsidRPr="00DE65D4" w:rsidDel="00EC02C3">
                <w:rPr>
                  <w:rFonts w:ascii="Arial" w:eastAsia="Gulim" w:hAnsi="Arial" w:cs="Arial"/>
                  <w:color w:val="000000"/>
                  <w:sz w:val="18"/>
                  <w:szCs w:val="18"/>
                  <w:lang w:eastAsia="ko-KR"/>
                </w:rPr>
                <w:delText>0.0%</w:delText>
              </w:r>
            </w:del>
          </w:p>
        </w:tc>
        <w:tc>
          <w:tcPr>
            <w:tcW w:w="1060" w:type="dxa"/>
            <w:tcBorders>
              <w:top w:val="single" w:sz="8" w:space="0" w:color="auto"/>
              <w:left w:val="nil"/>
              <w:bottom w:val="nil"/>
              <w:right w:val="nil"/>
            </w:tcBorders>
            <w:shd w:val="clear" w:color="auto" w:fill="auto"/>
            <w:noWrap/>
            <w:vAlign w:val="bottom"/>
            <w:hideMark/>
          </w:tcPr>
          <w:p w:rsidR="004200F5" w:rsidRDefault="00DE65D4" w:rsidP="004200F5">
            <w:pPr>
              <w:jc w:val="center"/>
              <w:rPr>
                <w:del w:id="2474" w:author="HendryHendry/선임연구원/Convergence(연)ATS그룹(hendry.hendry" w:date="2011-11-17T13:52:00Z"/>
                <w:rFonts w:ascii="Arial" w:eastAsia="Gulim" w:hAnsi="Arial" w:cs="Arial"/>
                <w:color w:val="000000"/>
                <w:sz w:val="18"/>
                <w:szCs w:val="18"/>
                <w:lang w:eastAsia="ko-KR"/>
              </w:rPr>
              <w:pPrChange w:id="2475"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476" w:author="HendryHendry/선임연구원/Convergence(연)ATS그룹(hendry.hendry" w:date="2011-11-17T13:52:00Z">
              <w:r w:rsidRPr="00DE65D4" w:rsidDel="00EC02C3">
                <w:rPr>
                  <w:rFonts w:ascii="Arial" w:eastAsia="Gulim" w:hAnsi="Arial" w:cs="Arial"/>
                  <w:color w:val="000000"/>
                  <w:sz w:val="18"/>
                  <w:szCs w:val="18"/>
                  <w:lang w:eastAsia="ko-KR"/>
                </w:rPr>
                <w:delText>0.0%</w:delText>
              </w:r>
            </w:del>
          </w:p>
        </w:tc>
        <w:tc>
          <w:tcPr>
            <w:tcW w:w="1060" w:type="dxa"/>
            <w:tcBorders>
              <w:top w:val="single" w:sz="8" w:space="0" w:color="auto"/>
              <w:left w:val="nil"/>
              <w:bottom w:val="nil"/>
              <w:right w:val="nil"/>
            </w:tcBorders>
            <w:shd w:val="clear" w:color="auto" w:fill="auto"/>
            <w:noWrap/>
            <w:vAlign w:val="bottom"/>
            <w:hideMark/>
          </w:tcPr>
          <w:p w:rsidR="004200F5" w:rsidRDefault="00DE65D4" w:rsidP="004200F5">
            <w:pPr>
              <w:jc w:val="center"/>
              <w:rPr>
                <w:del w:id="2477" w:author="HendryHendry/선임연구원/Convergence(연)ATS그룹(hendry.hendry" w:date="2011-11-17T13:52:00Z"/>
                <w:rFonts w:ascii="Arial" w:eastAsia="Gulim" w:hAnsi="Arial" w:cs="Arial"/>
                <w:color w:val="000000"/>
                <w:sz w:val="18"/>
                <w:szCs w:val="18"/>
                <w:lang w:eastAsia="ko-KR"/>
              </w:rPr>
              <w:pPrChange w:id="2478"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479" w:author="HendryHendry/선임연구원/Convergence(연)ATS그룹(hendry.hendry" w:date="2011-11-17T13:52:00Z">
              <w:r w:rsidRPr="00DE65D4" w:rsidDel="00EC02C3">
                <w:rPr>
                  <w:rFonts w:ascii="Arial" w:eastAsia="Gulim" w:hAnsi="Arial" w:cs="Arial"/>
                  <w:color w:val="000000"/>
                  <w:sz w:val="18"/>
                  <w:szCs w:val="18"/>
                  <w:lang w:eastAsia="ko-KR"/>
                </w:rPr>
                <w:delText>0.0%</w:delText>
              </w:r>
            </w:del>
          </w:p>
        </w:tc>
        <w:tc>
          <w:tcPr>
            <w:tcW w:w="1060" w:type="dxa"/>
            <w:tcBorders>
              <w:top w:val="single" w:sz="8" w:space="0" w:color="auto"/>
              <w:left w:val="nil"/>
              <w:bottom w:val="nil"/>
              <w:right w:val="single" w:sz="8" w:space="0" w:color="auto"/>
            </w:tcBorders>
            <w:shd w:val="clear" w:color="auto" w:fill="auto"/>
            <w:noWrap/>
            <w:vAlign w:val="bottom"/>
            <w:hideMark/>
          </w:tcPr>
          <w:p w:rsidR="004200F5" w:rsidRDefault="00DE65D4" w:rsidP="004200F5">
            <w:pPr>
              <w:jc w:val="center"/>
              <w:rPr>
                <w:del w:id="2480" w:author="HendryHendry/선임연구원/Convergence(연)ATS그룹(hendry.hendry" w:date="2011-11-17T13:52:00Z"/>
                <w:rFonts w:ascii="Arial" w:eastAsia="Gulim" w:hAnsi="Arial" w:cs="Arial"/>
                <w:color w:val="000000"/>
                <w:sz w:val="18"/>
                <w:szCs w:val="18"/>
                <w:lang w:eastAsia="ko-KR"/>
              </w:rPr>
              <w:pPrChange w:id="2481"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482" w:author="HendryHendry/선임연구원/Convergence(연)ATS그룹(hendry.hendry" w:date="2011-11-17T13:52:00Z">
              <w:r w:rsidRPr="00DE65D4" w:rsidDel="00EC02C3">
                <w:rPr>
                  <w:rFonts w:ascii="Arial" w:eastAsia="Gulim" w:hAnsi="Arial" w:cs="Arial"/>
                  <w:color w:val="000000"/>
                  <w:sz w:val="18"/>
                  <w:szCs w:val="18"/>
                  <w:lang w:eastAsia="ko-KR"/>
                </w:rPr>
                <w:delText>0.0%</w:delText>
              </w:r>
            </w:del>
          </w:p>
        </w:tc>
      </w:tr>
      <w:tr w:rsidR="00DE65D4" w:rsidRPr="00DE65D4" w:rsidDel="00EC02C3" w:rsidTr="00DE65D4">
        <w:trPr>
          <w:trHeight w:val="240"/>
          <w:jc w:val="center"/>
          <w:del w:id="2483" w:author="HendryHendry/선임연구원/Convergence(연)ATS그룹(hendry.hendry" w:date="2011-11-17T13:52:00Z"/>
        </w:trPr>
        <w:tc>
          <w:tcPr>
            <w:tcW w:w="1300" w:type="dxa"/>
            <w:tcBorders>
              <w:top w:val="nil"/>
              <w:left w:val="single" w:sz="8" w:space="0" w:color="auto"/>
              <w:bottom w:val="nil"/>
              <w:right w:val="single" w:sz="8" w:space="0" w:color="auto"/>
            </w:tcBorders>
            <w:shd w:val="clear" w:color="auto" w:fill="auto"/>
            <w:noWrap/>
            <w:vAlign w:val="bottom"/>
            <w:hideMark/>
          </w:tcPr>
          <w:p w:rsidR="004200F5" w:rsidRDefault="00DE65D4" w:rsidP="004200F5">
            <w:pPr>
              <w:jc w:val="center"/>
              <w:rPr>
                <w:del w:id="2484" w:author="HendryHendry/선임연구원/Convergence(연)ATS그룹(hendry.hendry" w:date="2011-11-17T13:52:00Z"/>
                <w:rFonts w:ascii="Arial" w:eastAsia="Gulim" w:hAnsi="Arial" w:cs="Arial"/>
                <w:color w:val="000000"/>
                <w:sz w:val="18"/>
                <w:szCs w:val="18"/>
                <w:lang w:eastAsia="ko-KR"/>
              </w:rPr>
              <w:pPrChange w:id="2485"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textAlignment w:val="auto"/>
                </w:pPr>
              </w:pPrChange>
            </w:pPr>
            <w:del w:id="2486" w:author="HendryHendry/선임연구원/Convergence(연)ATS그룹(hendry.hendry" w:date="2011-11-17T13:52:00Z">
              <w:r w:rsidRPr="00DE65D4" w:rsidDel="00EC02C3">
                <w:rPr>
                  <w:rFonts w:ascii="Arial" w:eastAsia="Gulim" w:hAnsi="Arial" w:cs="Arial"/>
                  <w:color w:val="000000"/>
                  <w:sz w:val="18"/>
                  <w:szCs w:val="18"/>
                  <w:lang w:eastAsia="ko-KR"/>
                </w:rPr>
                <w:delText>Class B</w:delText>
              </w:r>
            </w:del>
          </w:p>
        </w:tc>
        <w:tc>
          <w:tcPr>
            <w:tcW w:w="1060" w:type="dxa"/>
            <w:tcBorders>
              <w:top w:val="nil"/>
              <w:left w:val="nil"/>
              <w:bottom w:val="nil"/>
              <w:right w:val="nil"/>
            </w:tcBorders>
            <w:shd w:val="clear" w:color="auto" w:fill="auto"/>
            <w:noWrap/>
            <w:vAlign w:val="bottom"/>
            <w:hideMark/>
          </w:tcPr>
          <w:p w:rsidR="004200F5" w:rsidRDefault="00DE65D4" w:rsidP="004200F5">
            <w:pPr>
              <w:jc w:val="center"/>
              <w:rPr>
                <w:del w:id="2487" w:author="HendryHendry/선임연구원/Convergence(연)ATS그룹(hendry.hendry" w:date="2011-11-17T13:52:00Z"/>
                <w:rFonts w:ascii="Arial" w:eastAsia="Gulim" w:hAnsi="Arial" w:cs="Arial"/>
                <w:color w:val="000000"/>
                <w:sz w:val="18"/>
                <w:szCs w:val="18"/>
                <w:lang w:eastAsia="ko-KR"/>
              </w:rPr>
              <w:pPrChange w:id="2488"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489" w:author="HendryHendry/선임연구원/Convergence(연)ATS그룹(hendry.hendry" w:date="2011-11-17T13:52:00Z">
              <w:r w:rsidRPr="00DE65D4" w:rsidDel="00EC02C3">
                <w:rPr>
                  <w:rFonts w:ascii="Arial" w:eastAsia="Gulim" w:hAnsi="Arial" w:cs="Arial"/>
                  <w:color w:val="000000"/>
                  <w:sz w:val="18"/>
                  <w:szCs w:val="18"/>
                  <w:lang w:eastAsia="ko-KR"/>
                </w:rPr>
                <w:delText>0.1%</w:delText>
              </w:r>
            </w:del>
          </w:p>
        </w:tc>
        <w:tc>
          <w:tcPr>
            <w:tcW w:w="1060" w:type="dxa"/>
            <w:tcBorders>
              <w:top w:val="nil"/>
              <w:left w:val="nil"/>
              <w:bottom w:val="nil"/>
              <w:right w:val="nil"/>
            </w:tcBorders>
            <w:shd w:val="clear" w:color="auto" w:fill="auto"/>
            <w:noWrap/>
            <w:vAlign w:val="bottom"/>
            <w:hideMark/>
          </w:tcPr>
          <w:p w:rsidR="004200F5" w:rsidRDefault="00DE65D4" w:rsidP="004200F5">
            <w:pPr>
              <w:jc w:val="center"/>
              <w:rPr>
                <w:del w:id="2490" w:author="HendryHendry/선임연구원/Convergence(연)ATS그룹(hendry.hendry" w:date="2011-11-17T13:52:00Z"/>
                <w:rFonts w:ascii="Arial" w:eastAsia="Gulim" w:hAnsi="Arial" w:cs="Arial"/>
                <w:color w:val="000000"/>
                <w:sz w:val="18"/>
                <w:szCs w:val="18"/>
                <w:lang w:eastAsia="ko-KR"/>
              </w:rPr>
              <w:pPrChange w:id="2491"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492" w:author="HendryHendry/선임연구원/Convergence(연)ATS그룹(hendry.hendry" w:date="2011-11-17T13:52:00Z">
              <w:r w:rsidRPr="00DE65D4" w:rsidDel="00EC02C3">
                <w:rPr>
                  <w:rFonts w:ascii="Arial" w:eastAsia="Gulim" w:hAnsi="Arial" w:cs="Arial"/>
                  <w:color w:val="000000"/>
                  <w:sz w:val="18"/>
                  <w:szCs w:val="18"/>
                  <w:lang w:eastAsia="ko-KR"/>
                </w:rPr>
                <w:delText>0.0%</w:delText>
              </w:r>
            </w:del>
          </w:p>
        </w:tc>
        <w:tc>
          <w:tcPr>
            <w:tcW w:w="1060" w:type="dxa"/>
            <w:tcBorders>
              <w:top w:val="nil"/>
              <w:left w:val="nil"/>
              <w:bottom w:val="nil"/>
              <w:right w:val="single" w:sz="8" w:space="0" w:color="auto"/>
            </w:tcBorders>
            <w:shd w:val="clear" w:color="auto" w:fill="auto"/>
            <w:noWrap/>
            <w:vAlign w:val="bottom"/>
            <w:hideMark/>
          </w:tcPr>
          <w:p w:rsidR="004200F5" w:rsidRDefault="00DE65D4" w:rsidP="004200F5">
            <w:pPr>
              <w:jc w:val="center"/>
              <w:rPr>
                <w:del w:id="2493" w:author="HendryHendry/선임연구원/Convergence(연)ATS그룹(hendry.hendry" w:date="2011-11-17T13:52:00Z"/>
                <w:rFonts w:ascii="Arial" w:eastAsia="Gulim" w:hAnsi="Arial" w:cs="Arial"/>
                <w:color w:val="000000"/>
                <w:sz w:val="18"/>
                <w:szCs w:val="18"/>
                <w:lang w:eastAsia="ko-KR"/>
              </w:rPr>
              <w:pPrChange w:id="2494"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495" w:author="HendryHendry/선임연구원/Convergence(연)ATS그룹(hendry.hendry" w:date="2011-11-17T13:52:00Z">
              <w:r w:rsidRPr="00DE65D4" w:rsidDel="00EC02C3">
                <w:rPr>
                  <w:rFonts w:ascii="Arial" w:eastAsia="Gulim" w:hAnsi="Arial" w:cs="Arial"/>
                  <w:color w:val="000000"/>
                  <w:sz w:val="18"/>
                  <w:szCs w:val="18"/>
                  <w:lang w:eastAsia="ko-KR"/>
                </w:rPr>
                <w:delText>0.0%</w:delText>
              </w:r>
            </w:del>
          </w:p>
        </w:tc>
        <w:tc>
          <w:tcPr>
            <w:tcW w:w="1060" w:type="dxa"/>
            <w:tcBorders>
              <w:top w:val="nil"/>
              <w:left w:val="nil"/>
              <w:bottom w:val="nil"/>
              <w:right w:val="nil"/>
            </w:tcBorders>
            <w:shd w:val="clear" w:color="auto" w:fill="auto"/>
            <w:noWrap/>
            <w:vAlign w:val="bottom"/>
            <w:hideMark/>
          </w:tcPr>
          <w:p w:rsidR="004200F5" w:rsidRDefault="00DE65D4" w:rsidP="004200F5">
            <w:pPr>
              <w:jc w:val="center"/>
              <w:rPr>
                <w:del w:id="2496" w:author="HendryHendry/선임연구원/Convergence(연)ATS그룹(hendry.hendry" w:date="2011-11-17T13:52:00Z"/>
                <w:rFonts w:ascii="Arial" w:eastAsia="Gulim" w:hAnsi="Arial" w:cs="Arial"/>
                <w:color w:val="000000"/>
                <w:sz w:val="18"/>
                <w:szCs w:val="18"/>
                <w:lang w:eastAsia="ko-KR"/>
              </w:rPr>
              <w:pPrChange w:id="2497"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498" w:author="HendryHendry/선임연구원/Convergence(연)ATS그룹(hendry.hendry" w:date="2011-11-17T13:52:00Z">
              <w:r w:rsidRPr="00DE65D4" w:rsidDel="00EC02C3">
                <w:rPr>
                  <w:rFonts w:ascii="Arial" w:eastAsia="Gulim" w:hAnsi="Arial" w:cs="Arial"/>
                  <w:color w:val="000000"/>
                  <w:sz w:val="18"/>
                  <w:szCs w:val="18"/>
                  <w:lang w:eastAsia="ko-KR"/>
                </w:rPr>
                <w:delText>0.0%</w:delText>
              </w:r>
            </w:del>
          </w:p>
        </w:tc>
        <w:tc>
          <w:tcPr>
            <w:tcW w:w="1060" w:type="dxa"/>
            <w:tcBorders>
              <w:top w:val="nil"/>
              <w:left w:val="nil"/>
              <w:bottom w:val="nil"/>
              <w:right w:val="nil"/>
            </w:tcBorders>
            <w:shd w:val="clear" w:color="auto" w:fill="auto"/>
            <w:noWrap/>
            <w:vAlign w:val="bottom"/>
            <w:hideMark/>
          </w:tcPr>
          <w:p w:rsidR="004200F5" w:rsidRDefault="00DE65D4" w:rsidP="004200F5">
            <w:pPr>
              <w:jc w:val="center"/>
              <w:rPr>
                <w:del w:id="2499" w:author="HendryHendry/선임연구원/Convergence(연)ATS그룹(hendry.hendry" w:date="2011-11-17T13:52:00Z"/>
                <w:rFonts w:ascii="Arial" w:eastAsia="Gulim" w:hAnsi="Arial" w:cs="Arial"/>
                <w:color w:val="000000"/>
                <w:sz w:val="18"/>
                <w:szCs w:val="18"/>
                <w:lang w:eastAsia="ko-KR"/>
              </w:rPr>
              <w:pPrChange w:id="2500"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501" w:author="HendryHendry/선임연구원/Convergence(연)ATS그룹(hendry.hendry" w:date="2011-11-17T13:52:00Z">
              <w:r w:rsidRPr="00DE65D4" w:rsidDel="00EC02C3">
                <w:rPr>
                  <w:rFonts w:ascii="Arial" w:eastAsia="Gulim" w:hAnsi="Arial" w:cs="Arial"/>
                  <w:color w:val="000000"/>
                  <w:sz w:val="18"/>
                  <w:szCs w:val="18"/>
                  <w:lang w:eastAsia="ko-KR"/>
                </w:rPr>
                <w:delText>0.0%</w:delText>
              </w:r>
            </w:del>
          </w:p>
        </w:tc>
        <w:tc>
          <w:tcPr>
            <w:tcW w:w="1060" w:type="dxa"/>
            <w:tcBorders>
              <w:top w:val="nil"/>
              <w:left w:val="nil"/>
              <w:bottom w:val="nil"/>
              <w:right w:val="single" w:sz="8" w:space="0" w:color="auto"/>
            </w:tcBorders>
            <w:shd w:val="clear" w:color="auto" w:fill="auto"/>
            <w:noWrap/>
            <w:vAlign w:val="bottom"/>
            <w:hideMark/>
          </w:tcPr>
          <w:p w:rsidR="004200F5" w:rsidRDefault="00DE65D4" w:rsidP="004200F5">
            <w:pPr>
              <w:jc w:val="center"/>
              <w:rPr>
                <w:del w:id="2502" w:author="HendryHendry/선임연구원/Convergence(연)ATS그룹(hendry.hendry" w:date="2011-11-17T13:52:00Z"/>
                <w:rFonts w:ascii="Arial" w:eastAsia="Gulim" w:hAnsi="Arial" w:cs="Arial"/>
                <w:color w:val="000000"/>
                <w:sz w:val="18"/>
                <w:szCs w:val="18"/>
                <w:lang w:eastAsia="ko-KR"/>
              </w:rPr>
              <w:pPrChange w:id="2503"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504" w:author="HendryHendry/선임연구원/Convergence(연)ATS그룹(hendry.hendry" w:date="2011-11-17T13:52:00Z">
              <w:r w:rsidRPr="00DE65D4" w:rsidDel="00EC02C3">
                <w:rPr>
                  <w:rFonts w:ascii="Arial" w:eastAsia="Gulim" w:hAnsi="Arial" w:cs="Arial"/>
                  <w:color w:val="000000"/>
                  <w:sz w:val="18"/>
                  <w:szCs w:val="18"/>
                  <w:lang w:eastAsia="ko-KR"/>
                </w:rPr>
                <w:delText>0.0%</w:delText>
              </w:r>
            </w:del>
          </w:p>
        </w:tc>
      </w:tr>
      <w:tr w:rsidR="00DE65D4" w:rsidRPr="00DE65D4" w:rsidDel="00EC02C3" w:rsidTr="00DE65D4">
        <w:trPr>
          <w:trHeight w:val="240"/>
          <w:jc w:val="center"/>
          <w:del w:id="2505" w:author="HendryHendry/선임연구원/Convergence(연)ATS그룹(hendry.hendry" w:date="2011-11-17T13:52:00Z"/>
        </w:trPr>
        <w:tc>
          <w:tcPr>
            <w:tcW w:w="1300" w:type="dxa"/>
            <w:tcBorders>
              <w:top w:val="nil"/>
              <w:left w:val="single" w:sz="8" w:space="0" w:color="auto"/>
              <w:bottom w:val="nil"/>
              <w:right w:val="single" w:sz="8" w:space="0" w:color="auto"/>
            </w:tcBorders>
            <w:shd w:val="clear" w:color="auto" w:fill="auto"/>
            <w:noWrap/>
            <w:vAlign w:val="bottom"/>
            <w:hideMark/>
          </w:tcPr>
          <w:p w:rsidR="004200F5" w:rsidRDefault="00DE65D4" w:rsidP="004200F5">
            <w:pPr>
              <w:jc w:val="center"/>
              <w:rPr>
                <w:del w:id="2506" w:author="HendryHendry/선임연구원/Convergence(연)ATS그룹(hendry.hendry" w:date="2011-11-17T13:52:00Z"/>
                <w:rFonts w:ascii="Arial" w:eastAsia="Gulim" w:hAnsi="Arial" w:cs="Arial"/>
                <w:color w:val="000000"/>
                <w:sz w:val="18"/>
                <w:szCs w:val="18"/>
                <w:lang w:eastAsia="ko-KR"/>
              </w:rPr>
              <w:pPrChange w:id="2507"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textAlignment w:val="auto"/>
                </w:pPr>
              </w:pPrChange>
            </w:pPr>
            <w:del w:id="2508" w:author="HendryHendry/선임연구원/Convergence(연)ATS그룹(hendry.hendry" w:date="2011-11-17T13:52:00Z">
              <w:r w:rsidRPr="00DE65D4" w:rsidDel="00EC02C3">
                <w:rPr>
                  <w:rFonts w:ascii="Arial" w:eastAsia="Gulim" w:hAnsi="Arial" w:cs="Arial"/>
                  <w:color w:val="000000"/>
                  <w:sz w:val="18"/>
                  <w:szCs w:val="18"/>
                  <w:lang w:eastAsia="ko-KR"/>
                </w:rPr>
                <w:delText>Class C</w:delText>
              </w:r>
            </w:del>
          </w:p>
        </w:tc>
        <w:tc>
          <w:tcPr>
            <w:tcW w:w="1060" w:type="dxa"/>
            <w:tcBorders>
              <w:top w:val="nil"/>
              <w:left w:val="nil"/>
              <w:bottom w:val="nil"/>
              <w:right w:val="nil"/>
            </w:tcBorders>
            <w:shd w:val="clear" w:color="auto" w:fill="auto"/>
            <w:noWrap/>
            <w:vAlign w:val="bottom"/>
            <w:hideMark/>
          </w:tcPr>
          <w:p w:rsidR="004200F5" w:rsidRDefault="00DE65D4" w:rsidP="004200F5">
            <w:pPr>
              <w:jc w:val="center"/>
              <w:rPr>
                <w:del w:id="2509" w:author="HendryHendry/선임연구원/Convergence(연)ATS그룹(hendry.hendry" w:date="2011-11-17T13:52:00Z"/>
                <w:rFonts w:ascii="Arial" w:eastAsia="Gulim" w:hAnsi="Arial" w:cs="Arial"/>
                <w:color w:val="000000"/>
                <w:sz w:val="18"/>
                <w:szCs w:val="18"/>
                <w:lang w:eastAsia="ko-KR"/>
              </w:rPr>
              <w:pPrChange w:id="2510"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511" w:author="HendryHendry/선임연구원/Convergence(연)ATS그룹(hendry.hendry" w:date="2011-11-17T13:52:00Z">
              <w:r w:rsidRPr="00DE65D4" w:rsidDel="00EC02C3">
                <w:rPr>
                  <w:rFonts w:ascii="Arial" w:eastAsia="Gulim" w:hAnsi="Arial" w:cs="Arial"/>
                  <w:color w:val="000000"/>
                  <w:sz w:val="18"/>
                  <w:szCs w:val="18"/>
                  <w:lang w:eastAsia="ko-KR"/>
                </w:rPr>
                <w:delText>0.1%</w:delText>
              </w:r>
            </w:del>
          </w:p>
        </w:tc>
        <w:tc>
          <w:tcPr>
            <w:tcW w:w="1060" w:type="dxa"/>
            <w:tcBorders>
              <w:top w:val="nil"/>
              <w:left w:val="nil"/>
              <w:bottom w:val="nil"/>
              <w:right w:val="nil"/>
            </w:tcBorders>
            <w:shd w:val="clear" w:color="auto" w:fill="auto"/>
            <w:noWrap/>
            <w:vAlign w:val="bottom"/>
            <w:hideMark/>
          </w:tcPr>
          <w:p w:rsidR="004200F5" w:rsidRDefault="00DE65D4" w:rsidP="004200F5">
            <w:pPr>
              <w:jc w:val="center"/>
              <w:rPr>
                <w:del w:id="2512" w:author="HendryHendry/선임연구원/Convergence(연)ATS그룹(hendry.hendry" w:date="2011-11-17T13:52:00Z"/>
                <w:rFonts w:ascii="Arial" w:eastAsia="Gulim" w:hAnsi="Arial" w:cs="Arial"/>
                <w:color w:val="000000"/>
                <w:sz w:val="18"/>
                <w:szCs w:val="18"/>
                <w:lang w:eastAsia="ko-KR"/>
              </w:rPr>
              <w:pPrChange w:id="2513"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514" w:author="HendryHendry/선임연구원/Convergence(연)ATS그룹(hendry.hendry" w:date="2011-11-17T13:52:00Z">
              <w:r w:rsidRPr="00DE65D4" w:rsidDel="00EC02C3">
                <w:rPr>
                  <w:rFonts w:ascii="Arial" w:eastAsia="Gulim" w:hAnsi="Arial" w:cs="Arial"/>
                  <w:color w:val="000000"/>
                  <w:sz w:val="18"/>
                  <w:szCs w:val="18"/>
                  <w:lang w:eastAsia="ko-KR"/>
                </w:rPr>
                <w:delText>0.1%</w:delText>
              </w:r>
            </w:del>
          </w:p>
        </w:tc>
        <w:tc>
          <w:tcPr>
            <w:tcW w:w="1060" w:type="dxa"/>
            <w:tcBorders>
              <w:top w:val="nil"/>
              <w:left w:val="nil"/>
              <w:bottom w:val="nil"/>
              <w:right w:val="single" w:sz="8" w:space="0" w:color="auto"/>
            </w:tcBorders>
            <w:shd w:val="clear" w:color="auto" w:fill="auto"/>
            <w:noWrap/>
            <w:vAlign w:val="bottom"/>
            <w:hideMark/>
          </w:tcPr>
          <w:p w:rsidR="004200F5" w:rsidRDefault="00DE65D4" w:rsidP="004200F5">
            <w:pPr>
              <w:jc w:val="center"/>
              <w:rPr>
                <w:del w:id="2515" w:author="HendryHendry/선임연구원/Convergence(연)ATS그룹(hendry.hendry" w:date="2011-11-17T13:52:00Z"/>
                <w:rFonts w:ascii="Arial" w:eastAsia="Gulim" w:hAnsi="Arial" w:cs="Arial"/>
                <w:color w:val="000000"/>
                <w:sz w:val="18"/>
                <w:szCs w:val="18"/>
                <w:lang w:eastAsia="ko-KR"/>
              </w:rPr>
              <w:pPrChange w:id="2516"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517" w:author="HendryHendry/선임연구원/Convergence(연)ATS그룹(hendry.hendry" w:date="2011-11-17T13:52:00Z">
              <w:r w:rsidRPr="00DE65D4" w:rsidDel="00EC02C3">
                <w:rPr>
                  <w:rFonts w:ascii="Arial" w:eastAsia="Gulim" w:hAnsi="Arial" w:cs="Arial"/>
                  <w:color w:val="000000"/>
                  <w:sz w:val="18"/>
                  <w:szCs w:val="18"/>
                  <w:lang w:eastAsia="ko-KR"/>
                </w:rPr>
                <w:delText>0.1%</w:delText>
              </w:r>
            </w:del>
          </w:p>
        </w:tc>
        <w:tc>
          <w:tcPr>
            <w:tcW w:w="1060" w:type="dxa"/>
            <w:tcBorders>
              <w:top w:val="nil"/>
              <w:left w:val="nil"/>
              <w:bottom w:val="nil"/>
              <w:right w:val="nil"/>
            </w:tcBorders>
            <w:shd w:val="clear" w:color="auto" w:fill="auto"/>
            <w:noWrap/>
            <w:vAlign w:val="bottom"/>
            <w:hideMark/>
          </w:tcPr>
          <w:p w:rsidR="004200F5" w:rsidRDefault="00DE65D4" w:rsidP="004200F5">
            <w:pPr>
              <w:jc w:val="center"/>
              <w:rPr>
                <w:del w:id="2518" w:author="HendryHendry/선임연구원/Convergence(연)ATS그룹(hendry.hendry" w:date="2011-11-17T13:52:00Z"/>
                <w:rFonts w:ascii="Arial" w:eastAsia="Gulim" w:hAnsi="Arial" w:cs="Arial"/>
                <w:color w:val="000000"/>
                <w:sz w:val="18"/>
                <w:szCs w:val="18"/>
                <w:lang w:eastAsia="ko-KR"/>
              </w:rPr>
              <w:pPrChange w:id="2519"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520" w:author="HendryHendry/선임연구원/Convergence(연)ATS그룹(hendry.hendry" w:date="2011-11-17T13:52:00Z">
              <w:r w:rsidRPr="00DE65D4" w:rsidDel="00EC02C3">
                <w:rPr>
                  <w:rFonts w:ascii="Arial" w:eastAsia="Gulim" w:hAnsi="Arial" w:cs="Arial"/>
                  <w:color w:val="000000"/>
                  <w:sz w:val="18"/>
                  <w:szCs w:val="18"/>
                  <w:lang w:eastAsia="ko-KR"/>
                </w:rPr>
                <w:delText>0.1%</w:delText>
              </w:r>
            </w:del>
          </w:p>
        </w:tc>
        <w:tc>
          <w:tcPr>
            <w:tcW w:w="1060" w:type="dxa"/>
            <w:tcBorders>
              <w:top w:val="nil"/>
              <w:left w:val="nil"/>
              <w:bottom w:val="nil"/>
              <w:right w:val="nil"/>
            </w:tcBorders>
            <w:shd w:val="clear" w:color="auto" w:fill="auto"/>
            <w:noWrap/>
            <w:vAlign w:val="bottom"/>
            <w:hideMark/>
          </w:tcPr>
          <w:p w:rsidR="004200F5" w:rsidRDefault="00DE65D4" w:rsidP="004200F5">
            <w:pPr>
              <w:jc w:val="center"/>
              <w:rPr>
                <w:del w:id="2521" w:author="HendryHendry/선임연구원/Convergence(연)ATS그룹(hendry.hendry" w:date="2011-11-17T13:52:00Z"/>
                <w:rFonts w:ascii="Arial" w:eastAsia="Gulim" w:hAnsi="Arial" w:cs="Arial"/>
                <w:color w:val="000000"/>
                <w:sz w:val="18"/>
                <w:szCs w:val="18"/>
                <w:lang w:eastAsia="ko-KR"/>
              </w:rPr>
              <w:pPrChange w:id="2522"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523" w:author="HendryHendry/선임연구원/Convergence(연)ATS그룹(hendry.hendry" w:date="2011-11-17T13:52:00Z">
              <w:r w:rsidRPr="00DE65D4" w:rsidDel="00EC02C3">
                <w:rPr>
                  <w:rFonts w:ascii="Arial" w:eastAsia="Gulim" w:hAnsi="Arial" w:cs="Arial"/>
                  <w:color w:val="000000"/>
                  <w:sz w:val="18"/>
                  <w:szCs w:val="18"/>
                  <w:lang w:eastAsia="ko-KR"/>
                </w:rPr>
                <w:delText>0.1%</w:delText>
              </w:r>
            </w:del>
          </w:p>
        </w:tc>
        <w:tc>
          <w:tcPr>
            <w:tcW w:w="1060" w:type="dxa"/>
            <w:tcBorders>
              <w:top w:val="nil"/>
              <w:left w:val="nil"/>
              <w:bottom w:val="nil"/>
              <w:right w:val="single" w:sz="8" w:space="0" w:color="auto"/>
            </w:tcBorders>
            <w:shd w:val="clear" w:color="auto" w:fill="auto"/>
            <w:noWrap/>
            <w:vAlign w:val="bottom"/>
            <w:hideMark/>
          </w:tcPr>
          <w:p w:rsidR="004200F5" w:rsidRDefault="00DE65D4" w:rsidP="004200F5">
            <w:pPr>
              <w:jc w:val="center"/>
              <w:rPr>
                <w:del w:id="2524" w:author="HendryHendry/선임연구원/Convergence(연)ATS그룹(hendry.hendry" w:date="2011-11-17T13:52:00Z"/>
                <w:rFonts w:ascii="Arial" w:eastAsia="Gulim" w:hAnsi="Arial" w:cs="Arial"/>
                <w:color w:val="000000"/>
                <w:sz w:val="18"/>
                <w:szCs w:val="18"/>
                <w:lang w:eastAsia="ko-KR"/>
              </w:rPr>
              <w:pPrChange w:id="2525"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526" w:author="HendryHendry/선임연구원/Convergence(연)ATS그룹(hendry.hendry" w:date="2011-11-17T13:52:00Z">
              <w:r w:rsidRPr="00DE65D4" w:rsidDel="00EC02C3">
                <w:rPr>
                  <w:rFonts w:ascii="Arial" w:eastAsia="Gulim" w:hAnsi="Arial" w:cs="Arial"/>
                  <w:color w:val="000000"/>
                  <w:sz w:val="18"/>
                  <w:szCs w:val="18"/>
                  <w:lang w:eastAsia="ko-KR"/>
                </w:rPr>
                <w:delText>0.1%</w:delText>
              </w:r>
            </w:del>
          </w:p>
        </w:tc>
      </w:tr>
      <w:tr w:rsidR="00DE65D4" w:rsidRPr="00DE65D4" w:rsidDel="00EC02C3" w:rsidTr="00DE65D4">
        <w:trPr>
          <w:trHeight w:val="240"/>
          <w:jc w:val="center"/>
          <w:del w:id="2527" w:author="HendryHendry/선임연구원/Convergence(연)ATS그룹(hendry.hendry" w:date="2011-11-17T13:52:00Z"/>
        </w:trPr>
        <w:tc>
          <w:tcPr>
            <w:tcW w:w="1300" w:type="dxa"/>
            <w:tcBorders>
              <w:top w:val="nil"/>
              <w:left w:val="single" w:sz="8" w:space="0" w:color="auto"/>
              <w:bottom w:val="nil"/>
              <w:right w:val="single" w:sz="8" w:space="0" w:color="auto"/>
            </w:tcBorders>
            <w:shd w:val="clear" w:color="auto" w:fill="auto"/>
            <w:noWrap/>
            <w:vAlign w:val="bottom"/>
            <w:hideMark/>
          </w:tcPr>
          <w:p w:rsidR="004200F5" w:rsidRDefault="00DE65D4" w:rsidP="004200F5">
            <w:pPr>
              <w:jc w:val="center"/>
              <w:rPr>
                <w:del w:id="2528" w:author="HendryHendry/선임연구원/Convergence(연)ATS그룹(hendry.hendry" w:date="2011-11-17T13:52:00Z"/>
                <w:rFonts w:ascii="Arial" w:eastAsia="Gulim" w:hAnsi="Arial" w:cs="Arial"/>
                <w:color w:val="000000"/>
                <w:sz w:val="18"/>
                <w:szCs w:val="18"/>
                <w:lang w:eastAsia="ko-KR"/>
              </w:rPr>
              <w:pPrChange w:id="2529"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textAlignment w:val="auto"/>
                </w:pPr>
              </w:pPrChange>
            </w:pPr>
            <w:del w:id="2530" w:author="HendryHendry/선임연구원/Convergence(연)ATS그룹(hendry.hendry" w:date="2011-11-17T13:52:00Z">
              <w:r w:rsidRPr="00DE65D4" w:rsidDel="00EC02C3">
                <w:rPr>
                  <w:rFonts w:ascii="Arial" w:eastAsia="Gulim" w:hAnsi="Arial" w:cs="Arial"/>
                  <w:color w:val="000000"/>
                  <w:sz w:val="18"/>
                  <w:szCs w:val="18"/>
                  <w:lang w:eastAsia="ko-KR"/>
                </w:rPr>
                <w:delText>Class D</w:delText>
              </w:r>
            </w:del>
          </w:p>
        </w:tc>
        <w:tc>
          <w:tcPr>
            <w:tcW w:w="1060" w:type="dxa"/>
            <w:tcBorders>
              <w:top w:val="nil"/>
              <w:left w:val="nil"/>
              <w:bottom w:val="nil"/>
              <w:right w:val="nil"/>
            </w:tcBorders>
            <w:shd w:val="clear" w:color="auto" w:fill="auto"/>
            <w:noWrap/>
            <w:vAlign w:val="bottom"/>
            <w:hideMark/>
          </w:tcPr>
          <w:p w:rsidR="004200F5" w:rsidRDefault="00DE65D4" w:rsidP="004200F5">
            <w:pPr>
              <w:jc w:val="center"/>
              <w:rPr>
                <w:del w:id="2531" w:author="HendryHendry/선임연구원/Convergence(연)ATS그룹(hendry.hendry" w:date="2011-11-17T13:52:00Z"/>
                <w:rFonts w:ascii="Arial" w:eastAsia="Gulim" w:hAnsi="Arial" w:cs="Arial"/>
                <w:color w:val="000000"/>
                <w:sz w:val="18"/>
                <w:szCs w:val="18"/>
                <w:lang w:eastAsia="ko-KR"/>
              </w:rPr>
              <w:pPrChange w:id="2532"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533" w:author="HendryHendry/선임연구원/Convergence(연)ATS그룹(hendry.hendry" w:date="2011-11-17T13:52:00Z">
              <w:r w:rsidRPr="00DE65D4" w:rsidDel="00EC02C3">
                <w:rPr>
                  <w:rFonts w:ascii="Arial" w:eastAsia="Gulim" w:hAnsi="Arial" w:cs="Arial"/>
                  <w:color w:val="000000"/>
                  <w:sz w:val="18"/>
                  <w:szCs w:val="18"/>
                  <w:lang w:eastAsia="ko-KR"/>
                </w:rPr>
                <w:delText>0.3%</w:delText>
              </w:r>
            </w:del>
          </w:p>
        </w:tc>
        <w:tc>
          <w:tcPr>
            <w:tcW w:w="1060" w:type="dxa"/>
            <w:tcBorders>
              <w:top w:val="nil"/>
              <w:left w:val="nil"/>
              <w:bottom w:val="nil"/>
              <w:right w:val="nil"/>
            </w:tcBorders>
            <w:shd w:val="clear" w:color="auto" w:fill="auto"/>
            <w:noWrap/>
            <w:vAlign w:val="bottom"/>
            <w:hideMark/>
          </w:tcPr>
          <w:p w:rsidR="004200F5" w:rsidRDefault="00DE65D4" w:rsidP="004200F5">
            <w:pPr>
              <w:jc w:val="center"/>
              <w:rPr>
                <w:del w:id="2534" w:author="HendryHendry/선임연구원/Convergence(연)ATS그룹(hendry.hendry" w:date="2011-11-17T13:52:00Z"/>
                <w:rFonts w:ascii="Arial" w:eastAsia="Gulim" w:hAnsi="Arial" w:cs="Arial"/>
                <w:color w:val="000000"/>
                <w:sz w:val="18"/>
                <w:szCs w:val="18"/>
                <w:lang w:eastAsia="ko-KR"/>
              </w:rPr>
              <w:pPrChange w:id="2535"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536" w:author="HendryHendry/선임연구원/Convergence(연)ATS그룹(hendry.hendry" w:date="2011-11-17T13:52:00Z">
              <w:r w:rsidRPr="00DE65D4" w:rsidDel="00EC02C3">
                <w:rPr>
                  <w:rFonts w:ascii="Arial" w:eastAsia="Gulim" w:hAnsi="Arial" w:cs="Arial"/>
                  <w:color w:val="000000"/>
                  <w:sz w:val="18"/>
                  <w:szCs w:val="18"/>
                  <w:lang w:eastAsia="ko-KR"/>
                </w:rPr>
                <w:delText>0.2%</w:delText>
              </w:r>
            </w:del>
          </w:p>
        </w:tc>
        <w:tc>
          <w:tcPr>
            <w:tcW w:w="1060" w:type="dxa"/>
            <w:tcBorders>
              <w:top w:val="nil"/>
              <w:left w:val="nil"/>
              <w:bottom w:val="nil"/>
              <w:right w:val="single" w:sz="8" w:space="0" w:color="auto"/>
            </w:tcBorders>
            <w:shd w:val="clear" w:color="auto" w:fill="auto"/>
            <w:noWrap/>
            <w:vAlign w:val="bottom"/>
            <w:hideMark/>
          </w:tcPr>
          <w:p w:rsidR="004200F5" w:rsidRDefault="00DE65D4" w:rsidP="004200F5">
            <w:pPr>
              <w:jc w:val="center"/>
              <w:rPr>
                <w:del w:id="2537" w:author="HendryHendry/선임연구원/Convergence(연)ATS그룹(hendry.hendry" w:date="2011-11-17T13:52:00Z"/>
                <w:rFonts w:ascii="Arial" w:eastAsia="Gulim" w:hAnsi="Arial" w:cs="Arial"/>
                <w:color w:val="000000"/>
                <w:sz w:val="18"/>
                <w:szCs w:val="18"/>
                <w:lang w:eastAsia="ko-KR"/>
              </w:rPr>
              <w:pPrChange w:id="2538"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539" w:author="HendryHendry/선임연구원/Convergence(연)ATS그룹(hendry.hendry" w:date="2011-11-17T13:52:00Z">
              <w:r w:rsidRPr="00DE65D4" w:rsidDel="00EC02C3">
                <w:rPr>
                  <w:rFonts w:ascii="Arial" w:eastAsia="Gulim" w:hAnsi="Arial" w:cs="Arial"/>
                  <w:color w:val="000000"/>
                  <w:sz w:val="18"/>
                  <w:szCs w:val="18"/>
                  <w:lang w:eastAsia="ko-KR"/>
                </w:rPr>
                <w:delText>0.2%</w:delText>
              </w:r>
            </w:del>
          </w:p>
        </w:tc>
        <w:tc>
          <w:tcPr>
            <w:tcW w:w="1060" w:type="dxa"/>
            <w:tcBorders>
              <w:top w:val="nil"/>
              <w:left w:val="nil"/>
              <w:bottom w:val="nil"/>
              <w:right w:val="nil"/>
            </w:tcBorders>
            <w:shd w:val="clear" w:color="auto" w:fill="auto"/>
            <w:noWrap/>
            <w:vAlign w:val="bottom"/>
            <w:hideMark/>
          </w:tcPr>
          <w:p w:rsidR="004200F5" w:rsidRDefault="00DE65D4" w:rsidP="004200F5">
            <w:pPr>
              <w:jc w:val="center"/>
              <w:rPr>
                <w:del w:id="2540" w:author="HendryHendry/선임연구원/Convergence(연)ATS그룹(hendry.hendry" w:date="2011-11-17T13:52:00Z"/>
                <w:rFonts w:ascii="Arial" w:eastAsia="Gulim" w:hAnsi="Arial" w:cs="Arial"/>
                <w:color w:val="000000"/>
                <w:sz w:val="18"/>
                <w:szCs w:val="18"/>
                <w:lang w:eastAsia="ko-KR"/>
              </w:rPr>
              <w:pPrChange w:id="2541"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542" w:author="HendryHendry/선임연구원/Convergence(연)ATS그룹(hendry.hendry" w:date="2011-11-17T13:52:00Z">
              <w:r w:rsidRPr="00DE65D4" w:rsidDel="00EC02C3">
                <w:rPr>
                  <w:rFonts w:ascii="Arial" w:eastAsia="Gulim" w:hAnsi="Arial" w:cs="Arial"/>
                  <w:color w:val="000000"/>
                  <w:sz w:val="18"/>
                  <w:szCs w:val="18"/>
                  <w:lang w:eastAsia="ko-KR"/>
                </w:rPr>
                <w:delText>0.2%</w:delText>
              </w:r>
            </w:del>
          </w:p>
        </w:tc>
        <w:tc>
          <w:tcPr>
            <w:tcW w:w="1060" w:type="dxa"/>
            <w:tcBorders>
              <w:top w:val="nil"/>
              <w:left w:val="nil"/>
              <w:bottom w:val="nil"/>
              <w:right w:val="nil"/>
            </w:tcBorders>
            <w:shd w:val="clear" w:color="auto" w:fill="auto"/>
            <w:noWrap/>
            <w:vAlign w:val="bottom"/>
            <w:hideMark/>
          </w:tcPr>
          <w:p w:rsidR="004200F5" w:rsidRDefault="00DE65D4" w:rsidP="004200F5">
            <w:pPr>
              <w:jc w:val="center"/>
              <w:rPr>
                <w:del w:id="2543" w:author="HendryHendry/선임연구원/Convergence(연)ATS그룹(hendry.hendry" w:date="2011-11-17T13:52:00Z"/>
                <w:rFonts w:ascii="Arial" w:eastAsia="Gulim" w:hAnsi="Arial" w:cs="Arial"/>
                <w:color w:val="000000"/>
                <w:sz w:val="18"/>
                <w:szCs w:val="18"/>
                <w:lang w:eastAsia="ko-KR"/>
              </w:rPr>
              <w:pPrChange w:id="2544"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545" w:author="HendryHendry/선임연구원/Convergence(연)ATS그룹(hendry.hendry" w:date="2011-11-17T13:52:00Z">
              <w:r w:rsidRPr="00DE65D4" w:rsidDel="00EC02C3">
                <w:rPr>
                  <w:rFonts w:ascii="Arial" w:eastAsia="Gulim" w:hAnsi="Arial" w:cs="Arial"/>
                  <w:color w:val="000000"/>
                  <w:sz w:val="18"/>
                  <w:szCs w:val="18"/>
                  <w:lang w:eastAsia="ko-KR"/>
                </w:rPr>
                <w:delText>0.2%</w:delText>
              </w:r>
            </w:del>
          </w:p>
        </w:tc>
        <w:tc>
          <w:tcPr>
            <w:tcW w:w="1060" w:type="dxa"/>
            <w:tcBorders>
              <w:top w:val="nil"/>
              <w:left w:val="nil"/>
              <w:bottom w:val="nil"/>
              <w:right w:val="single" w:sz="8" w:space="0" w:color="auto"/>
            </w:tcBorders>
            <w:shd w:val="clear" w:color="auto" w:fill="auto"/>
            <w:noWrap/>
            <w:vAlign w:val="bottom"/>
            <w:hideMark/>
          </w:tcPr>
          <w:p w:rsidR="004200F5" w:rsidRDefault="00DE65D4" w:rsidP="004200F5">
            <w:pPr>
              <w:jc w:val="center"/>
              <w:rPr>
                <w:del w:id="2546" w:author="HendryHendry/선임연구원/Convergence(연)ATS그룹(hendry.hendry" w:date="2011-11-17T13:52:00Z"/>
                <w:rFonts w:ascii="Arial" w:eastAsia="Gulim" w:hAnsi="Arial" w:cs="Arial"/>
                <w:color w:val="000000"/>
                <w:sz w:val="18"/>
                <w:szCs w:val="18"/>
                <w:lang w:eastAsia="ko-KR"/>
              </w:rPr>
              <w:pPrChange w:id="2547"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548" w:author="HendryHendry/선임연구원/Convergence(연)ATS그룹(hendry.hendry" w:date="2011-11-17T13:52:00Z">
              <w:r w:rsidRPr="00DE65D4" w:rsidDel="00EC02C3">
                <w:rPr>
                  <w:rFonts w:ascii="Arial" w:eastAsia="Gulim" w:hAnsi="Arial" w:cs="Arial"/>
                  <w:color w:val="000000"/>
                  <w:sz w:val="18"/>
                  <w:szCs w:val="18"/>
                  <w:lang w:eastAsia="ko-KR"/>
                </w:rPr>
                <w:delText>0.2%</w:delText>
              </w:r>
            </w:del>
          </w:p>
        </w:tc>
      </w:tr>
      <w:tr w:rsidR="00DE65D4" w:rsidRPr="00DE65D4" w:rsidDel="00EC02C3" w:rsidTr="00DE65D4">
        <w:trPr>
          <w:trHeight w:val="240"/>
          <w:jc w:val="center"/>
          <w:del w:id="2549" w:author="HendryHendry/선임연구원/Convergence(연)ATS그룹(hendry.hendry" w:date="2011-11-17T13:52:00Z"/>
        </w:trPr>
        <w:tc>
          <w:tcPr>
            <w:tcW w:w="1300" w:type="dxa"/>
            <w:tcBorders>
              <w:top w:val="nil"/>
              <w:left w:val="single" w:sz="8" w:space="0" w:color="auto"/>
              <w:bottom w:val="nil"/>
              <w:right w:val="single" w:sz="8" w:space="0" w:color="auto"/>
            </w:tcBorders>
            <w:shd w:val="clear" w:color="auto" w:fill="auto"/>
            <w:noWrap/>
            <w:vAlign w:val="bottom"/>
            <w:hideMark/>
          </w:tcPr>
          <w:p w:rsidR="004200F5" w:rsidRDefault="00DE65D4" w:rsidP="004200F5">
            <w:pPr>
              <w:jc w:val="center"/>
              <w:rPr>
                <w:del w:id="2550" w:author="HendryHendry/선임연구원/Convergence(연)ATS그룹(hendry.hendry" w:date="2011-11-17T13:52:00Z"/>
                <w:rFonts w:ascii="Arial" w:eastAsia="Gulim" w:hAnsi="Arial" w:cs="Arial"/>
                <w:color w:val="000000"/>
                <w:sz w:val="18"/>
                <w:szCs w:val="18"/>
                <w:lang w:eastAsia="ko-KR"/>
              </w:rPr>
              <w:pPrChange w:id="2551"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textAlignment w:val="auto"/>
                </w:pPr>
              </w:pPrChange>
            </w:pPr>
            <w:del w:id="2552" w:author="HendryHendry/선임연구원/Convergence(연)ATS그룹(hendry.hendry" w:date="2011-11-17T13:52:00Z">
              <w:r w:rsidRPr="00DE65D4" w:rsidDel="00EC02C3">
                <w:rPr>
                  <w:rFonts w:ascii="Arial" w:eastAsia="Gulim" w:hAnsi="Arial" w:cs="Arial"/>
                  <w:color w:val="000000"/>
                  <w:sz w:val="18"/>
                  <w:szCs w:val="18"/>
                  <w:lang w:eastAsia="ko-KR"/>
                </w:rPr>
                <w:delText>Class E</w:delText>
              </w:r>
            </w:del>
          </w:p>
        </w:tc>
        <w:tc>
          <w:tcPr>
            <w:tcW w:w="1060" w:type="dxa"/>
            <w:tcBorders>
              <w:top w:val="nil"/>
              <w:left w:val="nil"/>
              <w:bottom w:val="nil"/>
              <w:right w:val="nil"/>
            </w:tcBorders>
            <w:shd w:val="clear" w:color="auto" w:fill="auto"/>
            <w:noWrap/>
            <w:vAlign w:val="bottom"/>
            <w:hideMark/>
          </w:tcPr>
          <w:p w:rsidR="004200F5" w:rsidRDefault="00DE65D4" w:rsidP="004200F5">
            <w:pPr>
              <w:jc w:val="center"/>
              <w:rPr>
                <w:del w:id="2553" w:author="HendryHendry/선임연구원/Convergence(연)ATS그룹(hendry.hendry" w:date="2011-11-17T13:52:00Z"/>
                <w:rFonts w:ascii="Arial" w:eastAsia="Gulim" w:hAnsi="Arial" w:cs="Arial"/>
                <w:color w:val="000000"/>
                <w:sz w:val="18"/>
                <w:szCs w:val="18"/>
                <w:lang w:eastAsia="ko-KR"/>
              </w:rPr>
              <w:pPrChange w:id="2554"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555" w:author="HendryHendry/선임연구원/Convergence(연)ATS그룹(hendry.hendry" w:date="2011-11-17T13:52:00Z">
              <w:r w:rsidRPr="00DE65D4" w:rsidDel="00EC02C3">
                <w:rPr>
                  <w:rFonts w:ascii="Arial" w:eastAsia="Gulim" w:hAnsi="Arial" w:cs="Arial"/>
                  <w:color w:val="000000"/>
                  <w:sz w:val="18"/>
                  <w:szCs w:val="18"/>
                  <w:lang w:eastAsia="ko-KR"/>
                </w:rPr>
                <w:delText xml:space="preserve">　</w:delText>
              </w:r>
            </w:del>
          </w:p>
        </w:tc>
        <w:tc>
          <w:tcPr>
            <w:tcW w:w="1060" w:type="dxa"/>
            <w:tcBorders>
              <w:top w:val="nil"/>
              <w:left w:val="nil"/>
              <w:bottom w:val="nil"/>
              <w:right w:val="nil"/>
            </w:tcBorders>
            <w:shd w:val="clear" w:color="auto" w:fill="auto"/>
            <w:noWrap/>
            <w:vAlign w:val="bottom"/>
            <w:hideMark/>
          </w:tcPr>
          <w:p w:rsidR="004200F5" w:rsidRDefault="004200F5" w:rsidP="004200F5">
            <w:pPr>
              <w:jc w:val="center"/>
              <w:rPr>
                <w:del w:id="2556" w:author="HendryHendry/선임연구원/Convergence(연)ATS그룹(hendry.hendry" w:date="2011-11-17T13:52:00Z"/>
                <w:rFonts w:ascii="Arial" w:eastAsia="Gulim" w:hAnsi="Arial" w:cs="Arial"/>
                <w:color w:val="000000"/>
                <w:sz w:val="18"/>
                <w:szCs w:val="18"/>
                <w:lang w:eastAsia="ko-KR"/>
              </w:rPr>
              <w:pPrChange w:id="2557"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p>
        </w:tc>
        <w:tc>
          <w:tcPr>
            <w:tcW w:w="1060" w:type="dxa"/>
            <w:tcBorders>
              <w:top w:val="nil"/>
              <w:left w:val="nil"/>
              <w:bottom w:val="nil"/>
              <w:right w:val="single" w:sz="8" w:space="0" w:color="auto"/>
            </w:tcBorders>
            <w:shd w:val="clear" w:color="auto" w:fill="auto"/>
            <w:noWrap/>
            <w:vAlign w:val="bottom"/>
            <w:hideMark/>
          </w:tcPr>
          <w:p w:rsidR="004200F5" w:rsidRDefault="00DE65D4" w:rsidP="004200F5">
            <w:pPr>
              <w:jc w:val="center"/>
              <w:rPr>
                <w:del w:id="2558" w:author="HendryHendry/선임연구원/Convergence(연)ATS그룹(hendry.hendry" w:date="2011-11-17T13:52:00Z"/>
                <w:rFonts w:ascii="Arial" w:eastAsia="Gulim" w:hAnsi="Arial" w:cs="Arial"/>
                <w:color w:val="000000"/>
                <w:sz w:val="18"/>
                <w:szCs w:val="18"/>
                <w:lang w:eastAsia="ko-KR"/>
              </w:rPr>
              <w:pPrChange w:id="2559"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560" w:author="HendryHendry/선임연구원/Convergence(연)ATS그룹(hendry.hendry" w:date="2011-11-17T13:52:00Z">
              <w:r w:rsidRPr="00DE65D4" w:rsidDel="00EC02C3">
                <w:rPr>
                  <w:rFonts w:ascii="Arial" w:eastAsia="Gulim" w:hAnsi="Arial" w:cs="Arial"/>
                  <w:color w:val="000000"/>
                  <w:sz w:val="18"/>
                  <w:szCs w:val="18"/>
                  <w:lang w:eastAsia="ko-KR"/>
                </w:rPr>
                <w:delText xml:space="preserve">　</w:delText>
              </w:r>
            </w:del>
          </w:p>
        </w:tc>
        <w:tc>
          <w:tcPr>
            <w:tcW w:w="1060" w:type="dxa"/>
            <w:tcBorders>
              <w:top w:val="nil"/>
              <w:left w:val="nil"/>
              <w:bottom w:val="nil"/>
              <w:right w:val="nil"/>
            </w:tcBorders>
            <w:shd w:val="clear" w:color="auto" w:fill="auto"/>
            <w:noWrap/>
            <w:vAlign w:val="bottom"/>
            <w:hideMark/>
          </w:tcPr>
          <w:p w:rsidR="004200F5" w:rsidRDefault="00DE65D4" w:rsidP="004200F5">
            <w:pPr>
              <w:jc w:val="center"/>
              <w:rPr>
                <w:del w:id="2561" w:author="HendryHendry/선임연구원/Convergence(연)ATS그룹(hendry.hendry" w:date="2011-11-17T13:52:00Z"/>
                <w:rFonts w:ascii="Arial" w:eastAsia="Gulim" w:hAnsi="Arial" w:cs="Arial"/>
                <w:color w:val="000000"/>
                <w:sz w:val="18"/>
                <w:szCs w:val="18"/>
                <w:lang w:eastAsia="ko-KR"/>
              </w:rPr>
              <w:pPrChange w:id="2562"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563" w:author="HendryHendry/선임연구원/Convergence(연)ATS그룹(hendry.hendry" w:date="2011-11-17T13:52:00Z">
              <w:r w:rsidRPr="00DE65D4" w:rsidDel="00EC02C3">
                <w:rPr>
                  <w:rFonts w:ascii="Arial" w:eastAsia="Gulim" w:hAnsi="Arial" w:cs="Arial"/>
                  <w:color w:val="000000"/>
                  <w:sz w:val="18"/>
                  <w:szCs w:val="18"/>
                  <w:lang w:eastAsia="ko-KR"/>
                </w:rPr>
                <w:delText xml:space="preserve">　</w:delText>
              </w:r>
            </w:del>
          </w:p>
        </w:tc>
        <w:tc>
          <w:tcPr>
            <w:tcW w:w="1060" w:type="dxa"/>
            <w:tcBorders>
              <w:top w:val="nil"/>
              <w:left w:val="nil"/>
              <w:bottom w:val="nil"/>
              <w:right w:val="nil"/>
            </w:tcBorders>
            <w:shd w:val="clear" w:color="auto" w:fill="auto"/>
            <w:noWrap/>
            <w:vAlign w:val="bottom"/>
            <w:hideMark/>
          </w:tcPr>
          <w:p w:rsidR="004200F5" w:rsidRDefault="004200F5" w:rsidP="004200F5">
            <w:pPr>
              <w:jc w:val="center"/>
              <w:rPr>
                <w:del w:id="2564" w:author="HendryHendry/선임연구원/Convergence(연)ATS그룹(hendry.hendry" w:date="2011-11-17T13:52:00Z"/>
                <w:rFonts w:ascii="Arial" w:eastAsia="Gulim" w:hAnsi="Arial" w:cs="Arial"/>
                <w:color w:val="000000"/>
                <w:sz w:val="18"/>
                <w:szCs w:val="18"/>
                <w:lang w:eastAsia="ko-KR"/>
              </w:rPr>
              <w:pPrChange w:id="2565"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p>
        </w:tc>
        <w:tc>
          <w:tcPr>
            <w:tcW w:w="1060" w:type="dxa"/>
            <w:tcBorders>
              <w:top w:val="nil"/>
              <w:left w:val="nil"/>
              <w:bottom w:val="nil"/>
              <w:right w:val="single" w:sz="8" w:space="0" w:color="auto"/>
            </w:tcBorders>
            <w:shd w:val="clear" w:color="auto" w:fill="auto"/>
            <w:noWrap/>
            <w:vAlign w:val="bottom"/>
            <w:hideMark/>
          </w:tcPr>
          <w:p w:rsidR="004200F5" w:rsidRDefault="00DE65D4" w:rsidP="004200F5">
            <w:pPr>
              <w:jc w:val="center"/>
              <w:rPr>
                <w:del w:id="2566" w:author="HendryHendry/선임연구원/Convergence(연)ATS그룹(hendry.hendry" w:date="2011-11-17T13:52:00Z"/>
                <w:rFonts w:ascii="Arial" w:eastAsia="Gulim" w:hAnsi="Arial" w:cs="Arial"/>
                <w:color w:val="000000"/>
                <w:sz w:val="18"/>
                <w:szCs w:val="18"/>
                <w:lang w:eastAsia="ko-KR"/>
              </w:rPr>
              <w:pPrChange w:id="2567"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568" w:author="HendryHendry/선임연구원/Convergence(연)ATS그룹(hendry.hendry" w:date="2011-11-17T13:52:00Z">
              <w:r w:rsidRPr="00DE65D4" w:rsidDel="00EC02C3">
                <w:rPr>
                  <w:rFonts w:ascii="Arial" w:eastAsia="Gulim" w:hAnsi="Arial" w:cs="Arial"/>
                  <w:color w:val="000000"/>
                  <w:sz w:val="18"/>
                  <w:szCs w:val="18"/>
                  <w:lang w:eastAsia="ko-KR"/>
                </w:rPr>
                <w:delText xml:space="preserve">　</w:delText>
              </w:r>
            </w:del>
          </w:p>
        </w:tc>
      </w:tr>
      <w:tr w:rsidR="00DE65D4" w:rsidRPr="00DE65D4" w:rsidDel="00EC02C3" w:rsidTr="00DE65D4">
        <w:trPr>
          <w:trHeight w:val="240"/>
          <w:jc w:val="center"/>
          <w:del w:id="2569" w:author="HendryHendry/선임연구원/Convergence(연)ATS그룹(hendry.hendry" w:date="2011-11-17T13:52:00Z"/>
        </w:trPr>
        <w:tc>
          <w:tcPr>
            <w:tcW w:w="1300" w:type="dxa"/>
            <w:tcBorders>
              <w:top w:val="nil"/>
              <w:left w:val="single" w:sz="8" w:space="0" w:color="auto"/>
              <w:bottom w:val="nil"/>
              <w:right w:val="single" w:sz="8" w:space="0" w:color="auto"/>
            </w:tcBorders>
            <w:shd w:val="clear" w:color="auto" w:fill="auto"/>
            <w:noWrap/>
            <w:vAlign w:val="bottom"/>
            <w:hideMark/>
          </w:tcPr>
          <w:p w:rsidR="004200F5" w:rsidRDefault="00DE65D4" w:rsidP="004200F5">
            <w:pPr>
              <w:jc w:val="center"/>
              <w:rPr>
                <w:del w:id="2570" w:author="HendryHendry/선임연구원/Convergence(연)ATS그룹(hendry.hendry" w:date="2011-11-17T13:52:00Z"/>
                <w:rFonts w:ascii="Arial" w:eastAsia="Gulim" w:hAnsi="Arial" w:cs="Arial"/>
                <w:b/>
                <w:bCs/>
                <w:color w:val="000000"/>
                <w:sz w:val="18"/>
                <w:szCs w:val="18"/>
                <w:lang w:eastAsia="ko-KR"/>
              </w:rPr>
              <w:pPrChange w:id="2571"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textAlignment w:val="auto"/>
                </w:pPr>
              </w:pPrChange>
            </w:pPr>
            <w:del w:id="2572" w:author="HendryHendry/선임연구원/Convergence(연)ATS그룹(hendry.hendry" w:date="2011-11-17T13:52:00Z">
              <w:r w:rsidRPr="00DE65D4" w:rsidDel="00EC02C3">
                <w:rPr>
                  <w:rFonts w:ascii="Arial" w:eastAsia="Gulim" w:hAnsi="Arial" w:cs="Arial"/>
                  <w:b/>
                  <w:bCs/>
                  <w:color w:val="000000"/>
                  <w:sz w:val="18"/>
                  <w:szCs w:val="18"/>
                  <w:lang w:eastAsia="ko-KR"/>
                </w:rPr>
                <w:delText>Overall</w:delText>
              </w:r>
            </w:del>
          </w:p>
        </w:tc>
        <w:tc>
          <w:tcPr>
            <w:tcW w:w="1060" w:type="dxa"/>
            <w:tcBorders>
              <w:top w:val="nil"/>
              <w:left w:val="nil"/>
              <w:bottom w:val="nil"/>
              <w:right w:val="nil"/>
            </w:tcBorders>
            <w:shd w:val="clear" w:color="auto" w:fill="auto"/>
            <w:noWrap/>
            <w:vAlign w:val="bottom"/>
            <w:hideMark/>
          </w:tcPr>
          <w:p w:rsidR="004200F5" w:rsidRDefault="00DE65D4" w:rsidP="004200F5">
            <w:pPr>
              <w:jc w:val="center"/>
              <w:rPr>
                <w:del w:id="2573" w:author="HendryHendry/선임연구원/Convergence(연)ATS그룹(hendry.hendry" w:date="2011-11-17T13:52:00Z"/>
                <w:rFonts w:ascii="Arial" w:eastAsia="Gulim" w:hAnsi="Arial" w:cs="Arial"/>
                <w:color w:val="000000"/>
                <w:sz w:val="18"/>
                <w:szCs w:val="18"/>
                <w:lang w:eastAsia="ko-KR"/>
              </w:rPr>
              <w:pPrChange w:id="2574"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575" w:author="HendryHendry/선임연구원/Convergence(연)ATS그룹(hendry.hendry" w:date="2011-11-17T13:52:00Z">
              <w:r w:rsidRPr="00DE65D4" w:rsidDel="00EC02C3">
                <w:rPr>
                  <w:rFonts w:ascii="Arial" w:eastAsia="Gulim" w:hAnsi="Arial" w:cs="Arial"/>
                  <w:color w:val="000000"/>
                  <w:sz w:val="18"/>
                  <w:szCs w:val="18"/>
                  <w:lang w:eastAsia="ko-KR"/>
                </w:rPr>
                <w:delText>0.1%</w:delText>
              </w:r>
            </w:del>
          </w:p>
        </w:tc>
        <w:tc>
          <w:tcPr>
            <w:tcW w:w="1060" w:type="dxa"/>
            <w:tcBorders>
              <w:top w:val="nil"/>
              <w:left w:val="nil"/>
              <w:bottom w:val="nil"/>
              <w:right w:val="nil"/>
            </w:tcBorders>
            <w:shd w:val="clear" w:color="auto" w:fill="auto"/>
            <w:noWrap/>
            <w:vAlign w:val="bottom"/>
            <w:hideMark/>
          </w:tcPr>
          <w:p w:rsidR="004200F5" w:rsidRDefault="00DE65D4" w:rsidP="004200F5">
            <w:pPr>
              <w:jc w:val="center"/>
              <w:rPr>
                <w:del w:id="2576" w:author="HendryHendry/선임연구원/Convergence(연)ATS그룹(hendry.hendry" w:date="2011-11-17T13:52:00Z"/>
                <w:rFonts w:ascii="Arial" w:eastAsia="Gulim" w:hAnsi="Arial" w:cs="Arial"/>
                <w:color w:val="000000"/>
                <w:sz w:val="18"/>
                <w:szCs w:val="18"/>
                <w:lang w:eastAsia="ko-KR"/>
              </w:rPr>
              <w:pPrChange w:id="2577"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578" w:author="HendryHendry/선임연구원/Convergence(연)ATS그룹(hendry.hendry" w:date="2011-11-17T13:52:00Z">
              <w:r w:rsidRPr="00DE65D4" w:rsidDel="00EC02C3">
                <w:rPr>
                  <w:rFonts w:ascii="Arial" w:eastAsia="Gulim" w:hAnsi="Arial" w:cs="Arial"/>
                  <w:color w:val="000000"/>
                  <w:sz w:val="18"/>
                  <w:szCs w:val="18"/>
                  <w:lang w:eastAsia="ko-KR"/>
                </w:rPr>
                <w:delText>0.1%</w:delText>
              </w:r>
            </w:del>
          </w:p>
        </w:tc>
        <w:tc>
          <w:tcPr>
            <w:tcW w:w="1060" w:type="dxa"/>
            <w:tcBorders>
              <w:top w:val="nil"/>
              <w:left w:val="nil"/>
              <w:bottom w:val="nil"/>
              <w:right w:val="single" w:sz="8" w:space="0" w:color="auto"/>
            </w:tcBorders>
            <w:shd w:val="clear" w:color="auto" w:fill="auto"/>
            <w:noWrap/>
            <w:vAlign w:val="bottom"/>
            <w:hideMark/>
          </w:tcPr>
          <w:p w:rsidR="004200F5" w:rsidRDefault="00DE65D4" w:rsidP="004200F5">
            <w:pPr>
              <w:jc w:val="center"/>
              <w:rPr>
                <w:del w:id="2579" w:author="HendryHendry/선임연구원/Convergence(연)ATS그룹(hendry.hendry" w:date="2011-11-17T13:52:00Z"/>
                <w:rFonts w:ascii="Arial" w:eastAsia="Gulim" w:hAnsi="Arial" w:cs="Arial"/>
                <w:color w:val="000000"/>
                <w:sz w:val="18"/>
                <w:szCs w:val="18"/>
                <w:lang w:eastAsia="ko-KR"/>
              </w:rPr>
              <w:pPrChange w:id="2580"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581" w:author="HendryHendry/선임연구원/Convergence(연)ATS그룹(hendry.hendry" w:date="2011-11-17T13:52:00Z">
              <w:r w:rsidRPr="00DE65D4" w:rsidDel="00EC02C3">
                <w:rPr>
                  <w:rFonts w:ascii="Arial" w:eastAsia="Gulim" w:hAnsi="Arial" w:cs="Arial"/>
                  <w:color w:val="000000"/>
                  <w:sz w:val="18"/>
                  <w:szCs w:val="18"/>
                  <w:lang w:eastAsia="ko-KR"/>
                </w:rPr>
                <w:delText>0.1%</w:delText>
              </w:r>
            </w:del>
          </w:p>
        </w:tc>
        <w:tc>
          <w:tcPr>
            <w:tcW w:w="1060" w:type="dxa"/>
            <w:tcBorders>
              <w:top w:val="nil"/>
              <w:left w:val="nil"/>
              <w:bottom w:val="nil"/>
              <w:right w:val="nil"/>
            </w:tcBorders>
            <w:shd w:val="clear" w:color="auto" w:fill="auto"/>
            <w:noWrap/>
            <w:vAlign w:val="bottom"/>
            <w:hideMark/>
          </w:tcPr>
          <w:p w:rsidR="004200F5" w:rsidRDefault="00DE65D4" w:rsidP="004200F5">
            <w:pPr>
              <w:jc w:val="center"/>
              <w:rPr>
                <w:del w:id="2582" w:author="HendryHendry/선임연구원/Convergence(연)ATS그룹(hendry.hendry" w:date="2011-11-17T13:52:00Z"/>
                <w:rFonts w:ascii="Arial" w:eastAsia="Gulim" w:hAnsi="Arial" w:cs="Arial"/>
                <w:color w:val="000000"/>
                <w:sz w:val="18"/>
                <w:szCs w:val="18"/>
                <w:lang w:eastAsia="ko-KR"/>
              </w:rPr>
              <w:pPrChange w:id="2583"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584" w:author="HendryHendry/선임연구원/Convergence(연)ATS그룹(hendry.hendry" w:date="2011-11-17T13:52:00Z">
              <w:r w:rsidRPr="00DE65D4" w:rsidDel="00EC02C3">
                <w:rPr>
                  <w:rFonts w:ascii="Arial" w:eastAsia="Gulim" w:hAnsi="Arial" w:cs="Arial"/>
                  <w:color w:val="000000"/>
                  <w:sz w:val="18"/>
                  <w:szCs w:val="18"/>
                  <w:lang w:eastAsia="ko-KR"/>
                </w:rPr>
                <w:delText>0.1%</w:delText>
              </w:r>
            </w:del>
          </w:p>
        </w:tc>
        <w:tc>
          <w:tcPr>
            <w:tcW w:w="1060" w:type="dxa"/>
            <w:tcBorders>
              <w:top w:val="nil"/>
              <w:left w:val="nil"/>
              <w:bottom w:val="nil"/>
              <w:right w:val="nil"/>
            </w:tcBorders>
            <w:shd w:val="clear" w:color="auto" w:fill="auto"/>
            <w:noWrap/>
            <w:vAlign w:val="bottom"/>
            <w:hideMark/>
          </w:tcPr>
          <w:p w:rsidR="004200F5" w:rsidRDefault="00DE65D4" w:rsidP="004200F5">
            <w:pPr>
              <w:jc w:val="center"/>
              <w:rPr>
                <w:del w:id="2585" w:author="HendryHendry/선임연구원/Convergence(연)ATS그룹(hendry.hendry" w:date="2011-11-17T13:52:00Z"/>
                <w:rFonts w:ascii="Arial" w:eastAsia="Gulim" w:hAnsi="Arial" w:cs="Arial"/>
                <w:color w:val="000000"/>
                <w:sz w:val="18"/>
                <w:szCs w:val="18"/>
                <w:lang w:eastAsia="ko-KR"/>
              </w:rPr>
              <w:pPrChange w:id="2586"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587" w:author="HendryHendry/선임연구원/Convergence(연)ATS그룹(hendry.hendry" w:date="2011-11-17T13:52:00Z">
              <w:r w:rsidRPr="00DE65D4" w:rsidDel="00EC02C3">
                <w:rPr>
                  <w:rFonts w:ascii="Arial" w:eastAsia="Gulim" w:hAnsi="Arial" w:cs="Arial"/>
                  <w:color w:val="000000"/>
                  <w:sz w:val="18"/>
                  <w:szCs w:val="18"/>
                  <w:lang w:eastAsia="ko-KR"/>
                </w:rPr>
                <w:delText>0.1%</w:delText>
              </w:r>
            </w:del>
          </w:p>
        </w:tc>
        <w:tc>
          <w:tcPr>
            <w:tcW w:w="1060" w:type="dxa"/>
            <w:tcBorders>
              <w:top w:val="nil"/>
              <w:left w:val="nil"/>
              <w:bottom w:val="nil"/>
              <w:right w:val="single" w:sz="8" w:space="0" w:color="auto"/>
            </w:tcBorders>
            <w:shd w:val="clear" w:color="auto" w:fill="auto"/>
            <w:noWrap/>
            <w:vAlign w:val="bottom"/>
            <w:hideMark/>
          </w:tcPr>
          <w:p w:rsidR="004200F5" w:rsidRDefault="00DE65D4" w:rsidP="004200F5">
            <w:pPr>
              <w:jc w:val="center"/>
              <w:rPr>
                <w:del w:id="2588" w:author="HendryHendry/선임연구원/Convergence(연)ATS그룹(hendry.hendry" w:date="2011-11-17T13:52:00Z"/>
                <w:rFonts w:ascii="Arial" w:eastAsia="Gulim" w:hAnsi="Arial" w:cs="Arial"/>
                <w:color w:val="000000"/>
                <w:sz w:val="18"/>
                <w:szCs w:val="18"/>
                <w:lang w:eastAsia="ko-KR"/>
              </w:rPr>
              <w:pPrChange w:id="2589"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590" w:author="HendryHendry/선임연구원/Convergence(연)ATS그룹(hendry.hendry" w:date="2011-11-17T13:52:00Z">
              <w:r w:rsidRPr="00DE65D4" w:rsidDel="00EC02C3">
                <w:rPr>
                  <w:rFonts w:ascii="Arial" w:eastAsia="Gulim" w:hAnsi="Arial" w:cs="Arial"/>
                  <w:color w:val="000000"/>
                  <w:sz w:val="18"/>
                  <w:szCs w:val="18"/>
                  <w:lang w:eastAsia="ko-KR"/>
                </w:rPr>
                <w:delText>0.1%</w:delText>
              </w:r>
            </w:del>
          </w:p>
        </w:tc>
      </w:tr>
      <w:tr w:rsidR="00DE65D4" w:rsidRPr="00DE65D4" w:rsidDel="00EC02C3" w:rsidTr="00DE65D4">
        <w:trPr>
          <w:trHeight w:val="255"/>
          <w:jc w:val="center"/>
          <w:del w:id="2591" w:author="HendryHendry/선임연구원/Convergence(연)ATS그룹(hendry.hendry" w:date="2011-11-17T13:52:00Z"/>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4200F5" w:rsidRDefault="00DE65D4" w:rsidP="004200F5">
            <w:pPr>
              <w:jc w:val="center"/>
              <w:rPr>
                <w:del w:id="2592" w:author="HendryHendry/선임연구원/Convergence(연)ATS그룹(hendry.hendry" w:date="2011-11-17T13:52:00Z"/>
                <w:rFonts w:ascii="Arial" w:eastAsia="Gulim" w:hAnsi="Arial" w:cs="Arial"/>
                <w:color w:val="000000"/>
                <w:sz w:val="18"/>
                <w:szCs w:val="18"/>
                <w:lang w:eastAsia="ko-KR"/>
              </w:rPr>
              <w:pPrChange w:id="2593"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textAlignment w:val="auto"/>
                </w:pPr>
              </w:pPrChange>
            </w:pPr>
            <w:del w:id="2594" w:author="HendryHendry/선임연구원/Convergence(연)ATS그룹(hendry.hendry" w:date="2011-11-17T13:52:00Z">
              <w:r w:rsidRPr="00DE65D4" w:rsidDel="00EC02C3">
                <w:rPr>
                  <w:rFonts w:ascii="Arial" w:eastAsia="Gulim" w:hAnsi="Arial" w:cs="Arial"/>
                  <w:color w:val="000000"/>
                  <w:sz w:val="18"/>
                  <w:szCs w:val="18"/>
                  <w:lang w:eastAsia="ko-KR"/>
                </w:rPr>
                <w:delText xml:space="preserve">　</w:delText>
              </w:r>
            </w:del>
          </w:p>
        </w:tc>
        <w:tc>
          <w:tcPr>
            <w:tcW w:w="1060" w:type="dxa"/>
            <w:tcBorders>
              <w:top w:val="nil"/>
              <w:left w:val="nil"/>
              <w:bottom w:val="single" w:sz="8" w:space="0" w:color="auto"/>
              <w:right w:val="nil"/>
            </w:tcBorders>
            <w:shd w:val="clear" w:color="auto" w:fill="auto"/>
            <w:noWrap/>
            <w:vAlign w:val="bottom"/>
            <w:hideMark/>
          </w:tcPr>
          <w:p w:rsidR="004200F5" w:rsidRDefault="00DE65D4" w:rsidP="004200F5">
            <w:pPr>
              <w:jc w:val="center"/>
              <w:rPr>
                <w:del w:id="2595" w:author="HendryHendry/선임연구원/Convergence(연)ATS그룹(hendry.hendry" w:date="2011-11-17T13:52:00Z"/>
                <w:rFonts w:ascii="Arial" w:eastAsia="Gulim" w:hAnsi="Arial" w:cs="Arial"/>
                <w:color w:val="808080"/>
                <w:sz w:val="18"/>
                <w:szCs w:val="18"/>
                <w:lang w:eastAsia="ko-KR"/>
              </w:rPr>
              <w:pPrChange w:id="2596"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597" w:author="HendryHendry/선임연구원/Convergence(연)ATS그룹(hendry.hendry" w:date="2011-11-17T13:52:00Z">
              <w:r w:rsidRPr="00DE65D4" w:rsidDel="00EC02C3">
                <w:rPr>
                  <w:rFonts w:ascii="Arial" w:eastAsia="Gulim" w:hAnsi="Arial" w:cs="Arial"/>
                  <w:color w:val="808080"/>
                  <w:sz w:val="18"/>
                  <w:szCs w:val="18"/>
                  <w:lang w:eastAsia="ko-KR"/>
                </w:rPr>
                <w:delText>0.1%</w:delText>
              </w:r>
            </w:del>
          </w:p>
        </w:tc>
        <w:tc>
          <w:tcPr>
            <w:tcW w:w="1060" w:type="dxa"/>
            <w:tcBorders>
              <w:top w:val="nil"/>
              <w:left w:val="nil"/>
              <w:bottom w:val="single" w:sz="8" w:space="0" w:color="auto"/>
              <w:right w:val="nil"/>
            </w:tcBorders>
            <w:shd w:val="clear" w:color="auto" w:fill="auto"/>
            <w:noWrap/>
            <w:vAlign w:val="bottom"/>
            <w:hideMark/>
          </w:tcPr>
          <w:p w:rsidR="004200F5" w:rsidRDefault="00DE65D4" w:rsidP="004200F5">
            <w:pPr>
              <w:jc w:val="center"/>
              <w:rPr>
                <w:del w:id="2598" w:author="HendryHendry/선임연구원/Convergence(연)ATS그룹(hendry.hendry" w:date="2011-11-17T13:52:00Z"/>
                <w:rFonts w:ascii="Arial" w:eastAsia="Gulim" w:hAnsi="Arial" w:cs="Arial"/>
                <w:color w:val="808080"/>
                <w:sz w:val="18"/>
                <w:szCs w:val="18"/>
                <w:lang w:eastAsia="ko-KR"/>
              </w:rPr>
              <w:pPrChange w:id="2599"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600" w:author="HendryHendry/선임연구원/Convergence(연)ATS그룹(hendry.hendry" w:date="2011-11-17T13:52:00Z">
              <w:r w:rsidRPr="00DE65D4" w:rsidDel="00EC02C3">
                <w:rPr>
                  <w:rFonts w:ascii="Arial" w:eastAsia="Gulim" w:hAnsi="Arial" w:cs="Arial"/>
                  <w:color w:val="808080"/>
                  <w:sz w:val="18"/>
                  <w:szCs w:val="18"/>
                  <w:lang w:eastAsia="ko-KR"/>
                </w:rPr>
                <w:delText>0.1%</w:delText>
              </w:r>
            </w:del>
          </w:p>
        </w:tc>
        <w:tc>
          <w:tcPr>
            <w:tcW w:w="1060" w:type="dxa"/>
            <w:tcBorders>
              <w:top w:val="nil"/>
              <w:left w:val="nil"/>
              <w:bottom w:val="single" w:sz="8" w:space="0" w:color="auto"/>
              <w:right w:val="single" w:sz="8" w:space="0" w:color="auto"/>
            </w:tcBorders>
            <w:shd w:val="clear" w:color="auto" w:fill="auto"/>
            <w:noWrap/>
            <w:vAlign w:val="bottom"/>
            <w:hideMark/>
          </w:tcPr>
          <w:p w:rsidR="004200F5" w:rsidRDefault="00DE65D4" w:rsidP="004200F5">
            <w:pPr>
              <w:jc w:val="center"/>
              <w:rPr>
                <w:del w:id="2601" w:author="HendryHendry/선임연구원/Convergence(연)ATS그룹(hendry.hendry" w:date="2011-11-17T13:52:00Z"/>
                <w:rFonts w:ascii="Arial" w:eastAsia="Gulim" w:hAnsi="Arial" w:cs="Arial"/>
                <w:color w:val="808080"/>
                <w:sz w:val="18"/>
                <w:szCs w:val="18"/>
                <w:lang w:eastAsia="ko-KR"/>
              </w:rPr>
              <w:pPrChange w:id="2602"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603" w:author="HendryHendry/선임연구원/Convergence(연)ATS그룹(hendry.hendry" w:date="2011-11-17T13:52:00Z">
              <w:r w:rsidRPr="00DE65D4" w:rsidDel="00EC02C3">
                <w:rPr>
                  <w:rFonts w:ascii="Arial" w:eastAsia="Gulim" w:hAnsi="Arial" w:cs="Arial"/>
                  <w:color w:val="808080"/>
                  <w:sz w:val="18"/>
                  <w:szCs w:val="18"/>
                  <w:lang w:eastAsia="ko-KR"/>
                </w:rPr>
                <w:delText>0.1%</w:delText>
              </w:r>
            </w:del>
          </w:p>
        </w:tc>
        <w:tc>
          <w:tcPr>
            <w:tcW w:w="1060" w:type="dxa"/>
            <w:tcBorders>
              <w:top w:val="nil"/>
              <w:left w:val="nil"/>
              <w:bottom w:val="single" w:sz="8" w:space="0" w:color="auto"/>
              <w:right w:val="nil"/>
            </w:tcBorders>
            <w:shd w:val="clear" w:color="auto" w:fill="auto"/>
            <w:noWrap/>
            <w:vAlign w:val="bottom"/>
            <w:hideMark/>
          </w:tcPr>
          <w:p w:rsidR="004200F5" w:rsidRDefault="00DE65D4" w:rsidP="004200F5">
            <w:pPr>
              <w:jc w:val="center"/>
              <w:rPr>
                <w:del w:id="2604" w:author="HendryHendry/선임연구원/Convergence(연)ATS그룹(hendry.hendry" w:date="2011-11-17T13:52:00Z"/>
                <w:rFonts w:ascii="Arial" w:eastAsia="Gulim" w:hAnsi="Arial" w:cs="Arial"/>
                <w:color w:val="808080"/>
                <w:sz w:val="18"/>
                <w:szCs w:val="18"/>
                <w:lang w:eastAsia="ko-KR"/>
              </w:rPr>
              <w:pPrChange w:id="2605"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606" w:author="HendryHendry/선임연구원/Convergence(연)ATS그룹(hendry.hendry" w:date="2011-11-17T13:52:00Z">
              <w:r w:rsidRPr="00DE65D4" w:rsidDel="00EC02C3">
                <w:rPr>
                  <w:rFonts w:ascii="Arial" w:eastAsia="Gulim" w:hAnsi="Arial" w:cs="Arial"/>
                  <w:color w:val="808080"/>
                  <w:sz w:val="18"/>
                  <w:szCs w:val="18"/>
                  <w:lang w:eastAsia="ko-KR"/>
                </w:rPr>
                <w:delText>0.1%</w:delText>
              </w:r>
            </w:del>
          </w:p>
        </w:tc>
        <w:tc>
          <w:tcPr>
            <w:tcW w:w="1060" w:type="dxa"/>
            <w:tcBorders>
              <w:top w:val="nil"/>
              <w:left w:val="nil"/>
              <w:bottom w:val="single" w:sz="8" w:space="0" w:color="auto"/>
              <w:right w:val="nil"/>
            </w:tcBorders>
            <w:shd w:val="clear" w:color="auto" w:fill="auto"/>
            <w:noWrap/>
            <w:vAlign w:val="bottom"/>
            <w:hideMark/>
          </w:tcPr>
          <w:p w:rsidR="004200F5" w:rsidRDefault="00DE65D4" w:rsidP="004200F5">
            <w:pPr>
              <w:jc w:val="center"/>
              <w:rPr>
                <w:del w:id="2607" w:author="HendryHendry/선임연구원/Convergence(연)ATS그룹(hendry.hendry" w:date="2011-11-17T13:52:00Z"/>
                <w:rFonts w:ascii="Arial" w:eastAsia="Gulim" w:hAnsi="Arial" w:cs="Arial"/>
                <w:color w:val="808080"/>
                <w:sz w:val="18"/>
                <w:szCs w:val="18"/>
                <w:lang w:eastAsia="ko-KR"/>
              </w:rPr>
              <w:pPrChange w:id="2608"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609" w:author="HendryHendry/선임연구원/Convergence(연)ATS그룹(hendry.hendry" w:date="2011-11-17T13:52:00Z">
              <w:r w:rsidRPr="00DE65D4" w:rsidDel="00EC02C3">
                <w:rPr>
                  <w:rFonts w:ascii="Arial" w:eastAsia="Gulim" w:hAnsi="Arial" w:cs="Arial"/>
                  <w:color w:val="808080"/>
                  <w:sz w:val="18"/>
                  <w:szCs w:val="18"/>
                  <w:lang w:eastAsia="ko-KR"/>
                </w:rPr>
                <w:delText>0.1%</w:delText>
              </w:r>
            </w:del>
          </w:p>
        </w:tc>
        <w:tc>
          <w:tcPr>
            <w:tcW w:w="1060" w:type="dxa"/>
            <w:tcBorders>
              <w:top w:val="nil"/>
              <w:left w:val="nil"/>
              <w:bottom w:val="single" w:sz="8" w:space="0" w:color="auto"/>
              <w:right w:val="single" w:sz="8" w:space="0" w:color="auto"/>
            </w:tcBorders>
            <w:shd w:val="clear" w:color="auto" w:fill="auto"/>
            <w:noWrap/>
            <w:vAlign w:val="bottom"/>
            <w:hideMark/>
          </w:tcPr>
          <w:p w:rsidR="004200F5" w:rsidRDefault="00DE65D4" w:rsidP="004200F5">
            <w:pPr>
              <w:jc w:val="center"/>
              <w:rPr>
                <w:del w:id="2610" w:author="HendryHendry/선임연구원/Convergence(연)ATS그룹(hendry.hendry" w:date="2011-11-17T13:52:00Z"/>
                <w:rFonts w:ascii="Arial" w:eastAsia="Gulim" w:hAnsi="Arial" w:cs="Arial"/>
                <w:color w:val="808080"/>
                <w:sz w:val="18"/>
                <w:szCs w:val="18"/>
                <w:lang w:eastAsia="ko-KR"/>
              </w:rPr>
              <w:pPrChange w:id="2611"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612" w:author="HendryHendry/선임연구원/Convergence(연)ATS그룹(hendry.hendry" w:date="2011-11-17T13:52:00Z">
              <w:r w:rsidRPr="00DE65D4" w:rsidDel="00EC02C3">
                <w:rPr>
                  <w:rFonts w:ascii="Arial" w:eastAsia="Gulim" w:hAnsi="Arial" w:cs="Arial"/>
                  <w:color w:val="808080"/>
                  <w:sz w:val="18"/>
                  <w:szCs w:val="18"/>
                  <w:lang w:eastAsia="ko-KR"/>
                </w:rPr>
                <w:delText>0.1%</w:delText>
              </w:r>
            </w:del>
          </w:p>
        </w:tc>
      </w:tr>
      <w:tr w:rsidR="00DE65D4" w:rsidRPr="00DE65D4" w:rsidDel="00EC02C3" w:rsidTr="00DE65D4">
        <w:trPr>
          <w:trHeight w:val="240"/>
          <w:jc w:val="center"/>
          <w:del w:id="2613" w:author="HendryHendry/선임연구원/Convergence(연)ATS그룹(hendry.hendry" w:date="2011-11-17T13:52:00Z"/>
        </w:trPr>
        <w:tc>
          <w:tcPr>
            <w:tcW w:w="1300" w:type="dxa"/>
            <w:tcBorders>
              <w:top w:val="nil"/>
              <w:left w:val="single" w:sz="8" w:space="0" w:color="auto"/>
              <w:bottom w:val="nil"/>
              <w:right w:val="single" w:sz="8" w:space="0" w:color="auto"/>
            </w:tcBorders>
            <w:shd w:val="clear" w:color="auto" w:fill="auto"/>
            <w:noWrap/>
            <w:vAlign w:val="bottom"/>
            <w:hideMark/>
          </w:tcPr>
          <w:p w:rsidR="004200F5" w:rsidRDefault="00DE65D4" w:rsidP="004200F5">
            <w:pPr>
              <w:jc w:val="center"/>
              <w:rPr>
                <w:del w:id="2614" w:author="HendryHendry/선임연구원/Convergence(연)ATS그룹(hendry.hendry" w:date="2011-11-17T13:52:00Z"/>
                <w:rFonts w:ascii="Arial" w:eastAsia="Gulim" w:hAnsi="Arial" w:cs="Arial"/>
                <w:color w:val="000000"/>
                <w:sz w:val="18"/>
                <w:szCs w:val="18"/>
                <w:lang w:eastAsia="ko-KR"/>
              </w:rPr>
              <w:pPrChange w:id="2615"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textAlignment w:val="auto"/>
                </w:pPr>
              </w:pPrChange>
            </w:pPr>
            <w:del w:id="2616" w:author="HendryHendry/선임연구원/Convergence(연)ATS그룹(hendry.hendry" w:date="2011-11-17T13:52:00Z">
              <w:r w:rsidRPr="00DE65D4" w:rsidDel="00EC02C3">
                <w:rPr>
                  <w:rFonts w:ascii="Arial" w:eastAsia="Gulim" w:hAnsi="Arial" w:cs="Arial"/>
                  <w:color w:val="000000"/>
                  <w:sz w:val="18"/>
                  <w:szCs w:val="18"/>
                  <w:lang w:eastAsia="ko-KR"/>
                </w:rPr>
                <w:delText>Enc Time[%]</w:delText>
              </w:r>
            </w:del>
          </w:p>
        </w:tc>
        <w:tc>
          <w:tcPr>
            <w:tcW w:w="3180" w:type="dxa"/>
            <w:gridSpan w:val="3"/>
            <w:tcBorders>
              <w:top w:val="nil"/>
              <w:left w:val="nil"/>
              <w:bottom w:val="nil"/>
              <w:right w:val="single" w:sz="8" w:space="0" w:color="000000"/>
            </w:tcBorders>
            <w:shd w:val="clear" w:color="auto" w:fill="auto"/>
            <w:noWrap/>
            <w:vAlign w:val="bottom"/>
            <w:hideMark/>
          </w:tcPr>
          <w:p w:rsidR="004200F5" w:rsidRDefault="00DE65D4" w:rsidP="004200F5">
            <w:pPr>
              <w:jc w:val="center"/>
              <w:rPr>
                <w:del w:id="2617" w:author="HendryHendry/선임연구원/Convergence(연)ATS그룹(hendry.hendry" w:date="2011-11-17T13:52:00Z"/>
                <w:rFonts w:ascii="Arial" w:eastAsia="Gulim" w:hAnsi="Arial" w:cs="Arial"/>
                <w:color w:val="000000"/>
                <w:sz w:val="18"/>
                <w:szCs w:val="18"/>
                <w:lang w:eastAsia="ko-KR"/>
              </w:rPr>
              <w:pPrChange w:id="2618"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619" w:author="HendryHendry/선임연구원/Convergence(연)ATS그룹(hendry.hendry" w:date="2011-11-17T13:52:00Z">
              <w:r w:rsidRPr="00DE65D4" w:rsidDel="00EC02C3">
                <w:rPr>
                  <w:rFonts w:ascii="Arial" w:eastAsia="Gulim" w:hAnsi="Arial" w:cs="Arial"/>
                  <w:color w:val="000000"/>
                  <w:sz w:val="18"/>
                  <w:szCs w:val="18"/>
                  <w:lang w:eastAsia="ko-KR"/>
                </w:rPr>
                <w:delText>100%</w:delText>
              </w:r>
            </w:del>
          </w:p>
        </w:tc>
        <w:tc>
          <w:tcPr>
            <w:tcW w:w="3180" w:type="dxa"/>
            <w:gridSpan w:val="3"/>
            <w:tcBorders>
              <w:top w:val="nil"/>
              <w:left w:val="nil"/>
              <w:bottom w:val="nil"/>
              <w:right w:val="single" w:sz="8" w:space="0" w:color="000000"/>
            </w:tcBorders>
            <w:shd w:val="clear" w:color="auto" w:fill="auto"/>
            <w:noWrap/>
            <w:vAlign w:val="bottom"/>
            <w:hideMark/>
          </w:tcPr>
          <w:p w:rsidR="004200F5" w:rsidRDefault="00DE65D4" w:rsidP="004200F5">
            <w:pPr>
              <w:jc w:val="center"/>
              <w:rPr>
                <w:del w:id="2620" w:author="HendryHendry/선임연구원/Convergence(연)ATS그룹(hendry.hendry" w:date="2011-11-17T13:52:00Z"/>
                <w:rFonts w:ascii="Arial" w:eastAsia="Gulim" w:hAnsi="Arial" w:cs="Arial"/>
                <w:color w:val="000000"/>
                <w:sz w:val="18"/>
                <w:szCs w:val="18"/>
                <w:lang w:eastAsia="ko-KR"/>
              </w:rPr>
              <w:pPrChange w:id="2621"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622" w:author="HendryHendry/선임연구원/Convergence(연)ATS그룹(hendry.hendry" w:date="2011-11-17T13:52:00Z">
              <w:r w:rsidRPr="00DE65D4" w:rsidDel="00EC02C3">
                <w:rPr>
                  <w:rFonts w:ascii="Arial" w:eastAsia="Gulim" w:hAnsi="Arial" w:cs="Arial"/>
                  <w:color w:val="000000"/>
                  <w:sz w:val="18"/>
                  <w:szCs w:val="18"/>
                  <w:lang w:eastAsia="ko-KR"/>
                </w:rPr>
                <w:delText>100%</w:delText>
              </w:r>
            </w:del>
          </w:p>
        </w:tc>
      </w:tr>
      <w:tr w:rsidR="00DE65D4" w:rsidRPr="00DE65D4" w:rsidDel="00EC02C3" w:rsidTr="00DE65D4">
        <w:trPr>
          <w:trHeight w:val="255"/>
          <w:jc w:val="center"/>
          <w:del w:id="2623" w:author="HendryHendry/선임연구원/Convergence(연)ATS그룹(hendry.hendry" w:date="2011-11-17T13:52:00Z"/>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4200F5" w:rsidRDefault="00DE65D4" w:rsidP="004200F5">
            <w:pPr>
              <w:jc w:val="center"/>
              <w:rPr>
                <w:del w:id="2624" w:author="HendryHendry/선임연구원/Convergence(연)ATS그룹(hendry.hendry" w:date="2011-11-17T13:52:00Z"/>
                <w:rFonts w:ascii="Arial" w:eastAsia="Gulim" w:hAnsi="Arial" w:cs="Arial"/>
                <w:color w:val="000000"/>
                <w:sz w:val="18"/>
                <w:szCs w:val="18"/>
                <w:lang w:eastAsia="ko-KR"/>
              </w:rPr>
              <w:pPrChange w:id="2625"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textAlignment w:val="auto"/>
                </w:pPr>
              </w:pPrChange>
            </w:pPr>
            <w:del w:id="2626" w:author="HendryHendry/선임연구원/Convergence(연)ATS그룹(hendry.hendry" w:date="2011-11-17T13:52:00Z">
              <w:r w:rsidRPr="00DE65D4" w:rsidDel="00EC02C3">
                <w:rPr>
                  <w:rFonts w:ascii="Arial" w:eastAsia="Gulim" w:hAnsi="Arial" w:cs="Arial"/>
                  <w:color w:val="000000"/>
                  <w:sz w:val="18"/>
                  <w:szCs w:val="18"/>
                  <w:lang w:eastAsia="ko-KR"/>
                </w:rPr>
                <w:delText>Dec Time[%]</w:delText>
              </w:r>
            </w:del>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4200F5" w:rsidRDefault="00DE65D4" w:rsidP="004200F5">
            <w:pPr>
              <w:jc w:val="center"/>
              <w:rPr>
                <w:del w:id="2627" w:author="HendryHendry/선임연구원/Convergence(연)ATS그룹(hendry.hendry" w:date="2011-11-17T13:52:00Z"/>
                <w:rFonts w:ascii="Arial" w:eastAsia="Gulim" w:hAnsi="Arial" w:cs="Arial"/>
                <w:color w:val="000000"/>
                <w:sz w:val="18"/>
                <w:szCs w:val="18"/>
                <w:lang w:eastAsia="ko-KR"/>
              </w:rPr>
              <w:pPrChange w:id="2628"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629" w:author="HendryHendry/선임연구원/Convergence(연)ATS그룹(hendry.hendry" w:date="2011-11-17T13:52:00Z">
              <w:r w:rsidRPr="00DE65D4" w:rsidDel="00EC02C3">
                <w:rPr>
                  <w:rFonts w:ascii="Arial" w:eastAsia="Gulim" w:hAnsi="Arial" w:cs="Arial"/>
                  <w:color w:val="000000"/>
                  <w:sz w:val="18"/>
                  <w:szCs w:val="18"/>
                  <w:lang w:eastAsia="ko-KR"/>
                </w:rPr>
                <w:delText>#NUM!</w:delText>
              </w:r>
            </w:del>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4200F5" w:rsidRDefault="00DE65D4" w:rsidP="004200F5">
            <w:pPr>
              <w:jc w:val="center"/>
              <w:rPr>
                <w:del w:id="2630" w:author="HendryHendry/선임연구원/Convergence(연)ATS그룹(hendry.hendry" w:date="2011-11-17T13:52:00Z"/>
                <w:rFonts w:ascii="Arial" w:eastAsia="Gulim" w:hAnsi="Arial" w:cs="Arial"/>
                <w:color w:val="000000"/>
                <w:sz w:val="18"/>
                <w:szCs w:val="18"/>
                <w:lang w:eastAsia="ko-KR"/>
              </w:rPr>
              <w:pPrChange w:id="2631"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jc w:val="center"/>
                  <w:textAlignment w:val="auto"/>
                </w:pPr>
              </w:pPrChange>
            </w:pPr>
            <w:del w:id="2632" w:author="HendryHendry/선임연구원/Convergence(연)ATS그룹(hendry.hendry" w:date="2011-11-17T13:52:00Z">
              <w:r w:rsidRPr="00DE65D4" w:rsidDel="00EC02C3">
                <w:rPr>
                  <w:rFonts w:ascii="Arial" w:eastAsia="Gulim" w:hAnsi="Arial" w:cs="Arial"/>
                  <w:color w:val="000000"/>
                  <w:sz w:val="18"/>
                  <w:szCs w:val="18"/>
                  <w:lang w:eastAsia="ko-KR"/>
                </w:rPr>
                <w:delText>#NUM!</w:delText>
              </w:r>
            </w:del>
          </w:p>
        </w:tc>
      </w:tr>
      <w:tr w:rsidR="00EC02C3" w:rsidRPr="00EC02C3" w:rsidTr="00EC02C3">
        <w:tblPrEx>
          <w:tblW w:w="7660" w:type="dxa"/>
          <w:jc w:val="center"/>
          <w:tblInd w:w="84" w:type="dxa"/>
          <w:tblCellMar>
            <w:left w:w="99" w:type="dxa"/>
            <w:right w:w="99" w:type="dxa"/>
          </w:tblCellMar>
          <w:tblPrExChange w:id="2633" w:author="HendryHendry/선임연구원/Convergence(연)ATS그룹(hendry.hendry" w:date="2011-11-17T13:52:00Z">
            <w:tblPrEx>
              <w:tblW w:w="7660" w:type="dxa"/>
              <w:jc w:val="center"/>
              <w:tblInd w:w="84" w:type="dxa"/>
              <w:tblCellMar>
                <w:left w:w="99" w:type="dxa"/>
                <w:right w:w="99" w:type="dxa"/>
              </w:tblCellMar>
            </w:tblPrEx>
          </w:tblPrExChange>
        </w:tblPrEx>
        <w:trPr>
          <w:trHeight w:val="240"/>
          <w:jc w:val="center"/>
          <w:ins w:id="2634" w:author="HendryHendry/선임연구원/Convergence(연)ATS그룹(hendry.hendry" w:date="2011-11-17T13:52:00Z"/>
          <w:trPrChange w:id="2635" w:author="HendryHendry/선임연구원/Convergence(연)ATS그룹(hendry.hendry" w:date="2011-11-17T13:52:00Z">
            <w:trPr>
              <w:gridAfter w:val="0"/>
              <w:trHeight w:val="240"/>
              <w:jc w:val="center"/>
            </w:trPr>
          </w:trPrChange>
        </w:trPr>
        <w:tc>
          <w:tcPr>
            <w:tcW w:w="1300" w:type="dxa"/>
            <w:tcBorders>
              <w:top w:val="nil"/>
              <w:left w:val="nil"/>
              <w:bottom w:val="nil"/>
              <w:right w:val="nil"/>
            </w:tcBorders>
            <w:shd w:val="clear" w:color="auto" w:fill="auto"/>
            <w:noWrap/>
            <w:vAlign w:val="bottom"/>
            <w:hideMark/>
            <w:tcPrChange w:id="2636" w:author="HendryHendry/선임연구원/Convergence(연)ATS그룹(hendry.hendry" w:date="2011-11-17T13:52:00Z">
              <w:tcPr>
                <w:tcW w:w="1300" w:type="dxa"/>
                <w:gridSpan w:val="2"/>
                <w:tcBorders>
                  <w:top w:val="nil"/>
                  <w:left w:val="nil"/>
                  <w:bottom w:val="nil"/>
                  <w:right w:val="nil"/>
                </w:tcBorders>
                <w:shd w:val="clear" w:color="auto" w:fill="auto"/>
                <w:noWrap/>
                <w:vAlign w:val="bottom"/>
                <w:hideMark/>
              </w:tcPr>
            </w:tcPrChange>
          </w:tcPr>
          <w:p w:rsidR="004200F5" w:rsidRDefault="004200F5" w:rsidP="004200F5">
            <w:pPr>
              <w:tabs>
                <w:tab w:val="clear" w:pos="360"/>
                <w:tab w:val="clear" w:pos="720"/>
                <w:tab w:val="clear" w:pos="1080"/>
                <w:tab w:val="clear" w:pos="1440"/>
              </w:tabs>
              <w:overflowPunct/>
              <w:autoSpaceDE/>
              <w:autoSpaceDN/>
              <w:adjustRightInd/>
              <w:spacing w:before="0"/>
              <w:jc w:val="center"/>
              <w:textAlignment w:val="auto"/>
              <w:rPr>
                <w:ins w:id="2637" w:author="HendryHendry/선임연구원/Convergence(연)ATS그룹(hendry.hendry" w:date="2011-11-17T13:52:00Z"/>
                <w:rFonts w:ascii="Arial" w:eastAsia="Gulim" w:hAnsi="Arial" w:cs="Arial"/>
                <w:color w:val="000000"/>
                <w:sz w:val="18"/>
                <w:szCs w:val="18"/>
                <w:lang w:eastAsia="ko-KR"/>
              </w:rPr>
              <w:pPrChange w:id="2638" w:author="HendryHendry/선임연구원/Convergence(연)ATS그룹(hendry.hendry" w:date="2011-11-17T13:52:00Z">
                <w:pPr>
                  <w:tabs>
                    <w:tab w:val="clear" w:pos="360"/>
                    <w:tab w:val="clear" w:pos="720"/>
                    <w:tab w:val="clear" w:pos="1080"/>
                    <w:tab w:val="clear" w:pos="1440"/>
                  </w:tabs>
                  <w:overflowPunct/>
                  <w:autoSpaceDE/>
                  <w:autoSpaceDN/>
                  <w:adjustRightInd/>
                  <w:spacing w:before="0"/>
                  <w:textAlignment w:val="auto"/>
                </w:pPr>
              </w:pPrChange>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Change w:id="2639" w:author="HendryHendry/선임연구원/Convergence(연)ATS그룹(hendry.hendry" w:date="2011-11-17T13:52:00Z">
              <w:tcPr>
                <w:tcW w:w="3180" w:type="dxa"/>
                <w:gridSpan w:val="6"/>
                <w:tcBorders>
                  <w:top w:val="single" w:sz="8" w:space="0" w:color="auto"/>
                  <w:left w:val="single" w:sz="8" w:space="0" w:color="auto"/>
                  <w:bottom w:val="nil"/>
                  <w:right w:val="single" w:sz="8" w:space="0" w:color="000000"/>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640" w:author="HendryHendry/선임연구원/Convergence(연)ATS그룹(hendry.hendry" w:date="2011-11-17T13:52:00Z"/>
                <w:rFonts w:ascii="Arial" w:eastAsia="Gulim" w:hAnsi="Arial" w:cs="Arial"/>
                <w:b/>
                <w:bCs/>
                <w:color w:val="000000"/>
                <w:sz w:val="18"/>
                <w:szCs w:val="18"/>
                <w:lang w:eastAsia="ko-KR"/>
              </w:rPr>
            </w:pPr>
            <w:ins w:id="2641" w:author="HendryHendry/선임연구원/Convergence(연)ATS그룹(hendry.hendry" w:date="2011-11-17T13:52:00Z">
              <w:r w:rsidRPr="00EC02C3">
                <w:rPr>
                  <w:rFonts w:ascii="Arial" w:eastAsia="Gulim" w:hAnsi="Arial" w:cs="Arial"/>
                  <w:b/>
                  <w:bCs/>
                  <w:color w:val="000000"/>
                  <w:sz w:val="18"/>
                  <w:szCs w:val="18"/>
                  <w:lang w:eastAsia="ko-KR"/>
                </w:rPr>
                <w:t>Random Access HE</w:t>
              </w:r>
            </w:ins>
          </w:p>
        </w:tc>
        <w:tc>
          <w:tcPr>
            <w:tcW w:w="3180" w:type="dxa"/>
            <w:gridSpan w:val="3"/>
            <w:tcBorders>
              <w:top w:val="single" w:sz="8" w:space="0" w:color="auto"/>
              <w:left w:val="nil"/>
              <w:bottom w:val="nil"/>
              <w:right w:val="single" w:sz="8" w:space="0" w:color="000000"/>
            </w:tcBorders>
            <w:shd w:val="clear" w:color="auto" w:fill="auto"/>
            <w:noWrap/>
            <w:vAlign w:val="bottom"/>
            <w:hideMark/>
            <w:tcPrChange w:id="2642" w:author="HendryHendry/선임연구원/Convergence(연)ATS그룹(hendry.hendry" w:date="2011-11-17T13:52:00Z">
              <w:tcPr>
                <w:tcW w:w="3180" w:type="dxa"/>
                <w:gridSpan w:val="6"/>
                <w:tcBorders>
                  <w:top w:val="single" w:sz="8" w:space="0" w:color="auto"/>
                  <w:left w:val="nil"/>
                  <w:bottom w:val="nil"/>
                  <w:right w:val="single" w:sz="8" w:space="0" w:color="000000"/>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643" w:author="HendryHendry/선임연구원/Convergence(연)ATS그룹(hendry.hendry" w:date="2011-11-17T13:52:00Z"/>
                <w:rFonts w:ascii="Arial" w:eastAsia="Gulim" w:hAnsi="Arial" w:cs="Arial"/>
                <w:b/>
                <w:bCs/>
                <w:color w:val="000000"/>
                <w:sz w:val="18"/>
                <w:szCs w:val="18"/>
                <w:lang w:eastAsia="ko-KR"/>
              </w:rPr>
            </w:pPr>
            <w:ins w:id="2644" w:author="HendryHendry/선임연구원/Convergence(연)ATS그룹(hendry.hendry" w:date="2011-11-17T13:52:00Z">
              <w:r w:rsidRPr="00EC02C3">
                <w:rPr>
                  <w:rFonts w:ascii="Arial" w:eastAsia="Gulim" w:hAnsi="Arial" w:cs="Arial"/>
                  <w:b/>
                  <w:bCs/>
                  <w:color w:val="000000"/>
                  <w:sz w:val="18"/>
                  <w:szCs w:val="18"/>
                  <w:lang w:eastAsia="ko-KR"/>
                </w:rPr>
                <w:t>Random Access LC</w:t>
              </w:r>
            </w:ins>
          </w:p>
        </w:tc>
      </w:tr>
      <w:tr w:rsidR="00EC02C3" w:rsidRPr="00EC02C3" w:rsidTr="00EC02C3">
        <w:tblPrEx>
          <w:tblW w:w="7660" w:type="dxa"/>
          <w:jc w:val="center"/>
          <w:tblInd w:w="84" w:type="dxa"/>
          <w:tblCellMar>
            <w:left w:w="99" w:type="dxa"/>
            <w:right w:w="99" w:type="dxa"/>
          </w:tblCellMar>
          <w:tblPrExChange w:id="2645" w:author="HendryHendry/선임연구원/Convergence(연)ATS그룹(hendry.hendry" w:date="2011-11-17T13:52:00Z">
            <w:tblPrEx>
              <w:tblW w:w="7660" w:type="dxa"/>
              <w:jc w:val="center"/>
              <w:tblInd w:w="84" w:type="dxa"/>
              <w:tblCellMar>
                <w:left w:w="99" w:type="dxa"/>
                <w:right w:w="99" w:type="dxa"/>
              </w:tblCellMar>
            </w:tblPrEx>
          </w:tblPrExChange>
        </w:tblPrEx>
        <w:trPr>
          <w:trHeight w:val="255"/>
          <w:jc w:val="center"/>
          <w:ins w:id="2646" w:author="HendryHendry/선임연구원/Convergence(연)ATS그룹(hendry.hendry" w:date="2011-11-17T13:52:00Z"/>
          <w:trPrChange w:id="2647" w:author="HendryHendry/선임연구원/Convergence(연)ATS그룹(hendry.hendry" w:date="2011-11-17T13:52:00Z">
            <w:trPr>
              <w:gridAfter w:val="0"/>
              <w:trHeight w:val="255"/>
              <w:jc w:val="center"/>
            </w:trPr>
          </w:trPrChange>
        </w:trPr>
        <w:tc>
          <w:tcPr>
            <w:tcW w:w="1300" w:type="dxa"/>
            <w:tcBorders>
              <w:top w:val="nil"/>
              <w:left w:val="nil"/>
              <w:bottom w:val="nil"/>
              <w:right w:val="nil"/>
            </w:tcBorders>
            <w:shd w:val="clear" w:color="auto" w:fill="auto"/>
            <w:noWrap/>
            <w:vAlign w:val="bottom"/>
            <w:hideMark/>
            <w:tcPrChange w:id="2648" w:author="HendryHendry/선임연구원/Convergence(연)ATS그룹(hendry.hendry" w:date="2011-11-17T13:52:00Z">
              <w:tcPr>
                <w:tcW w:w="1300" w:type="dxa"/>
                <w:gridSpan w:val="2"/>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textAlignment w:val="auto"/>
              <w:rPr>
                <w:ins w:id="2649" w:author="HendryHendry/선임연구원/Convergence(연)ATS그룹(hendry.hendry" w:date="2011-11-17T13:52:00Z"/>
                <w:rFonts w:ascii="Arial" w:eastAsia="Gulim" w:hAnsi="Arial" w:cs="Arial"/>
                <w:color w:val="000000"/>
                <w:sz w:val="18"/>
                <w:szCs w:val="18"/>
                <w:lang w:eastAsia="ko-KR"/>
              </w:rPr>
            </w:pPr>
          </w:p>
        </w:tc>
        <w:tc>
          <w:tcPr>
            <w:tcW w:w="1060" w:type="dxa"/>
            <w:tcBorders>
              <w:top w:val="nil"/>
              <w:left w:val="single" w:sz="8" w:space="0" w:color="auto"/>
              <w:bottom w:val="nil"/>
              <w:right w:val="nil"/>
            </w:tcBorders>
            <w:shd w:val="clear" w:color="auto" w:fill="auto"/>
            <w:noWrap/>
            <w:vAlign w:val="bottom"/>
            <w:hideMark/>
            <w:tcPrChange w:id="2650" w:author="HendryHendry/선임연구원/Convergence(연)ATS그룹(hendry.hendry" w:date="2011-11-17T13:52:00Z">
              <w:tcPr>
                <w:tcW w:w="1060" w:type="dxa"/>
                <w:gridSpan w:val="2"/>
                <w:tcBorders>
                  <w:top w:val="nil"/>
                  <w:left w:val="single" w:sz="8" w:space="0" w:color="auto"/>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651" w:author="HendryHendry/선임연구원/Convergence(연)ATS그룹(hendry.hendry" w:date="2011-11-17T13:52:00Z"/>
                <w:rFonts w:ascii="Arial" w:eastAsia="Gulim" w:hAnsi="Arial" w:cs="Arial"/>
                <w:color w:val="000000"/>
                <w:sz w:val="18"/>
                <w:szCs w:val="18"/>
                <w:lang w:eastAsia="ko-KR"/>
              </w:rPr>
            </w:pPr>
            <w:ins w:id="2652" w:author="HendryHendry/선임연구원/Convergence(연)ATS그룹(hendry.hendry" w:date="2011-11-17T13:52:00Z">
              <w:r w:rsidRPr="00EC02C3">
                <w:rPr>
                  <w:rFonts w:ascii="Arial" w:eastAsia="Gulim" w:hAnsi="Arial" w:cs="Arial"/>
                  <w:color w:val="000000"/>
                  <w:sz w:val="18"/>
                  <w:szCs w:val="18"/>
                  <w:lang w:eastAsia="ko-KR"/>
                </w:rPr>
                <w:t>Y</w:t>
              </w:r>
            </w:ins>
          </w:p>
        </w:tc>
        <w:tc>
          <w:tcPr>
            <w:tcW w:w="1060" w:type="dxa"/>
            <w:tcBorders>
              <w:top w:val="nil"/>
              <w:left w:val="nil"/>
              <w:bottom w:val="nil"/>
              <w:right w:val="nil"/>
            </w:tcBorders>
            <w:shd w:val="clear" w:color="auto" w:fill="auto"/>
            <w:noWrap/>
            <w:vAlign w:val="bottom"/>
            <w:hideMark/>
            <w:tcPrChange w:id="2653" w:author="HendryHendry/선임연구원/Convergence(연)ATS그룹(hendry.hendry" w:date="2011-11-17T13:52:00Z">
              <w:tcPr>
                <w:tcW w:w="1060" w:type="dxa"/>
                <w:gridSpan w:val="2"/>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654" w:author="HendryHendry/선임연구원/Convergence(연)ATS그룹(hendry.hendry" w:date="2011-11-17T13:52:00Z"/>
                <w:rFonts w:ascii="Arial" w:eastAsia="Gulim" w:hAnsi="Arial" w:cs="Arial"/>
                <w:color w:val="000000"/>
                <w:sz w:val="18"/>
                <w:szCs w:val="18"/>
                <w:lang w:eastAsia="ko-KR"/>
              </w:rPr>
            </w:pPr>
            <w:ins w:id="2655" w:author="HendryHendry/선임연구원/Convergence(연)ATS그룹(hendry.hendry" w:date="2011-11-17T13:52:00Z">
              <w:r w:rsidRPr="00EC02C3">
                <w:rPr>
                  <w:rFonts w:ascii="Arial" w:eastAsia="Gulim" w:hAnsi="Arial" w:cs="Arial"/>
                  <w:color w:val="000000"/>
                  <w:sz w:val="18"/>
                  <w:szCs w:val="18"/>
                  <w:lang w:eastAsia="ko-KR"/>
                </w:rPr>
                <w:t>U</w:t>
              </w:r>
            </w:ins>
          </w:p>
        </w:tc>
        <w:tc>
          <w:tcPr>
            <w:tcW w:w="1060" w:type="dxa"/>
            <w:tcBorders>
              <w:top w:val="nil"/>
              <w:left w:val="nil"/>
              <w:bottom w:val="nil"/>
              <w:right w:val="single" w:sz="8" w:space="0" w:color="auto"/>
            </w:tcBorders>
            <w:shd w:val="clear" w:color="auto" w:fill="auto"/>
            <w:noWrap/>
            <w:vAlign w:val="bottom"/>
            <w:hideMark/>
            <w:tcPrChange w:id="2656" w:author="HendryHendry/선임연구원/Convergence(연)ATS그룹(hendry.hendry" w:date="2011-11-17T13:52:00Z">
              <w:tcPr>
                <w:tcW w:w="1060" w:type="dxa"/>
                <w:gridSpan w:val="2"/>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657" w:author="HendryHendry/선임연구원/Convergence(연)ATS그룹(hendry.hendry" w:date="2011-11-17T13:52:00Z"/>
                <w:rFonts w:ascii="Arial" w:eastAsia="Gulim" w:hAnsi="Arial" w:cs="Arial"/>
                <w:color w:val="000000"/>
                <w:sz w:val="18"/>
                <w:szCs w:val="18"/>
                <w:lang w:eastAsia="ko-KR"/>
              </w:rPr>
            </w:pPr>
            <w:ins w:id="2658" w:author="HendryHendry/선임연구원/Convergence(연)ATS그룹(hendry.hendry" w:date="2011-11-17T13:52:00Z">
              <w:r w:rsidRPr="00EC02C3">
                <w:rPr>
                  <w:rFonts w:ascii="Arial" w:eastAsia="Gulim" w:hAnsi="Arial" w:cs="Arial"/>
                  <w:color w:val="000000"/>
                  <w:sz w:val="18"/>
                  <w:szCs w:val="18"/>
                  <w:lang w:eastAsia="ko-KR"/>
                </w:rPr>
                <w:t>V</w:t>
              </w:r>
            </w:ins>
          </w:p>
        </w:tc>
        <w:tc>
          <w:tcPr>
            <w:tcW w:w="1060" w:type="dxa"/>
            <w:tcBorders>
              <w:top w:val="nil"/>
              <w:left w:val="nil"/>
              <w:bottom w:val="nil"/>
              <w:right w:val="nil"/>
            </w:tcBorders>
            <w:shd w:val="clear" w:color="auto" w:fill="auto"/>
            <w:noWrap/>
            <w:vAlign w:val="bottom"/>
            <w:hideMark/>
            <w:tcPrChange w:id="2659" w:author="HendryHendry/선임연구원/Convergence(연)ATS그룹(hendry.hendry" w:date="2011-11-17T13:52:00Z">
              <w:tcPr>
                <w:tcW w:w="1060" w:type="dxa"/>
                <w:gridSpan w:val="2"/>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660" w:author="HendryHendry/선임연구원/Convergence(연)ATS그룹(hendry.hendry" w:date="2011-11-17T13:52:00Z"/>
                <w:rFonts w:ascii="Arial" w:eastAsia="Gulim" w:hAnsi="Arial" w:cs="Arial"/>
                <w:color w:val="000000"/>
                <w:sz w:val="18"/>
                <w:szCs w:val="18"/>
                <w:lang w:eastAsia="ko-KR"/>
              </w:rPr>
            </w:pPr>
            <w:ins w:id="2661" w:author="HendryHendry/선임연구원/Convergence(연)ATS그룹(hendry.hendry" w:date="2011-11-17T13:52:00Z">
              <w:r w:rsidRPr="00EC02C3">
                <w:rPr>
                  <w:rFonts w:ascii="Arial" w:eastAsia="Gulim" w:hAnsi="Arial" w:cs="Arial"/>
                  <w:color w:val="000000"/>
                  <w:sz w:val="18"/>
                  <w:szCs w:val="18"/>
                  <w:lang w:eastAsia="ko-KR"/>
                </w:rPr>
                <w:t>Y</w:t>
              </w:r>
            </w:ins>
          </w:p>
        </w:tc>
        <w:tc>
          <w:tcPr>
            <w:tcW w:w="1060" w:type="dxa"/>
            <w:tcBorders>
              <w:top w:val="nil"/>
              <w:left w:val="nil"/>
              <w:bottom w:val="nil"/>
              <w:right w:val="nil"/>
            </w:tcBorders>
            <w:shd w:val="clear" w:color="auto" w:fill="auto"/>
            <w:noWrap/>
            <w:vAlign w:val="bottom"/>
            <w:hideMark/>
            <w:tcPrChange w:id="2662" w:author="HendryHendry/선임연구원/Convergence(연)ATS그룹(hendry.hendry" w:date="2011-11-17T13:52:00Z">
              <w:tcPr>
                <w:tcW w:w="1060" w:type="dxa"/>
                <w:gridSpan w:val="2"/>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663" w:author="HendryHendry/선임연구원/Convergence(연)ATS그룹(hendry.hendry" w:date="2011-11-17T13:52:00Z"/>
                <w:rFonts w:ascii="Arial" w:eastAsia="Gulim" w:hAnsi="Arial" w:cs="Arial"/>
                <w:color w:val="000000"/>
                <w:sz w:val="18"/>
                <w:szCs w:val="18"/>
                <w:lang w:eastAsia="ko-KR"/>
              </w:rPr>
            </w:pPr>
            <w:ins w:id="2664" w:author="HendryHendry/선임연구원/Convergence(연)ATS그룹(hendry.hendry" w:date="2011-11-17T13:52:00Z">
              <w:r w:rsidRPr="00EC02C3">
                <w:rPr>
                  <w:rFonts w:ascii="Arial" w:eastAsia="Gulim" w:hAnsi="Arial" w:cs="Arial"/>
                  <w:color w:val="000000"/>
                  <w:sz w:val="18"/>
                  <w:szCs w:val="18"/>
                  <w:lang w:eastAsia="ko-KR"/>
                </w:rPr>
                <w:t>U</w:t>
              </w:r>
            </w:ins>
          </w:p>
        </w:tc>
        <w:tc>
          <w:tcPr>
            <w:tcW w:w="1060" w:type="dxa"/>
            <w:tcBorders>
              <w:top w:val="nil"/>
              <w:left w:val="nil"/>
              <w:bottom w:val="nil"/>
              <w:right w:val="single" w:sz="8" w:space="0" w:color="auto"/>
            </w:tcBorders>
            <w:shd w:val="clear" w:color="auto" w:fill="auto"/>
            <w:noWrap/>
            <w:vAlign w:val="bottom"/>
            <w:hideMark/>
            <w:tcPrChange w:id="2665" w:author="HendryHendry/선임연구원/Convergence(연)ATS그룹(hendry.hendry" w:date="2011-11-17T13:52:00Z">
              <w:tcPr>
                <w:tcW w:w="1060" w:type="dxa"/>
                <w:gridSpan w:val="2"/>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666" w:author="HendryHendry/선임연구원/Convergence(연)ATS그룹(hendry.hendry" w:date="2011-11-17T13:52:00Z"/>
                <w:rFonts w:ascii="Arial" w:eastAsia="Gulim" w:hAnsi="Arial" w:cs="Arial"/>
                <w:color w:val="000000"/>
                <w:sz w:val="18"/>
                <w:szCs w:val="18"/>
                <w:lang w:eastAsia="ko-KR"/>
              </w:rPr>
            </w:pPr>
            <w:ins w:id="2667" w:author="HendryHendry/선임연구원/Convergence(연)ATS그룹(hendry.hendry" w:date="2011-11-17T13:52:00Z">
              <w:r w:rsidRPr="00EC02C3">
                <w:rPr>
                  <w:rFonts w:ascii="Arial" w:eastAsia="Gulim" w:hAnsi="Arial" w:cs="Arial"/>
                  <w:color w:val="000000"/>
                  <w:sz w:val="18"/>
                  <w:szCs w:val="18"/>
                  <w:lang w:eastAsia="ko-KR"/>
                </w:rPr>
                <w:t>V</w:t>
              </w:r>
            </w:ins>
          </w:p>
        </w:tc>
      </w:tr>
      <w:tr w:rsidR="00EC02C3" w:rsidRPr="00EC02C3" w:rsidTr="00EC02C3">
        <w:tblPrEx>
          <w:tblW w:w="7660" w:type="dxa"/>
          <w:jc w:val="center"/>
          <w:tblInd w:w="84" w:type="dxa"/>
          <w:tblCellMar>
            <w:left w:w="99" w:type="dxa"/>
            <w:right w:w="99" w:type="dxa"/>
          </w:tblCellMar>
          <w:tblPrExChange w:id="2668" w:author="HendryHendry/선임연구원/Convergence(연)ATS그룹(hendry.hendry" w:date="2011-11-17T13:52:00Z">
            <w:tblPrEx>
              <w:tblW w:w="7660" w:type="dxa"/>
              <w:jc w:val="center"/>
              <w:tblInd w:w="84" w:type="dxa"/>
              <w:tblCellMar>
                <w:left w:w="99" w:type="dxa"/>
                <w:right w:w="99" w:type="dxa"/>
              </w:tblCellMar>
            </w:tblPrEx>
          </w:tblPrExChange>
        </w:tblPrEx>
        <w:trPr>
          <w:trHeight w:val="240"/>
          <w:jc w:val="center"/>
          <w:ins w:id="2669" w:author="HendryHendry/선임연구원/Convergence(연)ATS그룹(hendry.hendry" w:date="2011-11-17T13:52:00Z"/>
          <w:trPrChange w:id="2670" w:author="HendryHendry/선임연구원/Convergence(연)ATS그룹(hendry.hendry" w:date="2011-11-17T13:52:00Z">
            <w:trPr>
              <w:gridAfter w:val="0"/>
              <w:trHeight w:val="240"/>
              <w:jc w:val="center"/>
            </w:trPr>
          </w:trPrChange>
        </w:trPr>
        <w:tc>
          <w:tcPr>
            <w:tcW w:w="1300" w:type="dxa"/>
            <w:tcBorders>
              <w:top w:val="single" w:sz="8" w:space="0" w:color="auto"/>
              <w:left w:val="single" w:sz="8" w:space="0" w:color="auto"/>
              <w:bottom w:val="nil"/>
              <w:right w:val="single" w:sz="8" w:space="0" w:color="auto"/>
            </w:tcBorders>
            <w:shd w:val="clear" w:color="auto" w:fill="auto"/>
            <w:noWrap/>
            <w:vAlign w:val="bottom"/>
            <w:hideMark/>
            <w:tcPrChange w:id="2671" w:author="HendryHendry/선임연구원/Convergence(연)ATS그룹(hendry.hendry" w:date="2011-11-17T13:52:00Z">
              <w:tcPr>
                <w:tcW w:w="1300" w:type="dxa"/>
                <w:gridSpan w:val="2"/>
                <w:tcBorders>
                  <w:top w:val="single" w:sz="8" w:space="0" w:color="auto"/>
                  <w:left w:val="single" w:sz="8" w:space="0" w:color="auto"/>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textAlignment w:val="auto"/>
              <w:rPr>
                <w:ins w:id="2672" w:author="HendryHendry/선임연구원/Convergence(연)ATS그룹(hendry.hendry" w:date="2011-11-17T13:52:00Z"/>
                <w:rFonts w:ascii="Arial" w:eastAsia="Gulim" w:hAnsi="Arial" w:cs="Arial"/>
                <w:color w:val="000000"/>
                <w:sz w:val="18"/>
                <w:szCs w:val="18"/>
                <w:lang w:eastAsia="ko-KR"/>
              </w:rPr>
            </w:pPr>
            <w:ins w:id="2673" w:author="HendryHendry/선임연구원/Convergence(연)ATS그룹(hendry.hendry" w:date="2011-11-17T13:52:00Z">
              <w:r w:rsidRPr="00EC02C3">
                <w:rPr>
                  <w:rFonts w:ascii="Arial" w:eastAsia="Gulim" w:hAnsi="Arial" w:cs="Arial"/>
                  <w:color w:val="000000"/>
                  <w:sz w:val="18"/>
                  <w:szCs w:val="18"/>
                  <w:lang w:eastAsia="ko-KR"/>
                </w:rPr>
                <w:t>Class A</w:t>
              </w:r>
            </w:ins>
          </w:p>
        </w:tc>
        <w:tc>
          <w:tcPr>
            <w:tcW w:w="1060" w:type="dxa"/>
            <w:tcBorders>
              <w:top w:val="single" w:sz="8" w:space="0" w:color="auto"/>
              <w:left w:val="nil"/>
              <w:bottom w:val="nil"/>
              <w:right w:val="nil"/>
            </w:tcBorders>
            <w:shd w:val="clear" w:color="auto" w:fill="auto"/>
            <w:noWrap/>
            <w:vAlign w:val="bottom"/>
            <w:hideMark/>
            <w:tcPrChange w:id="2674" w:author="HendryHendry/선임연구원/Convergence(연)ATS그룹(hendry.hendry" w:date="2011-11-17T13:52:00Z">
              <w:tcPr>
                <w:tcW w:w="1060" w:type="dxa"/>
                <w:gridSpan w:val="2"/>
                <w:tcBorders>
                  <w:top w:val="single" w:sz="8" w:space="0" w:color="auto"/>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675" w:author="HendryHendry/선임연구원/Convergence(연)ATS그룹(hendry.hendry" w:date="2011-11-17T13:52:00Z"/>
                <w:rFonts w:ascii="Arial" w:eastAsia="Gulim" w:hAnsi="Arial" w:cs="Arial"/>
                <w:color w:val="000000"/>
                <w:sz w:val="18"/>
                <w:szCs w:val="18"/>
                <w:lang w:eastAsia="ko-KR"/>
              </w:rPr>
            </w:pPr>
            <w:ins w:id="2676" w:author="HendryHendry/선임연구원/Convergence(연)ATS그룹(hendry.hendry" w:date="2011-11-17T13:52:00Z">
              <w:r w:rsidRPr="00EC02C3">
                <w:rPr>
                  <w:rFonts w:ascii="Arial" w:eastAsia="Gulim" w:hAnsi="Arial" w:cs="Arial"/>
                  <w:color w:val="000000"/>
                  <w:sz w:val="18"/>
                  <w:szCs w:val="18"/>
                  <w:lang w:eastAsia="ko-KR"/>
                </w:rPr>
                <w:t>0.0%</w:t>
              </w:r>
            </w:ins>
          </w:p>
        </w:tc>
        <w:tc>
          <w:tcPr>
            <w:tcW w:w="1060" w:type="dxa"/>
            <w:tcBorders>
              <w:top w:val="single" w:sz="8" w:space="0" w:color="auto"/>
              <w:left w:val="nil"/>
              <w:bottom w:val="nil"/>
              <w:right w:val="nil"/>
            </w:tcBorders>
            <w:shd w:val="clear" w:color="auto" w:fill="auto"/>
            <w:noWrap/>
            <w:vAlign w:val="bottom"/>
            <w:hideMark/>
            <w:tcPrChange w:id="2677" w:author="HendryHendry/선임연구원/Convergence(연)ATS그룹(hendry.hendry" w:date="2011-11-17T13:52:00Z">
              <w:tcPr>
                <w:tcW w:w="1060" w:type="dxa"/>
                <w:gridSpan w:val="2"/>
                <w:tcBorders>
                  <w:top w:val="single" w:sz="8" w:space="0" w:color="auto"/>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678" w:author="HendryHendry/선임연구원/Convergence(연)ATS그룹(hendry.hendry" w:date="2011-11-17T13:52:00Z"/>
                <w:rFonts w:ascii="Arial" w:eastAsia="Gulim" w:hAnsi="Arial" w:cs="Arial"/>
                <w:color w:val="000000"/>
                <w:sz w:val="18"/>
                <w:szCs w:val="18"/>
                <w:lang w:eastAsia="ko-KR"/>
              </w:rPr>
            </w:pPr>
            <w:ins w:id="2679" w:author="HendryHendry/선임연구원/Convergence(연)ATS그룹(hendry.hendry" w:date="2011-11-17T13:52:00Z">
              <w:r w:rsidRPr="00EC02C3">
                <w:rPr>
                  <w:rFonts w:ascii="Arial" w:eastAsia="Gulim" w:hAnsi="Arial" w:cs="Arial"/>
                  <w:color w:val="000000"/>
                  <w:sz w:val="18"/>
                  <w:szCs w:val="18"/>
                  <w:lang w:eastAsia="ko-KR"/>
                </w:rPr>
                <w:t>0.0%</w:t>
              </w:r>
            </w:ins>
          </w:p>
        </w:tc>
        <w:tc>
          <w:tcPr>
            <w:tcW w:w="1060" w:type="dxa"/>
            <w:tcBorders>
              <w:top w:val="single" w:sz="8" w:space="0" w:color="auto"/>
              <w:left w:val="nil"/>
              <w:bottom w:val="nil"/>
              <w:right w:val="single" w:sz="8" w:space="0" w:color="auto"/>
            </w:tcBorders>
            <w:shd w:val="clear" w:color="auto" w:fill="auto"/>
            <w:noWrap/>
            <w:vAlign w:val="bottom"/>
            <w:hideMark/>
            <w:tcPrChange w:id="2680" w:author="HendryHendry/선임연구원/Convergence(연)ATS그룹(hendry.hendry" w:date="2011-11-17T13:52:00Z">
              <w:tcPr>
                <w:tcW w:w="1060" w:type="dxa"/>
                <w:gridSpan w:val="2"/>
                <w:tcBorders>
                  <w:top w:val="single" w:sz="8" w:space="0" w:color="auto"/>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681" w:author="HendryHendry/선임연구원/Convergence(연)ATS그룹(hendry.hendry" w:date="2011-11-17T13:52:00Z"/>
                <w:rFonts w:ascii="Arial" w:eastAsia="Gulim" w:hAnsi="Arial" w:cs="Arial"/>
                <w:color w:val="000000"/>
                <w:sz w:val="18"/>
                <w:szCs w:val="18"/>
                <w:lang w:eastAsia="ko-KR"/>
              </w:rPr>
            </w:pPr>
            <w:ins w:id="2682" w:author="HendryHendry/선임연구원/Convergence(연)ATS그룹(hendry.hendry" w:date="2011-11-17T13:52:00Z">
              <w:r w:rsidRPr="00EC02C3">
                <w:rPr>
                  <w:rFonts w:ascii="Arial" w:eastAsia="Gulim" w:hAnsi="Arial" w:cs="Arial"/>
                  <w:color w:val="000000"/>
                  <w:sz w:val="18"/>
                  <w:szCs w:val="18"/>
                  <w:lang w:eastAsia="ko-KR"/>
                </w:rPr>
                <w:t>0.0%</w:t>
              </w:r>
            </w:ins>
          </w:p>
        </w:tc>
        <w:tc>
          <w:tcPr>
            <w:tcW w:w="1060" w:type="dxa"/>
            <w:tcBorders>
              <w:top w:val="single" w:sz="8" w:space="0" w:color="auto"/>
              <w:left w:val="nil"/>
              <w:bottom w:val="nil"/>
              <w:right w:val="nil"/>
            </w:tcBorders>
            <w:shd w:val="clear" w:color="auto" w:fill="auto"/>
            <w:noWrap/>
            <w:vAlign w:val="bottom"/>
            <w:hideMark/>
            <w:tcPrChange w:id="2683" w:author="HendryHendry/선임연구원/Convergence(연)ATS그룹(hendry.hendry" w:date="2011-11-17T13:52:00Z">
              <w:tcPr>
                <w:tcW w:w="1060" w:type="dxa"/>
                <w:gridSpan w:val="2"/>
                <w:tcBorders>
                  <w:top w:val="single" w:sz="8" w:space="0" w:color="auto"/>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684" w:author="HendryHendry/선임연구원/Convergence(연)ATS그룹(hendry.hendry" w:date="2011-11-17T13:52:00Z"/>
                <w:rFonts w:ascii="Arial" w:eastAsia="Gulim" w:hAnsi="Arial" w:cs="Arial"/>
                <w:color w:val="000000"/>
                <w:sz w:val="18"/>
                <w:szCs w:val="18"/>
                <w:lang w:eastAsia="ko-KR"/>
              </w:rPr>
            </w:pPr>
            <w:ins w:id="2685" w:author="HendryHendry/선임연구원/Convergence(연)ATS그룹(hendry.hendry" w:date="2011-11-17T13:52:00Z">
              <w:r w:rsidRPr="00EC02C3">
                <w:rPr>
                  <w:rFonts w:ascii="Arial" w:eastAsia="Gulim" w:hAnsi="Arial" w:cs="Arial"/>
                  <w:color w:val="000000"/>
                  <w:sz w:val="18"/>
                  <w:szCs w:val="18"/>
                  <w:lang w:eastAsia="ko-KR"/>
                </w:rPr>
                <w:t>0.0%</w:t>
              </w:r>
            </w:ins>
          </w:p>
        </w:tc>
        <w:tc>
          <w:tcPr>
            <w:tcW w:w="1060" w:type="dxa"/>
            <w:tcBorders>
              <w:top w:val="single" w:sz="8" w:space="0" w:color="auto"/>
              <w:left w:val="nil"/>
              <w:bottom w:val="nil"/>
              <w:right w:val="nil"/>
            </w:tcBorders>
            <w:shd w:val="clear" w:color="auto" w:fill="auto"/>
            <w:noWrap/>
            <w:vAlign w:val="bottom"/>
            <w:hideMark/>
            <w:tcPrChange w:id="2686" w:author="HendryHendry/선임연구원/Convergence(연)ATS그룹(hendry.hendry" w:date="2011-11-17T13:52:00Z">
              <w:tcPr>
                <w:tcW w:w="1060" w:type="dxa"/>
                <w:gridSpan w:val="2"/>
                <w:tcBorders>
                  <w:top w:val="single" w:sz="8" w:space="0" w:color="auto"/>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687" w:author="HendryHendry/선임연구원/Convergence(연)ATS그룹(hendry.hendry" w:date="2011-11-17T13:52:00Z"/>
                <w:rFonts w:ascii="Arial" w:eastAsia="Gulim" w:hAnsi="Arial" w:cs="Arial"/>
                <w:color w:val="000000"/>
                <w:sz w:val="18"/>
                <w:szCs w:val="18"/>
                <w:lang w:eastAsia="ko-KR"/>
              </w:rPr>
            </w:pPr>
            <w:ins w:id="2688" w:author="HendryHendry/선임연구원/Convergence(연)ATS그룹(hendry.hendry" w:date="2011-11-17T13:52:00Z">
              <w:r w:rsidRPr="00EC02C3">
                <w:rPr>
                  <w:rFonts w:ascii="Arial" w:eastAsia="Gulim" w:hAnsi="Arial" w:cs="Arial"/>
                  <w:color w:val="000000"/>
                  <w:sz w:val="18"/>
                  <w:szCs w:val="18"/>
                  <w:lang w:eastAsia="ko-KR"/>
                </w:rPr>
                <w:t>0.0%</w:t>
              </w:r>
            </w:ins>
          </w:p>
        </w:tc>
        <w:tc>
          <w:tcPr>
            <w:tcW w:w="1060" w:type="dxa"/>
            <w:tcBorders>
              <w:top w:val="single" w:sz="8" w:space="0" w:color="auto"/>
              <w:left w:val="nil"/>
              <w:bottom w:val="nil"/>
              <w:right w:val="single" w:sz="8" w:space="0" w:color="auto"/>
            </w:tcBorders>
            <w:shd w:val="clear" w:color="auto" w:fill="auto"/>
            <w:noWrap/>
            <w:vAlign w:val="bottom"/>
            <w:hideMark/>
            <w:tcPrChange w:id="2689" w:author="HendryHendry/선임연구원/Convergence(연)ATS그룹(hendry.hendry" w:date="2011-11-17T13:52:00Z">
              <w:tcPr>
                <w:tcW w:w="1060" w:type="dxa"/>
                <w:gridSpan w:val="2"/>
                <w:tcBorders>
                  <w:top w:val="single" w:sz="8" w:space="0" w:color="auto"/>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690" w:author="HendryHendry/선임연구원/Convergence(연)ATS그룹(hendry.hendry" w:date="2011-11-17T13:52:00Z"/>
                <w:rFonts w:ascii="Arial" w:eastAsia="Gulim" w:hAnsi="Arial" w:cs="Arial"/>
                <w:color w:val="000000"/>
                <w:sz w:val="18"/>
                <w:szCs w:val="18"/>
                <w:lang w:eastAsia="ko-KR"/>
              </w:rPr>
            </w:pPr>
            <w:ins w:id="2691" w:author="HendryHendry/선임연구원/Convergence(연)ATS그룹(hendry.hendry" w:date="2011-11-17T13:52:00Z">
              <w:r w:rsidRPr="00EC02C3">
                <w:rPr>
                  <w:rFonts w:ascii="Arial" w:eastAsia="Gulim" w:hAnsi="Arial" w:cs="Arial"/>
                  <w:color w:val="000000"/>
                  <w:sz w:val="18"/>
                  <w:szCs w:val="18"/>
                  <w:lang w:eastAsia="ko-KR"/>
                </w:rPr>
                <w:t>0.0%</w:t>
              </w:r>
            </w:ins>
          </w:p>
        </w:tc>
      </w:tr>
      <w:tr w:rsidR="00EC02C3" w:rsidRPr="00EC02C3" w:rsidTr="00EC02C3">
        <w:tblPrEx>
          <w:tblW w:w="7660" w:type="dxa"/>
          <w:jc w:val="center"/>
          <w:tblInd w:w="84" w:type="dxa"/>
          <w:tblCellMar>
            <w:left w:w="99" w:type="dxa"/>
            <w:right w:w="99" w:type="dxa"/>
          </w:tblCellMar>
          <w:tblPrExChange w:id="2692" w:author="HendryHendry/선임연구원/Convergence(연)ATS그룹(hendry.hendry" w:date="2011-11-17T13:52:00Z">
            <w:tblPrEx>
              <w:tblW w:w="7660" w:type="dxa"/>
              <w:jc w:val="center"/>
              <w:tblInd w:w="84" w:type="dxa"/>
              <w:tblCellMar>
                <w:left w:w="99" w:type="dxa"/>
                <w:right w:w="99" w:type="dxa"/>
              </w:tblCellMar>
            </w:tblPrEx>
          </w:tblPrExChange>
        </w:tblPrEx>
        <w:trPr>
          <w:trHeight w:val="240"/>
          <w:jc w:val="center"/>
          <w:ins w:id="2693" w:author="HendryHendry/선임연구원/Convergence(연)ATS그룹(hendry.hendry" w:date="2011-11-17T13:52:00Z"/>
          <w:trPrChange w:id="2694" w:author="HendryHendry/선임연구원/Convergence(연)ATS그룹(hendry.hendry" w:date="2011-11-17T13:52:00Z">
            <w:trPr>
              <w:gridAfter w:val="0"/>
              <w:trHeight w:val="240"/>
              <w:jc w:val="center"/>
            </w:trPr>
          </w:trPrChange>
        </w:trPr>
        <w:tc>
          <w:tcPr>
            <w:tcW w:w="1300" w:type="dxa"/>
            <w:tcBorders>
              <w:top w:val="nil"/>
              <w:left w:val="single" w:sz="8" w:space="0" w:color="auto"/>
              <w:bottom w:val="nil"/>
              <w:right w:val="single" w:sz="8" w:space="0" w:color="auto"/>
            </w:tcBorders>
            <w:shd w:val="clear" w:color="auto" w:fill="auto"/>
            <w:noWrap/>
            <w:vAlign w:val="bottom"/>
            <w:hideMark/>
            <w:tcPrChange w:id="2695" w:author="HendryHendry/선임연구원/Convergence(연)ATS그룹(hendry.hendry" w:date="2011-11-17T13:52:00Z">
              <w:tcPr>
                <w:tcW w:w="1300" w:type="dxa"/>
                <w:gridSpan w:val="2"/>
                <w:tcBorders>
                  <w:top w:val="nil"/>
                  <w:left w:val="single" w:sz="8" w:space="0" w:color="auto"/>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textAlignment w:val="auto"/>
              <w:rPr>
                <w:ins w:id="2696" w:author="HendryHendry/선임연구원/Convergence(연)ATS그룹(hendry.hendry" w:date="2011-11-17T13:52:00Z"/>
                <w:rFonts w:ascii="Arial" w:eastAsia="Gulim" w:hAnsi="Arial" w:cs="Arial"/>
                <w:color w:val="000000"/>
                <w:sz w:val="18"/>
                <w:szCs w:val="18"/>
                <w:lang w:eastAsia="ko-KR"/>
              </w:rPr>
            </w:pPr>
            <w:ins w:id="2697" w:author="HendryHendry/선임연구원/Convergence(연)ATS그룹(hendry.hendry" w:date="2011-11-17T13:52:00Z">
              <w:r w:rsidRPr="00EC02C3">
                <w:rPr>
                  <w:rFonts w:ascii="Arial" w:eastAsia="Gulim" w:hAnsi="Arial" w:cs="Arial"/>
                  <w:color w:val="000000"/>
                  <w:sz w:val="18"/>
                  <w:szCs w:val="18"/>
                  <w:lang w:eastAsia="ko-KR"/>
                </w:rPr>
                <w:t>Class B</w:t>
              </w:r>
            </w:ins>
          </w:p>
        </w:tc>
        <w:tc>
          <w:tcPr>
            <w:tcW w:w="1060" w:type="dxa"/>
            <w:tcBorders>
              <w:top w:val="nil"/>
              <w:left w:val="nil"/>
              <w:bottom w:val="nil"/>
              <w:right w:val="nil"/>
            </w:tcBorders>
            <w:shd w:val="clear" w:color="auto" w:fill="auto"/>
            <w:noWrap/>
            <w:vAlign w:val="bottom"/>
            <w:hideMark/>
            <w:tcPrChange w:id="2698" w:author="HendryHendry/선임연구원/Convergence(연)ATS그룹(hendry.hendry" w:date="2011-11-17T13:52:00Z">
              <w:tcPr>
                <w:tcW w:w="1060" w:type="dxa"/>
                <w:gridSpan w:val="2"/>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699" w:author="HendryHendry/선임연구원/Convergence(연)ATS그룹(hendry.hendry" w:date="2011-11-17T13:52:00Z"/>
                <w:rFonts w:ascii="Arial" w:eastAsia="Gulim" w:hAnsi="Arial" w:cs="Arial"/>
                <w:color w:val="000000"/>
                <w:sz w:val="18"/>
                <w:szCs w:val="18"/>
                <w:lang w:eastAsia="ko-KR"/>
              </w:rPr>
            </w:pPr>
            <w:ins w:id="2700" w:author="HendryHendry/선임연구원/Convergence(연)ATS그룹(hendry.hendry" w:date="2011-11-17T13:52:00Z">
              <w:r w:rsidRPr="00EC02C3">
                <w:rPr>
                  <w:rFonts w:ascii="Arial" w:eastAsia="Gulim" w:hAnsi="Arial" w:cs="Arial"/>
                  <w:color w:val="000000"/>
                  <w:sz w:val="18"/>
                  <w:szCs w:val="18"/>
                  <w:lang w:eastAsia="ko-KR"/>
                </w:rPr>
                <w:t>0.0%</w:t>
              </w:r>
            </w:ins>
          </w:p>
        </w:tc>
        <w:tc>
          <w:tcPr>
            <w:tcW w:w="1060" w:type="dxa"/>
            <w:tcBorders>
              <w:top w:val="nil"/>
              <w:left w:val="nil"/>
              <w:bottom w:val="nil"/>
              <w:right w:val="nil"/>
            </w:tcBorders>
            <w:shd w:val="clear" w:color="auto" w:fill="auto"/>
            <w:noWrap/>
            <w:vAlign w:val="bottom"/>
            <w:hideMark/>
            <w:tcPrChange w:id="2701" w:author="HendryHendry/선임연구원/Convergence(연)ATS그룹(hendry.hendry" w:date="2011-11-17T13:52:00Z">
              <w:tcPr>
                <w:tcW w:w="1060" w:type="dxa"/>
                <w:gridSpan w:val="2"/>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702" w:author="HendryHendry/선임연구원/Convergence(연)ATS그룹(hendry.hendry" w:date="2011-11-17T13:52:00Z"/>
                <w:rFonts w:ascii="Arial" w:eastAsia="Gulim" w:hAnsi="Arial" w:cs="Arial"/>
                <w:color w:val="000000"/>
                <w:sz w:val="18"/>
                <w:szCs w:val="18"/>
                <w:lang w:eastAsia="ko-KR"/>
              </w:rPr>
            </w:pPr>
            <w:ins w:id="2703" w:author="HendryHendry/선임연구원/Convergence(연)ATS그룹(hendry.hendry" w:date="2011-11-17T13:52:00Z">
              <w:r w:rsidRPr="00EC02C3">
                <w:rPr>
                  <w:rFonts w:ascii="Arial" w:eastAsia="Gulim" w:hAnsi="Arial" w:cs="Arial"/>
                  <w:color w:val="000000"/>
                  <w:sz w:val="18"/>
                  <w:szCs w:val="18"/>
                  <w:lang w:eastAsia="ko-KR"/>
                </w:rPr>
                <w:t>0.0%</w:t>
              </w:r>
            </w:ins>
          </w:p>
        </w:tc>
        <w:tc>
          <w:tcPr>
            <w:tcW w:w="1060" w:type="dxa"/>
            <w:tcBorders>
              <w:top w:val="nil"/>
              <w:left w:val="nil"/>
              <w:bottom w:val="nil"/>
              <w:right w:val="single" w:sz="8" w:space="0" w:color="auto"/>
            </w:tcBorders>
            <w:shd w:val="clear" w:color="auto" w:fill="auto"/>
            <w:noWrap/>
            <w:vAlign w:val="bottom"/>
            <w:hideMark/>
            <w:tcPrChange w:id="2704" w:author="HendryHendry/선임연구원/Convergence(연)ATS그룹(hendry.hendry" w:date="2011-11-17T13:52:00Z">
              <w:tcPr>
                <w:tcW w:w="1060" w:type="dxa"/>
                <w:gridSpan w:val="2"/>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705" w:author="HendryHendry/선임연구원/Convergence(연)ATS그룹(hendry.hendry" w:date="2011-11-17T13:52:00Z"/>
                <w:rFonts w:ascii="Arial" w:eastAsia="Gulim" w:hAnsi="Arial" w:cs="Arial"/>
                <w:color w:val="000000"/>
                <w:sz w:val="18"/>
                <w:szCs w:val="18"/>
                <w:lang w:eastAsia="ko-KR"/>
              </w:rPr>
            </w:pPr>
            <w:ins w:id="2706" w:author="HendryHendry/선임연구원/Convergence(연)ATS그룹(hendry.hendry" w:date="2011-11-17T13:52:00Z">
              <w:r w:rsidRPr="00EC02C3">
                <w:rPr>
                  <w:rFonts w:ascii="Arial" w:eastAsia="Gulim" w:hAnsi="Arial" w:cs="Arial"/>
                  <w:color w:val="000000"/>
                  <w:sz w:val="18"/>
                  <w:szCs w:val="18"/>
                  <w:lang w:eastAsia="ko-KR"/>
                </w:rPr>
                <w:t>0.0%</w:t>
              </w:r>
            </w:ins>
          </w:p>
        </w:tc>
        <w:tc>
          <w:tcPr>
            <w:tcW w:w="1060" w:type="dxa"/>
            <w:tcBorders>
              <w:top w:val="nil"/>
              <w:left w:val="nil"/>
              <w:bottom w:val="nil"/>
              <w:right w:val="nil"/>
            </w:tcBorders>
            <w:shd w:val="clear" w:color="auto" w:fill="auto"/>
            <w:noWrap/>
            <w:vAlign w:val="bottom"/>
            <w:hideMark/>
            <w:tcPrChange w:id="2707" w:author="HendryHendry/선임연구원/Convergence(연)ATS그룹(hendry.hendry" w:date="2011-11-17T13:52:00Z">
              <w:tcPr>
                <w:tcW w:w="1060" w:type="dxa"/>
                <w:gridSpan w:val="2"/>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708" w:author="HendryHendry/선임연구원/Convergence(연)ATS그룹(hendry.hendry" w:date="2011-11-17T13:52:00Z"/>
                <w:rFonts w:ascii="Arial" w:eastAsia="Gulim" w:hAnsi="Arial" w:cs="Arial"/>
                <w:color w:val="000000"/>
                <w:sz w:val="18"/>
                <w:szCs w:val="18"/>
                <w:lang w:eastAsia="ko-KR"/>
              </w:rPr>
            </w:pPr>
            <w:ins w:id="2709" w:author="HendryHendry/선임연구원/Convergence(연)ATS그룹(hendry.hendry" w:date="2011-11-17T13:52:00Z">
              <w:r w:rsidRPr="00EC02C3">
                <w:rPr>
                  <w:rFonts w:ascii="Arial" w:eastAsia="Gulim" w:hAnsi="Arial" w:cs="Arial"/>
                  <w:color w:val="000000"/>
                  <w:sz w:val="18"/>
                  <w:szCs w:val="18"/>
                  <w:lang w:eastAsia="ko-KR"/>
                </w:rPr>
                <w:t>0.0%</w:t>
              </w:r>
            </w:ins>
          </w:p>
        </w:tc>
        <w:tc>
          <w:tcPr>
            <w:tcW w:w="1060" w:type="dxa"/>
            <w:tcBorders>
              <w:top w:val="nil"/>
              <w:left w:val="nil"/>
              <w:bottom w:val="nil"/>
              <w:right w:val="nil"/>
            </w:tcBorders>
            <w:shd w:val="clear" w:color="auto" w:fill="auto"/>
            <w:noWrap/>
            <w:vAlign w:val="bottom"/>
            <w:hideMark/>
            <w:tcPrChange w:id="2710" w:author="HendryHendry/선임연구원/Convergence(연)ATS그룹(hendry.hendry" w:date="2011-11-17T13:52:00Z">
              <w:tcPr>
                <w:tcW w:w="1060" w:type="dxa"/>
                <w:gridSpan w:val="2"/>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711" w:author="HendryHendry/선임연구원/Convergence(연)ATS그룹(hendry.hendry" w:date="2011-11-17T13:52:00Z"/>
                <w:rFonts w:ascii="Arial" w:eastAsia="Gulim" w:hAnsi="Arial" w:cs="Arial"/>
                <w:color w:val="000000"/>
                <w:sz w:val="18"/>
                <w:szCs w:val="18"/>
                <w:lang w:eastAsia="ko-KR"/>
              </w:rPr>
            </w:pPr>
            <w:ins w:id="2712" w:author="HendryHendry/선임연구원/Convergence(연)ATS그룹(hendry.hendry" w:date="2011-11-17T13:52:00Z">
              <w:r w:rsidRPr="00EC02C3">
                <w:rPr>
                  <w:rFonts w:ascii="Arial" w:eastAsia="Gulim" w:hAnsi="Arial" w:cs="Arial"/>
                  <w:color w:val="000000"/>
                  <w:sz w:val="18"/>
                  <w:szCs w:val="18"/>
                  <w:lang w:eastAsia="ko-KR"/>
                </w:rPr>
                <w:t>0.0%</w:t>
              </w:r>
            </w:ins>
          </w:p>
        </w:tc>
        <w:tc>
          <w:tcPr>
            <w:tcW w:w="1060" w:type="dxa"/>
            <w:tcBorders>
              <w:top w:val="nil"/>
              <w:left w:val="nil"/>
              <w:bottom w:val="nil"/>
              <w:right w:val="single" w:sz="8" w:space="0" w:color="auto"/>
            </w:tcBorders>
            <w:shd w:val="clear" w:color="auto" w:fill="auto"/>
            <w:noWrap/>
            <w:vAlign w:val="bottom"/>
            <w:hideMark/>
            <w:tcPrChange w:id="2713" w:author="HendryHendry/선임연구원/Convergence(연)ATS그룹(hendry.hendry" w:date="2011-11-17T13:52:00Z">
              <w:tcPr>
                <w:tcW w:w="1060" w:type="dxa"/>
                <w:gridSpan w:val="2"/>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714" w:author="HendryHendry/선임연구원/Convergence(연)ATS그룹(hendry.hendry" w:date="2011-11-17T13:52:00Z"/>
                <w:rFonts w:ascii="Arial" w:eastAsia="Gulim" w:hAnsi="Arial" w:cs="Arial"/>
                <w:color w:val="000000"/>
                <w:sz w:val="18"/>
                <w:szCs w:val="18"/>
                <w:lang w:eastAsia="ko-KR"/>
              </w:rPr>
            </w:pPr>
            <w:ins w:id="2715" w:author="HendryHendry/선임연구원/Convergence(연)ATS그룹(hendry.hendry" w:date="2011-11-17T13:52:00Z">
              <w:r w:rsidRPr="00EC02C3">
                <w:rPr>
                  <w:rFonts w:ascii="Arial" w:eastAsia="Gulim" w:hAnsi="Arial" w:cs="Arial"/>
                  <w:color w:val="000000"/>
                  <w:sz w:val="18"/>
                  <w:szCs w:val="18"/>
                  <w:lang w:eastAsia="ko-KR"/>
                </w:rPr>
                <w:t>0.0%</w:t>
              </w:r>
            </w:ins>
          </w:p>
        </w:tc>
      </w:tr>
      <w:tr w:rsidR="00EC02C3" w:rsidRPr="00EC02C3" w:rsidTr="00EC02C3">
        <w:tblPrEx>
          <w:tblW w:w="7660" w:type="dxa"/>
          <w:jc w:val="center"/>
          <w:tblInd w:w="84" w:type="dxa"/>
          <w:tblCellMar>
            <w:left w:w="99" w:type="dxa"/>
            <w:right w:w="99" w:type="dxa"/>
          </w:tblCellMar>
          <w:tblPrExChange w:id="2716" w:author="HendryHendry/선임연구원/Convergence(연)ATS그룹(hendry.hendry" w:date="2011-11-17T13:52:00Z">
            <w:tblPrEx>
              <w:tblW w:w="7660" w:type="dxa"/>
              <w:jc w:val="center"/>
              <w:tblInd w:w="84" w:type="dxa"/>
              <w:tblCellMar>
                <w:left w:w="99" w:type="dxa"/>
                <w:right w:w="99" w:type="dxa"/>
              </w:tblCellMar>
            </w:tblPrEx>
          </w:tblPrExChange>
        </w:tblPrEx>
        <w:trPr>
          <w:trHeight w:val="240"/>
          <w:jc w:val="center"/>
          <w:ins w:id="2717" w:author="HendryHendry/선임연구원/Convergence(연)ATS그룹(hendry.hendry" w:date="2011-11-17T13:52:00Z"/>
          <w:trPrChange w:id="2718" w:author="HendryHendry/선임연구원/Convergence(연)ATS그룹(hendry.hendry" w:date="2011-11-17T13:52:00Z">
            <w:trPr>
              <w:gridAfter w:val="0"/>
              <w:trHeight w:val="240"/>
              <w:jc w:val="center"/>
            </w:trPr>
          </w:trPrChange>
        </w:trPr>
        <w:tc>
          <w:tcPr>
            <w:tcW w:w="1300" w:type="dxa"/>
            <w:tcBorders>
              <w:top w:val="nil"/>
              <w:left w:val="single" w:sz="8" w:space="0" w:color="auto"/>
              <w:bottom w:val="nil"/>
              <w:right w:val="single" w:sz="8" w:space="0" w:color="auto"/>
            </w:tcBorders>
            <w:shd w:val="clear" w:color="auto" w:fill="auto"/>
            <w:noWrap/>
            <w:vAlign w:val="bottom"/>
            <w:hideMark/>
            <w:tcPrChange w:id="2719" w:author="HendryHendry/선임연구원/Convergence(연)ATS그룹(hendry.hendry" w:date="2011-11-17T13:52:00Z">
              <w:tcPr>
                <w:tcW w:w="1300" w:type="dxa"/>
                <w:gridSpan w:val="2"/>
                <w:tcBorders>
                  <w:top w:val="nil"/>
                  <w:left w:val="single" w:sz="8" w:space="0" w:color="auto"/>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textAlignment w:val="auto"/>
              <w:rPr>
                <w:ins w:id="2720" w:author="HendryHendry/선임연구원/Convergence(연)ATS그룹(hendry.hendry" w:date="2011-11-17T13:52:00Z"/>
                <w:rFonts w:ascii="Arial" w:eastAsia="Gulim" w:hAnsi="Arial" w:cs="Arial"/>
                <w:color w:val="000000"/>
                <w:sz w:val="18"/>
                <w:szCs w:val="18"/>
                <w:lang w:eastAsia="ko-KR"/>
              </w:rPr>
            </w:pPr>
            <w:ins w:id="2721" w:author="HendryHendry/선임연구원/Convergence(연)ATS그룹(hendry.hendry" w:date="2011-11-17T13:52:00Z">
              <w:r w:rsidRPr="00EC02C3">
                <w:rPr>
                  <w:rFonts w:ascii="Arial" w:eastAsia="Gulim" w:hAnsi="Arial" w:cs="Arial"/>
                  <w:color w:val="000000"/>
                  <w:sz w:val="18"/>
                  <w:szCs w:val="18"/>
                  <w:lang w:eastAsia="ko-KR"/>
                </w:rPr>
                <w:t>Class C</w:t>
              </w:r>
            </w:ins>
          </w:p>
        </w:tc>
        <w:tc>
          <w:tcPr>
            <w:tcW w:w="1060" w:type="dxa"/>
            <w:tcBorders>
              <w:top w:val="nil"/>
              <w:left w:val="nil"/>
              <w:bottom w:val="nil"/>
              <w:right w:val="nil"/>
            </w:tcBorders>
            <w:shd w:val="clear" w:color="auto" w:fill="auto"/>
            <w:noWrap/>
            <w:vAlign w:val="bottom"/>
            <w:hideMark/>
            <w:tcPrChange w:id="2722" w:author="HendryHendry/선임연구원/Convergence(연)ATS그룹(hendry.hendry" w:date="2011-11-17T13:52:00Z">
              <w:tcPr>
                <w:tcW w:w="1060" w:type="dxa"/>
                <w:gridSpan w:val="2"/>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723" w:author="HendryHendry/선임연구원/Convergence(연)ATS그룹(hendry.hendry" w:date="2011-11-17T13:52:00Z"/>
                <w:rFonts w:ascii="Arial" w:eastAsia="Gulim" w:hAnsi="Arial" w:cs="Arial"/>
                <w:color w:val="000000"/>
                <w:sz w:val="18"/>
                <w:szCs w:val="18"/>
                <w:lang w:eastAsia="ko-KR"/>
              </w:rPr>
            </w:pPr>
            <w:ins w:id="2724" w:author="HendryHendry/선임연구원/Convergence(연)ATS그룹(hendry.hendry" w:date="2011-11-17T13:52:00Z">
              <w:r w:rsidRPr="00EC02C3">
                <w:rPr>
                  <w:rFonts w:ascii="Arial" w:eastAsia="Gulim" w:hAnsi="Arial" w:cs="Arial"/>
                  <w:color w:val="000000"/>
                  <w:sz w:val="18"/>
                  <w:szCs w:val="18"/>
                  <w:lang w:eastAsia="ko-KR"/>
                </w:rPr>
                <w:t>0.1%</w:t>
              </w:r>
            </w:ins>
          </w:p>
        </w:tc>
        <w:tc>
          <w:tcPr>
            <w:tcW w:w="1060" w:type="dxa"/>
            <w:tcBorders>
              <w:top w:val="nil"/>
              <w:left w:val="nil"/>
              <w:bottom w:val="nil"/>
              <w:right w:val="nil"/>
            </w:tcBorders>
            <w:shd w:val="clear" w:color="auto" w:fill="auto"/>
            <w:noWrap/>
            <w:vAlign w:val="bottom"/>
            <w:hideMark/>
            <w:tcPrChange w:id="2725" w:author="HendryHendry/선임연구원/Convergence(연)ATS그룹(hendry.hendry" w:date="2011-11-17T13:52:00Z">
              <w:tcPr>
                <w:tcW w:w="1060" w:type="dxa"/>
                <w:gridSpan w:val="2"/>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726" w:author="HendryHendry/선임연구원/Convergence(연)ATS그룹(hendry.hendry" w:date="2011-11-17T13:52:00Z"/>
                <w:rFonts w:ascii="Arial" w:eastAsia="Gulim" w:hAnsi="Arial" w:cs="Arial"/>
                <w:color w:val="000000"/>
                <w:sz w:val="18"/>
                <w:szCs w:val="18"/>
                <w:lang w:eastAsia="ko-KR"/>
              </w:rPr>
            </w:pPr>
            <w:ins w:id="2727" w:author="HendryHendry/선임연구원/Convergence(연)ATS그룹(hendry.hendry" w:date="2011-11-17T13:52:00Z">
              <w:r w:rsidRPr="00EC02C3">
                <w:rPr>
                  <w:rFonts w:ascii="Arial" w:eastAsia="Gulim" w:hAnsi="Arial" w:cs="Arial"/>
                  <w:color w:val="000000"/>
                  <w:sz w:val="18"/>
                  <w:szCs w:val="18"/>
                  <w:lang w:eastAsia="ko-KR"/>
                </w:rPr>
                <w:t>0.1%</w:t>
              </w:r>
            </w:ins>
          </w:p>
        </w:tc>
        <w:tc>
          <w:tcPr>
            <w:tcW w:w="1060" w:type="dxa"/>
            <w:tcBorders>
              <w:top w:val="nil"/>
              <w:left w:val="nil"/>
              <w:bottom w:val="nil"/>
              <w:right w:val="single" w:sz="8" w:space="0" w:color="auto"/>
            </w:tcBorders>
            <w:shd w:val="clear" w:color="auto" w:fill="auto"/>
            <w:noWrap/>
            <w:vAlign w:val="bottom"/>
            <w:hideMark/>
            <w:tcPrChange w:id="2728" w:author="HendryHendry/선임연구원/Convergence(연)ATS그룹(hendry.hendry" w:date="2011-11-17T13:52:00Z">
              <w:tcPr>
                <w:tcW w:w="1060" w:type="dxa"/>
                <w:gridSpan w:val="2"/>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729" w:author="HendryHendry/선임연구원/Convergence(연)ATS그룹(hendry.hendry" w:date="2011-11-17T13:52:00Z"/>
                <w:rFonts w:ascii="Arial" w:eastAsia="Gulim" w:hAnsi="Arial" w:cs="Arial"/>
                <w:color w:val="000000"/>
                <w:sz w:val="18"/>
                <w:szCs w:val="18"/>
                <w:lang w:eastAsia="ko-KR"/>
              </w:rPr>
            </w:pPr>
            <w:ins w:id="2730" w:author="HendryHendry/선임연구원/Convergence(연)ATS그룹(hendry.hendry" w:date="2011-11-17T13:52:00Z">
              <w:r w:rsidRPr="00EC02C3">
                <w:rPr>
                  <w:rFonts w:ascii="Arial" w:eastAsia="Gulim" w:hAnsi="Arial" w:cs="Arial"/>
                  <w:color w:val="000000"/>
                  <w:sz w:val="18"/>
                  <w:szCs w:val="18"/>
                  <w:lang w:eastAsia="ko-KR"/>
                </w:rPr>
                <w:t>0.1%</w:t>
              </w:r>
            </w:ins>
          </w:p>
        </w:tc>
        <w:tc>
          <w:tcPr>
            <w:tcW w:w="1060" w:type="dxa"/>
            <w:tcBorders>
              <w:top w:val="nil"/>
              <w:left w:val="nil"/>
              <w:bottom w:val="nil"/>
              <w:right w:val="nil"/>
            </w:tcBorders>
            <w:shd w:val="clear" w:color="auto" w:fill="auto"/>
            <w:noWrap/>
            <w:vAlign w:val="bottom"/>
            <w:hideMark/>
            <w:tcPrChange w:id="2731" w:author="HendryHendry/선임연구원/Convergence(연)ATS그룹(hendry.hendry" w:date="2011-11-17T13:52:00Z">
              <w:tcPr>
                <w:tcW w:w="1060" w:type="dxa"/>
                <w:gridSpan w:val="2"/>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732" w:author="HendryHendry/선임연구원/Convergence(연)ATS그룹(hendry.hendry" w:date="2011-11-17T13:52:00Z"/>
                <w:rFonts w:ascii="Arial" w:eastAsia="Gulim" w:hAnsi="Arial" w:cs="Arial"/>
                <w:color w:val="000000"/>
                <w:sz w:val="18"/>
                <w:szCs w:val="18"/>
                <w:lang w:eastAsia="ko-KR"/>
              </w:rPr>
            </w:pPr>
            <w:ins w:id="2733" w:author="HendryHendry/선임연구원/Convergence(연)ATS그룹(hendry.hendry" w:date="2011-11-17T13:52:00Z">
              <w:r w:rsidRPr="00EC02C3">
                <w:rPr>
                  <w:rFonts w:ascii="Arial" w:eastAsia="Gulim" w:hAnsi="Arial" w:cs="Arial"/>
                  <w:color w:val="000000"/>
                  <w:sz w:val="18"/>
                  <w:szCs w:val="18"/>
                  <w:lang w:eastAsia="ko-KR"/>
                </w:rPr>
                <w:t>0.1%</w:t>
              </w:r>
            </w:ins>
          </w:p>
        </w:tc>
        <w:tc>
          <w:tcPr>
            <w:tcW w:w="1060" w:type="dxa"/>
            <w:tcBorders>
              <w:top w:val="nil"/>
              <w:left w:val="nil"/>
              <w:bottom w:val="nil"/>
              <w:right w:val="nil"/>
            </w:tcBorders>
            <w:shd w:val="clear" w:color="auto" w:fill="auto"/>
            <w:noWrap/>
            <w:vAlign w:val="bottom"/>
            <w:hideMark/>
            <w:tcPrChange w:id="2734" w:author="HendryHendry/선임연구원/Convergence(연)ATS그룹(hendry.hendry" w:date="2011-11-17T13:52:00Z">
              <w:tcPr>
                <w:tcW w:w="1060" w:type="dxa"/>
                <w:gridSpan w:val="2"/>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735" w:author="HendryHendry/선임연구원/Convergence(연)ATS그룹(hendry.hendry" w:date="2011-11-17T13:52:00Z"/>
                <w:rFonts w:ascii="Arial" w:eastAsia="Gulim" w:hAnsi="Arial" w:cs="Arial"/>
                <w:color w:val="000000"/>
                <w:sz w:val="18"/>
                <w:szCs w:val="18"/>
                <w:lang w:eastAsia="ko-KR"/>
              </w:rPr>
            </w:pPr>
            <w:ins w:id="2736" w:author="HendryHendry/선임연구원/Convergence(연)ATS그룹(hendry.hendry" w:date="2011-11-17T13:52:00Z">
              <w:r w:rsidRPr="00EC02C3">
                <w:rPr>
                  <w:rFonts w:ascii="Arial" w:eastAsia="Gulim" w:hAnsi="Arial" w:cs="Arial"/>
                  <w:color w:val="000000"/>
                  <w:sz w:val="18"/>
                  <w:szCs w:val="18"/>
                  <w:lang w:eastAsia="ko-KR"/>
                </w:rPr>
                <w:t>0.1%</w:t>
              </w:r>
            </w:ins>
          </w:p>
        </w:tc>
        <w:tc>
          <w:tcPr>
            <w:tcW w:w="1060" w:type="dxa"/>
            <w:tcBorders>
              <w:top w:val="nil"/>
              <w:left w:val="nil"/>
              <w:bottom w:val="nil"/>
              <w:right w:val="single" w:sz="8" w:space="0" w:color="auto"/>
            </w:tcBorders>
            <w:shd w:val="clear" w:color="auto" w:fill="auto"/>
            <w:noWrap/>
            <w:vAlign w:val="bottom"/>
            <w:hideMark/>
            <w:tcPrChange w:id="2737" w:author="HendryHendry/선임연구원/Convergence(연)ATS그룹(hendry.hendry" w:date="2011-11-17T13:52:00Z">
              <w:tcPr>
                <w:tcW w:w="1060" w:type="dxa"/>
                <w:gridSpan w:val="2"/>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738" w:author="HendryHendry/선임연구원/Convergence(연)ATS그룹(hendry.hendry" w:date="2011-11-17T13:52:00Z"/>
                <w:rFonts w:ascii="Arial" w:eastAsia="Gulim" w:hAnsi="Arial" w:cs="Arial"/>
                <w:color w:val="000000"/>
                <w:sz w:val="18"/>
                <w:szCs w:val="18"/>
                <w:lang w:eastAsia="ko-KR"/>
              </w:rPr>
            </w:pPr>
            <w:ins w:id="2739" w:author="HendryHendry/선임연구원/Convergence(연)ATS그룹(hendry.hendry" w:date="2011-11-17T13:52:00Z">
              <w:r w:rsidRPr="00EC02C3">
                <w:rPr>
                  <w:rFonts w:ascii="Arial" w:eastAsia="Gulim" w:hAnsi="Arial" w:cs="Arial"/>
                  <w:color w:val="000000"/>
                  <w:sz w:val="18"/>
                  <w:szCs w:val="18"/>
                  <w:lang w:eastAsia="ko-KR"/>
                </w:rPr>
                <w:t>0.1%</w:t>
              </w:r>
            </w:ins>
          </w:p>
        </w:tc>
      </w:tr>
      <w:tr w:rsidR="00EC02C3" w:rsidRPr="00EC02C3" w:rsidTr="00EC02C3">
        <w:tblPrEx>
          <w:tblW w:w="7660" w:type="dxa"/>
          <w:jc w:val="center"/>
          <w:tblInd w:w="84" w:type="dxa"/>
          <w:tblCellMar>
            <w:left w:w="99" w:type="dxa"/>
            <w:right w:w="99" w:type="dxa"/>
          </w:tblCellMar>
          <w:tblPrExChange w:id="2740" w:author="HendryHendry/선임연구원/Convergence(연)ATS그룹(hendry.hendry" w:date="2011-11-17T13:52:00Z">
            <w:tblPrEx>
              <w:tblW w:w="7660" w:type="dxa"/>
              <w:jc w:val="center"/>
              <w:tblInd w:w="84" w:type="dxa"/>
              <w:tblCellMar>
                <w:left w:w="99" w:type="dxa"/>
                <w:right w:w="99" w:type="dxa"/>
              </w:tblCellMar>
            </w:tblPrEx>
          </w:tblPrExChange>
        </w:tblPrEx>
        <w:trPr>
          <w:trHeight w:val="240"/>
          <w:jc w:val="center"/>
          <w:ins w:id="2741" w:author="HendryHendry/선임연구원/Convergence(연)ATS그룹(hendry.hendry" w:date="2011-11-17T13:52:00Z"/>
          <w:trPrChange w:id="2742" w:author="HendryHendry/선임연구원/Convergence(연)ATS그룹(hendry.hendry" w:date="2011-11-17T13:52:00Z">
            <w:trPr>
              <w:gridAfter w:val="0"/>
              <w:trHeight w:val="240"/>
              <w:jc w:val="center"/>
            </w:trPr>
          </w:trPrChange>
        </w:trPr>
        <w:tc>
          <w:tcPr>
            <w:tcW w:w="1300" w:type="dxa"/>
            <w:tcBorders>
              <w:top w:val="nil"/>
              <w:left w:val="single" w:sz="8" w:space="0" w:color="auto"/>
              <w:bottom w:val="nil"/>
              <w:right w:val="single" w:sz="8" w:space="0" w:color="auto"/>
            </w:tcBorders>
            <w:shd w:val="clear" w:color="auto" w:fill="auto"/>
            <w:noWrap/>
            <w:vAlign w:val="bottom"/>
            <w:hideMark/>
            <w:tcPrChange w:id="2743" w:author="HendryHendry/선임연구원/Convergence(연)ATS그룹(hendry.hendry" w:date="2011-11-17T13:52:00Z">
              <w:tcPr>
                <w:tcW w:w="1300" w:type="dxa"/>
                <w:gridSpan w:val="2"/>
                <w:tcBorders>
                  <w:top w:val="nil"/>
                  <w:left w:val="single" w:sz="8" w:space="0" w:color="auto"/>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textAlignment w:val="auto"/>
              <w:rPr>
                <w:ins w:id="2744" w:author="HendryHendry/선임연구원/Convergence(연)ATS그룹(hendry.hendry" w:date="2011-11-17T13:52:00Z"/>
                <w:rFonts w:ascii="Arial" w:eastAsia="Gulim" w:hAnsi="Arial" w:cs="Arial"/>
                <w:color w:val="000000"/>
                <w:sz w:val="18"/>
                <w:szCs w:val="18"/>
                <w:lang w:eastAsia="ko-KR"/>
              </w:rPr>
            </w:pPr>
            <w:ins w:id="2745" w:author="HendryHendry/선임연구원/Convergence(연)ATS그룹(hendry.hendry" w:date="2011-11-17T13:52:00Z">
              <w:r w:rsidRPr="00EC02C3">
                <w:rPr>
                  <w:rFonts w:ascii="Arial" w:eastAsia="Gulim" w:hAnsi="Arial" w:cs="Arial"/>
                  <w:color w:val="000000"/>
                  <w:sz w:val="18"/>
                  <w:szCs w:val="18"/>
                  <w:lang w:eastAsia="ko-KR"/>
                </w:rPr>
                <w:t>Class D</w:t>
              </w:r>
            </w:ins>
          </w:p>
        </w:tc>
        <w:tc>
          <w:tcPr>
            <w:tcW w:w="1060" w:type="dxa"/>
            <w:tcBorders>
              <w:top w:val="nil"/>
              <w:left w:val="nil"/>
              <w:bottom w:val="nil"/>
              <w:right w:val="nil"/>
            </w:tcBorders>
            <w:shd w:val="clear" w:color="auto" w:fill="auto"/>
            <w:noWrap/>
            <w:vAlign w:val="bottom"/>
            <w:hideMark/>
            <w:tcPrChange w:id="2746" w:author="HendryHendry/선임연구원/Convergence(연)ATS그룹(hendry.hendry" w:date="2011-11-17T13:52:00Z">
              <w:tcPr>
                <w:tcW w:w="1060" w:type="dxa"/>
                <w:gridSpan w:val="2"/>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747" w:author="HendryHendry/선임연구원/Convergence(연)ATS그룹(hendry.hendry" w:date="2011-11-17T13:52:00Z"/>
                <w:rFonts w:ascii="Arial" w:eastAsia="Gulim" w:hAnsi="Arial" w:cs="Arial"/>
                <w:color w:val="000000"/>
                <w:sz w:val="18"/>
                <w:szCs w:val="18"/>
                <w:lang w:eastAsia="ko-KR"/>
              </w:rPr>
            </w:pPr>
            <w:ins w:id="2748" w:author="HendryHendry/선임연구원/Convergence(연)ATS그룹(hendry.hendry" w:date="2011-11-17T13:52:00Z">
              <w:r w:rsidRPr="00EC02C3">
                <w:rPr>
                  <w:rFonts w:ascii="Arial" w:eastAsia="Gulim" w:hAnsi="Arial" w:cs="Arial"/>
                  <w:color w:val="000000"/>
                  <w:sz w:val="18"/>
                  <w:szCs w:val="18"/>
                  <w:lang w:eastAsia="ko-KR"/>
                </w:rPr>
                <w:t>0.3%</w:t>
              </w:r>
            </w:ins>
          </w:p>
        </w:tc>
        <w:tc>
          <w:tcPr>
            <w:tcW w:w="1060" w:type="dxa"/>
            <w:tcBorders>
              <w:top w:val="nil"/>
              <w:left w:val="nil"/>
              <w:bottom w:val="nil"/>
              <w:right w:val="nil"/>
            </w:tcBorders>
            <w:shd w:val="clear" w:color="auto" w:fill="auto"/>
            <w:noWrap/>
            <w:vAlign w:val="bottom"/>
            <w:hideMark/>
            <w:tcPrChange w:id="2749" w:author="HendryHendry/선임연구원/Convergence(연)ATS그룹(hendry.hendry" w:date="2011-11-17T13:52:00Z">
              <w:tcPr>
                <w:tcW w:w="1060" w:type="dxa"/>
                <w:gridSpan w:val="2"/>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750" w:author="HendryHendry/선임연구원/Convergence(연)ATS그룹(hendry.hendry" w:date="2011-11-17T13:52:00Z"/>
                <w:rFonts w:ascii="Arial" w:eastAsia="Gulim" w:hAnsi="Arial" w:cs="Arial"/>
                <w:color w:val="000000"/>
                <w:sz w:val="18"/>
                <w:szCs w:val="18"/>
                <w:lang w:eastAsia="ko-KR"/>
              </w:rPr>
            </w:pPr>
            <w:ins w:id="2751" w:author="HendryHendry/선임연구원/Convergence(연)ATS그룹(hendry.hendry" w:date="2011-11-17T13:52:00Z">
              <w:r w:rsidRPr="00EC02C3">
                <w:rPr>
                  <w:rFonts w:ascii="Arial" w:eastAsia="Gulim" w:hAnsi="Arial" w:cs="Arial"/>
                  <w:color w:val="000000"/>
                  <w:sz w:val="18"/>
                  <w:szCs w:val="18"/>
                  <w:lang w:eastAsia="ko-KR"/>
                </w:rPr>
                <w:t>0.2%</w:t>
              </w:r>
            </w:ins>
          </w:p>
        </w:tc>
        <w:tc>
          <w:tcPr>
            <w:tcW w:w="1060" w:type="dxa"/>
            <w:tcBorders>
              <w:top w:val="nil"/>
              <w:left w:val="nil"/>
              <w:bottom w:val="nil"/>
              <w:right w:val="single" w:sz="8" w:space="0" w:color="auto"/>
            </w:tcBorders>
            <w:shd w:val="clear" w:color="auto" w:fill="auto"/>
            <w:noWrap/>
            <w:vAlign w:val="bottom"/>
            <w:hideMark/>
            <w:tcPrChange w:id="2752" w:author="HendryHendry/선임연구원/Convergence(연)ATS그룹(hendry.hendry" w:date="2011-11-17T13:52:00Z">
              <w:tcPr>
                <w:tcW w:w="1060" w:type="dxa"/>
                <w:gridSpan w:val="2"/>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753" w:author="HendryHendry/선임연구원/Convergence(연)ATS그룹(hendry.hendry" w:date="2011-11-17T13:52:00Z"/>
                <w:rFonts w:ascii="Arial" w:eastAsia="Gulim" w:hAnsi="Arial" w:cs="Arial"/>
                <w:color w:val="000000"/>
                <w:sz w:val="18"/>
                <w:szCs w:val="18"/>
                <w:lang w:eastAsia="ko-KR"/>
              </w:rPr>
            </w:pPr>
            <w:ins w:id="2754" w:author="HendryHendry/선임연구원/Convergence(연)ATS그룹(hendry.hendry" w:date="2011-11-17T13:52:00Z">
              <w:r w:rsidRPr="00EC02C3">
                <w:rPr>
                  <w:rFonts w:ascii="Arial" w:eastAsia="Gulim" w:hAnsi="Arial" w:cs="Arial"/>
                  <w:color w:val="000000"/>
                  <w:sz w:val="18"/>
                  <w:szCs w:val="18"/>
                  <w:lang w:eastAsia="ko-KR"/>
                </w:rPr>
                <w:t>0.2%</w:t>
              </w:r>
            </w:ins>
          </w:p>
        </w:tc>
        <w:tc>
          <w:tcPr>
            <w:tcW w:w="1060" w:type="dxa"/>
            <w:tcBorders>
              <w:top w:val="nil"/>
              <w:left w:val="nil"/>
              <w:bottom w:val="nil"/>
              <w:right w:val="nil"/>
            </w:tcBorders>
            <w:shd w:val="clear" w:color="auto" w:fill="auto"/>
            <w:noWrap/>
            <w:vAlign w:val="bottom"/>
            <w:hideMark/>
            <w:tcPrChange w:id="2755" w:author="HendryHendry/선임연구원/Convergence(연)ATS그룹(hendry.hendry" w:date="2011-11-17T13:52:00Z">
              <w:tcPr>
                <w:tcW w:w="1060" w:type="dxa"/>
                <w:gridSpan w:val="2"/>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756" w:author="HendryHendry/선임연구원/Convergence(연)ATS그룹(hendry.hendry" w:date="2011-11-17T13:52:00Z"/>
                <w:rFonts w:ascii="Arial" w:eastAsia="Gulim" w:hAnsi="Arial" w:cs="Arial"/>
                <w:color w:val="000000"/>
                <w:sz w:val="18"/>
                <w:szCs w:val="18"/>
                <w:lang w:eastAsia="ko-KR"/>
              </w:rPr>
            </w:pPr>
            <w:ins w:id="2757" w:author="HendryHendry/선임연구원/Convergence(연)ATS그룹(hendry.hendry" w:date="2011-11-17T13:52:00Z">
              <w:r w:rsidRPr="00EC02C3">
                <w:rPr>
                  <w:rFonts w:ascii="Arial" w:eastAsia="Gulim" w:hAnsi="Arial" w:cs="Arial"/>
                  <w:color w:val="000000"/>
                  <w:sz w:val="18"/>
                  <w:szCs w:val="18"/>
                  <w:lang w:eastAsia="ko-KR"/>
                </w:rPr>
                <w:t>0.2%</w:t>
              </w:r>
            </w:ins>
          </w:p>
        </w:tc>
        <w:tc>
          <w:tcPr>
            <w:tcW w:w="1060" w:type="dxa"/>
            <w:tcBorders>
              <w:top w:val="nil"/>
              <w:left w:val="nil"/>
              <w:bottom w:val="nil"/>
              <w:right w:val="nil"/>
            </w:tcBorders>
            <w:shd w:val="clear" w:color="auto" w:fill="auto"/>
            <w:noWrap/>
            <w:vAlign w:val="bottom"/>
            <w:hideMark/>
            <w:tcPrChange w:id="2758" w:author="HendryHendry/선임연구원/Convergence(연)ATS그룹(hendry.hendry" w:date="2011-11-17T13:52:00Z">
              <w:tcPr>
                <w:tcW w:w="1060" w:type="dxa"/>
                <w:gridSpan w:val="2"/>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759" w:author="HendryHendry/선임연구원/Convergence(연)ATS그룹(hendry.hendry" w:date="2011-11-17T13:52:00Z"/>
                <w:rFonts w:ascii="Arial" w:eastAsia="Gulim" w:hAnsi="Arial" w:cs="Arial"/>
                <w:color w:val="000000"/>
                <w:sz w:val="18"/>
                <w:szCs w:val="18"/>
                <w:lang w:eastAsia="ko-KR"/>
              </w:rPr>
            </w:pPr>
            <w:ins w:id="2760" w:author="HendryHendry/선임연구원/Convergence(연)ATS그룹(hendry.hendry" w:date="2011-11-17T13:52:00Z">
              <w:r w:rsidRPr="00EC02C3">
                <w:rPr>
                  <w:rFonts w:ascii="Arial" w:eastAsia="Gulim" w:hAnsi="Arial" w:cs="Arial"/>
                  <w:color w:val="000000"/>
                  <w:sz w:val="18"/>
                  <w:szCs w:val="18"/>
                  <w:lang w:eastAsia="ko-KR"/>
                </w:rPr>
                <w:t>0.2%</w:t>
              </w:r>
            </w:ins>
          </w:p>
        </w:tc>
        <w:tc>
          <w:tcPr>
            <w:tcW w:w="1060" w:type="dxa"/>
            <w:tcBorders>
              <w:top w:val="nil"/>
              <w:left w:val="nil"/>
              <w:bottom w:val="nil"/>
              <w:right w:val="single" w:sz="8" w:space="0" w:color="auto"/>
            </w:tcBorders>
            <w:shd w:val="clear" w:color="auto" w:fill="auto"/>
            <w:noWrap/>
            <w:vAlign w:val="bottom"/>
            <w:hideMark/>
            <w:tcPrChange w:id="2761" w:author="HendryHendry/선임연구원/Convergence(연)ATS그룹(hendry.hendry" w:date="2011-11-17T13:52:00Z">
              <w:tcPr>
                <w:tcW w:w="1060" w:type="dxa"/>
                <w:gridSpan w:val="2"/>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762" w:author="HendryHendry/선임연구원/Convergence(연)ATS그룹(hendry.hendry" w:date="2011-11-17T13:52:00Z"/>
                <w:rFonts w:ascii="Arial" w:eastAsia="Gulim" w:hAnsi="Arial" w:cs="Arial"/>
                <w:color w:val="000000"/>
                <w:sz w:val="18"/>
                <w:szCs w:val="18"/>
                <w:lang w:eastAsia="ko-KR"/>
              </w:rPr>
            </w:pPr>
            <w:ins w:id="2763" w:author="HendryHendry/선임연구원/Convergence(연)ATS그룹(hendry.hendry" w:date="2011-11-17T13:52:00Z">
              <w:r w:rsidRPr="00EC02C3">
                <w:rPr>
                  <w:rFonts w:ascii="Arial" w:eastAsia="Gulim" w:hAnsi="Arial" w:cs="Arial"/>
                  <w:color w:val="000000"/>
                  <w:sz w:val="18"/>
                  <w:szCs w:val="18"/>
                  <w:lang w:eastAsia="ko-KR"/>
                </w:rPr>
                <w:t>0.2%</w:t>
              </w:r>
            </w:ins>
          </w:p>
        </w:tc>
      </w:tr>
      <w:tr w:rsidR="00EC02C3" w:rsidRPr="00EC02C3" w:rsidTr="00EC02C3">
        <w:tblPrEx>
          <w:tblW w:w="7660" w:type="dxa"/>
          <w:jc w:val="center"/>
          <w:tblInd w:w="84" w:type="dxa"/>
          <w:tblCellMar>
            <w:left w:w="99" w:type="dxa"/>
            <w:right w:w="99" w:type="dxa"/>
          </w:tblCellMar>
          <w:tblPrExChange w:id="2764" w:author="HendryHendry/선임연구원/Convergence(연)ATS그룹(hendry.hendry" w:date="2011-11-17T13:52:00Z">
            <w:tblPrEx>
              <w:tblW w:w="7660" w:type="dxa"/>
              <w:jc w:val="center"/>
              <w:tblInd w:w="84" w:type="dxa"/>
              <w:tblCellMar>
                <w:left w:w="99" w:type="dxa"/>
                <w:right w:w="99" w:type="dxa"/>
              </w:tblCellMar>
            </w:tblPrEx>
          </w:tblPrExChange>
        </w:tblPrEx>
        <w:trPr>
          <w:trHeight w:val="240"/>
          <w:jc w:val="center"/>
          <w:ins w:id="2765" w:author="HendryHendry/선임연구원/Convergence(연)ATS그룹(hendry.hendry" w:date="2011-11-17T13:52:00Z"/>
          <w:trPrChange w:id="2766" w:author="HendryHendry/선임연구원/Convergence(연)ATS그룹(hendry.hendry" w:date="2011-11-17T13:52:00Z">
            <w:trPr>
              <w:gridAfter w:val="0"/>
              <w:trHeight w:val="240"/>
              <w:jc w:val="center"/>
            </w:trPr>
          </w:trPrChange>
        </w:trPr>
        <w:tc>
          <w:tcPr>
            <w:tcW w:w="1300" w:type="dxa"/>
            <w:tcBorders>
              <w:top w:val="nil"/>
              <w:left w:val="single" w:sz="8" w:space="0" w:color="auto"/>
              <w:bottom w:val="nil"/>
              <w:right w:val="single" w:sz="8" w:space="0" w:color="auto"/>
            </w:tcBorders>
            <w:shd w:val="clear" w:color="auto" w:fill="auto"/>
            <w:noWrap/>
            <w:vAlign w:val="bottom"/>
            <w:hideMark/>
            <w:tcPrChange w:id="2767" w:author="HendryHendry/선임연구원/Convergence(연)ATS그룹(hendry.hendry" w:date="2011-11-17T13:52:00Z">
              <w:tcPr>
                <w:tcW w:w="1300" w:type="dxa"/>
                <w:gridSpan w:val="2"/>
                <w:tcBorders>
                  <w:top w:val="nil"/>
                  <w:left w:val="single" w:sz="8" w:space="0" w:color="auto"/>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textAlignment w:val="auto"/>
              <w:rPr>
                <w:ins w:id="2768" w:author="HendryHendry/선임연구원/Convergence(연)ATS그룹(hendry.hendry" w:date="2011-11-17T13:52:00Z"/>
                <w:rFonts w:ascii="Arial" w:eastAsia="Gulim" w:hAnsi="Arial" w:cs="Arial"/>
                <w:color w:val="000000"/>
                <w:sz w:val="18"/>
                <w:szCs w:val="18"/>
                <w:lang w:eastAsia="ko-KR"/>
              </w:rPr>
            </w:pPr>
            <w:ins w:id="2769" w:author="HendryHendry/선임연구원/Convergence(연)ATS그룹(hendry.hendry" w:date="2011-11-17T13:52:00Z">
              <w:r w:rsidRPr="00EC02C3">
                <w:rPr>
                  <w:rFonts w:ascii="Arial" w:eastAsia="Gulim" w:hAnsi="Arial" w:cs="Arial"/>
                  <w:color w:val="000000"/>
                  <w:sz w:val="18"/>
                  <w:szCs w:val="18"/>
                  <w:lang w:eastAsia="ko-KR"/>
                </w:rPr>
                <w:t>Class E</w:t>
              </w:r>
            </w:ins>
          </w:p>
        </w:tc>
        <w:tc>
          <w:tcPr>
            <w:tcW w:w="1060" w:type="dxa"/>
            <w:tcBorders>
              <w:top w:val="nil"/>
              <w:left w:val="nil"/>
              <w:bottom w:val="nil"/>
              <w:right w:val="nil"/>
            </w:tcBorders>
            <w:shd w:val="clear" w:color="auto" w:fill="auto"/>
            <w:noWrap/>
            <w:vAlign w:val="bottom"/>
            <w:hideMark/>
            <w:tcPrChange w:id="2770" w:author="HendryHendry/선임연구원/Convergence(연)ATS그룹(hendry.hendry" w:date="2011-11-17T13:52:00Z">
              <w:tcPr>
                <w:tcW w:w="1060" w:type="dxa"/>
                <w:gridSpan w:val="2"/>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771" w:author="HendryHendry/선임연구원/Convergence(연)ATS그룹(hendry.hendry" w:date="2011-11-17T13:52:00Z"/>
                <w:rFonts w:ascii="Arial" w:eastAsia="Gulim" w:hAnsi="Arial" w:cs="Arial"/>
                <w:color w:val="000000"/>
                <w:sz w:val="18"/>
                <w:szCs w:val="18"/>
                <w:lang w:eastAsia="ko-KR"/>
              </w:rPr>
            </w:pPr>
            <w:ins w:id="2772" w:author="HendryHendry/선임연구원/Convergence(연)ATS그룹(hendry.hendry" w:date="2011-11-17T13:52:00Z">
              <w:r w:rsidRPr="00EC02C3">
                <w:rPr>
                  <w:rFonts w:ascii="Arial" w:eastAsia="Gulim" w:hAnsi="Arial" w:cs="Arial"/>
                  <w:color w:val="000000"/>
                  <w:sz w:val="18"/>
                  <w:szCs w:val="18"/>
                  <w:lang w:eastAsia="ko-KR"/>
                </w:rPr>
                <w:t xml:space="preserve">　</w:t>
              </w:r>
            </w:ins>
          </w:p>
        </w:tc>
        <w:tc>
          <w:tcPr>
            <w:tcW w:w="1060" w:type="dxa"/>
            <w:tcBorders>
              <w:top w:val="nil"/>
              <w:left w:val="nil"/>
              <w:bottom w:val="nil"/>
              <w:right w:val="nil"/>
            </w:tcBorders>
            <w:shd w:val="clear" w:color="auto" w:fill="auto"/>
            <w:noWrap/>
            <w:vAlign w:val="bottom"/>
            <w:hideMark/>
            <w:tcPrChange w:id="2773" w:author="HendryHendry/선임연구원/Convergence(연)ATS그룹(hendry.hendry" w:date="2011-11-17T13:52:00Z">
              <w:tcPr>
                <w:tcW w:w="1060" w:type="dxa"/>
                <w:gridSpan w:val="2"/>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774" w:author="HendryHendry/선임연구원/Convergence(연)ATS그룹(hendry.hendry" w:date="2011-11-17T13:52:00Z"/>
                <w:rFonts w:ascii="Arial" w:eastAsia="Gulim" w:hAnsi="Arial" w:cs="Arial"/>
                <w:color w:val="000000"/>
                <w:sz w:val="18"/>
                <w:szCs w:val="18"/>
                <w:lang w:eastAsia="ko-KR"/>
              </w:rPr>
            </w:pPr>
          </w:p>
        </w:tc>
        <w:tc>
          <w:tcPr>
            <w:tcW w:w="1060" w:type="dxa"/>
            <w:tcBorders>
              <w:top w:val="nil"/>
              <w:left w:val="nil"/>
              <w:bottom w:val="nil"/>
              <w:right w:val="single" w:sz="8" w:space="0" w:color="auto"/>
            </w:tcBorders>
            <w:shd w:val="clear" w:color="auto" w:fill="auto"/>
            <w:noWrap/>
            <w:vAlign w:val="bottom"/>
            <w:hideMark/>
            <w:tcPrChange w:id="2775" w:author="HendryHendry/선임연구원/Convergence(연)ATS그룹(hendry.hendry" w:date="2011-11-17T13:52:00Z">
              <w:tcPr>
                <w:tcW w:w="1060" w:type="dxa"/>
                <w:gridSpan w:val="2"/>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776" w:author="HendryHendry/선임연구원/Convergence(연)ATS그룹(hendry.hendry" w:date="2011-11-17T13:52:00Z"/>
                <w:rFonts w:ascii="Arial" w:eastAsia="Gulim" w:hAnsi="Arial" w:cs="Arial"/>
                <w:color w:val="000000"/>
                <w:sz w:val="18"/>
                <w:szCs w:val="18"/>
                <w:lang w:eastAsia="ko-KR"/>
              </w:rPr>
            </w:pPr>
            <w:ins w:id="2777" w:author="HendryHendry/선임연구원/Convergence(연)ATS그룹(hendry.hendry" w:date="2011-11-17T13:52:00Z">
              <w:r w:rsidRPr="00EC02C3">
                <w:rPr>
                  <w:rFonts w:ascii="Arial" w:eastAsia="Gulim" w:hAnsi="Arial" w:cs="Arial"/>
                  <w:color w:val="000000"/>
                  <w:sz w:val="18"/>
                  <w:szCs w:val="18"/>
                  <w:lang w:eastAsia="ko-KR"/>
                </w:rPr>
                <w:t xml:space="preserve">　</w:t>
              </w:r>
            </w:ins>
          </w:p>
        </w:tc>
        <w:tc>
          <w:tcPr>
            <w:tcW w:w="1060" w:type="dxa"/>
            <w:tcBorders>
              <w:top w:val="nil"/>
              <w:left w:val="nil"/>
              <w:bottom w:val="nil"/>
              <w:right w:val="nil"/>
            </w:tcBorders>
            <w:shd w:val="clear" w:color="auto" w:fill="auto"/>
            <w:noWrap/>
            <w:vAlign w:val="bottom"/>
            <w:hideMark/>
            <w:tcPrChange w:id="2778" w:author="HendryHendry/선임연구원/Convergence(연)ATS그룹(hendry.hendry" w:date="2011-11-17T13:52:00Z">
              <w:tcPr>
                <w:tcW w:w="1060" w:type="dxa"/>
                <w:gridSpan w:val="2"/>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779" w:author="HendryHendry/선임연구원/Convergence(연)ATS그룹(hendry.hendry" w:date="2011-11-17T13:52:00Z"/>
                <w:rFonts w:ascii="Arial" w:eastAsia="Gulim" w:hAnsi="Arial" w:cs="Arial"/>
                <w:color w:val="000000"/>
                <w:sz w:val="18"/>
                <w:szCs w:val="18"/>
                <w:lang w:eastAsia="ko-KR"/>
              </w:rPr>
            </w:pPr>
            <w:ins w:id="2780" w:author="HendryHendry/선임연구원/Convergence(연)ATS그룹(hendry.hendry" w:date="2011-11-17T13:52:00Z">
              <w:r w:rsidRPr="00EC02C3">
                <w:rPr>
                  <w:rFonts w:ascii="Arial" w:eastAsia="Gulim" w:hAnsi="Arial" w:cs="Arial"/>
                  <w:color w:val="000000"/>
                  <w:sz w:val="18"/>
                  <w:szCs w:val="18"/>
                  <w:lang w:eastAsia="ko-KR"/>
                </w:rPr>
                <w:t xml:space="preserve">　</w:t>
              </w:r>
            </w:ins>
          </w:p>
        </w:tc>
        <w:tc>
          <w:tcPr>
            <w:tcW w:w="1060" w:type="dxa"/>
            <w:tcBorders>
              <w:top w:val="nil"/>
              <w:left w:val="nil"/>
              <w:bottom w:val="nil"/>
              <w:right w:val="nil"/>
            </w:tcBorders>
            <w:shd w:val="clear" w:color="auto" w:fill="auto"/>
            <w:noWrap/>
            <w:vAlign w:val="bottom"/>
            <w:hideMark/>
            <w:tcPrChange w:id="2781" w:author="HendryHendry/선임연구원/Convergence(연)ATS그룹(hendry.hendry" w:date="2011-11-17T13:52:00Z">
              <w:tcPr>
                <w:tcW w:w="1060" w:type="dxa"/>
                <w:gridSpan w:val="2"/>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782" w:author="HendryHendry/선임연구원/Convergence(연)ATS그룹(hendry.hendry" w:date="2011-11-17T13:52:00Z"/>
                <w:rFonts w:ascii="Arial" w:eastAsia="Gulim" w:hAnsi="Arial" w:cs="Arial"/>
                <w:color w:val="000000"/>
                <w:sz w:val="18"/>
                <w:szCs w:val="18"/>
                <w:lang w:eastAsia="ko-KR"/>
              </w:rPr>
            </w:pPr>
          </w:p>
        </w:tc>
        <w:tc>
          <w:tcPr>
            <w:tcW w:w="1060" w:type="dxa"/>
            <w:tcBorders>
              <w:top w:val="nil"/>
              <w:left w:val="nil"/>
              <w:bottom w:val="nil"/>
              <w:right w:val="single" w:sz="8" w:space="0" w:color="auto"/>
            </w:tcBorders>
            <w:shd w:val="clear" w:color="auto" w:fill="auto"/>
            <w:noWrap/>
            <w:vAlign w:val="bottom"/>
            <w:hideMark/>
            <w:tcPrChange w:id="2783" w:author="HendryHendry/선임연구원/Convergence(연)ATS그룹(hendry.hendry" w:date="2011-11-17T13:52:00Z">
              <w:tcPr>
                <w:tcW w:w="1060" w:type="dxa"/>
                <w:gridSpan w:val="2"/>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784" w:author="HendryHendry/선임연구원/Convergence(연)ATS그룹(hendry.hendry" w:date="2011-11-17T13:52:00Z"/>
                <w:rFonts w:ascii="Arial" w:eastAsia="Gulim" w:hAnsi="Arial" w:cs="Arial"/>
                <w:color w:val="000000"/>
                <w:sz w:val="18"/>
                <w:szCs w:val="18"/>
                <w:lang w:eastAsia="ko-KR"/>
              </w:rPr>
            </w:pPr>
            <w:ins w:id="2785" w:author="HendryHendry/선임연구원/Convergence(연)ATS그룹(hendry.hendry" w:date="2011-11-17T13:52:00Z">
              <w:r w:rsidRPr="00EC02C3">
                <w:rPr>
                  <w:rFonts w:ascii="Arial" w:eastAsia="Gulim" w:hAnsi="Arial" w:cs="Arial"/>
                  <w:color w:val="000000"/>
                  <w:sz w:val="18"/>
                  <w:szCs w:val="18"/>
                  <w:lang w:eastAsia="ko-KR"/>
                </w:rPr>
                <w:t xml:space="preserve">　</w:t>
              </w:r>
            </w:ins>
          </w:p>
        </w:tc>
      </w:tr>
      <w:tr w:rsidR="00EC02C3" w:rsidRPr="00EC02C3" w:rsidTr="00EC02C3">
        <w:tblPrEx>
          <w:tblW w:w="7660" w:type="dxa"/>
          <w:jc w:val="center"/>
          <w:tblInd w:w="84" w:type="dxa"/>
          <w:tblCellMar>
            <w:left w:w="99" w:type="dxa"/>
            <w:right w:w="99" w:type="dxa"/>
          </w:tblCellMar>
          <w:tblPrExChange w:id="2786" w:author="HendryHendry/선임연구원/Convergence(연)ATS그룹(hendry.hendry" w:date="2011-11-17T13:52:00Z">
            <w:tblPrEx>
              <w:tblW w:w="7660" w:type="dxa"/>
              <w:jc w:val="center"/>
              <w:tblInd w:w="84" w:type="dxa"/>
              <w:tblCellMar>
                <w:left w:w="99" w:type="dxa"/>
                <w:right w:w="99" w:type="dxa"/>
              </w:tblCellMar>
            </w:tblPrEx>
          </w:tblPrExChange>
        </w:tblPrEx>
        <w:trPr>
          <w:trHeight w:val="240"/>
          <w:jc w:val="center"/>
          <w:ins w:id="2787" w:author="HendryHendry/선임연구원/Convergence(연)ATS그룹(hendry.hendry" w:date="2011-11-17T13:52:00Z"/>
          <w:trPrChange w:id="2788" w:author="HendryHendry/선임연구원/Convergence(연)ATS그룹(hendry.hendry" w:date="2011-11-17T13:52:00Z">
            <w:trPr>
              <w:gridAfter w:val="0"/>
              <w:trHeight w:val="240"/>
              <w:jc w:val="center"/>
            </w:trPr>
          </w:trPrChange>
        </w:trPr>
        <w:tc>
          <w:tcPr>
            <w:tcW w:w="1300" w:type="dxa"/>
            <w:tcBorders>
              <w:top w:val="nil"/>
              <w:left w:val="single" w:sz="8" w:space="0" w:color="auto"/>
              <w:bottom w:val="nil"/>
              <w:right w:val="single" w:sz="8" w:space="0" w:color="auto"/>
            </w:tcBorders>
            <w:shd w:val="clear" w:color="auto" w:fill="auto"/>
            <w:noWrap/>
            <w:vAlign w:val="bottom"/>
            <w:hideMark/>
            <w:tcPrChange w:id="2789" w:author="HendryHendry/선임연구원/Convergence(연)ATS그룹(hendry.hendry" w:date="2011-11-17T13:52:00Z">
              <w:tcPr>
                <w:tcW w:w="1300" w:type="dxa"/>
                <w:gridSpan w:val="2"/>
                <w:tcBorders>
                  <w:top w:val="nil"/>
                  <w:left w:val="single" w:sz="8" w:space="0" w:color="auto"/>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textAlignment w:val="auto"/>
              <w:rPr>
                <w:ins w:id="2790" w:author="HendryHendry/선임연구원/Convergence(연)ATS그룹(hendry.hendry" w:date="2011-11-17T13:52:00Z"/>
                <w:rFonts w:ascii="Arial" w:eastAsia="Gulim" w:hAnsi="Arial" w:cs="Arial"/>
                <w:b/>
                <w:bCs/>
                <w:color w:val="000000"/>
                <w:sz w:val="18"/>
                <w:szCs w:val="18"/>
                <w:lang w:eastAsia="ko-KR"/>
              </w:rPr>
            </w:pPr>
            <w:ins w:id="2791" w:author="HendryHendry/선임연구원/Convergence(연)ATS그룹(hendry.hendry" w:date="2011-11-17T13:52:00Z">
              <w:r w:rsidRPr="00EC02C3">
                <w:rPr>
                  <w:rFonts w:ascii="Arial" w:eastAsia="Gulim" w:hAnsi="Arial" w:cs="Arial"/>
                  <w:b/>
                  <w:bCs/>
                  <w:color w:val="000000"/>
                  <w:sz w:val="18"/>
                  <w:szCs w:val="18"/>
                  <w:lang w:eastAsia="ko-KR"/>
                </w:rPr>
                <w:t>Overall</w:t>
              </w:r>
            </w:ins>
          </w:p>
        </w:tc>
        <w:tc>
          <w:tcPr>
            <w:tcW w:w="1060" w:type="dxa"/>
            <w:tcBorders>
              <w:top w:val="nil"/>
              <w:left w:val="nil"/>
              <w:bottom w:val="nil"/>
              <w:right w:val="nil"/>
            </w:tcBorders>
            <w:shd w:val="clear" w:color="auto" w:fill="auto"/>
            <w:noWrap/>
            <w:vAlign w:val="bottom"/>
            <w:hideMark/>
            <w:tcPrChange w:id="2792" w:author="HendryHendry/선임연구원/Convergence(연)ATS그룹(hendry.hendry" w:date="2011-11-17T13:52:00Z">
              <w:tcPr>
                <w:tcW w:w="1060" w:type="dxa"/>
                <w:gridSpan w:val="2"/>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793" w:author="HendryHendry/선임연구원/Convergence(연)ATS그룹(hendry.hendry" w:date="2011-11-17T13:52:00Z"/>
                <w:rFonts w:ascii="Arial" w:eastAsia="Gulim" w:hAnsi="Arial" w:cs="Arial"/>
                <w:color w:val="000000"/>
                <w:sz w:val="18"/>
                <w:szCs w:val="18"/>
                <w:lang w:eastAsia="ko-KR"/>
              </w:rPr>
            </w:pPr>
            <w:ins w:id="2794" w:author="HendryHendry/선임연구원/Convergence(연)ATS그룹(hendry.hendry" w:date="2011-11-17T13:52:00Z">
              <w:r w:rsidRPr="00EC02C3">
                <w:rPr>
                  <w:rFonts w:ascii="Arial" w:eastAsia="Gulim" w:hAnsi="Arial" w:cs="Arial"/>
                  <w:color w:val="000000"/>
                  <w:sz w:val="18"/>
                  <w:szCs w:val="18"/>
                  <w:lang w:eastAsia="ko-KR"/>
                </w:rPr>
                <w:t>0.1%</w:t>
              </w:r>
            </w:ins>
          </w:p>
        </w:tc>
        <w:tc>
          <w:tcPr>
            <w:tcW w:w="1060" w:type="dxa"/>
            <w:tcBorders>
              <w:top w:val="nil"/>
              <w:left w:val="nil"/>
              <w:bottom w:val="nil"/>
              <w:right w:val="nil"/>
            </w:tcBorders>
            <w:shd w:val="clear" w:color="auto" w:fill="auto"/>
            <w:noWrap/>
            <w:vAlign w:val="bottom"/>
            <w:hideMark/>
            <w:tcPrChange w:id="2795" w:author="HendryHendry/선임연구원/Convergence(연)ATS그룹(hendry.hendry" w:date="2011-11-17T13:52:00Z">
              <w:tcPr>
                <w:tcW w:w="1060" w:type="dxa"/>
                <w:gridSpan w:val="2"/>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796" w:author="HendryHendry/선임연구원/Convergence(연)ATS그룹(hendry.hendry" w:date="2011-11-17T13:52:00Z"/>
                <w:rFonts w:ascii="Arial" w:eastAsia="Gulim" w:hAnsi="Arial" w:cs="Arial"/>
                <w:color w:val="000000"/>
                <w:sz w:val="18"/>
                <w:szCs w:val="18"/>
                <w:lang w:eastAsia="ko-KR"/>
              </w:rPr>
            </w:pPr>
            <w:ins w:id="2797" w:author="HendryHendry/선임연구원/Convergence(연)ATS그룹(hendry.hendry" w:date="2011-11-17T13:52:00Z">
              <w:r w:rsidRPr="00EC02C3">
                <w:rPr>
                  <w:rFonts w:ascii="Arial" w:eastAsia="Gulim" w:hAnsi="Arial" w:cs="Arial"/>
                  <w:color w:val="000000"/>
                  <w:sz w:val="18"/>
                  <w:szCs w:val="18"/>
                  <w:lang w:eastAsia="ko-KR"/>
                </w:rPr>
                <w:t>0.1%</w:t>
              </w:r>
            </w:ins>
          </w:p>
        </w:tc>
        <w:tc>
          <w:tcPr>
            <w:tcW w:w="1060" w:type="dxa"/>
            <w:tcBorders>
              <w:top w:val="nil"/>
              <w:left w:val="nil"/>
              <w:bottom w:val="nil"/>
              <w:right w:val="single" w:sz="8" w:space="0" w:color="auto"/>
            </w:tcBorders>
            <w:shd w:val="clear" w:color="auto" w:fill="auto"/>
            <w:noWrap/>
            <w:vAlign w:val="bottom"/>
            <w:hideMark/>
            <w:tcPrChange w:id="2798" w:author="HendryHendry/선임연구원/Convergence(연)ATS그룹(hendry.hendry" w:date="2011-11-17T13:52:00Z">
              <w:tcPr>
                <w:tcW w:w="1060" w:type="dxa"/>
                <w:gridSpan w:val="2"/>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799" w:author="HendryHendry/선임연구원/Convergence(연)ATS그룹(hendry.hendry" w:date="2011-11-17T13:52:00Z"/>
                <w:rFonts w:ascii="Arial" w:eastAsia="Gulim" w:hAnsi="Arial" w:cs="Arial"/>
                <w:color w:val="000000"/>
                <w:sz w:val="18"/>
                <w:szCs w:val="18"/>
                <w:lang w:eastAsia="ko-KR"/>
              </w:rPr>
            </w:pPr>
            <w:ins w:id="2800" w:author="HendryHendry/선임연구원/Convergence(연)ATS그룹(hendry.hendry" w:date="2011-11-17T13:52:00Z">
              <w:r w:rsidRPr="00EC02C3">
                <w:rPr>
                  <w:rFonts w:ascii="Arial" w:eastAsia="Gulim" w:hAnsi="Arial" w:cs="Arial"/>
                  <w:color w:val="000000"/>
                  <w:sz w:val="18"/>
                  <w:szCs w:val="18"/>
                  <w:lang w:eastAsia="ko-KR"/>
                </w:rPr>
                <w:t>0.1%</w:t>
              </w:r>
            </w:ins>
          </w:p>
        </w:tc>
        <w:tc>
          <w:tcPr>
            <w:tcW w:w="1060" w:type="dxa"/>
            <w:tcBorders>
              <w:top w:val="nil"/>
              <w:left w:val="nil"/>
              <w:bottom w:val="nil"/>
              <w:right w:val="nil"/>
            </w:tcBorders>
            <w:shd w:val="clear" w:color="auto" w:fill="auto"/>
            <w:noWrap/>
            <w:vAlign w:val="bottom"/>
            <w:hideMark/>
            <w:tcPrChange w:id="2801" w:author="HendryHendry/선임연구원/Convergence(연)ATS그룹(hendry.hendry" w:date="2011-11-17T13:52:00Z">
              <w:tcPr>
                <w:tcW w:w="1060" w:type="dxa"/>
                <w:gridSpan w:val="2"/>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802" w:author="HendryHendry/선임연구원/Convergence(연)ATS그룹(hendry.hendry" w:date="2011-11-17T13:52:00Z"/>
                <w:rFonts w:ascii="Arial" w:eastAsia="Gulim" w:hAnsi="Arial" w:cs="Arial"/>
                <w:color w:val="000000"/>
                <w:sz w:val="18"/>
                <w:szCs w:val="18"/>
                <w:lang w:eastAsia="ko-KR"/>
              </w:rPr>
            </w:pPr>
            <w:ins w:id="2803" w:author="HendryHendry/선임연구원/Convergence(연)ATS그룹(hendry.hendry" w:date="2011-11-17T13:52:00Z">
              <w:r w:rsidRPr="00EC02C3">
                <w:rPr>
                  <w:rFonts w:ascii="Arial" w:eastAsia="Gulim" w:hAnsi="Arial" w:cs="Arial"/>
                  <w:color w:val="000000"/>
                  <w:sz w:val="18"/>
                  <w:szCs w:val="18"/>
                  <w:lang w:eastAsia="ko-KR"/>
                </w:rPr>
                <w:t>0.1%</w:t>
              </w:r>
            </w:ins>
          </w:p>
        </w:tc>
        <w:tc>
          <w:tcPr>
            <w:tcW w:w="1060" w:type="dxa"/>
            <w:tcBorders>
              <w:top w:val="nil"/>
              <w:left w:val="nil"/>
              <w:bottom w:val="nil"/>
              <w:right w:val="nil"/>
            </w:tcBorders>
            <w:shd w:val="clear" w:color="auto" w:fill="auto"/>
            <w:noWrap/>
            <w:vAlign w:val="bottom"/>
            <w:hideMark/>
            <w:tcPrChange w:id="2804" w:author="HendryHendry/선임연구원/Convergence(연)ATS그룹(hendry.hendry" w:date="2011-11-17T13:52:00Z">
              <w:tcPr>
                <w:tcW w:w="1060" w:type="dxa"/>
                <w:gridSpan w:val="2"/>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805" w:author="HendryHendry/선임연구원/Convergence(연)ATS그룹(hendry.hendry" w:date="2011-11-17T13:52:00Z"/>
                <w:rFonts w:ascii="Arial" w:eastAsia="Gulim" w:hAnsi="Arial" w:cs="Arial"/>
                <w:color w:val="000000"/>
                <w:sz w:val="18"/>
                <w:szCs w:val="18"/>
                <w:lang w:eastAsia="ko-KR"/>
              </w:rPr>
            </w:pPr>
            <w:ins w:id="2806" w:author="HendryHendry/선임연구원/Convergence(연)ATS그룹(hendry.hendry" w:date="2011-11-17T13:52:00Z">
              <w:r w:rsidRPr="00EC02C3">
                <w:rPr>
                  <w:rFonts w:ascii="Arial" w:eastAsia="Gulim" w:hAnsi="Arial" w:cs="Arial"/>
                  <w:color w:val="000000"/>
                  <w:sz w:val="18"/>
                  <w:szCs w:val="18"/>
                  <w:lang w:eastAsia="ko-KR"/>
                </w:rPr>
                <w:t>0.1%</w:t>
              </w:r>
            </w:ins>
          </w:p>
        </w:tc>
        <w:tc>
          <w:tcPr>
            <w:tcW w:w="1060" w:type="dxa"/>
            <w:tcBorders>
              <w:top w:val="nil"/>
              <w:left w:val="nil"/>
              <w:bottom w:val="nil"/>
              <w:right w:val="single" w:sz="8" w:space="0" w:color="auto"/>
            </w:tcBorders>
            <w:shd w:val="clear" w:color="auto" w:fill="auto"/>
            <w:noWrap/>
            <w:vAlign w:val="bottom"/>
            <w:hideMark/>
            <w:tcPrChange w:id="2807" w:author="HendryHendry/선임연구원/Convergence(연)ATS그룹(hendry.hendry" w:date="2011-11-17T13:52:00Z">
              <w:tcPr>
                <w:tcW w:w="1060" w:type="dxa"/>
                <w:gridSpan w:val="2"/>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808" w:author="HendryHendry/선임연구원/Convergence(연)ATS그룹(hendry.hendry" w:date="2011-11-17T13:52:00Z"/>
                <w:rFonts w:ascii="Arial" w:eastAsia="Gulim" w:hAnsi="Arial" w:cs="Arial"/>
                <w:color w:val="000000"/>
                <w:sz w:val="18"/>
                <w:szCs w:val="18"/>
                <w:lang w:eastAsia="ko-KR"/>
              </w:rPr>
            </w:pPr>
            <w:ins w:id="2809" w:author="HendryHendry/선임연구원/Convergence(연)ATS그룹(hendry.hendry" w:date="2011-11-17T13:52:00Z">
              <w:r w:rsidRPr="00EC02C3">
                <w:rPr>
                  <w:rFonts w:ascii="Arial" w:eastAsia="Gulim" w:hAnsi="Arial" w:cs="Arial"/>
                  <w:color w:val="000000"/>
                  <w:sz w:val="18"/>
                  <w:szCs w:val="18"/>
                  <w:lang w:eastAsia="ko-KR"/>
                </w:rPr>
                <w:t>0.1%</w:t>
              </w:r>
            </w:ins>
          </w:p>
        </w:tc>
      </w:tr>
      <w:tr w:rsidR="00EC02C3" w:rsidRPr="00EC02C3" w:rsidTr="00EC02C3">
        <w:tblPrEx>
          <w:tblW w:w="7660" w:type="dxa"/>
          <w:jc w:val="center"/>
          <w:tblInd w:w="84" w:type="dxa"/>
          <w:tblCellMar>
            <w:left w:w="99" w:type="dxa"/>
            <w:right w:w="99" w:type="dxa"/>
          </w:tblCellMar>
          <w:tblPrExChange w:id="2810" w:author="HendryHendry/선임연구원/Convergence(연)ATS그룹(hendry.hendry" w:date="2011-11-17T13:52:00Z">
            <w:tblPrEx>
              <w:tblW w:w="7660" w:type="dxa"/>
              <w:jc w:val="center"/>
              <w:tblInd w:w="84" w:type="dxa"/>
              <w:tblCellMar>
                <w:left w:w="99" w:type="dxa"/>
                <w:right w:w="99" w:type="dxa"/>
              </w:tblCellMar>
            </w:tblPrEx>
          </w:tblPrExChange>
        </w:tblPrEx>
        <w:trPr>
          <w:trHeight w:val="255"/>
          <w:jc w:val="center"/>
          <w:ins w:id="2811" w:author="HendryHendry/선임연구원/Convergence(연)ATS그룹(hendry.hendry" w:date="2011-11-17T13:52:00Z"/>
          <w:trPrChange w:id="2812" w:author="HendryHendry/선임연구원/Convergence(연)ATS그룹(hendry.hendry" w:date="2011-11-17T13:52:00Z">
            <w:trPr>
              <w:gridAfter w:val="0"/>
              <w:trHeight w:val="255"/>
              <w:jc w:val="center"/>
            </w:trPr>
          </w:trPrChange>
        </w:trPr>
        <w:tc>
          <w:tcPr>
            <w:tcW w:w="1300" w:type="dxa"/>
            <w:tcBorders>
              <w:top w:val="nil"/>
              <w:left w:val="single" w:sz="8" w:space="0" w:color="auto"/>
              <w:bottom w:val="single" w:sz="8" w:space="0" w:color="auto"/>
              <w:right w:val="single" w:sz="8" w:space="0" w:color="auto"/>
            </w:tcBorders>
            <w:shd w:val="clear" w:color="auto" w:fill="auto"/>
            <w:noWrap/>
            <w:vAlign w:val="bottom"/>
            <w:hideMark/>
            <w:tcPrChange w:id="2813" w:author="HendryHendry/선임연구원/Convergence(연)ATS그룹(hendry.hendry" w:date="2011-11-17T13:52:00Z">
              <w:tcPr>
                <w:tcW w:w="1300" w:type="dxa"/>
                <w:gridSpan w:val="2"/>
                <w:tcBorders>
                  <w:top w:val="nil"/>
                  <w:left w:val="single" w:sz="8" w:space="0" w:color="auto"/>
                  <w:bottom w:val="single" w:sz="8" w:space="0" w:color="auto"/>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textAlignment w:val="auto"/>
              <w:rPr>
                <w:ins w:id="2814" w:author="HendryHendry/선임연구원/Convergence(연)ATS그룹(hendry.hendry" w:date="2011-11-17T13:52:00Z"/>
                <w:rFonts w:ascii="Arial" w:eastAsia="Gulim" w:hAnsi="Arial" w:cs="Arial"/>
                <w:color w:val="000000"/>
                <w:sz w:val="18"/>
                <w:szCs w:val="18"/>
                <w:lang w:eastAsia="ko-KR"/>
              </w:rPr>
            </w:pPr>
            <w:ins w:id="2815" w:author="HendryHendry/선임연구원/Convergence(연)ATS그룹(hendry.hendry" w:date="2011-11-17T13:52:00Z">
              <w:r w:rsidRPr="00EC02C3">
                <w:rPr>
                  <w:rFonts w:ascii="Arial" w:eastAsia="Gulim" w:hAnsi="Arial" w:cs="Arial"/>
                  <w:color w:val="000000"/>
                  <w:sz w:val="18"/>
                  <w:szCs w:val="18"/>
                  <w:lang w:eastAsia="ko-KR"/>
                </w:rPr>
                <w:t xml:space="preserve">　</w:t>
              </w:r>
            </w:ins>
          </w:p>
        </w:tc>
        <w:tc>
          <w:tcPr>
            <w:tcW w:w="1060" w:type="dxa"/>
            <w:tcBorders>
              <w:top w:val="nil"/>
              <w:left w:val="nil"/>
              <w:bottom w:val="single" w:sz="8" w:space="0" w:color="auto"/>
              <w:right w:val="nil"/>
            </w:tcBorders>
            <w:shd w:val="clear" w:color="auto" w:fill="auto"/>
            <w:noWrap/>
            <w:vAlign w:val="bottom"/>
            <w:hideMark/>
            <w:tcPrChange w:id="2816" w:author="HendryHendry/선임연구원/Convergence(연)ATS그룹(hendry.hendry" w:date="2011-11-17T13:52:00Z">
              <w:tcPr>
                <w:tcW w:w="1060" w:type="dxa"/>
                <w:gridSpan w:val="2"/>
                <w:tcBorders>
                  <w:top w:val="nil"/>
                  <w:left w:val="nil"/>
                  <w:bottom w:val="single" w:sz="8" w:space="0" w:color="auto"/>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817" w:author="HendryHendry/선임연구원/Convergence(연)ATS그룹(hendry.hendry" w:date="2011-11-17T13:52:00Z"/>
                <w:rFonts w:ascii="Arial" w:eastAsia="Gulim" w:hAnsi="Arial" w:cs="Arial"/>
                <w:color w:val="808080"/>
                <w:sz w:val="18"/>
                <w:szCs w:val="18"/>
                <w:lang w:eastAsia="ko-KR"/>
              </w:rPr>
            </w:pPr>
            <w:ins w:id="2818" w:author="HendryHendry/선임연구원/Convergence(연)ATS그룹(hendry.hendry" w:date="2011-11-17T13:52:00Z">
              <w:r w:rsidRPr="00EC02C3">
                <w:rPr>
                  <w:rFonts w:ascii="Arial" w:eastAsia="Gulim" w:hAnsi="Arial" w:cs="Arial"/>
                  <w:color w:val="808080"/>
                  <w:sz w:val="18"/>
                  <w:szCs w:val="18"/>
                  <w:lang w:eastAsia="ko-KR"/>
                </w:rPr>
                <w:t>0.1%</w:t>
              </w:r>
            </w:ins>
          </w:p>
        </w:tc>
        <w:tc>
          <w:tcPr>
            <w:tcW w:w="1060" w:type="dxa"/>
            <w:tcBorders>
              <w:top w:val="nil"/>
              <w:left w:val="nil"/>
              <w:bottom w:val="single" w:sz="8" w:space="0" w:color="auto"/>
              <w:right w:val="nil"/>
            </w:tcBorders>
            <w:shd w:val="clear" w:color="auto" w:fill="auto"/>
            <w:noWrap/>
            <w:vAlign w:val="bottom"/>
            <w:hideMark/>
            <w:tcPrChange w:id="2819" w:author="HendryHendry/선임연구원/Convergence(연)ATS그룹(hendry.hendry" w:date="2011-11-17T13:52:00Z">
              <w:tcPr>
                <w:tcW w:w="1060" w:type="dxa"/>
                <w:gridSpan w:val="2"/>
                <w:tcBorders>
                  <w:top w:val="nil"/>
                  <w:left w:val="nil"/>
                  <w:bottom w:val="single" w:sz="8" w:space="0" w:color="auto"/>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820" w:author="HendryHendry/선임연구원/Convergence(연)ATS그룹(hendry.hendry" w:date="2011-11-17T13:52:00Z"/>
                <w:rFonts w:ascii="Arial" w:eastAsia="Gulim" w:hAnsi="Arial" w:cs="Arial"/>
                <w:color w:val="808080"/>
                <w:sz w:val="18"/>
                <w:szCs w:val="18"/>
                <w:lang w:eastAsia="ko-KR"/>
              </w:rPr>
            </w:pPr>
            <w:ins w:id="2821" w:author="HendryHendry/선임연구원/Convergence(연)ATS그룹(hendry.hendry" w:date="2011-11-17T13:52:00Z">
              <w:r w:rsidRPr="00EC02C3">
                <w:rPr>
                  <w:rFonts w:ascii="Arial" w:eastAsia="Gulim" w:hAnsi="Arial" w:cs="Arial"/>
                  <w:color w:val="808080"/>
                  <w:sz w:val="18"/>
                  <w:szCs w:val="18"/>
                  <w:lang w:eastAsia="ko-KR"/>
                </w:rPr>
                <w:t>0.1%</w:t>
              </w:r>
            </w:ins>
          </w:p>
        </w:tc>
        <w:tc>
          <w:tcPr>
            <w:tcW w:w="1060" w:type="dxa"/>
            <w:tcBorders>
              <w:top w:val="nil"/>
              <w:left w:val="nil"/>
              <w:bottom w:val="single" w:sz="8" w:space="0" w:color="auto"/>
              <w:right w:val="single" w:sz="8" w:space="0" w:color="auto"/>
            </w:tcBorders>
            <w:shd w:val="clear" w:color="auto" w:fill="auto"/>
            <w:noWrap/>
            <w:vAlign w:val="bottom"/>
            <w:hideMark/>
            <w:tcPrChange w:id="2822" w:author="HendryHendry/선임연구원/Convergence(연)ATS그룹(hendry.hendry" w:date="2011-11-17T13:52:00Z">
              <w:tcPr>
                <w:tcW w:w="1060" w:type="dxa"/>
                <w:gridSpan w:val="2"/>
                <w:tcBorders>
                  <w:top w:val="nil"/>
                  <w:left w:val="nil"/>
                  <w:bottom w:val="single" w:sz="8" w:space="0" w:color="auto"/>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823" w:author="HendryHendry/선임연구원/Convergence(연)ATS그룹(hendry.hendry" w:date="2011-11-17T13:52:00Z"/>
                <w:rFonts w:ascii="Arial" w:eastAsia="Gulim" w:hAnsi="Arial" w:cs="Arial"/>
                <w:color w:val="808080"/>
                <w:sz w:val="18"/>
                <w:szCs w:val="18"/>
                <w:lang w:eastAsia="ko-KR"/>
              </w:rPr>
            </w:pPr>
            <w:ins w:id="2824" w:author="HendryHendry/선임연구원/Convergence(연)ATS그룹(hendry.hendry" w:date="2011-11-17T13:52:00Z">
              <w:r w:rsidRPr="00EC02C3">
                <w:rPr>
                  <w:rFonts w:ascii="Arial" w:eastAsia="Gulim" w:hAnsi="Arial" w:cs="Arial"/>
                  <w:color w:val="808080"/>
                  <w:sz w:val="18"/>
                  <w:szCs w:val="18"/>
                  <w:lang w:eastAsia="ko-KR"/>
                </w:rPr>
                <w:t>0.1%</w:t>
              </w:r>
            </w:ins>
          </w:p>
        </w:tc>
        <w:tc>
          <w:tcPr>
            <w:tcW w:w="1060" w:type="dxa"/>
            <w:tcBorders>
              <w:top w:val="nil"/>
              <w:left w:val="nil"/>
              <w:bottom w:val="single" w:sz="8" w:space="0" w:color="auto"/>
              <w:right w:val="nil"/>
            </w:tcBorders>
            <w:shd w:val="clear" w:color="auto" w:fill="auto"/>
            <w:noWrap/>
            <w:vAlign w:val="bottom"/>
            <w:hideMark/>
            <w:tcPrChange w:id="2825" w:author="HendryHendry/선임연구원/Convergence(연)ATS그룹(hendry.hendry" w:date="2011-11-17T13:52:00Z">
              <w:tcPr>
                <w:tcW w:w="1060" w:type="dxa"/>
                <w:gridSpan w:val="2"/>
                <w:tcBorders>
                  <w:top w:val="nil"/>
                  <w:left w:val="nil"/>
                  <w:bottom w:val="single" w:sz="8" w:space="0" w:color="auto"/>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826" w:author="HendryHendry/선임연구원/Convergence(연)ATS그룹(hendry.hendry" w:date="2011-11-17T13:52:00Z"/>
                <w:rFonts w:ascii="Arial" w:eastAsia="Gulim" w:hAnsi="Arial" w:cs="Arial"/>
                <w:color w:val="808080"/>
                <w:sz w:val="18"/>
                <w:szCs w:val="18"/>
                <w:lang w:eastAsia="ko-KR"/>
              </w:rPr>
            </w:pPr>
            <w:ins w:id="2827" w:author="HendryHendry/선임연구원/Convergence(연)ATS그룹(hendry.hendry" w:date="2011-11-17T13:52:00Z">
              <w:r w:rsidRPr="00EC02C3">
                <w:rPr>
                  <w:rFonts w:ascii="Arial" w:eastAsia="Gulim" w:hAnsi="Arial" w:cs="Arial"/>
                  <w:color w:val="808080"/>
                  <w:sz w:val="18"/>
                  <w:szCs w:val="18"/>
                  <w:lang w:eastAsia="ko-KR"/>
                </w:rPr>
                <w:t>0.1%</w:t>
              </w:r>
            </w:ins>
          </w:p>
        </w:tc>
        <w:tc>
          <w:tcPr>
            <w:tcW w:w="1060" w:type="dxa"/>
            <w:tcBorders>
              <w:top w:val="nil"/>
              <w:left w:val="nil"/>
              <w:bottom w:val="single" w:sz="8" w:space="0" w:color="auto"/>
              <w:right w:val="nil"/>
            </w:tcBorders>
            <w:shd w:val="clear" w:color="auto" w:fill="auto"/>
            <w:noWrap/>
            <w:vAlign w:val="bottom"/>
            <w:hideMark/>
            <w:tcPrChange w:id="2828" w:author="HendryHendry/선임연구원/Convergence(연)ATS그룹(hendry.hendry" w:date="2011-11-17T13:52:00Z">
              <w:tcPr>
                <w:tcW w:w="1060" w:type="dxa"/>
                <w:gridSpan w:val="2"/>
                <w:tcBorders>
                  <w:top w:val="nil"/>
                  <w:left w:val="nil"/>
                  <w:bottom w:val="single" w:sz="8" w:space="0" w:color="auto"/>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829" w:author="HendryHendry/선임연구원/Convergence(연)ATS그룹(hendry.hendry" w:date="2011-11-17T13:52:00Z"/>
                <w:rFonts w:ascii="Arial" w:eastAsia="Gulim" w:hAnsi="Arial" w:cs="Arial"/>
                <w:color w:val="808080"/>
                <w:sz w:val="18"/>
                <w:szCs w:val="18"/>
                <w:lang w:eastAsia="ko-KR"/>
              </w:rPr>
            </w:pPr>
            <w:ins w:id="2830" w:author="HendryHendry/선임연구원/Convergence(연)ATS그룹(hendry.hendry" w:date="2011-11-17T13:52:00Z">
              <w:r w:rsidRPr="00EC02C3">
                <w:rPr>
                  <w:rFonts w:ascii="Arial" w:eastAsia="Gulim" w:hAnsi="Arial" w:cs="Arial"/>
                  <w:color w:val="808080"/>
                  <w:sz w:val="18"/>
                  <w:szCs w:val="18"/>
                  <w:lang w:eastAsia="ko-KR"/>
                </w:rPr>
                <w:t>0.1%</w:t>
              </w:r>
            </w:ins>
          </w:p>
        </w:tc>
        <w:tc>
          <w:tcPr>
            <w:tcW w:w="1060" w:type="dxa"/>
            <w:tcBorders>
              <w:top w:val="nil"/>
              <w:left w:val="nil"/>
              <w:bottom w:val="single" w:sz="8" w:space="0" w:color="auto"/>
              <w:right w:val="single" w:sz="8" w:space="0" w:color="auto"/>
            </w:tcBorders>
            <w:shd w:val="clear" w:color="auto" w:fill="auto"/>
            <w:noWrap/>
            <w:vAlign w:val="bottom"/>
            <w:hideMark/>
            <w:tcPrChange w:id="2831" w:author="HendryHendry/선임연구원/Convergence(연)ATS그룹(hendry.hendry" w:date="2011-11-17T13:52:00Z">
              <w:tcPr>
                <w:tcW w:w="1060" w:type="dxa"/>
                <w:gridSpan w:val="2"/>
                <w:tcBorders>
                  <w:top w:val="nil"/>
                  <w:left w:val="nil"/>
                  <w:bottom w:val="single" w:sz="8" w:space="0" w:color="auto"/>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832" w:author="HendryHendry/선임연구원/Convergence(연)ATS그룹(hendry.hendry" w:date="2011-11-17T13:52:00Z"/>
                <w:rFonts w:ascii="Arial" w:eastAsia="Gulim" w:hAnsi="Arial" w:cs="Arial"/>
                <w:color w:val="808080"/>
                <w:sz w:val="18"/>
                <w:szCs w:val="18"/>
                <w:lang w:eastAsia="ko-KR"/>
              </w:rPr>
            </w:pPr>
            <w:ins w:id="2833" w:author="HendryHendry/선임연구원/Convergence(연)ATS그룹(hendry.hendry" w:date="2011-11-17T13:52:00Z">
              <w:r w:rsidRPr="00EC02C3">
                <w:rPr>
                  <w:rFonts w:ascii="Arial" w:eastAsia="Gulim" w:hAnsi="Arial" w:cs="Arial"/>
                  <w:color w:val="808080"/>
                  <w:sz w:val="18"/>
                  <w:szCs w:val="18"/>
                  <w:lang w:eastAsia="ko-KR"/>
                </w:rPr>
                <w:t>0.1%</w:t>
              </w:r>
            </w:ins>
          </w:p>
        </w:tc>
      </w:tr>
      <w:tr w:rsidR="00EC02C3" w:rsidRPr="00EC02C3" w:rsidTr="00EC02C3">
        <w:tblPrEx>
          <w:tblW w:w="7660" w:type="dxa"/>
          <w:jc w:val="center"/>
          <w:tblInd w:w="84" w:type="dxa"/>
          <w:tblCellMar>
            <w:left w:w="99" w:type="dxa"/>
            <w:right w:w="99" w:type="dxa"/>
          </w:tblCellMar>
          <w:tblPrExChange w:id="2834" w:author="HendryHendry/선임연구원/Convergence(연)ATS그룹(hendry.hendry" w:date="2011-11-17T13:52:00Z">
            <w:tblPrEx>
              <w:tblW w:w="7660" w:type="dxa"/>
              <w:jc w:val="center"/>
              <w:tblInd w:w="84" w:type="dxa"/>
              <w:tblCellMar>
                <w:left w:w="99" w:type="dxa"/>
                <w:right w:w="99" w:type="dxa"/>
              </w:tblCellMar>
            </w:tblPrEx>
          </w:tblPrExChange>
        </w:tblPrEx>
        <w:trPr>
          <w:trHeight w:val="240"/>
          <w:jc w:val="center"/>
          <w:ins w:id="2835" w:author="HendryHendry/선임연구원/Convergence(연)ATS그룹(hendry.hendry" w:date="2011-11-17T13:52:00Z"/>
          <w:trPrChange w:id="2836" w:author="HendryHendry/선임연구원/Convergence(연)ATS그룹(hendry.hendry" w:date="2011-11-17T13:52:00Z">
            <w:trPr>
              <w:gridAfter w:val="0"/>
              <w:trHeight w:val="240"/>
              <w:jc w:val="center"/>
            </w:trPr>
          </w:trPrChange>
        </w:trPr>
        <w:tc>
          <w:tcPr>
            <w:tcW w:w="1300" w:type="dxa"/>
            <w:tcBorders>
              <w:top w:val="nil"/>
              <w:left w:val="single" w:sz="8" w:space="0" w:color="auto"/>
              <w:bottom w:val="nil"/>
              <w:right w:val="single" w:sz="8" w:space="0" w:color="auto"/>
            </w:tcBorders>
            <w:shd w:val="clear" w:color="auto" w:fill="auto"/>
            <w:noWrap/>
            <w:vAlign w:val="bottom"/>
            <w:hideMark/>
            <w:tcPrChange w:id="2837" w:author="HendryHendry/선임연구원/Convergence(연)ATS그룹(hendry.hendry" w:date="2011-11-17T13:52:00Z">
              <w:tcPr>
                <w:tcW w:w="1300" w:type="dxa"/>
                <w:gridSpan w:val="2"/>
                <w:tcBorders>
                  <w:top w:val="nil"/>
                  <w:left w:val="single" w:sz="8" w:space="0" w:color="auto"/>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textAlignment w:val="auto"/>
              <w:rPr>
                <w:ins w:id="2838" w:author="HendryHendry/선임연구원/Convergence(연)ATS그룹(hendry.hendry" w:date="2011-11-17T13:52:00Z"/>
                <w:rFonts w:ascii="Arial" w:eastAsia="Gulim" w:hAnsi="Arial" w:cs="Arial"/>
                <w:color w:val="000000"/>
                <w:sz w:val="18"/>
                <w:szCs w:val="18"/>
                <w:lang w:eastAsia="ko-KR"/>
              </w:rPr>
            </w:pPr>
            <w:ins w:id="2839" w:author="HendryHendry/선임연구원/Convergence(연)ATS그룹(hendry.hendry" w:date="2011-11-17T13:52:00Z">
              <w:r w:rsidRPr="00EC02C3">
                <w:rPr>
                  <w:rFonts w:ascii="Arial" w:eastAsia="Gulim" w:hAnsi="Arial" w:cs="Arial"/>
                  <w:color w:val="000000"/>
                  <w:sz w:val="18"/>
                  <w:szCs w:val="18"/>
                  <w:lang w:eastAsia="ko-KR"/>
                </w:rPr>
                <w:t>Enc Time[%]</w:t>
              </w:r>
            </w:ins>
          </w:p>
        </w:tc>
        <w:tc>
          <w:tcPr>
            <w:tcW w:w="3180" w:type="dxa"/>
            <w:gridSpan w:val="3"/>
            <w:tcBorders>
              <w:top w:val="nil"/>
              <w:left w:val="nil"/>
              <w:bottom w:val="nil"/>
              <w:right w:val="single" w:sz="8" w:space="0" w:color="000000"/>
            </w:tcBorders>
            <w:shd w:val="clear" w:color="auto" w:fill="auto"/>
            <w:noWrap/>
            <w:vAlign w:val="bottom"/>
            <w:hideMark/>
            <w:tcPrChange w:id="2840" w:author="HendryHendry/선임연구원/Convergence(연)ATS그룹(hendry.hendry" w:date="2011-11-17T13:52:00Z">
              <w:tcPr>
                <w:tcW w:w="3180" w:type="dxa"/>
                <w:gridSpan w:val="6"/>
                <w:tcBorders>
                  <w:top w:val="nil"/>
                  <w:left w:val="nil"/>
                  <w:bottom w:val="nil"/>
                  <w:right w:val="single" w:sz="8" w:space="0" w:color="000000"/>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841" w:author="HendryHendry/선임연구원/Convergence(연)ATS그룹(hendry.hendry" w:date="2011-11-17T13:52:00Z"/>
                <w:rFonts w:ascii="Arial" w:eastAsia="Gulim" w:hAnsi="Arial" w:cs="Arial"/>
                <w:color w:val="000000"/>
                <w:sz w:val="18"/>
                <w:szCs w:val="18"/>
                <w:lang w:eastAsia="ko-KR"/>
              </w:rPr>
            </w:pPr>
            <w:ins w:id="2842" w:author="HendryHendry/선임연구원/Convergence(연)ATS그룹(hendry.hendry" w:date="2011-11-17T13:52:00Z">
              <w:r w:rsidRPr="00EC02C3">
                <w:rPr>
                  <w:rFonts w:ascii="Arial" w:eastAsia="Gulim" w:hAnsi="Arial" w:cs="Arial"/>
                  <w:color w:val="000000"/>
                  <w:sz w:val="18"/>
                  <w:szCs w:val="18"/>
                  <w:lang w:eastAsia="ko-KR"/>
                </w:rPr>
                <w:t>100%</w:t>
              </w:r>
            </w:ins>
          </w:p>
        </w:tc>
        <w:tc>
          <w:tcPr>
            <w:tcW w:w="3180" w:type="dxa"/>
            <w:gridSpan w:val="3"/>
            <w:tcBorders>
              <w:top w:val="nil"/>
              <w:left w:val="nil"/>
              <w:bottom w:val="nil"/>
              <w:right w:val="single" w:sz="8" w:space="0" w:color="000000"/>
            </w:tcBorders>
            <w:shd w:val="clear" w:color="auto" w:fill="auto"/>
            <w:noWrap/>
            <w:vAlign w:val="bottom"/>
            <w:hideMark/>
            <w:tcPrChange w:id="2843" w:author="HendryHendry/선임연구원/Convergence(연)ATS그룹(hendry.hendry" w:date="2011-11-17T13:52:00Z">
              <w:tcPr>
                <w:tcW w:w="3180" w:type="dxa"/>
                <w:gridSpan w:val="6"/>
                <w:tcBorders>
                  <w:top w:val="nil"/>
                  <w:left w:val="nil"/>
                  <w:bottom w:val="nil"/>
                  <w:right w:val="single" w:sz="8" w:space="0" w:color="000000"/>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844" w:author="HendryHendry/선임연구원/Convergence(연)ATS그룹(hendry.hendry" w:date="2011-11-17T13:52:00Z"/>
                <w:rFonts w:ascii="Arial" w:eastAsia="Gulim" w:hAnsi="Arial" w:cs="Arial"/>
                <w:color w:val="000000"/>
                <w:sz w:val="18"/>
                <w:szCs w:val="18"/>
                <w:lang w:eastAsia="ko-KR"/>
              </w:rPr>
            </w:pPr>
            <w:ins w:id="2845" w:author="HendryHendry/선임연구원/Convergence(연)ATS그룹(hendry.hendry" w:date="2011-11-17T13:52:00Z">
              <w:r w:rsidRPr="00EC02C3">
                <w:rPr>
                  <w:rFonts w:ascii="Arial" w:eastAsia="Gulim" w:hAnsi="Arial" w:cs="Arial"/>
                  <w:color w:val="000000"/>
                  <w:sz w:val="18"/>
                  <w:szCs w:val="18"/>
                  <w:lang w:eastAsia="ko-KR"/>
                </w:rPr>
                <w:t>100%</w:t>
              </w:r>
            </w:ins>
          </w:p>
        </w:tc>
      </w:tr>
      <w:tr w:rsidR="00EC02C3" w:rsidRPr="00EC02C3" w:rsidTr="00EC02C3">
        <w:tblPrEx>
          <w:tblW w:w="7660" w:type="dxa"/>
          <w:jc w:val="center"/>
          <w:tblInd w:w="84" w:type="dxa"/>
          <w:tblCellMar>
            <w:left w:w="99" w:type="dxa"/>
            <w:right w:w="99" w:type="dxa"/>
          </w:tblCellMar>
          <w:tblPrExChange w:id="2846" w:author="HendryHendry/선임연구원/Convergence(연)ATS그룹(hendry.hendry" w:date="2011-11-17T13:52:00Z">
            <w:tblPrEx>
              <w:tblW w:w="7660" w:type="dxa"/>
              <w:jc w:val="center"/>
              <w:tblInd w:w="84" w:type="dxa"/>
              <w:tblCellMar>
                <w:left w:w="99" w:type="dxa"/>
                <w:right w:w="99" w:type="dxa"/>
              </w:tblCellMar>
            </w:tblPrEx>
          </w:tblPrExChange>
        </w:tblPrEx>
        <w:trPr>
          <w:trHeight w:val="255"/>
          <w:jc w:val="center"/>
          <w:ins w:id="2847" w:author="HendryHendry/선임연구원/Convergence(연)ATS그룹(hendry.hendry" w:date="2011-11-17T13:52:00Z"/>
          <w:trPrChange w:id="2848" w:author="HendryHendry/선임연구원/Convergence(연)ATS그룹(hendry.hendry" w:date="2011-11-17T13:52:00Z">
            <w:trPr>
              <w:gridAfter w:val="0"/>
              <w:trHeight w:val="255"/>
              <w:jc w:val="center"/>
            </w:trPr>
          </w:trPrChange>
        </w:trPr>
        <w:tc>
          <w:tcPr>
            <w:tcW w:w="1300" w:type="dxa"/>
            <w:tcBorders>
              <w:top w:val="nil"/>
              <w:left w:val="single" w:sz="8" w:space="0" w:color="auto"/>
              <w:bottom w:val="single" w:sz="8" w:space="0" w:color="auto"/>
              <w:right w:val="single" w:sz="8" w:space="0" w:color="auto"/>
            </w:tcBorders>
            <w:shd w:val="clear" w:color="auto" w:fill="auto"/>
            <w:noWrap/>
            <w:vAlign w:val="bottom"/>
            <w:hideMark/>
            <w:tcPrChange w:id="2849" w:author="HendryHendry/선임연구원/Convergence(연)ATS그룹(hendry.hendry" w:date="2011-11-17T13:52:00Z">
              <w:tcPr>
                <w:tcW w:w="1300" w:type="dxa"/>
                <w:gridSpan w:val="2"/>
                <w:tcBorders>
                  <w:top w:val="nil"/>
                  <w:left w:val="single" w:sz="8" w:space="0" w:color="auto"/>
                  <w:bottom w:val="single" w:sz="8" w:space="0" w:color="auto"/>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textAlignment w:val="auto"/>
              <w:rPr>
                <w:ins w:id="2850" w:author="HendryHendry/선임연구원/Convergence(연)ATS그룹(hendry.hendry" w:date="2011-11-17T13:52:00Z"/>
                <w:rFonts w:ascii="Arial" w:eastAsia="Gulim" w:hAnsi="Arial" w:cs="Arial"/>
                <w:color w:val="000000"/>
                <w:sz w:val="18"/>
                <w:szCs w:val="18"/>
                <w:lang w:eastAsia="ko-KR"/>
              </w:rPr>
            </w:pPr>
            <w:ins w:id="2851" w:author="HendryHendry/선임연구원/Convergence(연)ATS그룹(hendry.hendry" w:date="2011-11-17T13:52:00Z">
              <w:r w:rsidRPr="00EC02C3">
                <w:rPr>
                  <w:rFonts w:ascii="Arial" w:eastAsia="Gulim" w:hAnsi="Arial" w:cs="Arial"/>
                  <w:color w:val="000000"/>
                  <w:sz w:val="18"/>
                  <w:szCs w:val="18"/>
                  <w:lang w:eastAsia="ko-KR"/>
                </w:rPr>
                <w:t>Dec Time[%]</w:t>
              </w:r>
            </w:ins>
          </w:p>
        </w:tc>
        <w:tc>
          <w:tcPr>
            <w:tcW w:w="3180" w:type="dxa"/>
            <w:gridSpan w:val="3"/>
            <w:tcBorders>
              <w:top w:val="nil"/>
              <w:left w:val="nil"/>
              <w:bottom w:val="single" w:sz="8" w:space="0" w:color="auto"/>
              <w:right w:val="single" w:sz="8" w:space="0" w:color="000000"/>
            </w:tcBorders>
            <w:shd w:val="clear" w:color="auto" w:fill="auto"/>
            <w:noWrap/>
            <w:vAlign w:val="bottom"/>
            <w:hideMark/>
            <w:tcPrChange w:id="2852" w:author="HendryHendry/선임연구원/Convergence(연)ATS그룹(hendry.hendry" w:date="2011-11-17T13:52:00Z">
              <w:tcPr>
                <w:tcW w:w="3180" w:type="dxa"/>
                <w:gridSpan w:val="6"/>
                <w:tcBorders>
                  <w:top w:val="nil"/>
                  <w:left w:val="nil"/>
                  <w:bottom w:val="single" w:sz="8" w:space="0" w:color="auto"/>
                  <w:right w:val="single" w:sz="8" w:space="0" w:color="000000"/>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853" w:author="HendryHendry/선임연구원/Convergence(연)ATS그룹(hendry.hendry" w:date="2011-11-17T13:52:00Z"/>
                <w:rFonts w:ascii="Arial" w:eastAsia="Gulim" w:hAnsi="Arial" w:cs="Arial"/>
                <w:color w:val="000000"/>
                <w:sz w:val="18"/>
                <w:szCs w:val="18"/>
                <w:lang w:eastAsia="ko-KR"/>
              </w:rPr>
            </w:pPr>
            <w:ins w:id="2854" w:author="HendryHendry/선임연구원/Convergence(연)ATS그룹(hendry.hendry" w:date="2011-11-17T13:52:00Z">
              <w:r w:rsidRPr="00EC02C3">
                <w:rPr>
                  <w:rFonts w:ascii="Arial" w:eastAsia="Gulim" w:hAnsi="Arial" w:cs="Arial"/>
                  <w:color w:val="000000"/>
                  <w:sz w:val="18"/>
                  <w:szCs w:val="18"/>
                  <w:lang w:eastAsia="ko-KR"/>
                </w:rPr>
                <w:t>93%</w:t>
              </w:r>
            </w:ins>
          </w:p>
        </w:tc>
        <w:tc>
          <w:tcPr>
            <w:tcW w:w="3180" w:type="dxa"/>
            <w:gridSpan w:val="3"/>
            <w:tcBorders>
              <w:top w:val="nil"/>
              <w:left w:val="nil"/>
              <w:bottom w:val="single" w:sz="8" w:space="0" w:color="auto"/>
              <w:right w:val="single" w:sz="8" w:space="0" w:color="000000"/>
            </w:tcBorders>
            <w:shd w:val="clear" w:color="auto" w:fill="auto"/>
            <w:noWrap/>
            <w:vAlign w:val="bottom"/>
            <w:hideMark/>
            <w:tcPrChange w:id="2855" w:author="HendryHendry/선임연구원/Convergence(연)ATS그룹(hendry.hendry" w:date="2011-11-17T13:52:00Z">
              <w:tcPr>
                <w:tcW w:w="3180" w:type="dxa"/>
                <w:gridSpan w:val="6"/>
                <w:tcBorders>
                  <w:top w:val="nil"/>
                  <w:left w:val="nil"/>
                  <w:bottom w:val="single" w:sz="8" w:space="0" w:color="auto"/>
                  <w:right w:val="single" w:sz="8" w:space="0" w:color="000000"/>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856" w:author="HendryHendry/선임연구원/Convergence(연)ATS그룹(hendry.hendry" w:date="2011-11-17T13:52:00Z"/>
                <w:rFonts w:ascii="Arial" w:eastAsia="Gulim" w:hAnsi="Arial" w:cs="Arial"/>
                <w:color w:val="000000"/>
                <w:sz w:val="18"/>
                <w:szCs w:val="18"/>
                <w:lang w:eastAsia="ko-KR"/>
              </w:rPr>
            </w:pPr>
            <w:ins w:id="2857" w:author="HendryHendry/선임연구원/Convergence(연)ATS그룹(hendry.hendry" w:date="2011-11-17T13:52:00Z">
              <w:r w:rsidRPr="00EC02C3">
                <w:rPr>
                  <w:rFonts w:ascii="Arial" w:eastAsia="Gulim" w:hAnsi="Arial" w:cs="Arial"/>
                  <w:color w:val="000000"/>
                  <w:sz w:val="18"/>
                  <w:szCs w:val="18"/>
                  <w:lang w:eastAsia="ko-KR"/>
                </w:rPr>
                <w:t>94%</w:t>
              </w:r>
            </w:ins>
          </w:p>
        </w:tc>
      </w:tr>
    </w:tbl>
    <w:p w:rsidR="00F37603" w:rsidRDefault="00F37603">
      <w:pPr>
        <w:jc w:val="center"/>
        <w:rPr>
          <w:ins w:id="2858" w:author="HendryHendry/선임연구원/Convergence(연)ATS그룹(hendry.hendry" w:date="2011-11-17T13:52:00Z"/>
          <w:szCs w:val="22"/>
          <w:lang w:eastAsia="ko-KR"/>
        </w:rPr>
      </w:pPr>
    </w:p>
    <w:p w:rsidR="00F37603" w:rsidRDefault="00EC02C3">
      <w:pPr>
        <w:jc w:val="center"/>
        <w:rPr>
          <w:ins w:id="2859" w:author="HendryHendry/선임연구원/Convergence(연)ATS그룹(hendry.hendry" w:date="2011-11-17T13:53:00Z"/>
          <w:szCs w:val="22"/>
          <w:lang w:eastAsia="ko-KR"/>
        </w:rPr>
      </w:pPr>
      <w:ins w:id="2860" w:author="HendryHendry/선임연구원/Convergence(연)ATS그룹(hendry.hendry" w:date="2011-11-17T13:53:00Z">
        <w:r>
          <w:rPr>
            <w:rFonts w:hint="eastAsia"/>
            <w:szCs w:val="22"/>
            <w:lang w:eastAsia="ko-KR"/>
          </w:rPr>
          <w:t xml:space="preserve">Table 12 </w:t>
        </w:r>
        <w:r>
          <w:rPr>
            <w:szCs w:val="22"/>
            <w:lang w:eastAsia="ko-KR"/>
          </w:rPr>
          <w:t>–</w:t>
        </w:r>
        <w:r>
          <w:rPr>
            <w:rFonts w:hint="eastAsia"/>
            <w:szCs w:val="22"/>
            <w:lang w:eastAsia="ko-KR"/>
          </w:rPr>
          <w:t xml:space="preserve"> Simulation result for RAHE &amp; RALC where OLC is used together with POC</w:t>
        </w:r>
      </w:ins>
    </w:p>
    <w:tbl>
      <w:tblPr>
        <w:tblW w:w="7660" w:type="dxa"/>
        <w:jc w:val="center"/>
        <w:tblInd w:w="84" w:type="dxa"/>
        <w:tblCellMar>
          <w:left w:w="99" w:type="dxa"/>
          <w:right w:w="99" w:type="dxa"/>
        </w:tblCellMar>
        <w:tblLook w:val="04A0"/>
        <w:tblPrChange w:id="2861" w:author="HendryHendry/선임연구원/Convergence(연)ATS그룹(hendry.hendry" w:date="2011-11-17T13:54:00Z">
          <w:tblPr>
            <w:tblW w:w="7660" w:type="dxa"/>
            <w:tblInd w:w="84" w:type="dxa"/>
            <w:tblCellMar>
              <w:left w:w="99" w:type="dxa"/>
              <w:right w:w="99" w:type="dxa"/>
            </w:tblCellMar>
            <w:tblLook w:val="04A0"/>
          </w:tblPr>
        </w:tblPrChange>
      </w:tblPr>
      <w:tblGrid>
        <w:gridCol w:w="1300"/>
        <w:gridCol w:w="1060"/>
        <w:gridCol w:w="1060"/>
        <w:gridCol w:w="1060"/>
        <w:gridCol w:w="1060"/>
        <w:gridCol w:w="1060"/>
        <w:gridCol w:w="1060"/>
        <w:tblGridChange w:id="2862">
          <w:tblGrid>
            <w:gridCol w:w="1300"/>
            <w:gridCol w:w="1060"/>
            <w:gridCol w:w="1060"/>
            <w:gridCol w:w="1060"/>
            <w:gridCol w:w="1060"/>
            <w:gridCol w:w="1060"/>
            <w:gridCol w:w="1060"/>
          </w:tblGrid>
        </w:tblGridChange>
      </w:tblGrid>
      <w:tr w:rsidR="00EC02C3" w:rsidRPr="00EC02C3" w:rsidTr="00EC02C3">
        <w:trPr>
          <w:trHeight w:val="240"/>
          <w:jc w:val="center"/>
          <w:ins w:id="2863" w:author="HendryHendry/선임연구원/Convergence(연)ATS그룹(hendry.hendry" w:date="2011-11-17T13:54:00Z"/>
          <w:trPrChange w:id="2864" w:author="HendryHendry/선임연구원/Convergence(연)ATS그룹(hendry.hendry" w:date="2011-11-17T13:54:00Z">
            <w:trPr>
              <w:trHeight w:val="240"/>
            </w:trPr>
          </w:trPrChange>
        </w:trPr>
        <w:tc>
          <w:tcPr>
            <w:tcW w:w="1300" w:type="dxa"/>
            <w:tcBorders>
              <w:top w:val="nil"/>
              <w:left w:val="nil"/>
              <w:bottom w:val="nil"/>
              <w:right w:val="nil"/>
            </w:tcBorders>
            <w:shd w:val="clear" w:color="auto" w:fill="auto"/>
            <w:noWrap/>
            <w:vAlign w:val="bottom"/>
            <w:hideMark/>
            <w:tcPrChange w:id="2865" w:author="HendryHendry/선임연구원/Convergence(연)ATS그룹(hendry.hendry" w:date="2011-11-17T13:54:00Z">
              <w:tcPr>
                <w:tcW w:w="130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textAlignment w:val="auto"/>
              <w:rPr>
                <w:ins w:id="2866" w:author="HendryHendry/선임연구원/Convergence(연)ATS그룹(hendry.hendry" w:date="2011-11-17T13:54:00Z"/>
                <w:rFonts w:ascii="Arial" w:eastAsia="Gulim" w:hAnsi="Arial" w:cs="Arial"/>
                <w:color w:val="000000"/>
                <w:sz w:val="18"/>
                <w:szCs w:val="18"/>
                <w:lang w:eastAsia="ko-K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Change w:id="2867" w:author="HendryHendry/선임연구원/Convergence(연)ATS그룹(hendry.hendry" w:date="2011-11-17T13:54:00Z">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868" w:author="HendryHendry/선임연구원/Convergence(연)ATS그룹(hendry.hendry" w:date="2011-11-17T13:54:00Z"/>
                <w:rFonts w:ascii="Arial" w:eastAsia="Gulim" w:hAnsi="Arial" w:cs="Arial"/>
                <w:b/>
                <w:bCs/>
                <w:color w:val="000000"/>
                <w:sz w:val="18"/>
                <w:szCs w:val="18"/>
                <w:lang w:eastAsia="ko-KR"/>
              </w:rPr>
            </w:pPr>
            <w:ins w:id="2869" w:author="HendryHendry/선임연구원/Convergence(연)ATS그룹(hendry.hendry" w:date="2011-11-17T13:54:00Z">
              <w:r w:rsidRPr="00EC02C3">
                <w:rPr>
                  <w:rFonts w:ascii="Arial" w:eastAsia="Gulim" w:hAnsi="Arial" w:cs="Arial"/>
                  <w:b/>
                  <w:bCs/>
                  <w:color w:val="000000"/>
                  <w:sz w:val="18"/>
                  <w:szCs w:val="18"/>
                  <w:lang w:eastAsia="ko-KR"/>
                </w:rPr>
                <w:t>Random Access HE</w:t>
              </w:r>
            </w:ins>
          </w:p>
        </w:tc>
        <w:tc>
          <w:tcPr>
            <w:tcW w:w="3180" w:type="dxa"/>
            <w:gridSpan w:val="3"/>
            <w:tcBorders>
              <w:top w:val="single" w:sz="8" w:space="0" w:color="auto"/>
              <w:left w:val="nil"/>
              <w:bottom w:val="nil"/>
              <w:right w:val="single" w:sz="8" w:space="0" w:color="000000"/>
            </w:tcBorders>
            <w:shd w:val="clear" w:color="auto" w:fill="auto"/>
            <w:noWrap/>
            <w:vAlign w:val="bottom"/>
            <w:hideMark/>
            <w:tcPrChange w:id="2870" w:author="HendryHendry/선임연구원/Convergence(연)ATS그룹(hendry.hendry" w:date="2011-11-17T13:54:00Z">
              <w:tcPr>
                <w:tcW w:w="3180" w:type="dxa"/>
                <w:gridSpan w:val="3"/>
                <w:tcBorders>
                  <w:top w:val="single" w:sz="8" w:space="0" w:color="auto"/>
                  <w:left w:val="nil"/>
                  <w:bottom w:val="nil"/>
                  <w:right w:val="single" w:sz="8" w:space="0" w:color="000000"/>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871" w:author="HendryHendry/선임연구원/Convergence(연)ATS그룹(hendry.hendry" w:date="2011-11-17T13:54:00Z"/>
                <w:rFonts w:ascii="Arial" w:eastAsia="Gulim" w:hAnsi="Arial" w:cs="Arial"/>
                <w:b/>
                <w:bCs/>
                <w:color w:val="000000"/>
                <w:sz w:val="18"/>
                <w:szCs w:val="18"/>
                <w:lang w:eastAsia="ko-KR"/>
              </w:rPr>
            </w:pPr>
            <w:ins w:id="2872" w:author="HendryHendry/선임연구원/Convergence(연)ATS그룹(hendry.hendry" w:date="2011-11-17T13:54:00Z">
              <w:r w:rsidRPr="00EC02C3">
                <w:rPr>
                  <w:rFonts w:ascii="Arial" w:eastAsia="Gulim" w:hAnsi="Arial" w:cs="Arial"/>
                  <w:b/>
                  <w:bCs/>
                  <w:color w:val="000000"/>
                  <w:sz w:val="18"/>
                  <w:szCs w:val="18"/>
                  <w:lang w:eastAsia="ko-KR"/>
                </w:rPr>
                <w:t>Random Access LC</w:t>
              </w:r>
            </w:ins>
          </w:p>
        </w:tc>
      </w:tr>
      <w:tr w:rsidR="00EC02C3" w:rsidRPr="00EC02C3" w:rsidTr="00EC02C3">
        <w:trPr>
          <w:trHeight w:val="255"/>
          <w:jc w:val="center"/>
          <w:ins w:id="2873" w:author="HendryHendry/선임연구원/Convergence(연)ATS그룹(hendry.hendry" w:date="2011-11-17T13:54:00Z"/>
          <w:trPrChange w:id="2874" w:author="HendryHendry/선임연구원/Convergence(연)ATS그룹(hendry.hendry" w:date="2011-11-17T13:54:00Z">
            <w:trPr>
              <w:trHeight w:val="255"/>
            </w:trPr>
          </w:trPrChange>
        </w:trPr>
        <w:tc>
          <w:tcPr>
            <w:tcW w:w="1300" w:type="dxa"/>
            <w:tcBorders>
              <w:top w:val="nil"/>
              <w:left w:val="nil"/>
              <w:bottom w:val="nil"/>
              <w:right w:val="nil"/>
            </w:tcBorders>
            <w:shd w:val="clear" w:color="auto" w:fill="auto"/>
            <w:noWrap/>
            <w:vAlign w:val="bottom"/>
            <w:hideMark/>
            <w:tcPrChange w:id="2875" w:author="HendryHendry/선임연구원/Convergence(연)ATS그룹(hendry.hendry" w:date="2011-11-17T13:54:00Z">
              <w:tcPr>
                <w:tcW w:w="130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textAlignment w:val="auto"/>
              <w:rPr>
                <w:ins w:id="2876" w:author="HendryHendry/선임연구원/Convergence(연)ATS그룹(hendry.hendry" w:date="2011-11-17T13:54:00Z"/>
                <w:rFonts w:ascii="Arial" w:eastAsia="Gulim" w:hAnsi="Arial" w:cs="Arial"/>
                <w:color w:val="000000"/>
                <w:sz w:val="18"/>
                <w:szCs w:val="18"/>
                <w:lang w:eastAsia="ko-KR"/>
              </w:rPr>
            </w:pPr>
          </w:p>
        </w:tc>
        <w:tc>
          <w:tcPr>
            <w:tcW w:w="1060" w:type="dxa"/>
            <w:tcBorders>
              <w:top w:val="nil"/>
              <w:left w:val="single" w:sz="8" w:space="0" w:color="auto"/>
              <w:bottom w:val="nil"/>
              <w:right w:val="nil"/>
            </w:tcBorders>
            <w:shd w:val="clear" w:color="auto" w:fill="auto"/>
            <w:noWrap/>
            <w:vAlign w:val="bottom"/>
            <w:hideMark/>
            <w:tcPrChange w:id="2877" w:author="HendryHendry/선임연구원/Convergence(연)ATS그룹(hendry.hendry" w:date="2011-11-17T13:54:00Z">
              <w:tcPr>
                <w:tcW w:w="1060" w:type="dxa"/>
                <w:tcBorders>
                  <w:top w:val="nil"/>
                  <w:left w:val="single" w:sz="8" w:space="0" w:color="auto"/>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878" w:author="HendryHendry/선임연구원/Convergence(연)ATS그룹(hendry.hendry" w:date="2011-11-17T13:54:00Z"/>
                <w:rFonts w:ascii="Arial" w:eastAsia="Gulim" w:hAnsi="Arial" w:cs="Arial"/>
                <w:color w:val="000000"/>
                <w:sz w:val="18"/>
                <w:szCs w:val="18"/>
                <w:lang w:eastAsia="ko-KR"/>
              </w:rPr>
            </w:pPr>
            <w:ins w:id="2879" w:author="HendryHendry/선임연구원/Convergence(연)ATS그룹(hendry.hendry" w:date="2011-11-17T13:54:00Z">
              <w:r w:rsidRPr="00EC02C3">
                <w:rPr>
                  <w:rFonts w:ascii="Arial" w:eastAsia="Gulim" w:hAnsi="Arial" w:cs="Arial"/>
                  <w:color w:val="000000"/>
                  <w:sz w:val="18"/>
                  <w:szCs w:val="18"/>
                  <w:lang w:eastAsia="ko-KR"/>
                </w:rPr>
                <w:t>Y</w:t>
              </w:r>
            </w:ins>
          </w:p>
        </w:tc>
        <w:tc>
          <w:tcPr>
            <w:tcW w:w="1060" w:type="dxa"/>
            <w:tcBorders>
              <w:top w:val="nil"/>
              <w:left w:val="nil"/>
              <w:bottom w:val="nil"/>
              <w:right w:val="nil"/>
            </w:tcBorders>
            <w:shd w:val="clear" w:color="auto" w:fill="auto"/>
            <w:noWrap/>
            <w:vAlign w:val="bottom"/>
            <w:hideMark/>
            <w:tcPrChange w:id="2880" w:author="HendryHendry/선임연구원/Convergence(연)ATS그룹(hendry.hendry" w:date="2011-11-17T13:54: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881" w:author="HendryHendry/선임연구원/Convergence(연)ATS그룹(hendry.hendry" w:date="2011-11-17T13:54:00Z"/>
                <w:rFonts w:ascii="Arial" w:eastAsia="Gulim" w:hAnsi="Arial" w:cs="Arial"/>
                <w:color w:val="000000"/>
                <w:sz w:val="18"/>
                <w:szCs w:val="18"/>
                <w:lang w:eastAsia="ko-KR"/>
              </w:rPr>
            </w:pPr>
            <w:ins w:id="2882" w:author="HendryHendry/선임연구원/Convergence(연)ATS그룹(hendry.hendry" w:date="2011-11-17T13:54:00Z">
              <w:r w:rsidRPr="00EC02C3">
                <w:rPr>
                  <w:rFonts w:ascii="Arial" w:eastAsia="Gulim" w:hAnsi="Arial" w:cs="Arial"/>
                  <w:color w:val="000000"/>
                  <w:sz w:val="18"/>
                  <w:szCs w:val="18"/>
                  <w:lang w:eastAsia="ko-KR"/>
                </w:rPr>
                <w:t>U</w:t>
              </w:r>
            </w:ins>
          </w:p>
        </w:tc>
        <w:tc>
          <w:tcPr>
            <w:tcW w:w="1060" w:type="dxa"/>
            <w:tcBorders>
              <w:top w:val="nil"/>
              <w:left w:val="nil"/>
              <w:bottom w:val="nil"/>
              <w:right w:val="single" w:sz="8" w:space="0" w:color="auto"/>
            </w:tcBorders>
            <w:shd w:val="clear" w:color="auto" w:fill="auto"/>
            <w:noWrap/>
            <w:vAlign w:val="bottom"/>
            <w:hideMark/>
            <w:tcPrChange w:id="2883" w:author="HendryHendry/선임연구원/Convergence(연)ATS그룹(hendry.hendry" w:date="2011-11-17T13:54:00Z">
              <w:tcPr>
                <w:tcW w:w="1060" w:type="dxa"/>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884" w:author="HendryHendry/선임연구원/Convergence(연)ATS그룹(hendry.hendry" w:date="2011-11-17T13:54:00Z"/>
                <w:rFonts w:ascii="Arial" w:eastAsia="Gulim" w:hAnsi="Arial" w:cs="Arial"/>
                <w:color w:val="000000"/>
                <w:sz w:val="18"/>
                <w:szCs w:val="18"/>
                <w:lang w:eastAsia="ko-KR"/>
              </w:rPr>
            </w:pPr>
            <w:ins w:id="2885" w:author="HendryHendry/선임연구원/Convergence(연)ATS그룹(hendry.hendry" w:date="2011-11-17T13:54:00Z">
              <w:r w:rsidRPr="00EC02C3">
                <w:rPr>
                  <w:rFonts w:ascii="Arial" w:eastAsia="Gulim" w:hAnsi="Arial" w:cs="Arial"/>
                  <w:color w:val="000000"/>
                  <w:sz w:val="18"/>
                  <w:szCs w:val="18"/>
                  <w:lang w:eastAsia="ko-KR"/>
                </w:rPr>
                <w:t>V</w:t>
              </w:r>
            </w:ins>
          </w:p>
        </w:tc>
        <w:tc>
          <w:tcPr>
            <w:tcW w:w="1060" w:type="dxa"/>
            <w:tcBorders>
              <w:top w:val="nil"/>
              <w:left w:val="nil"/>
              <w:bottom w:val="nil"/>
              <w:right w:val="nil"/>
            </w:tcBorders>
            <w:shd w:val="clear" w:color="auto" w:fill="auto"/>
            <w:noWrap/>
            <w:vAlign w:val="bottom"/>
            <w:hideMark/>
            <w:tcPrChange w:id="2886" w:author="HendryHendry/선임연구원/Convergence(연)ATS그룹(hendry.hendry" w:date="2011-11-17T13:54: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887" w:author="HendryHendry/선임연구원/Convergence(연)ATS그룹(hendry.hendry" w:date="2011-11-17T13:54:00Z"/>
                <w:rFonts w:ascii="Arial" w:eastAsia="Gulim" w:hAnsi="Arial" w:cs="Arial"/>
                <w:color w:val="000000"/>
                <w:sz w:val="18"/>
                <w:szCs w:val="18"/>
                <w:lang w:eastAsia="ko-KR"/>
              </w:rPr>
            </w:pPr>
            <w:ins w:id="2888" w:author="HendryHendry/선임연구원/Convergence(연)ATS그룹(hendry.hendry" w:date="2011-11-17T13:54:00Z">
              <w:r w:rsidRPr="00EC02C3">
                <w:rPr>
                  <w:rFonts w:ascii="Arial" w:eastAsia="Gulim" w:hAnsi="Arial" w:cs="Arial"/>
                  <w:color w:val="000000"/>
                  <w:sz w:val="18"/>
                  <w:szCs w:val="18"/>
                  <w:lang w:eastAsia="ko-KR"/>
                </w:rPr>
                <w:t>Y</w:t>
              </w:r>
            </w:ins>
          </w:p>
        </w:tc>
        <w:tc>
          <w:tcPr>
            <w:tcW w:w="1060" w:type="dxa"/>
            <w:tcBorders>
              <w:top w:val="nil"/>
              <w:left w:val="nil"/>
              <w:bottom w:val="nil"/>
              <w:right w:val="nil"/>
            </w:tcBorders>
            <w:shd w:val="clear" w:color="auto" w:fill="auto"/>
            <w:noWrap/>
            <w:vAlign w:val="bottom"/>
            <w:hideMark/>
            <w:tcPrChange w:id="2889" w:author="HendryHendry/선임연구원/Convergence(연)ATS그룹(hendry.hendry" w:date="2011-11-17T13:54: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890" w:author="HendryHendry/선임연구원/Convergence(연)ATS그룹(hendry.hendry" w:date="2011-11-17T13:54:00Z"/>
                <w:rFonts w:ascii="Arial" w:eastAsia="Gulim" w:hAnsi="Arial" w:cs="Arial"/>
                <w:color w:val="000000"/>
                <w:sz w:val="18"/>
                <w:szCs w:val="18"/>
                <w:lang w:eastAsia="ko-KR"/>
              </w:rPr>
            </w:pPr>
            <w:ins w:id="2891" w:author="HendryHendry/선임연구원/Convergence(연)ATS그룹(hendry.hendry" w:date="2011-11-17T13:54:00Z">
              <w:r w:rsidRPr="00EC02C3">
                <w:rPr>
                  <w:rFonts w:ascii="Arial" w:eastAsia="Gulim" w:hAnsi="Arial" w:cs="Arial"/>
                  <w:color w:val="000000"/>
                  <w:sz w:val="18"/>
                  <w:szCs w:val="18"/>
                  <w:lang w:eastAsia="ko-KR"/>
                </w:rPr>
                <w:t>U</w:t>
              </w:r>
            </w:ins>
          </w:p>
        </w:tc>
        <w:tc>
          <w:tcPr>
            <w:tcW w:w="1060" w:type="dxa"/>
            <w:tcBorders>
              <w:top w:val="nil"/>
              <w:left w:val="nil"/>
              <w:bottom w:val="nil"/>
              <w:right w:val="single" w:sz="8" w:space="0" w:color="auto"/>
            </w:tcBorders>
            <w:shd w:val="clear" w:color="auto" w:fill="auto"/>
            <w:noWrap/>
            <w:vAlign w:val="bottom"/>
            <w:hideMark/>
            <w:tcPrChange w:id="2892" w:author="HendryHendry/선임연구원/Convergence(연)ATS그룹(hendry.hendry" w:date="2011-11-17T13:54:00Z">
              <w:tcPr>
                <w:tcW w:w="1060" w:type="dxa"/>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893" w:author="HendryHendry/선임연구원/Convergence(연)ATS그룹(hendry.hendry" w:date="2011-11-17T13:54:00Z"/>
                <w:rFonts w:ascii="Arial" w:eastAsia="Gulim" w:hAnsi="Arial" w:cs="Arial"/>
                <w:color w:val="000000"/>
                <w:sz w:val="18"/>
                <w:szCs w:val="18"/>
                <w:lang w:eastAsia="ko-KR"/>
              </w:rPr>
            </w:pPr>
            <w:ins w:id="2894" w:author="HendryHendry/선임연구원/Convergence(연)ATS그룹(hendry.hendry" w:date="2011-11-17T13:54:00Z">
              <w:r w:rsidRPr="00EC02C3">
                <w:rPr>
                  <w:rFonts w:ascii="Arial" w:eastAsia="Gulim" w:hAnsi="Arial" w:cs="Arial"/>
                  <w:color w:val="000000"/>
                  <w:sz w:val="18"/>
                  <w:szCs w:val="18"/>
                  <w:lang w:eastAsia="ko-KR"/>
                </w:rPr>
                <w:t>V</w:t>
              </w:r>
            </w:ins>
          </w:p>
        </w:tc>
      </w:tr>
      <w:tr w:rsidR="00EC02C3" w:rsidRPr="00EC02C3" w:rsidTr="00EC02C3">
        <w:trPr>
          <w:trHeight w:val="240"/>
          <w:jc w:val="center"/>
          <w:ins w:id="2895" w:author="HendryHendry/선임연구원/Convergence(연)ATS그룹(hendry.hendry" w:date="2011-11-17T13:54:00Z"/>
          <w:trPrChange w:id="2896" w:author="HendryHendry/선임연구원/Convergence(연)ATS그룹(hendry.hendry" w:date="2011-11-17T13:54:00Z">
            <w:trPr>
              <w:trHeight w:val="240"/>
            </w:trPr>
          </w:trPrChange>
        </w:trPr>
        <w:tc>
          <w:tcPr>
            <w:tcW w:w="1300" w:type="dxa"/>
            <w:tcBorders>
              <w:top w:val="single" w:sz="8" w:space="0" w:color="auto"/>
              <w:left w:val="single" w:sz="8" w:space="0" w:color="auto"/>
              <w:bottom w:val="nil"/>
              <w:right w:val="single" w:sz="8" w:space="0" w:color="auto"/>
            </w:tcBorders>
            <w:shd w:val="clear" w:color="auto" w:fill="auto"/>
            <w:noWrap/>
            <w:vAlign w:val="bottom"/>
            <w:hideMark/>
            <w:tcPrChange w:id="2897" w:author="HendryHendry/선임연구원/Convergence(연)ATS그룹(hendry.hendry" w:date="2011-11-17T13:54:00Z">
              <w:tcPr>
                <w:tcW w:w="1300" w:type="dxa"/>
                <w:tcBorders>
                  <w:top w:val="single" w:sz="8" w:space="0" w:color="auto"/>
                  <w:left w:val="single" w:sz="8" w:space="0" w:color="auto"/>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textAlignment w:val="auto"/>
              <w:rPr>
                <w:ins w:id="2898" w:author="HendryHendry/선임연구원/Convergence(연)ATS그룹(hendry.hendry" w:date="2011-11-17T13:54:00Z"/>
                <w:rFonts w:ascii="Arial" w:eastAsia="Gulim" w:hAnsi="Arial" w:cs="Arial"/>
                <w:color w:val="000000"/>
                <w:sz w:val="18"/>
                <w:szCs w:val="18"/>
                <w:lang w:eastAsia="ko-KR"/>
              </w:rPr>
            </w:pPr>
            <w:ins w:id="2899" w:author="HendryHendry/선임연구원/Convergence(연)ATS그룹(hendry.hendry" w:date="2011-11-17T13:54:00Z">
              <w:r w:rsidRPr="00EC02C3">
                <w:rPr>
                  <w:rFonts w:ascii="Arial" w:eastAsia="Gulim" w:hAnsi="Arial" w:cs="Arial"/>
                  <w:color w:val="000000"/>
                  <w:sz w:val="18"/>
                  <w:szCs w:val="18"/>
                  <w:lang w:eastAsia="ko-KR"/>
                </w:rPr>
                <w:t>Class A</w:t>
              </w:r>
            </w:ins>
          </w:p>
        </w:tc>
        <w:tc>
          <w:tcPr>
            <w:tcW w:w="1060" w:type="dxa"/>
            <w:tcBorders>
              <w:top w:val="single" w:sz="8" w:space="0" w:color="auto"/>
              <w:left w:val="nil"/>
              <w:bottom w:val="nil"/>
              <w:right w:val="nil"/>
            </w:tcBorders>
            <w:shd w:val="clear" w:color="auto" w:fill="auto"/>
            <w:noWrap/>
            <w:vAlign w:val="bottom"/>
            <w:hideMark/>
            <w:tcPrChange w:id="2900" w:author="HendryHendry/선임연구원/Convergence(연)ATS그룹(hendry.hendry" w:date="2011-11-17T13:54:00Z">
              <w:tcPr>
                <w:tcW w:w="1060" w:type="dxa"/>
                <w:tcBorders>
                  <w:top w:val="single" w:sz="8" w:space="0" w:color="auto"/>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901" w:author="HendryHendry/선임연구원/Convergence(연)ATS그룹(hendry.hendry" w:date="2011-11-17T13:54:00Z"/>
                <w:rFonts w:ascii="Arial" w:eastAsia="Gulim" w:hAnsi="Arial" w:cs="Arial"/>
                <w:color w:val="000000"/>
                <w:sz w:val="18"/>
                <w:szCs w:val="18"/>
                <w:lang w:eastAsia="ko-KR"/>
              </w:rPr>
            </w:pPr>
            <w:ins w:id="2902" w:author="HendryHendry/선임연구원/Convergence(연)ATS그룹(hendry.hendry" w:date="2011-11-17T13:54:00Z">
              <w:r w:rsidRPr="00EC02C3">
                <w:rPr>
                  <w:rFonts w:ascii="Arial" w:eastAsia="Gulim" w:hAnsi="Arial" w:cs="Arial"/>
                  <w:color w:val="000000"/>
                  <w:sz w:val="18"/>
                  <w:szCs w:val="18"/>
                  <w:lang w:eastAsia="ko-KR"/>
                </w:rPr>
                <w:t>0.0%</w:t>
              </w:r>
            </w:ins>
          </w:p>
        </w:tc>
        <w:tc>
          <w:tcPr>
            <w:tcW w:w="1060" w:type="dxa"/>
            <w:tcBorders>
              <w:top w:val="single" w:sz="8" w:space="0" w:color="auto"/>
              <w:left w:val="nil"/>
              <w:bottom w:val="nil"/>
              <w:right w:val="nil"/>
            </w:tcBorders>
            <w:shd w:val="clear" w:color="auto" w:fill="auto"/>
            <w:noWrap/>
            <w:vAlign w:val="bottom"/>
            <w:hideMark/>
            <w:tcPrChange w:id="2903" w:author="HendryHendry/선임연구원/Convergence(연)ATS그룹(hendry.hendry" w:date="2011-11-17T13:54:00Z">
              <w:tcPr>
                <w:tcW w:w="1060" w:type="dxa"/>
                <w:tcBorders>
                  <w:top w:val="single" w:sz="8" w:space="0" w:color="auto"/>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904" w:author="HendryHendry/선임연구원/Convergence(연)ATS그룹(hendry.hendry" w:date="2011-11-17T13:54:00Z"/>
                <w:rFonts w:ascii="Arial" w:eastAsia="Gulim" w:hAnsi="Arial" w:cs="Arial"/>
                <w:color w:val="000000"/>
                <w:sz w:val="18"/>
                <w:szCs w:val="18"/>
                <w:lang w:eastAsia="ko-KR"/>
              </w:rPr>
            </w:pPr>
            <w:ins w:id="2905" w:author="HendryHendry/선임연구원/Convergence(연)ATS그룹(hendry.hendry" w:date="2011-11-17T13:54:00Z">
              <w:r w:rsidRPr="00EC02C3">
                <w:rPr>
                  <w:rFonts w:ascii="Arial" w:eastAsia="Gulim" w:hAnsi="Arial" w:cs="Arial"/>
                  <w:color w:val="000000"/>
                  <w:sz w:val="18"/>
                  <w:szCs w:val="18"/>
                  <w:lang w:eastAsia="ko-KR"/>
                </w:rPr>
                <w:t>0.0%</w:t>
              </w:r>
            </w:ins>
          </w:p>
        </w:tc>
        <w:tc>
          <w:tcPr>
            <w:tcW w:w="1060" w:type="dxa"/>
            <w:tcBorders>
              <w:top w:val="single" w:sz="8" w:space="0" w:color="auto"/>
              <w:left w:val="nil"/>
              <w:bottom w:val="nil"/>
              <w:right w:val="single" w:sz="8" w:space="0" w:color="auto"/>
            </w:tcBorders>
            <w:shd w:val="clear" w:color="auto" w:fill="auto"/>
            <w:noWrap/>
            <w:vAlign w:val="bottom"/>
            <w:hideMark/>
            <w:tcPrChange w:id="2906" w:author="HendryHendry/선임연구원/Convergence(연)ATS그룹(hendry.hendry" w:date="2011-11-17T13:54:00Z">
              <w:tcPr>
                <w:tcW w:w="1060" w:type="dxa"/>
                <w:tcBorders>
                  <w:top w:val="single" w:sz="8" w:space="0" w:color="auto"/>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907" w:author="HendryHendry/선임연구원/Convergence(연)ATS그룹(hendry.hendry" w:date="2011-11-17T13:54:00Z"/>
                <w:rFonts w:ascii="Arial" w:eastAsia="Gulim" w:hAnsi="Arial" w:cs="Arial"/>
                <w:color w:val="000000"/>
                <w:sz w:val="18"/>
                <w:szCs w:val="18"/>
                <w:lang w:eastAsia="ko-KR"/>
              </w:rPr>
            </w:pPr>
            <w:ins w:id="2908" w:author="HendryHendry/선임연구원/Convergence(연)ATS그룹(hendry.hendry" w:date="2011-11-17T13:54:00Z">
              <w:r w:rsidRPr="00EC02C3">
                <w:rPr>
                  <w:rFonts w:ascii="Arial" w:eastAsia="Gulim" w:hAnsi="Arial" w:cs="Arial"/>
                  <w:color w:val="000000"/>
                  <w:sz w:val="18"/>
                  <w:szCs w:val="18"/>
                  <w:lang w:eastAsia="ko-KR"/>
                </w:rPr>
                <w:t>0.0%</w:t>
              </w:r>
            </w:ins>
          </w:p>
        </w:tc>
        <w:tc>
          <w:tcPr>
            <w:tcW w:w="1060" w:type="dxa"/>
            <w:tcBorders>
              <w:top w:val="single" w:sz="8" w:space="0" w:color="auto"/>
              <w:left w:val="nil"/>
              <w:bottom w:val="nil"/>
              <w:right w:val="nil"/>
            </w:tcBorders>
            <w:shd w:val="clear" w:color="auto" w:fill="auto"/>
            <w:noWrap/>
            <w:vAlign w:val="bottom"/>
            <w:hideMark/>
            <w:tcPrChange w:id="2909" w:author="HendryHendry/선임연구원/Convergence(연)ATS그룹(hendry.hendry" w:date="2011-11-17T13:54:00Z">
              <w:tcPr>
                <w:tcW w:w="1060" w:type="dxa"/>
                <w:tcBorders>
                  <w:top w:val="single" w:sz="8" w:space="0" w:color="auto"/>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910" w:author="HendryHendry/선임연구원/Convergence(연)ATS그룹(hendry.hendry" w:date="2011-11-17T13:54:00Z"/>
                <w:rFonts w:ascii="Arial" w:eastAsia="Gulim" w:hAnsi="Arial" w:cs="Arial"/>
                <w:color w:val="000000"/>
                <w:sz w:val="18"/>
                <w:szCs w:val="18"/>
                <w:lang w:eastAsia="ko-KR"/>
              </w:rPr>
            </w:pPr>
            <w:ins w:id="2911" w:author="HendryHendry/선임연구원/Convergence(연)ATS그룹(hendry.hendry" w:date="2011-11-17T13:54:00Z">
              <w:r w:rsidRPr="00EC02C3">
                <w:rPr>
                  <w:rFonts w:ascii="Arial" w:eastAsia="Gulim" w:hAnsi="Arial" w:cs="Arial"/>
                  <w:color w:val="000000"/>
                  <w:sz w:val="18"/>
                  <w:szCs w:val="18"/>
                  <w:lang w:eastAsia="ko-KR"/>
                </w:rPr>
                <w:t>0.0%</w:t>
              </w:r>
            </w:ins>
          </w:p>
        </w:tc>
        <w:tc>
          <w:tcPr>
            <w:tcW w:w="1060" w:type="dxa"/>
            <w:tcBorders>
              <w:top w:val="single" w:sz="8" w:space="0" w:color="auto"/>
              <w:left w:val="nil"/>
              <w:bottom w:val="nil"/>
              <w:right w:val="nil"/>
            </w:tcBorders>
            <w:shd w:val="clear" w:color="auto" w:fill="auto"/>
            <w:noWrap/>
            <w:vAlign w:val="bottom"/>
            <w:hideMark/>
            <w:tcPrChange w:id="2912" w:author="HendryHendry/선임연구원/Convergence(연)ATS그룹(hendry.hendry" w:date="2011-11-17T13:54:00Z">
              <w:tcPr>
                <w:tcW w:w="1060" w:type="dxa"/>
                <w:tcBorders>
                  <w:top w:val="single" w:sz="8" w:space="0" w:color="auto"/>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913" w:author="HendryHendry/선임연구원/Convergence(연)ATS그룹(hendry.hendry" w:date="2011-11-17T13:54:00Z"/>
                <w:rFonts w:ascii="Arial" w:eastAsia="Gulim" w:hAnsi="Arial" w:cs="Arial"/>
                <w:color w:val="000000"/>
                <w:sz w:val="18"/>
                <w:szCs w:val="18"/>
                <w:lang w:eastAsia="ko-KR"/>
              </w:rPr>
            </w:pPr>
            <w:ins w:id="2914" w:author="HendryHendry/선임연구원/Convergence(연)ATS그룹(hendry.hendry" w:date="2011-11-17T13:54:00Z">
              <w:r w:rsidRPr="00EC02C3">
                <w:rPr>
                  <w:rFonts w:ascii="Arial" w:eastAsia="Gulim" w:hAnsi="Arial" w:cs="Arial"/>
                  <w:color w:val="000000"/>
                  <w:sz w:val="18"/>
                  <w:szCs w:val="18"/>
                  <w:lang w:eastAsia="ko-KR"/>
                </w:rPr>
                <w:t>0.0%</w:t>
              </w:r>
            </w:ins>
          </w:p>
        </w:tc>
        <w:tc>
          <w:tcPr>
            <w:tcW w:w="1060" w:type="dxa"/>
            <w:tcBorders>
              <w:top w:val="single" w:sz="8" w:space="0" w:color="auto"/>
              <w:left w:val="nil"/>
              <w:bottom w:val="nil"/>
              <w:right w:val="single" w:sz="8" w:space="0" w:color="auto"/>
            </w:tcBorders>
            <w:shd w:val="clear" w:color="auto" w:fill="auto"/>
            <w:noWrap/>
            <w:vAlign w:val="bottom"/>
            <w:hideMark/>
            <w:tcPrChange w:id="2915" w:author="HendryHendry/선임연구원/Convergence(연)ATS그룹(hendry.hendry" w:date="2011-11-17T13:54:00Z">
              <w:tcPr>
                <w:tcW w:w="1060" w:type="dxa"/>
                <w:tcBorders>
                  <w:top w:val="single" w:sz="8" w:space="0" w:color="auto"/>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916" w:author="HendryHendry/선임연구원/Convergence(연)ATS그룹(hendry.hendry" w:date="2011-11-17T13:54:00Z"/>
                <w:rFonts w:ascii="Arial" w:eastAsia="Gulim" w:hAnsi="Arial" w:cs="Arial"/>
                <w:color w:val="000000"/>
                <w:sz w:val="18"/>
                <w:szCs w:val="18"/>
                <w:lang w:eastAsia="ko-KR"/>
              </w:rPr>
            </w:pPr>
            <w:ins w:id="2917" w:author="HendryHendry/선임연구원/Convergence(연)ATS그룹(hendry.hendry" w:date="2011-11-17T13:54:00Z">
              <w:r w:rsidRPr="00EC02C3">
                <w:rPr>
                  <w:rFonts w:ascii="Arial" w:eastAsia="Gulim" w:hAnsi="Arial" w:cs="Arial"/>
                  <w:color w:val="000000"/>
                  <w:sz w:val="18"/>
                  <w:szCs w:val="18"/>
                  <w:lang w:eastAsia="ko-KR"/>
                </w:rPr>
                <w:t>0.0%</w:t>
              </w:r>
            </w:ins>
          </w:p>
        </w:tc>
      </w:tr>
      <w:tr w:rsidR="00EC02C3" w:rsidRPr="00EC02C3" w:rsidTr="00EC02C3">
        <w:trPr>
          <w:trHeight w:val="240"/>
          <w:jc w:val="center"/>
          <w:ins w:id="2918" w:author="HendryHendry/선임연구원/Convergence(연)ATS그룹(hendry.hendry" w:date="2011-11-17T13:54:00Z"/>
          <w:trPrChange w:id="2919" w:author="HendryHendry/선임연구원/Convergence(연)ATS그룹(hendry.hendry" w:date="2011-11-17T13:54:00Z">
            <w:trPr>
              <w:trHeight w:val="240"/>
            </w:trPr>
          </w:trPrChange>
        </w:trPr>
        <w:tc>
          <w:tcPr>
            <w:tcW w:w="1300" w:type="dxa"/>
            <w:tcBorders>
              <w:top w:val="nil"/>
              <w:left w:val="single" w:sz="8" w:space="0" w:color="auto"/>
              <w:bottom w:val="nil"/>
              <w:right w:val="single" w:sz="8" w:space="0" w:color="auto"/>
            </w:tcBorders>
            <w:shd w:val="clear" w:color="auto" w:fill="auto"/>
            <w:noWrap/>
            <w:vAlign w:val="bottom"/>
            <w:hideMark/>
            <w:tcPrChange w:id="2920" w:author="HendryHendry/선임연구원/Convergence(연)ATS그룹(hendry.hendry" w:date="2011-11-17T13:54:00Z">
              <w:tcPr>
                <w:tcW w:w="1300" w:type="dxa"/>
                <w:tcBorders>
                  <w:top w:val="nil"/>
                  <w:left w:val="single" w:sz="8" w:space="0" w:color="auto"/>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textAlignment w:val="auto"/>
              <w:rPr>
                <w:ins w:id="2921" w:author="HendryHendry/선임연구원/Convergence(연)ATS그룹(hendry.hendry" w:date="2011-11-17T13:54:00Z"/>
                <w:rFonts w:ascii="Arial" w:eastAsia="Gulim" w:hAnsi="Arial" w:cs="Arial"/>
                <w:color w:val="000000"/>
                <w:sz w:val="18"/>
                <w:szCs w:val="18"/>
                <w:lang w:eastAsia="ko-KR"/>
              </w:rPr>
            </w:pPr>
            <w:ins w:id="2922" w:author="HendryHendry/선임연구원/Convergence(연)ATS그룹(hendry.hendry" w:date="2011-11-17T13:54:00Z">
              <w:r w:rsidRPr="00EC02C3">
                <w:rPr>
                  <w:rFonts w:ascii="Arial" w:eastAsia="Gulim" w:hAnsi="Arial" w:cs="Arial"/>
                  <w:color w:val="000000"/>
                  <w:sz w:val="18"/>
                  <w:szCs w:val="18"/>
                  <w:lang w:eastAsia="ko-KR"/>
                </w:rPr>
                <w:t>Class B</w:t>
              </w:r>
            </w:ins>
          </w:p>
        </w:tc>
        <w:tc>
          <w:tcPr>
            <w:tcW w:w="1060" w:type="dxa"/>
            <w:tcBorders>
              <w:top w:val="nil"/>
              <w:left w:val="nil"/>
              <w:bottom w:val="nil"/>
              <w:right w:val="nil"/>
            </w:tcBorders>
            <w:shd w:val="clear" w:color="auto" w:fill="auto"/>
            <w:noWrap/>
            <w:vAlign w:val="bottom"/>
            <w:hideMark/>
            <w:tcPrChange w:id="2923" w:author="HendryHendry/선임연구원/Convergence(연)ATS그룹(hendry.hendry" w:date="2011-11-17T13:54: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924" w:author="HendryHendry/선임연구원/Convergence(연)ATS그룹(hendry.hendry" w:date="2011-11-17T13:54:00Z"/>
                <w:rFonts w:ascii="Arial" w:eastAsia="Gulim" w:hAnsi="Arial" w:cs="Arial"/>
                <w:color w:val="000000"/>
                <w:sz w:val="18"/>
                <w:szCs w:val="18"/>
                <w:lang w:eastAsia="ko-KR"/>
              </w:rPr>
            </w:pPr>
            <w:ins w:id="2925" w:author="HendryHendry/선임연구원/Convergence(연)ATS그룹(hendry.hendry" w:date="2011-11-17T13:54:00Z">
              <w:r w:rsidRPr="00EC02C3">
                <w:rPr>
                  <w:rFonts w:ascii="Arial" w:eastAsia="Gulim" w:hAnsi="Arial" w:cs="Arial"/>
                  <w:color w:val="000000"/>
                  <w:sz w:val="18"/>
                  <w:szCs w:val="18"/>
                  <w:lang w:eastAsia="ko-KR"/>
                </w:rPr>
                <w:t>0.0%</w:t>
              </w:r>
            </w:ins>
          </w:p>
        </w:tc>
        <w:tc>
          <w:tcPr>
            <w:tcW w:w="1060" w:type="dxa"/>
            <w:tcBorders>
              <w:top w:val="nil"/>
              <w:left w:val="nil"/>
              <w:bottom w:val="nil"/>
              <w:right w:val="nil"/>
            </w:tcBorders>
            <w:shd w:val="clear" w:color="auto" w:fill="auto"/>
            <w:noWrap/>
            <w:vAlign w:val="bottom"/>
            <w:hideMark/>
            <w:tcPrChange w:id="2926" w:author="HendryHendry/선임연구원/Convergence(연)ATS그룹(hendry.hendry" w:date="2011-11-17T13:54: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927" w:author="HendryHendry/선임연구원/Convergence(연)ATS그룹(hendry.hendry" w:date="2011-11-17T13:54:00Z"/>
                <w:rFonts w:ascii="Arial" w:eastAsia="Gulim" w:hAnsi="Arial" w:cs="Arial"/>
                <w:color w:val="000000"/>
                <w:sz w:val="18"/>
                <w:szCs w:val="18"/>
                <w:lang w:eastAsia="ko-KR"/>
              </w:rPr>
            </w:pPr>
            <w:ins w:id="2928" w:author="HendryHendry/선임연구원/Convergence(연)ATS그룹(hendry.hendry" w:date="2011-11-17T13:54:00Z">
              <w:r w:rsidRPr="00EC02C3">
                <w:rPr>
                  <w:rFonts w:ascii="Arial" w:eastAsia="Gulim" w:hAnsi="Arial" w:cs="Arial"/>
                  <w:color w:val="000000"/>
                  <w:sz w:val="18"/>
                  <w:szCs w:val="18"/>
                  <w:lang w:eastAsia="ko-KR"/>
                </w:rPr>
                <w:t>0.0%</w:t>
              </w:r>
            </w:ins>
          </w:p>
        </w:tc>
        <w:tc>
          <w:tcPr>
            <w:tcW w:w="1060" w:type="dxa"/>
            <w:tcBorders>
              <w:top w:val="nil"/>
              <w:left w:val="nil"/>
              <w:bottom w:val="nil"/>
              <w:right w:val="single" w:sz="8" w:space="0" w:color="auto"/>
            </w:tcBorders>
            <w:shd w:val="clear" w:color="auto" w:fill="auto"/>
            <w:noWrap/>
            <w:vAlign w:val="bottom"/>
            <w:hideMark/>
            <w:tcPrChange w:id="2929" w:author="HendryHendry/선임연구원/Convergence(연)ATS그룹(hendry.hendry" w:date="2011-11-17T13:54:00Z">
              <w:tcPr>
                <w:tcW w:w="1060" w:type="dxa"/>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930" w:author="HendryHendry/선임연구원/Convergence(연)ATS그룹(hendry.hendry" w:date="2011-11-17T13:54:00Z"/>
                <w:rFonts w:ascii="Arial" w:eastAsia="Gulim" w:hAnsi="Arial" w:cs="Arial"/>
                <w:color w:val="000000"/>
                <w:sz w:val="18"/>
                <w:szCs w:val="18"/>
                <w:lang w:eastAsia="ko-KR"/>
              </w:rPr>
            </w:pPr>
            <w:ins w:id="2931" w:author="HendryHendry/선임연구원/Convergence(연)ATS그룹(hendry.hendry" w:date="2011-11-17T13:54:00Z">
              <w:r w:rsidRPr="00EC02C3">
                <w:rPr>
                  <w:rFonts w:ascii="Arial" w:eastAsia="Gulim" w:hAnsi="Arial" w:cs="Arial"/>
                  <w:color w:val="000000"/>
                  <w:sz w:val="18"/>
                  <w:szCs w:val="18"/>
                  <w:lang w:eastAsia="ko-KR"/>
                </w:rPr>
                <w:t>0.0%</w:t>
              </w:r>
            </w:ins>
          </w:p>
        </w:tc>
        <w:tc>
          <w:tcPr>
            <w:tcW w:w="1060" w:type="dxa"/>
            <w:tcBorders>
              <w:top w:val="nil"/>
              <w:left w:val="nil"/>
              <w:bottom w:val="nil"/>
              <w:right w:val="nil"/>
            </w:tcBorders>
            <w:shd w:val="clear" w:color="auto" w:fill="auto"/>
            <w:noWrap/>
            <w:vAlign w:val="bottom"/>
            <w:hideMark/>
            <w:tcPrChange w:id="2932" w:author="HendryHendry/선임연구원/Convergence(연)ATS그룹(hendry.hendry" w:date="2011-11-17T13:54: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933" w:author="HendryHendry/선임연구원/Convergence(연)ATS그룹(hendry.hendry" w:date="2011-11-17T13:54:00Z"/>
                <w:rFonts w:ascii="Arial" w:eastAsia="Gulim" w:hAnsi="Arial" w:cs="Arial"/>
                <w:color w:val="000000"/>
                <w:sz w:val="18"/>
                <w:szCs w:val="18"/>
                <w:lang w:eastAsia="ko-KR"/>
              </w:rPr>
            </w:pPr>
            <w:ins w:id="2934" w:author="HendryHendry/선임연구원/Convergence(연)ATS그룹(hendry.hendry" w:date="2011-11-17T13:54:00Z">
              <w:r w:rsidRPr="00EC02C3">
                <w:rPr>
                  <w:rFonts w:ascii="Arial" w:eastAsia="Gulim" w:hAnsi="Arial" w:cs="Arial"/>
                  <w:color w:val="000000"/>
                  <w:sz w:val="18"/>
                  <w:szCs w:val="18"/>
                  <w:lang w:eastAsia="ko-KR"/>
                </w:rPr>
                <w:t>0.0%</w:t>
              </w:r>
            </w:ins>
          </w:p>
        </w:tc>
        <w:tc>
          <w:tcPr>
            <w:tcW w:w="1060" w:type="dxa"/>
            <w:tcBorders>
              <w:top w:val="nil"/>
              <w:left w:val="nil"/>
              <w:bottom w:val="nil"/>
              <w:right w:val="nil"/>
            </w:tcBorders>
            <w:shd w:val="clear" w:color="auto" w:fill="auto"/>
            <w:noWrap/>
            <w:vAlign w:val="bottom"/>
            <w:hideMark/>
            <w:tcPrChange w:id="2935" w:author="HendryHendry/선임연구원/Convergence(연)ATS그룹(hendry.hendry" w:date="2011-11-17T13:54: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936" w:author="HendryHendry/선임연구원/Convergence(연)ATS그룹(hendry.hendry" w:date="2011-11-17T13:54:00Z"/>
                <w:rFonts w:ascii="Arial" w:eastAsia="Gulim" w:hAnsi="Arial" w:cs="Arial"/>
                <w:color w:val="000000"/>
                <w:sz w:val="18"/>
                <w:szCs w:val="18"/>
                <w:lang w:eastAsia="ko-KR"/>
              </w:rPr>
            </w:pPr>
            <w:ins w:id="2937" w:author="HendryHendry/선임연구원/Convergence(연)ATS그룹(hendry.hendry" w:date="2011-11-17T13:54:00Z">
              <w:r w:rsidRPr="00EC02C3">
                <w:rPr>
                  <w:rFonts w:ascii="Arial" w:eastAsia="Gulim" w:hAnsi="Arial" w:cs="Arial"/>
                  <w:color w:val="000000"/>
                  <w:sz w:val="18"/>
                  <w:szCs w:val="18"/>
                  <w:lang w:eastAsia="ko-KR"/>
                </w:rPr>
                <w:t>0.0%</w:t>
              </w:r>
            </w:ins>
          </w:p>
        </w:tc>
        <w:tc>
          <w:tcPr>
            <w:tcW w:w="1060" w:type="dxa"/>
            <w:tcBorders>
              <w:top w:val="nil"/>
              <w:left w:val="nil"/>
              <w:bottom w:val="nil"/>
              <w:right w:val="single" w:sz="8" w:space="0" w:color="auto"/>
            </w:tcBorders>
            <w:shd w:val="clear" w:color="auto" w:fill="auto"/>
            <w:noWrap/>
            <w:vAlign w:val="bottom"/>
            <w:hideMark/>
            <w:tcPrChange w:id="2938" w:author="HendryHendry/선임연구원/Convergence(연)ATS그룹(hendry.hendry" w:date="2011-11-17T13:54:00Z">
              <w:tcPr>
                <w:tcW w:w="1060" w:type="dxa"/>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939" w:author="HendryHendry/선임연구원/Convergence(연)ATS그룹(hendry.hendry" w:date="2011-11-17T13:54:00Z"/>
                <w:rFonts w:ascii="Arial" w:eastAsia="Gulim" w:hAnsi="Arial" w:cs="Arial"/>
                <w:color w:val="000000"/>
                <w:sz w:val="18"/>
                <w:szCs w:val="18"/>
                <w:lang w:eastAsia="ko-KR"/>
              </w:rPr>
            </w:pPr>
            <w:ins w:id="2940" w:author="HendryHendry/선임연구원/Convergence(연)ATS그룹(hendry.hendry" w:date="2011-11-17T13:54:00Z">
              <w:r w:rsidRPr="00EC02C3">
                <w:rPr>
                  <w:rFonts w:ascii="Arial" w:eastAsia="Gulim" w:hAnsi="Arial" w:cs="Arial"/>
                  <w:color w:val="000000"/>
                  <w:sz w:val="18"/>
                  <w:szCs w:val="18"/>
                  <w:lang w:eastAsia="ko-KR"/>
                </w:rPr>
                <w:t>0.0%</w:t>
              </w:r>
            </w:ins>
          </w:p>
        </w:tc>
      </w:tr>
      <w:tr w:rsidR="00EC02C3" w:rsidRPr="00EC02C3" w:rsidTr="00EC02C3">
        <w:trPr>
          <w:trHeight w:val="240"/>
          <w:jc w:val="center"/>
          <w:ins w:id="2941" w:author="HendryHendry/선임연구원/Convergence(연)ATS그룹(hendry.hendry" w:date="2011-11-17T13:54:00Z"/>
          <w:trPrChange w:id="2942" w:author="HendryHendry/선임연구원/Convergence(연)ATS그룹(hendry.hendry" w:date="2011-11-17T13:54:00Z">
            <w:trPr>
              <w:trHeight w:val="240"/>
            </w:trPr>
          </w:trPrChange>
        </w:trPr>
        <w:tc>
          <w:tcPr>
            <w:tcW w:w="1300" w:type="dxa"/>
            <w:tcBorders>
              <w:top w:val="nil"/>
              <w:left w:val="single" w:sz="8" w:space="0" w:color="auto"/>
              <w:bottom w:val="nil"/>
              <w:right w:val="single" w:sz="8" w:space="0" w:color="auto"/>
            </w:tcBorders>
            <w:shd w:val="clear" w:color="auto" w:fill="auto"/>
            <w:noWrap/>
            <w:vAlign w:val="bottom"/>
            <w:hideMark/>
            <w:tcPrChange w:id="2943" w:author="HendryHendry/선임연구원/Convergence(연)ATS그룹(hendry.hendry" w:date="2011-11-17T13:54:00Z">
              <w:tcPr>
                <w:tcW w:w="1300" w:type="dxa"/>
                <w:tcBorders>
                  <w:top w:val="nil"/>
                  <w:left w:val="single" w:sz="8" w:space="0" w:color="auto"/>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textAlignment w:val="auto"/>
              <w:rPr>
                <w:ins w:id="2944" w:author="HendryHendry/선임연구원/Convergence(연)ATS그룹(hendry.hendry" w:date="2011-11-17T13:54:00Z"/>
                <w:rFonts w:ascii="Arial" w:eastAsia="Gulim" w:hAnsi="Arial" w:cs="Arial"/>
                <w:color w:val="000000"/>
                <w:sz w:val="18"/>
                <w:szCs w:val="18"/>
                <w:lang w:eastAsia="ko-KR"/>
              </w:rPr>
            </w:pPr>
            <w:ins w:id="2945" w:author="HendryHendry/선임연구원/Convergence(연)ATS그룹(hendry.hendry" w:date="2011-11-17T13:54:00Z">
              <w:r w:rsidRPr="00EC02C3">
                <w:rPr>
                  <w:rFonts w:ascii="Arial" w:eastAsia="Gulim" w:hAnsi="Arial" w:cs="Arial"/>
                  <w:color w:val="000000"/>
                  <w:sz w:val="18"/>
                  <w:szCs w:val="18"/>
                  <w:lang w:eastAsia="ko-KR"/>
                </w:rPr>
                <w:t>Class C</w:t>
              </w:r>
            </w:ins>
          </w:p>
        </w:tc>
        <w:tc>
          <w:tcPr>
            <w:tcW w:w="1060" w:type="dxa"/>
            <w:tcBorders>
              <w:top w:val="nil"/>
              <w:left w:val="nil"/>
              <w:bottom w:val="nil"/>
              <w:right w:val="nil"/>
            </w:tcBorders>
            <w:shd w:val="clear" w:color="auto" w:fill="auto"/>
            <w:noWrap/>
            <w:vAlign w:val="bottom"/>
            <w:hideMark/>
            <w:tcPrChange w:id="2946" w:author="HendryHendry/선임연구원/Convergence(연)ATS그룹(hendry.hendry" w:date="2011-11-17T13:54: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947" w:author="HendryHendry/선임연구원/Convergence(연)ATS그룹(hendry.hendry" w:date="2011-11-17T13:54:00Z"/>
                <w:rFonts w:ascii="Arial" w:eastAsia="Gulim" w:hAnsi="Arial" w:cs="Arial"/>
                <w:color w:val="000000"/>
                <w:sz w:val="18"/>
                <w:szCs w:val="18"/>
                <w:lang w:eastAsia="ko-KR"/>
              </w:rPr>
            </w:pPr>
            <w:ins w:id="2948" w:author="HendryHendry/선임연구원/Convergence(연)ATS그룹(hendry.hendry" w:date="2011-11-17T13:54:00Z">
              <w:r w:rsidRPr="00EC02C3">
                <w:rPr>
                  <w:rFonts w:ascii="Arial" w:eastAsia="Gulim" w:hAnsi="Arial" w:cs="Arial"/>
                  <w:color w:val="000000"/>
                  <w:sz w:val="18"/>
                  <w:szCs w:val="18"/>
                  <w:lang w:eastAsia="ko-KR"/>
                </w:rPr>
                <w:t>0.1%</w:t>
              </w:r>
            </w:ins>
          </w:p>
        </w:tc>
        <w:tc>
          <w:tcPr>
            <w:tcW w:w="1060" w:type="dxa"/>
            <w:tcBorders>
              <w:top w:val="nil"/>
              <w:left w:val="nil"/>
              <w:bottom w:val="nil"/>
              <w:right w:val="nil"/>
            </w:tcBorders>
            <w:shd w:val="clear" w:color="auto" w:fill="auto"/>
            <w:noWrap/>
            <w:vAlign w:val="bottom"/>
            <w:hideMark/>
            <w:tcPrChange w:id="2949" w:author="HendryHendry/선임연구원/Convergence(연)ATS그룹(hendry.hendry" w:date="2011-11-17T13:54: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950" w:author="HendryHendry/선임연구원/Convergence(연)ATS그룹(hendry.hendry" w:date="2011-11-17T13:54:00Z"/>
                <w:rFonts w:ascii="Arial" w:eastAsia="Gulim" w:hAnsi="Arial" w:cs="Arial"/>
                <w:color w:val="000000"/>
                <w:sz w:val="18"/>
                <w:szCs w:val="18"/>
                <w:lang w:eastAsia="ko-KR"/>
              </w:rPr>
            </w:pPr>
            <w:ins w:id="2951" w:author="HendryHendry/선임연구원/Convergence(연)ATS그룹(hendry.hendry" w:date="2011-11-17T13:54:00Z">
              <w:r w:rsidRPr="00EC02C3">
                <w:rPr>
                  <w:rFonts w:ascii="Arial" w:eastAsia="Gulim" w:hAnsi="Arial" w:cs="Arial"/>
                  <w:color w:val="000000"/>
                  <w:sz w:val="18"/>
                  <w:szCs w:val="18"/>
                  <w:lang w:eastAsia="ko-KR"/>
                </w:rPr>
                <w:t>0.1%</w:t>
              </w:r>
            </w:ins>
          </w:p>
        </w:tc>
        <w:tc>
          <w:tcPr>
            <w:tcW w:w="1060" w:type="dxa"/>
            <w:tcBorders>
              <w:top w:val="nil"/>
              <w:left w:val="nil"/>
              <w:bottom w:val="nil"/>
              <w:right w:val="single" w:sz="8" w:space="0" w:color="auto"/>
            </w:tcBorders>
            <w:shd w:val="clear" w:color="auto" w:fill="auto"/>
            <w:noWrap/>
            <w:vAlign w:val="bottom"/>
            <w:hideMark/>
            <w:tcPrChange w:id="2952" w:author="HendryHendry/선임연구원/Convergence(연)ATS그룹(hendry.hendry" w:date="2011-11-17T13:54:00Z">
              <w:tcPr>
                <w:tcW w:w="1060" w:type="dxa"/>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953" w:author="HendryHendry/선임연구원/Convergence(연)ATS그룹(hendry.hendry" w:date="2011-11-17T13:54:00Z"/>
                <w:rFonts w:ascii="Arial" w:eastAsia="Gulim" w:hAnsi="Arial" w:cs="Arial"/>
                <w:color w:val="000000"/>
                <w:sz w:val="18"/>
                <w:szCs w:val="18"/>
                <w:lang w:eastAsia="ko-KR"/>
              </w:rPr>
            </w:pPr>
            <w:ins w:id="2954" w:author="HendryHendry/선임연구원/Convergence(연)ATS그룹(hendry.hendry" w:date="2011-11-17T13:54:00Z">
              <w:r w:rsidRPr="00EC02C3">
                <w:rPr>
                  <w:rFonts w:ascii="Arial" w:eastAsia="Gulim" w:hAnsi="Arial" w:cs="Arial"/>
                  <w:color w:val="000000"/>
                  <w:sz w:val="18"/>
                  <w:szCs w:val="18"/>
                  <w:lang w:eastAsia="ko-KR"/>
                </w:rPr>
                <w:t>0.1%</w:t>
              </w:r>
            </w:ins>
          </w:p>
        </w:tc>
        <w:tc>
          <w:tcPr>
            <w:tcW w:w="1060" w:type="dxa"/>
            <w:tcBorders>
              <w:top w:val="nil"/>
              <w:left w:val="nil"/>
              <w:bottom w:val="nil"/>
              <w:right w:val="nil"/>
            </w:tcBorders>
            <w:shd w:val="clear" w:color="auto" w:fill="auto"/>
            <w:noWrap/>
            <w:vAlign w:val="bottom"/>
            <w:hideMark/>
            <w:tcPrChange w:id="2955" w:author="HendryHendry/선임연구원/Convergence(연)ATS그룹(hendry.hendry" w:date="2011-11-17T13:54: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956" w:author="HendryHendry/선임연구원/Convergence(연)ATS그룹(hendry.hendry" w:date="2011-11-17T13:54:00Z"/>
                <w:rFonts w:ascii="Arial" w:eastAsia="Gulim" w:hAnsi="Arial" w:cs="Arial"/>
                <w:color w:val="000000"/>
                <w:sz w:val="18"/>
                <w:szCs w:val="18"/>
                <w:lang w:eastAsia="ko-KR"/>
              </w:rPr>
            </w:pPr>
            <w:ins w:id="2957" w:author="HendryHendry/선임연구원/Convergence(연)ATS그룹(hendry.hendry" w:date="2011-11-17T13:54:00Z">
              <w:r w:rsidRPr="00EC02C3">
                <w:rPr>
                  <w:rFonts w:ascii="Arial" w:eastAsia="Gulim" w:hAnsi="Arial" w:cs="Arial"/>
                  <w:color w:val="000000"/>
                  <w:sz w:val="18"/>
                  <w:szCs w:val="18"/>
                  <w:lang w:eastAsia="ko-KR"/>
                </w:rPr>
                <w:t>0.1%</w:t>
              </w:r>
            </w:ins>
          </w:p>
        </w:tc>
        <w:tc>
          <w:tcPr>
            <w:tcW w:w="1060" w:type="dxa"/>
            <w:tcBorders>
              <w:top w:val="nil"/>
              <w:left w:val="nil"/>
              <w:bottom w:val="nil"/>
              <w:right w:val="nil"/>
            </w:tcBorders>
            <w:shd w:val="clear" w:color="auto" w:fill="auto"/>
            <w:noWrap/>
            <w:vAlign w:val="bottom"/>
            <w:hideMark/>
            <w:tcPrChange w:id="2958" w:author="HendryHendry/선임연구원/Convergence(연)ATS그룹(hendry.hendry" w:date="2011-11-17T13:54: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959" w:author="HendryHendry/선임연구원/Convergence(연)ATS그룹(hendry.hendry" w:date="2011-11-17T13:54:00Z"/>
                <w:rFonts w:ascii="Arial" w:eastAsia="Gulim" w:hAnsi="Arial" w:cs="Arial"/>
                <w:color w:val="000000"/>
                <w:sz w:val="18"/>
                <w:szCs w:val="18"/>
                <w:lang w:eastAsia="ko-KR"/>
              </w:rPr>
            </w:pPr>
            <w:ins w:id="2960" w:author="HendryHendry/선임연구원/Convergence(연)ATS그룹(hendry.hendry" w:date="2011-11-17T13:54:00Z">
              <w:r w:rsidRPr="00EC02C3">
                <w:rPr>
                  <w:rFonts w:ascii="Arial" w:eastAsia="Gulim" w:hAnsi="Arial" w:cs="Arial"/>
                  <w:color w:val="000000"/>
                  <w:sz w:val="18"/>
                  <w:szCs w:val="18"/>
                  <w:lang w:eastAsia="ko-KR"/>
                </w:rPr>
                <w:t>0.1%</w:t>
              </w:r>
            </w:ins>
          </w:p>
        </w:tc>
        <w:tc>
          <w:tcPr>
            <w:tcW w:w="1060" w:type="dxa"/>
            <w:tcBorders>
              <w:top w:val="nil"/>
              <w:left w:val="nil"/>
              <w:bottom w:val="nil"/>
              <w:right w:val="single" w:sz="8" w:space="0" w:color="auto"/>
            </w:tcBorders>
            <w:shd w:val="clear" w:color="auto" w:fill="auto"/>
            <w:noWrap/>
            <w:vAlign w:val="bottom"/>
            <w:hideMark/>
            <w:tcPrChange w:id="2961" w:author="HendryHendry/선임연구원/Convergence(연)ATS그룹(hendry.hendry" w:date="2011-11-17T13:54:00Z">
              <w:tcPr>
                <w:tcW w:w="1060" w:type="dxa"/>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962" w:author="HendryHendry/선임연구원/Convergence(연)ATS그룹(hendry.hendry" w:date="2011-11-17T13:54:00Z"/>
                <w:rFonts w:ascii="Arial" w:eastAsia="Gulim" w:hAnsi="Arial" w:cs="Arial"/>
                <w:color w:val="000000"/>
                <w:sz w:val="18"/>
                <w:szCs w:val="18"/>
                <w:lang w:eastAsia="ko-KR"/>
              </w:rPr>
            </w:pPr>
            <w:ins w:id="2963" w:author="HendryHendry/선임연구원/Convergence(연)ATS그룹(hendry.hendry" w:date="2011-11-17T13:54:00Z">
              <w:r w:rsidRPr="00EC02C3">
                <w:rPr>
                  <w:rFonts w:ascii="Arial" w:eastAsia="Gulim" w:hAnsi="Arial" w:cs="Arial"/>
                  <w:color w:val="000000"/>
                  <w:sz w:val="18"/>
                  <w:szCs w:val="18"/>
                  <w:lang w:eastAsia="ko-KR"/>
                </w:rPr>
                <w:t>0.1%</w:t>
              </w:r>
            </w:ins>
          </w:p>
        </w:tc>
      </w:tr>
      <w:tr w:rsidR="00EC02C3" w:rsidRPr="00EC02C3" w:rsidTr="00EC02C3">
        <w:trPr>
          <w:trHeight w:val="240"/>
          <w:jc w:val="center"/>
          <w:ins w:id="2964" w:author="HendryHendry/선임연구원/Convergence(연)ATS그룹(hendry.hendry" w:date="2011-11-17T13:54:00Z"/>
          <w:trPrChange w:id="2965" w:author="HendryHendry/선임연구원/Convergence(연)ATS그룹(hendry.hendry" w:date="2011-11-17T13:54:00Z">
            <w:trPr>
              <w:trHeight w:val="240"/>
            </w:trPr>
          </w:trPrChange>
        </w:trPr>
        <w:tc>
          <w:tcPr>
            <w:tcW w:w="1300" w:type="dxa"/>
            <w:tcBorders>
              <w:top w:val="nil"/>
              <w:left w:val="single" w:sz="8" w:space="0" w:color="auto"/>
              <w:bottom w:val="nil"/>
              <w:right w:val="single" w:sz="8" w:space="0" w:color="auto"/>
            </w:tcBorders>
            <w:shd w:val="clear" w:color="auto" w:fill="auto"/>
            <w:noWrap/>
            <w:vAlign w:val="bottom"/>
            <w:hideMark/>
            <w:tcPrChange w:id="2966" w:author="HendryHendry/선임연구원/Convergence(연)ATS그룹(hendry.hendry" w:date="2011-11-17T13:54:00Z">
              <w:tcPr>
                <w:tcW w:w="1300" w:type="dxa"/>
                <w:tcBorders>
                  <w:top w:val="nil"/>
                  <w:left w:val="single" w:sz="8" w:space="0" w:color="auto"/>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textAlignment w:val="auto"/>
              <w:rPr>
                <w:ins w:id="2967" w:author="HendryHendry/선임연구원/Convergence(연)ATS그룹(hendry.hendry" w:date="2011-11-17T13:54:00Z"/>
                <w:rFonts w:ascii="Arial" w:eastAsia="Gulim" w:hAnsi="Arial" w:cs="Arial"/>
                <w:color w:val="000000"/>
                <w:sz w:val="18"/>
                <w:szCs w:val="18"/>
                <w:lang w:eastAsia="ko-KR"/>
              </w:rPr>
            </w:pPr>
            <w:ins w:id="2968" w:author="HendryHendry/선임연구원/Convergence(연)ATS그룹(hendry.hendry" w:date="2011-11-17T13:54:00Z">
              <w:r w:rsidRPr="00EC02C3">
                <w:rPr>
                  <w:rFonts w:ascii="Arial" w:eastAsia="Gulim" w:hAnsi="Arial" w:cs="Arial"/>
                  <w:color w:val="000000"/>
                  <w:sz w:val="18"/>
                  <w:szCs w:val="18"/>
                  <w:lang w:eastAsia="ko-KR"/>
                </w:rPr>
                <w:t>Class D</w:t>
              </w:r>
            </w:ins>
          </w:p>
        </w:tc>
        <w:tc>
          <w:tcPr>
            <w:tcW w:w="1060" w:type="dxa"/>
            <w:tcBorders>
              <w:top w:val="nil"/>
              <w:left w:val="nil"/>
              <w:bottom w:val="nil"/>
              <w:right w:val="nil"/>
            </w:tcBorders>
            <w:shd w:val="clear" w:color="auto" w:fill="auto"/>
            <w:noWrap/>
            <w:vAlign w:val="bottom"/>
            <w:hideMark/>
            <w:tcPrChange w:id="2969" w:author="HendryHendry/선임연구원/Convergence(연)ATS그룹(hendry.hendry" w:date="2011-11-17T13:54: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970" w:author="HendryHendry/선임연구원/Convergence(연)ATS그룹(hendry.hendry" w:date="2011-11-17T13:54:00Z"/>
                <w:rFonts w:ascii="Arial" w:eastAsia="Gulim" w:hAnsi="Arial" w:cs="Arial"/>
                <w:color w:val="000000"/>
                <w:sz w:val="18"/>
                <w:szCs w:val="18"/>
                <w:lang w:eastAsia="ko-KR"/>
              </w:rPr>
            </w:pPr>
            <w:ins w:id="2971" w:author="HendryHendry/선임연구원/Convergence(연)ATS그룹(hendry.hendry" w:date="2011-11-17T13:54:00Z">
              <w:r w:rsidRPr="00EC02C3">
                <w:rPr>
                  <w:rFonts w:ascii="Arial" w:eastAsia="Gulim" w:hAnsi="Arial" w:cs="Arial"/>
                  <w:color w:val="000000"/>
                  <w:sz w:val="18"/>
                  <w:szCs w:val="18"/>
                  <w:lang w:eastAsia="ko-KR"/>
                </w:rPr>
                <w:t>0.2%</w:t>
              </w:r>
            </w:ins>
          </w:p>
        </w:tc>
        <w:tc>
          <w:tcPr>
            <w:tcW w:w="1060" w:type="dxa"/>
            <w:tcBorders>
              <w:top w:val="nil"/>
              <w:left w:val="nil"/>
              <w:bottom w:val="nil"/>
              <w:right w:val="nil"/>
            </w:tcBorders>
            <w:shd w:val="clear" w:color="auto" w:fill="auto"/>
            <w:noWrap/>
            <w:vAlign w:val="bottom"/>
            <w:hideMark/>
            <w:tcPrChange w:id="2972" w:author="HendryHendry/선임연구원/Convergence(연)ATS그룹(hendry.hendry" w:date="2011-11-17T13:54: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973" w:author="HendryHendry/선임연구원/Convergence(연)ATS그룹(hendry.hendry" w:date="2011-11-17T13:54:00Z"/>
                <w:rFonts w:ascii="Arial" w:eastAsia="Gulim" w:hAnsi="Arial" w:cs="Arial"/>
                <w:color w:val="000000"/>
                <w:sz w:val="18"/>
                <w:szCs w:val="18"/>
                <w:lang w:eastAsia="ko-KR"/>
              </w:rPr>
            </w:pPr>
            <w:ins w:id="2974" w:author="HendryHendry/선임연구원/Convergence(연)ATS그룹(hendry.hendry" w:date="2011-11-17T13:54:00Z">
              <w:r w:rsidRPr="00EC02C3">
                <w:rPr>
                  <w:rFonts w:ascii="Arial" w:eastAsia="Gulim" w:hAnsi="Arial" w:cs="Arial"/>
                  <w:color w:val="000000"/>
                  <w:sz w:val="18"/>
                  <w:szCs w:val="18"/>
                  <w:lang w:eastAsia="ko-KR"/>
                </w:rPr>
                <w:t>0.2%</w:t>
              </w:r>
            </w:ins>
          </w:p>
        </w:tc>
        <w:tc>
          <w:tcPr>
            <w:tcW w:w="1060" w:type="dxa"/>
            <w:tcBorders>
              <w:top w:val="nil"/>
              <w:left w:val="nil"/>
              <w:bottom w:val="nil"/>
              <w:right w:val="single" w:sz="8" w:space="0" w:color="auto"/>
            </w:tcBorders>
            <w:shd w:val="clear" w:color="auto" w:fill="auto"/>
            <w:noWrap/>
            <w:vAlign w:val="bottom"/>
            <w:hideMark/>
            <w:tcPrChange w:id="2975" w:author="HendryHendry/선임연구원/Convergence(연)ATS그룹(hendry.hendry" w:date="2011-11-17T13:54:00Z">
              <w:tcPr>
                <w:tcW w:w="1060" w:type="dxa"/>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976" w:author="HendryHendry/선임연구원/Convergence(연)ATS그룹(hendry.hendry" w:date="2011-11-17T13:54:00Z"/>
                <w:rFonts w:ascii="Arial" w:eastAsia="Gulim" w:hAnsi="Arial" w:cs="Arial"/>
                <w:color w:val="000000"/>
                <w:sz w:val="18"/>
                <w:szCs w:val="18"/>
                <w:lang w:eastAsia="ko-KR"/>
              </w:rPr>
            </w:pPr>
            <w:ins w:id="2977" w:author="HendryHendry/선임연구원/Convergence(연)ATS그룹(hendry.hendry" w:date="2011-11-17T13:54:00Z">
              <w:r w:rsidRPr="00EC02C3">
                <w:rPr>
                  <w:rFonts w:ascii="Arial" w:eastAsia="Gulim" w:hAnsi="Arial" w:cs="Arial"/>
                  <w:color w:val="000000"/>
                  <w:sz w:val="18"/>
                  <w:szCs w:val="18"/>
                  <w:lang w:eastAsia="ko-KR"/>
                </w:rPr>
                <w:t>0.2%</w:t>
              </w:r>
            </w:ins>
          </w:p>
        </w:tc>
        <w:tc>
          <w:tcPr>
            <w:tcW w:w="1060" w:type="dxa"/>
            <w:tcBorders>
              <w:top w:val="nil"/>
              <w:left w:val="nil"/>
              <w:bottom w:val="nil"/>
              <w:right w:val="nil"/>
            </w:tcBorders>
            <w:shd w:val="clear" w:color="auto" w:fill="auto"/>
            <w:noWrap/>
            <w:vAlign w:val="bottom"/>
            <w:hideMark/>
            <w:tcPrChange w:id="2978" w:author="HendryHendry/선임연구원/Convergence(연)ATS그룹(hendry.hendry" w:date="2011-11-17T13:54: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979" w:author="HendryHendry/선임연구원/Convergence(연)ATS그룹(hendry.hendry" w:date="2011-11-17T13:54:00Z"/>
                <w:rFonts w:ascii="Arial" w:eastAsia="Gulim" w:hAnsi="Arial" w:cs="Arial"/>
                <w:color w:val="000000"/>
                <w:sz w:val="18"/>
                <w:szCs w:val="18"/>
                <w:lang w:eastAsia="ko-KR"/>
              </w:rPr>
            </w:pPr>
            <w:ins w:id="2980" w:author="HendryHendry/선임연구원/Convergence(연)ATS그룹(hendry.hendry" w:date="2011-11-17T13:54:00Z">
              <w:r w:rsidRPr="00EC02C3">
                <w:rPr>
                  <w:rFonts w:ascii="Arial" w:eastAsia="Gulim" w:hAnsi="Arial" w:cs="Arial"/>
                  <w:color w:val="000000"/>
                  <w:sz w:val="18"/>
                  <w:szCs w:val="18"/>
                  <w:lang w:eastAsia="ko-KR"/>
                </w:rPr>
                <w:t>0.2%</w:t>
              </w:r>
            </w:ins>
          </w:p>
        </w:tc>
        <w:tc>
          <w:tcPr>
            <w:tcW w:w="1060" w:type="dxa"/>
            <w:tcBorders>
              <w:top w:val="nil"/>
              <w:left w:val="nil"/>
              <w:bottom w:val="nil"/>
              <w:right w:val="nil"/>
            </w:tcBorders>
            <w:shd w:val="clear" w:color="auto" w:fill="auto"/>
            <w:noWrap/>
            <w:vAlign w:val="bottom"/>
            <w:hideMark/>
            <w:tcPrChange w:id="2981" w:author="HendryHendry/선임연구원/Convergence(연)ATS그룹(hendry.hendry" w:date="2011-11-17T13:54: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982" w:author="HendryHendry/선임연구원/Convergence(연)ATS그룹(hendry.hendry" w:date="2011-11-17T13:54:00Z"/>
                <w:rFonts w:ascii="Arial" w:eastAsia="Gulim" w:hAnsi="Arial" w:cs="Arial"/>
                <w:color w:val="000000"/>
                <w:sz w:val="18"/>
                <w:szCs w:val="18"/>
                <w:lang w:eastAsia="ko-KR"/>
              </w:rPr>
            </w:pPr>
            <w:ins w:id="2983" w:author="HendryHendry/선임연구원/Convergence(연)ATS그룹(hendry.hendry" w:date="2011-11-17T13:54:00Z">
              <w:r w:rsidRPr="00EC02C3">
                <w:rPr>
                  <w:rFonts w:ascii="Arial" w:eastAsia="Gulim" w:hAnsi="Arial" w:cs="Arial"/>
                  <w:color w:val="000000"/>
                  <w:sz w:val="18"/>
                  <w:szCs w:val="18"/>
                  <w:lang w:eastAsia="ko-KR"/>
                </w:rPr>
                <w:t>0.2%</w:t>
              </w:r>
            </w:ins>
          </w:p>
        </w:tc>
        <w:tc>
          <w:tcPr>
            <w:tcW w:w="1060" w:type="dxa"/>
            <w:tcBorders>
              <w:top w:val="nil"/>
              <w:left w:val="nil"/>
              <w:bottom w:val="nil"/>
              <w:right w:val="single" w:sz="8" w:space="0" w:color="auto"/>
            </w:tcBorders>
            <w:shd w:val="clear" w:color="auto" w:fill="auto"/>
            <w:noWrap/>
            <w:vAlign w:val="bottom"/>
            <w:hideMark/>
            <w:tcPrChange w:id="2984" w:author="HendryHendry/선임연구원/Convergence(연)ATS그룹(hendry.hendry" w:date="2011-11-17T13:54:00Z">
              <w:tcPr>
                <w:tcW w:w="1060" w:type="dxa"/>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985" w:author="HendryHendry/선임연구원/Convergence(연)ATS그룹(hendry.hendry" w:date="2011-11-17T13:54:00Z"/>
                <w:rFonts w:ascii="Arial" w:eastAsia="Gulim" w:hAnsi="Arial" w:cs="Arial"/>
                <w:color w:val="000000"/>
                <w:sz w:val="18"/>
                <w:szCs w:val="18"/>
                <w:lang w:eastAsia="ko-KR"/>
              </w:rPr>
            </w:pPr>
            <w:ins w:id="2986" w:author="HendryHendry/선임연구원/Convergence(연)ATS그룹(hendry.hendry" w:date="2011-11-17T13:54:00Z">
              <w:r w:rsidRPr="00EC02C3">
                <w:rPr>
                  <w:rFonts w:ascii="Arial" w:eastAsia="Gulim" w:hAnsi="Arial" w:cs="Arial"/>
                  <w:color w:val="000000"/>
                  <w:sz w:val="18"/>
                  <w:szCs w:val="18"/>
                  <w:lang w:eastAsia="ko-KR"/>
                </w:rPr>
                <w:t>0.2%</w:t>
              </w:r>
            </w:ins>
          </w:p>
        </w:tc>
      </w:tr>
      <w:tr w:rsidR="00EC02C3" w:rsidRPr="00EC02C3" w:rsidTr="00EC02C3">
        <w:trPr>
          <w:trHeight w:val="240"/>
          <w:jc w:val="center"/>
          <w:ins w:id="2987" w:author="HendryHendry/선임연구원/Convergence(연)ATS그룹(hendry.hendry" w:date="2011-11-17T13:54:00Z"/>
          <w:trPrChange w:id="2988" w:author="HendryHendry/선임연구원/Convergence(연)ATS그룹(hendry.hendry" w:date="2011-11-17T13:54:00Z">
            <w:trPr>
              <w:trHeight w:val="240"/>
            </w:trPr>
          </w:trPrChange>
        </w:trPr>
        <w:tc>
          <w:tcPr>
            <w:tcW w:w="1300" w:type="dxa"/>
            <w:tcBorders>
              <w:top w:val="nil"/>
              <w:left w:val="single" w:sz="8" w:space="0" w:color="auto"/>
              <w:bottom w:val="nil"/>
              <w:right w:val="single" w:sz="8" w:space="0" w:color="auto"/>
            </w:tcBorders>
            <w:shd w:val="clear" w:color="auto" w:fill="auto"/>
            <w:noWrap/>
            <w:vAlign w:val="bottom"/>
            <w:hideMark/>
            <w:tcPrChange w:id="2989" w:author="HendryHendry/선임연구원/Convergence(연)ATS그룹(hendry.hendry" w:date="2011-11-17T13:54:00Z">
              <w:tcPr>
                <w:tcW w:w="1300" w:type="dxa"/>
                <w:tcBorders>
                  <w:top w:val="nil"/>
                  <w:left w:val="single" w:sz="8" w:space="0" w:color="auto"/>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textAlignment w:val="auto"/>
              <w:rPr>
                <w:ins w:id="2990" w:author="HendryHendry/선임연구원/Convergence(연)ATS그룹(hendry.hendry" w:date="2011-11-17T13:54:00Z"/>
                <w:rFonts w:ascii="Arial" w:eastAsia="Gulim" w:hAnsi="Arial" w:cs="Arial"/>
                <w:color w:val="000000"/>
                <w:sz w:val="18"/>
                <w:szCs w:val="18"/>
                <w:lang w:eastAsia="ko-KR"/>
              </w:rPr>
            </w:pPr>
            <w:ins w:id="2991" w:author="HendryHendry/선임연구원/Convergence(연)ATS그룹(hendry.hendry" w:date="2011-11-17T13:54:00Z">
              <w:r w:rsidRPr="00EC02C3">
                <w:rPr>
                  <w:rFonts w:ascii="Arial" w:eastAsia="Gulim" w:hAnsi="Arial" w:cs="Arial"/>
                  <w:color w:val="000000"/>
                  <w:sz w:val="18"/>
                  <w:szCs w:val="18"/>
                  <w:lang w:eastAsia="ko-KR"/>
                </w:rPr>
                <w:t>Class E</w:t>
              </w:r>
            </w:ins>
          </w:p>
        </w:tc>
        <w:tc>
          <w:tcPr>
            <w:tcW w:w="1060" w:type="dxa"/>
            <w:tcBorders>
              <w:top w:val="nil"/>
              <w:left w:val="nil"/>
              <w:bottom w:val="nil"/>
              <w:right w:val="nil"/>
            </w:tcBorders>
            <w:shd w:val="clear" w:color="auto" w:fill="auto"/>
            <w:noWrap/>
            <w:vAlign w:val="bottom"/>
            <w:hideMark/>
            <w:tcPrChange w:id="2992" w:author="HendryHendry/선임연구원/Convergence(연)ATS그룹(hendry.hendry" w:date="2011-11-17T13:54: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993" w:author="HendryHendry/선임연구원/Convergence(연)ATS그룹(hendry.hendry" w:date="2011-11-17T13:54:00Z"/>
                <w:rFonts w:ascii="Arial" w:eastAsia="Gulim" w:hAnsi="Arial" w:cs="Arial"/>
                <w:color w:val="000000"/>
                <w:sz w:val="18"/>
                <w:szCs w:val="18"/>
                <w:lang w:eastAsia="ko-KR"/>
              </w:rPr>
            </w:pPr>
            <w:ins w:id="2994" w:author="HendryHendry/선임연구원/Convergence(연)ATS그룹(hendry.hendry" w:date="2011-11-17T13:54:00Z">
              <w:r w:rsidRPr="00EC02C3">
                <w:rPr>
                  <w:rFonts w:ascii="Arial" w:eastAsia="Gulim" w:hAnsi="Arial" w:cs="Arial"/>
                  <w:color w:val="000000"/>
                  <w:sz w:val="18"/>
                  <w:szCs w:val="18"/>
                  <w:lang w:eastAsia="ko-KR"/>
                </w:rPr>
                <w:t xml:space="preserve">　</w:t>
              </w:r>
            </w:ins>
          </w:p>
        </w:tc>
        <w:tc>
          <w:tcPr>
            <w:tcW w:w="1060" w:type="dxa"/>
            <w:tcBorders>
              <w:top w:val="nil"/>
              <w:left w:val="nil"/>
              <w:bottom w:val="nil"/>
              <w:right w:val="nil"/>
            </w:tcBorders>
            <w:shd w:val="clear" w:color="auto" w:fill="auto"/>
            <w:noWrap/>
            <w:vAlign w:val="bottom"/>
            <w:hideMark/>
            <w:tcPrChange w:id="2995" w:author="HendryHendry/선임연구원/Convergence(연)ATS그룹(hendry.hendry" w:date="2011-11-17T13:54: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996" w:author="HendryHendry/선임연구원/Convergence(연)ATS그룹(hendry.hendry" w:date="2011-11-17T13:54:00Z"/>
                <w:rFonts w:ascii="Arial" w:eastAsia="Gulim" w:hAnsi="Arial" w:cs="Arial"/>
                <w:color w:val="000000"/>
                <w:sz w:val="18"/>
                <w:szCs w:val="18"/>
                <w:lang w:eastAsia="ko-KR"/>
              </w:rPr>
            </w:pPr>
          </w:p>
        </w:tc>
        <w:tc>
          <w:tcPr>
            <w:tcW w:w="1060" w:type="dxa"/>
            <w:tcBorders>
              <w:top w:val="nil"/>
              <w:left w:val="nil"/>
              <w:bottom w:val="nil"/>
              <w:right w:val="single" w:sz="8" w:space="0" w:color="auto"/>
            </w:tcBorders>
            <w:shd w:val="clear" w:color="auto" w:fill="auto"/>
            <w:noWrap/>
            <w:vAlign w:val="bottom"/>
            <w:hideMark/>
            <w:tcPrChange w:id="2997" w:author="HendryHendry/선임연구원/Convergence(연)ATS그룹(hendry.hendry" w:date="2011-11-17T13:54:00Z">
              <w:tcPr>
                <w:tcW w:w="1060" w:type="dxa"/>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2998" w:author="HendryHendry/선임연구원/Convergence(연)ATS그룹(hendry.hendry" w:date="2011-11-17T13:54:00Z"/>
                <w:rFonts w:ascii="Arial" w:eastAsia="Gulim" w:hAnsi="Arial" w:cs="Arial"/>
                <w:color w:val="000000"/>
                <w:sz w:val="18"/>
                <w:szCs w:val="18"/>
                <w:lang w:eastAsia="ko-KR"/>
              </w:rPr>
            </w:pPr>
            <w:ins w:id="2999" w:author="HendryHendry/선임연구원/Convergence(연)ATS그룹(hendry.hendry" w:date="2011-11-17T13:54:00Z">
              <w:r w:rsidRPr="00EC02C3">
                <w:rPr>
                  <w:rFonts w:ascii="Arial" w:eastAsia="Gulim" w:hAnsi="Arial" w:cs="Arial"/>
                  <w:color w:val="000000"/>
                  <w:sz w:val="18"/>
                  <w:szCs w:val="18"/>
                  <w:lang w:eastAsia="ko-KR"/>
                </w:rPr>
                <w:t xml:space="preserve">　</w:t>
              </w:r>
            </w:ins>
          </w:p>
        </w:tc>
        <w:tc>
          <w:tcPr>
            <w:tcW w:w="1060" w:type="dxa"/>
            <w:tcBorders>
              <w:top w:val="nil"/>
              <w:left w:val="nil"/>
              <w:bottom w:val="nil"/>
              <w:right w:val="nil"/>
            </w:tcBorders>
            <w:shd w:val="clear" w:color="auto" w:fill="auto"/>
            <w:noWrap/>
            <w:vAlign w:val="bottom"/>
            <w:hideMark/>
            <w:tcPrChange w:id="3000" w:author="HendryHendry/선임연구원/Convergence(연)ATS그룹(hendry.hendry" w:date="2011-11-17T13:54: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001" w:author="HendryHendry/선임연구원/Convergence(연)ATS그룹(hendry.hendry" w:date="2011-11-17T13:54:00Z"/>
                <w:rFonts w:ascii="Arial" w:eastAsia="Gulim" w:hAnsi="Arial" w:cs="Arial"/>
                <w:color w:val="000000"/>
                <w:sz w:val="18"/>
                <w:szCs w:val="18"/>
                <w:lang w:eastAsia="ko-KR"/>
              </w:rPr>
            </w:pPr>
            <w:ins w:id="3002" w:author="HendryHendry/선임연구원/Convergence(연)ATS그룹(hendry.hendry" w:date="2011-11-17T13:54:00Z">
              <w:r w:rsidRPr="00EC02C3">
                <w:rPr>
                  <w:rFonts w:ascii="Arial" w:eastAsia="Gulim" w:hAnsi="Arial" w:cs="Arial"/>
                  <w:color w:val="000000"/>
                  <w:sz w:val="18"/>
                  <w:szCs w:val="18"/>
                  <w:lang w:eastAsia="ko-KR"/>
                </w:rPr>
                <w:t xml:space="preserve">　</w:t>
              </w:r>
            </w:ins>
          </w:p>
        </w:tc>
        <w:tc>
          <w:tcPr>
            <w:tcW w:w="1060" w:type="dxa"/>
            <w:tcBorders>
              <w:top w:val="nil"/>
              <w:left w:val="nil"/>
              <w:bottom w:val="nil"/>
              <w:right w:val="nil"/>
            </w:tcBorders>
            <w:shd w:val="clear" w:color="auto" w:fill="auto"/>
            <w:noWrap/>
            <w:vAlign w:val="bottom"/>
            <w:hideMark/>
            <w:tcPrChange w:id="3003" w:author="HendryHendry/선임연구원/Convergence(연)ATS그룹(hendry.hendry" w:date="2011-11-17T13:54: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004" w:author="HendryHendry/선임연구원/Convergence(연)ATS그룹(hendry.hendry" w:date="2011-11-17T13:54:00Z"/>
                <w:rFonts w:ascii="Arial" w:eastAsia="Gulim" w:hAnsi="Arial" w:cs="Arial"/>
                <w:color w:val="000000"/>
                <w:sz w:val="18"/>
                <w:szCs w:val="18"/>
                <w:lang w:eastAsia="ko-KR"/>
              </w:rPr>
            </w:pPr>
          </w:p>
        </w:tc>
        <w:tc>
          <w:tcPr>
            <w:tcW w:w="1060" w:type="dxa"/>
            <w:tcBorders>
              <w:top w:val="nil"/>
              <w:left w:val="nil"/>
              <w:bottom w:val="nil"/>
              <w:right w:val="single" w:sz="8" w:space="0" w:color="auto"/>
            </w:tcBorders>
            <w:shd w:val="clear" w:color="auto" w:fill="auto"/>
            <w:noWrap/>
            <w:vAlign w:val="bottom"/>
            <w:hideMark/>
            <w:tcPrChange w:id="3005" w:author="HendryHendry/선임연구원/Convergence(연)ATS그룹(hendry.hendry" w:date="2011-11-17T13:54:00Z">
              <w:tcPr>
                <w:tcW w:w="1060" w:type="dxa"/>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006" w:author="HendryHendry/선임연구원/Convergence(연)ATS그룹(hendry.hendry" w:date="2011-11-17T13:54:00Z"/>
                <w:rFonts w:ascii="Arial" w:eastAsia="Gulim" w:hAnsi="Arial" w:cs="Arial"/>
                <w:color w:val="000000"/>
                <w:sz w:val="18"/>
                <w:szCs w:val="18"/>
                <w:lang w:eastAsia="ko-KR"/>
              </w:rPr>
            </w:pPr>
            <w:ins w:id="3007" w:author="HendryHendry/선임연구원/Convergence(연)ATS그룹(hendry.hendry" w:date="2011-11-17T13:54:00Z">
              <w:r w:rsidRPr="00EC02C3">
                <w:rPr>
                  <w:rFonts w:ascii="Arial" w:eastAsia="Gulim" w:hAnsi="Arial" w:cs="Arial"/>
                  <w:color w:val="000000"/>
                  <w:sz w:val="18"/>
                  <w:szCs w:val="18"/>
                  <w:lang w:eastAsia="ko-KR"/>
                </w:rPr>
                <w:t xml:space="preserve">　</w:t>
              </w:r>
            </w:ins>
          </w:p>
        </w:tc>
      </w:tr>
      <w:tr w:rsidR="00EC02C3" w:rsidRPr="00EC02C3" w:rsidTr="00EC02C3">
        <w:trPr>
          <w:trHeight w:val="240"/>
          <w:jc w:val="center"/>
          <w:ins w:id="3008" w:author="HendryHendry/선임연구원/Convergence(연)ATS그룹(hendry.hendry" w:date="2011-11-17T13:54:00Z"/>
          <w:trPrChange w:id="3009" w:author="HendryHendry/선임연구원/Convergence(연)ATS그룹(hendry.hendry" w:date="2011-11-17T13:54:00Z">
            <w:trPr>
              <w:trHeight w:val="240"/>
            </w:trPr>
          </w:trPrChange>
        </w:trPr>
        <w:tc>
          <w:tcPr>
            <w:tcW w:w="1300" w:type="dxa"/>
            <w:tcBorders>
              <w:top w:val="nil"/>
              <w:left w:val="single" w:sz="8" w:space="0" w:color="auto"/>
              <w:bottom w:val="nil"/>
              <w:right w:val="single" w:sz="8" w:space="0" w:color="auto"/>
            </w:tcBorders>
            <w:shd w:val="clear" w:color="auto" w:fill="auto"/>
            <w:noWrap/>
            <w:vAlign w:val="bottom"/>
            <w:hideMark/>
            <w:tcPrChange w:id="3010" w:author="HendryHendry/선임연구원/Convergence(연)ATS그룹(hendry.hendry" w:date="2011-11-17T13:54:00Z">
              <w:tcPr>
                <w:tcW w:w="1300" w:type="dxa"/>
                <w:tcBorders>
                  <w:top w:val="nil"/>
                  <w:left w:val="single" w:sz="8" w:space="0" w:color="auto"/>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textAlignment w:val="auto"/>
              <w:rPr>
                <w:ins w:id="3011" w:author="HendryHendry/선임연구원/Convergence(연)ATS그룹(hendry.hendry" w:date="2011-11-17T13:54:00Z"/>
                <w:rFonts w:ascii="Arial" w:eastAsia="Gulim" w:hAnsi="Arial" w:cs="Arial"/>
                <w:b/>
                <w:bCs/>
                <w:color w:val="000000"/>
                <w:sz w:val="18"/>
                <w:szCs w:val="18"/>
                <w:lang w:eastAsia="ko-KR"/>
              </w:rPr>
            </w:pPr>
            <w:ins w:id="3012" w:author="HendryHendry/선임연구원/Convergence(연)ATS그룹(hendry.hendry" w:date="2011-11-17T13:54:00Z">
              <w:r w:rsidRPr="00EC02C3">
                <w:rPr>
                  <w:rFonts w:ascii="Arial" w:eastAsia="Gulim" w:hAnsi="Arial" w:cs="Arial"/>
                  <w:b/>
                  <w:bCs/>
                  <w:color w:val="000000"/>
                  <w:sz w:val="18"/>
                  <w:szCs w:val="18"/>
                  <w:lang w:eastAsia="ko-KR"/>
                </w:rPr>
                <w:t>Overall</w:t>
              </w:r>
            </w:ins>
          </w:p>
        </w:tc>
        <w:tc>
          <w:tcPr>
            <w:tcW w:w="1060" w:type="dxa"/>
            <w:tcBorders>
              <w:top w:val="nil"/>
              <w:left w:val="nil"/>
              <w:bottom w:val="nil"/>
              <w:right w:val="nil"/>
            </w:tcBorders>
            <w:shd w:val="clear" w:color="auto" w:fill="auto"/>
            <w:noWrap/>
            <w:vAlign w:val="bottom"/>
            <w:hideMark/>
            <w:tcPrChange w:id="3013" w:author="HendryHendry/선임연구원/Convergence(연)ATS그룹(hendry.hendry" w:date="2011-11-17T13:54: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014" w:author="HendryHendry/선임연구원/Convergence(연)ATS그룹(hendry.hendry" w:date="2011-11-17T13:54:00Z"/>
                <w:rFonts w:ascii="Arial" w:eastAsia="Gulim" w:hAnsi="Arial" w:cs="Arial"/>
                <w:color w:val="000000"/>
                <w:sz w:val="18"/>
                <w:szCs w:val="18"/>
                <w:lang w:eastAsia="ko-KR"/>
              </w:rPr>
            </w:pPr>
            <w:ins w:id="3015" w:author="HendryHendry/선임연구원/Convergence(연)ATS그룹(hendry.hendry" w:date="2011-11-17T13:54:00Z">
              <w:r w:rsidRPr="00EC02C3">
                <w:rPr>
                  <w:rFonts w:ascii="Arial" w:eastAsia="Gulim" w:hAnsi="Arial" w:cs="Arial"/>
                  <w:color w:val="000000"/>
                  <w:sz w:val="18"/>
                  <w:szCs w:val="18"/>
                  <w:lang w:eastAsia="ko-KR"/>
                </w:rPr>
                <w:t>0.1%</w:t>
              </w:r>
            </w:ins>
          </w:p>
        </w:tc>
        <w:tc>
          <w:tcPr>
            <w:tcW w:w="1060" w:type="dxa"/>
            <w:tcBorders>
              <w:top w:val="nil"/>
              <w:left w:val="nil"/>
              <w:bottom w:val="nil"/>
              <w:right w:val="nil"/>
            </w:tcBorders>
            <w:shd w:val="clear" w:color="auto" w:fill="auto"/>
            <w:noWrap/>
            <w:vAlign w:val="bottom"/>
            <w:hideMark/>
            <w:tcPrChange w:id="3016" w:author="HendryHendry/선임연구원/Convergence(연)ATS그룹(hendry.hendry" w:date="2011-11-17T13:54: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017" w:author="HendryHendry/선임연구원/Convergence(연)ATS그룹(hendry.hendry" w:date="2011-11-17T13:54:00Z"/>
                <w:rFonts w:ascii="Arial" w:eastAsia="Gulim" w:hAnsi="Arial" w:cs="Arial"/>
                <w:color w:val="000000"/>
                <w:sz w:val="18"/>
                <w:szCs w:val="18"/>
                <w:lang w:eastAsia="ko-KR"/>
              </w:rPr>
            </w:pPr>
            <w:ins w:id="3018" w:author="HendryHendry/선임연구원/Convergence(연)ATS그룹(hendry.hendry" w:date="2011-11-17T13:54:00Z">
              <w:r w:rsidRPr="00EC02C3">
                <w:rPr>
                  <w:rFonts w:ascii="Arial" w:eastAsia="Gulim" w:hAnsi="Arial" w:cs="Arial"/>
                  <w:color w:val="000000"/>
                  <w:sz w:val="18"/>
                  <w:szCs w:val="18"/>
                  <w:lang w:eastAsia="ko-KR"/>
                </w:rPr>
                <w:t>0.1%</w:t>
              </w:r>
            </w:ins>
          </w:p>
        </w:tc>
        <w:tc>
          <w:tcPr>
            <w:tcW w:w="1060" w:type="dxa"/>
            <w:tcBorders>
              <w:top w:val="nil"/>
              <w:left w:val="nil"/>
              <w:bottom w:val="nil"/>
              <w:right w:val="single" w:sz="8" w:space="0" w:color="auto"/>
            </w:tcBorders>
            <w:shd w:val="clear" w:color="auto" w:fill="auto"/>
            <w:noWrap/>
            <w:vAlign w:val="bottom"/>
            <w:hideMark/>
            <w:tcPrChange w:id="3019" w:author="HendryHendry/선임연구원/Convergence(연)ATS그룹(hendry.hendry" w:date="2011-11-17T13:54:00Z">
              <w:tcPr>
                <w:tcW w:w="1060" w:type="dxa"/>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020" w:author="HendryHendry/선임연구원/Convergence(연)ATS그룹(hendry.hendry" w:date="2011-11-17T13:54:00Z"/>
                <w:rFonts w:ascii="Arial" w:eastAsia="Gulim" w:hAnsi="Arial" w:cs="Arial"/>
                <w:color w:val="000000"/>
                <w:sz w:val="18"/>
                <w:szCs w:val="18"/>
                <w:lang w:eastAsia="ko-KR"/>
              </w:rPr>
            </w:pPr>
            <w:ins w:id="3021" w:author="HendryHendry/선임연구원/Convergence(연)ATS그룹(hendry.hendry" w:date="2011-11-17T13:54:00Z">
              <w:r w:rsidRPr="00EC02C3">
                <w:rPr>
                  <w:rFonts w:ascii="Arial" w:eastAsia="Gulim" w:hAnsi="Arial" w:cs="Arial"/>
                  <w:color w:val="000000"/>
                  <w:sz w:val="18"/>
                  <w:szCs w:val="18"/>
                  <w:lang w:eastAsia="ko-KR"/>
                </w:rPr>
                <w:t>0.1%</w:t>
              </w:r>
            </w:ins>
          </w:p>
        </w:tc>
        <w:tc>
          <w:tcPr>
            <w:tcW w:w="1060" w:type="dxa"/>
            <w:tcBorders>
              <w:top w:val="nil"/>
              <w:left w:val="nil"/>
              <w:bottom w:val="nil"/>
              <w:right w:val="nil"/>
            </w:tcBorders>
            <w:shd w:val="clear" w:color="auto" w:fill="auto"/>
            <w:noWrap/>
            <w:vAlign w:val="bottom"/>
            <w:hideMark/>
            <w:tcPrChange w:id="3022" w:author="HendryHendry/선임연구원/Convergence(연)ATS그룹(hendry.hendry" w:date="2011-11-17T13:54: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023" w:author="HendryHendry/선임연구원/Convergence(연)ATS그룹(hendry.hendry" w:date="2011-11-17T13:54:00Z"/>
                <w:rFonts w:ascii="Arial" w:eastAsia="Gulim" w:hAnsi="Arial" w:cs="Arial"/>
                <w:color w:val="000000"/>
                <w:sz w:val="18"/>
                <w:szCs w:val="18"/>
                <w:lang w:eastAsia="ko-KR"/>
              </w:rPr>
            </w:pPr>
            <w:ins w:id="3024" w:author="HendryHendry/선임연구원/Convergence(연)ATS그룹(hendry.hendry" w:date="2011-11-17T13:54:00Z">
              <w:r w:rsidRPr="00EC02C3">
                <w:rPr>
                  <w:rFonts w:ascii="Arial" w:eastAsia="Gulim" w:hAnsi="Arial" w:cs="Arial"/>
                  <w:color w:val="000000"/>
                  <w:sz w:val="18"/>
                  <w:szCs w:val="18"/>
                  <w:lang w:eastAsia="ko-KR"/>
                </w:rPr>
                <w:t>0.1%</w:t>
              </w:r>
            </w:ins>
          </w:p>
        </w:tc>
        <w:tc>
          <w:tcPr>
            <w:tcW w:w="1060" w:type="dxa"/>
            <w:tcBorders>
              <w:top w:val="nil"/>
              <w:left w:val="nil"/>
              <w:bottom w:val="nil"/>
              <w:right w:val="nil"/>
            </w:tcBorders>
            <w:shd w:val="clear" w:color="auto" w:fill="auto"/>
            <w:noWrap/>
            <w:vAlign w:val="bottom"/>
            <w:hideMark/>
            <w:tcPrChange w:id="3025" w:author="HendryHendry/선임연구원/Convergence(연)ATS그룹(hendry.hendry" w:date="2011-11-17T13:54: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026" w:author="HendryHendry/선임연구원/Convergence(연)ATS그룹(hendry.hendry" w:date="2011-11-17T13:54:00Z"/>
                <w:rFonts w:ascii="Arial" w:eastAsia="Gulim" w:hAnsi="Arial" w:cs="Arial"/>
                <w:color w:val="000000"/>
                <w:sz w:val="18"/>
                <w:szCs w:val="18"/>
                <w:lang w:eastAsia="ko-KR"/>
              </w:rPr>
            </w:pPr>
            <w:ins w:id="3027" w:author="HendryHendry/선임연구원/Convergence(연)ATS그룹(hendry.hendry" w:date="2011-11-17T13:54:00Z">
              <w:r w:rsidRPr="00EC02C3">
                <w:rPr>
                  <w:rFonts w:ascii="Arial" w:eastAsia="Gulim" w:hAnsi="Arial" w:cs="Arial"/>
                  <w:color w:val="000000"/>
                  <w:sz w:val="18"/>
                  <w:szCs w:val="18"/>
                  <w:lang w:eastAsia="ko-KR"/>
                </w:rPr>
                <w:t>0.1%</w:t>
              </w:r>
            </w:ins>
          </w:p>
        </w:tc>
        <w:tc>
          <w:tcPr>
            <w:tcW w:w="1060" w:type="dxa"/>
            <w:tcBorders>
              <w:top w:val="nil"/>
              <w:left w:val="nil"/>
              <w:bottom w:val="nil"/>
              <w:right w:val="single" w:sz="8" w:space="0" w:color="auto"/>
            </w:tcBorders>
            <w:shd w:val="clear" w:color="auto" w:fill="auto"/>
            <w:noWrap/>
            <w:vAlign w:val="bottom"/>
            <w:hideMark/>
            <w:tcPrChange w:id="3028" w:author="HendryHendry/선임연구원/Convergence(연)ATS그룹(hendry.hendry" w:date="2011-11-17T13:54:00Z">
              <w:tcPr>
                <w:tcW w:w="1060" w:type="dxa"/>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029" w:author="HendryHendry/선임연구원/Convergence(연)ATS그룹(hendry.hendry" w:date="2011-11-17T13:54:00Z"/>
                <w:rFonts w:ascii="Arial" w:eastAsia="Gulim" w:hAnsi="Arial" w:cs="Arial"/>
                <w:color w:val="000000"/>
                <w:sz w:val="18"/>
                <w:szCs w:val="18"/>
                <w:lang w:eastAsia="ko-KR"/>
              </w:rPr>
            </w:pPr>
            <w:ins w:id="3030" w:author="HendryHendry/선임연구원/Convergence(연)ATS그룹(hendry.hendry" w:date="2011-11-17T13:54:00Z">
              <w:r w:rsidRPr="00EC02C3">
                <w:rPr>
                  <w:rFonts w:ascii="Arial" w:eastAsia="Gulim" w:hAnsi="Arial" w:cs="Arial"/>
                  <w:color w:val="000000"/>
                  <w:sz w:val="18"/>
                  <w:szCs w:val="18"/>
                  <w:lang w:eastAsia="ko-KR"/>
                </w:rPr>
                <w:t>0.1%</w:t>
              </w:r>
            </w:ins>
          </w:p>
        </w:tc>
      </w:tr>
      <w:tr w:rsidR="00EC02C3" w:rsidRPr="00EC02C3" w:rsidTr="00EC02C3">
        <w:trPr>
          <w:trHeight w:val="255"/>
          <w:jc w:val="center"/>
          <w:ins w:id="3031" w:author="HendryHendry/선임연구원/Convergence(연)ATS그룹(hendry.hendry" w:date="2011-11-17T13:54:00Z"/>
          <w:trPrChange w:id="3032" w:author="HendryHendry/선임연구원/Convergence(연)ATS그룹(hendry.hendry" w:date="2011-11-17T13:54:00Z">
            <w:trPr>
              <w:trHeight w:val="255"/>
            </w:trPr>
          </w:trPrChange>
        </w:trPr>
        <w:tc>
          <w:tcPr>
            <w:tcW w:w="1300" w:type="dxa"/>
            <w:tcBorders>
              <w:top w:val="nil"/>
              <w:left w:val="single" w:sz="8" w:space="0" w:color="auto"/>
              <w:bottom w:val="single" w:sz="8" w:space="0" w:color="auto"/>
              <w:right w:val="single" w:sz="8" w:space="0" w:color="auto"/>
            </w:tcBorders>
            <w:shd w:val="clear" w:color="auto" w:fill="auto"/>
            <w:noWrap/>
            <w:vAlign w:val="bottom"/>
            <w:hideMark/>
            <w:tcPrChange w:id="3033" w:author="HendryHendry/선임연구원/Convergence(연)ATS그룹(hendry.hendry" w:date="2011-11-17T13:54:00Z">
              <w:tcPr>
                <w:tcW w:w="1300" w:type="dxa"/>
                <w:tcBorders>
                  <w:top w:val="nil"/>
                  <w:left w:val="single" w:sz="8" w:space="0" w:color="auto"/>
                  <w:bottom w:val="single" w:sz="8" w:space="0" w:color="auto"/>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textAlignment w:val="auto"/>
              <w:rPr>
                <w:ins w:id="3034" w:author="HendryHendry/선임연구원/Convergence(연)ATS그룹(hendry.hendry" w:date="2011-11-17T13:54:00Z"/>
                <w:rFonts w:ascii="Arial" w:eastAsia="Gulim" w:hAnsi="Arial" w:cs="Arial"/>
                <w:color w:val="000000"/>
                <w:sz w:val="18"/>
                <w:szCs w:val="18"/>
                <w:lang w:eastAsia="ko-KR"/>
              </w:rPr>
            </w:pPr>
            <w:ins w:id="3035" w:author="HendryHendry/선임연구원/Convergence(연)ATS그룹(hendry.hendry" w:date="2011-11-17T13:54:00Z">
              <w:r w:rsidRPr="00EC02C3">
                <w:rPr>
                  <w:rFonts w:ascii="Arial" w:eastAsia="Gulim" w:hAnsi="Arial" w:cs="Arial"/>
                  <w:color w:val="000000"/>
                  <w:sz w:val="18"/>
                  <w:szCs w:val="18"/>
                  <w:lang w:eastAsia="ko-KR"/>
                </w:rPr>
                <w:t xml:space="preserve">　</w:t>
              </w:r>
            </w:ins>
          </w:p>
        </w:tc>
        <w:tc>
          <w:tcPr>
            <w:tcW w:w="1060" w:type="dxa"/>
            <w:tcBorders>
              <w:top w:val="nil"/>
              <w:left w:val="nil"/>
              <w:bottom w:val="single" w:sz="8" w:space="0" w:color="auto"/>
              <w:right w:val="nil"/>
            </w:tcBorders>
            <w:shd w:val="clear" w:color="auto" w:fill="auto"/>
            <w:noWrap/>
            <w:vAlign w:val="bottom"/>
            <w:hideMark/>
            <w:tcPrChange w:id="3036" w:author="HendryHendry/선임연구원/Convergence(연)ATS그룹(hendry.hendry" w:date="2011-11-17T13:54:00Z">
              <w:tcPr>
                <w:tcW w:w="1060" w:type="dxa"/>
                <w:tcBorders>
                  <w:top w:val="nil"/>
                  <w:left w:val="nil"/>
                  <w:bottom w:val="single" w:sz="8" w:space="0" w:color="auto"/>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037" w:author="HendryHendry/선임연구원/Convergence(연)ATS그룹(hendry.hendry" w:date="2011-11-17T13:54:00Z"/>
                <w:rFonts w:ascii="Arial" w:eastAsia="Gulim" w:hAnsi="Arial" w:cs="Arial"/>
                <w:color w:val="808080"/>
                <w:sz w:val="18"/>
                <w:szCs w:val="18"/>
                <w:lang w:eastAsia="ko-KR"/>
              </w:rPr>
            </w:pPr>
            <w:ins w:id="3038" w:author="HendryHendry/선임연구원/Convergence(연)ATS그룹(hendry.hendry" w:date="2011-11-17T13:54:00Z">
              <w:r w:rsidRPr="00EC02C3">
                <w:rPr>
                  <w:rFonts w:ascii="Arial" w:eastAsia="Gulim" w:hAnsi="Arial" w:cs="Arial"/>
                  <w:color w:val="808080"/>
                  <w:sz w:val="18"/>
                  <w:szCs w:val="18"/>
                  <w:lang w:eastAsia="ko-KR"/>
                </w:rPr>
                <w:t>0.1%</w:t>
              </w:r>
            </w:ins>
          </w:p>
        </w:tc>
        <w:tc>
          <w:tcPr>
            <w:tcW w:w="1060" w:type="dxa"/>
            <w:tcBorders>
              <w:top w:val="nil"/>
              <w:left w:val="nil"/>
              <w:bottom w:val="single" w:sz="8" w:space="0" w:color="auto"/>
              <w:right w:val="nil"/>
            </w:tcBorders>
            <w:shd w:val="clear" w:color="auto" w:fill="auto"/>
            <w:noWrap/>
            <w:vAlign w:val="bottom"/>
            <w:hideMark/>
            <w:tcPrChange w:id="3039" w:author="HendryHendry/선임연구원/Convergence(연)ATS그룹(hendry.hendry" w:date="2011-11-17T13:54:00Z">
              <w:tcPr>
                <w:tcW w:w="1060" w:type="dxa"/>
                <w:tcBorders>
                  <w:top w:val="nil"/>
                  <w:left w:val="nil"/>
                  <w:bottom w:val="single" w:sz="8" w:space="0" w:color="auto"/>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040" w:author="HendryHendry/선임연구원/Convergence(연)ATS그룹(hendry.hendry" w:date="2011-11-17T13:54:00Z"/>
                <w:rFonts w:ascii="Arial" w:eastAsia="Gulim" w:hAnsi="Arial" w:cs="Arial"/>
                <w:color w:val="808080"/>
                <w:sz w:val="18"/>
                <w:szCs w:val="18"/>
                <w:lang w:eastAsia="ko-KR"/>
              </w:rPr>
            </w:pPr>
            <w:ins w:id="3041" w:author="HendryHendry/선임연구원/Convergence(연)ATS그룹(hendry.hendry" w:date="2011-11-17T13:54:00Z">
              <w:r w:rsidRPr="00EC02C3">
                <w:rPr>
                  <w:rFonts w:ascii="Arial" w:eastAsia="Gulim" w:hAnsi="Arial" w:cs="Arial"/>
                  <w:color w:val="808080"/>
                  <w:sz w:val="18"/>
                  <w:szCs w:val="18"/>
                  <w:lang w:eastAsia="ko-KR"/>
                </w:rPr>
                <w:t>0.1%</w:t>
              </w:r>
            </w:ins>
          </w:p>
        </w:tc>
        <w:tc>
          <w:tcPr>
            <w:tcW w:w="1060" w:type="dxa"/>
            <w:tcBorders>
              <w:top w:val="nil"/>
              <w:left w:val="nil"/>
              <w:bottom w:val="single" w:sz="8" w:space="0" w:color="auto"/>
              <w:right w:val="single" w:sz="8" w:space="0" w:color="auto"/>
            </w:tcBorders>
            <w:shd w:val="clear" w:color="auto" w:fill="auto"/>
            <w:noWrap/>
            <w:vAlign w:val="bottom"/>
            <w:hideMark/>
            <w:tcPrChange w:id="3042" w:author="HendryHendry/선임연구원/Convergence(연)ATS그룹(hendry.hendry" w:date="2011-11-17T13:54:00Z">
              <w:tcPr>
                <w:tcW w:w="1060" w:type="dxa"/>
                <w:tcBorders>
                  <w:top w:val="nil"/>
                  <w:left w:val="nil"/>
                  <w:bottom w:val="single" w:sz="8" w:space="0" w:color="auto"/>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043" w:author="HendryHendry/선임연구원/Convergence(연)ATS그룹(hendry.hendry" w:date="2011-11-17T13:54:00Z"/>
                <w:rFonts w:ascii="Arial" w:eastAsia="Gulim" w:hAnsi="Arial" w:cs="Arial"/>
                <w:color w:val="808080"/>
                <w:sz w:val="18"/>
                <w:szCs w:val="18"/>
                <w:lang w:eastAsia="ko-KR"/>
              </w:rPr>
            </w:pPr>
            <w:ins w:id="3044" w:author="HendryHendry/선임연구원/Convergence(연)ATS그룹(hendry.hendry" w:date="2011-11-17T13:54:00Z">
              <w:r w:rsidRPr="00EC02C3">
                <w:rPr>
                  <w:rFonts w:ascii="Arial" w:eastAsia="Gulim" w:hAnsi="Arial" w:cs="Arial"/>
                  <w:color w:val="808080"/>
                  <w:sz w:val="18"/>
                  <w:szCs w:val="18"/>
                  <w:lang w:eastAsia="ko-KR"/>
                </w:rPr>
                <w:t>0.1%</w:t>
              </w:r>
            </w:ins>
          </w:p>
        </w:tc>
        <w:tc>
          <w:tcPr>
            <w:tcW w:w="1060" w:type="dxa"/>
            <w:tcBorders>
              <w:top w:val="nil"/>
              <w:left w:val="nil"/>
              <w:bottom w:val="single" w:sz="8" w:space="0" w:color="auto"/>
              <w:right w:val="nil"/>
            </w:tcBorders>
            <w:shd w:val="clear" w:color="auto" w:fill="auto"/>
            <w:noWrap/>
            <w:vAlign w:val="bottom"/>
            <w:hideMark/>
            <w:tcPrChange w:id="3045" w:author="HendryHendry/선임연구원/Convergence(연)ATS그룹(hendry.hendry" w:date="2011-11-17T13:54:00Z">
              <w:tcPr>
                <w:tcW w:w="1060" w:type="dxa"/>
                <w:tcBorders>
                  <w:top w:val="nil"/>
                  <w:left w:val="nil"/>
                  <w:bottom w:val="single" w:sz="8" w:space="0" w:color="auto"/>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046" w:author="HendryHendry/선임연구원/Convergence(연)ATS그룹(hendry.hendry" w:date="2011-11-17T13:54:00Z"/>
                <w:rFonts w:ascii="Arial" w:eastAsia="Gulim" w:hAnsi="Arial" w:cs="Arial"/>
                <w:color w:val="808080"/>
                <w:sz w:val="18"/>
                <w:szCs w:val="18"/>
                <w:lang w:eastAsia="ko-KR"/>
              </w:rPr>
            </w:pPr>
            <w:ins w:id="3047" w:author="HendryHendry/선임연구원/Convergence(연)ATS그룹(hendry.hendry" w:date="2011-11-17T13:54:00Z">
              <w:r w:rsidRPr="00EC02C3">
                <w:rPr>
                  <w:rFonts w:ascii="Arial" w:eastAsia="Gulim" w:hAnsi="Arial" w:cs="Arial"/>
                  <w:color w:val="808080"/>
                  <w:sz w:val="18"/>
                  <w:szCs w:val="18"/>
                  <w:lang w:eastAsia="ko-KR"/>
                </w:rPr>
                <w:t>0.1%</w:t>
              </w:r>
            </w:ins>
          </w:p>
        </w:tc>
        <w:tc>
          <w:tcPr>
            <w:tcW w:w="1060" w:type="dxa"/>
            <w:tcBorders>
              <w:top w:val="nil"/>
              <w:left w:val="nil"/>
              <w:bottom w:val="single" w:sz="8" w:space="0" w:color="auto"/>
              <w:right w:val="nil"/>
            </w:tcBorders>
            <w:shd w:val="clear" w:color="auto" w:fill="auto"/>
            <w:noWrap/>
            <w:vAlign w:val="bottom"/>
            <w:hideMark/>
            <w:tcPrChange w:id="3048" w:author="HendryHendry/선임연구원/Convergence(연)ATS그룹(hendry.hendry" w:date="2011-11-17T13:54:00Z">
              <w:tcPr>
                <w:tcW w:w="1060" w:type="dxa"/>
                <w:tcBorders>
                  <w:top w:val="nil"/>
                  <w:left w:val="nil"/>
                  <w:bottom w:val="single" w:sz="8" w:space="0" w:color="auto"/>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049" w:author="HendryHendry/선임연구원/Convergence(연)ATS그룹(hendry.hendry" w:date="2011-11-17T13:54:00Z"/>
                <w:rFonts w:ascii="Arial" w:eastAsia="Gulim" w:hAnsi="Arial" w:cs="Arial"/>
                <w:color w:val="808080"/>
                <w:sz w:val="18"/>
                <w:szCs w:val="18"/>
                <w:lang w:eastAsia="ko-KR"/>
              </w:rPr>
            </w:pPr>
            <w:ins w:id="3050" w:author="HendryHendry/선임연구원/Convergence(연)ATS그룹(hendry.hendry" w:date="2011-11-17T13:54:00Z">
              <w:r w:rsidRPr="00EC02C3">
                <w:rPr>
                  <w:rFonts w:ascii="Arial" w:eastAsia="Gulim" w:hAnsi="Arial" w:cs="Arial"/>
                  <w:color w:val="808080"/>
                  <w:sz w:val="18"/>
                  <w:szCs w:val="18"/>
                  <w:lang w:eastAsia="ko-KR"/>
                </w:rPr>
                <w:t>0.1%</w:t>
              </w:r>
            </w:ins>
          </w:p>
        </w:tc>
        <w:tc>
          <w:tcPr>
            <w:tcW w:w="1060" w:type="dxa"/>
            <w:tcBorders>
              <w:top w:val="nil"/>
              <w:left w:val="nil"/>
              <w:bottom w:val="single" w:sz="8" w:space="0" w:color="auto"/>
              <w:right w:val="single" w:sz="8" w:space="0" w:color="auto"/>
            </w:tcBorders>
            <w:shd w:val="clear" w:color="auto" w:fill="auto"/>
            <w:noWrap/>
            <w:vAlign w:val="bottom"/>
            <w:hideMark/>
            <w:tcPrChange w:id="3051" w:author="HendryHendry/선임연구원/Convergence(연)ATS그룹(hendry.hendry" w:date="2011-11-17T13:54:00Z">
              <w:tcPr>
                <w:tcW w:w="1060" w:type="dxa"/>
                <w:tcBorders>
                  <w:top w:val="nil"/>
                  <w:left w:val="nil"/>
                  <w:bottom w:val="single" w:sz="8" w:space="0" w:color="auto"/>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052" w:author="HendryHendry/선임연구원/Convergence(연)ATS그룹(hendry.hendry" w:date="2011-11-17T13:54:00Z"/>
                <w:rFonts w:ascii="Arial" w:eastAsia="Gulim" w:hAnsi="Arial" w:cs="Arial"/>
                <w:color w:val="808080"/>
                <w:sz w:val="18"/>
                <w:szCs w:val="18"/>
                <w:lang w:eastAsia="ko-KR"/>
              </w:rPr>
            </w:pPr>
            <w:ins w:id="3053" w:author="HendryHendry/선임연구원/Convergence(연)ATS그룹(hendry.hendry" w:date="2011-11-17T13:54:00Z">
              <w:r w:rsidRPr="00EC02C3">
                <w:rPr>
                  <w:rFonts w:ascii="Arial" w:eastAsia="Gulim" w:hAnsi="Arial" w:cs="Arial"/>
                  <w:color w:val="808080"/>
                  <w:sz w:val="18"/>
                  <w:szCs w:val="18"/>
                  <w:lang w:eastAsia="ko-KR"/>
                </w:rPr>
                <w:t>0.1%</w:t>
              </w:r>
            </w:ins>
          </w:p>
        </w:tc>
      </w:tr>
      <w:tr w:rsidR="00EC02C3" w:rsidRPr="00EC02C3" w:rsidTr="00EC02C3">
        <w:trPr>
          <w:trHeight w:val="240"/>
          <w:jc w:val="center"/>
          <w:ins w:id="3054" w:author="HendryHendry/선임연구원/Convergence(연)ATS그룹(hendry.hendry" w:date="2011-11-17T13:54:00Z"/>
          <w:trPrChange w:id="3055" w:author="HendryHendry/선임연구원/Convergence(연)ATS그룹(hendry.hendry" w:date="2011-11-17T13:54:00Z">
            <w:trPr>
              <w:trHeight w:val="240"/>
            </w:trPr>
          </w:trPrChange>
        </w:trPr>
        <w:tc>
          <w:tcPr>
            <w:tcW w:w="1300" w:type="dxa"/>
            <w:tcBorders>
              <w:top w:val="nil"/>
              <w:left w:val="single" w:sz="8" w:space="0" w:color="auto"/>
              <w:bottom w:val="nil"/>
              <w:right w:val="single" w:sz="8" w:space="0" w:color="auto"/>
            </w:tcBorders>
            <w:shd w:val="clear" w:color="auto" w:fill="auto"/>
            <w:noWrap/>
            <w:vAlign w:val="bottom"/>
            <w:hideMark/>
            <w:tcPrChange w:id="3056" w:author="HendryHendry/선임연구원/Convergence(연)ATS그룹(hendry.hendry" w:date="2011-11-17T13:54:00Z">
              <w:tcPr>
                <w:tcW w:w="1300" w:type="dxa"/>
                <w:tcBorders>
                  <w:top w:val="nil"/>
                  <w:left w:val="single" w:sz="8" w:space="0" w:color="auto"/>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textAlignment w:val="auto"/>
              <w:rPr>
                <w:ins w:id="3057" w:author="HendryHendry/선임연구원/Convergence(연)ATS그룹(hendry.hendry" w:date="2011-11-17T13:54:00Z"/>
                <w:rFonts w:ascii="Arial" w:eastAsia="Gulim" w:hAnsi="Arial" w:cs="Arial"/>
                <w:color w:val="000000"/>
                <w:sz w:val="18"/>
                <w:szCs w:val="18"/>
                <w:lang w:eastAsia="ko-KR"/>
              </w:rPr>
            </w:pPr>
            <w:ins w:id="3058" w:author="HendryHendry/선임연구원/Convergence(연)ATS그룹(hendry.hendry" w:date="2011-11-17T13:54:00Z">
              <w:r w:rsidRPr="00EC02C3">
                <w:rPr>
                  <w:rFonts w:ascii="Arial" w:eastAsia="Gulim" w:hAnsi="Arial" w:cs="Arial"/>
                  <w:color w:val="000000"/>
                  <w:sz w:val="18"/>
                  <w:szCs w:val="18"/>
                  <w:lang w:eastAsia="ko-KR"/>
                </w:rPr>
                <w:t>Enc Time[%]</w:t>
              </w:r>
            </w:ins>
          </w:p>
        </w:tc>
        <w:tc>
          <w:tcPr>
            <w:tcW w:w="3180" w:type="dxa"/>
            <w:gridSpan w:val="3"/>
            <w:tcBorders>
              <w:top w:val="nil"/>
              <w:left w:val="nil"/>
              <w:bottom w:val="nil"/>
              <w:right w:val="single" w:sz="8" w:space="0" w:color="000000"/>
            </w:tcBorders>
            <w:shd w:val="clear" w:color="auto" w:fill="auto"/>
            <w:noWrap/>
            <w:vAlign w:val="bottom"/>
            <w:hideMark/>
            <w:tcPrChange w:id="3059" w:author="HendryHendry/선임연구원/Convergence(연)ATS그룹(hendry.hendry" w:date="2011-11-17T13:54:00Z">
              <w:tcPr>
                <w:tcW w:w="3180" w:type="dxa"/>
                <w:gridSpan w:val="3"/>
                <w:tcBorders>
                  <w:top w:val="nil"/>
                  <w:left w:val="nil"/>
                  <w:bottom w:val="nil"/>
                  <w:right w:val="single" w:sz="8" w:space="0" w:color="000000"/>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060" w:author="HendryHendry/선임연구원/Convergence(연)ATS그룹(hendry.hendry" w:date="2011-11-17T13:54:00Z"/>
                <w:rFonts w:ascii="Arial" w:eastAsia="Gulim" w:hAnsi="Arial" w:cs="Arial"/>
                <w:color w:val="000000"/>
                <w:sz w:val="18"/>
                <w:szCs w:val="18"/>
                <w:lang w:eastAsia="ko-KR"/>
              </w:rPr>
            </w:pPr>
            <w:ins w:id="3061" w:author="HendryHendry/선임연구원/Convergence(연)ATS그룹(hendry.hendry" w:date="2011-11-17T13:54:00Z">
              <w:r w:rsidRPr="00EC02C3">
                <w:rPr>
                  <w:rFonts w:ascii="Arial" w:eastAsia="Gulim" w:hAnsi="Arial" w:cs="Arial"/>
                  <w:color w:val="000000"/>
                  <w:sz w:val="18"/>
                  <w:szCs w:val="18"/>
                  <w:lang w:eastAsia="ko-KR"/>
                </w:rPr>
                <w:t>100%</w:t>
              </w:r>
            </w:ins>
          </w:p>
        </w:tc>
        <w:tc>
          <w:tcPr>
            <w:tcW w:w="3180" w:type="dxa"/>
            <w:gridSpan w:val="3"/>
            <w:tcBorders>
              <w:top w:val="nil"/>
              <w:left w:val="nil"/>
              <w:bottom w:val="nil"/>
              <w:right w:val="single" w:sz="8" w:space="0" w:color="000000"/>
            </w:tcBorders>
            <w:shd w:val="clear" w:color="auto" w:fill="auto"/>
            <w:noWrap/>
            <w:vAlign w:val="bottom"/>
            <w:hideMark/>
            <w:tcPrChange w:id="3062" w:author="HendryHendry/선임연구원/Convergence(연)ATS그룹(hendry.hendry" w:date="2011-11-17T13:54:00Z">
              <w:tcPr>
                <w:tcW w:w="3180" w:type="dxa"/>
                <w:gridSpan w:val="3"/>
                <w:tcBorders>
                  <w:top w:val="nil"/>
                  <w:left w:val="nil"/>
                  <w:bottom w:val="nil"/>
                  <w:right w:val="single" w:sz="8" w:space="0" w:color="000000"/>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063" w:author="HendryHendry/선임연구원/Convergence(연)ATS그룹(hendry.hendry" w:date="2011-11-17T13:54:00Z"/>
                <w:rFonts w:ascii="Arial" w:eastAsia="Gulim" w:hAnsi="Arial" w:cs="Arial"/>
                <w:color w:val="000000"/>
                <w:sz w:val="18"/>
                <w:szCs w:val="18"/>
                <w:lang w:eastAsia="ko-KR"/>
              </w:rPr>
            </w:pPr>
            <w:ins w:id="3064" w:author="HendryHendry/선임연구원/Convergence(연)ATS그룹(hendry.hendry" w:date="2011-11-17T13:54:00Z">
              <w:r w:rsidRPr="00EC02C3">
                <w:rPr>
                  <w:rFonts w:ascii="Arial" w:eastAsia="Gulim" w:hAnsi="Arial" w:cs="Arial"/>
                  <w:color w:val="000000"/>
                  <w:sz w:val="18"/>
                  <w:szCs w:val="18"/>
                  <w:lang w:eastAsia="ko-KR"/>
                </w:rPr>
                <w:t>100%</w:t>
              </w:r>
            </w:ins>
          </w:p>
        </w:tc>
      </w:tr>
      <w:tr w:rsidR="00EC02C3" w:rsidRPr="00EC02C3" w:rsidTr="00EC02C3">
        <w:trPr>
          <w:trHeight w:val="255"/>
          <w:jc w:val="center"/>
          <w:ins w:id="3065" w:author="HendryHendry/선임연구원/Convergence(연)ATS그룹(hendry.hendry" w:date="2011-11-17T13:54:00Z"/>
          <w:trPrChange w:id="3066" w:author="HendryHendry/선임연구원/Convergence(연)ATS그룹(hendry.hendry" w:date="2011-11-17T13:54:00Z">
            <w:trPr>
              <w:trHeight w:val="255"/>
            </w:trPr>
          </w:trPrChange>
        </w:trPr>
        <w:tc>
          <w:tcPr>
            <w:tcW w:w="1300" w:type="dxa"/>
            <w:tcBorders>
              <w:top w:val="nil"/>
              <w:left w:val="single" w:sz="8" w:space="0" w:color="auto"/>
              <w:bottom w:val="single" w:sz="8" w:space="0" w:color="auto"/>
              <w:right w:val="single" w:sz="8" w:space="0" w:color="auto"/>
            </w:tcBorders>
            <w:shd w:val="clear" w:color="auto" w:fill="auto"/>
            <w:noWrap/>
            <w:vAlign w:val="bottom"/>
            <w:hideMark/>
            <w:tcPrChange w:id="3067" w:author="HendryHendry/선임연구원/Convergence(연)ATS그룹(hendry.hendry" w:date="2011-11-17T13:54:00Z">
              <w:tcPr>
                <w:tcW w:w="1300" w:type="dxa"/>
                <w:tcBorders>
                  <w:top w:val="nil"/>
                  <w:left w:val="single" w:sz="8" w:space="0" w:color="auto"/>
                  <w:bottom w:val="single" w:sz="8" w:space="0" w:color="auto"/>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textAlignment w:val="auto"/>
              <w:rPr>
                <w:ins w:id="3068" w:author="HendryHendry/선임연구원/Convergence(연)ATS그룹(hendry.hendry" w:date="2011-11-17T13:54:00Z"/>
                <w:rFonts w:ascii="Arial" w:eastAsia="Gulim" w:hAnsi="Arial" w:cs="Arial"/>
                <w:color w:val="000000"/>
                <w:sz w:val="18"/>
                <w:szCs w:val="18"/>
                <w:lang w:eastAsia="ko-KR"/>
              </w:rPr>
            </w:pPr>
            <w:ins w:id="3069" w:author="HendryHendry/선임연구원/Convergence(연)ATS그룹(hendry.hendry" w:date="2011-11-17T13:54:00Z">
              <w:r w:rsidRPr="00EC02C3">
                <w:rPr>
                  <w:rFonts w:ascii="Arial" w:eastAsia="Gulim" w:hAnsi="Arial" w:cs="Arial"/>
                  <w:color w:val="000000"/>
                  <w:sz w:val="18"/>
                  <w:szCs w:val="18"/>
                  <w:lang w:eastAsia="ko-KR"/>
                </w:rPr>
                <w:t>Dec Time[%]</w:t>
              </w:r>
            </w:ins>
          </w:p>
        </w:tc>
        <w:tc>
          <w:tcPr>
            <w:tcW w:w="3180" w:type="dxa"/>
            <w:gridSpan w:val="3"/>
            <w:tcBorders>
              <w:top w:val="nil"/>
              <w:left w:val="nil"/>
              <w:bottom w:val="single" w:sz="8" w:space="0" w:color="auto"/>
              <w:right w:val="single" w:sz="8" w:space="0" w:color="000000"/>
            </w:tcBorders>
            <w:shd w:val="clear" w:color="auto" w:fill="auto"/>
            <w:noWrap/>
            <w:vAlign w:val="bottom"/>
            <w:hideMark/>
            <w:tcPrChange w:id="3070" w:author="HendryHendry/선임연구원/Convergence(연)ATS그룹(hendry.hendry" w:date="2011-11-17T13:54:00Z">
              <w:tcPr>
                <w:tcW w:w="3180" w:type="dxa"/>
                <w:gridSpan w:val="3"/>
                <w:tcBorders>
                  <w:top w:val="nil"/>
                  <w:left w:val="nil"/>
                  <w:bottom w:val="single" w:sz="8" w:space="0" w:color="auto"/>
                  <w:right w:val="single" w:sz="8" w:space="0" w:color="000000"/>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071" w:author="HendryHendry/선임연구원/Convergence(연)ATS그룹(hendry.hendry" w:date="2011-11-17T13:54:00Z"/>
                <w:rFonts w:ascii="Arial" w:eastAsia="Gulim" w:hAnsi="Arial" w:cs="Arial"/>
                <w:color w:val="000000"/>
                <w:sz w:val="18"/>
                <w:szCs w:val="18"/>
                <w:lang w:eastAsia="ko-KR"/>
              </w:rPr>
            </w:pPr>
            <w:ins w:id="3072" w:author="HendryHendry/선임연구원/Convergence(연)ATS그룹(hendry.hendry" w:date="2011-11-17T13:54:00Z">
              <w:r w:rsidRPr="00EC02C3">
                <w:rPr>
                  <w:rFonts w:ascii="Arial" w:eastAsia="Gulim" w:hAnsi="Arial" w:cs="Arial"/>
                  <w:color w:val="000000"/>
                  <w:sz w:val="18"/>
                  <w:szCs w:val="18"/>
                  <w:lang w:eastAsia="ko-KR"/>
                </w:rPr>
                <w:t>96%</w:t>
              </w:r>
            </w:ins>
          </w:p>
        </w:tc>
        <w:tc>
          <w:tcPr>
            <w:tcW w:w="3180" w:type="dxa"/>
            <w:gridSpan w:val="3"/>
            <w:tcBorders>
              <w:top w:val="nil"/>
              <w:left w:val="nil"/>
              <w:bottom w:val="single" w:sz="8" w:space="0" w:color="auto"/>
              <w:right w:val="single" w:sz="8" w:space="0" w:color="000000"/>
            </w:tcBorders>
            <w:shd w:val="clear" w:color="auto" w:fill="auto"/>
            <w:noWrap/>
            <w:vAlign w:val="bottom"/>
            <w:hideMark/>
            <w:tcPrChange w:id="3073" w:author="HendryHendry/선임연구원/Convergence(연)ATS그룹(hendry.hendry" w:date="2011-11-17T13:54:00Z">
              <w:tcPr>
                <w:tcW w:w="3180" w:type="dxa"/>
                <w:gridSpan w:val="3"/>
                <w:tcBorders>
                  <w:top w:val="nil"/>
                  <w:left w:val="nil"/>
                  <w:bottom w:val="single" w:sz="8" w:space="0" w:color="auto"/>
                  <w:right w:val="single" w:sz="8" w:space="0" w:color="000000"/>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074" w:author="HendryHendry/선임연구원/Convergence(연)ATS그룹(hendry.hendry" w:date="2011-11-17T13:54:00Z"/>
                <w:rFonts w:ascii="Arial" w:eastAsia="Gulim" w:hAnsi="Arial" w:cs="Arial"/>
                <w:color w:val="000000"/>
                <w:sz w:val="18"/>
                <w:szCs w:val="18"/>
                <w:lang w:eastAsia="ko-KR"/>
              </w:rPr>
            </w:pPr>
            <w:ins w:id="3075" w:author="HendryHendry/선임연구원/Convergence(연)ATS그룹(hendry.hendry" w:date="2011-11-17T13:54:00Z">
              <w:r w:rsidRPr="00EC02C3">
                <w:rPr>
                  <w:rFonts w:ascii="Arial" w:eastAsia="Gulim" w:hAnsi="Arial" w:cs="Arial"/>
                  <w:color w:val="000000"/>
                  <w:sz w:val="18"/>
                  <w:szCs w:val="18"/>
                  <w:lang w:eastAsia="ko-KR"/>
                </w:rPr>
                <w:t>99%</w:t>
              </w:r>
            </w:ins>
          </w:p>
        </w:tc>
      </w:tr>
    </w:tbl>
    <w:p w:rsidR="00F37603" w:rsidRDefault="00F37603">
      <w:pPr>
        <w:jc w:val="center"/>
        <w:rPr>
          <w:ins w:id="3076" w:author="HendryHendry/선임연구원/Convergence(연)ATS그룹(hendry.hendry" w:date="2011-11-17T13:52:00Z"/>
          <w:szCs w:val="22"/>
          <w:lang w:eastAsia="ko-KR"/>
        </w:rPr>
      </w:pPr>
    </w:p>
    <w:p w:rsidR="00EC02C3" w:rsidRDefault="00EC02C3" w:rsidP="00EC02C3">
      <w:pPr>
        <w:jc w:val="both"/>
        <w:rPr>
          <w:ins w:id="3077" w:author="HendryHendry/선임연구원/Convergence(연)ATS그룹(hendry.hendry" w:date="2011-11-18T13:11:00Z"/>
          <w:szCs w:val="22"/>
          <w:lang w:eastAsia="ko-KR"/>
        </w:rPr>
      </w:pPr>
      <w:moveToRangeStart w:id="3078" w:author="HendryHendry/선임연구원/Convergence(연)ATS그룹(hendry.hendry" w:date="2011-11-17T13:54:00Z" w:name="move309301410"/>
      <w:moveTo w:id="3079" w:author="HendryHendry/선임연구원/Convergence(연)ATS그룹(hendry.hendry" w:date="2011-11-17T13:54:00Z">
        <w:r>
          <w:rPr>
            <w:szCs w:val="22"/>
            <w:lang w:eastAsia="ko-KR"/>
          </w:rPr>
          <w:t>Overall</w:t>
        </w:r>
      </w:moveTo>
      <w:ins w:id="3080" w:author="HendryHendry/선임연구원/Convergence(연)ATS그룹(hendry.hendry" w:date="2011-11-17T13:54:00Z">
        <w:r>
          <w:rPr>
            <w:rFonts w:hint="eastAsia"/>
            <w:szCs w:val="22"/>
            <w:lang w:eastAsia="ko-KR"/>
          </w:rPr>
          <w:t xml:space="preserve"> for random access cases</w:t>
        </w:r>
      </w:ins>
      <w:moveTo w:id="3081" w:author="HendryHendry/선임연구원/Convergence(연)ATS그룹(hendry.hendry" w:date="2011-11-17T13:54:00Z">
        <w:r>
          <w:rPr>
            <w:szCs w:val="22"/>
            <w:lang w:eastAsia="ko-KR"/>
          </w:rPr>
          <w:t xml:space="preserve">, the overhead bit for the proposed ERPS </w:t>
        </w:r>
        <w:r>
          <w:rPr>
            <w:rFonts w:hint="eastAsia"/>
            <w:szCs w:val="22"/>
            <w:lang w:eastAsia="ko-KR"/>
          </w:rPr>
          <w:t>scheme is 0.1%</w:t>
        </w:r>
        <w:del w:id="3082" w:author="HendryHendry/선임연구원/Convergence(연)ATS그룹(hendry.hendry" w:date="2011-11-17T13:55:00Z">
          <w:r w:rsidDel="00EC02C3">
            <w:rPr>
              <w:rFonts w:hint="eastAsia"/>
              <w:szCs w:val="22"/>
              <w:lang w:eastAsia="ko-KR"/>
            </w:rPr>
            <w:delText xml:space="preserve"> for random access settings</w:delText>
          </w:r>
        </w:del>
        <w:r>
          <w:rPr>
            <w:rFonts w:hint="eastAsia"/>
            <w:szCs w:val="22"/>
            <w:lang w:eastAsia="ko-KR"/>
          </w:rPr>
          <w:t xml:space="preserve">. </w:t>
        </w:r>
        <w:r>
          <w:rPr>
            <w:szCs w:val="22"/>
            <w:lang w:eastAsia="ko-KR"/>
          </w:rPr>
          <w:t>T</w:t>
        </w:r>
        <w:r>
          <w:rPr>
            <w:rFonts w:hint="eastAsia"/>
            <w:szCs w:val="22"/>
            <w:lang w:eastAsia="ko-KR"/>
          </w:rPr>
          <w:t>he overhead is relatively more visible for sequence with smaller resolution (class C and D).</w:t>
        </w:r>
      </w:moveTo>
      <w:ins w:id="3083" w:author="HendryHendry/선임연구원/Convergence(연)ATS그룹(hendry.hendry" w:date="2011-11-17T13:55:00Z">
        <w:r>
          <w:rPr>
            <w:rFonts w:hint="eastAsia"/>
            <w:szCs w:val="22"/>
            <w:lang w:eastAsia="ko-KR"/>
          </w:rPr>
          <w:t xml:space="preserve"> It is also worth to note that the use of frame number does not add any significant overhead as it is shown that with or </w:t>
        </w:r>
        <w:r>
          <w:rPr>
            <w:szCs w:val="22"/>
            <w:lang w:eastAsia="ko-KR"/>
          </w:rPr>
          <w:t>without</w:t>
        </w:r>
        <w:r>
          <w:rPr>
            <w:rFonts w:hint="eastAsia"/>
            <w:szCs w:val="22"/>
            <w:lang w:eastAsia="ko-KR"/>
          </w:rPr>
          <w:t xml:space="preserve"> frame number, the average bit-rate increase is still the same.</w:t>
        </w:r>
      </w:ins>
    </w:p>
    <w:p w:rsidR="0015436B" w:rsidRDefault="0015436B" w:rsidP="00EC02C3">
      <w:pPr>
        <w:jc w:val="both"/>
        <w:rPr>
          <w:ins w:id="3084" w:author="HendryHendry/선임연구원/Convergence(연)ATS그룹(hendry.hendry" w:date="2011-11-18T13:14:00Z"/>
          <w:szCs w:val="22"/>
          <w:lang w:eastAsia="ko-KR"/>
        </w:rPr>
      </w:pPr>
      <w:ins w:id="3085" w:author="HendryHendry/선임연구원/Convergence(연)ATS그룹(hendry.hendry" w:date="2011-11-18T13:15:00Z">
        <w:r>
          <w:rPr>
            <w:rFonts w:hint="eastAsia"/>
            <w:szCs w:val="22"/>
            <w:lang w:eastAsia="ko-KR"/>
          </w:rPr>
          <w:t>The signaling scheme of t</w:t>
        </w:r>
      </w:ins>
      <w:ins w:id="3086" w:author="HendryHendry/선임연구원/Convergence(연)ATS그룹(hendry.hendry" w:date="2011-11-18T13:14:00Z">
        <w:r>
          <w:rPr>
            <w:rFonts w:hint="eastAsia"/>
            <w:szCs w:val="22"/>
            <w:lang w:eastAsia="ko-KR"/>
          </w:rPr>
          <w:t>he proposed ERPS without frame number, whose results shown in Table 12, is slightly more efficient</w:t>
        </w:r>
      </w:ins>
      <w:ins w:id="3087" w:author="HendryHendry/선임연구원/Convergence(연)ATS그룹(hendry.hendry" w:date="2011-11-18T13:15:00Z">
        <w:r>
          <w:rPr>
            <w:rFonts w:hint="eastAsia"/>
            <w:szCs w:val="22"/>
            <w:lang w:eastAsia="ko-KR"/>
          </w:rPr>
          <w:t xml:space="preserve"> than that of the current ERPS in AHG21. </w:t>
        </w:r>
      </w:ins>
      <w:ins w:id="3088" w:author="HendryHendry/선임연구원/Convergence(연)ATS그룹(hendry.hendry" w:date="2011-11-18T13:16:00Z">
        <w:r>
          <w:rPr>
            <w:rFonts w:hint="eastAsia"/>
            <w:szCs w:val="22"/>
            <w:lang w:eastAsia="ko-KR"/>
          </w:rPr>
          <w:t xml:space="preserve">This can be easily observed by comparing performance loss due to overhead bit for signaling for sequences in class C and D. </w:t>
        </w:r>
      </w:ins>
      <w:ins w:id="3089" w:author="HendryHendry/선임연구원/Convergence(연)ATS그룹(hendry.hendry" w:date="2011-11-18T13:17:00Z">
        <w:r>
          <w:rPr>
            <w:rFonts w:hint="eastAsia"/>
            <w:szCs w:val="22"/>
            <w:lang w:eastAsia="ko-KR"/>
          </w:rPr>
          <w:t>Please see attached spreadsheets JCTVC-G166_</w:t>
        </w:r>
        <w:r w:rsidRPr="0015436B">
          <w:rPr>
            <w:szCs w:val="22"/>
            <w:lang w:eastAsia="ko-KR"/>
          </w:rPr>
          <w:t>OLC_WithoutFrameNum</w:t>
        </w:r>
      </w:ins>
      <w:ins w:id="3090" w:author="HendryHendry/선임연구원/Convergence(연)ATS그룹(hendry.hendry" w:date="2011-11-18T13:18:00Z">
        <w:r>
          <w:rPr>
            <w:rFonts w:hint="eastAsia"/>
            <w:szCs w:val="22"/>
            <w:lang w:eastAsia="ko-KR"/>
          </w:rPr>
          <w:t>.xlsx</w:t>
        </w:r>
      </w:ins>
      <w:ins w:id="3091" w:author="HendryHendry/선임연구원/Convergence(연)ATS그룹(hendry.hendry" w:date="2011-11-18T13:17:00Z">
        <w:r>
          <w:rPr>
            <w:rFonts w:hint="eastAsia"/>
            <w:szCs w:val="22"/>
            <w:lang w:eastAsia="ko-KR"/>
          </w:rPr>
          <w:t xml:space="preserve"> and JCTVC-G166</w:t>
        </w:r>
      </w:ins>
      <w:ins w:id="3092" w:author="HendryHendry/선임연구원/Convergence(연)ATS그룹(hendry.hendry" w:date="2011-11-18T13:18:00Z">
        <w:r w:rsidRPr="0015436B">
          <w:rPr>
            <w:szCs w:val="22"/>
            <w:lang w:eastAsia="ko-KR"/>
          </w:rPr>
          <w:t>_HM4.0-Dev.vs.ERPSinAHG21</w:t>
        </w:r>
        <w:r>
          <w:rPr>
            <w:rFonts w:hint="eastAsia"/>
            <w:szCs w:val="22"/>
            <w:lang w:eastAsia="ko-KR"/>
          </w:rPr>
          <w:t>.xlsx</w:t>
        </w:r>
      </w:ins>
    </w:p>
    <w:p w:rsidR="00EC02C3" w:rsidRDefault="0015436B" w:rsidP="00EC02C3">
      <w:pPr>
        <w:jc w:val="both"/>
        <w:rPr>
          <w:ins w:id="3093" w:author="HendryHendry/선임연구원/Convergence(연)ATS그룹(hendry.hendry" w:date="2011-11-18T13:18:00Z"/>
          <w:szCs w:val="22"/>
          <w:lang w:eastAsia="ko-KR"/>
        </w:rPr>
      </w:pPr>
      <w:ins w:id="3094" w:author="HendryHendry/선임연구원/Convergence(연)ATS그룹(hendry.hendry" w:date="2011-11-18T13:18:00Z">
        <w:r>
          <w:rPr>
            <w:rFonts w:hint="eastAsia"/>
            <w:szCs w:val="22"/>
            <w:lang w:eastAsia="ko-KR"/>
          </w:rPr>
          <w:t>F</w:t>
        </w:r>
      </w:ins>
      <w:ins w:id="3095" w:author="HendryHendry/선임연구원/Convergence(연)ATS그룹(hendry.hendry" w:date="2011-11-17T13:56:00Z">
        <w:r w:rsidR="00EC02C3">
          <w:rPr>
            <w:rFonts w:hint="eastAsia"/>
            <w:szCs w:val="22"/>
            <w:lang w:eastAsia="ko-KR"/>
          </w:rPr>
          <w:t xml:space="preserve">or low delay case where only OLC is signaled, there is no change in the </w:t>
        </w:r>
        <w:r w:rsidR="00EC02C3">
          <w:rPr>
            <w:szCs w:val="22"/>
            <w:lang w:eastAsia="ko-KR"/>
          </w:rPr>
          <w:t>average</w:t>
        </w:r>
        <w:r w:rsidR="00EC02C3">
          <w:rPr>
            <w:rFonts w:hint="eastAsia"/>
            <w:szCs w:val="22"/>
            <w:lang w:eastAsia="ko-KR"/>
          </w:rPr>
          <w:t xml:space="preserve"> output bit-rate</w:t>
        </w:r>
      </w:ins>
      <w:ins w:id="3096" w:author="HendryHendry/선임연구원/Convergence(연)ATS그룹(hendry.hendry" w:date="2011-11-18T13:18:00Z">
        <w:r>
          <w:rPr>
            <w:rFonts w:hint="eastAsia"/>
            <w:szCs w:val="22"/>
            <w:lang w:eastAsia="ko-KR"/>
          </w:rPr>
          <w:t xml:space="preserve"> as demonstrated by the result shown in Table 13.</w:t>
        </w:r>
      </w:ins>
    </w:p>
    <w:p w:rsidR="0015436B" w:rsidRPr="0015436B" w:rsidRDefault="0015436B" w:rsidP="00EC02C3">
      <w:pPr>
        <w:jc w:val="both"/>
        <w:rPr>
          <w:szCs w:val="22"/>
          <w:lang w:eastAsia="ko-KR"/>
        </w:rPr>
      </w:pPr>
    </w:p>
    <w:p w:rsidR="00EC02C3" w:rsidRPr="00EC02C3" w:rsidDel="00EC02C3" w:rsidRDefault="00EC02C3" w:rsidP="00EC02C3">
      <w:pPr>
        <w:jc w:val="both"/>
        <w:rPr>
          <w:del w:id="3097" w:author="HendryHendry/선임연구원/Convergence(연)ATS그룹(hendry.hendry" w:date="2011-11-17T13:56:00Z"/>
          <w:szCs w:val="22"/>
          <w:lang w:eastAsia="ko-KR"/>
        </w:rPr>
      </w:pPr>
    </w:p>
    <w:moveToRangeEnd w:id="3078"/>
    <w:p w:rsidR="004200F5" w:rsidRDefault="004200F5" w:rsidP="004200F5">
      <w:pPr>
        <w:rPr>
          <w:del w:id="3098" w:author="HendryHendry/선임연구원/Convergence(연)ATS그룹(hendry.hendry" w:date="2011-11-18T13:18:00Z"/>
          <w:szCs w:val="22"/>
          <w:lang w:eastAsia="ko-KR"/>
        </w:rPr>
        <w:pPrChange w:id="3099" w:author="HendryHendry/선임연구원/Convergence(연)ATS그룹(hendry.hendry" w:date="2011-11-17T13:54:00Z">
          <w:pPr>
            <w:jc w:val="center"/>
          </w:pPr>
        </w:pPrChange>
      </w:pPr>
    </w:p>
    <w:p w:rsidR="00DE65D4" w:rsidRDefault="00DE65D4" w:rsidP="00DE65D4">
      <w:pPr>
        <w:jc w:val="center"/>
        <w:rPr>
          <w:ins w:id="3100" w:author="HendryHendry/선임연구원/Convergence(연)ATS그룹(hendry.hendry" w:date="2011-11-17T13:53:00Z"/>
          <w:szCs w:val="22"/>
          <w:lang w:eastAsia="ko-KR"/>
        </w:rPr>
      </w:pPr>
      <w:r>
        <w:rPr>
          <w:rFonts w:hint="eastAsia"/>
          <w:szCs w:val="22"/>
          <w:lang w:eastAsia="ko-KR"/>
        </w:rPr>
        <w:t xml:space="preserve">Table </w:t>
      </w:r>
      <w:del w:id="3101" w:author="HendryHendry/선임연구원/Convergence(연)ATS그룹(hendry.hendry" w:date="2011-11-17T12:25:00Z">
        <w:r w:rsidDel="007F1C83">
          <w:rPr>
            <w:rFonts w:hint="eastAsia"/>
            <w:szCs w:val="22"/>
            <w:lang w:eastAsia="ko-KR"/>
          </w:rPr>
          <w:delText xml:space="preserve">6 </w:delText>
        </w:r>
      </w:del>
      <w:ins w:id="3102" w:author="HendryHendry/선임연구원/Convergence(연)ATS그룹(hendry.hendry" w:date="2011-11-17T12:25:00Z">
        <w:r w:rsidR="007F1C83">
          <w:rPr>
            <w:rFonts w:hint="eastAsia"/>
            <w:szCs w:val="22"/>
            <w:lang w:eastAsia="ko-KR"/>
          </w:rPr>
          <w:t>1</w:t>
        </w:r>
      </w:ins>
      <w:ins w:id="3103" w:author="HendryHendry/선임연구원/Convergence(연)ATS그룹(hendry.hendry" w:date="2011-11-17T13:53:00Z">
        <w:r w:rsidR="00EC02C3">
          <w:rPr>
            <w:rFonts w:hint="eastAsia"/>
            <w:szCs w:val="22"/>
            <w:lang w:eastAsia="ko-KR"/>
          </w:rPr>
          <w:t>3</w:t>
        </w:r>
      </w:ins>
      <w:ins w:id="3104" w:author="HendryHendry/선임연구원/Convergence(연)ATS그룹(hendry.hendry" w:date="2011-11-17T12:25:00Z">
        <w:r w:rsidR="007F1C83">
          <w:rPr>
            <w:rFonts w:hint="eastAsia"/>
            <w:szCs w:val="22"/>
            <w:lang w:eastAsia="ko-KR"/>
          </w:rPr>
          <w:t xml:space="preserve"> </w:t>
        </w:r>
      </w:ins>
      <w:r>
        <w:rPr>
          <w:szCs w:val="22"/>
          <w:lang w:eastAsia="ko-KR"/>
        </w:rPr>
        <w:t>–</w:t>
      </w:r>
      <w:r>
        <w:rPr>
          <w:rFonts w:hint="eastAsia"/>
          <w:szCs w:val="22"/>
          <w:lang w:eastAsia="ko-KR"/>
        </w:rPr>
        <w:t xml:space="preserve"> Simulation result for LBHE &amp; LBLC </w:t>
      </w:r>
      <w:r>
        <w:rPr>
          <w:szCs w:val="22"/>
          <w:lang w:eastAsia="ko-KR"/>
        </w:rPr>
        <w:t>–</w:t>
      </w:r>
      <w:r>
        <w:rPr>
          <w:rFonts w:hint="eastAsia"/>
          <w:szCs w:val="22"/>
          <w:lang w:eastAsia="ko-KR"/>
        </w:rPr>
        <w:t xml:space="preserve"> Anchor HM-4.0 common test condition</w:t>
      </w:r>
    </w:p>
    <w:tbl>
      <w:tblPr>
        <w:tblW w:w="7660" w:type="dxa"/>
        <w:jc w:val="center"/>
        <w:tblInd w:w="84" w:type="dxa"/>
        <w:tblCellMar>
          <w:left w:w="99" w:type="dxa"/>
          <w:right w:w="99" w:type="dxa"/>
        </w:tblCellMar>
        <w:tblLook w:val="04A0"/>
        <w:tblPrChange w:id="3105" w:author="HendryHendry/선임연구원/Convergence(연)ATS그룹(hendry.hendry" w:date="2011-11-17T13:56:00Z">
          <w:tblPr>
            <w:tblW w:w="7660" w:type="dxa"/>
            <w:tblInd w:w="84" w:type="dxa"/>
            <w:tblCellMar>
              <w:left w:w="99" w:type="dxa"/>
              <w:right w:w="99" w:type="dxa"/>
            </w:tblCellMar>
            <w:tblLook w:val="04A0"/>
          </w:tblPr>
        </w:tblPrChange>
      </w:tblPr>
      <w:tblGrid>
        <w:gridCol w:w="1300"/>
        <w:gridCol w:w="1060"/>
        <w:gridCol w:w="1060"/>
        <w:gridCol w:w="1060"/>
        <w:gridCol w:w="1060"/>
        <w:gridCol w:w="1060"/>
        <w:gridCol w:w="1060"/>
        <w:tblGridChange w:id="3106">
          <w:tblGrid>
            <w:gridCol w:w="1300"/>
            <w:gridCol w:w="1060"/>
            <w:gridCol w:w="1060"/>
            <w:gridCol w:w="1060"/>
            <w:gridCol w:w="1060"/>
            <w:gridCol w:w="1060"/>
            <w:gridCol w:w="1060"/>
          </w:tblGrid>
        </w:tblGridChange>
      </w:tblGrid>
      <w:tr w:rsidR="00EC02C3" w:rsidRPr="00EC02C3" w:rsidTr="00EC02C3">
        <w:trPr>
          <w:trHeight w:val="240"/>
          <w:jc w:val="center"/>
          <w:ins w:id="3107" w:author="HendryHendry/선임연구원/Convergence(연)ATS그룹(hendry.hendry" w:date="2011-11-17T13:53:00Z"/>
          <w:trPrChange w:id="3108" w:author="HendryHendry/선임연구원/Convergence(연)ATS그룹(hendry.hendry" w:date="2011-11-17T13:56:00Z">
            <w:trPr>
              <w:trHeight w:val="240"/>
            </w:trPr>
          </w:trPrChange>
        </w:trPr>
        <w:tc>
          <w:tcPr>
            <w:tcW w:w="1300" w:type="dxa"/>
            <w:tcBorders>
              <w:top w:val="nil"/>
              <w:left w:val="nil"/>
              <w:bottom w:val="nil"/>
              <w:right w:val="nil"/>
            </w:tcBorders>
            <w:shd w:val="clear" w:color="auto" w:fill="auto"/>
            <w:noWrap/>
            <w:vAlign w:val="bottom"/>
            <w:hideMark/>
            <w:tcPrChange w:id="3109" w:author="HendryHendry/선임연구원/Convergence(연)ATS그룹(hendry.hendry" w:date="2011-11-17T13:56:00Z">
              <w:tcPr>
                <w:tcW w:w="130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textAlignment w:val="auto"/>
              <w:rPr>
                <w:ins w:id="3110" w:author="HendryHendry/선임연구원/Convergence(연)ATS그룹(hendry.hendry" w:date="2011-11-17T13:53:00Z"/>
                <w:rFonts w:ascii="Arial" w:eastAsia="Gulim" w:hAnsi="Arial" w:cs="Arial"/>
                <w:color w:val="000000"/>
                <w:sz w:val="18"/>
                <w:szCs w:val="18"/>
                <w:lang w:eastAsia="ko-K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Change w:id="3111" w:author="HendryHendry/선임연구원/Convergence(연)ATS그룹(hendry.hendry" w:date="2011-11-17T13:56:00Z">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112" w:author="HendryHendry/선임연구원/Convergence(연)ATS그룹(hendry.hendry" w:date="2011-11-17T13:53:00Z"/>
                <w:rFonts w:ascii="Arial" w:eastAsia="Gulim" w:hAnsi="Arial" w:cs="Arial"/>
                <w:b/>
                <w:bCs/>
                <w:color w:val="000000"/>
                <w:sz w:val="18"/>
                <w:szCs w:val="18"/>
                <w:lang w:eastAsia="ko-KR"/>
              </w:rPr>
            </w:pPr>
            <w:ins w:id="3113" w:author="HendryHendry/선임연구원/Convergence(연)ATS그룹(hendry.hendry" w:date="2011-11-17T13:53:00Z">
              <w:r w:rsidRPr="00EC02C3">
                <w:rPr>
                  <w:rFonts w:ascii="Arial" w:eastAsia="Gulim" w:hAnsi="Arial" w:cs="Arial"/>
                  <w:b/>
                  <w:bCs/>
                  <w:color w:val="000000"/>
                  <w:sz w:val="18"/>
                  <w:szCs w:val="18"/>
                  <w:lang w:eastAsia="ko-KR"/>
                </w:rPr>
                <w:t>Low delay B HE</w:t>
              </w:r>
            </w:ins>
          </w:p>
        </w:tc>
        <w:tc>
          <w:tcPr>
            <w:tcW w:w="3180" w:type="dxa"/>
            <w:gridSpan w:val="3"/>
            <w:tcBorders>
              <w:top w:val="single" w:sz="8" w:space="0" w:color="auto"/>
              <w:left w:val="nil"/>
              <w:bottom w:val="nil"/>
              <w:right w:val="single" w:sz="8" w:space="0" w:color="000000"/>
            </w:tcBorders>
            <w:shd w:val="clear" w:color="auto" w:fill="auto"/>
            <w:noWrap/>
            <w:vAlign w:val="bottom"/>
            <w:hideMark/>
            <w:tcPrChange w:id="3114" w:author="HendryHendry/선임연구원/Convergence(연)ATS그룹(hendry.hendry" w:date="2011-11-17T13:56:00Z">
              <w:tcPr>
                <w:tcW w:w="3180" w:type="dxa"/>
                <w:gridSpan w:val="3"/>
                <w:tcBorders>
                  <w:top w:val="single" w:sz="8" w:space="0" w:color="auto"/>
                  <w:left w:val="nil"/>
                  <w:bottom w:val="nil"/>
                  <w:right w:val="single" w:sz="8" w:space="0" w:color="000000"/>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115" w:author="HendryHendry/선임연구원/Convergence(연)ATS그룹(hendry.hendry" w:date="2011-11-17T13:53:00Z"/>
                <w:rFonts w:ascii="Arial" w:eastAsia="Gulim" w:hAnsi="Arial" w:cs="Arial"/>
                <w:b/>
                <w:bCs/>
                <w:color w:val="000000"/>
                <w:sz w:val="18"/>
                <w:szCs w:val="18"/>
                <w:lang w:eastAsia="ko-KR"/>
              </w:rPr>
            </w:pPr>
            <w:ins w:id="3116" w:author="HendryHendry/선임연구원/Convergence(연)ATS그룹(hendry.hendry" w:date="2011-11-17T13:53:00Z">
              <w:r w:rsidRPr="00EC02C3">
                <w:rPr>
                  <w:rFonts w:ascii="Arial" w:eastAsia="Gulim" w:hAnsi="Arial" w:cs="Arial"/>
                  <w:b/>
                  <w:bCs/>
                  <w:color w:val="000000"/>
                  <w:sz w:val="18"/>
                  <w:szCs w:val="18"/>
                  <w:lang w:eastAsia="ko-KR"/>
                </w:rPr>
                <w:t>Low delay B LC</w:t>
              </w:r>
            </w:ins>
          </w:p>
        </w:tc>
      </w:tr>
      <w:tr w:rsidR="00EC02C3" w:rsidRPr="00EC02C3" w:rsidTr="00EC02C3">
        <w:trPr>
          <w:trHeight w:val="255"/>
          <w:jc w:val="center"/>
          <w:ins w:id="3117" w:author="HendryHendry/선임연구원/Convergence(연)ATS그룹(hendry.hendry" w:date="2011-11-17T13:53:00Z"/>
          <w:trPrChange w:id="3118" w:author="HendryHendry/선임연구원/Convergence(연)ATS그룹(hendry.hendry" w:date="2011-11-17T13:56:00Z">
            <w:trPr>
              <w:trHeight w:val="255"/>
            </w:trPr>
          </w:trPrChange>
        </w:trPr>
        <w:tc>
          <w:tcPr>
            <w:tcW w:w="1300" w:type="dxa"/>
            <w:tcBorders>
              <w:top w:val="nil"/>
              <w:left w:val="nil"/>
              <w:bottom w:val="nil"/>
              <w:right w:val="nil"/>
            </w:tcBorders>
            <w:shd w:val="clear" w:color="auto" w:fill="auto"/>
            <w:noWrap/>
            <w:vAlign w:val="bottom"/>
            <w:hideMark/>
            <w:tcPrChange w:id="3119" w:author="HendryHendry/선임연구원/Convergence(연)ATS그룹(hendry.hendry" w:date="2011-11-17T13:56:00Z">
              <w:tcPr>
                <w:tcW w:w="130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textAlignment w:val="auto"/>
              <w:rPr>
                <w:ins w:id="3120" w:author="HendryHendry/선임연구원/Convergence(연)ATS그룹(hendry.hendry" w:date="2011-11-17T13:53:00Z"/>
                <w:rFonts w:ascii="Arial" w:eastAsia="Gulim" w:hAnsi="Arial" w:cs="Arial"/>
                <w:color w:val="000000"/>
                <w:sz w:val="18"/>
                <w:szCs w:val="18"/>
                <w:lang w:eastAsia="ko-KR"/>
              </w:rPr>
            </w:pPr>
          </w:p>
        </w:tc>
        <w:tc>
          <w:tcPr>
            <w:tcW w:w="1060" w:type="dxa"/>
            <w:tcBorders>
              <w:top w:val="nil"/>
              <w:left w:val="single" w:sz="8" w:space="0" w:color="auto"/>
              <w:bottom w:val="nil"/>
              <w:right w:val="nil"/>
            </w:tcBorders>
            <w:shd w:val="clear" w:color="auto" w:fill="auto"/>
            <w:noWrap/>
            <w:vAlign w:val="bottom"/>
            <w:hideMark/>
            <w:tcPrChange w:id="3121" w:author="HendryHendry/선임연구원/Convergence(연)ATS그룹(hendry.hendry" w:date="2011-11-17T13:56:00Z">
              <w:tcPr>
                <w:tcW w:w="1060" w:type="dxa"/>
                <w:tcBorders>
                  <w:top w:val="nil"/>
                  <w:left w:val="single" w:sz="8" w:space="0" w:color="auto"/>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122" w:author="HendryHendry/선임연구원/Convergence(연)ATS그룹(hendry.hendry" w:date="2011-11-17T13:53:00Z"/>
                <w:rFonts w:ascii="Arial" w:eastAsia="Gulim" w:hAnsi="Arial" w:cs="Arial"/>
                <w:color w:val="000000"/>
                <w:sz w:val="18"/>
                <w:szCs w:val="18"/>
                <w:lang w:eastAsia="ko-KR"/>
              </w:rPr>
            </w:pPr>
            <w:ins w:id="3123" w:author="HendryHendry/선임연구원/Convergence(연)ATS그룹(hendry.hendry" w:date="2011-11-17T13:53:00Z">
              <w:r w:rsidRPr="00EC02C3">
                <w:rPr>
                  <w:rFonts w:ascii="Arial" w:eastAsia="Gulim" w:hAnsi="Arial" w:cs="Arial"/>
                  <w:color w:val="000000"/>
                  <w:sz w:val="18"/>
                  <w:szCs w:val="18"/>
                  <w:lang w:eastAsia="ko-KR"/>
                </w:rPr>
                <w:t>Y</w:t>
              </w:r>
            </w:ins>
          </w:p>
        </w:tc>
        <w:tc>
          <w:tcPr>
            <w:tcW w:w="1060" w:type="dxa"/>
            <w:tcBorders>
              <w:top w:val="nil"/>
              <w:left w:val="nil"/>
              <w:bottom w:val="nil"/>
              <w:right w:val="nil"/>
            </w:tcBorders>
            <w:shd w:val="clear" w:color="auto" w:fill="auto"/>
            <w:noWrap/>
            <w:vAlign w:val="bottom"/>
            <w:hideMark/>
            <w:tcPrChange w:id="3124" w:author="HendryHendry/선임연구원/Convergence(연)ATS그룹(hendry.hendry" w:date="2011-11-17T13:56: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125" w:author="HendryHendry/선임연구원/Convergence(연)ATS그룹(hendry.hendry" w:date="2011-11-17T13:53:00Z"/>
                <w:rFonts w:ascii="Arial" w:eastAsia="Gulim" w:hAnsi="Arial" w:cs="Arial"/>
                <w:color w:val="000000"/>
                <w:sz w:val="18"/>
                <w:szCs w:val="18"/>
                <w:lang w:eastAsia="ko-KR"/>
              </w:rPr>
            </w:pPr>
            <w:ins w:id="3126" w:author="HendryHendry/선임연구원/Convergence(연)ATS그룹(hendry.hendry" w:date="2011-11-17T13:53:00Z">
              <w:r w:rsidRPr="00EC02C3">
                <w:rPr>
                  <w:rFonts w:ascii="Arial" w:eastAsia="Gulim" w:hAnsi="Arial" w:cs="Arial"/>
                  <w:color w:val="000000"/>
                  <w:sz w:val="18"/>
                  <w:szCs w:val="18"/>
                  <w:lang w:eastAsia="ko-KR"/>
                </w:rPr>
                <w:t>U</w:t>
              </w:r>
            </w:ins>
          </w:p>
        </w:tc>
        <w:tc>
          <w:tcPr>
            <w:tcW w:w="1060" w:type="dxa"/>
            <w:tcBorders>
              <w:top w:val="nil"/>
              <w:left w:val="nil"/>
              <w:bottom w:val="nil"/>
              <w:right w:val="single" w:sz="8" w:space="0" w:color="auto"/>
            </w:tcBorders>
            <w:shd w:val="clear" w:color="auto" w:fill="auto"/>
            <w:noWrap/>
            <w:vAlign w:val="bottom"/>
            <w:hideMark/>
            <w:tcPrChange w:id="3127" w:author="HendryHendry/선임연구원/Convergence(연)ATS그룹(hendry.hendry" w:date="2011-11-17T13:56:00Z">
              <w:tcPr>
                <w:tcW w:w="1060" w:type="dxa"/>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128" w:author="HendryHendry/선임연구원/Convergence(연)ATS그룹(hendry.hendry" w:date="2011-11-17T13:53:00Z"/>
                <w:rFonts w:ascii="Arial" w:eastAsia="Gulim" w:hAnsi="Arial" w:cs="Arial"/>
                <w:color w:val="000000"/>
                <w:sz w:val="18"/>
                <w:szCs w:val="18"/>
                <w:lang w:eastAsia="ko-KR"/>
              </w:rPr>
            </w:pPr>
            <w:ins w:id="3129" w:author="HendryHendry/선임연구원/Convergence(연)ATS그룹(hendry.hendry" w:date="2011-11-17T13:53:00Z">
              <w:r w:rsidRPr="00EC02C3">
                <w:rPr>
                  <w:rFonts w:ascii="Arial" w:eastAsia="Gulim" w:hAnsi="Arial" w:cs="Arial"/>
                  <w:color w:val="000000"/>
                  <w:sz w:val="18"/>
                  <w:szCs w:val="18"/>
                  <w:lang w:eastAsia="ko-KR"/>
                </w:rPr>
                <w:t>V</w:t>
              </w:r>
            </w:ins>
          </w:p>
        </w:tc>
        <w:tc>
          <w:tcPr>
            <w:tcW w:w="1060" w:type="dxa"/>
            <w:tcBorders>
              <w:top w:val="nil"/>
              <w:left w:val="nil"/>
              <w:bottom w:val="nil"/>
              <w:right w:val="nil"/>
            </w:tcBorders>
            <w:shd w:val="clear" w:color="auto" w:fill="auto"/>
            <w:noWrap/>
            <w:vAlign w:val="bottom"/>
            <w:hideMark/>
            <w:tcPrChange w:id="3130" w:author="HendryHendry/선임연구원/Convergence(연)ATS그룹(hendry.hendry" w:date="2011-11-17T13:56: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131" w:author="HendryHendry/선임연구원/Convergence(연)ATS그룹(hendry.hendry" w:date="2011-11-17T13:53:00Z"/>
                <w:rFonts w:ascii="Arial" w:eastAsia="Gulim" w:hAnsi="Arial" w:cs="Arial"/>
                <w:color w:val="000000"/>
                <w:sz w:val="18"/>
                <w:szCs w:val="18"/>
                <w:lang w:eastAsia="ko-KR"/>
              </w:rPr>
            </w:pPr>
            <w:ins w:id="3132" w:author="HendryHendry/선임연구원/Convergence(연)ATS그룹(hendry.hendry" w:date="2011-11-17T13:53:00Z">
              <w:r w:rsidRPr="00EC02C3">
                <w:rPr>
                  <w:rFonts w:ascii="Arial" w:eastAsia="Gulim" w:hAnsi="Arial" w:cs="Arial"/>
                  <w:color w:val="000000"/>
                  <w:sz w:val="18"/>
                  <w:szCs w:val="18"/>
                  <w:lang w:eastAsia="ko-KR"/>
                </w:rPr>
                <w:t>Y</w:t>
              </w:r>
            </w:ins>
          </w:p>
        </w:tc>
        <w:tc>
          <w:tcPr>
            <w:tcW w:w="1060" w:type="dxa"/>
            <w:tcBorders>
              <w:top w:val="nil"/>
              <w:left w:val="nil"/>
              <w:bottom w:val="nil"/>
              <w:right w:val="nil"/>
            </w:tcBorders>
            <w:shd w:val="clear" w:color="auto" w:fill="auto"/>
            <w:noWrap/>
            <w:vAlign w:val="bottom"/>
            <w:hideMark/>
            <w:tcPrChange w:id="3133" w:author="HendryHendry/선임연구원/Convergence(연)ATS그룹(hendry.hendry" w:date="2011-11-17T13:56: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134" w:author="HendryHendry/선임연구원/Convergence(연)ATS그룹(hendry.hendry" w:date="2011-11-17T13:53:00Z"/>
                <w:rFonts w:ascii="Arial" w:eastAsia="Gulim" w:hAnsi="Arial" w:cs="Arial"/>
                <w:color w:val="000000"/>
                <w:sz w:val="18"/>
                <w:szCs w:val="18"/>
                <w:lang w:eastAsia="ko-KR"/>
              </w:rPr>
            </w:pPr>
            <w:ins w:id="3135" w:author="HendryHendry/선임연구원/Convergence(연)ATS그룹(hendry.hendry" w:date="2011-11-17T13:53:00Z">
              <w:r w:rsidRPr="00EC02C3">
                <w:rPr>
                  <w:rFonts w:ascii="Arial" w:eastAsia="Gulim" w:hAnsi="Arial" w:cs="Arial"/>
                  <w:color w:val="000000"/>
                  <w:sz w:val="18"/>
                  <w:szCs w:val="18"/>
                  <w:lang w:eastAsia="ko-KR"/>
                </w:rPr>
                <w:t>U</w:t>
              </w:r>
            </w:ins>
          </w:p>
        </w:tc>
        <w:tc>
          <w:tcPr>
            <w:tcW w:w="1060" w:type="dxa"/>
            <w:tcBorders>
              <w:top w:val="nil"/>
              <w:left w:val="nil"/>
              <w:bottom w:val="nil"/>
              <w:right w:val="single" w:sz="8" w:space="0" w:color="auto"/>
            </w:tcBorders>
            <w:shd w:val="clear" w:color="auto" w:fill="auto"/>
            <w:noWrap/>
            <w:vAlign w:val="bottom"/>
            <w:hideMark/>
            <w:tcPrChange w:id="3136" w:author="HendryHendry/선임연구원/Convergence(연)ATS그룹(hendry.hendry" w:date="2011-11-17T13:56:00Z">
              <w:tcPr>
                <w:tcW w:w="1060" w:type="dxa"/>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137" w:author="HendryHendry/선임연구원/Convergence(연)ATS그룹(hendry.hendry" w:date="2011-11-17T13:53:00Z"/>
                <w:rFonts w:ascii="Arial" w:eastAsia="Gulim" w:hAnsi="Arial" w:cs="Arial"/>
                <w:color w:val="000000"/>
                <w:sz w:val="18"/>
                <w:szCs w:val="18"/>
                <w:lang w:eastAsia="ko-KR"/>
              </w:rPr>
            </w:pPr>
            <w:ins w:id="3138" w:author="HendryHendry/선임연구원/Convergence(연)ATS그룹(hendry.hendry" w:date="2011-11-17T13:53:00Z">
              <w:r w:rsidRPr="00EC02C3">
                <w:rPr>
                  <w:rFonts w:ascii="Arial" w:eastAsia="Gulim" w:hAnsi="Arial" w:cs="Arial"/>
                  <w:color w:val="000000"/>
                  <w:sz w:val="18"/>
                  <w:szCs w:val="18"/>
                  <w:lang w:eastAsia="ko-KR"/>
                </w:rPr>
                <w:t>V</w:t>
              </w:r>
            </w:ins>
          </w:p>
        </w:tc>
      </w:tr>
      <w:tr w:rsidR="00EC02C3" w:rsidRPr="00EC02C3" w:rsidTr="00EC02C3">
        <w:trPr>
          <w:trHeight w:val="240"/>
          <w:jc w:val="center"/>
          <w:ins w:id="3139" w:author="HendryHendry/선임연구원/Convergence(연)ATS그룹(hendry.hendry" w:date="2011-11-17T13:53:00Z"/>
          <w:trPrChange w:id="3140" w:author="HendryHendry/선임연구원/Convergence(연)ATS그룹(hendry.hendry" w:date="2011-11-17T13:56:00Z">
            <w:trPr>
              <w:trHeight w:val="240"/>
            </w:trPr>
          </w:trPrChange>
        </w:trPr>
        <w:tc>
          <w:tcPr>
            <w:tcW w:w="1300" w:type="dxa"/>
            <w:tcBorders>
              <w:top w:val="single" w:sz="8" w:space="0" w:color="auto"/>
              <w:left w:val="single" w:sz="8" w:space="0" w:color="auto"/>
              <w:bottom w:val="nil"/>
              <w:right w:val="single" w:sz="8" w:space="0" w:color="auto"/>
            </w:tcBorders>
            <w:shd w:val="clear" w:color="auto" w:fill="auto"/>
            <w:noWrap/>
            <w:vAlign w:val="bottom"/>
            <w:hideMark/>
            <w:tcPrChange w:id="3141" w:author="HendryHendry/선임연구원/Convergence(연)ATS그룹(hendry.hendry" w:date="2011-11-17T13:56:00Z">
              <w:tcPr>
                <w:tcW w:w="1300" w:type="dxa"/>
                <w:tcBorders>
                  <w:top w:val="single" w:sz="8" w:space="0" w:color="auto"/>
                  <w:left w:val="single" w:sz="8" w:space="0" w:color="auto"/>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textAlignment w:val="auto"/>
              <w:rPr>
                <w:ins w:id="3142" w:author="HendryHendry/선임연구원/Convergence(연)ATS그룹(hendry.hendry" w:date="2011-11-17T13:53:00Z"/>
                <w:rFonts w:ascii="Arial" w:eastAsia="Gulim" w:hAnsi="Arial" w:cs="Arial"/>
                <w:color w:val="000000"/>
                <w:sz w:val="18"/>
                <w:szCs w:val="18"/>
                <w:lang w:eastAsia="ko-KR"/>
              </w:rPr>
            </w:pPr>
            <w:ins w:id="3143" w:author="HendryHendry/선임연구원/Convergence(연)ATS그룹(hendry.hendry" w:date="2011-11-17T13:53:00Z">
              <w:r w:rsidRPr="00EC02C3">
                <w:rPr>
                  <w:rFonts w:ascii="Arial" w:eastAsia="Gulim" w:hAnsi="Arial" w:cs="Arial"/>
                  <w:color w:val="000000"/>
                  <w:sz w:val="18"/>
                  <w:szCs w:val="18"/>
                  <w:lang w:eastAsia="ko-KR"/>
                </w:rPr>
                <w:t>Class A</w:t>
              </w:r>
            </w:ins>
          </w:p>
        </w:tc>
        <w:tc>
          <w:tcPr>
            <w:tcW w:w="1060" w:type="dxa"/>
            <w:tcBorders>
              <w:top w:val="single" w:sz="8" w:space="0" w:color="auto"/>
              <w:left w:val="nil"/>
              <w:bottom w:val="nil"/>
              <w:right w:val="nil"/>
            </w:tcBorders>
            <w:shd w:val="clear" w:color="auto" w:fill="auto"/>
            <w:noWrap/>
            <w:vAlign w:val="bottom"/>
            <w:hideMark/>
            <w:tcPrChange w:id="3144" w:author="HendryHendry/선임연구원/Convergence(연)ATS그룹(hendry.hendry" w:date="2011-11-17T13:56:00Z">
              <w:tcPr>
                <w:tcW w:w="1060" w:type="dxa"/>
                <w:tcBorders>
                  <w:top w:val="single" w:sz="8" w:space="0" w:color="auto"/>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145" w:author="HendryHendry/선임연구원/Convergence(연)ATS그룹(hendry.hendry" w:date="2011-11-17T13:53:00Z"/>
                <w:rFonts w:ascii="Arial" w:eastAsia="Gulim" w:hAnsi="Arial" w:cs="Arial"/>
                <w:color w:val="000000"/>
                <w:sz w:val="18"/>
                <w:szCs w:val="18"/>
                <w:lang w:eastAsia="ko-KR"/>
              </w:rPr>
            </w:pPr>
            <w:ins w:id="3146" w:author="HendryHendry/선임연구원/Convergence(연)ATS그룹(hendry.hendry" w:date="2011-11-17T13:53:00Z">
              <w:r w:rsidRPr="00EC02C3">
                <w:rPr>
                  <w:rFonts w:ascii="Arial" w:eastAsia="Gulim" w:hAnsi="Arial" w:cs="Arial"/>
                  <w:color w:val="000000"/>
                  <w:sz w:val="18"/>
                  <w:szCs w:val="18"/>
                  <w:lang w:eastAsia="ko-KR"/>
                </w:rPr>
                <w:t xml:space="preserve">　</w:t>
              </w:r>
            </w:ins>
          </w:p>
        </w:tc>
        <w:tc>
          <w:tcPr>
            <w:tcW w:w="1060" w:type="dxa"/>
            <w:tcBorders>
              <w:top w:val="single" w:sz="8" w:space="0" w:color="auto"/>
              <w:left w:val="nil"/>
              <w:bottom w:val="nil"/>
              <w:right w:val="nil"/>
            </w:tcBorders>
            <w:shd w:val="clear" w:color="auto" w:fill="auto"/>
            <w:noWrap/>
            <w:vAlign w:val="bottom"/>
            <w:hideMark/>
            <w:tcPrChange w:id="3147" w:author="HendryHendry/선임연구원/Convergence(연)ATS그룹(hendry.hendry" w:date="2011-11-17T13:56:00Z">
              <w:tcPr>
                <w:tcW w:w="1060" w:type="dxa"/>
                <w:tcBorders>
                  <w:top w:val="single" w:sz="8" w:space="0" w:color="auto"/>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148" w:author="HendryHendry/선임연구원/Convergence(연)ATS그룹(hendry.hendry" w:date="2011-11-17T13:53:00Z"/>
                <w:rFonts w:ascii="Arial" w:eastAsia="Gulim" w:hAnsi="Arial" w:cs="Arial"/>
                <w:color w:val="000000"/>
                <w:sz w:val="18"/>
                <w:szCs w:val="18"/>
                <w:lang w:eastAsia="ko-KR"/>
              </w:rPr>
            </w:pPr>
            <w:ins w:id="3149" w:author="HendryHendry/선임연구원/Convergence(연)ATS그룹(hendry.hendry" w:date="2011-11-17T13:53:00Z">
              <w:r w:rsidRPr="00EC02C3">
                <w:rPr>
                  <w:rFonts w:ascii="Arial" w:eastAsia="Gulim" w:hAnsi="Arial" w:cs="Arial"/>
                  <w:color w:val="000000"/>
                  <w:sz w:val="18"/>
                  <w:szCs w:val="18"/>
                  <w:lang w:eastAsia="ko-KR"/>
                </w:rPr>
                <w:t xml:space="preserve">　</w:t>
              </w:r>
            </w:ins>
          </w:p>
        </w:tc>
        <w:tc>
          <w:tcPr>
            <w:tcW w:w="1060" w:type="dxa"/>
            <w:tcBorders>
              <w:top w:val="single" w:sz="8" w:space="0" w:color="auto"/>
              <w:left w:val="nil"/>
              <w:bottom w:val="nil"/>
              <w:right w:val="single" w:sz="8" w:space="0" w:color="auto"/>
            </w:tcBorders>
            <w:shd w:val="clear" w:color="auto" w:fill="auto"/>
            <w:noWrap/>
            <w:vAlign w:val="bottom"/>
            <w:hideMark/>
            <w:tcPrChange w:id="3150" w:author="HendryHendry/선임연구원/Convergence(연)ATS그룹(hendry.hendry" w:date="2011-11-17T13:56:00Z">
              <w:tcPr>
                <w:tcW w:w="1060" w:type="dxa"/>
                <w:tcBorders>
                  <w:top w:val="single" w:sz="8" w:space="0" w:color="auto"/>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151" w:author="HendryHendry/선임연구원/Convergence(연)ATS그룹(hendry.hendry" w:date="2011-11-17T13:53:00Z"/>
                <w:rFonts w:ascii="Arial" w:eastAsia="Gulim" w:hAnsi="Arial" w:cs="Arial"/>
                <w:color w:val="000000"/>
                <w:sz w:val="18"/>
                <w:szCs w:val="18"/>
                <w:lang w:eastAsia="ko-KR"/>
              </w:rPr>
            </w:pPr>
            <w:ins w:id="3152" w:author="HendryHendry/선임연구원/Convergence(연)ATS그룹(hendry.hendry" w:date="2011-11-17T13:53:00Z">
              <w:r w:rsidRPr="00EC02C3">
                <w:rPr>
                  <w:rFonts w:ascii="Arial" w:eastAsia="Gulim" w:hAnsi="Arial" w:cs="Arial"/>
                  <w:color w:val="000000"/>
                  <w:sz w:val="18"/>
                  <w:szCs w:val="18"/>
                  <w:lang w:eastAsia="ko-KR"/>
                </w:rPr>
                <w:t xml:space="preserve">　</w:t>
              </w:r>
            </w:ins>
          </w:p>
        </w:tc>
        <w:tc>
          <w:tcPr>
            <w:tcW w:w="1060" w:type="dxa"/>
            <w:tcBorders>
              <w:top w:val="single" w:sz="8" w:space="0" w:color="auto"/>
              <w:left w:val="nil"/>
              <w:bottom w:val="nil"/>
              <w:right w:val="nil"/>
            </w:tcBorders>
            <w:shd w:val="clear" w:color="auto" w:fill="auto"/>
            <w:noWrap/>
            <w:vAlign w:val="bottom"/>
            <w:hideMark/>
            <w:tcPrChange w:id="3153" w:author="HendryHendry/선임연구원/Convergence(연)ATS그룹(hendry.hendry" w:date="2011-11-17T13:56:00Z">
              <w:tcPr>
                <w:tcW w:w="1060" w:type="dxa"/>
                <w:tcBorders>
                  <w:top w:val="single" w:sz="8" w:space="0" w:color="auto"/>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154" w:author="HendryHendry/선임연구원/Convergence(연)ATS그룹(hendry.hendry" w:date="2011-11-17T13:53:00Z"/>
                <w:rFonts w:ascii="Arial" w:eastAsia="Gulim" w:hAnsi="Arial" w:cs="Arial"/>
                <w:color w:val="000000"/>
                <w:sz w:val="18"/>
                <w:szCs w:val="18"/>
                <w:lang w:eastAsia="ko-KR"/>
              </w:rPr>
            </w:pPr>
            <w:ins w:id="3155" w:author="HendryHendry/선임연구원/Convergence(연)ATS그룹(hendry.hendry" w:date="2011-11-17T13:53:00Z">
              <w:r w:rsidRPr="00EC02C3">
                <w:rPr>
                  <w:rFonts w:ascii="Arial" w:eastAsia="Gulim" w:hAnsi="Arial" w:cs="Arial"/>
                  <w:color w:val="000000"/>
                  <w:sz w:val="18"/>
                  <w:szCs w:val="18"/>
                  <w:lang w:eastAsia="ko-KR"/>
                </w:rPr>
                <w:t xml:space="preserve">　</w:t>
              </w:r>
            </w:ins>
          </w:p>
        </w:tc>
        <w:tc>
          <w:tcPr>
            <w:tcW w:w="1060" w:type="dxa"/>
            <w:tcBorders>
              <w:top w:val="single" w:sz="8" w:space="0" w:color="auto"/>
              <w:left w:val="nil"/>
              <w:bottom w:val="nil"/>
              <w:right w:val="nil"/>
            </w:tcBorders>
            <w:shd w:val="clear" w:color="auto" w:fill="auto"/>
            <w:noWrap/>
            <w:vAlign w:val="bottom"/>
            <w:hideMark/>
            <w:tcPrChange w:id="3156" w:author="HendryHendry/선임연구원/Convergence(연)ATS그룹(hendry.hendry" w:date="2011-11-17T13:56:00Z">
              <w:tcPr>
                <w:tcW w:w="1060" w:type="dxa"/>
                <w:tcBorders>
                  <w:top w:val="single" w:sz="8" w:space="0" w:color="auto"/>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157" w:author="HendryHendry/선임연구원/Convergence(연)ATS그룹(hendry.hendry" w:date="2011-11-17T13:53:00Z"/>
                <w:rFonts w:ascii="Arial" w:eastAsia="Gulim" w:hAnsi="Arial" w:cs="Arial"/>
                <w:color w:val="000000"/>
                <w:sz w:val="18"/>
                <w:szCs w:val="18"/>
                <w:lang w:eastAsia="ko-KR"/>
              </w:rPr>
            </w:pPr>
            <w:ins w:id="3158" w:author="HendryHendry/선임연구원/Convergence(연)ATS그룹(hendry.hendry" w:date="2011-11-17T13:53:00Z">
              <w:r w:rsidRPr="00EC02C3">
                <w:rPr>
                  <w:rFonts w:ascii="Arial" w:eastAsia="Gulim" w:hAnsi="Arial" w:cs="Arial"/>
                  <w:color w:val="000000"/>
                  <w:sz w:val="18"/>
                  <w:szCs w:val="18"/>
                  <w:lang w:eastAsia="ko-KR"/>
                </w:rPr>
                <w:t xml:space="preserve">　</w:t>
              </w:r>
            </w:ins>
          </w:p>
        </w:tc>
        <w:tc>
          <w:tcPr>
            <w:tcW w:w="1060" w:type="dxa"/>
            <w:tcBorders>
              <w:top w:val="single" w:sz="8" w:space="0" w:color="auto"/>
              <w:left w:val="nil"/>
              <w:bottom w:val="nil"/>
              <w:right w:val="single" w:sz="8" w:space="0" w:color="auto"/>
            </w:tcBorders>
            <w:shd w:val="clear" w:color="auto" w:fill="auto"/>
            <w:noWrap/>
            <w:vAlign w:val="bottom"/>
            <w:hideMark/>
            <w:tcPrChange w:id="3159" w:author="HendryHendry/선임연구원/Convergence(연)ATS그룹(hendry.hendry" w:date="2011-11-17T13:56:00Z">
              <w:tcPr>
                <w:tcW w:w="1060" w:type="dxa"/>
                <w:tcBorders>
                  <w:top w:val="single" w:sz="8" w:space="0" w:color="auto"/>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160" w:author="HendryHendry/선임연구원/Convergence(연)ATS그룹(hendry.hendry" w:date="2011-11-17T13:53:00Z"/>
                <w:rFonts w:ascii="Arial" w:eastAsia="Gulim" w:hAnsi="Arial" w:cs="Arial"/>
                <w:color w:val="000000"/>
                <w:sz w:val="18"/>
                <w:szCs w:val="18"/>
                <w:lang w:eastAsia="ko-KR"/>
              </w:rPr>
            </w:pPr>
            <w:ins w:id="3161" w:author="HendryHendry/선임연구원/Convergence(연)ATS그룹(hendry.hendry" w:date="2011-11-17T13:53:00Z">
              <w:r w:rsidRPr="00EC02C3">
                <w:rPr>
                  <w:rFonts w:ascii="Arial" w:eastAsia="Gulim" w:hAnsi="Arial" w:cs="Arial"/>
                  <w:color w:val="000000"/>
                  <w:sz w:val="18"/>
                  <w:szCs w:val="18"/>
                  <w:lang w:eastAsia="ko-KR"/>
                </w:rPr>
                <w:t xml:space="preserve">　</w:t>
              </w:r>
            </w:ins>
          </w:p>
        </w:tc>
      </w:tr>
      <w:tr w:rsidR="00EC02C3" w:rsidRPr="00EC02C3" w:rsidTr="00EC02C3">
        <w:trPr>
          <w:trHeight w:val="240"/>
          <w:jc w:val="center"/>
          <w:ins w:id="3162" w:author="HendryHendry/선임연구원/Convergence(연)ATS그룹(hendry.hendry" w:date="2011-11-17T13:53:00Z"/>
          <w:trPrChange w:id="3163" w:author="HendryHendry/선임연구원/Convergence(연)ATS그룹(hendry.hendry" w:date="2011-11-17T13:56:00Z">
            <w:trPr>
              <w:trHeight w:val="240"/>
            </w:trPr>
          </w:trPrChange>
        </w:trPr>
        <w:tc>
          <w:tcPr>
            <w:tcW w:w="1300" w:type="dxa"/>
            <w:tcBorders>
              <w:top w:val="nil"/>
              <w:left w:val="single" w:sz="8" w:space="0" w:color="auto"/>
              <w:bottom w:val="nil"/>
              <w:right w:val="single" w:sz="8" w:space="0" w:color="auto"/>
            </w:tcBorders>
            <w:shd w:val="clear" w:color="auto" w:fill="auto"/>
            <w:noWrap/>
            <w:vAlign w:val="bottom"/>
            <w:hideMark/>
            <w:tcPrChange w:id="3164" w:author="HendryHendry/선임연구원/Convergence(연)ATS그룹(hendry.hendry" w:date="2011-11-17T13:56:00Z">
              <w:tcPr>
                <w:tcW w:w="1300" w:type="dxa"/>
                <w:tcBorders>
                  <w:top w:val="nil"/>
                  <w:left w:val="single" w:sz="8" w:space="0" w:color="auto"/>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textAlignment w:val="auto"/>
              <w:rPr>
                <w:ins w:id="3165" w:author="HendryHendry/선임연구원/Convergence(연)ATS그룹(hendry.hendry" w:date="2011-11-17T13:53:00Z"/>
                <w:rFonts w:ascii="Arial" w:eastAsia="Gulim" w:hAnsi="Arial" w:cs="Arial"/>
                <w:color w:val="000000"/>
                <w:sz w:val="18"/>
                <w:szCs w:val="18"/>
                <w:lang w:eastAsia="ko-KR"/>
              </w:rPr>
            </w:pPr>
            <w:ins w:id="3166" w:author="HendryHendry/선임연구원/Convergence(연)ATS그룹(hendry.hendry" w:date="2011-11-17T13:53:00Z">
              <w:r w:rsidRPr="00EC02C3">
                <w:rPr>
                  <w:rFonts w:ascii="Arial" w:eastAsia="Gulim" w:hAnsi="Arial" w:cs="Arial"/>
                  <w:color w:val="000000"/>
                  <w:sz w:val="18"/>
                  <w:szCs w:val="18"/>
                  <w:lang w:eastAsia="ko-KR"/>
                </w:rPr>
                <w:t>Class B</w:t>
              </w:r>
            </w:ins>
          </w:p>
        </w:tc>
        <w:tc>
          <w:tcPr>
            <w:tcW w:w="1060" w:type="dxa"/>
            <w:tcBorders>
              <w:top w:val="nil"/>
              <w:left w:val="nil"/>
              <w:bottom w:val="nil"/>
              <w:right w:val="nil"/>
            </w:tcBorders>
            <w:shd w:val="clear" w:color="auto" w:fill="auto"/>
            <w:noWrap/>
            <w:vAlign w:val="bottom"/>
            <w:hideMark/>
            <w:tcPrChange w:id="3167" w:author="HendryHendry/선임연구원/Convergence(연)ATS그룹(hendry.hendry" w:date="2011-11-17T13:56: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168" w:author="HendryHendry/선임연구원/Convergence(연)ATS그룹(hendry.hendry" w:date="2011-11-17T13:53:00Z"/>
                <w:rFonts w:ascii="Arial" w:eastAsia="Gulim" w:hAnsi="Arial" w:cs="Arial"/>
                <w:color w:val="000000"/>
                <w:sz w:val="18"/>
                <w:szCs w:val="18"/>
                <w:lang w:eastAsia="ko-KR"/>
              </w:rPr>
            </w:pPr>
            <w:ins w:id="3169" w:author="HendryHendry/선임연구원/Convergence(연)ATS그룹(hendry.hendry" w:date="2011-11-17T13:53:00Z">
              <w:r w:rsidRPr="00EC02C3">
                <w:rPr>
                  <w:rFonts w:ascii="Arial" w:eastAsia="Gulim" w:hAnsi="Arial" w:cs="Arial"/>
                  <w:color w:val="000000"/>
                  <w:sz w:val="18"/>
                  <w:szCs w:val="18"/>
                  <w:lang w:eastAsia="ko-KR"/>
                </w:rPr>
                <w:t>0.0%</w:t>
              </w:r>
            </w:ins>
          </w:p>
        </w:tc>
        <w:tc>
          <w:tcPr>
            <w:tcW w:w="1060" w:type="dxa"/>
            <w:tcBorders>
              <w:top w:val="nil"/>
              <w:left w:val="nil"/>
              <w:bottom w:val="nil"/>
              <w:right w:val="nil"/>
            </w:tcBorders>
            <w:shd w:val="clear" w:color="auto" w:fill="auto"/>
            <w:noWrap/>
            <w:vAlign w:val="bottom"/>
            <w:hideMark/>
            <w:tcPrChange w:id="3170" w:author="HendryHendry/선임연구원/Convergence(연)ATS그룹(hendry.hendry" w:date="2011-11-17T13:56: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171" w:author="HendryHendry/선임연구원/Convergence(연)ATS그룹(hendry.hendry" w:date="2011-11-17T13:53:00Z"/>
                <w:rFonts w:ascii="Arial" w:eastAsia="Gulim" w:hAnsi="Arial" w:cs="Arial"/>
                <w:color w:val="000000"/>
                <w:sz w:val="18"/>
                <w:szCs w:val="18"/>
                <w:lang w:eastAsia="ko-KR"/>
              </w:rPr>
            </w:pPr>
            <w:ins w:id="3172" w:author="HendryHendry/선임연구원/Convergence(연)ATS그룹(hendry.hendry" w:date="2011-11-17T13:53:00Z">
              <w:r w:rsidRPr="00EC02C3">
                <w:rPr>
                  <w:rFonts w:ascii="Arial" w:eastAsia="Gulim" w:hAnsi="Arial" w:cs="Arial"/>
                  <w:color w:val="000000"/>
                  <w:sz w:val="18"/>
                  <w:szCs w:val="18"/>
                  <w:lang w:eastAsia="ko-KR"/>
                </w:rPr>
                <w:t>0.0%</w:t>
              </w:r>
            </w:ins>
          </w:p>
        </w:tc>
        <w:tc>
          <w:tcPr>
            <w:tcW w:w="1060" w:type="dxa"/>
            <w:tcBorders>
              <w:top w:val="nil"/>
              <w:left w:val="nil"/>
              <w:bottom w:val="nil"/>
              <w:right w:val="single" w:sz="8" w:space="0" w:color="auto"/>
            </w:tcBorders>
            <w:shd w:val="clear" w:color="auto" w:fill="auto"/>
            <w:noWrap/>
            <w:vAlign w:val="bottom"/>
            <w:hideMark/>
            <w:tcPrChange w:id="3173" w:author="HendryHendry/선임연구원/Convergence(연)ATS그룹(hendry.hendry" w:date="2011-11-17T13:56:00Z">
              <w:tcPr>
                <w:tcW w:w="1060" w:type="dxa"/>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174" w:author="HendryHendry/선임연구원/Convergence(연)ATS그룹(hendry.hendry" w:date="2011-11-17T13:53:00Z"/>
                <w:rFonts w:ascii="Arial" w:eastAsia="Gulim" w:hAnsi="Arial" w:cs="Arial"/>
                <w:color w:val="000000"/>
                <w:sz w:val="18"/>
                <w:szCs w:val="18"/>
                <w:lang w:eastAsia="ko-KR"/>
              </w:rPr>
            </w:pPr>
            <w:ins w:id="3175" w:author="HendryHendry/선임연구원/Convergence(연)ATS그룹(hendry.hendry" w:date="2011-11-17T13:53:00Z">
              <w:r w:rsidRPr="00EC02C3">
                <w:rPr>
                  <w:rFonts w:ascii="Arial" w:eastAsia="Gulim" w:hAnsi="Arial" w:cs="Arial"/>
                  <w:color w:val="000000"/>
                  <w:sz w:val="18"/>
                  <w:szCs w:val="18"/>
                  <w:lang w:eastAsia="ko-KR"/>
                </w:rPr>
                <w:t>0.0%</w:t>
              </w:r>
            </w:ins>
          </w:p>
        </w:tc>
        <w:tc>
          <w:tcPr>
            <w:tcW w:w="1060" w:type="dxa"/>
            <w:tcBorders>
              <w:top w:val="nil"/>
              <w:left w:val="nil"/>
              <w:bottom w:val="nil"/>
              <w:right w:val="nil"/>
            </w:tcBorders>
            <w:shd w:val="clear" w:color="auto" w:fill="auto"/>
            <w:noWrap/>
            <w:vAlign w:val="bottom"/>
            <w:hideMark/>
            <w:tcPrChange w:id="3176" w:author="HendryHendry/선임연구원/Convergence(연)ATS그룹(hendry.hendry" w:date="2011-11-17T13:56: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177" w:author="HendryHendry/선임연구원/Convergence(연)ATS그룹(hendry.hendry" w:date="2011-11-17T13:53:00Z"/>
                <w:rFonts w:ascii="Arial" w:eastAsia="Gulim" w:hAnsi="Arial" w:cs="Arial"/>
                <w:color w:val="000000"/>
                <w:sz w:val="18"/>
                <w:szCs w:val="18"/>
                <w:lang w:eastAsia="ko-KR"/>
              </w:rPr>
            </w:pPr>
            <w:ins w:id="3178" w:author="HendryHendry/선임연구원/Convergence(연)ATS그룹(hendry.hendry" w:date="2011-11-17T13:53:00Z">
              <w:r w:rsidRPr="00EC02C3">
                <w:rPr>
                  <w:rFonts w:ascii="Arial" w:eastAsia="Gulim" w:hAnsi="Arial" w:cs="Arial"/>
                  <w:color w:val="000000"/>
                  <w:sz w:val="18"/>
                  <w:szCs w:val="18"/>
                  <w:lang w:eastAsia="ko-KR"/>
                </w:rPr>
                <w:t>0.0%</w:t>
              </w:r>
            </w:ins>
          </w:p>
        </w:tc>
        <w:tc>
          <w:tcPr>
            <w:tcW w:w="1060" w:type="dxa"/>
            <w:tcBorders>
              <w:top w:val="nil"/>
              <w:left w:val="nil"/>
              <w:bottom w:val="nil"/>
              <w:right w:val="nil"/>
            </w:tcBorders>
            <w:shd w:val="clear" w:color="auto" w:fill="auto"/>
            <w:noWrap/>
            <w:vAlign w:val="bottom"/>
            <w:hideMark/>
            <w:tcPrChange w:id="3179" w:author="HendryHendry/선임연구원/Convergence(연)ATS그룹(hendry.hendry" w:date="2011-11-17T13:56: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180" w:author="HendryHendry/선임연구원/Convergence(연)ATS그룹(hendry.hendry" w:date="2011-11-17T13:53:00Z"/>
                <w:rFonts w:ascii="Arial" w:eastAsia="Gulim" w:hAnsi="Arial" w:cs="Arial"/>
                <w:color w:val="000000"/>
                <w:sz w:val="18"/>
                <w:szCs w:val="18"/>
                <w:lang w:eastAsia="ko-KR"/>
              </w:rPr>
            </w:pPr>
            <w:ins w:id="3181" w:author="HendryHendry/선임연구원/Convergence(연)ATS그룹(hendry.hendry" w:date="2011-11-17T13:53:00Z">
              <w:r w:rsidRPr="00EC02C3">
                <w:rPr>
                  <w:rFonts w:ascii="Arial" w:eastAsia="Gulim" w:hAnsi="Arial" w:cs="Arial"/>
                  <w:color w:val="000000"/>
                  <w:sz w:val="18"/>
                  <w:szCs w:val="18"/>
                  <w:lang w:eastAsia="ko-KR"/>
                </w:rPr>
                <w:t>0.0%</w:t>
              </w:r>
            </w:ins>
          </w:p>
        </w:tc>
        <w:tc>
          <w:tcPr>
            <w:tcW w:w="1060" w:type="dxa"/>
            <w:tcBorders>
              <w:top w:val="nil"/>
              <w:left w:val="nil"/>
              <w:bottom w:val="nil"/>
              <w:right w:val="single" w:sz="8" w:space="0" w:color="auto"/>
            </w:tcBorders>
            <w:shd w:val="clear" w:color="auto" w:fill="auto"/>
            <w:noWrap/>
            <w:vAlign w:val="bottom"/>
            <w:hideMark/>
            <w:tcPrChange w:id="3182" w:author="HendryHendry/선임연구원/Convergence(연)ATS그룹(hendry.hendry" w:date="2011-11-17T13:56:00Z">
              <w:tcPr>
                <w:tcW w:w="1060" w:type="dxa"/>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183" w:author="HendryHendry/선임연구원/Convergence(연)ATS그룹(hendry.hendry" w:date="2011-11-17T13:53:00Z"/>
                <w:rFonts w:ascii="Arial" w:eastAsia="Gulim" w:hAnsi="Arial" w:cs="Arial"/>
                <w:color w:val="000000"/>
                <w:sz w:val="18"/>
                <w:szCs w:val="18"/>
                <w:lang w:eastAsia="ko-KR"/>
              </w:rPr>
            </w:pPr>
            <w:ins w:id="3184" w:author="HendryHendry/선임연구원/Convergence(연)ATS그룹(hendry.hendry" w:date="2011-11-17T13:53:00Z">
              <w:r w:rsidRPr="00EC02C3">
                <w:rPr>
                  <w:rFonts w:ascii="Arial" w:eastAsia="Gulim" w:hAnsi="Arial" w:cs="Arial"/>
                  <w:color w:val="000000"/>
                  <w:sz w:val="18"/>
                  <w:szCs w:val="18"/>
                  <w:lang w:eastAsia="ko-KR"/>
                </w:rPr>
                <w:t>0.0%</w:t>
              </w:r>
            </w:ins>
          </w:p>
        </w:tc>
      </w:tr>
      <w:tr w:rsidR="00EC02C3" w:rsidRPr="00EC02C3" w:rsidTr="00EC02C3">
        <w:trPr>
          <w:trHeight w:val="240"/>
          <w:jc w:val="center"/>
          <w:ins w:id="3185" w:author="HendryHendry/선임연구원/Convergence(연)ATS그룹(hendry.hendry" w:date="2011-11-17T13:53:00Z"/>
          <w:trPrChange w:id="3186" w:author="HendryHendry/선임연구원/Convergence(연)ATS그룹(hendry.hendry" w:date="2011-11-17T13:56:00Z">
            <w:trPr>
              <w:trHeight w:val="240"/>
            </w:trPr>
          </w:trPrChange>
        </w:trPr>
        <w:tc>
          <w:tcPr>
            <w:tcW w:w="1300" w:type="dxa"/>
            <w:tcBorders>
              <w:top w:val="nil"/>
              <w:left w:val="single" w:sz="8" w:space="0" w:color="auto"/>
              <w:bottom w:val="nil"/>
              <w:right w:val="single" w:sz="8" w:space="0" w:color="auto"/>
            </w:tcBorders>
            <w:shd w:val="clear" w:color="auto" w:fill="auto"/>
            <w:noWrap/>
            <w:vAlign w:val="bottom"/>
            <w:hideMark/>
            <w:tcPrChange w:id="3187" w:author="HendryHendry/선임연구원/Convergence(연)ATS그룹(hendry.hendry" w:date="2011-11-17T13:56:00Z">
              <w:tcPr>
                <w:tcW w:w="1300" w:type="dxa"/>
                <w:tcBorders>
                  <w:top w:val="nil"/>
                  <w:left w:val="single" w:sz="8" w:space="0" w:color="auto"/>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textAlignment w:val="auto"/>
              <w:rPr>
                <w:ins w:id="3188" w:author="HendryHendry/선임연구원/Convergence(연)ATS그룹(hendry.hendry" w:date="2011-11-17T13:53:00Z"/>
                <w:rFonts w:ascii="Arial" w:eastAsia="Gulim" w:hAnsi="Arial" w:cs="Arial"/>
                <w:color w:val="000000"/>
                <w:sz w:val="18"/>
                <w:szCs w:val="18"/>
                <w:lang w:eastAsia="ko-KR"/>
              </w:rPr>
            </w:pPr>
            <w:ins w:id="3189" w:author="HendryHendry/선임연구원/Convergence(연)ATS그룹(hendry.hendry" w:date="2011-11-17T13:53:00Z">
              <w:r w:rsidRPr="00EC02C3">
                <w:rPr>
                  <w:rFonts w:ascii="Arial" w:eastAsia="Gulim" w:hAnsi="Arial" w:cs="Arial"/>
                  <w:color w:val="000000"/>
                  <w:sz w:val="18"/>
                  <w:szCs w:val="18"/>
                  <w:lang w:eastAsia="ko-KR"/>
                </w:rPr>
                <w:t>Class C</w:t>
              </w:r>
            </w:ins>
          </w:p>
        </w:tc>
        <w:tc>
          <w:tcPr>
            <w:tcW w:w="1060" w:type="dxa"/>
            <w:tcBorders>
              <w:top w:val="nil"/>
              <w:left w:val="nil"/>
              <w:bottom w:val="nil"/>
              <w:right w:val="nil"/>
            </w:tcBorders>
            <w:shd w:val="clear" w:color="auto" w:fill="auto"/>
            <w:noWrap/>
            <w:vAlign w:val="bottom"/>
            <w:hideMark/>
            <w:tcPrChange w:id="3190" w:author="HendryHendry/선임연구원/Convergence(연)ATS그룹(hendry.hendry" w:date="2011-11-17T13:56: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191" w:author="HendryHendry/선임연구원/Convergence(연)ATS그룹(hendry.hendry" w:date="2011-11-17T13:53:00Z"/>
                <w:rFonts w:ascii="Arial" w:eastAsia="Gulim" w:hAnsi="Arial" w:cs="Arial"/>
                <w:color w:val="000000"/>
                <w:sz w:val="18"/>
                <w:szCs w:val="18"/>
                <w:lang w:eastAsia="ko-KR"/>
              </w:rPr>
            </w:pPr>
            <w:ins w:id="3192" w:author="HendryHendry/선임연구원/Convergence(연)ATS그룹(hendry.hendry" w:date="2011-11-17T13:53:00Z">
              <w:r w:rsidRPr="00EC02C3">
                <w:rPr>
                  <w:rFonts w:ascii="Arial" w:eastAsia="Gulim" w:hAnsi="Arial" w:cs="Arial"/>
                  <w:color w:val="000000"/>
                  <w:sz w:val="18"/>
                  <w:szCs w:val="18"/>
                  <w:lang w:eastAsia="ko-KR"/>
                </w:rPr>
                <w:t>0.0%</w:t>
              </w:r>
            </w:ins>
          </w:p>
        </w:tc>
        <w:tc>
          <w:tcPr>
            <w:tcW w:w="1060" w:type="dxa"/>
            <w:tcBorders>
              <w:top w:val="nil"/>
              <w:left w:val="nil"/>
              <w:bottom w:val="nil"/>
              <w:right w:val="nil"/>
            </w:tcBorders>
            <w:shd w:val="clear" w:color="auto" w:fill="auto"/>
            <w:noWrap/>
            <w:vAlign w:val="bottom"/>
            <w:hideMark/>
            <w:tcPrChange w:id="3193" w:author="HendryHendry/선임연구원/Convergence(연)ATS그룹(hendry.hendry" w:date="2011-11-17T13:56: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194" w:author="HendryHendry/선임연구원/Convergence(연)ATS그룹(hendry.hendry" w:date="2011-11-17T13:53:00Z"/>
                <w:rFonts w:ascii="Arial" w:eastAsia="Gulim" w:hAnsi="Arial" w:cs="Arial"/>
                <w:color w:val="000000"/>
                <w:sz w:val="18"/>
                <w:szCs w:val="18"/>
                <w:lang w:eastAsia="ko-KR"/>
              </w:rPr>
            </w:pPr>
            <w:ins w:id="3195" w:author="HendryHendry/선임연구원/Convergence(연)ATS그룹(hendry.hendry" w:date="2011-11-17T13:53:00Z">
              <w:r w:rsidRPr="00EC02C3">
                <w:rPr>
                  <w:rFonts w:ascii="Arial" w:eastAsia="Gulim" w:hAnsi="Arial" w:cs="Arial"/>
                  <w:color w:val="000000"/>
                  <w:sz w:val="18"/>
                  <w:szCs w:val="18"/>
                  <w:lang w:eastAsia="ko-KR"/>
                </w:rPr>
                <w:t>0.0%</w:t>
              </w:r>
            </w:ins>
          </w:p>
        </w:tc>
        <w:tc>
          <w:tcPr>
            <w:tcW w:w="1060" w:type="dxa"/>
            <w:tcBorders>
              <w:top w:val="nil"/>
              <w:left w:val="nil"/>
              <w:bottom w:val="nil"/>
              <w:right w:val="single" w:sz="8" w:space="0" w:color="auto"/>
            </w:tcBorders>
            <w:shd w:val="clear" w:color="auto" w:fill="auto"/>
            <w:noWrap/>
            <w:vAlign w:val="bottom"/>
            <w:hideMark/>
            <w:tcPrChange w:id="3196" w:author="HendryHendry/선임연구원/Convergence(연)ATS그룹(hendry.hendry" w:date="2011-11-17T13:56:00Z">
              <w:tcPr>
                <w:tcW w:w="1060" w:type="dxa"/>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197" w:author="HendryHendry/선임연구원/Convergence(연)ATS그룹(hendry.hendry" w:date="2011-11-17T13:53:00Z"/>
                <w:rFonts w:ascii="Arial" w:eastAsia="Gulim" w:hAnsi="Arial" w:cs="Arial"/>
                <w:color w:val="000000"/>
                <w:sz w:val="18"/>
                <w:szCs w:val="18"/>
                <w:lang w:eastAsia="ko-KR"/>
              </w:rPr>
            </w:pPr>
            <w:ins w:id="3198" w:author="HendryHendry/선임연구원/Convergence(연)ATS그룹(hendry.hendry" w:date="2011-11-17T13:53:00Z">
              <w:r w:rsidRPr="00EC02C3">
                <w:rPr>
                  <w:rFonts w:ascii="Arial" w:eastAsia="Gulim" w:hAnsi="Arial" w:cs="Arial"/>
                  <w:color w:val="000000"/>
                  <w:sz w:val="18"/>
                  <w:szCs w:val="18"/>
                  <w:lang w:eastAsia="ko-KR"/>
                </w:rPr>
                <w:t>0.0%</w:t>
              </w:r>
            </w:ins>
          </w:p>
        </w:tc>
        <w:tc>
          <w:tcPr>
            <w:tcW w:w="1060" w:type="dxa"/>
            <w:tcBorders>
              <w:top w:val="nil"/>
              <w:left w:val="nil"/>
              <w:bottom w:val="nil"/>
              <w:right w:val="nil"/>
            </w:tcBorders>
            <w:shd w:val="clear" w:color="auto" w:fill="auto"/>
            <w:noWrap/>
            <w:vAlign w:val="bottom"/>
            <w:hideMark/>
            <w:tcPrChange w:id="3199" w:author="HendryHendry/선임연구원/Convergence(연)ATS그룹(hendry.hendry" w:date="2011-11-17T13:56: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200" w:author="HendryHendry/선임연구원/Convergence(연)ATS그룹(hendry.hendry" w:date="2011-11-17T13:53:00Z"/>
                <w:rFonts w:ascii="Arial" w:eastAsia="Gulim" w:hAnsi="Arial" w:cs="Arial"/>
                <w:color w:val="000000"/>
                <w:sz w:val="18"/>
                <w:szCs w:val="18"/>
                <w:lang w:eastAsia="ko-KR"/>
              </w:rPr>
            </w:pPr>
            <w:ins w:id="3201" w:author="HendryHendry/선임연구원/Convergence(연)ATS그룹(hendry.hendry" w:date="2011-11-17T13:53:00Z">
              <w:r w:rsidRPr="00EC02C3">
                <w:rPr>
                  <w:rFonts w:ascii="Arial" w:eastAsia="Gulim" w:hAnsi="Arial" w:cs="Arial"/>
                  <w:color w:val="000000"/>
                  <w:sz w:val="18"/>
                  <w:szCs w:val="18"/>
                  <w:lang w:eastAsia="ko-KR"/>
                </w:rPr>
                <w:t>0.0%</w:t>
              </w:r>
            </w:ins>
          </w:p>
        </w:tc>
        <w:tc>
          <w:tcPr>
            <w:tcW w:w="1060" w:type="dxa"/>
            <w:tcBorders>
              <w:top w:val="nil"/>
              <w:left w:val="nil"/>
              <w:bottom w:val="nil"/>
              <w:right w:val="nil"/>
            </w:tcBorders>
            <w:shd w:val="clear" w:color="auto" w:fill="auto"/>
            <w:noWrap/>
            <w:vAlign w:val="bottom"/>
            <w:hideMark/>
            <w:tcPrChange w:id="3202" w:author="HendryHendry/선임연구원/Convergence(연)ATS그룹(hendry.hendry" w:date="2011-11-17T13:56: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203" w:author="HendryHendry/선임연구원/Convergence(연)ATS그룹(hendry.hendry" w:date="2011-11-17T13:53:00Z"/>
                <w:rFonts w:ascii="Arial" w:eastAsia="Gulim" w:hAnsi="Arial" w:cs="Arial"/>
                <w:color w:val="000000"/>
                <w:sz w:val="18"/>
                <w:szCs w:val="18"/>
                <w:lang w:eastAsia="ko-KR"/>
              </w:rPr>
            </w:pPr>
            <w:ins w:id="3204" w:author="HendryHendry/선임연구원/Convergence(연)ATS그룹(hendry.hendry" w:date="2011-11-17T13:53:00Z">
              <w:r w:rsidRPr="00EC02C3">
                <w:rPr>
                  <w:rFonts w:ascii="Arial" w:eastAsia="Gulim" w:hAnsi="Arial" w:cs="Arial"/>
                  <w:color w:val="000000"/>
                  <w:sz w:val="18"/>
                  <w:szCs w:val="18"/>
                  <w:lang w:eastAsia="ko-KR"/>
                </w:rPr>
                <w:t>0.0%</w:t>
              </w:r>
            </w:ins>
          </w:p>
        </w:tc>
        <w:tc>
          <w:tcPr>
            <w:tcW w:w="1060" w:type="dxa"/>
            <w:tcBorders>
              <w:top w:val="nil"/>
              <w:left w:val="nil"/>
              <w:bottom w:val="nil"/>
              <w:right w:val="single" w:sz="8" w:space="0" w:color="auto"/>
            </w:tcBorders>
            <w:shd w:val="clear" w:color="auto" w:fill="auto"/>
            <w:noWrap/>
            <w:vAlign w:val="bottom"/>
            <w:hideMark/>
            <w:tcPrChange w:id="3205" w:author="HendryHendry/선임연구원/Convergence(연)ATS그룹(hendry.hendry" w:date="2011-11-17T13:56:00Z">
              <w:tcPr>
                <w:tcW w:w="1060" w:type="dxa"/>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206" w:author="HendryHendry/선임연구원/Convergence(연)ATS그룹(hendry.hendry" w:date="2011-11-17T13:53:00Z"/>
                <w:rFonts w:ascii="Arial" w:eastAsia="Gulim" w:hAnsi="Arial" w:cs="Arial"/>
                <w:color w:val="000000"/>
                <w:sz w:val="18"/>
                <w:szCs w:val="18"/>
                <w:lang w:eastAsia="ko-KR"/>
              </w:rPr>
            </w:pPr>
            <w:ins w:id="3207" w:author="HendryHendry/선임연구원/Convergence(연)ATS그룹(hendry.hendry" w:date="2011-11-17T13:53:00Z">
              <w:r w:rsidRPr="00EC02C3">
                <w:rPr>
                  <w:rFonts w:ascii="Arial" w:eastAsia="Gulim" w:hAnsi="Arial" w:cs="Arial"/>
                  <w:color w:val="000000"/>
                  <w:sz w:val="18"/>
                  <w:szCs w:val="18"/>
                  <w:lang w:eastAsia="ko-KR"/>
                </w:rPr>
                <w:t>0.0%</w:t>
              </w:r>
            </w:ins>
          </w:p>
        </w:tc>
      </w:tr>
      <w:tr w:rsidR="00EC02C3" w:rsidRPr="00EC02C3" w:rsidTr="00EC02C3">
        <w:trPr>
          <w:trHeight w:val="240"/>
          <w:jc w:val="center"/>
          <w:ins w:id="3208" w:author="HendryHendry/선임연구원/Convergence(연)ATS그룹(hendry.hendry" w:date="2011-11-17T13:53:00Z"/>
          <w:trPrChange w:id="3209" w:author="HendryHendry/선임연구원/Convergence(연)ATS그룹(hendry.hendry" w:date="2011-11-17T13:56:00Z">
            <w:trPr>
              <w:trHeight w:val="240"/>
            </w:trPr>
          </w:trPrChange>
        </w:trPr>
        <w:tc>
          <w:tcPr>
            <w:tcW w:w="1300" w:type="dxa"/>
            <w:tcBorders>
              <w:top w:val="nil"/>
              <w:left w:val="single" w:sz="8" w:space="0" w:color="auto"/>
              <w:bottom w:val="nil"/>
              <w:right w:val="single" w:sz="8" w:space="0" w:color="auto"/>
            </w:tcBorders>
            <w:shd w:val="clear" w:color="auto" w:fill="auto"/>
            <w:noWrap/>
            <w:vAlign w:val="bottom"/>
            <w:hideMark/>
            <w:tcPrChange w:id="3210" w:author="HendryHendry/선임연구원/Convergence(연)ATS그룹(hendry.hendry" w:date="2011-11-17T13:56:00Z">
              <w:tcPr>
                <w:tcW w:w="1300" w:type="dxa"/>
                <w:tcBorders>
                  <w:top w:val="nil"/>
                  <w:left w:val="single" w:sz="8" w:space="0" w:color="auto"/>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textAlignment w:val="auto"/>
              <w:rPr>
                <w:ins w:id="3211" w:author="HendryHendry/선임연구원/Convergence(연)ATS그룹(hendry.hendry" w:date="2011-11-17T13:53:00Z"/>
                <w:rFonts w:ascii="Arial" w:eastAsia="Gulim" w:hAnsi="Arial" w:cs="Arial"/>
                <w:color w:val="000000"/>
                <w:sz w:val="18"/>
                <w:szCs w:val="18"/>
                <w:lang w:eastAsia="ko-KR"/>
              </w:rPr>
            </w:pPr>
            <w:ins w:id="3212" w:author="HendryHendry/선임연구원/Convergence(연)ATS그룹(hendry.hendry" w:date="2011-11-17T13:53:00Z">
              <w:r w:rsidRPr="00EC02C3">
                <w:rPr>
                  <w:rFonts w:ascii="Arial" w:eastAsia="Gulim" w:hAnsi="Arial" w:cs="Arial"/>
                  <w:color w:val="000000"/>
                  <w:sz w:val="18"/>
                  <w:szCs w:val="18"/>
                  <w:lang w:eastAsia="ko-KR"/>
                </w:rPr>
                <w:t>Class D</w:t>
              </w:r>
            </w:ins>
          </w:p>
        </w:tc>
        <w:tc>
          <w:tcPr>
            <w:tcW w:w="1060" w:type="dxa"/>
            <w:tcBorders>
              <w:top w:val="nil"/>
              <w:left w:val="nil"/>
              <w:bottom w:val="nil"/>
              <w:right w:val="nil"/>
            </w:tcBorders>
            <w:shd w:val="clear" w:color="auto" w:fill="auto"/>
            <w:noWrap/>
            <w:vAlign w:val="bottom"/>
            <w:hideMark/>
            <w:tcPrChange w:id="3213" w:author="HendryHendry/선임연구원/Convergence(연)ATS그룹(hendry.hendry" w:date="2011-11-17T13:56: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214" w:author="HendryHendry/선임연구원/Convergence(연)ATS그룹(hendry.hendry" w:date="2011-11-17T13:53:00Z"/>
                <w:rFonts w:ascii="Arial" w:eastAsia="Gulim" w:hAnsi="Arial" w:cs="Arial"/>
                <w:color w:val="000000"/>
                <w:sz w:val="18"/>
                <w:szCs w:val="18"/>
                <w:lang w:eastAsia="ko-KR"/>
              </w:rPr>
            </w:pPr>
            <w:ins w:id="3215" w:author="HendryHendry/선임연구원/Convergence(연)ATS그룹(hendry.hendry" w:date="2011-11-17T13:53:00Z">
              <w:r w:rsidRPr="00EC02C3">
                <w:rPr>
                  <w:rFonts w:ascii="Arial" w:eastAsia="Gulim" w:hAnsi="Arial" w:cs="Arial"/>
                  <w:color w:val="000000"/>
                  <w:sz w:val="18"/>
                  <w:szCs w:val="18"/>
                  <w:lang w:eastAsia="ko-KR"/>
                </w:rPr>
                <w:t>0.0%</w:t>
              </w:r>
            </w:ins>
          </w:p>
        </w:tc>
        <w:tc>
          <w:tcPr>
            <w:tcW w:w="1060" w:type="dxa"/>
            <w:tcBorders>
              <w:top w:val="nil"/>
              <w:left w:val="nil"/>
              <w:bottom w:val="nil"/>
              <w:right w:val="nil"/>
            </w:tcBorders>
            <w:shd w:val="clear" w:color="auto" w:fill="auto"/>
            <w:noWrap/>
            <w:vAlign w:val="bottom"/>
            <w:hideMark/>
            <w:tcPrChange w:id="3216" w:author="HendryHendry/선임연구원/Convergence(연)ATS그룹(hendry.hendry" w:date="2011-11-17T13:56: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217" w:author="HendryHendry/선임연구원/Convergence(연)ATS그룹(hendry.hendry" w:date="2011-11-17T13:53:00Z"/>
                <w:rFonts w:ascii="Arial" w:eastAsia="Gulim" w:hAnsi="Arial" w:cs="Arial"/>
                <w:color w:val="000000"/>
                <w:sz w:val="18"/>
                <w:szCs w:val="18"/>
                <w:lang w:eastAsia="ko-KR"/>
              </w:rPr>
            </w:pPr>
            <w:ins w:id="3218" w:author="HendryHendry/선임연구원/Convergence(연)ATS그룹(hendry.hendry" w:date="2011-11-17T13:53:00Z">
              <w:r w:rsidRPr="00EC02C3">
                <w:rPr>
                  <w:rFonts w:ascii="Arial" w:eastAsia="Gulim" w:hAnsi="Arial" w:cs="Arial"/>
                  <w:color w:val="000000"/>
                  <w:sz w:val="18"/>
                  <w:szCs w:val="18"/>
                  <w:lang w:eastAsia="ko-KR"/>
                </w:rPr>
                <w:t>0.0%</w:t>
              </w:r>
            </w:ins>
          </w:p>
        </w:tc>
        <w:tc>
          <w:tcPr>
            <w:tcW w:w="1060" w:type="dxa"/>
            <w:tcBorders>
              <w:top w:val="nil"/>
              <w:left w:val="nil"/>
              <w:bottom w:val="nil"/>
              <w:right w:val="single" w:sz="8" w:space="0" w:color="auto"/>
            </w:tcBorders>
            <w:shd w:val="clear" w:color="auto" w:fill="auto"/>
            <w:noWrap/>
            <w:vAlign w:val="bottom"/>
            <w:hideMark/>
            <w:tcPrChange w:id="3219" w:author="HendryHendry/선임연구원/Convergence(연)ATS그룹(hendry.hendry" w:date="2011-11-17T13:56:00Z">
              <w:tcPr>
                <w:tcW w:w="1060" w:type="dxa"/>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220" w:author="HendryHendry/선임연구원/Convergence(연)ATS그룹(hendry.hendry" w:date="2011-11-17T13:53:00Z"/>
                <w:rFonts w:ascii="Arial" w:eastAsia="Gulim" w:hAnsi="Arial" w:cs="Arial"/>
                <w:color w:val="000000"/>
                <w:sz w:val="18"/>
                <w:szCs w:val="18"/>
                <w:lang w:eastAsia="ko-KR"/>
              </w:rPr>
            </w:pPr>
            <w:ins w:id="3221" w:author="HendryHendry/선임연구원/Convergence(연)ATS그룹(hendry.hendry" w:date="2011-11-17T13:53:00Z">
              <w:r w:rsidRPr="00EC02C3">
                <w:rPr>
                  <w:rFonts w:ascii="Arial" w:eastAsia="Gulim" w:hAnsi="Arial" w:cs="Arial"/>
                  <w:color w:val="000000"/>
                  <w:sz w:val="18"/>
                  <w:szCs w:val="18"/>
                  <w:lang w:eastAsia="ko-KR"/>
                </w:rPr>
                <w:t>0.0%</w:t>
              </w:r>
            </w:ins>
          </w:p>
        </w:tc>
        <w:tc>
          <w:tcPr>
            <w:tcW w:w="1060" w:type="dxa"/>
            <w:tcBorders>
              <w:top w:val="nil"/>
              <w:left w:val="nil"/>
              <w:bottom w:val="nil"/>
              <w:right w:val="nil"/>
            </w:tcBorders>
            <w:shd w:val="clear" w:color="auto" w:fill="auto"/>
            <w:noWrap/>
            <w:vAlign w:val="bottom"/>
            <w:hideMark/>
            <w:tcPrChange w:id="3222" w:author="HendryHendry/선임연구원/Convergence(연)ATS그룹(hendry.hendry" w:date="2011-11-17T13:56: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223" w:author="HendryHendry/선임연구원/Convergence(연)ATS그룹(hendry.hendry" w:date="2011-11-17T13:53:00Z"/>
                <w:rFonts w:ascii="Arial" w:eastAsia="Gulim" w:hAnsi="Arial" w:cs="Arial"/>
                <w:color w:val="000000"/>
                <w:sz w:val="18"/>
                <w:szCs w:val="18"/>
                <w:lang w:eastAsia="ko-KR"/>
              </w:rPr>
            </w:pPr>
            <w:ins w:id="3224" w:author="HendryHendry/선임연구원/Convergence(연)ATS그룹(hendry.hendry" w:date="2011-11-17T13:53:00Z">
              <w:r w:rsidRPr="00EC02C3">
                <w:rPr>
                  <w:rFonts w:ascii="Arial" w:eastAsia="Gulim" w:hAnsi="Arial" w:cs="Arial"/>
                  <w:color w:val="000000"/>
                  <w:sz w:val="18"/>
                  <w:szCs w:val="18"/>
                  <w:lang w:eastAsia="ko-KR"/>
                </w:rPr>
                <w:t>0.0%</w:t>
              </w:r>
            </w:ins>
          </w:p>
        </w:tc>
        <w:tc>
          <w:tcPr>
            <w:tcW w:w="1060" w:type="dxa"/>
            <w:tcBorders>
              <w:top w:val="nil"/>
              <w:left w:val="nil"/>
              <w:bottom w:val="nil"/>
              <w:right w:val="nil"/>
            </w:tcBorders>
            <w:shd w:val="clear" w:color="auto" w:fill="auto"/>
            <w:noWrap/>
            <w:vAlign w:val="bottom"/>
            <w:hideMark/>
            <w:tcPrChange w:id="3225" w:author="HendryHendry/선임연구원/Convergence(연)ATS그룹(hendry.hendry" w:date="2011-11-17T13:56: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226" w:author="HendryHendry/선임연구원/Convergence(연)ATS그룹(hendry.hendry" w:date="2011-11-17T13:53:00Z"/>
                <w:rFonts w:ascii="Arial" w:eastAsia="Gulim" w:hAnsi="Arial" w:cs="Arial"/>
                <w:color w:val="000000"/>
                <w:sz w:val="18"/>
                <w:szCs w:val="18"/>
                <w:lang w:eastAsia="ko-KR"/>
              </w:rPr>
            </w:pPr>
            <w:ins w:id="3227" w:author="HendryHendry/선임연구원/Convergence(연)ATS그룹(hendry.hendry" w:date="2011-11-17T13:53:00Z">
              <w:r w:rsidRPr="00EC02C3">
                <w:rPr>
                  <w:rFonts w:ascii="Arial" w:eastAsia="Gulim" w:hAnsi="Arial" w:cs="Arial"/>
                  <w:color w:val="000000"/>
                  <w:sz w:val="18"/>
                  <w:szCs w:val="18"/>
                  <w:lang w:eastAsia="ko-KR"/>
                </w:rPr>
                <w:t>0.0%</w:t>
              </w:r>
            </w:ins>
          </w:p>
        </w:tc>
        <w:tc>
          <w:tcPr>
            <w:tcW w:w="1060" w:type="dxa"/>
            <w:tcBorders>
              <w:top w:val="nil"/>
              <w:left w:val="nil"/>
              <w:bottom w:val="nil"/>
              <w:right w:val="single" w:sz="8" w:space="0" w:color="auto"/>
            </w:tcBorders>
            <w:shd w:val="clear" w:color="auto" w:fill="auto"/>
            <w:noWrap/>
            <w:vAlign w:val="bottom"/>
            <w:hideMark/>
            <w:tcPrChange w:id="3228" w:author="HendryHendry/선임연구원/Convergence(연)ATS그룹(hendry.hendry" w:date="2011-11-17T13:56:00Z">
              <w:tcPr>
                <w:tcW w:w="1060" w:type="dxa"/>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229" w:author="HendryHendry/선임연구원/Convergence(연)ATS그룹(hendry.hendry" w:date="2011-11-17T13:53:00Z"/>
                <w:rFonts w:ascii="Arial" w:eastAsia="Gulim" w:hAnsi="Arial" w:cs="Arial"/>
                <w:color w:val="000000"/>
                <w:sz w:val="18"/>
                <w:szCs w:val="18"/>
                <w:lang w:eastAsia="ko-KR"/>
              </w:rPr>
            </w:pPr>
            <w:ins w:id="3230" w:author="HendryHendry/선임연구원/Convergence(연)ATS그룹(hendry.hendry" w:date="2011-11-17T13:53:00Z">
              <w:r w:rsidRPr="00EC02C3">
                <w:rPr>
                  <w:rFonts w:ascii="Arial" w:eastAsia="Gulim" w:hAnsi="Arial" w:cs="Arial"/>
                  <w:color w:val="000000"/>
                  <w:sz w:val="18"/>
                  <w:szCs w:val="18"/>
                  <w:lang w:eastAsia="ko-KR"/>
                </w:rPr>
                <w:t>0.0%</w:t>
              </w:r>
            </w:ins>
          </w:p>
        </w:tc>
      </w:tr>
      <w:tr w:rsidR="00EC02C3" w:rsidRPr="00EC02C3" w:rsidTr="00EC02C3">
        <w:trPr>
          <w:trHeight w:val="240"/>
          <w:jc w:val="center"/>
          <w:ins w:id="3231" w:author="HendryHendry/선임연구원/Convergence(연)ATS그룹(hendry.hendry" w:date="2011-11-17T13:53:00Z"/>
          <w:trPrChange w:id="3232" w:author="HendryHendry/선임연구원/Convergence(연)ATS그룹(hendry.hendry" w:date="2011-11-17T13:56:00Z">
            <w:trPr>
              <w:trHeight w:val="240"/>
            </w:trPr>
          </w:trPrChange>
        </w:trPr>
        <w:tc>
          <w:tcPr>
            <w:tcW w:w="1300" w:type="dxa"/>
            <w:tcBorders>
              <w:top w:val="nil"/>
              <w:left w:val="single" w:sz="8" w:space="0" w:color="auto"/>
              <w:bottom w:val="nil"/>
              <w:right w:val="single" w:sz="8" w:space="0" w:color="auto"/>
            </w:tcBorders>
            <w:shd w:val="clear" w:color="auto" w:fill="auto"/>
            <w:noWrap/>
            <w:vAlign w:val="bottom"/>
            <w:hideMark/>
            <w:tcPrChange w:id="3233" w:author="HendryHendry/선임연구원/Convergence(연)ATS그룹(hendry.hendry" w:date="2011-11-17T13:56:00Z">
              <w:tcPr>
                <w:tcW w:w="1300" w:type="dxa"/>
                <w:tcBorders>
                  <w:top w:val="nil"/>
                  <w:left w:val="single" w:sz="8" w:space="0" w:color="auto"/>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textAlignment w:val="auto"/>
              <w:rPr>
                <w:ins w:id="3234" w:author="HendryHendry/선임연구원/Convergence(연)ATS그룹(hendry.hendry" w:date="2011-11-17T13:53:00Z"/>
                <w:rFonts w:ascii="Arial" w:eastAsia="Gulim" w:hAnsi="Arial" w:cs="Arial"/>
                <w:color w:val="000000"/>
                <w:sz w:val="18"/>
                <w:szCs w:val="18"/>
                <w:lang w:eastAsia="ko-KR"/>
              </w:rPr>
            </w:pPr>
            <w:ins w:id="3235" w:author="HendryHendry/선임연구원/Convergence(연)ATS그룹(hendry.hendry" w:date="2011-11-17T13:53:00Z">
              <w:r w:rsidRPr="00EC02C3">
                <w:rPr>
                  <w:rFonts w:ascii="Arial" w:eastAsia="Gulim" w:hAnsi="Arial" w:cs="Arial"/>
                  <w:color w:val="000000"/>
                  <w:sz w:val="18"/>
                  <w:szCs w:val="18"/>
                  <w:lang w:eastAsia="ko-KR"/>
                </w:rPr>
                <w:t>Class E</w:t>
              </w:r>
            </w:ins>
          </w:p>
        </w:tc>
        <w:tc>
          <w:tcPr>
            <w:tcW w:w="1060" w:type="dxa"/>
            <w:tcBorders>
              <w:top w:val="nil"/>
              <w:left w:val="nil"/>
              <w:bottom w:val="nil"/>
              <w:right w:val="nil"/>
            </w:tcBorders>
            <w:shd w:val="clear" w:color="auto" w:fill="auto"/>
            <w:noWrap/>
            <w:vAlign w:val="bottom"/>
            <w:hideMark/>
            <w:tcPrChange w:id="3236" w:author="HendryHendry/선임연구원/Convergence(연)ATS그룹(hendry.hendry" w:date="2011-11-17T13:56: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237" w:author="HendryHendry/선임연구원/Convergence(연)ATS그룹(hendry.hendry" w:date="2011-11-17T13:53:00Z"/>
                <w:rFonts w:ascii="Arial" w:eastAsia="Gulim" w:hAnsi="Arial" w:cs="Arial"/>
                <w:color w:val="000000"/>
                <w:sz w:val="18"/>
                <w:szCs w:val="18"/>
                <w:lang w:eastAsia="ko-KR"/>
              </w:rPr>
            </w:pPr>
            <w:ins w:id="3238" w:author="HendryHendry/선임연구원/Convergence(연)ATS그룹(hendry.hendry" w:date="2011-11-17T13:53:00Z">
              <w:r w:rsidRPr="00EC02C3">
                <w:rPr>
                  <w:rFonts w:ascii="Arial" w:eastAsia="Gulim" w:hAnsi="Arial" w:cs="Arial"/>
                  <w:color w:val="000000"/>
                  <w:sz w:val="18"/>
                  <w:szCs w:val="18"/>
                  <w:lang w:eastAsia="ko-KR"/>
                </w:rPr>
                <w:t>0.0%</w:t>
              </w:r>
            </w:ins>
          </w:p>
        </w:tc>
        <w:tc>
          <w:tcPr>
            <w:tcW w:w="1060" w:type="dxa"/>
            <w:tcBorders>
              <w:top w:val="nil"/>
              <w:left w:val="nil"/>
              <w:bottom w:val="nil"/>
              <w:right w:val="nil"/>
            </w:tcBorders>
            <w:shd w:val="clear" w:color="auto" w:fill="auto"/>
            <w:noWrap/>
            <w:vAlign w:val="bottom"/>
            <w:hideMark/>
            <w:tcPrChange w:id="3239" w:author="HendryHendry/선임연구원/Convergence(연)ATS그룹(hendry.hendry" w:date="2011-11-17T13:56: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240" w:author="HendryHendry/선임연구원/Convergence(연)ATS그룹(hendry.hendry" w:date="2011-11-17T13:53:00Z"/>
                <w:rFonts w:ascii="Arial" w:eastAsia="Gulim" w:hAnsi="Arial" w:cs="Arial"/>
                <w:color w:val="000000"/>
                <w:sz w:val="18"/>
                <w:szCs w:val="18"/>
                <w:lang w:eastAsia="ko-KR"/>
              </w:rPr>
            </w:pPr>
            <w:ins w:id="3241" w:author="HendryHendry/선임연구원/Convergence(연)ATS그룹(hendry.hendry" w:date="2011-11-17T13:53:00Z">
              <w:r w:rsidRPr="00EC02C3">
                <w:rPr>
                  <w:rFonts w:ascii="Arial" w:eastAsia="Gulim" w:hAnsi="Arial" w:cs="Arial"/>
                  <w:color w:val="000000"/>
                  <w:sz w:val="18"/>
                  <w:szCs w:val="18"/>
                  <w:lang w:eastAsia="ko-KR"/>
                </w:rPr>
                <w:t>0.0%</w:t>
              </w:r>
            </w:ins>
          </w:p>
        </w:tc>
        <w:tc>
          <w:tcPr>
            <w:tcW w:w="1060" w:type="dxa"/>
            <w:tcBorders>
              <w:top w:val="nil"/>
              <w:left w:val="nil"/>
              <w:bottom w:val="nil"/>
              <w:right w:val="single" w:sz="8" w:space="0" w:color="auto"/>
            </w:tcBorders>
            <w:shd w:val="clear" w:color="auto" w:fill="auto"/>
            <w:noWrap/>
            <w:vAlign w:val="bottom"/>
            <w:hideMark/>
            <w:tcPrChange w:id="3242" w:author="HendryHendry/선임연구원/Convergence(연)ATS그룹(hendry.hendry" w:date="2011-11-17T13:56:00Z">
              <w:tcPr>
                <w:tcW w:w="1060" w:type="dxa"/>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243" w:author="HendryHendry/선임연구원/Convergence(연)ATS그룹(hendry.hendry" w:date="2011-11-17T13:53:00Z"/>
                <w:rFonts w:ascii="Arial" w:eastAsia="Gulim" w:hAnsi="Arial" w:cs="Arial"/>
                <w:color w:val="000000"/>
                <w:sz w:val="18"/>
                <w:szCs w:val="18"/>
                <w:lang w:eastAsia="ko-KR"/>
              </w:rPr>
            </w:pPr>
            <w:ins w:id="3244" w:author="HendryHendry/선임연구원/Convergence(연)ATS그룹(hendry.hendry" w:date="2011-11-17T13:53:00Z">
              <w:r w:rsidRPr="00EC02C3">
                <w:rPr>
                  <w:rFonts w:ascii="Arial" w:eastAsia="Gulim" w:hAnsi="Arial" w:cs="Arial"/>
                  <w:color w:val="000000"/>
                  <w:sz w:val="18"/>
                  <w:szCs w:val="18"/>
                  <w:lang w:eastAsia="ko-KR"/>
                </w:rPr>
                <w:t>0.0%</w:t>
              </w:r>
            </w:ins>
          </w:p>
        </w:tc>
        <w:tc>
          <w:tcPr>
            <w:tcW w:w="1060" w:type="dxa"/>
            <w:tcBorders>
              <w:top w:val="nil"/>
              <w:left w:val="nil"/>
              <w:bottom w:val="nil"/>
              <w:right w:val="nil"/>
            </w:tcBorders>
            <w:shd w:val="clear" w:color="auto" w:fill="auto"/>
            <w:noWrap/>
            <w:vAlign w:val="bottom"/>
            <w:hideMark/>
            <w:tcPrChange w:id="3245" w:author="HendryHendry/선임연구원/Convergence(연)ATS그룹(hendry.hendry" w:date="2011-11-17T13:56: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246" w:author="HendryHendry/선임연구원/Convergence(연)ATS그룹(hendry.hendry" w:date="2011-11-17T13:53:00Z"/>
                <w:rFonts w:ascii="Arial" w:eastAsia="Gulim" w:hAnsi="Arial" w:cs="Arial"/>
                <w:color w:val="000000"/>
                <w:sz w:val="18"/>
                <w:szCs w:val="18"/>
                <w:lang w:eastAsia="ko-KR"/>
              </w:rPr>
            </w:pPr>
            <w:ins w:id="3247" w:author="HendryHendry/선임연구원/Convergence(연)ATS그룹(hendry.hendry" w:date="2011-11-17T13:53:00Z">
              <w:r w:rsidRPr="00EC02C3">
                <w:rPr>
                  <w:rFonts w:ascii="Arial" w:eastAsia="Gulim" w:hAnsi="Arial" w:cs="Arial"/>
                  <w:color w:val="000000"/>
                  <w:sz w:val="18"/>
                  <w:szCs w:val="18"/>
                  <w:lang w:eastAsia="ko-KR"/>
                </w:rPr>
                <w:t>0.0%</w:t>
              </w:r>
            </w:ins>
          </w:p>
        </w:tc>
        <w:tc>
          <w:tcPr>
            <w:tcW w:w="1060" w:type="dxa"/>
            <w:tcBorders>
              <w:top w:val="nil"/>
              <w:left w:val="nil"/>
              <w:bottom w:val="nil"/>
              <w:right w:val="nil"/>
            </w:tcBorders>
            <w:shd w:val="clear" w:color="auto" w:fill="auto"/>
            <w:noWrap/>
            <w:vAlign w:val="bottom"/>
            <w:hideMark/>
            <w:tcPrChange w:id="3248" w:author="HendryHendry/선임연구원/Convergence(연)ATS그룹(hendry.hendry" w:date="2011-11-17T13:56: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249" w:author="HendryHendry/선임연구원/Convergence(연)ATS그룹(hendry.hendry" w:date="2011-11-17T13:53:00Z"/>
                <w:rFonts w:ascii="Arial" w:eastAsia="Gulim" w:hAnsi="Arial" w:cs="Arial"/>
                <w:color w:val="000000"/>
                <w:sz w:val="18"/>
                <w:szCs w:val="18"/>
                <w:lang w:eastAsia="ko-KR"/>
              </w:rPr>
            </w:pPr>
            <w:ins w:id="3250" w:author="HendryHendry/선임연구원/Convergence(연)ATS그룹(hendry.hendry" w:date="2011-11-17T13:53:00Z">
              <w:r w:rsidRPr="00EC02C3">
                <w:rPr>
                  <w:rFonts w:ascii="Arial" w:eastAsia="Gulim" w:hAnsi="Arial" w:cs="Arial"/>
                  <w:color w:val="000000"/>
                  <w:sz w:val="18"/>
                  <w:szCs w:val="18"/>
                  <w:lang w:eastAsia="ko-KR"/>
                </w:rPr>
                <w:t>0.0%</w:t>
              </w:r>
            </w:ins>
          </w:p>
        </w:tc>
        <w:tc>
          <w:tcPr>
            <w:tcW w:w="1060" w:type="dxa"/>
            <w:tcBorders>
              <w:top w:val="nil"/>
              <w:left w:val="nil"/>
              <w:bottom w:val="nil"/>
              <w:right w:val="single" w:sz="8" w:space="0" w:color="auto"/>
            </w:tcBorders>
            <w:shd w:val="clear" w:color="auto" w:fill="auto"/>
            <w:noWrap/>
            <w:vAlign w:val="bottom"/>
            <w:hideMark/>
            <w:tcPrChange w:id="3251" w:author="HendryHendry/선임연구원/Convergence(연)ATS그룹(hendry.hendry" w:date="2011-11-17T13:56:00Z">
              <w:tcPr>
                <w:tcW w:w="1060" w:type="dxa"/>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252" w:author="HendryHendry/선임연구원/Convergence(연)ATS그룹(hendry.hendry" w:date="2011-11-17T13:53:00Z"/>
                <w:rFonts w:ascii="Arial" w:eastAsia="Gulim" w:hAnsi="Arial" w:cs="Arial"/>
                <w:color w:val="000000"/>
                <w:sz w:val="18"/>
                <w:szCs w:val="18"/>
                <w:lang w:eastAsia="ko-KR"/>
              </w:rPr>
            </w:pPr>
            <w:ins w:id="3253" w:author="HendryHendry/선임연구원/Convergence(연)ATS그룹(hendry.hendry" w:date="2011-11-17T13:53:00Z">
              <w:r w:rsidRPr="00EC02C3">
                <w:rPr>
                  <w:rFonts w:ascii="Arial" w:eastAsia="Gulim" w:hAnsi="Arial" w:cs="Arial"/>
                  <w:color w:val="000000"/>
                  <w:sz w:val="18"/>
                  <w:szCs w:val="18"/>
                  <w:lang w:eastAsia="ko-KR"/>
                </w:rPr>
                <w:t>0.0%</w:t>
              </w:r>
            </w:ins>
          </w:p>
        </w:tc>
      </w:tr>
      <w:tr w:rsidR="00EC02C3" w:rsidRPr="00EC02C3" w:rsidTr="00EC02C3">
        <w:trPr>
          <w:trHeight w:val="240"/>
          <w:jc w:val="center"/>
          <w:ins w:id="3254" w:author="HendryHendry/선임연구원/Convergence(연)ATS그룹(hendry.hendry" w:date="2011-11-17T13:53:00Z"/>
          <w:trPrChange w:id="3255" w:author="HendryHendry/선임연구원/Convergence(연)ATS그룹(hendry.hendry" w:date="2011-11-17T13:56:00Z">
            <w:trPr>
              <w:trHeight w:val="240"/>
            </w:trPr>
          </w:trPrChange>
        </w:trPr>
        <w:tc>
          <w:tcPr>
            <w:tcW w:w="1300" w:type="dxa"/>
            <w:tcBorders>
              <w:top w:val="nil"/>
              <w:left w:val="single" w:sz="8" w:space="0" w:color="auto"/>
              <w:bottom w:val="nil"/>
              <w:right w:val="single" w:sz="8" w:space="0" w:color="auto"/>
            </w:tcBorders>
            <w:shd w:val="clear" w:color="auto" w:fill="auto"/>
            <w:noWrap/>
            <w:vAlign w:val="bottom"/>
            <w:hideMark/>
            <w:tcPrChange w:id="3256" w:author="HendryHendry/선임연구원/Convergence(연)ATS그룹(hendry.hendry" w:date="2011-11-17T13:56:00Z">
              <w:tcPr>
                <w:tcW w:w="1300" w:type="dxa"/>
                <w:tcBorders>
                  <w:top w:val="nil"/>
                  <w:left w:val="single" w:sz="8" w:space="0" w:color="auto"/>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textAlignment w:val="auto"/>
              <w:rPr>
                <w:ins w:id="3257" w:author="HendryHendry/선임연구원/Convergence(연)ATS그룹(hendry.hendry" w:date="2011-11-17T13:53:00Z"/>
                <w:rFonts w:ascii="Arial" w:eastAsia="Gulim" w:hAnsi="Arial" w:cs="Arial"/>
                <w:b/>
                <w:bCs/>
                <w:color w:val="000000"/>
                <w:sz w:val="18"/>
                <w:szCs w:val="18"/>
                <w:lang w:eastAsia="ko-KR"/>
              </w:rPr>
            </w:pPr>
            <w:ins w:id="3258" w:author="HendryHendry/선임연구원/Convergence(연)ATS그룹(hendry.hendry" w:date="2011-11-17T13:53:00Z">
              <w:r w:rsidRPr="00EC02C3">
                <w:rPr>
                  <w:rFonts w:ascii="Arial" w:eastAsia="Gulim" w:hAnsi="Arial" w:cs="Arial"/>
                  <w:b/>
                  <w:bCs/>
                  <w:color w:val="000000"/>
                  <w:sz w:val="18"/>
                  <w:szCs w:val="18"/>
                  <w:lang w:eastAsia="ko-KR"/>
                </w:rPr>
                <w:t>Overall</w:t>
              </w:r>
            </w:ins>
          </w:p>
        </w:tc>
        <w:tc>
          <w:tcPr>
            <w:tcW w:w="1060" w:type="dxa"/>
            <w:tcBorders>
              <w:top w:val="nil"/>
              <w:left w:val="nil"/>
              <w:bottom w:val="nil"/>
              <w:right w:val="nil"/>
            </w:tcBorders>
            <w:shd w:val="clear" w:color="auto" w:fill="auto"/>
            <w:noWrap/>
            <w:vAlign w:val="bottom"/>
            <w:hideMark/>
            <w:tcPrChange w:id="3259" w:author="HendryHendry/선임연구원/Convergence(연)ATS그룹(hendry.hendry" w:date="2011-11-17T13:56: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260" w:author="HendryHendry/선임연구원/Convergence(연)ATS그룹(hendry.hendry" w:date="2011-11-17T13:53:00Z"/>
                <w:rFonts w:ascii="Arial" w:eastAsia="Gulim" w:hAnsi="Arial" w:cs="Arial"/>
                <w:color w:val="000000"/>
                <w:sz w:val="18"/>
                <w:szCs w:val="18"/>
                <w:lang w:eastAsia="ko-KR"/>
              </w:rPr>
            </w:pPr>
            <w:ins w:id="3261" w:author="HendryHendry/선임연구원/Convergence(연)ATS그룹(hendry.hendry" w:date="2011-11-17T13:53:00Z">
              <w:r w:rsidRPr="00EC02C3">
                <w:rPr>
                  <w:rFonts w:ascii="Arial" w:eastAsia="Gulim" w:hAnsi="Arial" w:cs="Arial"/>
                  <w:color w:val="000000"/>
                  <w:sz w:val="18"/>
                  <w:szCs w:val="18"/>
                  <w:lang w:eastAsia="ko-KR"/>
                </w:rPr>
                <w:t>0.0%</w:t>
              </w:r>
            </w:ins>
          </w:p>
        </w:tc>
        <w:tc>
          <w:tcPr>
            <w:tcW w:w="1060" w:type="dxa"/>
            <w:tcBorders>
              <w:top w:val="nil"/>
              <w:left w:val="nil"/>
              <w:bottom w:val="nil"/>
              <w:right w:val="nil"/>
            </w:tcBorders>
            <w:shd w:val="clear" w:color="auto" w:fill="auto"/>
            <w:noWrap/>
            <w:vAlign w:val="bottom"/>
            <w:hideMark/>
            <w:tcPrChange w:id="3262" w:author="HendryHendry/선임연구원/Convergence(연)ATS그룹(hendry.hendry" w:date="2011-11-17T13:56: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263" w:author="HendryHendry/선임연구원/Convergence(연)ATS그룹(hendry.hendry" w:date="2011-11-17T13:53:00Z"/>
                <w:rFonts w:ascii="Arial" w:eastAsia="Gulim" w:hAnsi="Arial" w:cs="Arial"/>
                <w:color w:val="000000"/>
                <w:sz w:val="18"/>
                <w:szCs w:val="18"/>
                <w:lang w:eastAsia="ko-KR"/>
              </w:rPr>
            </w:pPr>
            <w:ins w:id="3264" w:author="HendryHendry/선임연구원/Convergence(연)ATS그룹(hendry.hendry" w:date="2011-11-17T13:53:00Z">
              <w:r w:rsidRPr="00EC02C3">
                <w:rPr>
                  <w:rFonts w:ascii="Arial" w:eastAsia="Gulim" w:hAnsi="Arial" w:cs="Arial"/>
                  <w:color w:val="000000"/>
                  <w:sz w:val="18"/>
                  <w:szCs w:val="18"/>
                  <w:lang w:eastAsia="ko-KR"/>
                </w:rPr>
                <w:t>0.0%</w:t>
              </w:r>
            </w:ins>
          </w:p>
        </w:tc>
        <w:tc>
          <w:tcPr>
            <w:tcW w:w="1060" w:type="dxa"/>
            <w:tcBorders>
              <w:top w:val="nil"/>
              <w:left w:val="nil"/>
              <w:bottom w:val="nil"/>
              <w:right w:val="single" w:sz="8" w:space="0" w:color="auto"/>
            </w:tcBorders>
            <w:shd w:val="clear" w:color="auto" w:fill="auto"/>
            <w:noWrap/>
            <w:vAlign w:val="bottom"/>
            <w:hideMark/>
            <w:tcPrChange w:id="3265" w:author="HendryHendry/선임연구원/Convergence(연)ATS그룹(hendry.hendry" w:date="2011-11-17T13:56:00Z">
              <w:tcPr>
                <w:tcW w:w="1060" w:type="dxa"/>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266" w:author="HendryHendry/선임연구원/Convergence(연)ATS그룹(hendry.hendry" w:date="2011-11-17T13:53:00Z"/>
                <w:rFonts w:ascii="Arial" w:eastAsia="Gulim" w:hAnsi="Arial" w:cs="Arial"/>
                <w:color w:val="000000"/>
                <w:sz w:val="18"/>
                <w:szCs w:val="18"/>
                <w:lang w:eastAsia="ko-KR"/>
              </w:rPr>
            </w:pPr>
            <w:ins w:id="3267" w:author="HendryHendry/선임연구원/Convergence(연)ATS그룹(hendry.hendry" w:date="2011-11-17T13:53:00Z">
              <w:r w:rsidRPr="00EC02C3">
                <w:rPr>
                  <w:rFonts w:ascii="Arial" w:eastAsia="Gulim" w:hAnsi="Arial" w:cs="Arial"/>
                  <w:color w:val="000000"/>
                  <w:sz w:val="18"/>
                  <w:szCs w:val="18"/>
                  <w:lang w:eastAsia="ko-KR"/>
                </w:rPr>
                <w:t>0.0%</w:t>
              </w:r>
            </w:ins>
          </w:p>
        </w:tc>
        <w:tc>
          <w:tcPr>
            <w:tcW w:w="1060" w:type="dxa"/>
            <w:tcBorders>
              <w:top w:val="nil"/>
              <w:left w:val="nil"/>
              <w:bottom w:val="nil"/>
              <w:right w:val="nil"/>
            </w:tcBorders>
            <w:shd w:val="clear" w:color="auto" w:fill="auto"/>
            <w:noWrap/>
            <w:vAlign w:val="bottom"/>
            <w:hideMark/>
            <w:tcPrChange w:id="3268" w:author="HendryHendry/선임연구원/Convergence(연)ATS그룹(hendry.hendry" w:date="2011-11-17T13:56: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269" w:author="HendryHendry/선임연구원/Convergence(연)ATS그룹(hendry.hendry" w:date="2011-11-17T13:53:00Z"/>
                <w:rFonts w:ascii="Arial" w:eastAsia="Gulim" w:hAnsi="Arial" w:cs="Arial"/>
                <w:color w:val="000000"/>
                <w:sz w:val="18"/>
                <w:szCs w:val="18"/>
                <w:lang w:eastAsia="ko-KR"/>
              </w:rPr>
            </w:pPr>
            <w:ins w:id="3270" w:author="HendryHendry/선임연구원/Convergence(연)ATS그룹(hendry.hendry" w:date="2011-11-17T13:53:00Z">
              <w:r w:rsidRPr="00EC02C3">
                <w:rPr>
                  <w:rFonts w:ascii="Arial" w:eastAsia="Gulim" w:hAnsi="Arial" w:cs="Arial"/>
                  <w:color w:val="000000"/>
                  <w:sz w:val="18"/>
                  <w:szCs w:val="18"/>
                  <w:lang w:eastAsia="ko-KR"/>
                </w:rPr>
                <w:t>0.0%</w:t>
              </w:r>
            </w:ins>
          </w:p>
        </w:tc>
        <w:tc>
          <w:tcPr>
            <w:tcW w:w="1060" w:type="dxa"/>
            <w:tcBorders>
              <w:top w:val="nil"/>
              <w:left w:val="nil"/>
              <w:bottom w:val="nil"/>
              <w:right w:val="nil"/>
            </w:tcBorders>
            <w:shd w:val="clear" w:color="auto" w:fill="auto"/>
            <w:noWrap/>
            <w:vAlign w:val="bottom"/>
            <w:hideMark/>
            <w:tcPrChange w:id="3271" w:author="HendryHendry/선임연구원/Convergence(연)ATS그룹(hendry.hendry" w:date="2011-11-17T13:56:00Z">
              <w:tcPr>
                <w:tcW w:w="1060" w:type="dxa"/>
                <w:tcBorders>
                  <w:top w:val="nil"/>
                  <w:left w:val="nil"/>
                  <w:bottom w:val="nil"/>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272" w:author="HendryHendry/선임연구원/Convergence(연)ATS그룹(hendry.hendry" w:date="2011-11-17T13:53:00Z"/>
                <w:rFonts w:ascii="Arial" w:eastAsia="Gulim" w:hAnsi="Arial" w:cs="Arial"/>
                <w:color w:val="000000"/>
                <w:sz w:val="18"/>
                <w:szCs w:val="18"/>
                <w:lang w:eastAsia="ko-KR"/>
              </w:rPr>
            </w:pPr>
            <w:ins w:id="3273" w:author="HendryHendry/선임연구원/Convergence(연)ATS그룹(hendry.hendry" w:date="2011-11-17T13:53:00Z">
              <w:r w:rsidRPr="00EC02C3">
                <w:rPr>
                  <w:rFonts w:ascii="Arial" w:eastAsia="Gulim" w:hAnsi="Arial" w:cs="Arial"/>
                  <w:color w:val="000000"/>
                  <w:sz w:val="18"/>
                  <w:szCs w:val="18"/>
                  <w:lang w:eastAsia="ko-KR"/>
                </w:rPr>
                <w:t>0.0%</w:t>
              </w:r>
            </w:ins>
          </w:p>
        </w:tc>
        <w:tc>
          <w:tcPr>
            <w:tcW w:w="1060" w:type="dxa"/>
            <w:tcBorders>
              <w:top w:val="nil"/>
              <w:left w:val="nil"/>
              <w:bottom w:val="nil"/>
              <w:right w:val="single" w:sz="8" w:space="0" w:color="auto"/>
            </w:tcBorders>
            <w:shd w:val="clear" w:color="auto" w:fill="auto"/>
            <w:noWrap/>
            <w:vAlign w:val="bottom"/>
            <w:hideMark/>
            <w:tcPrChange w:id="3274" w:author="HendryHendry/선임연구원/Convergence(연)ATS그룹(hendry.hendry" w:date="2011-11-17T13:56:00Z">
              <w:tcPr>
                <w:tcW w:w="1060" w:type="dxa"/>
                <w:tcBorders>
                  <w:top w:val="nil"/>
                  <w:left w:val="nil"/>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275" w:author="HendryHendry/선임연구원/Convergence(연)ATS그룹(hendry.hendry" w:date="2011-11-17T13:53:00Z"/>
                <w:rFonts w:ascii="Arial" w:eastAsia="Gulim" w:hAnsi="Arial" w:cs="Arial"/>
                <w:color w:val="000000"/>
                <w:sz w:val="18"/>
                <w:szCs w:val="18"/>
                <w:lang w:eastAsia="ko-KR"/>
              </w:rPr>
            </w:pPr>
            <w:ins w:id="3276" w:author="HendryHendry/선임연구원/Convergence(연)ATS그룹(hendry.hendry" w:date="2011-11-17T13:53:00Z">
              <w:r w:rsidRPr="00EC02C3">
                <w:rPr>
                  <w:rFonts w:ascii="Arial" w:eastAsia="Gulim" w:hAnsi="Arial" w:cs="Arial"/>
                  <w:color w:val="000000"/>
                  <w:sz w:val="18"/>
                  <w:szCs w:val="18"/>
                  <w:lang w:eastAsia="ko-KR"/>
                </w:rPr>
                <w:t>0.0%</w:t>
              </w:r>
            </w:ins>
          </w:p>
        </w:tc>
      </w:tr>
      <w:tr w:rsidR="00EC02C3" w:rsidRPr="00EC02C3" w:rsidTr="00EC02C3">
        <w:trPr>
          <w:trHeight w:val="255"/>
          <w:jc w:val="center"/>
          <w:ins w:id="3277" w:author="HendryHendry/선임연구원/Convergence(연)ATS그룹(hendry.hendry" w:date="2011-11-17T13:53:00Z"/>
          <w:trPrChange w:id="3278" w:author="HendryHendry/선임연구원/Convergence(연)ATS그룹(hendry.hendry" w:date="2011-11-17T13:56:00Z">
            <w:trPr>
              <w:trHeight w:val="255"/>
            </w:trPr>
          </w:trPrChange>
        </w:trPr>
        <w:tc>
          <w:tcPr>
            <w:tcW w:w="1300" w:type="dxa"/>
            <w:tcBorders>
              <w:top w:val="nil"/>
              <w:left w:val="single" w:sz="8" w:space="0" w:color="auto"/>
              <w:bottom w:val="single" w:sz="8" w:space="0" w:color="auto"/>
              <w:right w:val="single" w:sz="8" w:space="0" w:color="auto"/>
            </w:tcBorders>
            <w:shd w:val="clear" w:color="auto" w:fill="auto"/>
            <w:noWrap/>
            <w:vAlign w:val="bottom"/>
            <w:hideMark/>
            <w:tcPrChange w:id="3279" w:author="HendryHendry/선임연구원/Convergence(연)ATS그룹(hendry.hendry" w:date="2011-11-17T13:56:00Z">
              <w:tcPr>
                <w:tcW w:w="1300" w:type="dxa"/>
                <w:tcBorders>
                  <w:top w:val="nil"/>
                  <w:left w:val="single" w:sz="8" w:space="0" w:color="auto"/>
                  <w:bottom w:val="single" w:sz="8" w:space="0" w:color="auto"/>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textAlignment w:val="auto"/>
              <w:rPr>
                <w:ins w:id="3280" w:author="HendryHendry/선임연구원/Convergence(연)ATS그룹(hendry.hendry" w:date="2011-11-17T13:53:00Z"/>
                <w:rFonts w:ascii="Arial" w:eastAsia="Gulim" w:hAnsi="Arial" w:cs="Arial"/>
                <w:color w:val="000000"/>
                <w:sz w:val="18"/>
                <w:szCs w:val="18"/>
                <w:lang w:eastAsia="ko-KR"/>
              </w:rPr>
            </w:pPr>
            <w:ins w:id="3281" w:author="HendryHendry/선임연구원/Convergence(연)ATS그룹(hendry.hendry" w:date="2011-11-17T13:53:00Z">
              <w:r w:rsidRPr="00EC02C3">
                <w:rPr>
                  <w:rFonts w:ascii="Arial" w:eastAsia="Gulim" w:hAnsi="Arial" w:cs="Arial"/>
                  <w:color w:val="000000"/>
                  <w:sz w:val="18"/>
                  <w:szCs w:val="18"/>
                  <w:lang w:eastAsia="ko-KR"/>
                </w:rPr>
                <w:t xml:space="preserve">　</w:t>
              </w:r>
            </w:ins>
          </w:p>
        </w:tc>
        <w:tc>
          <w:tcPr>
            <w:tcW w:w="1060" w:type="dxa"/>
            <w:tcBorders>
              <w:top w:val="nil"/>
              <w:left w:val="nil"/>
              <w:bottom w:val="single" w:sz="8" w:space="0" w:color="auto"/>
              <w:right w:val="nil"/>
            </w:tcBorders>
            <w:shd w:val="clear" w:color="auto" w:fill="auto"/>
            <w:noWrap/>
            <w:vAlign w:val="bottom"/>
            <w:hideMark/>
            <w:tcPrChange w:id="3282" w:author="HendryHendry/선임연구원/Convergence(연)ATS그룹(hendry.hendry" w:date="2011-11-17T13:56:00Z">
              <w:tcPr>
                <w:tcW w:w="1060" w:type="dxa"/>
                <w:tcBorders>
                  <w:top w:val="nil"/>
                  <w:left w:val="nil"/>
                  <w:bottom w:val="single" w:sz="8" w:space="0" w:color="auto"/>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283" w:author="HendryHendry/선임연구원/Convergence(연)ATS그룹(hendry.hendry" w:date="2011-11-17T13:53:00Z"/>
                <w:rFonts w:ascii="Arial" w:eastAsia="Gulim" w:hAnsi="Arial" w:cs="Arial"/>
                <w:color w:val="808080"/>
                <w:sz w:val="18"/>
                <w:szCs w:val="18"/>
                <w:lang w:eastAsia="ko-KR"/>
              </w:rPr>
            </w:pPr>
            <w:ins w:id="3284" w:author="HendryHendry/선임연구원/Convergence(연)ATS그룹(hendry.hendry" w:date="2011-11-17T13:53:00Z">
              <w:r w:rsidRPr="00EC02C3">
                <w:rPr>
                  <w:rFonts w:ascii="Arial" w:eastAsia="Gulim" w:hAnsi="Arial" w:cs="Arial"/>
                  <w:color w:val="808080"/>
                  <w:sz w:val="18"/>
                  <w:szCs w:val="18"/>
                  <w:lang w:eastAsia="ko-KR"/>
                </w:rPr>
                <w:t>0.0%</w:t>
              </w:r>
            </w:ins>
          </w:p>
        </w:tc>
        <w:tc>
          <w:tcPr>
            <w:tcW w:w="1060" w:type="dxa"/>
            <w:tcBorders>
              <w:top w:val="nil"/>
              <w:left w:val="nil"/>
              <w:bottom w:val="single" w:sz="8" w:space="0" w:color="auto"/>
              <w:right w:val="nil"/>
            </w:tcBorders>
            <w:shd w:val="clear" w:color="auto" w:fill="auto"/>
            <w:noWrap/>
            <w:vAlign w:val="bottom"/>
            <w:hideMark/>
            <w:tcPrChange w:id="3285" w:author="HendryHendry/선임연구원/Convergence(연)ATS그룹(hendry.hendry" w:date="2011-11-17T13:56:00Z">
              <w:tcPr>
                <w:tcW w:w="1060" w:type="dxa"/>
                <w:tcBorders>
                  <w:top w:val="nil"/>
                  <w:left w:val="nil"/>
                  <w:bottom w:val="single" w:sz="8" w:space="0" w:color="auto"/>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286" w:author="HendryHendry/선임연구원/Convergence(연)ATS그룹(hendry.hendry" w:date="2011-11-17T13:53:00Z"/>
                <w:rFonts w:ascii="Arial" w:eastAsia="Gulim" w:hAnsi="Arial" w:cs="Arial"/>
                <w:color w:val="808080"/>
                <w:sz w:val="18"/>
                <w:szCs w:val="18"/>
                <w:lang w:eastAsia="ko-KR"/>
              </w:rPr>
            </w:pPr>
            <w:ins w:id="3287" w:author="HendryHendry/선임연구원/Convergence(연)ATS그룹(hendry.hendry" w:date="2011-11-17T13:53:00Z">
              <w:r w:rsidRPr="00EC02C3">
                <w:rPr>
                  <w:rFonts w:ascii="Arial" w:eastAsia="Gulim" w:hAnsi="Arial" w:cs="Arial"/>
                  <w:color w:val="808080"/>
                  <w:sz w:val="18"/>
                  <w:szCs w:val="18"/>
                  <w:lang w:eastAsia="ko-KR"/>
                </w:rPr>
                <w:t>0.0%</w:t>
              </w:r>
            </w:ins>
          </w:p>
        </w:tc>
        <w:tc>
          <w:tcPr>
            <w:tcW w:w="1060" w:type="dxa"/>
            <w:tcBorders>
              <w:top w:val="nil"/>
              <w:left w:val="nil"/>
              <w:bottom w:val="single" w:sz="8" w:space="0" w:color="auto"/>
              <w:right w:val="single" w:sz="8" w:space="0" w:color="auto"/>
            </w:tcBorders>
            <w:shd w:val="clear" w:color="auto" w:fill="auto"/>
            <w:noWrap/>
            <w:vAlign w:val="bottom"/>
            <w:hideMark/>
            <w:tcPrChange w:id="3288" w:author="HendryHendry/선임연구원/Convergence(연)ATS그룹(hendry.hendry" w:date="2011-11-17T13:56:00Z">
              <w:tcPr>
                <w:tcW w:w="1060" w:type="dxa"/>
                <w:tcBorders>
                  <w:top w:val="nil"/>
                  <w:left w:val="nil"/>
                  <w:bottom w:val="single" w:sz="8" w:space="0" w:color="auto"/>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289" w:author="HendryHendry/선임연구원/Convergence(연)ATS그룹(hendry.hendry" w:date="2011-11-17T13:53:00Z"/>
                <w:rFonts w:ascii="Arial" w:eastAsia="Gulim" w:hAnsi="Arial" w:cs="Arial"/>
                <w:color w:val="808080"/>
                <w:sz w:val="18"/>
                <w:szCs w:val="18"/>
                <w:lang w:eastAsia="ko-KR"/>
              </w:rPr>
            </w:pPr>
            <w:ins w:id="3290" w:author="HendryHendry/선임연구원/Convergence(연)ATS그룹(hendry.hendry" w:date="2011-11-17T13:53:00Z">
              <w:r w:rsidRPr="00EC02C3">
                <w:rPr>
                  <w:rFonts w:ascii="Arial" w:eastAsia="Gulim" w:hAnsi="Arial" w:cs="Arial"/>
                  <w:color w:val="808080"/>
                  <w:sz w:val="18"/>
                  <w:szCs w:val="18"/>
                  <w:lang w:eastAsia="ko-KR"/>
                </w:rPr>
                <w:t>0.0%</w:t>
              </w:r>
            </w:ins>
          </w:p>
        </w:tc>
        <w:tc>
          <w:tcPr>
            <w:tcW w:w="1060" w:type="dxa"/>
            <w:tcBorders>
              <w:top w:val="nil"/>
              <w:left w:val="nil"/>
              <w:bottom w:val="single" w:sz="8" w:space="0" w:color="auto"/>
              <w:right w:val="nil"/>
            </w:tcBorders>
            <w:shd w:val="clear" w:color="auto" w:fill="auto"/>
            <w:noWrap/>
            <w:vAlign w:val="bottom"/>
            <w:hideMark/>
            <w:tcPrChange w:id="3291" w:author="HendryHendry/선임연구원/Convergence(연)ATS그룹(hendry.hendry" w:date="2011-11-17T13:56:00Z">
              <w:tcPr>
                <w:tcW w:w="1060" w:type="dxa"/>
                <w:tcBorders>
                  <w:top w:val="nil"/>
                  <w:left w:val="nil"/>
                  <w:bottom w:val="single" w:sz="8" w:space="0" w:color="auto"/>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292" w:author="HendryHendry/선임연구원/Convergence(연)ATS그룹(hendry.hendry" w:date="2011-11-17T13:53:00Z"/>
                <w:rFonts w:ascii="Arial" w:eastAsia="Gulim" w:hAnsi="Arial" w:cs="Arial"/>
                <w:color w:val="808080"/>
                <w:sz w:val="18"/>
                <w:szCs w:val="18"/>
                <w:lang w:eastAsia="ko-KR"/>
              </w:rPr>
            </w:pPr>
            <w:ins w:id="3293" w:author="HendryHendry/선임연구원/Convergence(연)ATS그룹(hendry.hendry" w:date="2011-11-17T13:53:00Z">
              <w:r w:rsidRPr="00EC02C3">
                <w:rPr>
                  <w:rFonts w:ascii="Arial" w:eastAsia="Gulim" w:hAnsi="Arial" w:cs="Arial"/>
                  <w:color w:val="808080"/>
                  <w:sz w:val="18"/>
                  <w:szCs w:val="18"/>
                  <w:lang w:eastAsia="ko-KR"/>
                </w:rPr>
                <w:t>0.0%</w:t>
              </w:r>
            </w:ins>
          </w:p>
        </w:tc>
        <w:tc>
          <w:tcPr>
            <w:tcW w:w="1060" w:type="dxa"/>
            <w:tcBorders>
              <w:top w:val="nil"/>
              <w:left w:val="nil"/>
              <w:bottom w:val="single" w:sz="8" w:space="0" w:color="auto"/>
              <w:right w:val="nil"/>
            </w:tcBorders>
            <w:shd w:val="clear" w:color="auto" w:fill="auto"/>
            <w:noWrap/>
            <w:vAlign w:val="bottom"/>
            <w:hideMark/>
            <w:tcPrChange w:id="3294" w:author="HendryHendry/선임연구원/Convergence(연)ATS그룹(hendry.hendry" w:date="2011-11-17T13:56:00Z">
              <w:tcPr>
                <w:tcW w:w="1060" w:type="dxa"/>
                <w:tcBorders>
                  <w:top w:val="nil"/>
                  <w:left w:val="nil"/>
                  <w:bottom w:val="single" w:sz="8" w:space="0" w:color="auto"/>
                  <w:right w:val="nil"/>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295" w:author="HendryHendry/선임연구원/Convergence(연)ATS그룹(hendry.hendry" w:date="2011-11-17T13:53:00Z"/>
                <w:rFonts w:ascii="Arial" w:eastAsia="Gulim" w:hAnsi="Arial" w:cs="Arial"/>
                <w:color w:val="808080"/>
                <w:sz w:val="18"/>
                <w:szCs w:val="18"/>
                <w:lang w:eastAsia="ko-KR"/>
              </w:rPr>
            </w:pPr>
            <w:ins w:id="3296" w:author="HendryHendry/선임연구원/Convergence(연)ATS그룹(hendry.hendry" w:date="2011-11-17T13:53:00Z">
              <w:r w:rsidRPr="00EC02C3">
                <w:rPr>
                  <w:rFonts w:ascii="Arial" w:eastAsia="Gulim" w:hAnsi="Arial" w:cs="Arial"/>
                  <w:color w:val="808080"/>
                  <w:sz w:val="18"/>
                  <w:szCs w:val="18"/>
                  <w:lang w:eastAsia="ko-KR"/>
                </w:rPr>
                <w:t>0.0%</w:t>
              </w:r>
            </w:ins>
          </w:p>
        </w:tc>
        <w:tc>
          <w:tcPr>
            <w:tcW w:w="1060" w:type="dxa"/>
            <w:tcBorders>
              <w:top w:val="nil"/>
              <w:left w:val="nil"/>
              <w:bottom w:val="single" w:sz="8" w:space="0" w:color="auto"/>
              <w:right w:val="single" w:sz="8" w:space="0" w:color="auto"/>
            </w:tcBorders>
            <w:shd w:val="clear" w:color="auto" w:fill="auto"/>
            <w:noWrap/>
            <w:vAlign w:val="bottom"/>
            <w:hideMark/>
            <w:tcPrChange w:id="3297" w:author="HendryHendry/선임연구원/Convergence(연)ATS그룹(hendry.hendry" w:date="2011-11-17T13:56:00Z">
              <w:tcPr>
                <w:tcW w:w="1060" w:type="dxa"/>
                <w:tcBorders>
                  <w:top w:val="nil"/>
                  <w:left w:val="nil"/>
                  <w:bottom w:val="single" w:sz="8" w:space="0" w:color="auto"/>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298" w:author="HendryHendry/선임연구원/Convergence(연)ATS그룹(hendry.hendry" w:date="2011-11-17T13:53:00Z"/>
                <w:rFonts w:ascii="Arial" w:eastAsia="Gulim" w:hAnsi="Arial" w:cs="Arial"/>
                <w:color w:val="808080"/>
                <w:sz w:val="18"/>
                <w:szCs w:val="18"/>
                <w:lang w:eastAsia="ko-KR"/>
              </w:rPr>
            </w:pPr>
            <w:ins w:id="3299" w:author="HendryHendry/선임연구원/Convergence(연)ATS그룹(hendry.hendry" w:date="2011-11-17T13:53:00Z">
              <w:r w:rsidRPr="00EC02C3">
                <w:rPr>
                  <w:rFonts w:ascii="Arial" w:eastAsia="Gulim" w:hAnsi="Arial" w:cs="Arial"/>
                  <w:color w:val="808080"/>
                  <w:sz w:val="18"/>
                  <w:szCs w:val="18"/>
                  <w:lang w:eastAsia="ko-KR"/>
                </w:rPr>
                <w:t>0.0%</w:t>
              </w:r>
            </w:ins>
          </w:p>
        </w:tc>
      </w:tr>
      <w:tr w:rsidR="00EC02C3" w:rsidRPr="00EC02C3" w:rsidTr="00EC02C3">
        <w:trPr>
          <w:trHeight w:val="240"/>
          <w:jc w:val="center"/>
          <w:ins w:id="3300" w:author="HendryHendry/선임연구원/Convergence(연)ATS그룹(hendry.hendry" w:date="2011-11-17T13:53:00Z"/>
          <w:trPrChange w:id="3301" w:author="HendryHendry/선임연구원/Convergence(연)ATS그룹(hendry.hendry" w:date="2011-11-17T13:56:00Z">
            <w:trPr>
              <w:trHeight w:val="240"/>
            </w:trPr>
          </w:trPrChange>
        </w:trPr>
        <w:tc>
          <w:tcPr>
            <w:tcW w:w="1300" w:type="dxa"/>
            <w:tcBorders>
              <w:top w:val="nil"/>
              <w:left w:val="single" w:sz="8" w:space="0" w:color="auto"/>
              <w:bottom w:val="nil"/>
              <w:right w:val="single" w:sz="8" w:space="0" w:color="auto"/>
            </w:tcBorders>
            <w:shd w:val="clear" w:color="auto" w:fill="auto"/>
            <w:noWrap/>
            <w:vAlign w:val="bottom"/>
            <w:hideMark/>
            <w:tcPrChange w:id="3302" w:author="HendryHendry/선임연구원/Convergence(연)ATS그룹(hendry.hendry" w:date="2011-11-17T13:56:00Z">
              <w:tcPr>
                <w:tcW w:w="1300" w:type="dxa"/>
                <w:tcBorders>
                  <w:top w:val="nil"/>
                  <w:left w:val="single" w:sz="8" w:space="0" w:color="auto"/>
                  <w:bottom w:val="nil"/>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textAlignment w:val="auto"/>
              <w:rPr>
                <w:ins w:id="3303" w:author="HendryHendry/선임연구원/Convergence(연)ATS그룹(hendry.hendry" w:date="2011-11-17T13:53:00Z"/>
                <w:rFonts w:ascii="Arial" w:eastAsia="Gulim" w:hAnsi="Arial" w:cs="Arial"/>
                <w:color w:val="000000"/>
                <w:sz w:val="18"/>
                <w:szCs w:val="18"/>
                <w:lang w:eastAsia="ko-KR"/>
              </w:rPr>
            </w:pPr>
            <w:ins w:id="3304" w:author="HendryHendry/선임연구원/Convergence(연)ATS그룹(hendry.hendry" w:date="2011-11-17T13:53:00Z">
              <w:r w:rsidRPr="00EC02C3">
                <w:rPr>
                  <w:rFonts w:ascii="Arial" w:eastAsia="Gulim" w:hAnsi="Arial" w:cs="Arial"/>
                  <w:color w:val="000000"/>
                  <w:sz w:val="18"/>
                  <w:szCs w:val="18"/>
                  <w:lang w:eastAsia="ko-KR"/>
                </w:rPr>
                <w:t>Enc Time[%]</w:t>
              </w:r>
            </w:ins>
          </w:p>
        </w:tc>
        <w:tc>
          <w:tcPr>
            <w:tcW w:w="3180" w:type="dxa"/>
            <w:gridSpan w:val="3"/>
            <w:tcBorders>
              <w:top w:val="nil"/>
              <w:left w:val="nil"/>
              <w:bottom w:val="nil"/>
              <w:right w:val="single" w:sz="8" w:space="0" w:color="000000"/>
            </w:tcBorders>
            <w:shd w:val="clear" w:color="auto" w:fill="auto"/>
            <w:noWrap/>
            <w:vAlign w:val="bottom"/>
            <w:hideMark/>
            <w:tcPrChange w:id="3305" w:author="HendryHendry/선임연구원/Convergence(연)ATS그룹(hendry.hendry" w:date="2011-11-17T13:56:00Z">
              <w:tcPr>
                <w:tcW w:w="3180" w:type="dxa"/>
                <w:gridSpan w:val="3"/>
                <w:tcBorders>
                  <w:top w:val="nil"/>
                  <w:left w:val="nil"/>
                  <w:bottom w:val="nil"/>
                  <w:right w:val="single" w:sz="8" w:space="0" w:color="000000"/>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306" w:author="HendryHendry/선임연구원/Convergence(연)ATS그룹(hendry.hendry" w:date="2011-11-17T13:53:00Z"/>
                <w:rFonts w:ascii="Arial" w:eastAsia="Gulim" w:hAnsi="Arial" w:cs="Arial"/>
                <w:color w:val="000000"/>
                <w:sz w:val="18"/>
                <w:szCs w:val="18"/>
                <w:lang w:eastAsia="ko-KR"/>
              </w:rPr>
            </w:pPr>
            <w:ins w:id="3307" w:author="HendryHendry/선임연구원/Convergence(연)ATS그룹(hendry.hendry" w:date="2011-11-17T13:53:00Z">
              <w:r w:rsidRPr="00EC02C3">
                <w:rPr>
                  <w:rFonts w:ascii="Arial" w:eastAsia="Gulim" w:hAnsi="Arial" w:cs="Arial"/>
                  <w:color w:val="000000"/>
                  <w:sz w:val="18"/>
                  <w:szCs w:val="18"/>
                  <w:lang w:eastAsia="ko-KR"/>
                </w:rPr>
                <w:t>100%</w:t>
              </w:r>
            </w:ins>
          </w:p>
        </w:tc>
        <w:tc>
          <w:tcPr>
            <w:tcW w:w="3180" w:type="dxa"/>
            <w:gridSpan w:val="3"/>
            <w:tcBorders>
              <w:top w:val="nil"/>
              <w:left w:val="nil"/>
              <w:bottom w:val="nil"/>
              <w:right w:val="single" w:sz="8" w:space="0" w:color="000000"/>
            </w:tcBorders>
            <w:shd w:val="clear" w:color="auto" w:fill="auto"/>
            <w:noWrap/>
            <w:vAlign w:val="bottom"/>
            <w:hideMark/>
            <w:tcPrChange w:id="3308" w:author="HendryHendry/선임연구원/Convergence(연)ATS그룹(hendry.hendry" w:date="2011-11-17T13:56:00Z">
              <w:tcPr>
                <w:tcW w:w="3180" w:type="dxa"/>
                <w:gridSpan w:val="3"/>
                <w:tcBorders>
                  <w:top w:val="nil"/>
                  <w:left w:val="nil"/>
                  <w:bottom w:val="nil"/>
                  <w:right w:val="single" w:sz="8" w:space="0" w:color="000000"/>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309" w:author="HendryHendry/선임연구원/Convergence(연)ATS그룹(hendry.hendry" w:date="2011-11-17T13:53:00Z"/>
                <w:rFonts w:ascii="Arial" w:eastAsia="Gulim" w:hAnsi="Arial" w:cs="Arial"/>
                <w:color w:val="000000"/>
                <w:sz w:val="18"/>
                <w:szCs w:val="18"/>
                <w:lang w:eastAsia="ko-KR"/>
              </w:rPr>
            </w:pPr>
            <w:ins w:id="3310" w:author="HendryHendry/선임연구원/Convergence(연)ATS그룹(hendry.hendry" w:date="2011-11-17T13:53:00Z">
              <w:r w:rsidRPr="00EC02C3">
                <w:rPr>
                  <w:rFonts w:ascii="Arial" w:eastAsia="Gulim" w:hAnsi="Arial" w:cs="Arial"/>
                  <w:color w:val="000000"/>
                  <w:sz w:val="18"/>
                  <w:szCs w:val="18"/>
                  <w:lang w:eastAsia="ko-KR"/>
                </w:rPr>
                <w:t>100%</w:t>
              </w:r>
            </w:ins>
          </w:p>
        </w:tc>
      </w:tr>
      <w:tr w:rsidR="00EC02C3" w:rsidRPr="00EC02C3" w:rsidTr="00EC02C3">
        <w:trPr>
          <w:trHeight w:val="255"/>
          <w:jc w:val="center"/>
          <w:ins w:id="3311" w:author="HendryHendry/선임연구원/Convergence(연)ATS그룹(hendry.hendry" w:date="2011-11-17T13:53:00Z"/>
          <w:trPrChange w:id="3312" w:author="HendryHendry/선임연구원/Convergence(연)ATS그룹(hendry.hendry" w:date="2011-11-17T13:56:00Z">
            <w:trPr>
              <w:trHeight w:val="255"/>
            </w:trPr>
          </w:trPrChange>
        </w:trPr>
        <w:tc>
          <w:tcPr>
            <w:tcW w:w="1300" w:type="dxa"/>
            <w:tcBorders>
              <w:top w:val="nil"/>
              <w:left w:val="single" w:sz="8" w:space="0" w:color="auto"/>
              <w:bottom w:val="single" w:sz="8" w:space="0" w:color="auto"/>
              <w:right w:val="single" w:sz="8" w:space="0" w:color="auto"/>
            </w:tcBorders>
            <w:shd w:val="clear" w:color="auto" w:fill="auto"/>
            <w:noWrap/>
            <w:vAlign w:val="bottom"/>
            <w:hideMark/>
            <w:tcPrChange w:id="3313" w:author="HendryHendry/선임연구원/Convergence(연)ATS그룹(hendry.hendry" w:date="2011-11-17T13:56:00Z">
              <w:tcPr>
                <w:tcW w:w="1300" w:type="dxa"/>
                <w:tcBorders>
                  <w:top w:val="nil"/>
                  <w:left w:val="single" w:sz="8" w:space="0" w:color="auto"/>
                  <w:bottom w:val="single" w:sz="8" w:space="0" w:color="auto"/>
                  <w:right w:val="single" w:sz="8" w:space="0" w:color="auto"/>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textAlignment w:val="auto"/>
              <w:rPr>
                <w:ins w:id="3314" w:author="HendryHendry/선임연구원/Convergence(연)ATS그룹(hendry.hendry" w:date="2011-11-17T13:53:00Z"/>
                <w:rFonts w:ascii="Arial" w:eastAsia="Gulim" w:hAnsi="Arial" w:cs="Arial"/>
                <w:color w:val="000000"/>
                <w:sz w:val="18"/>
                <w:szCs w:val="18"/>
                <w:lang w:eastAsia="ko-KR"/>
              </w:rPr>
            </w:pPr>
            <w:ins w:id="3315" w:author="HendryHendry/선임연구원/Convergence(연)ATS그룹(hendry.hendry" w:date="2011-11-17T13:53:00Z">
              <w:r w:rsidRPr="00EC02C3">
                <w:rPr>
                  <w:rFonts w:ascii="Arial" w:eastAsia="Gulim" w:hAnsi="Arial" w:cs="Arial"/>
                  <w:color w:val="000000"/>
                  <w:sz w:val="18"/>
                  <w:szCs w:val="18"/>
                  <w:lang w:eastAsia="ko-KR"/>
                </w:rPr>
                <w:t>Dec Time[%]</w:t>
              </w:r>
            </w:ins>
          </w:p>
        </w:tc>
        <w:tc>
          <w:tcPr>
            <w:tcW w:w="3180" w:type="dxa"/>
            <w:gridSpan w:val="3"/>
            <w:tcBorders>
              <w:top w:val="nil"/>
              <w:left w:val="nil"/>
              <w:bottom w:val="single" w:sz="8" w:space="0" w:color="auto"/>
              <w:right w:val="single" w:sz="8" w:space="0" w:color="000000"/>
            </w:tcBorders>
            <w:shd w:val="clear" w:color="auto" w:fill="auto"/>
            <w:noWrap/>
            <w:vAlign w:val="bottom"/>
            <w:hideMark/>
            <w:tcPrChange w:id="3316" w:author="HendryHendry/선임연구원/Convergence(연)ATS그룹(hendry.hendry" w:date="2011-11-17T13:56:00Z">
              <w:tcPr>
                <w:tcW w:w="3180" w:type="dxa"/>
                <w:gridSpan w:val="3"/>
                <w:tcBorders>
                  <w:top w:val="nil"/>
                  <w:left w:val="nil"/>
                  <w:bottom w:val="single" w:sz="8" w:space="0" w:color="auto"/>
                  <w:right w:val="single" w:sz="8" w:space="0" w:color="000000"/>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317" w:author="HendryHendry/선임연구원/Convergence(연)ATS그룹(hendry.hendry" w:date="2011-11-17T13:53:00Z"/>
                <w:rFonts w:ascii="Arial" w:eastAsia="Gulim" w:hAnsi="Arial" w:cs="Arial"/>
                <w:color w:val="000000"/>
                <w:sz w:val="18"/>
                <w:szCs w:val="18"/>
                <w:lang w:eastAsia="ko-KR"/>
              </w:rPr>
            </w:pPr>
            <w:ins w:id="3318" w:author="HendryHendry/선임연구원/Convergence(연)ATS그룹(hendry.hendry" w:date="2011-11-17T13:53:00Z">
              <w:r w:rsidRPr="00EC02C3">
                <w:rPr>
                  <w:rFonts w:ascii="Arial" w:eastAsia="Gulim" w:hAnsi="Arial" w:cs="Arial"/>
                  <w:color w:val="000000"/>
                  <w:sz w:val="18"/>
                  <w:szCs w:val="18"/>
                  <w:lang w:eastAsia="ko-KR"/>
                </w:rPr>
                <w:t>94%</w:t>
              </w:r>
            </w:ins>
          </w:p>
        </w:tc>
        <w:tc>
          <w:tcPr>
            <w:tcW w:w="3180" w:type="dxa"/>
            <w:gridSpan w:val="3"/>
            <w:tcBorders>
              <w:top w:val="nil"/>
              <w:left w:val="nil"/>
              <w:bottom w:val="single" w:sz="8" w:space="0" w:color="auto"/>
              <w:right w:val="single" w:sz="8" w:space="0" w:color="000000"/>
            </w:tcBorders>
            <w:shd w:val="clear" w:color="auto" w:fill="auto"/>
            <w:noWrap/>
            <w:vAlign w:val="bottom"/>
            <w:hideMark/>
            <w:tcPrChange w:id="3319" w:author="HendryHendry/선임연구원/Convergence(연)ATS그룹(hendry.hendry" w:date="2011-11-17T13:56:00Z">
              <w:tcPr>
                <w:tcW w:w="3180" w:type="dxa"/>
                <w:gridSpan w:val="3"/>
                <w:tcBorders>
                  <w:top w:val="nil"/>
                  <w:left w:val="nil"/>
                  <w:bottom w:val="single" w:sz="8" w:space="0" w:color="auto"/>
                  <w:right w:val="single" w:sz="8" w:space="0" w:color="000000"/>
                </w:tcBorders>
                <w:shd w:val="clear" w:color="auto" w:fill="auto"/>
                <w:noWrap/>
                <w:vAlign w:val="bottom"/>
                <w:hideMark/>
              </w:tcPr>
            </w:tcPrChange>
          </w:tcPr>
          <w:p w:rsidR="00EC02C3" w:rsidRPr="00EC02C3" w:rsidRDefault="00EC02C3" w:rsidP="00EC02C3">
            <w:pPr>
              <w:tabs>
                <w:tab w:val="clear" w:pos="360"/>
                <w:tab w:val="clear" w:pos="720"/>
                <w:tab w:val="clear" w:pos="1080"/>
                <w:tab w:val="clear" w:pos="1440"/>
              </w:tabs>
              <w:overflowPunct/>
              <w:autoSpaceDE/>
              <w:autoSpaceDN/>
              <w:adjustRightInd/>
              <w:spacing w:before="0"/>
              <w:jc w:val="center"/>
              <w:textAlignment w:val="auto"/>
              <w:rPr>
                <w:ins w:id="3320" w:author="HendryHendry/선임연구원/Convergence(연)ATS그룹(hendry.hendry" w:date="2011-11-17T13:53:00Z"/>
                <w:rFonts w:ascii="Arial" w:eastAsia="Gulim" w:hAnsi="Arial" w:cs="Arial"/>
                <w:color w:val="000000"/>
                <w:sz w:val="18"/>
                <w:szCs w:val="18"/>
                <w:lang w:eastAsia="ko-KR"/>
              </w:rPr>
            </w:pPr>
            <w:ins w:id="3321" w:author="HendryHendry/선임연구원/Convergence(연)ATS그룹(hendry.hendry" w:date="2011-11-17T13:53:00Z">
              <w:r w:rsidRPr="00EC02C3">
                <w:rPr>
                  <w:rFonts w:ascii="Arial" w:eastAsia="Gulim" w:hAnsi="Arial" w:cs="Arial"/>
                  <w:color w:val="000000"/>
                  <w:sz w:val="18"/>
                  <w:szCs w:val="18"/>
                  <w:lang w:eastAsia="ko-KR"/>
                </w:rPr>
                <w:t>100%</w:t>
              </w:r>
            </w:ins>
          </w:p>
        </w:tc>
      </w:tr>
    </w:tbl>
    <w:p w:rsidR="00EC02C3" w:rsidRDefault="00EC02C3" w:rsidP="00DE65D4">
      <w:pPr>
        <w:jc w:val="center"/>
        <w:rPr>
          <w:ins w:id="3322" w:author="HendryHendry/선임연구원/Convergence(연)ATS그룹(hendry.hendry" w:date="2011-11-17T13:53:00Z"/>
          <w:szCs w:val="22"/>
          <w:lang w:eastAsia="ko-KR"/>
        </w:rPr>
      </w:pPr>
    </w:p>
    <w:p w:rsidR="00EC02C3" w:rsidRPr="00DE65D4" w:rsidDel="00EC02C3" w:rsidRDefault="00EC02C3" w:rsidP="00DE65D4">
      <w:pPr>
        <w:jc w:val="center"/>
        <w:rPr>
          <w:del w:id="3323" w:author="HendryHendry/선임연구원/Convergence(연)ATS그룹(hendry.hendry" w:date="2011-11-17T13:53:00Z"/>
          <w:szCs w:val="22"/>
          <w:lang w:eastAsia="ko-KR"/>
        </w:rPr>
      </w:pPr>
    </w:p>
    <w:tbl>
      <w:tblPr>
        <w:tblW w:w="7660" w:type="dxa"/>
        <w:jc w:val="center"/>
        <w:tblInd w:w="84" w:type="dxa"/>
        <w:tblCellMar>
          <w:left w:w="99" w:type="dxa"/>
          <w:right w:w="99" w:type="dxa"/>
        </w:tblCellMar>
        <w:tblLook w:val="04A0"/>
      </w:tblPr>
      <w:tblGrid>
        <w:gridCol w:w="1300"/>
        <w:gridCol w:w="1060"/>
        <w:gridCol w:w="1060"/>
        <w:gridCol w:w="1060"/>
        <w:gridCol w:w="1060"/>
        <w:gridCol w:w="1060"/>
        <w:gridCol w:w="1060"/>
      </w:tblGrid>
      <w:tr w:rsidR="00DE65D4" w:rsidRPr="00DE65D4" w:rsidDel="00EC02C3" w:rsidTr="00DE65D4">
        <w:trPr>
          <w:trHeight w:val="240"/>
          <w:jc w:val="center"/>
          <w:del w:id="3324" w:author="HendryHendry/선임연구원/Convergence(연)ATS그룹(hendry.hendry" w:date="2011-11-17T13:53:00Z"/>
        </w:trPr>
        <w:tc>
          <w:tcPr>
            <w:tcW w:w="1300" w:type="dxa"/>
            <w:tcBorders>
              <w:top w:val="nil"/>
              <w:left w:val="nil"/>
              <w:bottom w:val="nil"/>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textAlignment w:val="auto"/>
              <w:rPr>
                <w:del w:id="3325" w:author="HendryHendry/선임연구원/Convergence(연)ATS그룹(hendry.hendry" w:date="2011-11-17T13:53:00Z"/>
                <w:rFonts w:ascii="Arial" w:eastAsia="Gulim" w:hAnsi="Arial" w:cs="Arial"/>
                <w:color w:val="000000"/>
                <w:sz w:val="18"/>
                <w:szCs w:val="18"/>
                <w:lang w:eastAsia="ko-KR"/>
              </w:rPr>
            </w:pPr>
          </w:p>
        </w:tc>
        <w:tc>
          <w:tcPr>
            <w:tcW w:w="318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326" w:author="HendryHendry/선임연구원/Convergence(연)ATS그룹(hendry.hendry" w:date="2011-11-17T13:53:00Z"/>
                <w:rFonts w:ascii="Arial" w:eastAsia="Gulim" w:hAnsi="Arial" w:cs="Arial"/>
                <w:b/>
                <w:bCs/>
                <w:color w:val="000000"/>
                <w:sz w:val="18"/>
                <w:szCs w:val="18"/>
                <w:lang w:eastAsia="ko-KR"/>
              </w:rPr>
            </w:pPr>
            <w:del w:id="3327" w:author="HendryHendry/선임연구원/Convergence(연)ATS그룹(hendry.hendry" w:date="2011-11-17T13:53:00Z">
              <w:r w:rsidRPr="00DE65D4" w:rsidDel="00EC02C3">
                <w:rPr>
                  <w:rFonts w:ascii="Arial" w:eastAsia="Gulim" w:hAnsi="Arial" w:cs="Arial"/>
                  <w:b/>
                  <w:bCs/>
                  <w:color w:val="000000"/>
                  <w:sz w:val="18"/>
                  <w:szCs w:val="18"/>
                  <w:lang w:eastAsia="ko-KR"/>
                </w:rPr>
                <w:delText>Low delay B HE</w:delText>
              </w:r>
            </w:del>
          </w:p>
        </w:tc>
        <w:tc>
          <w:tcPr>
            <w:tcW w:w="3180" w:type="dxa"/>
            <w:gridSpan w:val="3"/>
            <w:tcBorders>
              <w:top w:val="single" w:sz="8" w:space="0" w:color="auto"/>
              <w:left w:val="nil"/>
              <w:bottom w:val="nil"/>
              <w:right w:val="single" w:sz="8" w:space="0" w:color="000000"/>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328" w:author="HendryHendry/선임연구원/Convergence(연)ATS그룹(hendry.hendry" w:date="2011-11-17T13:53:00Z"/>
                <w:rFonts w:ascii="Arial" w:eastAsia="Gulim" w:hAnsi="Arial" w:cs="Arial"/>
                <w:b/>
                <w:bCs/>
                <w:color w:val="000000"/>
                <w:sz w:val="18"/>
                <w:szCs w:val="18"/>
                <w:lang w:eastAsia="ko-KR"/>
              </w:rPr>
            </w:pPr>
            <w:del w:id="3329" w:author="HendryHendry/선임연구원/Convergence(연)ATS그룹(hendry.hendry" w:date="2011-11-17T13:53:00Z">
              <w:r w:rsidRPr="00DE65D4" w:rsidDel="00EC02C3">
                <w:rPr>
                  <w:rFonts w:ascii="Arial" w:eastAsia="Gulim" w:hAnsi="Arial" w:cs="Arial"/>
                  <w:b/>
                  <w:bCs/>
                  <w:color w:val="000000"/>
                  <w:sz w:val="18"/>
                  <w:szCs w:val="18"/>
                  <w:lang w:eastAsia="ko-KR"/>
                </w:rPr>
                <w:delText>Low delay B LC</w:delText>
              </w:r>
            </w:del>
          </w:p>
        </w:tc>
      </w:tr>
      <w:tr w:rsidR="00DE65D4" w:rsidRPr="00DE65D4" w:rsidDel="00EC02C3" w:rsidTr="00DE65D4">
        <w:trPr>
          <w:trHeight w:val="255"/>
          <w:jc w:val="center"/>
          <w:del w:id="3330" w:author="HendryHendry/선임연구원/Convergence(연)ATS그룹(hendry.hendry" w:date="2011-11-17T13:53:00Z"/>
        </w:trPr>
        <w:tc>
          <w:tcPr>
            <w:tcW w:w="1300" w:type="dxa"/>
            <w:tcBorders>
              <w:top w:val="nil"/>
              <w:left w:val="nil"/>
              <w:bottom w:val="nil"/>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textAlignment w:val="auto"/>
              <w:rPr>
                <w:del w:id="3331" w:author="HendryHendry/선임연구원/Convergence(연)ATS그룹(hendry.hendry" w:date="2011-11-17T13:53:00Z"/>
                <w:rFonts w:ascii="Arial" w:eastAsia="Gulim" w:hAnsi="Arial" w:cs="Arial"/>
                <w:color w:val="000000"/>
                <w:sz w:val="18"/>
                <w:szCs w:val="18"/>
                <w:lang w:eastAsia="ko-KR"/>
              </w:rPr>
            </w:pPr>
          </w:p>
        </w:tc>
        <w:tc>
          <w:tcPr>
            <w:tcW w:w="1060" w:type="dxa"/>
            <w:tcBorders>
              <w:top w:val="nil"/>
              <w:left w:val="single" w:sz="8" w:space="0" w:color="auto"/>
              <w:bottom w:val="nil"/>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332" w:author="HendryHendry/선임연구원/Convergence(연)ATS그룹(hendry.hendry" w:date="2011-11-17T13:53:00Z"/>
                <w:rFonts w:ascii="Arial" w:eastAsia="Gulim" w:hAnsi="Arial" w:cs="Arial"/>
                <w:color w:val="000000"/>
                <w:sz w:val="18"/>
                <w:szCs w:val="18"/>
                <w:lang w:eastAsia="ko-KR"/>
              </w:rPr>
            </w:pPr>
            <w:del w:id="3333" w:author="HendryHendry/선임연구원/Convergence(연)ATS그룹(hendry.hendry" w:date="2011-11-17T13:53:00Z">
              <w:r w:rsidRPr="00DE65D4" w:rsidDel="00EC02C3">
                <w:rPr>
                  <w:rFonts w:ascii="Arial" w:eastAsia="Gulim" w:hAnsi="Arial" w:cs="Arial"/>
                  <w:color w:val="000000"/>
                  <w:sz w:val="18"/>
                  <w:szCs w:val="18"/>
                  <w:lang w:eastAsia="ko-KR"/>
                </w:rPr>
                <w:delText>Y</w:delText>
              </w:r>
            </w:del>
          </w:p>
        </w:tc>
        <w:tc>
          <w:tcPr>
            <w:tcW w:w="1060" w:type="dxa"/>
            <w:tcBorders>
              <w:top w:val="nil"/>
              <w:left w:val="nil"/>
              <w:bottom w:val="nil"/>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334" w:author="HendryHendry/선임연구원/Convergence(연)ATS그룹(hendry.hendry" w:date="2011-11-17T13:53:00Z"/>
                <w:rFonts w:ascii="Arial" w:eastAsia="Gulim" w:hAnsi="Arial" w:cs="Arial"/>
                <w:color w:val="000000"/>
                <w:sz w:val="18"/>
                <w:szCs w:val="18"/>
                <w:lang w:eastAsia="ko-KR"/>
              </w:rPr>
            </w:pPr>
            <w:del w:id="3335" w:author="HendryHendry/선임연구원/Convergence(연)ATS그룹(hendry.hendry" w:date="2011-11-17T13:53:00Z">
              <w:r w:rsidRPr="00DE65D4" w:rsidDel="00EC02C3">
                <w:rPr>
                  <w:rFonts w:ascii="Arial" w:eastAsia="Gulim" w:hAnsi="Arial" w:cs="Arial"/>
                  <w:color w:val="000000"/>
                  <w:sz w:val="18"/>
                  <w:szCs w:val="18"/>
                  <w:lang w:eastAsia="ko-KR"/>
                </w:rPr>
                <w:delText>U</w:delText>
              </w:r>
            </w:del>
          </w:p>
        </w:tc>
        <w:tc>
          <w:tcPr>
            <w:tcW w:w="1060" w:type="dxa"/>
            <w:tcBorders>
              <w:top w:val="nil"/>
              <w:left w:val="nil"/>
              <w:bottom w:val="nil"/>
              <w:right w:val="single" w:sz="8" w:space="0" w:color="auto"/>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336" w:author="HendryHendry/선임연구원/Convergence(연)ATS그룹(hendry.hendry" w:date="2011-11-17T13:53:00Z"/>
                <w:rFonts w:ascii="Arial" w:eastAsia="Gulim" w:hAnsi="Arial" w:cs="Arial"/>
                <w:color w:val="000000"/>
                <w:sz w:val="18"/>
                <w:szCs w:val="18"/>
                <w:lang w:eastAsia="ko-KR"/>
              </w:rPr>
            </w:pPr>
            <w:del w:id="3337" w:author="HendryHendry/선임연구원/Convergence(연)ATS그룹(hendry.hendry" w:date="2011-11-17T13:53:00Z">
              <w:r w:rsidRPr="00DE65D4" w:rsidDel="00EC02C3">
                <w:rPr>
                  <w:rFonts w:ascii="Arial" w:eastAsia="Gulim" w:hAnsi="Arial" w:cs="Arial"/>
                  <w:color w:val="000000"/>
                  <w:sz w:val="18"/>
                  <w:szCs w:val="18"/>
                  <w:lang w:eastAsia="ko-KR"/>
                </w:rPr>
                <w:delText>V</w:delText>
              </w:r>
            </w:del>
          </w:p>
        </w:tc>
        <w:tc>
          <w:tcPr>
            <w:tcW w:w="1060" w:type="dxa"/>
            <w:tcBorders>
              <w:top w:val="nil"/>
              <w:left w:val="nil"/>
              <w:bottom w:val="nil"/>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338" w:author="HendryHendry/선임연구원/Convergence(연)ATS그룹(hendry.hendry" w:date="2011-11-17T13:53:00Z"/>
                <w:rFonts w:ascii="Arial" w:eastAsia="Gulim" w:hAnsi="Arial" w:cs="Arial"/>
                <w:color w:val="000000"/>
                <w:sz w:val="18"/>
                <w:szCs w:val="18"/>
                <w:lang w:eastAsia="ko-KR"/>
              </w:rPr>
            </w:pPr>
            <w:del w:id="3339" w:author="HendryHendry/선임연구원/Convergence(연)ATS그룹(hendry.hendry" w:date="2011-11-17T13:53:00Z">
              <w:r w:rsidRPr="00DE65D4" w:rsidDel="00EC02C3">
                <w:rPr>
                  <w:rFonts w:ascii="Arial" w:eastAsia="Gulim" w:hAnsi="Arial" w:cs="Arial"/>
                  <w:color w:val="000000"/>
                  <w:sz w:val="18"/>
                  <w:szCs w:val="18"/>
                  <w:lang w:eastAsia="ko-KR"/>
                </w:rPr>
                <w:delText>Y</w:delText>
              </w:r>
            </w:del>
          </w:p>
        </w:tc>
        <w:tc>
          <w:tcPr>
            <w:tcW w:w="1060" w:type="dxa"/>
            <w:tcBorders>
              <w:top w:val="nil"/>
              <w:left w:val="nil"/>
              <w:bottom w:val="nil"/>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340" w:author="HendryHendry/선임연구원/Convergence(연)ATS그룹(hendry.hendry" w:date="2011-11-17T13:53:00Z"/>
                <w:rFonts w:ascii="Arial" w:eastAsia="Gulim" w:hAnsi="Arial" w:cs="Arial"/>
                <w:color w:val="000000"/>
                <w:sz w:val="18"/>
                <w:szCs w:val="18"/>
                <w:lang w:eastAsia="ko-KR"/>
              </w:rPr>
            </w:pPr>
            <w:del w:id="3341" w:author="HendryHendry/선임연구원/Convergence(연)ATS그룹(hendry.hendry" w:date="2011-11-17T13:53:00Z">
              <w:r w:rsidRPr="00DE65D4" w:rsidDel="00EC02C3">
                <w:rPr>
                  <w:rFonts w:ascii="Arial" w:eastAsia="Gulim" w:hAnsi="Arial" w:cs="Arial"/>
                  <w:color w:val="000000"/>
                  <w:sz w:val="18"/>
                  <w:szCs w:val="18"/>
                  <w:lang w:eastAsia="ko-KR"/>
                </w:rPr>
                <w:delText>U</w:delText>
              </w:r>
            </w:del>
          </w:p>
        </w:tc>
        <w:tc>
          <w:tcPr>
            <w:tcW w:w="1060" w:type="dxa"/>
            <w:tcBorders>
              <w:top w:val="nil"/>
              <w:left w:val="nil"/>
              <w:bottom w:val="nil"/>
              <w:right w:val="single" w:sz="8" w:space="0" w:color="auto"/>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342" w:author="HendryHendry/선임연구원/Convergence(연)ATS그룹(hendry.hendry" w:date="2011-11-17T13:53:00Z"/>
                <w:rFonts w:ascii="Arial" w:eastAsia="Gulim" w:hAnsi="Arial" w:cs="Arial"/>
                <w:color w:val="000000"/>
                <w:sz w:val="18"/>
                <w:szCs w:val="18"/>
                <w:lang w:eastAsia="ko-KR"/>
              </w:rPr>
            </w:pPr>
            <w:del w:id="3343" w:author="HendryHendry/선임연구원/Convergence(연)ATS그룹(hendry.hendry" w:date="2011-11-17T13:53:00Z">
              <w:r w:rsidRPr="00DE65D4" w:rsidDel="00EC02C3">
                <w:rPr>
                  <w:rFonts w:ascii="Arial" w:eastAsia="Gulim" w:hAnsi="Arial" w:cs="Arial"/>
                  <w:color w:val="000000"/>
                  <w:sz w:val="18"/>
                  <w:szCs w:val="18"/>
                  <w:lang w:eastAsia="ko-KR"/>
                </w:rPr>
                <w:delText>V</w:delText>
              </w:r>
            </w:del>
          </w:p>
        </w:tc>
      </w:tr>
      <w:tr w:rsidR="00DE65D4" w:rsidRPr="00DE65D4" w:rsidDel="00EC02C3" w:rsidTr="00DE65D4">
        <w:trPr>
          <w:trHeight w:val="240"/>
          <w:jc w:val="center"/>
          <w:del w:id="3344" w:author="HendryHendry/선임연구원/Convergence(연)ATS그룹(hendry.hendry" w:date="2011-11-17T13:53:00Z"/>
        </w:trPr>
        <w:tc>
          <w:tcPr>
            <w:tcW w:w="1300" w:type="dxa"/>
            <w:tcBorders>
              <w:top w:val="single" w:sz="8" w:space="0" w:color="auto"/>
              <w:left w:val="single" w:sz="8" w:space="0" w:color="auto"/>
              <w:bottom w:val="nil"/>
              <w:right w:val="single" w:sz="8" w:space="0" w:color="auto"/>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textAlignment w:val="auto"/>
              <w:rPr>
                <w:del w:id="3345" w:author="HendryHendry/선임연구원/Convergence(연)ATS그룹(hendry.hendry" w:date="2011-11-17T13:53:00Z"/>
                <w:rFonts w:ascii="Arial" w:eastAsia="Gulim" w:hAnsi="Arial" w:cs="Arial"/>
                <w:color w:val="000000"/>
                <w:sz w:val="18"/>
                <w:szCs w:val="18"/>
                <w:lang w:eastAsia="ko-KR"/>
              </w:rPr>
            </w:pPr>
            <w:del w:id="3346" w:author="HendryHendry/선임연구원/Convergence(연)ATS그룹(hendry.hendry" w:date="2011-11-17T13:53:00Z">
              <w:r w:rsidRPr="00DE65D4" w:rsidDel="00EC02C3">
                <w:rPr>
                  <w:rFonts w:ascii="Arial" w:eastAsia="Gulim" w:hAnsi="Arial" w:cs="Arial"/>
                  <w:color w:val="000000"/>
                  <w:sz w:val="18"/>
                  <w:szCs w:val="18"/>
                  <w:lang w:eastAsia="ko-KR"/>
                </w:rPr>
                <w:delText>Class A</w:delText>
              </w:r>
            </w:del>
          </w:p>
        </w:tc>
        <w:tc>
          <w:tcPr>
            <w:tcW w:w="1060" w:type="dxa"/>
            <w:tcBorders>
              <w:top w:val="single" w:sz="8" w:space="0" w:color="auto"/>
              <w:left w:val="nil"/>
              <w:bottom w:val="nil"/>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347" w:author="HendryHendry/선임연구원/Convergence(연)ATS그룹(hendry.hendry" w:date="2011-11-17T13:53:00Z"/>
                <w:rFonts w:ascii="Arial" w:eastAsia="Gulim" w:hAnsi="Arial" w:cs="Arial"/>
                <w:color w:val="000000"/>
                <w:sz w:val="18"/>
                <w:szCs w:val="18"/>
                <w:lang w:eastAsia="ko-KR"/>
              </w:rPr>
            </w:pPr>
            <w:del w:id="3348" w:author="HendryHendry/선임연구원/Convergence(연)ATS그룹(hendry.hendry" w:date="2011-11-17T13:53:00Z">
              <w:r w:rsidRPr="00DE65D4" w:rsidDel="00EC02C3">
                <w:rPr>
                  <w:rFonts w:ascii="Arial" w:eastAsia="Gulim" w:hAnsi="Arial" w:cs="Arial"/>
                  <w:color w:val="000000"/>
                  <w:sz w:val="18"/>
                  <w:szCs w:val="18"/>
                  <w:lang w:eastAsia="ko-KR"/>
                </w:rPr>
                <w:delText xml:space="preserve">　</w:delText>
              </w:r>
            </w:del>
          </w:p>
        </w:tc>
        <w:tc>
          <w:tcPr>
            <w:tcW w:w="1060" w:type="dxa"/>
            <w:tcBorders>
              <w:top w:val="single" w:sz="8" w:space="0" w:color="auto"/>
              <w:left w:val="nil"/>
              <w:bottom w:val="nil"/>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349" w:author="HendryHendry/선임연구원/Convergence(연)ATS그룹(hendry.hendry" w:date="2011-11-17T13:53:00Z"/>
                <w:rFonts w:ascii="Arial" w:eastAsia="Gulim" w:hAnsi="Arial" w:cs="Arial"/>
                <w:color w:val="000000"/>
                <w:sz w:val="18"/>
                <w:szCs w:val="18"/>
                <w:lang w:eastAsia="ko-KR"/>
              </w:rPr>
            </w:pPr>
            <w:del w:id="3350" w:author="HendryHendry/선임연구원/Convergence(연)ATS그룹(hendry.hendry" w:date="2011-11-17T13:53:00Z">
              <w:r w:rsidRPr="00DE65D4" w:rsidDel="00EC02C3">
                <w:rPr>
                  <w:rFonts w:ascii="Arial" w:eastAsia="Gulim" w:hAnsi="Arial" w:cs="Arial"/>
                  <w:color w:val="000000"/>
                  <w:sz w:val="18"/>
                  <w:szCs w:val="18"/>
                  <w:lang w:eastAsia="ko-KR"/>
                </w:rPr>
                <w:delText xml:space="preserve">　</w:delText>
              </w:r>
            </w:del>
          </w:p>
        </w:tc>
        <w:tc>
          <w:tcPr>
            <w:tcW w:w="1060" w:type="dxa"/>
            <w:tcBorders>
              <w:top w:val="single" w:sz="8" w:space="0" w:color="auto"/>
              <w:left w:val="nil"/>
              <w:bottom w:val="nil"/>
              <w:right w:val="single" w:sz="8" w:space="0" w:color="auto"/>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351" w:author="HendryHendry/선임연구원/Convergence(연)ATS그룹(hendry.hendry" w:date="2011-11-17T13:53:00Z"/>
                <w:rFonts w:ascii="Arial" w:eastAsia="Gulim" w:hAnsi="Arial" w:cs="Arial"/>
                <w:color w:val="000000"/>
                <w:sz w:val="18"/>
                <w:szCs w:val="18"/>
                <w:lang w:eastAsia="ko-KR"/>
              </w:rPr>
            </w:pPr>
            <w:del w:id="3352" w:author="HendryHendry/선임연구원/Convergence(연)ATS그룹(hendry.hendry" w:date="2011-11-17T13:53:00Z">
              <w:r w:rsidRPr="00DE65D4" w:rsidDel="00EC02C3">
                <w:rPr>
                  <w:rFonts w:ascii="Arial" w:eastAsia="Gulim" w:hAnsi="Arial" w:cs="Arial"/>
                  <w:color w:val="000000"/>
                  <w:sz w:val="18"/>
                  <w:szCs w:val="18"/>
                  <w:lang w:eastAsia="ko-KR"/>
                </w:rPr>
                <w:delText xml:space="preserve">　</w:delText>
              </w:r>
            </w:del>
          </w:p>
        </w:tc>
        <w:tc>
          <w:tcPr>
            <w:tcW w:w="1060" w:type="dxa"/>
            <w:tcBorders>
              <w:top w:val="single" w:sz="8" w:space="0" w:color="auto"/>
              <w:left w:val="nil"/>
              <w:bottom w:val="nil"/>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353" w:author="HendryHendry/선임연구원/Convergence(연)ATS그룹(hendry.hendry" w:date="2011-11-17T13:53:00Z"/>
                <w:rFonts w:ascii="Arial" w:eastAsia="Gulim" w:hAnsi="Arial" w:cs="Arial"/>
                <w:color w:val="000000"/>
                <w:sz w:val="18"/>
                <w:szCs w:val="18"/>
                <w:lang w:eastAsia="ko-KR"/>
              </w:rPr>
            </w:pPr>
            <w:del w:id="3354" w:author="HendryHendry/선임연구원/Convergence(연)ATS그룹(hendry.hendry" w:date="2011-11-17T13:53:00Z">
              <w:r w:rsidRPr="00DE65D4" w:rsidDel="00EC02C3">
                <w:rPr>
                  <w:rFonts w:ascii="Arial" w:eastAsia="Gulim" w:hAnsi="Arial" w:cs="Arial"/>
                  <w:color w:val="000000"/>
                  <w:sz w:val="18"/>
                  <w:szCs w:val="18"/>
                  <w:lang w:eastAsia="ko-KR"/>
                </w:rPr>
                <w:delText xml:space="preserve">　</w:delText>
              </w:r>
            </w:del>
          </w:p>
        </w:tc>
        <w:tc>
          <w:tcPr>
            <w:tcW w:w="1060" w:type="dxa"/>
            <w:tcBorders>
              <w:top w:val="single" w:sz="8" w:space="0" w:color="auto"/>
              <w:left w:val="nil"/>
              <w:bottom w:val="nil"/>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355" w:author="HendryHendry/선임연구원/Convergence(연)ATS그룹(hendry.hendry" w:date="2011-11-17T13:53:00Z"/>
                <w:rFonts w:ascii="Arial" w:eastAsia="Gulim" w:hAnsi="Arial" w:cs="Arial"/>
                <w:color w:val="000000"/>
                <w:sz w:val="18"/>
                <w:szCs w:val="18"/>
                <w:lang w:eastAsia="ko-KR"/>
              </w:rPr>
            </w:pPr>
            <w:del w:id="3356" w:author="HendryHendry/선임연구원/Convergence(연)ATS그룹(hendry.hendry" w:date="2011-11-17T13:53:00Z">
              <w:r w:rsidRPr="00DE65D4" w:rsidDel="00EC02C3">
                <w:rPr>
                  <w:rFonts w:ascii="Arial" w:eastAsia="Gulim" w:hAnsi="Arial" w:cs="Arial"/>
                  <w:color w:val="000000"/>
                  <w:sz w:val="18"/>
                  <w:szCs w:val="18"/>
                  <w:lang w:eastAsia="ko-KR"/>
                </w:rPr>
                <w:delText xml:space="preserve">　</w:delText>
              </w:r>
            </w:del>
          </w:p>
        </w:tc>
        <w:tc>
          <w:tcPr>
            <w:tcW w:w="1060" w:type="dxa"/>
            <w:tcBorders>
              <w:top w:val="single" w:sz="8" w:space="0" w:color="auto"/>
              <w:left w:val="nil"/>
              <w:bottom w:val="nil"/>
              <w:right w:val="single" w:sz="8" w:space="0" w:color="auto"/>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357" w:author="HendryHendry/선임연구원/Convergence(연)ATS그룹(hendry.hendry" w:date="2011-11-17T13:53:00Z"/>
                <w:rFonts w:ascii="Arial" w:eastAsia="Gulim" w:hAnsi="Arial" w:cs="Arial"/>
                <w:color w:val="000000"/>
                <w:sz w:val="18"/>
                <w:szCs w:val="18"/>
                <w:lang w:eastAsia="ko-KR"/>
              </w:rPr>
            </w:pPr>
            <w:del w:id="3358" w:author="HendryHendry/선임연구원/Convergence(연)ATS그룹(hendry.hendry" w:date="2011-11-17T13:53:00Z">
              <w:r w:rsidRPr="00DE65D4" w:rsidDel="00EC02C3">
                <w:rPr>
                  <w:rFonts w:ascii="Arial" w:eastAsia="Gulim" w:hAnsi="Arial" w:cs="Arial"/>
                  <w:color w:val="000000"/>
                  <w:sz w:val="18"/>
                  <w:szCs w:val="18"/>
                  <w:lang w:eastAsia="ko-KR"/>
                </w:rPr>
                <w:delText xml:space="preserve">　</w:delText>
              </w:r>
            </w:del>
          </w:p>
        </w:tc>
      </w:tr>
      <w:tr w:rsidR="00DE65D4" w:rsidRPr="00DE65D4" w:rsidDel="00EC02C3" w:rsidTr="00DE65D4">
        <w:trPr>
          <w:trHeight w:val="240"/>
          <w:jc w:val="center"/>
          <w:del w:id="3359" w:author="HendryHendry/선임연구원/Convergence(연)ATS그룹(hendry.hendry" w:date="2011-11-17T13:53:00Z"/>
        </w:trPr>
        <w:tc>
          <w:tcPr>
            <w:tcW w:w="1300" w:type="dxa"/>
            <w:tcBorders>
              <w:top w:val="nil"/>
              <w:left w:val="single" w:sz="8" w:space="0" w:color="auto"/>
              <w:bottom w:val="nil"/>
              <w:right w:val="single" w:sz="8" w:space="0" w:color="auto"/>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textAlignment w:val="auto"/>
              <w:rPr>
                <w:del w:id="3360" w:author="HendryHendry/선임연구원/Convergence(연)ATS그룹(hendry.hendry" w:date="2011-11-17T13:53:00Z"/>
                <w:rFonts w:ascii="Arial" w:eastAsia="Gulim" w:hAnsi="Arial" w:cs="Arial"/>
                <w:color w:val="000000"/>
                <w:sz w:val="18"/>
                <w:szCs w:val="18"/>
                <w:lang w:eastAsia="ko-KR"/>
              </w:rPr>
            </w:pPr>
            <w:del w:id="3361" w:author="HendryHendry/선임연구원/Convergence(연)ATS그룹(hendry.hendry" w:date="2011-11-17T13:53:00Z">
              <w:r w:rsidRPr="00DE65D4" w:rsidDel="00EC02C3">
                <w:rPr>
                  <w:rFonts w:ascii="Arial" w:eastAsia="Gulim" w:hAnsi="Arial" w:cs="Arial"/>
                  <w:color w:val="000000"/>
                  <w:sz w:val="18"/>
                  <w:szCs w:val="18"/>
                  <w:lang w:eastAsia="ko-KR"/>
                </w:rPr>
                <w:delText>Class B</w:delText>
              </w:r>
            </w:del>
          </w:p>
        </w:tc>
        <w:tc>
          <w:tcPr>
            <w:tcW w:w="1060" w:type="dxa"/>
            <w:tcBorders>
              <w:top w:val="nil"/>
              <w:left w:val="nil"/>
              <w:bottom w:val="nil"/>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362" w:author="HendryHendry/선임연구원/Convergence(연)ATS그룹(hendry.hendry" w:date="2011-11-17T13:53:00Z"/>
                <w:rFonts w:ascii="Arial" w:eastAsia="Gulim" w:hAnsi="Arial" w:cs="Arial"/>
                <w:color w:val="000000"/>
                <w:sz w:val="18"/>
                <w:szCs w:val="18"/>
                <w:lang w:eastAsia="ko-KR"/>
              </w:rPr>
            </w:pPr>
            <w:del w:id="3363" w:author="HendryHendry/선임연구원/Convergence(연)ATS그룹(hendry.hendry" w:date="2011-11-17T13:53:00Z">
              <w:r w:rsidRPr="00DE65D4" w:rsidDel="00EC02C3">
                <w:rPr>
                  <w:rFonts w:ascii="Arial" w:eastAsia="Gulim" w:hAnsi="Arial" w:cs="Arial"/>
                  <w:color w:val="000000"/>
                  <w:sz w:val="18"/>
                  <w:szCs w:val="18"/>
                  <w:lang w:eastAsia="ko-KR"/>
                </w:rPr>
                <w:delText>0.0%</w:delText>
              </w:r>
            </w:del>
          </w:p>
        </w:tc>
        <w:tc>
          <w:tcPr>
            <w:tcW w:w="1060" w:type="dxa"/>
            <w:tcBorders>
              <w:top w:val="nil"/>
              <w:left w:val="nil"/>
              <w:bottom w:val="nil"/>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364" w:author="HendryHendry/선임연구원/Convergence(연)ATS그룹(hendry.hendry" w:date="2011-11-17T13:53:00Z"/>
                <w:rFonts w:ascii="Arial" w:eastAsia="Gulim" w:hAnsi="Arial" w:cs="Arial"/>
                <w:color w:val="000000"/>
                <w:sz w:val="18"/>
                <w:szCs w:val="18"/>
                <w:lang w:eastAsia="ko-KR"/>
              </w:rPr>
            </w:pPr>
            <w:del w:id="3365" w:author="HendryHendry/선임연구원/Convergence(연)ATS그룹(hendry.hendry" w:date="2011-11-17T13:53:00Z">
              <w:r w:rsidRPr="00DE65D4" w:rsidDel="00EC02C3">
                <w:rPr>
                  <w:rFonts w:ascii="Arial" w:eastAsia="Gulim" w:hAnsi="Arial" w:cs="Arial"/>
                  <w:color w:val="000000"/>
                  <w:sz w:val="18"/>
                  <w:szCs w:val="18"/>
                  <w:lang w:eastAsia="ko-KR"/>
                </w:rPr>
                <w:delText>0.0%</w:delText>
              </w:r>
            </w:del>
          </w:p>
        </w:tc>
        <w:tc>
          <w:tcPr>
            <w:tcW w:w="1060" w:type="dxa"/>
            <w:tcBorders>
              <w:top w:val="nil"/>
              <w:left w:val="nil"/>
              <w:bottom w:val="nil"/>
              <w:right w:val="single" w:sz="8" w:space="0" w:color="auto"/>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366" w:author="HendryHendry/선임연구원/Convergence(연)ATS그룹(hendry.hendry" w:date="2011-11-17T13:53:00Z"/>
                <w:rFonts w:ascii="Arial" w:eastAsia="Gulim" w:hAnsi="Arial" w:cs="Arial"/>
                <w:color w:val="000000"/>
                <w:sz w:val="18"/>
                <w:szCs w:val="18"/>
                <w:lang w:eastAsia="ko-KR"/>
              </w:rPr>
            </w:pPr>
            <w:del w:id="3367" w:author="HendryHendry/선임연구원/Convergence(연)ATS그룹(hendry.hendry" w:date="2011-11-17T13:53:00Z">
              <w:r w:rsidRPr="00DE65D4" w:rsidDel="00EC02C3">
                <w:rPr>
                  <w:rFonts w:ascii="Arial" w:eastAsia="Gulim" w:hAnsi="Arial" w:cs="Arial"/>
                  <w:color w:val="000000"/>
                  <w:sz w:val="18"/>
                  <w:szCs w:val="18"/>
                  <w:lang w:eastAsia="ko-KR"/>
                </w:rPr>
                <w:delText>0.0%</w:delText>
              </w:r>
            </w:del>
          </w:p>
        </w:tc>
        <w:tc>
          <w:tcPr>
            <w:tcW w:w="1060" w:type="dxa"/>
            <w:tcBorders>
              <w:top w:val="nil"/>
              <w:left w:val="nil"/>
              <w:bottom w:val="nil"/>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368" w:author="HendryHendry/선임연구원/Convergence(연)ATS그룹(hendry.hendry" w:date="2011-11-17T13:53:00Z"/>
                <w:rFonts w:ascii="Arial" w:eastAsia="Gulim" w:hAnsi="Arial" w:cs="Arial"/>
                <w:color w:val="000000"/>
                <w:sz w:val="18"/>
                <w:szCs w:val="18"/>
                <w:lang w:eastAsia="ko-KR"/>
              </w:rPr>
            </w:pPr>
            <w:del w:id="3369" w:author="HendryHendry/선임연구원/Convergence(연)ATS그룹(hendry.hendry" w:date="2011-11-17T13:53:00Z">
              <w:r w:rsidRPr="00DE65D4" w:rsidDel="00EC02C3">
                <w:rPr>
                  <w:rFonts w:ascii="Arial" w:eastAsia="Gulim" w:hAnsi="Arial" w:cs="Arial"/>
                  <w:color w:val="000000"/>
                  <w:sz w:val="18"/>
                  <w:szCs w:val="18"/>
                  <w:lang w:eastAsia="ko-KR"/>
                </w:rPr>
                <w:delText>0.0%</w:delText>
              </w:r>
            </w:del>
          </w:p>
        </w:tc>
        <w:tc>
          <w:tcPr>
            <w:tcW w:w="1060" w:type="dxa"/>
            <w:tcBorders>
              <w:top w:val="nil"/>
              <w:left w:val="nil"/>
              <w:bottom w:val="nil"/>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370" w:author="HendryHendry/선임연구원/Convergence(연)ATS그룹(hendry.hendry" w:date="2011-11-17T13:53:00Z"/>
                <w:rFonts w:ascii="Arial" w:eastAsia="Gulim" w:hAnsi="Arial" w:cs="Arial"/>
                <w:color w:val="000000"/>
                <w:sz w:val="18"/>
                <w:szCs w:val="18"/>
                <w:lang w:eastAsia="ko-KR"/>
              </w:rPr>
            </w:pPr>
            <w:del w:id="3371" w:author="HendryHendry/선임연구원/Convergence(연)ATS그룹(hendry.hendry" w:date="2011-11-17T13:53:00Z">
              <w:r w:rsidRPr="00DE65D4" w:rsidDel="00EC02C3">
                <w:rPr>
                  <w:rFonts w:ascii="Arial" w:eastAsia="Gulim" w:hAnsi="Arial" w:cs="Arial"/>
                  <w:color w:val="000000"/>
                  <w:sz w:val="18"/>
                  <w:szCs w:val="18"/>
                  <w:lang w:eastAsia="ko-KR"/>
                </w:rPr>
                <w:delText>0.0%</w:delText>
              </w:r>
            </w:del>
          </w:p>
        </w:tc>
        <w:tc>
          <w:tcPr>
            <w:tcW w:w="1060" w:type="dxa"/>
            <w:tcBorders>
              <w:top w:val="nil"/>
              <w:left w:val="nil"/>
              <w:bottom w:val="nil"/>
              <w:right w:val="single" w:sz="8" w:space="0" w:color="auto"/>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372" w:author="HendryHendry/선임연구원/Convergence(연)ATS그룹(hendry.hendry" w:date="2011-11-17T13:53:00Z"/>
                <w:rFonts w:ascii="Arial" w:eastAsia="Gulim" w:hAnsi="Arial" w:cs="Arial"/>
                <w:color w:val="000000"/>
                <w:sz w:val="18"/>
                <w:szCs w:val="18"/>
                <w:lang w:eastAsia="ko-KR"/>
              </w:rPr>
            </w:pPr>
            <w:del w:id="3373" w:author="HendryHendry/선임연구원/Convergence(연)ATS그룹(hendry.hendry" w:date="2011-11-17T13:53:00Z">
              <w:r w:rsidRPr="00DE65D4" w:rsidDel="00EC02C3">
                <w:rPr>
                  <w:rFonts w:ascii="Arial" w:eastAsia="Gulim" w:hAnsi="Arial" w:cs="Arial"/>
                  <w:color w:val="000000"/>
                  <w:sz w:val="18"/>
                  <w:szCs w:val="18"/>
                  <w:lang w:eastAsia="ko-KR"/>
                </w:rPr>
                <w:delText>0.0%</w:delText>
              </w:r>
            </w:del>
          </w:p>
        </w:tc>
      </w:tr>
      <w:tr w:rsidR="00DE65D4" w:rsidRPr="00DE65D4" w:rsidDel="00EC02C3" w:rsidTr="00DE65D4">
        <w:trPr>
          <w:trHeight w:val="240"/>
          <w:jc w:val="center"/>
          <w:del w:id="3374" w:author="HendryHendry/선임연구원/Convergence(연)ATS그룹(hendry.hendry" w:date="2011-11-17T13:53:00Z"/>
        </w:trPr>
        <w:tc>
          <w:tcPr>
            <w:tcW w:w="1300" w:type="dxa"/>
            <w:tcBorders>
              <w:top w:val="nil"/>
              <w:left w:val="single" w:sz="8" w:space="0" w:color="auto"/>
              <w:bottom w:val="nil"/>
              <w:right w:val="single" w:sz="8" w:space="0" w:color="auto"/>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textAlignment w:val="auto"/>
              <w:rPr>
                <w:del w:id="3375" w:author="HendryHendry/선임연구원/Convergence(연)ATS그룹(hendry.hendry" w:date="2011-11-17T13:53:00Z"/>
                <w:rFonts w:ascii="Arial" w:eastAsia="Gulim" w:hAnsi="Arial" w:cs="Arial"/>
                <w:color w:val="000000"/>
                <w:sz w:val="18"/>
                <w:szCs w:val="18"/>
                <w:lang w:eastAsia="ko-KR"/>
              </w:rPr>
            </w:pPr>
            <w:del w:id="3376" w:author="HendryHendry/선임연구원/Convergence(연)ATS그룹(hendry.hendry" w:date="2011-11-17T13:53:00Z">
              <w:r w:rsidRPr="00DE65D4" w:rsidDel="00EC02C3">
                <w:rPr>
                  <w:rFonts w:ascii="Arial" w:eastAsia="Gulim" w:hAnsi="Arial" w:cs="Arial"/>
                  <w:color w:val="000000"/>
                  <w:sz w:val="18"/>
                  <w:szCs w:val="18"/>
                  <w:lang w:eastAsia="ko-KR"/>
                </w:rPr>
                <w:delText>Class C</w:delText>
              </w:r>
            </w:del>
          </w:p>
        </w:tc>
        <w:tc>
          <w:tcPr>
            <w:tcW w:w="1060" w:type="dxa"/>
            <w:tcBorders>
              <w:top w:val="nil"/>
              <w:left w:val="nil"/>
              <w:bottom w:val="nil"/>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377" w:author="HendryHendry/선임연구원/Convergence(연)ATS그룹(hendry.hendry" w:date="2011-11-17T13:53:00Z"/>
                <w:rFonts w:ascii="Arial" w:eastAsia="Gulim" w:hAnsi="Arial" w:cs="Arial"/>
                <w:color w:val="000000"/>
                <w:sz w:val="18"/>
                <w:szCs w:val="18"/>
                <w:lang w:eastAsia="ko-KR"/>
              </w:rPr>
            </w:pPr>
            <w:del w:id="3378" w:author="HendryHendry/선임연구원/Convergence(연)ATS그룹(hendry.hendry" w:date="2011-11-17T13:53:00Z">
              <w:r w:rsidRPr="00DE65D4" w:rsidDel="00EC02C3">
                <w:rPr>
                  <w:rFonts w:ascii="Arial" w:eastAsia="Gulim" w:hAnsi="Arial" w:cs="Arial"/>
                  <w:color w:val="000000"/>
                  <w:sz w:val="18"/>
                  <w:szCs w:val="18"/>
                  <w:lang w:eastAsia="ko-KR"/>
                </w:rPr>
                <w:delText>0.0%</w:delText>
              </w:r>
            </w:del>
          </w:p>
        </w:tc>
        <w:tc>
          <w:tcPr>
            <w:tcW w:w="1060" w:type="dxa"/>
            <w:tcBorders>
              <w:top w:val="nil"/>
              <w:left w:val="nil"/>
              <w:bottom w:val="nil"/>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379" w:author="HendryHendry/선임연구원/Convergence(연)ATS그룹(hendry.hendry" w:date="2011-11-17T13:53:00Z"/>
                <w:rFonts w:ascii="Arial" w:eastAsia="Gulim" w:hAnsi="Arial" w:cs="Arial"/>
                <w:color w:val="000000"/>
                <w:sz w:val="18"/>
                <w:szCs w:val="18"/>
                <w:lang w:eastAsia="ko-KR"/>
              </w:rPr>
            </w:pPr>
            <w:del w:id="3380" w:author="HendryHendry/선임연구원/Convergence(연)ATS그룹(hendry.hendry" w:date="2011-11-17T13:53:00Z">
              <w:r w:rsidRPr="00DE65D4" w:rsidDel="00EC02C3">
                <w:rPr>
                  <w:rFonts w:ascii="Arial" w:eastAsia="Gulim" w:hAnsi="Arial" w:cs="Arial"/>
                  <w:color w:val="000000"/>
                  <w:sz w:val="18"/>
                  <w:szCs w:val="18"/>
                  <w:lang w:eastAsia="ko-KR"/>
                </w:rPr>
                <w:delText>0.0%</w:delText>
              </w:r>
            </w:del>
          </w:p>
        </w:tc>
        <w:tc>
          <w:tcPr>
            <w:tcW w:w="1060" w:type="dxa"/>
            <w:tcBorders>
              <w:top w:val="nil"/>
              <w:left w:val="nil"/>
              <w:bottom w:val="nil"/>
              <w:right w:val="single" w:sz="8" w:space="0" w:color="auto"/>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381" w:author="HendryHendry/선임연구원/Convergence(연)ATS그룹(hendry.hendry" w:date="2011-11-17T13:53:00Z"/>
                <w:rFonts w:ascii="Arial" w:eastAsia="Gulim" w:hAnsi="Arial" w:cs="Arial"/>
                <w:color w:val="000000"/>
                <w:sz w:val="18"/>
                <w:szCs w:val="18"/>
                <w:lang w:eastAsia="ko-KR"/>
              </w:rPr>
            </w:pPr>
            <w:del w:id="3382" w:author="HendryHendry/선임연구원/Convergence(연)ATS그룹(hendry.hendry" w:date="2011-11-17T13:53:00Z">
              <w:r w:rsidRPr="00DE65D4" w:rsidDel="00EC02C3">
                <w:rPr>
                  <w:rFonts w:ascii="Arial" w:eastAsia="Gulim" w:hAnsi="Arial" w:cs="Arial"/>
                  <w:color w:val="000000"/>
                  <w:sz w:val="18"/>
                  <w:szCs w:val="18"/>
                  <w:lang w:eastAsia="ko-KR"/>
                </w:rPr>
                <w:delText>0.0%</w:delText>
              </w:r>
            </w:del>
          </w:p>
        </w:tc>
        <w:tc>
          <w:tcPr>
            <w:tcW w:w="1060" w:type="dxa"/>
            <w:tcBorders>
              <w:top w:val="nil"/>
              <w:left w:val="nil"/>
              <w:bottom w:val="nil"/>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383" w:author="HendryHendry/선임연구원/Convergence(연)ATS그룹(hendry.hendry" w:date="2011-11-17T13:53:00Z"/>
                <w:rFonts w:ascii="Arial" w:eastAsia="Gulim" w:hAnsi="Arial" w:cs="Arial"/>
                <w:color w:val="000000"/>
                <w:sz w:val="18"/>
                <w:szCs w:val="18"/>
                <w:lang w:eastAsia="ko-KR"/>
              </w:rPr>
            </w:pPr>
            <w:del w:id="3384" w:author="HendryHendry/선임연구원/Convergence(연)ATS그룹(hendry.hendry" w:date="2011-11-17T13:53:00Z">
              <w:r w:rsidRPr="00DE65D4" w:rsidDel="00EC02C3">
                <w:rPr>
                  <w:rFonts w:ascii="Arial" w:eastAsia="Gulim" w:hAnsi="Arial" w:cs="Arial"/>
                  <w:color w:val="000000"/>
                  <w:sz w:val="18"/>
                  <w:szCs w:val="18"/>
                  <w:lang w:eastAsia="ko-KR"/>
                </w:rPr>
                <w:delText>0.0%</w:delText>
              </w:r>
            </w:del>
          </w:p>
        </w:tc>
        <w:tc>
          <w:tcPr>
            <w:tcW w:w="1060" w:type="dxa"/>
            <w:tcBorders>
              <w:top w:val="nil"/>
              <w:left w:val="nil"/>
              <w:bottom w:val="nil"/>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385" w:author="HendryHendry/선임연구원/Convergence(연)ATS그룹(hendry.hendry" w:date="2011-11-17T13:53:00Z"/>
                <w:rFonts w:ascii="Arial" w:eastAsia="Gulim" w:hAnsi="Arial" w:cs="Arial"/>
                <w:color w:val="000000"/>
                <w:sz w:val="18"/>
                <w:szCs w:val="18"/>
                <w:lang w:eastAsia="ko-KR"/>
              </w:rPr>
            </w:pPr>
            <w:del w:id="3386" w:author="HendryHendry/선임연구원/Convergence(연)ATS그룹(hendry.hendry" w:date="2011-11-17T13:53:00Z">
              <w:r w:rsidRPr="00DE65D4" w:rsidDel="00EC02C3">
                <w:rPr>
                  <w:rFonts w:ascii="Arial" w:eastAsia="Gulim" w:hAnsi="Arial" w:cs="Arial"/>
                  <w:color w:val="000000"/>
                  <w:sz w:val="18"/>
                  <w:szCs w:val="18"/>
                  <w:lang w:eastAsia="ko-KR"/>
                </w:rPr>
                <w:delText>0.0%</w:delText>
              </w:r>
            </w:del>
          </w:p>
        </w:tc>
        <w:tc>
          <w:tcPr>
            <w:tcW w:w="1060" w:type="dxa"/>
            <w:tcBorders>
              <w:top w:val="nil"/>
              <w:left w:val="nil"/>
              <w:bottom w:val="nil"/>
              <w:right w:val="single" w:sz="8" w:space="0" w:color="auto"/>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387" w:author="HendryHendry/선임연구원/Convergence(연)ATS그룹(hendry.hendry" w:date="2011-11-17T13:53:00Z"/>
                <w:rFonts w:ascii="Arial" w:eastAsia="Gulim" w:hAnsi="Arial" w:cs="Arial"/>
                <w:color w:val="000000"/>
                <w:sz w:val="18"/>
                <w:szCs w:val="18"/>
                <w:lang w:eastAsia="ko-KR"/>
              </w:rPr>
            </w:pPr>
            <w:del w:id="3388" w:author="HendryHendry/선임연구원/Convergence(연)ATS그룹(hendry.hendry" w:date="2011-11-17T13:53:00Z">
              <w:r w:rsidRPr="00DE65D4" w:rsidDel="00EC02C3">
                <w:rPr>
                  <w:rFonts w:ascii="Arial" w:eastAsia="Gulim" w:hAnsi="Arial" w:cs="Arial"/>
                  <w:color w:val="000000"/>
                  <w:sz w:val="18"/>
                  <w:szCs w:val="18"/>
                  <w:lang w:eastAsia="ko-KR"/>
                </w:rPr>
                <w:delText>0.0%</w:delText>
              </w:r>
            </w:del>
          </w:p>
        </w:tc>
      </w:tr>
      <w:tr w:rsidR="00DE65D4" w:rsidRPr="00DE65D4" w:rsidDel="00EC02C3" w:rsidTr="00DE65D4">
        <w:trPr>
          <w:trHeight w:val="240"/>
          <w:jc w:val="center"/>
          <w:del w:id="3389" w:author="HendryHendry/선임연구원/Convergence(연)ATS그룹(hendry.hendry" w:date="2011-11-17T13:53:00Z"/>
        </w:trPr>
        <w:tc>
          <w:tcPr>
            <w:tcW w:w="1300" w:type="dxa"/>
            <w:tcBorders>
              <w:top w:val="nil"/>
              <w:left w:val="single" w:sz="8" w:space="0" w:color="auto"/>
              <w:bottom w:val="nil"/>
              <w:right w:val="single" w:sz="8" w:space="0" w:color="auto"/>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textAlignment w:val="auto"/>
              <w:rPr>
                <w:del w:id="3390" w:author="HendryHendry/선임연구원/Convergence(연)ATS그룹(hendry.hendry" w:date="2011-11-17T13:53:00Z"/>
                <w:rFonts w:ascii="Arial" w:eastAsia="Gulim" w:hAnsi="Arial" w:cs="Arial"/>
                <w:color w:val="000000"/>
                <w:sz w:val="18"/>
                <w:szCs w:val="18"/>
                <w:lang w:eastAsia="ko-KR"/>
              </w:rPr>
            </w:pPr>
            <w:del w:id="3391" w:author="HendryHendry/선임연구원/Convergence(연)ATS그룹(hendry.hendry" w:date="2011-11-17T13:53:00Z">
              <w:r w:rsidRPr="00DE65D4" w:rsidDel="00EC02C3">
                <w:rPr>
                  <w:rFonts w:ascii="Arial" w:eastAsia="Gulim" w:hAnsi="Arial" w:cs="Arial"/>
                  <w:color w:val="000000"/>
                  <w:sz w:val="18"/>
                  <w:szCs w:val="18"/>
                  <w:lang w:eastAsia="ko-KR"/>
                </w:rPr>
                <w:delText>Class D</w:delText>
              </w:r>
            </w:del>
          </w:p>
        </w:tc>
        <w:tc>
          <w:tcPr>
            <w:tcW w:w="1060" w:type="dxa"/>
            <w:tcBorders>
              <w:top w:val="nil"/>
              <w:left w:val="nil"/>
              <w:bottom w:val="nil"/>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392" w:author="HendryHendry/선임연구원/Convergence(연)ATS그룹(hendry.hendry" w:date="2011-11-17T13:53:00Z"/>
                <w:rFonts w:ascii="Arial" w:eastAsia="Gulim" w:hAnsi="Arial" w:cs="Arial"/>
                <w:color w:val="000000"/>
                <w:sz w:val="18"/>
                <w:szCs w:val="18"/>
                <w:lang w:eastAsia="ko-KR"/>
              </w:rPr>
            </w:pPr>
            <w:del w:id="3393" w:author="HendryHendry/선임연구원/Convergence(연)ATS그룹(hendry.hendry" w:date="2011-11-17T13:53:00Z">
              <w:r w:rsidRPr="00DE65D4" w:rsidDel="00EC02C3">
                <w:rPr>
                  <w:rFonts w:ascii="Arial" w:eastAsia="Gulim" w:hAnsi="Arial" w:cs="Arial"/>
                  <w:color w:val="000000"/>
                  <w:sz w:val="18"/>
                  <w:szCs w:val="18"/>
                  <w:lang w:eastAsia="ko-KR"/>
                </w:rPr>
                <w:delText>0.0%</w:delText>
              </w:r>
            </w:del>
          </w:p>
        </w:tc>
        <w:tc>
          <w:tcPr>
            <w:tcW w:w="1060" w:type="dxa"/>
            <w:tcBorders>
              <w:top w:val="nil"/>
              <w:left w:val="nil"/>
              <w:bottom w:val="nil"/>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394" w:author="HendryHendry/선임연구원/Convergence(연)ATS그룹(hendry.hendry" w:date="2011-11-17T13:53:00Z"/>
                <w:rFonts w:ascii="Arial" w:eastAsia="Gulim" w:hAnsi="Arial" w:cs="Arial"/>
                <w:color w:val="000000"/>
                <w:sz w:val="18"/>
                <w:szCs w:val="18"/>
                <w:lang w:eastAsia="ko-KR"/>
              </w:rPr>
            </w:pPr>
            <w:del w:id="3395" w:author="HendryHendry/선임연구원/Convergence(연)ATS그룹(hendry.hendry" w:date="2011-11-17T13:53:00Z">
              <w:r w:rsidRPr="00DE65D4" w:rsidDel="00EC02C3">
                <w:rPr>
                  <w:rFonts w:ascii="Arial" w:eastAsia="Gulim" w:hAnsi="Arial" w:cs="Arial"/>
                  <w:color w:val="000000"/>
                  <w:sz w:val="18"/>
                  <w:szCs w:val="18"/>
                  <w:lang w:eastAsia="ko-KR"/>
                </w:rPr>
                <w:delText>0.0%</w:delText>
              </w:r>
            </w:del>
          </w:p>
        </w:tc>
        <w:tc>
          <w:tcPr>
            <w:tcW w:w="1060" w:type="dxa"/>
            <w:tcBorders>
              <w:top w:val="nil"/>
              <w:left w:val="nil"/>
              <w:bottom w:val="nil"/>
              <w:right w:val="single" w:sz="8" w:space="0" w:color="auto"/>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396" w:author="HendryHendry/선임연구원/Convergence(연)ATS그룹(hendry.hendry" w:date="2011-11-17T13:53:00Z"/>
                <w:rFonts w:ascii="Arial" w:eastAsia="Gulim" w:hAnsi="Arial" w:cs="Arial"/>
                <w:color w:val="000000"/>
                <w:sz w:val="18"/>
                <w:szCs w:val="18"/>
                <w:lang w:eastAsia="ko-KR"/>
              </w:rPr>
            </w:pPr>
            <w:del w:id="3397" w:author="HendryHendry/선임연구원/Convergence(연)ATS그룹(hendry.hendry" w:date="2011-11-17T13:53:00Z">
              <w:r w:rsidRPr="00DE65D4" w:rsidDel="00EC02C3">
                <w:rPr>
                  <w:rFonts w:ascii="Arial" w:eastAsia="Gulim" w:hAnsi="Arial" w:cs="Arial"/>
                  <w:color w:val="000000"/>
                  <w:sz w:val="18"/>
                  <w:szCs w:val="18"/>
                  <w:lang w:eastAsia="ko-KR"/>
                </w:rPr>
                <w:delText>0.0%</w:delText>
              </w:r>
            </w:del>
          </w:p>
        </w:tc>
        <w:tc>
          <w:tcPr>
            <w:tcW w:w="1060" w:type="dxa"/>
            <w:tcBorders>
              <w:top w:val="nil"/>
              <w:left w:val="nil"/>
              <w:bottom w:val="nil"/>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398" w:author="HendryHendry/선임연구원/Convergence(연)ATS그룹(hendry.hendry" w:date="2011-11-17T13:53:00Z"/>
                <w:rFonts w:ascii="Arial" w:eastAsia="Gulim" w:hAnsi="Arial" w:cs="Arial"/>
                <w:color w:val="000000"/>
                <w:sz w:val="18"/>
                <w:szCs w:val="18"/>
                <w:lang w:eastAsia="ko-KR"/>
              </w:rPr>
            </w:pPr>
            <w:del w:id="3399" w:author="HendryHendry/선임연구원/Convergence(연)ATS그룹(hendry.hendry" w:date="2011-11-17T13:53:00Z">
              <w:r w:rsidRPr="00DE65D4" w:rsidDel="00EC02C3">
                <w:rPr>
                  <w:rFonts w:ascii="Arial" w:eastAsia="Gulim" w:hAnsi="Arial" w:cs="Arial"/>
                  <w:color w:val="000000"/>
                  <w:sz w:val="18"/>
                  <w:szCs w:val="18"/>
                  <w:lang w:eastAsia="ko-KR"/>
                </w:rPr>
                <w:delText>0.0%</w:delText>
              </w:r>
            </w:del>
          </w:p>
        </w:tc>
        <w:tc>
          <w:tcPr>
            <w:tcW w:w="1060" w:type="dxa"/>
            <w:tcBorders>
              <w:top w:val="nil"/>
              <w:left w:val="nil"/>
              <w:bottom w:val="nil"/>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400" w:author="HendryHendry/선임연구원/Convergence(연)ATS그룹(hendry.hendry" w:date="2011-11-17T13:53:00Z"/>
                <w:rFonts w:ascii="Arial" w:eastAsia="Gulim" w:hAnsi="Arial" w:cs="Arial"/>
                <w:color w:val="000000"/>
                <w:sz w:val="18"/>
                <w:szCs w:val="18"/>
                <w:lang w:eastAsia="ko-KR"/>
              </w:rPr>
            </w:pPr>
            <w:del w:id="3401" w:author="HendryHendry/선임연구원/Convergence(연)ATS그룹(hendry.hendry" w:date="2011-11-17T13:53:00Z">
              <w:r w:rsidRPr="00DE65D4" w:rsidDel="00EC02C3">
                <w:rPr>
                  <w:rFonts w:ascii="Arial" w:eastAsia="Gulim" w:hAnsi="Arial" w:cs="Arial"/>
                  <w:color w:val="000000"/>
                  <w:sz w:val="18"/>
                  <w:szCs w:val="18"/>
                  <w:lang w:eastAsia="ko-KR"/>
                </w:rPr>
                <w:delText>0.0%</w:delText>
              </w:r>
            </w:del>
          </w:p>
        </w:tc>
        <w:tc>
          <w:tcPr>
            <w:tcW w:w="1060" w:type="dxa"/>
            <w:tcBorders>
              <w:top w:val="nil"/>
              <w:left w:val="nil"/>
              <w:bottom w:val="nil"/>
              <w:right w:val="single" w:sz="8" w:space="0" w:color="auto"/>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402" w:author="HendryHendry/선임연구원/Convergence(연)ATS그룹(hendry.hendry" w:date="2011-11-17T13:53:00Z"/>
                <w:rFonts w:ascii="Arial" w:eastAsia="Gulim" w:hAnsi="Arial" w:cs="Arial"/>
                <w:color w:val="000000"/>
                <w:sz w:val="18"/>
                <w:szCs w:val="18"/>
                <w:lang w:eastAsia="ko-KR"/>
              </w:rPr>
            </w:pPr>
            <w:del w:id="3403" w:author="HendryHendry/선임연구원/Convergence(연)ATS그룹(hendry.hendry" w:date="2011-11-17T13:53:00Z">
              <w:r w:rsidRPr="00DE65D4" w:rsidDel="00EC02C3">
                <w:rPr>
                  <w:rFonts w:ascii="Arial" w:eastAsia="Gulim" w:hAnsi="Arial" w:cs="Arial"/>
                  <w:color w:val="000000"/>
                  <w:sz w:val="18"/>
                  <w:szCs w:val="18"/>
                  <w:lang w:eastAsia="ko-KR"/>
                </w:rPr>
                <w:delText>0.0%</w:delText>
              </w:r>
            </w:del>
          </w:p>
        </w:tc>
      </w:tr>
      <w:tr w:rsidR="00DE65D4" w:rsidRPr="00DE65D4" w:rsidDel="00EC02C3" w:rsidTr="00DE65D4">
        <w:trPr>
          <w:trHeight w:val="240"/>
          <w:jc w:val="center"/>
          <w:del w:id="3404" w:author="HendryHendry/선임연구원/Convergence(연)ATS그룹(hendry.hendry" w:date="2011-11-17T13:53:00Z"/>
        </w:trPr>
        <w:tc>
          <w:tcPr>
            <w:tcW w:w="1300" w:type="dxa"/>
            <w:tcBorders>
              <w:top w:val="nil"/>
              <w:left w:val="single" w:sz="8" w:space="0" w:color="auto"/>
              <w:bottom w:val="nil"/>
              <w:right w:val="single" w:sz="8" w:space="0" w:color="auto"/>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textAlignment w:val="auto"/>
              <w:rPr>
                <w:del w:id="3405" w:author="HendryHendry/선임연구원/Convergence(연)ATS그룹(hendry.hendry" w:date="2011-11-17T13:53:00Z"/>
                <w:rFonts w:ascii="Arial" w:eastAsia="Gulim" w:hAnsi="Arial" w:cs="Arial"/>
                <w:color w:val="000000"/>
                <w:sz w:val="18"/>
                <w:szCs w:val="18"/>
                <w:lang w:eastAsia="ko-KR"/>
              </w:rPr>
            </w:pPr>
            <w:del w:id="3406" w:author="HendryHendry/선임연구원/Convergence(연)ATS그룹(hendry.hendry" w:date="2011-11-17T13:53:00Z">
              <w:r w:rsidRPr="00DE65D4" w:rsidDel="00EC02C3">
                <w:rPr>
                  <w:rFonts w:ascii="Arial" w:eastAsia="Gulim" w:hAnsi="Arial" w:cs="Arial"/>
                  <w:color w:val="000000"/>
                  <w:sz w:val="18"/>
                  <w:szCs w:val="18"/>
                  <w:lang w:eastAsia="ko-KR"/>
                </w:rPr>
                <w:delText>Class E</w:delText>
              </w:r>
            </w:del>
          </w:p>
        </w:tc>
        <w:tc>
          <w:tcPr>
            <w:tcW w:w="1060" w:type="dxa"/>
            <w:tcBorders>
              <w:top w:val="nil"/>
              <w:left w:val="nil"/>
              <w:bottom w:val="nil"/>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407" w:author="HendryHendry/선임연구원/Convergence(연)ATS그룹(hendry.hendry" w:date="2011-11-17T13:53:00Z"/>
                <w:rFonts w:ascii="Arial" w:eastAsia="Gulim" w:hAnsi="Arial" w:cs="Arial"/>
                <w:color w:val="000000"/>
                <w:sz w:val="18"/>
                <w:szCs w:val="18"/>
                <w:lang w:eastAsia="ko-KR"/>
              </w:rPr>
            </w:pPr>
            <w:del w:id="3408" w:author="HendryHendry/선임연구원/Convergence(연)ATS그룹(hendry.hendry" w:date="2011-11-17T13:53:00Z">
              <w:r w:rsidRPr="00DE65D4" w:rsidDel="00EC02C3">
                <w:rPr>
                  <w:rFonts w:ascii="Arial" w:eastAsia="Gulim" w:hAnsi="Arial" w:cs="Arial"/>
                  <w:color w:val="000000"/>
                  <w:sz w:val="18"/>
                  <w:szCs w:val="18"/>
                  <w:lang w:eastAsia="ko-KR"/>
                </w:rPr>
                <w:delText>0.0%</w:delText>
              </w:r>
            </w:del>
          </w:p>
        </w:tc>
        <w:tc>
          <w:tcPr>
            <w:tcW w:w="1060" w:type="dxa"/>
            <w:tcBorders>
              <w:top w:val="nil"/>
              <w:left w:val="nil"/>
              <w:bottom w:val="nil"/>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409" w:author="HendryHendry/선임연구원/Convergence(연)ATS그룹(hendry.hendry" w:date="2011-11-17T13:53:00Z"/>
                <w:rFonts w:ascii="Arial" w:eastAsia="Gulim" w:hAnsi="Arial" w:cs="Arial"/>
                <w:color w:val="000000"/>
                <w:sz w:val="18"/>
                <w:szCs w:val="18"/>
                <w:lang w:eastAsia="ko-KR"/>
              </w:rPr>
            </w:pPr>
            <w:del w:id="3410" w:author="HendryHendry/선임연구원/Convergence(연)ATS그룹(hendry.hendry" w:date="2011-11-17T13:53:00Z">
              <w:r w:rsidRPr="00DE65D4" w:rsidDel="00EC02C3">
                <w:rPr>
                  <w:rFonts w:ascii="Arial" w:eastAsia="Gulim" w:hAnsi="Arial" w:cs="Arial"/>
                  <w:color w:val="000000"/>
                  <w:sz w:val="18"/>
                  <w:szCs w:val="18"/>
                  <w:lang w:eastAsia="ko-KR"/>
                </w:rPr>
                <w:delText>0.0%</w:delText>
              </w:r>
            </w:del>
          </w:p>
        </w:tc>
        <w:tc>
          <w:tcPr>
            <w:tcW w:w="1060" w:type="dxa"/>
            <w:tcBorders>
              <w:top w:val="nil"/>
              <w:left w:val="nil"/>
              <w:bottom w:val="nil"/>
              <w:right w:val="single" w:sz="8" w:space="0" w:color="auto"/>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411" w:author="HendryHendry/선임연구원/Convergence(연)ATS그룹(hendry.hendry" w:date="2011-11-17T13:53:00Z"/>
                <w:rFonts w:ascii="Arial" w:eastAsia="Gulim" w:hAnsi="Arial" w:cs="Arial"/>
                <w:color w:val="000000"/>
                <w:sz w:val="18"/>
                <w:szCs w:val="18"/>
                <w:lang w:eastAsia="ko-KR"/>
              </w:rPr>
            </w:pPr>
            <w:del w:id="3412" w:author="HendryHendry/선임연구원/Convergence(연)ATS그룹(hendry.hendry" w:date="2011-11-17T13:53:00Z">
              <w:r w:rsidRPr="00DE65D4" w:rsidDel="00EC02C3">
                <w:rPr>
                  <w:rFonts w:ascii="Arial" w:eastAsia="Gulim" w:hAnsi="Arial" w:cs="Arial"/>
                  <w:color w:val="000000"/>
                  <w:sz w:val="18"/>
                  <w:szCs w:val="18"/>
                  <w:lang w:eastAsia="ko-KR"/>
                </w:rPr>
                <w:delText>0.0%</w:delText>
              </w:r>
            </w:del>
          </w:p>
        </w:tc>
        <w:tc>
          <w:tcPr>
            <w:tcW w:w="1060" w:type="dxa"/>
            <w:tcBorders>
              <w:top w:val="nil"/>
              <w:left w:val="nil"/>
              <w:bottom w:val="nil"/>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413" w:author="HendryHendry/선임연구원/Convergence(연)ATS그룹(hendry.hendry" w:date="2011-11-17T13:53:00Z"/>
                <w:rFonts w:ascii="Arial" w:eastAsia="Gulim" w:hAnsi="Arial" w:cs="Arial"/>
                <w:color w:val="000000"/>
                <w:sz w:val="18"/>
                <w:szCs w:val="18"/>
                <w:lang w:eastAsia="ko-KR"/>
              </w:rPr>
            </w:pPr>
            <w:del w:id="3414" w:author="HendryHendry/선임연구원/Convergence(연)ATS그룹(hendry.hendry" w:date="2011-11-17T13:53:00Z">
              <w:r w:rsidRPr="00DE65D4" w:rsidDel="00EC02C3">
                <w:rPr>
                  <w:rFonts w:ascii="Arial" w:eastAsia="Gulim" w:hAnsi="Arial" w:cs="Arial"/>
                  <w:color w:val="000000"/>
                  <w:sz w:val="18"/>
                  <w:szCs w:val="18"/>
                  <w:lang w:eastAsia="ko-KR"/>
                </w:rPr>
                <w:delText>0.0%</w:delText>
              </w:r>
            </w:del>
          </w:p>
        </w:tc>
        <w:tc>
          <w:tcPr>
            <w:tcW w:w="1060" w:type="dxa"/>
            <w:tcBorders>
              <w:top w:val="nil"/>
              <w:left w:val="nil"/>
              <w:bottom w:val="nil"/>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415" w:author="HendryHendry/선임연구원/Convergence(연)ATS그룹(hendry.hendry" w:date="2011-11-17T13:53:00Z"/>
                <w:rFonts w:ascii="Arial" w:eastAsia="Gulim" w:hAnsi="Arial" w:cs="Arial"/>
                <w:color w:val="000000"/>
                <w:sz w:val="18"/>
                <w:szCs w:val="18"/>
                <w:lang w:eastAsia="ko-KR"/>
              </w:rPr>
            </w:pPr>
            <w:del w:id="3416" w:author="HendryHendry/선임연구원/Convergence(연)ATS그룹(hendry.hendry" w:date="2011-11-17T13:53:00Z">
              <w:r w:rsidRPr="00DE65D4" w:rsidDel="00EC02C3">
                <w:rPr>
                  <w:rFonts w:ascii="Arial" w:eastAsia="Gulim" w:hAnsi="Arial" w:cs="Arial"/>
                  <w:color w:val="000000"/>
                  <w:sz w:val="18"/>
                  <w:szCs w:val="18"/>
                  <w:lang w:eastAsia="ko-KR"/>
                </w:rPr>
                <w:delText>0.0%</w:delText>
              </w:r>
            </w:del>
          </w:p>
        </w:tc>
        <w:tc>
          <w:tcPr>
            <w:tcW w:w="1060" w:type="dxa"/>
            <w:tcBorders>
              <w:top w:val="nil"/>
              <w:left w:val="nil"/>
              <w:bottom w:val="nil"/>
              <w:right w:val="single" w:sz="8" w:space="0" w:color="auto"/>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417" w:author="HendryHendry/선임연구원/Convergence(연)ATS그룹(hendry.hendry" w:date="2011-11-17T13:53:00Z"/>
                <w:rFonts w:ascii="Arial" w:eastAsia="Gulim" w:hAnsi="Arial" w:cs="Arial"/>
                <w:color w:val="000000"/>
                <w:sz w:val="18"/>
                <w:szCs w:val="18"/>
                <w:lang w:eastAsia="ko-KR"/>
              </w:rPr>
            </w:pPr>
            <w:del w:id="3418" w:author="HendryHendry/선임연구원/Convergence(연)ATS그룹(hendry.hendry" w:date="2011-11-17T13:53:00Z">
              <w:r w:rsidRPr="00DE65D4" w:rsidDel="00EC02C3">
                <w:rPr>
                  <w:rFonts w:ascii="Arial" w:eastAsia="Gulim" w:hAnsi="Arial" w:cs="Arial"/>
                  <w:color w:val="000000"/>
                  <w:sz w:val="18"/>
                  <w:szCs w:val="18"/>
                  <w:lang w:eastAsia="ko-KR"/>
                </w:rPr>
                <w:delText>0.0%</w:delText>
              </w:r>
            </w:del>
          </w:p>
        </w:tc>
      </w:tr>
      <w:tr w:rsidR="00DE65D4" w:rsidRPr="00DE65D4" w:rsidDel="00EC02C3" w:rsidTr="00DE65D4">
        <w:trPr>
          <w:trHeight w:val="240"/>
          <w:jc w:val="center"/>
          <w:del w:id="3419" w:author="HendryHendry/선임연구원/Convergence(연)ATS그룹(hendry.hendry" w:date="2011-11-17T13:53:00Z"/>
        </w:trPr>
        <w:tc>
          <w:tcPr>
            <w:tcW w:w="1300" w:type="dxa"/>
            <w:tcBorders>
              <w:top w:val="nil"/>
              <w:left w:val="single" w:sz="8" w:space="0" w:color="auto"/>
              <w:bottom w:val="nil"/>
              <w:right w:val="single" w:sz="8" w:space="0" w:color="auto"/>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textAlignment w:val="auto"/>
              <w:rPr>
                <w:del w:id="3420" w:author="HendryHendry/선임연구원/Convergence(연)ATS그룹(hendry.hendry" w:date="2011-11-17T13:53:00Z"/>
                <w:rFonts w:ascii="Arial" w:eastAsia="Gulim" w:hAnsi="Arial" w:cs="Arial"/>
                <w:b/>
                <w:bCs/>
                <w:color w:val="000000"/>
                <w:sz w:val="18"/>
                <w:szCs w:val="18"/>
                <w:lang w:eastAsia="ko-KR"/>
              </w:rPr>
            </w:pPr>
            <w:del w:id="3421" w:author="HendryHendry/선임연구원/Convergence(연)ATS그룹(hendry.hendry" w:date="2011-11-17T13:53:00Z">
              <w:r w:rsidRPr="00DE65D4" w:rsidDel="00EC02C3">
                <w:rPr>
                  <w:rFonts w:ascii="Arial" w:eastAsia="Gulim" w:hAnsi="Arial" w:cs="Arial"/>
                  <w:b/>
                  <w:bCs/>
                  <w:color w:val="000000"/>
                  <w:sz w:val="18"/>
                  <w:szCs w:val="18"/>
                  <w:lang w:eastAsia="ko-KR"/>
                </w:rPr>
                <w:delText>Overall</w:delText>
              </w:r>
            </w:del>
          </w:p>
        </w:tc>
        <w:tc>
          <w:tcPr>
            <w:tcW w:w="1060" w:type="dxa"/>
            <w:tcBorders>
              <w:top w:val="nil"/>
              <w:left w:val="nil"/>
              <w:bottom w:val="nil"/>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422" w:author="HendryHendry/선임연구원/Convergence(연)ATS그룹(hendry.hendry" w:date="2011-11-17T13:53:00Z"/>
                <w:rFonts w:ascii="Arial" w:eastAsia="Gulim" w:hAnsi="Arial" w:cs="Arial"/>
                <w:color w:val="000000"/>
                <w:sz w:val="18"/>
                <w:szCs w:val="18"/>
                <w:lang w:eastAsia="ko-KR"/>
              </w:rPr>
            </w:pPr>
            <w:del w:id="3423" w:author="HendryHendry/선임연구원/Convergence(연)ATS그룹(hendry.hendry" w:date="2011-11-17T13:53:00Z">
              <w:r w:rsidRPr="00DE65D4" w:rsidDel="00EC02C3">
                <w:rPr>
                  <w:rFonts w:ascii="Arial" w:eastAsia="Gulim" w:hAnsi="Arial" w:cs="Arial"/>
                  <w:color w:val="000000"/>
                  <w:sz w:val="18"/>
                  <w:szCs w:val="18"/>
                  <w:lang w:eastAsia="ko-KR"/>
                </w:rPr>
                <w:delText>0.0%</w:delText>
              </w:r>
            </w:del>
          </w:p>
        </w:tc>
        <w:tc>
          <w:tcPr>
            <w:tcW w:w="1060" w:type="dxa"/>
            <w:tcBorders>
              <w:top w:val="nil"/>
              <w:left w:val="nil"/>
              <w:bottom w:val="nil"/>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424" w:author="HendryHendry/선임연구원/Convergence(연)ATS그룹(hendry.hendry" w:date="2011-11-17T13:53:00Z"/>
                <w:rFonts w:ascii="Arial" w:eastAsia="Gulim" w:hAnsi="Arial" w:cs="Arial"/>
                <w:color w:val="000000"/>
                <w:sz w:val="18"/>
                <w:szCs w:val="18"/>
                <w:lang w:eastAsia="ko-KR"/>
              </w:rPr>
            </w:pPr>
            <w:del w:id="3425" w:author="HendryHendry/선임연구원/Convergence(연)ATS그룹(hendry.hendry" w:date="2011-11-17T13:53:00Z">
              <w:r w:rsidRPr="00DE65D4" w:rsidDel="00EC02C3">
                <w:rPr>
                  <w:rFonts w:ascii="Arial" w:eastAsia="Gulim" w:hAnsi="Arial" w:cs="Arial"/>
                  <w:color w:val="000000"/>
                  <w:sz w:val="18"/>
                  <w:szCs w:val="18"/>
                  <w:lang w:eastAsia="ko-KR"/>
                </w:rPr>
                <w:delText>0.0%</w:delText>
              </w:r>
            </w:del>
          </w:p>
        </w:tc>
        <w:tc>
          <w:tcPr>
            <w:tcW w:w="1060" w:type="dxa"/>
            <w:tcBorders>
              <w:top w:val="nil"/>
              <w:left w:val="nil"/>
              <w:bottom w:val="nil"/>
              <w:right w:val="single" w:sz="8" w:space="0" w:color="auto"/>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426" w:author="HendryHendry/선임연구원/Convergence(연)ATS그룹(hendry.hendry" w:date="2011-11-17T13:53:00Z"/>
                <w:rFonts w:ascii="Arial" w:eastAsia="Gulim" w:hAnsi="Arial" w:cs="Arial"/>
                <w:color w:val="000000"/>
                <w:sz w:val="18"/>
                <w:szCs w:val="18"/>
                <w:lang w:eastAsia="ko-KR"/>
              </w:rPr>
            </w:pPr>
            <w:del w:id="3427" w:author="HendryHendry/선임연구원/Convergence(연)ATS그룹(hendry.hendry" w:date="2011-11-17T13:53:00Z">
              <w:r w:rsidRPr="00DE65D4" w:rsidDel="00EC02C3">
                <w:rPr>
                  <w:rFonts w:ascii="Arial" w:eastAsia="Gulim" w:hAnsi="Arial" w:cs="Arial"/>
                  <w:color w:val="000000"/>
                  <w:sz w:val="18"/>
                  <w:szCs w:val="18"/>
                  <w:lang w:eastAsia="ko-KR"/>
                </w:rPr>
                <w:delText>0.0%</w:delText>
              </w:r>
            </w:del>
          </w:p>
        </w:tc>
        <w:tc>
          <w:tcPr>
            <w:tcW w:w="1060" w:type="dxa"/>
            <w:tcBorders>
              <w:top w:val="nil"/>
              <w:left w:val="nil"/>
              <w:bottom w:val="nil"/>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428" w:author="HendryHendry/선임연구원/Convergence(연)ATS그룹(hendry.hendry" w:date="2011-11-17T13:53:00Z"/>
                <w:rFonts w:ascii="Arial" w:eastAsia="Gulim" w:hAnsi="Arial" w:cs="Arial"/>
                <w:color w:val="000000"/>
                <w:sz w:val="18"/>
                <w:szCs w:val="18"/>
                <w:lang w:eastAsia="ko-KR"/>
              </w:rPr>
            </w:pPr>
            <w:del w:id="3429" w:author="HendryHendry/선임연구원/Convergence(연)ATS그룹(hendry.hendry" w:date="2011-11-17T13:53:00Z">
              <w:r w:rsidRPr="00DE65D4" w:rsidDel="00EC02C3">
                <w:rPr>
                  <w:rFonts w:ascii="Arial" w:eastAsia="Gulim" w:hAnsi="Arial" w:cs="Arial"/>
                  <w:color w:val="000000"/>
                  <w:sz w:val="18"/>
                  <w:szCs w:val="18"/>
                  <w:lang w:eastAsia="ko-KR"/>
                </w:rPr>
                <w:delText>0.0%</w:delText>
              </w:r>
            </w:del>
          </w:p>
        </w:tc>
        <w:tc>
          <w:tcPr>
            <w:tcW w:w="1060" w:type="dxa"/>
            <w:tcBorders>
              <w:top w:val="nil"/>
              <w:left w:val="nil"/>
              <w:bottom w:val="nil"/>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430" w:author="HendryHendry/선임연구원/Convergence(연)ATS그룹(hendry.hendry" w:date="2011-11-17T13:53:00Z"/>
                <w:rFonts w:ascii="Arial" w:eastAsia="Gulim" w:hAnsi="Arial" w:cs="Arial"/>
                <w:color w:val="000000"/>
                <w:sz w:val="18"/>
                <w:szCs w:val="18"/>
                <w:lang w:eastAsia="ko-KR"/>
              </w:rPr>
            </w:pPr>
            <w:del w:id="3431" w:author="HendryHendry/선임연구원/Convergence(연)ATS그룹(hendry.hendry" w:date="2011-11-17T13:53:00Z">
              <w:r w:rsidRPr="00DE65D4" w:rsidDel="00EC02C3">
                <w:rPr>
                  <w:rFonts w:ascii="Arial" w:eastAsia="Gulim" w:hAnsi="Arial" w:cs="Arial"/>
                  <w:color w:val="000000"/>
                  <w:sz w:val="18"/>
                  <w:szCs w:val="18"/>
                  <w:lang w:eastAsia="ko-KR"/>
                </w:rPr>
                <w:delText>0.0%</w:delText>
              </w:r>
            </w:del>
          </w:p>
        </w:tc>
        <w:tc>
          <w:tcPr>
            <w:tcW w:w="1060" w:type="dxa"/>
            <w:tcBorders>
              <w:top w:val="nil"/>
              <w:left w:val="nil"/>
              <w:bottom w:val="nil"/>
              <w:right w:val="single" w:sz="8" w:space="0" w:color="auto"/>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432" w:author="HendryHendry/선임연구원/Convergence(연)ATS그룹(hendry.hendry" w:date="2011-11-17T13:53:00Z"/>
                <w:rFonts w:ascii="Arial" w:eastAsia="Gulim" w:hAnsi="Arial" w:cs="Arial"/>
                <w:color w:val="000000"/>
                <w:sz w:val="18"/>
                <w:szCs w:val="18"/>
                <w:lang w:eastAsia="ko-KR"/>
              </w:rPr>
            </w:pPr>
            <w:del w:id="3433" w:author="HendryHendry/선임연구원/Convergence(연)ATS그룹(hendry.hendry" w:date="2011-11-17T13:53:00Z">
              <w:r w:rsidRPr="00DE65D4" w:rsidDel="00EC02C3">
                <w:rPr>
                  <w:rFonts w:ascii="Arial" w:eastAsia="Gulim" w:hAnsi="Arial" w:cs="Arial"/>
                  <w:color w:val="000000"/>
                  <w:sz w:val="18"/>
                  <w:szCs w:val="18"/>
                  <w:lang w:eastAsia="ko-KR"/>
                </w:rPr>
                <w:delText>0.0%</w:delText>
              </w:r>
            </w:del>
          </w:p>
        </w:tc>
      </w:tr>
      <w:tr w:rsidR="00DE65D4" w:rsidRPr="00DE65D4" w:rsidDel="00EC02C3" w:rsidTr="00DE65D4">
        <w:trPr>
          <w:trHeight w:val="255"/>
          <w:jc w:val="center"/>
          <w:del w:id="3434" w:author="HendryHendry/선임연구원/Convergence(연)ATS그룹(hendry.hendry" w:date="2011-11-17T13:53:00Z"/>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textAlignment w:val="auto"/>
              <w:rPr>
                <w:del w:id="3435" w:author="HendryHendry/선임연구원/Convergence(연)ATS그룹(hendry.hendry" w:date="2011-11-17T13:53:00Z"/>
                <w:rFonts w:ascii="Arial" w:eastAsia="Gulim" w:hAnsi="Arial" w:cs="Arial"/>
                <w:color w:val="000000"/>
                <w:sz w:val="18"/>
                <w:szCs w:val="18"/>
                <w:lang w:eastAsia="ko-KR"/>
              </w:rPr>
            </w:pPr>
            <w:del w:id="3436" w:author="HendryHendry/선임연구원/Convergence(연)ATS그룹(hendry.hendry" w:date="2011-11-17T13:53:00Z">
              <w:r w:rsidRPr="00DE65D4" w:rsidDel="00EC02C3">
                <w:rPr>
                  <w:rFonts w:ascii="Arial" w:eastAsia="Gulim" w:hAnsi="Arial" w:cs="Arial"/>
                  <w:color w:val="000000"/>
                  <w:sz w:val="18"/>
                  <w:szCs w:val="18"/>
                  <w:lang w:eastAsia="ko-KR"/>
                </w:rPr>
                <w:delText xml:space="preserve">　</w:delText>
              </w:r>
            </w:del>
          </w:p>
        </w:tc>
        <w:tc>
          <w:tcPr>
            <w:tcW w:w="1060" w:type="dxa"/>
            <w:tcBorders>
              <w:top w:val="nil"/>
              <w:left w:val="nil"/>
              <w:bottom w:val="single" w:sz="8" w:space="0" w:color="auto"/>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437" w:author="HendryHendry/선임연구원/Convergence(연)ATS그룹(hendry.hendry" w:date="2011-11-17T13:53:00Z"/>
                <w:rFonts w:ascii="Arial" w:eastAsia="Gulim" w:hAnsi="Arial" w:cs="Arial"/>
                <w:color w:val="808080"/>
                <w:sz w:val="18"/>
                <w:szCs w:val="18"/>
                <w:lang w:eastAsia="ko-KR"/>
              </w:rPr>
            </w:pPr>
            <w:del w:id="3438" w:author="HendryHendry/선임연구원/Convergence(연)ATS그룹(hendry.hendry" w:date="2011-11-17T13:53:00Z">
              <w:r w:rsidRPr="00DE65D4" w:rsidDel="00EC02C3">
                <w:rPr>
                  <w:rFonts w:ascii="Arial" w:eastAsia="Gulim" w:hAnsi="Arial" w:cs="Arial"/>
                  <w:color w:val="808080"/>
                  <w:sz w:val="18"/>
                  <w:szCs w:val="18"/>
                  <w:lang w:eastAsia="ko-KR"/>
                </w:rPr>
                <w:delText>0.0%</w:delText>
              </w:r>
            </w:del>
          </w:p>
        </w:tc>
        <w:tc>
          <w:tcPr>
            <w:tcW w:w="1060" w:type="dxa"/>
            <w:tcBorders>
              <w:top w:val="nil"/>
              <w:left w:val="nil"/>
              <w:bottom w:val="single" w:sz="8" w:space="0" w:color="auto"/>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439" w:author="HendryHendry/선임연구원/Convergence(연)ATS그룹(hendry.hendry" w:date="2011-11-17T13:53:00Z"/>
                <w:rFonts w:ascii="Arial" w:eastAsia="Gulim" w:hAnsi="Arial" w:cs="Arial"/>
                <w:color w:val="808080"/>
                <w:sz w:val="18"/>
                <w:szCs w:val="18"/>
                <w:lang w:eastAsia="ko-KR"/>
              </w:rPr>
            </w:pPr>
            <w:del w:id="3440" w:author="HendryHendry/선임연구원/Convergence(연)ATS그룹(hendry.hendry" w:date="2011-11-17T13:53:00Z">
              <w:r w:rsidRPr="00DE65D4" w:rsidDel="00EC02C3">
                <w:rPr>
                  <w:rFonts w:ascii="Arial" w:eastAsia="Gulim" w:hAnsi="Arial" w:cs="Arial"/>
                  <w:color w:val="808080"/>
                  <w:sz w:val="18"/>
                  <w:szCs w:val="18"/>
                  <w:lang w:eastAsia="ko-KR"/>
                </w:rPr>
                <w:delText>0.0%</w:delText>
              </w:r>
            </w:del>
          </w:p>
        </w:tc>
        <w:tc>
          <w:tcPr>
            <w:tcW w:w="1060" w:type="dxa"/>
            <w:tcBorders>
              <w:top w:val="nil"/>
              <w:left w:val="nil"/>
              <w:bottom w:val="single" w:sz="8" w:space="0" w:color="auto"/>
              <w:right w:val="single" w:sz="8" w:space="0" w:color="auto"/>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441" w:author="HendryHendry/선임연구원/Convergence(연)ATS그룹(hendry.hendry" w:date="2011-11-17T13:53:00Z"/>
                <w:rFonts w:ascii="Arial" w:eastAsia="Gulim" w:hAnsi="Arial" w:cs="Arial"/>
                <w:color w:val="808080"/>
                <w:sz w:val="18"/>
                <w:szCs w:val="18"/>
                <w:lang w:eastAsia="ko-KR"/>
              </w:rPr>
            </w:pPr>
            <w:del w:id="3442" w:author="HendryHendry/선임연구원/Convergence(연)ATS그룹(hendry.hendry" w:date="2011-11-17T13:53:00Z">
              <w:r w:rsidRPr="00DE65D4" w:rsidDel="00EC02C3">
                <w:rPr>
                  <w:rFonts w:ascii="Arial" w:eastAsia="Gulim" w:hAnsi="Arial" w:cs="Arial"/>
                  <w:color w:val="808080"/>
                  <w:sz w:val="18"/>
                  <w:szCs w:val="18"/>
                  <w:lang w:eastAsia="ko-KR"/>
                </w:rPr>
                <w:delText>0.0%</w:delText>
              </w:r>
            </w:del>
          </w:p>
        </w:tc>
        <w:tc>
          <w:tcPr>
            <w:tcW w:w="1060" w:type="dxa"/>
            <w:tcBorders>
              <w:top w:val="nil"/>
              <w:left w:val="nil"/>
              <w:bottom w:val="single" w:sz="8" w:space="0" w:color="auto"/>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443" w:author="HendryHendry/선임연구원/Convergence(연)ATS그룹(hendry.hendry" w:date="2011-11-17T13:53:00Z"/>
                <w:rFonts w:ascii="Arial" w:eastAsia="Gulim" w:hAnsi="Arial" w:cs="Arial"/>
                <w:color w:val="808080"/>
                <w:sz w:val="18"/>
                <w:szCs w:val="18"/>
                <w:lang w:eastAsia="ko-KR"/>
              </w:rPr>
            </w:pPr>
            <w:del w:id="3444" w:author="HendryHendry/선임연구원/Convergence(연)ATS그룹(hendry.hendry" w:date="2011-11-17T13:53:00Z">
              <w:r w:rsidRPr="00DE65D4" w:rsidDel="00EC02C3">
                <w:rPr>
                  <w:rFonts w:ascii="Arial" w:eastAsia="Gulim" w:hAnsi="Arial" w:cs="Arial"/>
                  <w:color w:val="808080"/>
                  <w:sz w:val="18"/>
                  <w:szCs w:val="18"/>
                  <w:lang w:eastAsia="ko-KR"/>
                </w:rPr>
                <w:delText>0.0%</w:delText>
              </w:r>
            </w:del>
          </w:p>
        </w:tc>
        <w:tc>
          <w:tcPr>
            <w:tcW w:w="1060" w:type="dxa"/>
            <w:tcBorders>
              <w:top w:val="nil"/>
              <w:left w:val="nil"/>
              <w:bottom w:val="single" w:sz="8" w:space="0" w:color="auto"/>
              <w:right w:val="nil"/>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445" w:author="HendryHendry/선임연구원/Convergence(연)ATS그룹(hendry.hendry" w:date="2011-11-17T13:53:00Z"/>
                <w:rFonts w:ascii="Arial" w:eastAsia="Gulim" w:hAnsi="Arial" w:cs="Arial"/>
                <w:color w:val="808080"/>
                <w:sz w:val="18"/>
                <w:szCs w:val="18"/>
                <w:lang w:eastAsia="ko-KR"/>
              </w:rPr>
            </w:pPr>
            <w:del w:id="3446" w:author="HendryHendry/선임연구원/Convergence(연)ATS그룹(hendry.hendry" w:date="2011-11-17T13:53:00Z">
              <w:r w:rsidRPr="00DE65D4" w:rsidDel="00EC02C3">
                <w:rPr>
                  <w:rFonts w:ascii="Arial" w:eastAsia="Gulim" w:hAnsi="Arial" w:cs="Arial"/>
                  <w:color w:val="808080"/>
                  <w:sz w:val="18"/>
                  <w:szCs w:val="18"/>
                  <w:lang w:eastAsia="ko-KR"/>
                </w:rPr>
                <w:delText>0.0%</w:delText>
              </w:r>
            </w:del>
          </w:p>
        </w:tc>
        <w:tc>
          <w:tcPr>
            <w:tcW w:w="1060" w:type="dxa"/>
            <w:tcBorders>
              <w:top w:val="nil"/>
              <w:left w:val="nil"/>
              <w:bottom w:val="single" w:sz="8" w:space="0" w:color="auto"/>
              <w:right w:val="single" w:sz="8" w:space="0" w:color="auto"/>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447" w:author="HendryHendry/선임연구원/Convergence(연)ATS그룹(hendry.hendry" w:date="2011-11-17T13:53:00Z"/>
                <w:rFonts w:ascii="Arial" w:eastAsia="Gulim" w:hAnsi="Arial" w:cs="Arial"/>
                <w:color w:val="808080"/>
                <w:sz w:val="18"/>
                <w:szCs w:val="18"/>
                <w:lang w:eastAsia="ko-KR"/>
              </w:rPr>
            </w:pPr>
            <w:del w:id="3448" w:author="HendryHendry/선임연구원/Convergence(연)ATS그룹(hendry.hendry" w:date="2011-11-17T13:53:00Z">
              <w:r w:rsidRPr="00DE65D4" w:rsidDel="00EC02C3">
                <w:rPr>
                  <w:rFonts w:ascii="Arial" w:eastAsia="Gulim" w:hAnsi="Arial" w:cs="Arial"/>
                  <w:color w:val="808080"/>
                  <w:sz w:val="18"/>
                  <w:szCs w:val="18"/>
                  <w:lang w:eastAsia="ko-KR"/>
                </w:rPr>
                <w:delText>0.0%</w:delText>
              </w:r>
            </w:del>
          </w:p>
        </w:tc>
      </w:tr>
      <w:tr w:rsidR="00DE65D4" w:rsidRPr="00DE65D4" w:rsidDel="00EC02C3" w:rsidTr="00DE65D4">
        <w:trPr>
          <w:trHeight w:val="240"/>
          <w:jc w:val="center"/>
          <w:del w:id="3449" w:author="HendryHendry/선임연구원/Convergence(연)ATS그룹(hendry.hendry" w:date="2011-11-17T13:53:00Z"/>
        </w:trPr>
        <w:tc>
          <w:tcPr>
            <w:tcW w:w="1300" w:type="dxa"/>
            <w:tcBorders>
              <w:top w:val="nil"/>
              <w:left w:val="single" w:sz="8" w:space="0" w:color="auto"/>
              <w:bottom w:val="nil"/>
              <w:right w:val="single" w:sz="8" w:space="0" w:color="auto"/>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textAlignment w:val="auto"/>
              <w:rPr>
                <w:del w:id="3450" w:author="HendryHendry/선임연구원/Convergence(연)ATS그룹(hendry.hendry" w:date="2011-11-17T13:53:00Z"/>
                <w:rFonts w:ascii="Arial" w:eastAsia="Gulim" w:hAnsi="Arial" w:cs="Arial"/>
                <w:color w:val="000000"/>
                <w:sz w:val="18"/>
                <w:szCs w:val="18"/>
                <w:lang w:eastAsia="ko-KR"/>
              </w:rPr>
            </w:pPr>
            <w:del w:id="3451" w:author="HendryHendry/선임연구원/Convergence(연)ATS그룹(hendry.hendry" w:date="2011-11-17T13:53:00Z">
              <w:r w:rsidRPr="00DE65D4" w:rsidDel="00EC02C3">
                <w:rPr>
                  <w:rFonts w:ascii="Arial" w:eastAsia="Gulim" w:hAnsi="Arial" w:cs="Arial"/>
                  <w:color w:val="000000"/>
                  <w:sz w:val="18"/>
                  <w:szCs w:val="18"/>
                  <w:lang w:eastAsia="ko-KR"/>
                </w:rPr>
                <w:delText>Enc Time[%]</w:delText>
              </w:r>
            </w:del>
          </w:p>
        </w:tc>
        <w:tc>
          <w:tcPr>
            <w:tcW w:w="3180" w:type="dxa"/>
            <w:gridSpan w:val="3"/>
            <w:tcBorders>
              <w:top w:val="nil"/>
              <w:left w:val="nil"/>
              <w:bottom w:val="nil"/>
              <w:right w:val="single" w:sz="8" w:space="0" w:color="000000"/>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452" w:author="HendryHendry/선임연구원/Convergence(연)ATS그룹(hendry.hendry" w:date="2011-11-17T13:53:00Z"/>
                <w:rFonts w:ascii="Arial" w:eastAsia="Gulim" w:hAnsi="Arial" w:cs="Arial"/>
                <w:color w:val="000000"/>
                <w:sz w:val="18"/>
                <w:szCs w:val="18"/>
                <w:lang w:eastAsia="ko-KR"/>
              </w:rPr>
            </w:pPr>
            <w:del w:id="3453" w:author="HendryHendry/선임연구원/Convergence(연)ATS그룹(hendry.hendry" w:date="2011-11-17T13:53:00Z">
              <w:r w:rsidRPr="00DE65D4" w:rsidDel="00EC02C3">
                <w:rPr>
                  <w:rFonts w:ascii="Arial" w:eastAsia="Gulim" w:hAnsi="Arial" w:cs="Arial"/>
                  <w:color w:val="000000"/>
                  <w:sz w:val="18"/>
                  <w:szCs w:val="18"/>
                  <w:lang w:eastAsia="ko-KR"/>
                </w:rPr>
                <w:delText>100%</w:delText>
              </w:r>
            </w:del>
          </w:p>
        </w:tc>
        <w:tc>
          <w:tcPr>
            <w:tcW w:w="3180" w:type="dxa"/>
            <w:gridSpan w:val="3"/>
            <w:tcBorders>
              <w:top w:val="nil"/>
              <w:left w:val="nil"/>
              <w:bottom w:val="nil"/>
              <w:right w:val="single" w:sz="8" w:space="0" w:color="000000"/>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454" w:author="HendryHendry/선임연구원/Convergence(연)ATS그룹(hendry.hendry" w:date="2011-11-17T13:53:00Z"/>
                <w:rFonts w:ascii="Arial" w:eastAsia="Gulim" w:hAnsi="Arial" w:cs="Arial"/>
                <w:color w:val="000000"/>
                <w:sz w:val="18"/>
                <w:szCs w:val="18"/>
                <w:lang w:eastAsia="ko-KR"/>
              </w:rPr>
            </w:pPr>
            <w:del w:id="3455" w:author="HendryHendry/선임연구원/Convergence(연)ATS그룹(hendry.hendry" w:date="2011-11-17T13:53:00Z">
              <w:r w:rsidRPr="00DE65D4" w:rsidDel="00EC02C3">
                <w:rPr>
                  <w:rFonts w:ascii="Arial" w:eastAsia="Gulim" w:hAnsi="Arial" w:cs="Arial"/>
                  <w:color w:val="000000"/>
                  <w:sz w:val="18"/>
                  <w:szCs w:val="18"/>
                  <w:lang w:eastAsia="ko-KR"/>
                </w:rPr>
                <w:delText>100%</w:delText>
              </w:r>
            </w:del>
          </w:p>
        </w:tc>
      </w:tr>
      <w:tr w:rsidR="00DE65D4" w:rsidRPr="00DE65D4" w:rsidDel="00EC02C3" w:rsidTr="00DE65D4">
        <w:trPr>
          <w:trHeight w:val="255"/>
          <w:jc w:val="center"/>
          <w:del w:id="3456" w:author="HendryHendry/선임연구원/Convergence(연)ATS그룹(hendry.hendry" w:date="2011-11-17T13:53:00Z"/>
        </w:trPr>
        <w:tc>
          <w:tcPr>
            <w:tcW w:w="1300" w:type="dxa"/>
            <w:tcBorders>
              <w:top w:val="nil"/>
              <w:left w:val="single" w:sz="8" w:space="0" w:color="auto"/>
              <w:bottom w:val="single" w:sz="8" w:space="0" w:color="auto"/>
              <w:right w:val="single" w:sz="8" w:space="0" w:color="auto"/>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textAlignment w:val="auto"/>
              <w:rPr>
                <w:del w:id="3457" w:author="HendryHendry/선임연구원/Convergence(연)ATS그룹(hendry.hendry" w:date="2011-11-17T13:53:00Z"/>
                <w:rFonts w:ascii="Arial" w:eastAsia="Gulim" w:hAnsi="Arial" w:cs="Arial"/>
                <w:color w:val="000000"/>
                <w:sz w:val="18"/>
                <w:szCs w:val="18"/>
                <w:lang w:eastAsia="ko-KR"/>
              </w:rPr>
            </w:pPr>
            <w:del w:id="3458" w:author="HendryHendry/선임연구원/Convergence(연)ATS그룹(hendry.hendry" w:date="2011-11-17T13:53:00Z">
              <w:r w:rsidRPr="00DE65D4" w:rsidDel="00EC02C3">
                <w:rPr>
                  <w:rFonts w:ascii="Arial" w:eastAsia="Gulim" w:hAnsi="Arial" w:cs="Arial"/>
                  <w:color w:val="000000"/>
                  <w:sz w:val="18"/>
                  <w:szCs w:val="18"/>
                  <w:lang w:eastAsia="ko-KR"/>
                </w:rPr>
                <w:delText>Dec Time[%]</w:delText>
              </w:r>
            </w:del>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459" w:author="HendryHendry/선임연구원/Convergence(연)ATS그룹(hendry.hendry" w:date="2011-11-17T13:53:00Z"/>
                <w:rFonts w:ascii="Arial" w:eastAsia="Gulim" w:hAnsi="Arial" w:cs="Arial"/>
                <w:color w:val="000000"/>
                <w:sz w:val="18"/>
                <w:szCs w:val="18"/>
                <w:lang w:eastAsia="ko-KR"/>
              </w:rPr>
            </w:pPr>
            <w:del w:id="3460" w:author="HendryHendry/선임연구원/Convergence(연)ATS그룹(hendry.hendry" w:date="2011-11-17T13:53:00Z">
              <w:r w:rsidRPr="00DE65D4" w:rsidDel="00EC02C3">
                <w:rPr>
                  <w:rFonts w:ascii="Arial" w:eastAsia="Gulim" w:hAnsi="Arial" w:cs="Arial"/>
                  <w:color w:val="000000"/>
                  <w:sz w:val="18"/>
                  <w:szCs w:val="18"/>
                  <w:lang w:eastAsia="ko-KR"/>
                </w:rPr>
                <w:delText>#NUM!</w:delText>
              </w:r>
            </w:del>
          </w:p>
        </w:tc>
        <w:tc>
          <w:tcPr>
            <w:tcW w:w="3180" w:type="dxa"/>
            <w:gridSpan w:val="3"/>
            <w:tcBorders>
              <w:top w:val="nil"/>
              <w:left w:val="nil"/>
              <w:bottom w:val="single" w:sz="8" w:space="0" w:color="auto"/>
              <w:right w:val="single" w:sz="8" w:space="0" w:color="000000"/>
            </w:tcBorders>
            <w:shd w:val="clear" w:color="auto" w:fill="auto"/>
            <w:noWrap/>
            <w:vAlign w:val="bottom"/>
            <w:hideMark/>
          </w:tcPr>
          <w:p w:rsidR="00DE65D4" w:rsidRPr="00DE65D4" w:rsidDel="00EC02C3" w:rsidRDefault="00DE65D4" w:rsidP="00DE65D4">
            <w:pPr>
              <w:tabs>
                <w:tab w:val="clear" w:pos="360"/>
                <w:tab w:val="clear" w:pos="720"/>
                <w:tab w:val="clear" w:pos="1080"/>
                <w:tab w:val="clear" w:pos="1440"/>
              </w:tabs>
              <w:overflowPunct/>
              <w:autoSpaceDE/>
              <w:autoSpaceDN/>
              <w:adjustRightInd/>
              <w:spacing w:before="0"/>
              <w:jc w:val="center"/>
              <w:textAlignment w:val="auto"/>
              <w:rPr>
                <w:del w:id="3461" w:author="HendryHendry/선임연구원/Convergence(연)ATS그룹(hendry.hendry" w:date="2011-11-17T13:53:00Z"/>
                <w:rFonts w:ascii="Arial" w:eastAsia="Gulim" w:hAnsi="Arial" w:cs="Arial"/>
                <w:color w:val="000000"/>
                <w:sz w:val="18"/>
                <w:szCs w:val="18"/>
                <w:lang w:eastAsia="ko-KR"/>
              </w:rPr>
            </w:pPr>
            <w:del w:id="3462" w:author="HendryHendry/선임연구원/Convergence(연)ATS그룹(hendry.hendry" w:date="2011-11-17T13:53:00Z">
              <w:r w:rsidRPr="00DE65D4" w:rsidDel="00EC02C3">
                <w:rPr>
                  <w:rFonts w:ascii="Arial" w:eastAsia="Gulim" w:hAnsi="Arial" w:cs="Arial"/>
                  <w:color w:val="000000"/>
                  <w:sz w:val="18"/>
                  <w:szCs w:val="18"/>
                  <w:lang w:eastAsia="ko-KR"/>
                </w:rPr>
                <w:delText>#NUM!</w:delText>
              </w:r>
            </w:del>
          </w:p>
        </w:tc>
      </w:tr>
    </w:tbl>
    <w:p w:rsidR="00DE65D4" w:rsidRPr="00616DBC" w:rsidRDefault="00DE65D4" w:rsidP="00991C34">
      <w:pPr>
        <w:jc w:val="both"/>
        <w:rPr>
          <w:szCs w:val="22"/>
          <w:lang w:eastAsia="ko-KR"/>
        </w:rPr>
      </w:pPr>
    </w:p>
    <w:p w:rsidR="00616DBC" w:rsidRPr="00AE341B" w:rsidRDefault="00616DBC" w:rsidP="00616DBC">
      <w:pPr>
        <w:pStyle w:val="1"/>
      </w:pPr>
      <w:r>
        <w:rPr>
          <w:rFonts w:hint="eastAsia"/>
          <w:lang w:eastAsia="ko-KR"/>
        </w:rPr>
        <w:t>Conclusion</w:t>
      </w:r>
    </w:p>
    <w:p w:rsidR="00EC02C3" w:rsidRDefault="00616DBC" w:rsidP="009234A5">
      <w:pPr>
        <w:jc w:val="both"/>
        <w:rPr>
          <w:ins w:id="3463" w:author="HendryHendry/선임연구원/Convergence(연)ATS그룹(hendry.hendry" w:date="2011-11-17T13:57:00Z"/>
          <w:szCs w:val="22"/>
          <w:lang w:eastAsia="ko-KR"/>
        </w:rPr>
      </w:pPr>
      <w:r>
        <w:rPr>
          <w:rFonts w:hint="eastAsia"/>
          <w:szCs w:val="22"/>
          <w:lang w:eastAsia="ko-KR"/>
        </w:rPr>
        <w:t xml:space="preserve">This contribution proposes </w:t>
      </w:r>
      <w:r w:rsidR="00820085">
        <w:rPr>
          <w:rFonts w:hint="eastAsia"/>
          <w:szCs w:val="22"/>
          <w:lang w:eastAsia="ko-KR"/>
        </w:rPr>
        <w:t xml:space="preserve">an explicit </w:t>
      </w:r>
      <w:r w:rsidR="00820085">
        <w:rPr>
          <w:szCs w:val="22"/>
          <w:lang w:eastAsia="ko-KR"/>
        </w:rPr>
        <w:t>reference</w:t>
      </w:r>
      <w:r w:rsidR="00820085">
        <w:rPr>
          <w:rFonts w:hint="eastAsia"/>
          <w:szCs w:val="22"/>
          <w:lang w:eastAsia="ko-KR"/>
        </w:rPr>
        <w:t xml:space="preserve"> picture signaling (ERPS) scheme for </w:t>
      </w:r>
      <w:r w:rsidR="00820085">
        <w:rPr>
          <w:szCs w:val="22"/>
          <w:lang w:eastAsia="ko-KR"/>
        </w:rPr>
        <w:t>reference</w:t>
      </w:r>
      <w:r w:rsidR="00820085">
        <w:rPr>
          <w:rFonts w:hint="eastAsia"/>
          <w:szCs w:val="22"/>
          <w:lang w:eastAsia="ko-KR"/>
        </w:rPr>
        <w:t xml:space="preserve"> picture management of HEVC. The proposed scheme can be considered as a modified version of the current ERPS that is being discussed and developed in AHG21.</w:t>
      </w:r>
      <w:ins w:id="3464" w:author="HendryHendry/선임연구원/Convergence(연)ATS그룹(hendry.hendry" w:date="2011-11-17T18:47:00Z">
        <w:r w:rsidR="00AB4D55" w:rsidRPr="00AB4D55">
          <w:rPr>
            <w:rFonts w:hint="eastAsia"/>
            <w:lang w:eastAsia="ko-KR"/>
          </w:rPr>
          <w:t xml:space="preserve"> </w:t>
        </w:r>
        <w:r w:rsidR="00AB4D55">
          <w:rPr>
            <w:rFonts w:hint="eastAsia"/>
            <w:lang w:eastAsia="ko-KR"/>
          </w:rPr>
          <w:t>While the proposed scheme can be use by its own, some part of its concept can be harmonized with signaling scheme developed in AHG21 to address the long-term reference picture issue.</w:t>
        </w:r>
      </w:ins>
      <w:del w:id="3465" w:author="HendryHendry/선임연구원/Convergence(연)ATS그룹(hendry.hendry" w:date="2011-11-17T13:57:00Z">
        <w:r w:rsidR="00820085" w:rsidDel="00EC02C3">
          <w:rPr>
            <w:rFonts w:hint="eastAsia"/>
            <w:szCs w:val="22"/>
            <w:lang w:eastAsia="ko-KR"/>
          </w:rPr>
          <w:delText xml:space="preserve"> </w:delText>
        </w:r>
      </w:del>
    </w:p>
    <w:p w:rsidR="00616DBC" w:rsidRDefault="00616DBC" w:rsidP="009234A5">
      <w:pPr>
        <w:jc w:val="both"/>
        <w:rPr>
          <w:szCs w:val="22"/>
          <w:lang w:eastAsia="ko-KR"/>
        </w:rPr>
      </w:pPr>
      <w:r>
        <w:rPr>
          <w:rFonts w:hint="eastAsia"/>
          <w:szCs w:val="22"/>
          <w:lang w:eastAsia="ko-KR"/>
        </w:rPr>
        <w:t xml:space="preserve">We would like to recommend that the JCTVC considers </w:t>
      </w:r>
      <w:r w:rsidR="00820085">
        <w:rPr>
          <w:rFonts w:hint="eastAsia"/>
          <w:szCs w:val="22"/>
          <w:lang w:eastAsia="ko-KR"/>
        </w:rPr>
        <w:t xml:space="preserve">the proposed ERPS scheme and further discussed it in the scope of AHG21. </w:t>
      </w:r>
    </w:p>
    <w:p w:rsidR="001F2594" w:rsidRDefault="001F2594" w:rsidP="009234A5">
      <w:pPr>
        <w:jc w:val="both"/>
        <w:rPr>
          <w:szCs w:val="22"/>
        </w:rPr>
      </w:pPr>
    </w:p>
    <w:p w:rsidR="001F2594" w:rsidRDefault="001F2594" w:rsidP="00E11923">
      <w:pPr>
        <w:pStyle w:val="1"/>
      </w:pPr>
      <w:r w:rsidRPr="00E11923">
        <w:t>Patent</w:t>
      </w:r>
      <w:r w:rsidRPr="002B191D">
        <w:t xml:space="preserve"> rights declaration</w:t>
      </w:r>
      <w:r w:rsidR="00B94B06" w:rsidRPr="002B191D">
        <w:t>(s)</w:t>
      </w:r>
    </w:p>
    <w:p w:rsidR="00342FF4" w:rsidRPr="009234A5" w:rsidRDefault="00EB4ECF" w:rsidP="009234A5">
      <w:pPr>
        <w:jc w:val="both"/>
        <w:rPr>
          <w:szCs w:val="22"/>
        </w:rPr>
      </w:pPr>
      <w:r w:rsidRPr="00EB4ECF">
        <w:rPr>
          <w:rFonts w:hint="eastAsia"/>
          <w:b/>
          <w:szCs w:val="22"/>
          <w:lang w:eastAsia="ko-KR"/>
        </w:rPr>
        <w:t>LG Electronics</w:t>
      </w:r>
      <w:r w:rsidR="001F2594" w:rsidRPr="00A01439">
        <w:rPr>
          <w:b/>
          <w:szCs w:val="22"/>
        </w:rPr>
        <w:t xml:space="preserve"> may have </w:t>
      </w:r>
      <w:r w:rsidR="0098551D">
        <w:rPr>
          <w:b/>
          <w:szCs w:val="22"/>
        </w:rPr>
        <w:t>current or pending</w:t>
      </w:r>
      <w:r w:rsidR="001F2594" w:rsidRPr="00A01439">
        <w:rPr>
          <w:b/>
          <w:szCs w:val="22"/>
        </w:rPr>
        <w:t xml:space="preserve"> </w:t>
      </w:r>
      <w:r w:rsidR="0098551D">
        <w:rPr>
          <w:b/>
          <w:szCs w:val="22"/>
        </w:rPr>
        <w:t xml:space="preserve">patent rights </w:t>
      </w:r>
      <w:r w:rsidR="001F2594" w:rsidRPr="00A01439">
        <w:rPr>
          <w:b/>
          <w:szCs w:val="22"/>
        </w:rPr>
        <w:t xml:space="preserve">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7F1F8B" w:rsidRDefault="007F1F8B" w:rsidP="009234A5">
      <w:pPr>
        <w:jc w:val="both"/>
        <w:rPr>
          <w:szCs w:val="22"/>
          <w:lang w:eastAsia="ko-KR"/>
        </w:rPr>
      </w:pPr>
    </w:p>
    <w:p w:rsidR="00616DBC" w:rsidRDefault="00616DBC" w:rsidP="00616DBC">
      <w:pPr>
        <w:pStyle w:val="1"/>
        <w:ind w:left="432" w:hanging="432"/>
      </w:pPr>
      <w:r>
        <w:lastRenderedPageBreak/>
        <w:t>Reference</w:t>
      </w:r>
    </w:p>
    <w:p w:rsidR="00616DBC" w:rsidRDefault="00616DBC" w:rsidP="00616DBC">
      <w:pPr>
        <w:numPr>
          <w:ilvl w:val="0"/>
          <w:numId w:val="15"/>
        </w:numPr>
        <w:tabs>
          <w:tab w:val="clear" w:pos="360"/>
          <w:tab w:val="clear" w:pos="720"/>
          <w:tab w:val="clear" w:pos="1080"/>
          <w:tab w:val="clear" w:pos="1440"/>
          <w:tab w:val="left" w:pos="1191"/>
          <w:tab w:val="left" w:pos="1588"/>
          <w:tab w:val="left" w:pos="1985"/>
        </w:tabs>
        <w:spacing w:before="120"/>
        <w:jc w:val="both"/>
        <w:rPr>
          <w:szCs w:val="22"/>
          <w:lang w:eastAsia="ja-JP"/>
        </w:rPr>
      </w:pPr>
      <w:r w:rsidRPr="00484004">
        <w:rPr>
          <w:szCs w:val="22"/>
          <w:lang w:eastAsia="ja-JP"/>
        </w:rPr>
        <w:t>JCTVC-</w:t>
      </w:r>
      <w:r>
        <w:rPr>
          <w:rFonts w:hint="eastAsia"/>
          <w:szCs w:val="22"/>
          <w:lang w:eastAsia="ko-KR"/>
        </w:rPr>
        <w:t>F803_d5</w:t>
      </w:r>
      <w:r w:rsidRPr="00484004">
        <w:rPr>
          <w:szCs w:val="22"/>
          <w:lang w:eastAsia="ja-JP"/>
        </w:rPr>
        <w:t>, “</w:t>
      </w:r>
      <w:r w:rsidRPr="00484004">
        <w:rPr>
          <w:szCs w:val="22"/>
          <w:lang w:eastAsia="ko-KR"/>
        </w:rPr>
        <w:t>WD</w:t>
      </w:r>
      <w:r>
        <w:rPr>
          <w:rFonts w:hint="eastAsia"/>
          <w:szCs w:val="22"/>
          <w:lang w:eastAsia="ko-KR"/>
        </w:rPr>
        <w:t>4</w:t>
      </w:r>
      <w:r w:rsidRPr="00484004">
        <w:rPr>
          <w:szCs w:val="22"/>
          <w:lang w:eastAsia="ko-KR"/>
        </w:rPr>
        <w:t xml:space="preserve">: Working Draft </w:t>
      </w:r>
      <w:r>
        <w:rPr>
          <w:rFonts w:hint="eastAsia"/>
          <w:szCs w:val="22"/>
          <w:lang w:eastAsia="ko-KR"/>
        </w:rPr>
        <w:t>4</w:t>
      </w:r>
      <w:r w:rsidRPr="00484004">
        <w:rPr>
          <w:szCs w:val="22"/>
          <w:lang w:eastAsia="ko-KR"/>
        </w:rPr>
        <w:t xml:space="preserve"> of High-Efficiency Video Coding</w:t>
      </w:r>
      <w:r w:rsidRPr="00484004">
        <w:rPr>
          <w:szCs w:val="22"/>
          <w:lang w:eastAsia="ja-JP"/>
        </w:rPr>
        <w:t xml:space="preserve">,” </w:t>
      </w:r>
      <w:r>
        <w:rPr>
          <w:rFonts w:hint="eastAsia"/>
          <w:szCs w:val="22"/>
          <w:lang w:eastAsia="ko-KR"/>
        </w:rPr>
        <w:t>6</w:t>
      </w:r>
      <w:r w:rsidRPr="00484004">
        <w:rPr>
          <w:szCs w:val="22"/>
          <w:lang w:eastAsia="ja-JP"/>
        </w:rPr>
        <w:t xml:space="preserve">th JCT-VC Meeting, </w:t>
      </w:r>
      <w:r>
        <w:rPr>
          <w:rFonts w:hint="eastAsia"/>
          <w:szCs w:val="22"/>
          <w:lang w:eastAsia="ko-KR"/>
        </w:rPr>
        <w:t>6</w:t>
      </w:r>
      <w:r w:rsidRPr="00484004">
        <w:rPr>
          <w:szCs w:val="22"/>
        </w:rPr>
        <w:t xml:space="preserve">th Meeting: </w:t>
      </w:r>
      <w:r>
        <w:rPr>
          <w:rFonts w:hint="eastAsia"/>
          <w:szCs w:val="22"/>
          <w:lang w:eastAsia="ko-KR"/>
        </w:rPr>
        <w:t>Torino</w:t>
      </w:r>
      <w:r w:rsidRPr="00484004">
        <w:rPr>
          <w:szCs w:val="22"/>
        </w:rPr>
        <w:t xml:space="preserve">, </w:t>
      </w:r>
      <w:r>
        <w:rPr>
          <w:rFonts w:hint="eastAsia"/>
          <w:szCs w:val="22"/>
          <w:lang w:eastAsia="ko-KR"/>
        </w:rPr>
        <w:t>IT</w:t>
      </w:r>
      <w:r w:rsidRPr="00484004">
        <w:rPr>
          <w:szCs w:val="22"/>
        </w:rPr>
        <w:t>, 1</w:t>
      </w:r>
      <w:r>
        <w:rPr>
          <w:rFonts w:hint="eastAsia"/>
          <w:szCs w:val="22"/>
          <w:lang w:eastAsia="ko-KR"/>
        </w:rPr>
        <w:t>4</w:t>
      </w:r>
      <w:r w:rsidRPr="00484004">
        <w:rPr>
          <w:szCs w:val="22"/>
        </w:rPr>
        <w:t>-2</w:t>
      </w:r>
      <w:r>
        <w:rPr>
          <w:rFonts w:hint="eastAsia"/>
          <w:szCs w:val="22"/>
          <w:lang w:eastAsia="ko-KR"/>
        </w:rPr>
        <w:t>2</w:t>
      </w:r>
      <w:r w:rsidRPr="00484004">
        <w:rPr>
          <w:szCs w:val="22"/>
        </w:rPr>
        <w:t xml:space="preserve"> </w:t>
      </w:r>
      <w:r>
        <w:rPr>
          <w:rFonts w:hint="eastAsia"/>
          <w:szCs w:val="22"/>
          <w:lang w:eastAsia="ko-KR"/>
        </w:rPr>
        <w:t>July</w:t>
      </w:r>
      <w:r w:rsidRPr="00484004">
        <w:rPr>
          <w:szCs w:val="22"/>
        </w:rPr>
        <w:t>, 2011</w:t>
      </w:r>
      <w:r w:rsidRPr="00484004">
        <w:rPr>
          <w:szCs w:val="22"/>
          <w:lang w:eastAsia="ja-JP"/>
        </w:rPr>
        <w:t xml:space="preserve">. </w:t>
      </w:r>
    </w:p>
    <w:p w:rsidR="001E451E" w:rsidRPr="001E451E" w:rsidRDefault="001E451E" w:rsidP="001E451E">
      <w:pPr>
        <w:numPr>
          <w:ilvl w:val="0"/>
          <w:numId w:val="15"/>
        </w:numPr>
        <w:tabs>
          <w:tab w:val="clear" w:pos="360"/>
          <w:tab w:val="clear" w:pos="720"/>
          <w:tab w:val="clear" w:pos="1080"/>
          <w:tab w:val="clear" w:pos="1440"/>
          <w:tab w:val="left" w:pos="1191"/>
          <w:tab w:val="left" w:pos="1588"/>
          <w:tab w:val="left" w:pos="1985"/>
        </w:tabs>
        <w:spacing w:before="120"/>
        <w:jc w:val="both"/>
        <w:rPr>
          <w:szCs w:val="22"/>
          <w:lang w:eastAsia="ja-JP"/>
        </w:rPr>
      </w:pPr>
      <w:r w:rsidRPr="00484004">
        <w:rPr>
          <w:szCs w:val="22"/>
          <w:lang w:eastAsia="ja-JP"/>
        </w:rPr>
        <w:t>JCTVC-</w:t>
      </w:r>
      <w:r>
        <w:rPr>
          <w:rFonts w:hint="eastAsia"/>
          <w:szCs w:val="22"/>
          <w:lang w:eastAsia="ko-KR"/>
        </w:rPr>
        <w:t>F</w:t>
      </w:r>
      <w:r w:rsidR="00820085">
        <w:rPr>
          <w:rFonts w:hint="eastAsia"/>
          <w:szCs w:val="22"/>
          <w:lang w:eastAsia="ko-KR"/>
        </w:rPr>
        <w:t>493</w:t>
      </w:r>
      <w:r w:rsidRPr="00484004">
        <w:rPr>
          <w:szCs w:val="22"/>
          <w:lang w:eastAsia="ja-JP"/>
        </w:rPr>
        <w:t>, “</w:t>
      </w:r>
      <w:r w:rsidR="00DC0B60">
        <w:rPr>
          <w:rFonts w:hint="eastAsia"/>
          <w:szCs w:val="22"/>
          <w:lang w:eastAsia="ko-KR"/>
        </w:rPr>
        <w:t>Absolute signaling of reference pictures</w:t>
      </w:r>
      <w:r w:rsidRPr="00484004">
        <w:rPr>
          <w:szCs w:val="22"/>
          <w:lang w:eastAsia="ja-JP"/>
        </w:rPr>
        <w:t xml:space="preserve">,” </w:t>
      </w:r>
      <w:r>
        <w:rPr>
          <w:rFonts w:hint="eastAsia"/>
          <w:szCs w:val="22"/>
          <w:lang w:eastAsia="ko-KR"/>
        </w:rPr>
        <w:t>6</w:t>
      </w:r>
      <w:r w:rsidRPr="00484004">
        <w:rPr>
          <w:szCs w:val="22"/>
          <w:lang w:eastAsia="ja-JP"/>
        </w:rPr>
        <w:t xml:space="preserve">th JCT-VC Meeting, </w:t>
      </w:r>
      <w:r>
        <w:rPr>
          <w:rFonts w:hint="eastAsia"/>
          <w:szCs w:val="22"/>
          <w:lang w:eastAsia="ko-KR"/>
        </w:rPr>
        <w:t>6</w:t>
      </w:r>
      <w:r w:rsidRPr="00484004">
        <w:rPr>
          <w:szCs w:val="22"/>
        </w:rPr>
        <w:t xml:space="preserve">th Meeting: </w:t>
      </w:r>
      <w:r>
        <w:rPr>
          <w:rFonts w:hint="eastAsia"/>
          <w:szCs w:val="22"/>
          <w:lang w:eastAsia="ko-KR"/>
        </w:rPr>
        <w:t>Torino</w:t>
      </w:r>
      <w:r w:rsidRPr="00484004">
        <w:rPr>
          <w:szCs w:val="22"/>
        </w:rPr>
        <w:t xml:space="preserve">, </w:t>
      </w:r>
      <w:r>
        <w:rPr>
          <w:rFonts w:hint="eastAsia"/>
          <w:szCs w:val="22"/>
          <w:lang w:eastAsia="ko-KR"/>
        </w:rPr>
        <w:t>IT</w:t>
      </w:r>
      <w:r w:rsidRPr="00484004">
        <w:rPr>
          <w:szCs w:val="22"/>
        </w:rPr>
        <w:t>, 1</w:t>
      </w:r>
      <w:r>
        <w:rPr>
          <w:rFonts w:hint="eastAsia"/>
          <w:szCs w:val="22"/>
          <w:lang w:eastAsia="ko-KR"/>
        </w:rPr>
        <w:t>4</w:t>
      </w:r>
      <w:r w:rsidRPr="00484004">
        <w:rPr>
          <w:szCs w:val="22"/>
        </w:rPr>
        <w:t>-2</w:t>
      </w:r>
      <w:r>
        <w:rPr>
          <w:rFonts w:hint="eastAsia"/>
          <w:szCs w:val="22"/>
          <w:lang w:eastAsia="ko-KR"/>
        </w:rPr>
        <w:t>2</w:t>
      </w:r>
      <w:r w:rsidRPr="00484004">
        <w:rPr>
          <w:szCs w:val="22"/>
        </w:rPr>
        <w:t xml:space="preserve"> </w:t>
      </w:r>
      <w:r>
        <w:rPr>
          <w:rFonts w:hint="eastAsia"/>
          <w:szCs w:val="22"/>
          <w:lang w:eastAsia="ko-KR"/>
        </w:rPr>
        <w:t>July</w:t>
      </w:r>
      <w:r w:rsidRPr="00484004">
        <w:rPr>
          <w:szCs w:val="22"/>
        </w:rPr>
        <w:t>, 2011</w:t>
      </w:r>
      <w:r w:rsidRPr="00484004">
        <w:rPr>
          <w:szCs w:val="22"/>
          <w:lang w:eastAsia="ja-JP"/>
        </w:rPr>
        <w:t xml:space="preserve">. </w:t>
      </w:r>
    </w:p>
    <w:sectPr w:rsidR="001E451E" w:rsidRPr="001E451E" w:rsidSect="00A01439">
      <w:footerReference w:type="default" r:id="rId11"/>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3452" w:rsidRDefault="00353452">
      <w:r>
        <w:separator/>
      </w:r>
    </w:p>
  </w:endnote>
  <w:endnote w:type="continuationSeparator" w:id="0">
    <w:p w:rsidR="00353452" w:rsidRDefault="0035345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lgun Gothic">
    <w:altName w:val="Times New Roman"/>
    <w:panose1 w:val="00000000000000000000"/>
    <w:charset w:val="00"/>
    <w:family w:val="roman"/>
    <w:notTrueType/>
    <w:pitch w:val="default"/>
    <w:sig w:usb0="00000000" w:usb1="00000000" w:usb2="00000000" w:usb3="00000000" w:csb0="00000000" w:csb1="00000000"/>
  </w:font>
  <w:font w:name="맑은 고딕">
    <w:panose1 w:val="020B0503020000020004"/>
    <w:charset w:val="81"/>
    <w:family w:val="modern"/>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Gulim">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687" w:rsidRDefault="00BE4687"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a5"/>
      </w:rPr>
      <w:fldChar w:fldCharType="begin"/>
    </w:r>
    <w:r>
      <w:rPr>
        <w:rStyle w:val="a5"/>
      </w:rPr>
      <w:instrText xml:space="preserve"> PAGE </w:instrText>
    </w:r>
    <w:r>
      <w:rPr>
        <w:rStyle w:val="a5"/>
      </w:rPr>
      <w:fldChar w:fldCharType="separate"/>
    </w:r>
    <w:r w:rsidR="00594277">
      <w:rPr>
        <w:rStyle w:val="a5"/>
        <w:noProof/>
      </w:rPr>
      <w:t>15</w:t>
    </w:r>
    <w:r>
      <w:rPr>
        <w:rStyle w:val="a5"/>
      </w:rPr>
      <w:fldChar w:fldCharType="end"/>
    </w:r>
    <w:r>
      <w:rPr>
        <w:rStyle w:val="a5"/>
      </w:rPr>
      <w:tab/>
      <w:t xml:space="preserve">Date Saved: </w:t>
    </w:r>
    <w:r>
      <w:rPr>
        <w:rStyle w:val="a5"/>
      </w:rPr>
      <w:fldChar w:fldCharType="begin"/>
    </w:r>
    <w:r>
      <w:rPr>
        <w:rStyle w:val="a5"/>
      </w:rPr>
      <w:instrText xml:space="preserve"> SAVEDATE  \@ "yyyy-MM-dd"  \* MERGEFORMAT </w:instrText>
    </w:r>
    <w:r>
      <w:rPr>
        <w:rStyle w:val="a5"/>
      </w:rPr>
      <w:fldChar w:fldCharType="separate"/>
    </w:r>
    <w:ins w:id="3466" w:author="HendryHendry/선임연구원/Convergence(연)ATS그룹(hendry.hendry" w:date="2011-11-21T18:43:00Z">
      <w:r>
        <w:rPr>
          <w:rStyle w:val="a5"/>
          <w:noProof/>
        </w:rPr>
        <w:t>2011-11-18</w:t>
      </w:r>
    </w:ins>
    <w:del w:id="3467" w:author="HendryHendry/선임연구원/Convergence(연)ATS그룹(hendry.hendry" w:date="2011-11-17T13:49:00Z">
      <w:r w:rsidDel="00EC02C3">
        <w:rPr>
          <w:rStyle w:val="a5"/>
          <w:noProof/>
        </w:rPr>
        <w:delText>2011-11-08</w:delText>
      </w:r>
    </w:del>
    <w:r>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3452" w:rsidRDefault="00353452">
      <w:r>
        <w:separator/>
      </w:r>
    </w:p>
  </w:footnote>
  <w:footnote w:type="continuationSeparator" w:id="0">
    <w:p w:rsidR="00353452" w:rsidRDefault="003534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E501A4"/>
    <w:multiLevelType w:val="hybridMultilevel"/>
    <w:tmpl w:val="42AE9BD0"/>
    <w:lvl w:ilvl="0" w:tplc="FFFFFFFF">
      <w:start w:val="5"/>
      <w:numFmt w:val="bullet"/>
      <w:lvlText w:val="–"/>
      <w:lvlJc w:val="left"/>
      <w:pPr>
        <w:ind w:left="400" w:hanging="400"/>
      </w:pPr>
      <w:rPr>
        <w:rFonts w:ascii="Times New Roman" w:eastAsia="Times New Roman" w:hAnsi="Times New Roman" w:hint="default"/>
      </w:rPr>
    </w:lvl>
    <w:lvl w:ilvl="1" w:tplc="04090003">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3">
    <w:nsid w:val="070A31AF"/>
    <w:multiLevelType w:val="hybridMultilevel"/>
    <w:tmpl w:val="7BA29974"/>
    <w:lvl w:ilvl="0" w:tplc="FFFFFFFF">
      <w:start w:val="5"/>
      <w:numFmt w:val="bullet"/>
      <w:lvlText w:val="–"/>
      <w:lvlJc w:val="left"/>
      <w:pPr>
        <w:ind w:left="400" w:hanging="400"/>
      </w:pPr>
      <w:rPr>
        <w:rFonts w:ascii="Times New Roman" w:eastAsia="Times New Roman" w:hAnsi="Times New Roman"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4">
    <w:nsid w:val="0B754B87"/>
    <w:multiLevelType w:val="hybridMultilevel"/>
    <w:tmpl w:val="78DC1C92"/>
    <w:lvl w:ilvl="0" w:tplc="BC32820C">
      <w:start w:val="6"/>
      <w:numFmt w:val="bullet"/>
      <w:lvlText w:val="-"/>
      <w:lvlJc w:val="left"/>
      <w:pPr>
        <w:ind w:left="360" w:hanging="360"/>
      </w:pPr>
      <w:rPr>
        <w:rFonts w:ascii="Arial" w:eastAsia="Malgun Gothic" w:hAnsi="Arial" w:cs="Arial" w:hint="default"/>
      </w:rPr>
    </w:lvl>
    <w:lvl w:ilvl="1" w:tplc="04090003">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5">
    <w:nsid w:val="121562A1"/>
    <w:multiLevelType w:val="hybridMultilevel"/>
    <w:tmpl w:val="F014BA64"/>
    <w:lvl w:ilvl="0" w:tplc="FFFFFFFF">
      <w:start w:val="5"/>
      <w:numFmt w:val="bullet"/>
      <w:lvlText w:val="–"/>
      <w:lvlJc w:val="left"/>
      <w:pPr>
        <w:ind w:left="400" w:hanging="400"/>
      </w:pPr>
      <w:rPr>
        <w:rFonts w:ascii="Times New Roman" w:eastAsia="Times New Roman" w:hAnsi="Times New Roman"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6">
    <w:nsid w:val="12393D5F"/>
    <w:multiLevelType w:val="hybridMultilevel"/>
    <w:tmpl w:val="43603EE6"/>
    <w:lvl w:ilvl="0" w:tplc="0409000F">
      <w:start w:val="1"/>
      <w:numFmt w:val="decimal"/>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7">
    <w:nsid w:val="16920F88"/>
    <w:multiLevelType w:val="hybridMultilevel"/>
    <w:tmpl w:val="64A235C0"/>
    <w:lvl w:ilvl="0" w:tplc="0409000F">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8">
    <w:nsid w:val="1950583E"/>
    <w:multiLevelType w:val="hybridMultilevel"/>
    <w:tmpl w:val="19842834"/>
    <w:lvl w:ilvl="0" w:tplc="CCE27728">
      <w:start w:val="1"/>
      <w:numFmt w:val="bullet"/>
      <w:lvlText w:val="–"/>
      <w:lvlJc w:val="left"/>
      <w:pPr>
        <w:ind w:left="400" w:hanging="400"/>
      </w:pPr>
      <w:rPr>
        <w:rFonts w:ascii="Courier New" w:hAnsi="Courier New"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9">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11">
    <w:nsid w:val="31B35BD4"/>
    <w:multiLevelType w:val="hybridMultilevel"/>
    <w:tmpl w:val="391C491E"/>
    <w:lvl w:ilvl="0" w:tplc="0409000F">
      <w:start w:val="1"/>
      <w:numFmt w:val="decimal"/>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2">
    <w:nsid w:val="32F405AF"/>
    <w:multiLevelType w:val="hybridMultilevel"/>
    <w:tmpl w:val="68C849D4"/>
    <w:lvl w:ilvl="0" w:tplc="CCE27728">
      <w:start w:val="1"/>
      <w:numFmt w:val="bullet"/>
      <w:lvlText w:val="–"/>
      <w:lvlJc w:val="left"/>
      <w:pPr>
        <w:ind w:left="400" w:hanging="400"/>
      </w:pPr>
      <w:rPr>
        <w:rFonts w:ascii="Courier New" w:hAnsi="Courier New"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3">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BE4F72"/>
    <w:multiLevelType w:val="hybridMultilevel"/>
    <w:tmpl w:val="30CAFE1C"/>
    <w:lvl w:ilvl="0" w:tplc="0409000F">
      <w:start w:val="1"/>
      <w:numFmt w:val="decimal"/>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5">
    <w:nsid w:val="432065FC"/>
    <w:multiLevelType w:val="hybridMultilevel"/>
    <w:tmpl w:val="5568CB1C"/>
    <w:lvl w:ilvl="0" w:tplc="0D46B800">
      <w:start w:val="1"/>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nsid w:val="4A5B4E23"/>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nsid w:val="4BE548FA"/>
    <w:multiLevelType w:val="hybridMultilevel"/>
    <w:tmpl w:val="98A0B536"/>
    <w:lvl w:ilvl="0" w:tplc="6CBE0F7C">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2AE3690"/>
    <w:multiLevelType w:val="hybridMultilevel"/>
    <w:tmpl w:val="00785BDE"/>
    <w:lvl w:ilvl="0" w:tplc="0407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AB327C2"/>
    <w:multiLevelType w:val="hybridMultilevel"/>
    <w:tmpl w:val="E8187996"/>
    <w:lvl w:ilvl="0" w:tplc="0409000F">
      <w:start w:val="1"/>
      <w:numFmt w:val="decimal"/>
      <w:lvlText w:val="%1."/>
      <w:lvlJc w:val="left"/>
      <w:pPr>
        <w:ind w:left="400" w:hanging="400"/>
      </w:p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3">
    <w:nsid w:val="6BB25041"/>
    <w:multiLevelType w:val="hybridMultilevel"/>
    <w:tmpl w:val="F68855EA"/>
    <w:lvl w:ilvl="0" w:tplc="E4A08920">
      <w:start w:val="1"/>
      <w:numFmt w:val="lowerLetter"/>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5">
    <w:nsid w:val="6DC9196B"/>
    <w:multiLevelType w:val="hybridMultilevel"/>
    <w:tmpl w:val="7AB4B776"/>
    <w:lvl w:ilvl="0" w:tplc="0DFE4BCE">
      <w:start w:val="1"/>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nsid w:val="70787451"/>
    <w:multiLevelType w:val="hybridMultilevel"/>
    <w:tmpl w:val="57164292"/>
    <w:lvl w:ilvl="0" w:tplc="FFFFFFFF">
      <w:start w:val="5"/>
      <w:numFmt w:val="bullet"/>
      <w:lvlText w:val="–"/>
      <w:lvlJc w:val="left"/>
      <w:pPr>
        <w:ind w:left="400" w:hanging="400"/>
      </w:pPr>
      <w:rPr>
        <w:rFonts w:ascii="Times New Roman" w:eastAsia="Times New Roman" w:hAnsi="Times New Roman"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7">
    <w:nsid w:val="79DF273B"/>
    <w:multiLevelType w:val="hybridMultilevel"/>
    <w:tmpl w:val="9D30C7C6"/>
    <w:lvl w:ilvl="0" w:tplc="04090003">
      <w:start w:val="1"/>
      <w:numFmt w:val="decimal"/>
      <w:lvlText w:val="[%1] "/>
      <w:lvlJc w:val="left"/>
      <w:pPr>
        <w:tabs>
          <w:tab w:val="num" w:pos="420"/>
        </w:tabs>
        <w:ind w:left="420" w:hanging="420"/>
      </w:pPr>
      <w:rPr>
        <w:rFonts w:hint="eastAsia"/>
        <w:b w:val="0"/>
        <w:i w:val="0"/>
        <w:spacing w:val="0"/>
        <w:position w:val="0"/>
      </w:rPr>
    </w:lvl>
    <w:lvl w:ilvl="1" w:tplc="7B8C3B44" w:tentative="1">
      <w:start w:val="1"/>
      <w:numFmt w:val="aiueoFullWidth"/>
      <w:lvlText w:val="(%2)"/>
      <w:lvlJc w:val="left"/>
      <w:pPr>
        <w:tabs>
          <w:tab w:val="num" w:pos="840"/>
        </w:tabs>
        <w:ind w:left="840" w:hanging="420"/>
      </w:pPr>
    </w:lvl>
    <w:lvl w:ilvl="2" w:tplc="04090005"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3" w:tentative="1">
      <w:start w:val="1"/>
      <w:numFmt w:val="aiueoFullWidth"/>
      <w:lvlText w:val="(%5)"/>
      <w:lvlJc w:val="left"/>
      <w:pPr>
        <w:tabs>
          <w:tab w:val="num" w:pos="2100"/>
        </w:tabs>
        <w:ind w:left="2100" w:hanging="420"/>
      </w:pPr>
    </w:lvl>
    <w:lvl w:ilvl="5" w:tplc="04090005"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3" w:tentative="1">
      <w:start w:val="1"/>
      <w:numFmt w:val="aiueoFullWidth"/>
      <w:lvlText w:val="(%8)"/>
      <w:lvlJc w:val="left"/>
      <w:pPr>
        <w:tabs>
          <w:tab w:val="num" w:pos="3360"/>
        </w:tabs>
        <w:ind w:left="3360" w:hanging="420"/>
      </w:pPr>
    </w:lvl>
    <w:lvl w:ilvl="8" w:tplc="04090005" w:tentative="1">
      <w:start w:val="1"/>
      <w:numFmt w:val="decimalEnclosedCircle"/>
      <w:lvlText w:val="%9"/>
      <w:lvlJc w:val="left"/>
      <w:pPr>
        <w:tabs>
          <w:tab w:val="num" w:pos="3780"/>
        </w:tabs>
        <w:ind w:left="3780" w:hanging="420"/>
      </w:pPr>
    </w:lvl>
  </w:abstractNum>
  <w:abstractNum w:abstractNumId="28">
    <w:nsid w:val="7CB02F1E"/>
    <w:multiLevelType w:val="hybridMultilevel"/>
    <w:tmpl w:val="A6EC49D8"/>
    <w:lvl w:ilvl="0" w:tplc="0409000F">
      <w:start w:val="1"/>
      <w:numFmt w:val="decimal"/>
      <w:lvlText w:val="%1."/>
      <w:lvlJc w:val="left"/>
      <w:pPr>
        <w:ind w:left="400" w:hanging="400"/>
      </w:pPr>
    </w:lvl>
    <w:lvl w:ilvl="1" w:tplc="04090019">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4"/>
  </w:num>
  <w:num w:numId="3">
    <w:abstractNumId w:val="21"/>
  </w:num>
  <w:num w:numId="4">
    <w:abstractNumId w:val="18"/>
  </w:num>
  <w:num w:numId="5">
    <w:abstractNumId w:val="19"/>
  </w:num>
  <w:num w:numId="6">
    <w:abstractNumId w:val="10"/>
  </w:num>
  <w:num w:numId="7">
    <w:abstractNumId w:val="13"/>
  </w:num>
  <w:num w:numId="8">
    <w:abstractNumId w:val="10"/>
  </w:num>
  <w:num w:numId="9">
    <w:abstractNumId w:val="1"/>
  </w:num>
  <w:num w:numId="10">
    <w:abstractNumId w:val="9"/>
  </w:num>
  <w:num w:numId="11">
    <w:abstractNumId w:val="25"/>
  </w:num>
  <w:num w:numId="12">
    <w:abstractNumId w:val="22"/>
  </w:num>
  <w:num w:numId="13">
    <w:abstractNumId w:val="16"/>
  </w:num>
  <w:num w:numId="14">
    <w:abstractNumId w:val="20"/>
  </w:num>
  <w:num w:numId="15">
    <w:abstractNumId w:val="27"/>
  </w:num>
  <w:num w:numId="16">
    <w:abstractNumId w:val="17"/>
  </w:num>
  <w:num w:numId="17">
    <w:abstractNumId w:val="7"/>
  </w:num>
  <w:num w:numId="18">
    <w:abstractNumId w:val="15"/>
  </w:num>
  <w:num w:numId="19">
    <w:abstractNumId w:val="2"/>
  </w:num>
  <w:num w:numId="20">
    <w:abstractNumId w:val="3"/>
  </w:num>
  <w:num w:numId="21">
    <w:abstractNumId w:val="26"/>
  </w:num>
  <w:num w:numId="22">
    <w:abstractNumId w:val="14"/>
  </w:num>
  <w:num w:numId="23">
    <w:abstractNumId w:val="11"/>
  </w:num>
  <w:num w:numId="24">
    <w:abstractNumId w:val="4"/>
  </w:num>
  <w:num w:numId="25">
    <w:abstractNumId w:val="5"/>
  </w:num>
  <w:num w:numId="26">
    <w:abstractNumId w:val="23"/>
  </w:num>
  <w:num w:numId="27">
    <w:abstractNumId w:val="6"/>
  </w:num>
  <w:num w:numId="28">
    <w:abstractNumId w:val="28"/>
  </w:num>
  <w:num w:numId="29">
    <w:abstractNumId w:val="12"/>
  </w:num>
  <w:num w:numId="3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33794"/>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255B1"/>
    <w:rsid w:val="00033C56"/>
    <w:rsid w:val="000458BC"/>
    <w:rsid w:val="00045C41"/>
    <w:rsid w:val="00046C03"/>
    <w:rsid w:val="00074DCB"/>
    <w:rsid w:val="0007614F"/>
    <w:rsid w:val="000B1C6B"/>
    <w:rsid w:val="000C09AC"/>
    <w:rsid w:val="000C7442"/>
    <w:rsid w:val="000D2E4A"/>
    <w:rsid w:val="000E00F3"/>
    <w:rsid w:val="000F158C"/>
    <w:rsid w:val="00102083"/>
    <w:rsid w:val="00102F3D"/>
    <w:rsid w:val="0010499A"/>
    <w:rsid w:val="001202E5"/>
    <w:rsid w:val="00124E38"/>
    <w:rsid w:val="0012580B"/>
    <w:rsid w:val="00126B76"/>
    <w:rsid w:val="0013526E"/>
    <w:rsid w:val="0015436B"/>
    <w:rsid w:val="00154EFE"/>
    <w:rsid w:val="001600AA"/>
    <w:rsid w:val="00166796"/>
    <w:rsid w:val="00171371"/>
    <w:rsid w:val="00175A24"/>
    <w:rsid w:val="00180F32"/>
    <w:rsid w:val="001831C0"/>
    <w:rsid w:val="00187E58"/>
    <w:rsid w:val="001A2777"/>
    <w:rsid w:val="001A297E"/>
    <w:rsid w:val="001A368E"/>
    <w:rsid w:val="001A7329"/>
    <w:rsid w:val="001B4E28"/>
    <w:rsid w:val="001C3525"/>
    <w:rsid w:val="001D1BD2"/>
    <w:rsid w:val="001D2791"/>
    <w:rsid w:val="001E02BE"/>
    <w:rsid w:val="001E3B37"/>
    <w:rsid w:val="001E451E"/>
    <w:rsid w:val="001F2594"/>
    <w:rsid w:val="002027E3"/>
    <w:rsid w:val="002055A6"/>
    <w:rsid w:val="00206460"/>
    <w:rsid w:val="002069B4"/>
    <w:rsid w:val="00215DFC"/>
    <w:rsid w:val="002212DF"/>
    <w:rsid w:val="00227BA7"/>
    <w:rsid w:val="00233FC1"/>
    <w:rsid w:val="002410BB"/>
    <w:rsid w:val="00263398"/>
    <w:rsid w:val="00275BCF"/>
    <w:rsid w:val="00292257"/>
    <w:rsid w:val="002A4A70"/>
    <w:rsid w:val="002A54E0"/>
    <w:rsid w:val="002B1595"/>
    <w:rsid w:val="002B191D"/>
    <w:rsid w:val="002B1A46"/>
    <w:rsid w:val="002C1F7B"/>
    <w:rsid w:val="002D0AF6"/>
    <w:rsid w:val="002F164D"/>
    <w:rsid w:val="0030031D"/>
    <w:rsid w:val="00306206"/>
    <w:rsid w:val="003159AF"/>
    <w:rsid w:val="00317D85"/>
    <w:rsid w:val="00327C56"/>
    <w:rsid w:val="003315A1"/>
    <w:rsid w:val="003373EC"/>
    <w:rsid w:val="00342FF4"/>
    <w:rsid w:val="00353452"/>
    <w:rsid w:val="00361116"/>
    <w:rsid w:val="003706CC"/>
    <w:rsid w:val="00386384"/>
    <w:rsid w:val="003A2D8E"/>
    <w:rsid w:val="003C20E4"/>
    <w:rsid w:val="003C4B49"/>
    <w:rsid w:val="003D76E8"/>
    <w:rsid w:val="003E2102"/>
    <w:rsid w:val="003E3EBE"/>
    <w:rsid w:val="003E6F90"/>
    <w:rsid w:val="003F1A63"/>
    <w:rsid w:val="003F5D0F"/>
    <w:rsid w:val="00414101"/>
    <w:rsid w:val="004200F5"/>
    <w:rsid w:val="004334DA"/>
    <w:rsid w:val="00433DDB"/>
    <w:rsid w:val="00437619"/>
    <w:rsid w:val="004561C4"/>
    <w:rsid w:val="00482536"/>
    <w:rsid w:val="00482BC3"/>
    <w:rsid w:val="00496A14"/>
    <w:rsid w:val="004A2A63"/>
    <w:rsid w:val="004B210C"/>
    <w:rsid w:val="004D405F"/>
    <w:rsid w:val="004E4F4F"/>
    <w:rsid w:val="004E6789"/>
    <w:rsid w:val="004F61E3"/>
    <w:rsid w:val="0051015C"/>
    <w:rsid w:val="00514F3A"/>
    <w:rsid w:val="00516CF1"/>
    <w:rsid w:val="00525FE5"/>
    <w:rsid w:val="00526DD7"/>
    <w:rsid w:val="00531AE9"/>
    <w:rsid w:val="00550A66"/>
    <w:rsid w:val="00567EC7"/>
    <w:rsid w:val="00570013"/>
    <w:rsid w:val="005801A2"/>
    <w:rsid w:val="00593487"/>
    <w:rsid w:val="00594277"/>
    <w:rsid w:val="005952A5"/>
    <w:rsid w:val="005A33A1"/>
    <w:rsid w:val="005C385F"/>
    <w:rsid w:val="005F6F1B"/>
    <w:rsid w:val="00616DBC"/>
    <w:rsid w:val="00624B33"/>
    <w:rsid w:val="00625134"/>
    <w:rsid w:val="00627319"/>
    <w:rsid w:val="00630AA2"/>
    <w:rsid w:val="00646707"/>
    <w:rsid w:val="0064799C"/>
    <w:rsid w:val="0066088C"/>
    <w:rsid w:val="00662E58"/>
    <w:rsid w:val="00664DCF"/>
    <w:rsid w:val="0066596F"/>
    <w:rsid w:val="006846D6"/>
    <w:rsid w:val="006A67C9"/>
    <w:rsid w:val="006B18F9"/>
    <w:rsid w:val="006B2AD7"/>
    <w:rsid w:val="006B3610"/>
    <w:rsid w:val="006C5D39"/>
    <w:rsid w:val="006D5B8D"/>
    <w:rsid w:val="006E2810"/>
    <w:rsid w:val="006E5417"/>
    <w:rsid w:val="006E752F"/>
    <w:rsid w:val="006E7C7E"/>
    <w:rsid w:val="006F1CC5"/>
    <w:rsid w:val="006F6175"/>
    <w:rsid w:val="00712F60"/>
    <w:rsid w:val="00713A71"/>
    <w:rsid w:val="00716A28"/>
    <w:rsid w:val="007203CD"/>
    <w:rsid w:val="00720E3B"/>
    <w:rsid w:val="00724E34"/>
    <w:rsid w:val="00730803"/>
    <w:rsid w:val="00745F6B"/>
    <w:rsid w:val="0075187E"/>
    <w:rsid w:val="0075585E"/>
    <w:rsid w:val="007559DA"/>
    <w:rsid w:val="00761719"/>
    <w:rsid w:val="00770571"/>
    <w:rsid w:val="007768FF"/>
    <w:rsid w:val="007824D3"/>
    <w:rsid w:val="00792A21"/>
    <w:rsid w:val="00794794"/>
    <w:rsid w:val="00796EE3"/>
    <w:rsid w:val="00797611"/>
    <w:rsid w:val="007A14F9"/>
    <w:rsid w:val="007A7D29"/>
    <w:rsid w:val="007B4AB8"/>
    <w:rsid w:val="007F1C83"/>
    <w:rsid w:val="007F1F8B"/>
    <w:rsid w:val="007F67A1"/>
    <w:rsid w:val="00802301"/>
    <w:rsid w:val="00816FE9"/>
    <w:rsid w:val="00820085"/>
    <w:rsid w:val="008206C8"/>
    <w:rsid w:val="00863643"/>
    <w:rsid w:val="00874A6C"/>
    <w:rsid w:val="00876461"/>
    <w:rsid w:val="00876C65"/>
    <w:rsid w:val="00892373"/>
    <w:rsid w:val="008947AD"/>
    <w:rsid w:val="008A27CE"/>
    <w:rsid w:val="008A3D14"/>
    <w:rsid w:val="008A4B4C"/>
    <w:rsid w:val="008B3668"/>
    <w:rsid w:val="008B49CD"/>
    <w:rsid w:val="008C239F"/>
    <w:rsid w:val="008E480C"/>
    <w:rsid w:val="00907757"/>
    <w:rsid w:val="009212B0"/>
    <w:rsid w:val="009234A5"/>
    <w:rsid w:val="009336F7"/>
    <w:rsid w:val="00933C48"/>
    <w:rsid w:val="0093473F"/>
    <w:rsid w:val="009374A7"/>
    <w:rsid w:val="009424E2"/>
    <w:rsid w:val="0098551D"/>
    <w:rsid w:val="00991139"/>
    <w:rsid w:val="00991C34"/>
    <w:rsid w:val="0099518F"/>
    <w:rsid w:val="009A523D"/>
    <w:rsid w:val="009E50E4"/>
    <w:rsid w:val="009F496B"/>
    <w:rsid w:val="00A01439"/>
    <w:rsid w:val="00A02E61"/>
    <w:rsid w:val="00A04547"/>
    <w:rsid w:val="00A05CFF"/>
    <w:rsid w:val="00A24DED"/>
    <w:rsid w:val="00A346D1"/>
    <w:rsid w:val="00A353CD"/>
    <w:rsid w:val="00A43D70"/>
    <w:rsid w:val="00A56B97"/>
    <w:rsid w:val="00A6093D"/>
    <w:rsid w:val="00A64D90"/>
    <w:rsid w:val="00A76A6D"/>
    <w:rsid w:val="00A83253"/>
    <w:rsid w:val="00A832F7"/>
    <w:rsid w:val="00A86A51"/>
    <w:rsid w:val="00AA6E84"/>
    <w:rsid w:val="00AB4340"/>
    <w:rsid w:val="00AB4D55"/>
    <w:rsid w:val="00AC47F4"/>
    <w:rsid w:val="00AE341B"/>
    <w:rsid w:val="00AF5E4D"/>
    <w:rsid w:val="00B00464"/>
    <w:rsid w:val="00B00C07"/>
    <w:rsid w:val="00B07CA7"/>
    <w:rsid w:val="00B1279A"/>
    <w:rsid w:val="00B3289B"/>
    <w:rsid w:val="00B42C75"/>
    <w:rsid w:val="00B5222E"/>
    <w:rsid w:val="00B61C96"/>
    <w:rsid w:val="00B73A2A"/>
    <w:rsid w:val="00B8375E"/>
    <w:rsid w:val="00B94B06"/>
    <w:rsid w:val="00B94C28"/>
    <w:rsid w:val="00BB46C6"/>
    <w:rsid w:val="00BC10BA"/>
    <w:rsid w:val="00BC2C39"/>
    <w:rsid w:val="00BC5AFD"/>
    <w:rsid w:val="00BC6332"/>
    <w:rsid w:val="00BE1C65"/>
    <w:rsid w:val="00BE4687"/>
    <w:rsid w:val="00BE63F3"/>
    <w:rsid w:val="00C04F43"/>
    <w:rsid w:val="00C05633"/>
    <w:rsid w:val="00C0609D"/>
    <w:rsid w:val="00C115AB"/>
    <w:rsid w:val="00C25CBD"/>
    <w:rsid w:val="00C30249"/>
    <w:rsid w:val="00C334E7"/>
    <w:rsid w:val="00C3723B"/>
    <w:rsid w:val="00C606C9"/>
    <w:rsid w:val="00C65E96"/>
    <w:rsid w:val="00C90650"/>
    <w:rsid w:val="00C97D78"/>
    <w:rsid w:val="00CB325B"/>
    <w:rsid w:val="00CB6ED7"/>
    <w:rsid w:val="00CC2AAE"/>
    <w:rsid w:val="00CC5A42"/>
    <w:rsid w:val="00CD0EAB"/>
    <w:rsid w:val="00CD370E"/>
    <w:rsid w:val="00CD7007"/>
    <w:rsid w:val="00CD7614"/>
    <w:rsid w:val="00CE5C09"/>
    <w:rsid w:val="00CF34DB"/>
    <w:rsid w:val="00CF558F"/>
    <w:rsid w:val="00D073E2"/>
    <w:rsid w:val="00D074A1"/>
    <w:rsid w:val="00D125EA"/>
    <w:rsid w:val="00D16208"/>
    <w:rsid w:val="00D22CD3"/>
    <w:rsid w:val="00D36E96"/>
    <w:rsid w:val="00D40F16"/>
    <w:rsid w:val="00D446EC"/>
    <w:rsid w:val="00D51BF0"/>
    <w:rsid w:val="00D55942"/>
    <w:rsid w:val="00D807BF"/>
    <w:rsid w:val="00D80C36"/>
    <w:rsid w:val="00D81747"/>
    <w:rsid w:val="00DA6DDE"/>
    <w:rsid w:val="00DA7887"/>
    <w:rsid w:val="00DB2C26"/>
    <w:rsid w:val="00DC0B60"/>
    <w:rsid w:val="00DD3FC2"/>
    <w:rsid w:val="00DE65D4"/>
    <w:rsid w:val="00DE6B43"/>
    <w:rsid w:val="00E01C22"/>
    <w:rsid w:val="00E11923"/>
    <w:rsid w:val="00E17AAB"/>
    <w:rsid w:val="00E262D4"/>
    <w:rsid w:val="00E3365A"/>
    <w:rsid w:val="00E35E96"/>
    <w:rsid w:val="00E36250"/>
    <w:rsid w:val="00E54511"/>
    <w:rsid w:val="00E61DAC"/>
    <w:rsid w:val="00E75FE3"/>
    <w:rsid w:val="00EB4ECF"/>
    <w:rsid w:val="00EB7AB1"/>
    <w:rsid w:val="00EC02C3"/>
    <w:rsid w:val="00EE369E"/>
    <w:rsid w:val="00EF48CC"/>
    <w:rsid w:val="00F07180"/>
    <w:rsid w:val="00F274D0"/>
    <w:rsid w:val="00F37603"/>
    <w:rsid w:val="00F73032"/>
    <w:rsid w:val="00F779D9"/>
    <w:rsid w:val="00F83017"/>
    <w:rsid w:val="00F848FC"/>
    <w:rsid w:val="00F9282A"/>
    <w:rsid w:val="00F93ABF"/>
    <w:rsid w:val="00F96BAD"/>
    <w:rsid w:val="00F9711F"/>
    <w:rsid w:val="00FB0E84"/>
    <w:rsid w:val="00FD01C2"/>
    <w:rsid w:val="00FD320F"/>
    <w:rsid w:val="00FE0A08"/>
    <w:rsid w:val="00FF0CE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Char"/>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561C4"/>
    <w:pPr>
      <w:tabs>
        <w:tab w:val="center" w:pos="4320"/>
        <w:tab w:val="right" w:pos="8640"/>
      </w:tabs>
    </w:pPr>
  </w:style>
  <w:style w:type="paragraph" w:styleId="a4">
    <w:name w:val="footer"/>
    <w:basedOn w:val="a"/>
    <w:rsid w:val="004561C4"/>
    <w:pPr>
      <w:tabs>
        <w:tab w:val="center" w:pos="4320"/>
        <w:tab w:val="right" w:pos="8640"/>
      </w:tabs>
    </w:pPr>
  </w:style>
  <w:style w:type="character" w:styleId="a5">
    <w:name w:val="page number"/>
    <w:basedOn w:val="a0"/>
    <w:rsid w:val="004561C4"/>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0E00F3"/>
    <w:rPr>
      <w:b/>
      <w:bCs/>
      <w:sz w:val="28"/>
      <w:szCs w:val="28"/>
      <w:lang w:eastAsia="en-US"/>
    </w:rPr>
  </w:style>
  <w:style w:type="character" w:customStyle="1" w:styleId="5Char">
    <w:name w:val="제목 5 Char"/>
    <w:link w:val="5"/>
    <w:rsid w:val="000E00F3"/>
    <w:rPr>
      <w:b/>
      <w:bCs/>
      <w:i/>
      <w:iCs/>
      <w:sz w:val="26"/>
      <w:szCs w:val="26"/>
      <w:lang w:eastAsia="en-US"/>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0E00F3"/>
    <w:rPr>
      <w:sz w:val="24"/>
      <w:szCs w:val="24"/>
      <w:lang w:eastAsia="en-US"/>
    </w:rPr>
  </w:style>
  <w:style w:type="character" w:customStyle="1" w:styleId="8Char">
    <w:name w:val="제목 8 Char"/>
    <w:link w:val="8"/>
    <w:rsid w:val="000E00F3"/>
    <w:rPr>
      <w:i/>
      <w:iCs/>
      <w:sz w:val="24"/>
      <w:szCs w:val="24"/>
      <w:lang w:eastAsia="en-US"/>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Char"/>
    <w:rsid w:val="00E11923"/>
    <w:rPr>
      <w:rFonts w:ascii="Tahoma" w:hAnsi="Tahoma" w:cs="Tahoma"/>
      <w:sz w:val="16"/>
      <w:szCs w:val="16"/>
    </w:rPr>
  </w:style>
  <w:style w:type="character" w:customStyle="1" w:styleId="Char">
    <w:name w:val="문서 구조 Char"/>
    <w:link w:val="a9"/>
    <w:rsid w:val="00E11923"/>
    <w:rPr>
      <w:rFonts w:ascii="Tahoma" w:hAnsi="Tahoma" w:cs="Tahoma"/>
      <w:sz w:val="16"/>
      <w:szCs w:val="16"/>
      <w:lang w:eastAsia="en-US"/>
    </w:rPr>
  </w:style>
  <w:style w:type="paragraph" w:styleId="aa">
    <w:name w:val="List Paragraph"/>
    <w:basedOn w:val="a"/>
    <w:uiPriority w:val="34"/>
    <w:qFormat/>
    <w:rsid w:val="0093473F"/>
    <w:pPr>
      <w:ind w:leftChars="400" w:left="800"/>
    </w:pPr>
  </w:style>
  <w:style w:type="paragraph" w:customStyle="1" w:styleId="tableheading">
    <w:name w:val="table heading"/>
    <w:basedOn w:val="a"/>
    <w:rsid w:val="00892373"/>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a"/>
    <w:rsid w:val="00892373"/>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a"/>
    <w:link w:val="tablesyntaxChar"/>
    <w:rsid w:val="00892373"/>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892373"/>
    <w:rPr>
      <w:rFonts w:ascii="Times" w:eastAsia="Malgun Gothic" w:hAnsi="Times"/>
      <w:lang w:val="en-GB" w:eastAsia="en-US"/>
    </w:rPr>
  </w:style>
</w:styles>
</file>

<file path=word/webSettings.xml><?xml version="1.0" encoding="utf-8"?>
<w:webSettings xmlns:r="http://schemas.openxmlformats.org/officeDocument/2006/relationships" xmlns:w="http://schemas.openxmlformats.org/wordprocessingml/2006/main">
  <w:divs>
    <w:div w:id="22827327">
      <w:bodyDiv w:val="1"/>
      <w:marLeft w:val="0"/>
      <w:marRight w:val="0"/>
      <w:marTop w:val="0"/>
      <w:marBottom w:val="0"/>
      <w:divBdr>
        <w:top w:val="none" w:sz="0" w:space="0" w:color="auto"/>
        <w:left w:val="none" w:sz="0" w:space="0" w:color="auto"/>
        <w:bottom w:val="none" w:sz="0" w:space="0" w:color="auto"/>
        <w:right w:val="none" w:sz="0" w:space="0" w:color="auto"/>
      </w:divBdr>
    </w:div>
    <w:div w:id="28377549">
      <w:bodyDiv w:val="1"/>
      <w:marLeft w:val="0"/>
      <w:marRight w:val="0"/>
      <w:marTop w:val="0"/>
      <w:marBottom w:val="0"/>
      <w:divBdr>
        <w:top w:val="none" w:sz="0" w:space="0" w:color="auto"/>
        <w:left w:val="none" w:sz="0" w:space="0" w:color="auto"/>
        <w:bottom w:val="none" w:sz="0" w:space="0" w:color="auto"/>
        <w:right w:val="none" w:sz="0" w:space="0" w:color="auto"/>
      </w:divBdr>
    </w:div>
    <w:div w:id="62221655">
      <w:bodyDiv w:val="1"/>
      <w:marLeft w:val="0"/>
      <w:marRight w:val="0"/>
      <w:marTop w:val="0"/>
      <w:marBottom w:val="0"/>
      <w:divBdr>
        <w:top w:val="none" w:sz="0" w:space="0" w:color="auto"/>
        <w:left w:val="none" w:sz="0" w:space="0" w:color="auto"/>
        <w:bottom w:val="none" w:sz="0" w:space="0" w:color="auto"/>
        <w:right w:val="none" w:sz="0" w:space="0" w:color="auto"/>
      </w:divBdr>
    </w:div>
    <w:div w:id="522328977">
      <w:bodyDiv w:val="1"/>
      <w:marLeft w:val="0"/>
      <w:marRight w:val="0"/>
      <w:marTop w:val="0"/>
      <w:marBottom w:val="0"/>
      <w:divBdr>
        <w:top w:val="none" w:sz="0" w:space="0" w:color="auto"/>
        <w:left w:val="none" w:sz="0" w:space="0" w:color="auto"/>
        <w:bottom w:val="none" w:sz="0" w:space="0" w:color="auto"/>
        <w:right w:val="none" w:sz="0" w:space="0" w:color="auto"/>
      </w:divBdr>
    </w:div>
    <w:div w:id="1046177106">
      <w:bodyDiv w:val="1"/>
      <w:marLeft w:val="0"/>
      <w:marRight w:val="0"/>
      <w:marTop w:val="0"/>
      <w:marBottom w:val="0"/>
      <w:divBdr>
        <w:top w:val="none" w:sz="0" w:space="0" w:color="auto"/>
        <w:left w:val="none" w:sz="0" w:space="0" w:color="auto"/>
        <w:bottom w:val="none" w:sz="0" w:space="0" w:color="auto"/>
        <w:right w:val="none" w:sz="0" w:space="0" w:color="auto"/>
      </w:divBdr>
    </w:div>
    <w:div w:id="1234126737">
      <w:bodyDiv w:val="1"/>
      <w:marLeft w:val="0"/>
      <w:marRight w:val="0"/>
      <w:marTop w:val="0"/>
      <w:marBottom w:val="0"/>
      <w:divBdr>
        <w:top w:val="none" w:sz="0" w:space="0" w:color="auto"/>
        <w:left w:val="none" w:sz="0" w:space="0" w:color="auto"/>
        <w:bottom w:val="none" w:sz="0" w:space="0" w:color="auto"/>
        <w:right w:val="none" w:sz="0" w:space="0" w:color="auto"/>
      </w:divBdr>
    </w:div>
    <w:div w:id="1434545784">
      <w:bodyDiv w:val="1"/>
      <w:marLeft w:val="0"/>
      <w:marRight w:val="0"/>
      <w:marTop w:val="0"/>
      <w:marBottom w:val="0"/>
      <w:divBdr>
        <w:top w:val="none" w:sz="0" w:space="0" w:color="auto"/>
        <w:left w:val="none" w:sz="0" w:space="0" w:color="auto"/>
        <w:bottom w:val="none" w:sz="0" w:space="0" w:color="auto"/>
        <w:right w:val="none" w:sz="0" w:space="0" w:color="auto"/>
      </w:divBdr>
    </w:div>
    <w:div w:id="1484853760">
      <w:bodyDiv w:val="1"/>
      <w:marLeft w:val="0"/>
      <w:marRight w:val="0"/>
      <w:marTop w:val="0"/>
      <w:marBottom w:val="0"/>
      <w:divBdr>
        <w:top w:val="none" w:sz="0" w:space="0" w:color="auto"/>
        <w:left w:val="none" w:sz="0" w:space="0" w:color="auto"/>
        <w:bottom w:val="none" w:sz="0" w:space="0" w:color="auto"/>
        <w:right w:val="none" w:sz="0" w:space="0" w:color="auto"/>
      </w:divBdr>
    </w:div>
    <w:div w:id="1513104909">
      <w:bodyDiv w:val="1"/>
      <w:marLeft w:val="0"/>
      <w:marRight w:val="0"/>
      <w:marTop w:val="0"/>
      <w:marBottom w:val="0"/>
      <w:divBdr>
        <w:top w:val="none" w:sz="0" w:space="0" w:color="auto"/>
        <w:left w:val="none" w:sz="0" w:space="0" w:color="auto"/>
        <w:bottom w:val="none" w:sz="0" w:space="0" w:color="auto"/>
        <w:right w:val="none" w:sz="0" w:space="0" w:color="auto"/>
      </w:divBdr>
    </w:div>
    <w:div w:id="1517112917">
      <w:bodyDiv w:val="1"/>
      <w:marLeft w:val="0"/>
      <w:marRight w:val="0"/>
      <w:marTop w:val="0"/>
      <w:marBottom w:val="0"/>
      <w:divBdr>
        <w:top w:val="none" w:sz="0" w:space="0" w:color="auto"/>
        <w:left w:val="none" w:sz="0" w:space="0" w:color="auto"/>
        <w:bottom w:val="none" w:sz="0" w:space="0" w:color="auto"/>
        <w:right w:val="none" w:sz="0" w:space="0" w:color="auto"/>
      </w:divBdr>
    </w:div>
    <w:div w:id="168016045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52082883">
      <w:bodyDiv w:val="1"/>
      <w:marLeft w:val="0"/>
      <w:marRight w:val="0"/>
      <w:marTop w:val="0"/>
      <w:marBottom w:val="0"/>
      <w:divBdr>
        <w:top w:val="none" w:sz="0" w:space="0" w:color="auto"/>
        <w:left w:val="none" w:sz="0" w:space="0" w:color="auto"/>
        <w:bottom w:val="none" w:sz="0" w:space="0" w:color="auto"/>
        <w:right w:val="none" w:sz="0" w:space="0" w:color="auto"/>
      </w:divBdr>
    </w:div>
    <w:div w:id="208020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C850E-8BB7-4655-98A1-211856A2F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4392</Words>
  <Characters>25039</Characters>
  <Application>Microsoft Office Word</Application>
  <DocSecurity>0</DocSecurity>
  <Lines>208</Lines>
  <Paragraphs>58</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29373</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HendryHendry/선임연구원/Convergence(연)ATS그룹(hendry.hendry</cp:lastModifiedBy>
  <cp:revision>5</cp:revision>
  <cp:lastPrinted>1601-01-01T00:00:00Z</cp:lastPrinted>
  <dcterms:created xsi:type="dcterms:W3CDTF">2011-11-21T09:44:00Z</dcterms:created>
  <dcterms:modified xsi:type="dcterms:W3CDTF">2011-11-21T09:56:00Z</dcterms:modified>
</cp:coreProperties>
</file>