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615C71"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BB46C6">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BB46C6">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D209C2">
            <w:pPr>
              <w:tabs>
                <w:tab w:val="left" w:pos="7200"/>
              </w:tabs>
              <w:rPr>
                <w:u w:val="single"/>
                <w:lang w:eastAsia="ko-KR"/>
              </w:rPr>
            </w:pPr>
            <w:r w:rsidRPr="00AE341B">
              <w:t>Document</w:t>
            </w:r>
            <w:r w:rsidR="006C5D39" w:rsidRPr="00AE341B">
              <w:t>: JC</w:t>
            </w:r>
            <w:r w:rsidRPr="00AE341B">
              <w:t>T</w:t>
            </w:r>
            <w:r w:rsidR="006C5D39" w:rsidRPr="00AE341B">
              <w:t>VC</w:t>
            </w:r>
            <w:r w:rsidRPr="00AE341B">
              <w:t>-</w:t>
            </w:r>
            <w:r w:rsidR="00342FF4">
              <w:t>G</w:t>
            </w:r>
            <w:r w:rsidR="008A27CE">
              <w:rPr>
                <w:rFonts w:hint="eastAsia"/>
                <w:lang w:eastAsia="ko-KR"/>
              </w:rPr>
              <w:t>15</w:t>
            </w:r>
            <w:r w:rsidR="00D209C2">
              <w:rPr>
                <w:rFonts w:hint="eastAsia"/>
                <w:lang w:eastAsia="ko-KR"/>
              </w:rPr>
              <w:t>9</w:t>
            </w:r>
          </w:p>
        </w:tc>
      </w:tr>
    </w:tbl>
    <w:p w:rsidR="00E61DAC" w:rsidRPr="00AE341B" w:rsidRDefault="00E61DAC" w:rsidP="00531AE9">
      <w:pPr>
        <w:spacing w:before="0"/>
        <w:rPr>
          <w:lang w:eastAsia="ko-KR"/>
        </w:rPr>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FE0A08" w:rsidP="00D074A1">
            <w:pPr>
              <w:spacing w:before="60" w:after="60"/>
              <w:rPr>
                <w:b/>
                <w:szCs w:val="22"/>
                <w:lang w:eastAsia="ko-KR"/>
              </w:rPr>
            </w:pPr>
            <w:r>
              <w:rPr>
                <w:rFonts w:hint="eastAsia"/>
                <w:b/>
                <w:szCs w:val="22"/>
                <w:lang w:eastAsia="ko-KR"/>
              </w:rPr>
              <w:t>Random Access Detection and Notification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AB4340">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AB4340">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B8375E" w:rsidRDefault="00AB4340" w:rsidP="00AB4340">
            <w:pPr>
              <w:spacing w:before="60" w:after="60"/>
              <w:rPr>
                <w:szCs w:val="22"/>
                <w:lang w:eastAsia="ko-KR"/>
              </w:rPr>
            </w:pPr>
            <w:r>
              <w:rPr>
                <w:rFonts w:hint="eastAsia"/>
                <w:szCs w:val="22"/>
                <w:lang w:eastAsia="ko-KR"/>
              </w:rPr>
              <w:t>Hendry</w:t>
            </w:r>
            <w:r w:rsidR="00E61DAC" w:rsidRPr="00AE341B">
              <w:rPr>
                <w:szCs w:val="22"/>
              </w:rPr>
              <w:br/>
            </w:r>
            <w:r>
              <w:rPr>
                <w:rFonts w:hint="eastAsia"/>
                <w:szCs w:val="22"/>
                <w:lang w:eastAsia="ko-KR"/>
              </w:rPr>
              <w:t>Seungwook Park</w:t>
            </w:r>
          </w:p>
          <w:p w:rsidR="00E61DAC" w:rsidRDefault="00B8375E" w:rsidP="00AB4340">
            <w:pPr>
              <w:spacing w:before="60" w:after="60"/>
              <w:rPr>
                <w:szCs w:val="22"/>
                <w:lang w:eastAsia="ko-KR"/>
              </w:rPr>
            </w:pPr>
            <w:r>
              <w:rPr>
                <w:rFonts w:hint="eastAsia"/>
                <w:szCs w:val="22"/>
                <w:lang w:eastAsia="ko-KR"/>
              </w:rPr>
              <w:t>Yongjoon Jeon</w:t>
            </w:r>
            <w:r w:rsidR="00AB4340">
              <w:rPr>
                <w:szCs w:val="22"/>
              </w:rPr>
              <w:br/>
            </w:r>
            <w:proofErr w:type="spellStart"/>
            <w:r w:rsidR="00AB4340">
              <w:rPr>
                <w:rFonts w:hint="eastAsia"/>
                <w:szCs w:val="22"/>
                <w:lang w:eastAsia="ko-KR"/>
              </w:rPr>
              <w:t>Byeongmoon</w:t>
            </w:r>
            <w:proofErr w:type="spellEnd"/>
            <w:r w:rsidR="00AB4340">
              <w:rPr>
                <w:rFonts w:hint="eastAsia"/>
                <w:szCs w:val="22"/>
                <w:lang w:eastAsia="ko-KR"/>
              </w:rPr>
              <w:t xml:space="preserve"> Jeon</w:t>
            </w:r>
            <w:r w:rsidR="00E61DAC" w:rsidRPr="00AE341B">
              <w:rPr>
                <w:szCs w:val="22"/>
              </w:rPr>
              <w:br/>
            </w:r>
          </w:p>
          <w:p w:rsidR="00AB4340" w:rsidRDefault="00AB4340" w:rsidP="00AB4340">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AB4340" w:rsidRDefault="00AB4340" w:rsidP="00AB4340">
            <w:pPr>
              <w:spacing w:before="0"/>
              <w:rPr>
                <w:szCs w:val="22"/>
                <w:lang w:eastAsia="ko-KR"/>
              </w:rPr>
            </w:pPr>
            <w:r>
              <w:rPr>
                <w:rFonts w:hint="eastAsia"/>
                <w:szCs w:val="22"/>
                <w:lang w:eastAsia="ko-KR"/>
              </w:rPr>
              <w:t>Seoul 137-130,</w:t>
            </w:r>
          </w:p>
          <w:p w:rsidR="00AB4340" w:rsidRPr="00AE341B" w:rsidRDefault="00AB4340" w:rsidP="00AB4340">
            <w:pPr>
              <w:spacing w:before="60" w:after="60"/>
              <w:rPr>
                <w:szCs w:val="22"/>
                <w:lang w:eastAsia="ko-KR"/>
              </w:rPr>
            </w:pPr>
            <w:r>
              <w:rPr>
                <w:rFonts w:hint="eastAsia"/>
                <w:szCs w:val="22"/>
                <w:lang w:eastAsia="ko-KR"/>
              </w:rPr>
              <w:t>Korea</w:t>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rsidP="005952A5">
            <w:pPr>
              <w:spacing w:before="60" w:after="60"/>
              <w:rPr>
                <w:szCs w:val="22"/>
              </w:rPr>
            </w:pPr>
            <w:r w:rsidRPr="00AE341B">
              <w:rPr>
                <w:szCs w:val="22"/>
              </w:rPr>
              <w:br/>
            </w:r>
            <w:r w:rsidR="00AB4340">
              <w:rPr>
                <w:rFonts w:hint="eastAsia"/>
                <w:szCs w:val="22"/>
                <w:lang w:eastAsia="ja-JP"/>
              </w:rPr>
              <w:t>+8</w:t>
            </w:r>
            <w:r w:rsidR="00AB4340">
              <w:rPr>
                <w:rFonts w:hint="eastAsia"/>
                <w:szCs w:val="22"/>
                <w:lang w:eastAsia="ko-KR"/>
              </w:rPr>
              <w:t>2-10-7738-9288</w:t>
            </w:r>
            <w:r w:rsidRPr="00AE341B">
              <w:rPr>
                <w:szCs w:val="22"/>
              </w:rPr>
              <w:br/>
            </w:r>
            <w:r w:rsidR="00AB4340">
              <w:rPr>
                <w:rFonts w:hint="eastAsia"/>
                <w:szCs w:val="22"/>
                <w:lang w:eastAsia="ko-KR"/>
              </w:rPr>
              <w:t>h</w:t>
            </w:r>
            <w:r w:rsidR="00AB4340">
              <w:rPr>
                <w:szCs w:val="22"/>
                <w:lang w:eastAsia="ko-KR"/>
              </w:rPr>
              <w:t>endry</w:t>
            </w:r>
            <w:r w:rsidR="00AB4340">
              <w:rPr>
                <w:rFonts w:hint="eastAsia"/>
                <w:szCs w:val="22"/>
                <w:lang w:eastAsia="ko-KR"/>
              </w:rPr>
              <w:t>.hendry</w:t>
            </w:r>
            <w:r w:rsidR="00AB4340">
              <w:rPr>
                <w:rFonts w:hint="eastAsia"/>
                <w:szCs w:val="22"/>
                <w:lang w:eastAsia="ja-JP"/>
              </w:rPr>
              <w:t>@</w:t>
            </w:r>
            <w:r w:rsidR="00AB4340">
              <w:rPr>
                <w:rFonts w:hint="eastAsia"/>
                <w:szCs w:val="22"/>
                <w:lang w:eastAsia="ko-KR"/>
              </w:rPr>
              <w:t>lge</w:t>
            </w:r>
            <w:r w:rsidR="00AB4340">
              <w:rPr>
                <w:rFonts w:hint="eastAsia"/>
                <w:szCs w:val="22"/>
                <w:lang w:eastAsia="ja-JP"/>
              </w:rPr>
              <w:t>.com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AB4340">
            <w:pPr>
              <w:spacing w:before="60" w:after="60"/>
              <w:rPr>
                <w:szCs w:val="22"/>
                <w:lang w:eastAsia="ko-KR"/>
              </w:rPr>
            </w:pPr>
            <w:r>
              <w:rPr>
                <w:rFonts w:hint="eastAsia"/>
                <w:szCs w:val="22"/>
                <w:lang w:eastAsia="ko-KR"/>
              </w:rPr>
              <w:t>LG Electronics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1"/>
        <w:numPr>
          <w:ilvl w:val="0"/>
          <w:numId w:val="0"/>
        </w:numPr>
        <w:ind w:left="432" w:hanging="432"/>
      </w:pPr>
      <w:r w:rsidRPr="002B191D">
        <w:t>Abstract</w:t>
      </w:r>
    </w:p>
    <w:p w:rsidR="0066596F" w:rsidRDefault="00F83017" w:rsidP="00794794">
      <w:pPr>
        <w:jc w:val="both"/>
        <w:rPr>
          <w:lang w:eastAsia="ko-KR"/>
        </w:rPr>
      </w:pPr>
      <w:r>
        <w:rPr>
          <w:rFonts w:hint="eastAsia"/>
          <w:lang w:eastAsia="ko-KR"/>
        </w:rPr>
        <w:t>L</w:t>
      </w:r>
      <w:r w:rsidR="0066596F">
        <w:rPr>
          <w:rFonts w:hint="eastAsia"/>
          <w:lang w:eastAsia="ko-KR"/>
        </w:rPr>
        <w:t>eading pictures that follow a C</w:t>
      </w:r>
      <w:r>
        <w:rPr>
          <w:rFonts w:hint="eastAsia"/>
          <w:lang w:eastAsia="ko-KR"/>
        </w:rPr>
        <w:t xml:space="preserve">lean </w:t>
      </w:r>
      <w:r w:rsidR="0066596F">
        <w:rPr>
          <w:rFonts w:hint="eastAsia"/>
          <w:lang w:eastAsia="ko-KR"/>
        </w:rPr>
        <w:t>R</w:t>
      </w:r>
      <w:r>
        <w:rPr>
          <w:rFonts w:hint="eastAsia"/>
          <w:lang w:eastAsia="ko-KR"/>
        </w:rPr>
        <w:t xml:space="preserve">andom </w:t>
      </w:r>
      <w:r w:rsidR="0066596F">
        <w:rPr>
          <w:rFonts w:hint="eastAsia"/>
          <w:lang w:eastAsia="ko-KR"/>
        </w:rPr>
        <w:t>A</w:t>
      </w:r>
      <w:r>
        <w:rPr>
          <w:rFonts w:hint="eastAsia"/>
          <w:lang w:eastAsia="ko-KR"/>
        </w:rPr>
        <w:t>ccess (CRA)</w:t>
      </w:r>
      <w:r w:rsidR="0066596F">
        <w:rPr>
          <w:rFonts w:hint="eastAsia"/>
          <w:lang w:eastAsia="ko-KR"/>
        </w:rPr>
        <w:t xml:space="preserve"> picture in decoding order can still use reference pictures from previous GOP as their reference. </w:t>
      </w:r>
      <w:r>
        <w:rPr>
          <w:rFonts w:hint="eastAsia"/>
          <w:lang w:eastAsia="ko-KR"/>
        </w:rPr>
        <w:t>Thus, w</w:t>
      </w:r>
      <w:r w:rsidR="0066596F">
        <w:rPr>
          <w:rFonts w:hint="eastAsia"/>
          <w:lang w:eastAsia="ko-KR"/>
        </w:rPr>
        <w:t xml:space="preserve">hen random access event </w:t>
      </w:r>
      <w:r w:rsidR="00E01C22">
        <w:rPr>
          <w:rFonts w:hint="eastAsia"/>
          <w:lang w:eastAsia="ko-KR"/>
        </w:rPr>
        <w:t>occur</w:t>
      </w:r>
      <w:r w:rsidR="0066596F">
        <w:rPr>
          <w:rFonts w:hint="eastAsia"/>
          <w:lang w:eastAsia="ko-KR"/>
        </w:rPr>
        <w:t xml:space="preserve">s </w:t>
      </w:r>
      <w:r>
        <w:rPr>
          <w:rFonts w:hint="eastAsia"/>
          <w:lang w:eastAsia="ko-KR"/>
        </w:rPr>
        <w:t xml:space="preserve">or when </w:t>
      </w:r>
      <w:r w:rsidR="0066596F">
        <w:rPr>
          <w:rFonts w:hint="eastAsia"/>
          <w:lang w:eastAsia="ko-KR"/>
        </w:rPr>
        <w:t xml:space="preserve">decoder is suddenly fed with an encoded stream started from a CRA NAL unit, </w:t>
      </w:r>
      <w:r>
        <w:rPr>
          <w:rFonts w:hint="eastAsia"/>
          <w:lang w:eastAsia="ko-KR"/>
        </w:rPr>
        <w:t xml:space="preserve">the </w:t>
      </w:r>
      <w:r w:rsidR="0066596F">
        <w:rPr>
          <w:rFonts w:hint="eastAsia"/>
          <w:lang w:eastAsia="ko-KR"/>
        </w:rPr>
        <w:t xml:space="preserve">decoder should be able to know </w:t>
      </w:r>
      <w:r w:rsidR="00E01C22">
        <w:rPr>
          <w:rFonts w:hint="eastAsia"/>
          <w:lang w:eastAsia="ko-KR"/>
        </w:rPr>
        <w:t xml:space="preserve">it </w:t>
      </w:r>
      <w:r w:rsidR="0066596F">
        <w:rPr>
          <w:rFonts w:hint="eastAsia"/>
          <w:lang w:eastAsia="ko-KR"/>
        </w:rPr>
        <w:t xml:space="preserve">that </w:t>
      </w:r>
      <w:r w:rsidR="00E01C22">
        <w:rPr>
          <w:rFonts w:hint="eastAsia"/>
          <w:lang w:eastAsia="ko-KR"/>
        </w:rPr>
        <w:t xml:space="preserve">avoid </w:t>
      </w:r>
      <w:r w:rsidR="0066596F">
        <w:rPr>
          <w:rFonts w:hint="eastAsia"/>
          <w:lang w:eastAsia="ko-KR"/>
        </w:rPr>
        <w:t>decod</w:t>
      </w:r>
      <w:r w:rsidR="00E01C22">
        <w:rPr>
          <w:rFonts w:hint="eastAsia"/>
          <w:lang w:eastAsia="ko-KR"/>
        </w:rPr>
        <w:t>ing</w:t>
      </w:r>
      <w:r w:rsidR="0066596F">
        <w:rPr>
          <w:rFonts w:hint="eastAsia"/>
          <w:lang w:eastAsia="ko-KR"/>
        </w:rPr>
        <w:t xml:space="preserve"> leading pictures that follow the CRA. However, current WD 4 of HEVC does not have any mechanism for decoder to </w:t>
      </w:r>
      <w:r w:rsidR="003C4B49">
        <w:rPr>
          <w:rFonts w:hint="eastAsia"/>
          <w:lang w:eastAsia="ko-KR"/>
        </w:rPr>
        <w:t xml:space="preserve">detect or to be aware of random access event. This contribution proposes two mechanisms for random access detection and one mechanism to enable any application (e.g., video player application) to notify HEVC decoder when random access occurs. </w:t>
      </w:r>
    </w:p>
    <w:p w:rsidR="008B49CD" w:rsidRPr="008B49CD" w:rsidRDefault="008B49CD" w:rsidP="00794794">
      <w:pPr>
        <w:jc w:val="both"/>
        <w:rPr>
          <w:lang w:eastAsia="ko-KR"/>
        </w:rPr>
      </w:pPr>
    </w:p>
    <w:p w:rsidR="00745F6B" w:rsidRPr="00AE341B" w:rsidRDefault="00745F6B" w:rsidP="00E11923">
      <w:pPr>
        <w:pStyle w:val="1"/>
      </w:pPr>
      <w:r w:rsidRPr="00AE341B">
        <w:t>Introduction</w:t>
      </w:r>
    </w:p>
    <w:p w:rsidR="004F0F90" w:rsidRDefault="00FD320F" w:rsidP="009234A5">
      <w:pPr>
        <w:jc w:val="both"/>
        <w:rPr>
          <w:ins w:id="0" w:author="HendryHendry/선임연구원/Convergence(연)ATS그룹(hendry.hendry" w:date="2011-11-16T17:27:00Z"/>
          <w:szCs w:val="22"/>
          <w:lang w:eastAsia="ko-KR"/>
        </w:rPr>
      </w:pPr>
      <w:r>
        <w:rPr>
          <w:rFonts w:hint="eastAsia"/>
          <w:szCs w:val="22"/>
          <w:lang w:eastAsia="ko-KR"/>
        </w:rPr>
        <w:t>R</w:t>
      </w:r>
      <w:r w:rsidR="00DD3FC2">
        <w:rPr>
          <w:rFonts w:hint="eastAsia"/>
          <w:szCs w:val="22"/>
          <w:lang w:eastAsia="ko-KR"/>
        </w:rPr>
        <w:t xml:space="preserve">andom access detection feature in decoder is an open issue. </w:t>
      </w:r>
      <w:ins w:id="1" w:author="HendryHendry/선임연구원/Convergence(연)ATS그룹(hendry.hendry" w:date="2011-11-16T17:27:00Z">
        <w:r w:rsidR="004F0F90">
          <w:rPr>
            <w:rFonts w:hint="eastAsia"/>
            <w:szCs w:val="22"/>
            <w:lang w:eastAsia="ko-KR"/>
          </w:rPr>
          <w:t>As illustrated in Figure 1, in normal condition, decoding of leading pictures shall have no problem since all their reference pictures are available in buffer. However, when random access occurs, in which decoding of some encoded pictures are skipped and decoder starts again at CRA pictures, then decoding of the leading pictures after that CRA picture shall have reference picture mismatches.</w:t>
        </w:r>
      </w:ins>
    </w:p>
    <w:p w:rsidR="004F0F90" w:rsidRDefault="004F0F90" w:rsidP="009234A5">
      <w:pPr>
        <w:jc w:val="both"/>
        <w:rPr>
          <w:ins w:id="2" w:author="HendryHendry/선임연구원/Convergence(연)ATS그룹(hendry.hendry" w:date="2011-11-16T17:27:00Z"/>
          <w:szCs w:val="22"/>
          <w:lang w:eastAsia="ko-KR"/>
        </w:rPr>
      </w:pPr>
    </w:p>
    <w:p w:rsidR="004F0F90" w:rsidRDefault="00AA6589" w:rsidP="004F0F90">
      <w:pPr>
        <w:jc w:val="center"/>
        <w:rPr>
          <w:ins w:id="3" w:author="HendryHendry/선임연구원/Convergence(연)ATS그룹(hendry.hendry" w:date="2011-11-16T17:28:00Z"/>
          <w:szCs w:val="22"/>
          <w:lang w:eastAsia="ko-KR"/>
        </w:rPr>
      </w:pPr>
      <w:ins w:id="4" w:author="HendryHendry/선임연구원/Convergence(연)ATS그룹(hendry.hendry" w:date="2011-11-16T17:28:00Z">
        <w:r>
          <w:rPr>
            <w:noProof/>
            <w:szCs w:val="22"/>
            <w:lang w:eastAsia="ko-KR"/>
          </w:rPr>
          <w:drawing>
            <wp:inline distT="0" distB="0" distL="0" distR="0">
              <wp:extent cx="5943600" cy="1541145"/>
              <wp:effectExtent l="19050" t="0" r="0" b="0"/>
              <wp:docPr id="1" name="개체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776864" cy="2016224"/>
                        <a:chOff x="467544" y="692696"/>
                        <a:chExt cx="7776864" cy="2016224"/>
                      </a:xfrm>
                    </a:grpSpPr>
                    <a:grpSp>
                      <a:nvGrpSpPr>
                        <a:cNvPr id="121" name="그룹 120"/>
                        <a:cNvGrpSpPr/>
                      </a:nvGrpSpPr>
                      <a:grpSpPr>
                        <a:xfrm>
                          <a:off x="467544" y="692696"/>
                          <a:ext cx="7776864" cy="2016224"/>
                          <a:chOff x="467544" y="692696"/>
                          <a:chExt cx="7776864" cy="2016224"/>
                        </a:xfrm>
                      </a:grpSpPr>
                      <a:sp>
                        <a:nvSpPr>
                          <a:cNvPr id="4" name="순서도: 데이터 3"/>
                          <a:cNvSpPr/>
                        </a:nvSpPr>
                        <a:spPr>
                          <a:xfrm>
                            <a:off x="467544" y="105273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IDR</a:t>
                              </a:r>
                            </a:p>
                            <a:p>
                              <a:pPr algn="ctr"/>
                              <a:r>
                                <a:rPr lang="en-US" altLang="ko-KR" sz="1000" dirty="0" smtClean="0">
                                  <a:latin typeface="Times New Roman" pitchFamily="18" charset="0"/>
                                  <a:cs typeface="Times New Roman" pitchFamily="18" charset="0"/>
                                </a:rPr>
                                <a:t>0</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순서도: 데이터 4"/>
                          <a:cNvSpPr/>
                        </a:nvSpPr>
                        <a:spPr>
                          <a:xfrm>
                            <a:off x="5364088" y="105273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CRA</a:t>
                              </a:r>
                            </a:p>
                            <a:p>
                              <a:pPr algn="ctr"/>
                              <a:r>
                                <a:rPr lang="en-US" altLang="ko-KR" sz="1000" dirty="0" smtClean="0">
                                  <a:latin typeface="Times New Roman" pitchFamily="18" charset="0"/>
                                  <a:cs typeface="Times New Roman" pitchFamily="18" charset="0"/>
                                </a:rPr>
                                <a:t>32</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TextBox 6"/>
                          <a:cNvSpPr txBox="1"/>
                        </a:nvSpPr>
                        <a:spPr>
                          <a:xfrm>
                            <a:off x="1475656" y="1052736"/>
                            <a:ext cx="504056" cy="523220"/>
                          </a:xfrm>
                          <a:prstGeom prst="rect">
                            <a:avLst/>
                          </a:prstGeom>
                          <a:noFill/>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r>
                                <a:rPr lang="en-US" altLang="ko-KR" sz="2800" b="1" dirty="0" smtClean="0"/>
                                <a:t>…</a:t>
                              </a:r>
                              <a:endParaRPr lang="ko-KR" altLang="en-US" sz="2800" b="1" dirty="0"/>
                            </a:p>
                          </a:txBody>
                          <a:useSpRect/>
                        </a:txSp>
                      </a:sp>
                      <a:sp>
                        <a:nvSpPr>
                          <a:cNvPr id="13" name="순서도: 데이터 12"/>
                          <a:cNvSpPr/>
                        </a:nvSpPr>
                        <a:spPr>
                          <a:xfrm>
                            <a:off x="971600" y="105273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8</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TextBox 13"/>
                          <a:cNvSpPr txBox="1"/>
                        </a:nvSpPr>
                        <a:spPr>
                          <a:xfrm>
                            <a:off x="2483768" y="1052736"/>
                            <a:ext cx="504056" cy="523220"/>
                          </a:xfrm>
                          <a:prstGeom prst="rect">
                            <a:avLst/>
                          </a:prstGeom>
                          <a:noFill/>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r>
                                <a:rPr lang="en-US" altLang="ko-KR" sz="2800" b="1" dirty="0" smtClean="0"/>
                                <a:t>…</a:t>
                              </a:r>
                              <a:endParaRPr lang="ko-KR" altLang="en-US" sz="2800" b="1" dirty="0"/>
                            </a:p>
                          </a:txBody>
                          <a:useSpRect/>
                        </a:txSp>
                      </a:sp>
                      <a:sp>
                        <a:nvSpPr>
                          <a:cNvPr id="15" name="순서도: 데이터 14"/>
                          <a:cNvSpPr/>
                        </a:nvSpPr>
                        <a:spPr>
                          <a:xfrm>
                            <a:off x="1979712" y="105273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16</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순서도: 데이터 16"/>
                          <a:cNvSpPr/>
                        </a:nvSpPr>
                        <a:spPr>
                          <a:xfrm>
                            <a:off x="2987824" y="105273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24</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순서도: 데이터 17"/>
                          <a:cNvSpPr/>
                        </a:nvSpPr>
                        <a:spPr>
                          <a:xfrm>
                            <a:off x="3491880" y="105273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20</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TextBox 19"/>
                          <a:cNvSpPr txBox="1"/>
                        </a:nvSpPr>
                        <a:spPr>
                          <a:xfrm>
                            <a:off x="4572000" y="1052736"/>
                            <a:ext cx="504056" cy="523220"/>
                          </a:xfrm>
                          <a:prstGeom prst="rect">
                            <a:avLst/>
                          </a:prstGeom>
                          <a:noFill/>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r>
                                <a:rPr lang="en-US" altLang="ko-KR" sz="2800" b="1" dirty="0" smtClean="0"/>
                                <a:t>…</a:t>
                              </a:r>
                              <a:endParaRPr lang="ko-KR" altLang="en-US" sz="2800" b="1" dirty="0"/>
                            </a:p>
                          </a:txBody>
                          <a:useSpRect/>
                        </a:txSp>
                      </a:sp>
                      <a:sp>
                        <a:nvSpPr>
                          <a:cNvPr id="21" name="순서도: 데이터 20"/>
                          <a:cNvSpPr/>
                        </a:nvSpPr>
                        <a:spPr>
                          <a:xfrm>
                            <a:off x="4211960" y="105273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22</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순서도: 데이터 21"/>
                          <a:cNvSpPr/>
                        </a:nvSpPr>
                        <a:spPr>
                          <a:xfrm>
                            <a:off x="3851920" y="105273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18</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순서도: 데이터 24"/>
                          <a:cNvSpPr/>
                        </a:nvSpPr>
                        <a:spPr>
                          <a:xfrm>
                            <a:off x="5004048" y="105273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23</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순서도: 데이터 25"/>
                          <a:cNvSpPr/>
                        </a:nvSpPr>
                        <a:spPr>
                          <a:xfrm>
                            <a:off x="7740352" y="105273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40</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순서도: 데이터 26"/>
                          <a:cNvSpPr/>
                        </a:nvSpPr>
                        <a:spPr>
                          <a:xfrm>
                            <a:off x="5868144" y="105273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28</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TextBox 27"/>
                          <a:cNvSpPr txBox="1"/>
                        </a:nvSpPr>
                        <a:spPr>
                          <a:xfrm>
                            <a:off x="6948264" y="1052736"/>
                            <a:ext cx="504056" cy="523220"/>
                          </a:xfrm>
                          <a:prstGeom prst="rect">
                            <a:avLst/>
                          </a:prstGeom>
                          <a:noFill/>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r>
                                <a:rPr lang="en-US" altLang="ko-KR" sz="2800" b="1" dirty="0" smtClean="0"/>
                                <a:t>…</a:t>
                              </a:r>
                              <a:endParaRPr lang="ko-KR" altLang="en-US" sz="2800" b="1" dirty="0"/>
                            </a:p>
                          </a:txBody>
                          <a:useSpRect/>
                        </a:txSp>
                      </a:sp>
                      <a:sp>
                        <a:nvSpPr>
                          <a:cNvPr id="29" name="순서도: 데이터 28"/>
                          <a:cNvSpPr/>
                        </a:nvSpPr>
                        <a:spPr>
                          <a:xfrm>
                            <a:off x="6588224" y="105273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30</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순서도: 데이터 29"/>
                          <a:cNvSpPr/>
                        </a:nvSpPr>
                        <a:spPr>
                          <a:xfrm>
                            <a:off x="6228184" y="105273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26</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순서도: 데이터 30"/>
                          <a:cNvSpPr/>
                        </a:nvSpPr>
                        <a:spPr>
                          <a:xfrm>
                            <a:off x="7380312" y="105273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31</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4" name="직선 연결선 33"/>
                          <a:cNvCxnSpPr>
                            <a:stCxn id="27" idx="0"/>
                          </a:cNvCxnSpPr>
                        </a:nvCxnSpPr>
                        <a:spPr>
                          <a:xfrm flipV="1">
                            <a:off x="6084168" y="836712"/>
                            <a:ext cx="0" cy="216024"/>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35" name="직선 연결선 34"/>
                          <a:cNvCxnSpPr/>
                        </a:nvCxnSpPr>
                        <a:spPr>
                          <a:xfrm>
                            <a:off x="4499992" y="836712"/>
                            <a:ext cx="1584176" cy="0"/>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40" name="직선 화살표 연결선 39"/>
                          <a:cNvCxnSpPr/>
                        </a:nvCxnSpPr>
                        <a:spPr>
                          <a:xfrm>
                            <a:off x="4499992" y="836712"/>
                            <a:ext cx="0" cy="216024"/>
                          </a:xfrm>
                          <a:prstGeom prst="straightConnector1">
                            <a:avLst/>
                          </a:prstGeom>
                          <a:ln w="19050">
                            <a:solidFill>
                              <a:srgbClr val="FF0000"/>
                            </a:solidFill>
                            <a:headEnd type="none"/>
                            <a:tailEnd type="triangle"/>
                          </a:ln>
                        </a:spPr>
                        <a:style>
                          <a:lnRef idx="1">
                            <a:schemeClr val="accent1"/>
                          </a:lnRef>
                          <a:fillRef idx="0">
                            <a:schemeClr val="accent1"/>
                          </a:fillRef>
                          <a:effectRef idx="0">
                            <a:schemeClr val="accent1"/>
                          </a:effectRef>
                          <a:fontRef idx="minor">
                            <a:schemeClr val="tx1"/>
                          </a:fontRef>
                        </a:style>
                      </a:cxnSp>
                      <a:cxnSp>
                        <a:nvCxnSpPr>
                          <a:cNvPr id="43" name="직선 연결선 42"/>
                          <a:cNvCxnSpPr>
                            <a:stCxn id="30" idx="0"/>
                          </a:cNvCxnSpPr>
                        </a:nvCxnSpPr>
                        <a:spPr>
                          <a:xfrm flipV="1">
                            <a:off x="6444208" y="764704"/>
                            <a:ext cx="0" cy="288032"/>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44" name="직선 연결선 43"/>
                          <a:cNvCxnSpPr/>
                        </a:nvCxnSpPr>
                        <a:spPr>
                          <a:xfrm>
                            <a:off x="4427984" y="764704"/>
                            <a:ext cx="2016224" cy="0"/>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45" name="직선 화살표 연결선 44"/>
                          <a:cNvCxnSpPr/>
                        </a:nvCxnSpPr>
                        <a:spPr>
                          <a:xfrm>
                            <a:off x="4427984" y="764704"/>
                            <a:ext cx="0" cy="288032"/>
                          </a:xfrm>
                          <a:prstGeom prst="straightConnector1">
                            <a:avLst/>
                          </a:prstGeom>
                          <a:ln w="19050">
                            <a:solidFill>
                              <a:srgbClr val="FF0000"/>
                            </a:solidFill>
                            <a:headEnd type="none"/>
                            <a:tailEnd type="triangle"/>
                          </a:ln>
                        </a:spPr>
                        <a:style>
                          <a:lnRef idx="1">
                            <a:schemeClr val="accent1"/>
                          </a:lnRef>
                          <a:fillRef idx="0">
                            <a:schemeClr val="accent1"/>
                          </a:fillRef>
                          <a:effectRef idx="0">
                            <a:schemeClr val="accent1"/>
                          </a:effectRef>
                          <a:fontRef idx="minor">
                            <a:schemeClr val="tx1"/>
                          </a:fontRef>
                        </a:style>
                      </a:cxnSp>
                      <a:cxnSp>
                        <a:nvCxnSpPr>
                          <a:cNvPr id="50" name="직선 연결선 49"/>
                          <a:cNvCxnSpPr>
                            <a:stCxn id="29" idx="0"/>
                          </a:cNvCxnSpPr>
                        </a:nvCxnSpPr>
                        <a:spPr>
                          <a:xfrm flipV="1">
                            <a:off x="6804248" y="692696"/>
                            <a:ext cx="0" cy="360040"/>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51" name="직선 연결선 50"/>
                          <a:cNvCxnSpPr/>
                        </a:nvCxnSpPr>
                        <a:spPr>
                          <a:xfrm>
                            <a:off x="4355976" y="692696"/>
                            <a:ext cx="2448272" cy="0"/>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53" name="직선 화살표 연결선 52"/>
                          <a:cNvCxnSpPr/>
                        </a:nvCxnSpPr>
                        <a:spPr>
                          <a:xfrm>
                            <a:off x="4355976" y="692696"/>
                            <a:ext cx="0" cy="360040"/>
                          </a:xfrm>
                          <a:prstGeom prst="straightConnector1">
                            <a:avLst/>
                          </a:prstGeom>
                          <a:ln w="19050">
                            <a:solidFill>
                              <a:srgbClr val="FF0000"/>
                            </a:solidFill>
                            <a:headEnd type="none"/>
                            <a:tailEnd type="triangle"/>
                          </a:ln>
                        </a:spPr>
                        <a:style>
                          <a:lnRef idx="1">
                            <a:schemeClr val="accent1"/>
                          </a:lnRef>
                          <a:fillRef idx="0">
                            <a:schemeClr val="accent1"/>
                          </a:fillRef>
                          <a:effectRef idx="0">
                            <a:schemeClr val="accent1"/>
                          </a:effectRef>
                          <a:fontRef idx="minor">
                            <a:schemeClr val="tx1"/>
                          </a:fontRef>
                        </a:style>
                      </a:cxnSp>
                      <a:sp>
                        <a:nvSpPr>
                          <a:cNvPr id="56" name="오른쪽 화살표 55"/>
                          <a:cNvSpPr/>
                        </a:nvSpPr>
                        <a:spPr>
                          <a:xfrm>
                            <a:off x="1547664" y="1772816"/>
                            <a:ext cx="5544616" cy="936104"/>
                          </a:xfrm>
                          <a:prstGeom prst="rightArrow">
                            <a:avLst>
                              <a:gd name="adj1" fmla="val 50000"/>
                              <a:gd name="adj2" fmla="val 39895"/>
                            </a:avLst>
                          </a:prstGeom>
                          <a:solidFill>
                            <a:schemeClr val="bg1">
                              <a:lumMod val="65000"/>
                            </a:schemeClr>
                          </a:solidFill>
                          <a:ln>
                            <a:solidFill>
                              <a:schemeClr val="bg1">
                                <a:lumMod val="65000"/>
                              </a:schemeClr>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b="1" i="1" dirty="0" smtClean="0">
                                  <a:solidFill>
                                    <a:schemeClr val="tx1"/>
                                  </a:solidFill>
                                  <a:latin typeface="Times New Roman" pitchFamily="18" charset="0"/>
                                  <a:cs typeface="Times New Roman" pitchFamily="18" charset="0"/>
                                </a:rPr>
                                <a:t>Normal Decoding / Play</a:t>
                              </a:r>
                              <a:endParaRPr lang="ko-KR" altLang="en-US" b="1" i="1"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직사각형 84"/>
                          <a:cNvSpPr/>
                        </a:nvSpPr>
                        <a:spPr>
                          <a:xfrm>
                            <a:off x="5724128" y="908720"/>
                            <a:ext cx="2160240" cy="864096"/>
                          </a:xfrm>
                          <a:prstGeom prst="rect">
                            <a:avLst/>
                          </a:prstGeom>
                          <a:solidFill>
                            <a:srgbClr val="FFC000">
                              <a:alpha val="40000"/>
                            </a:srgbClr>
                          </a:solidFill>
                          <a:ln>
                            <a:solidFill>
                              <a:srgbClr val="FFC000"/>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TextBox 85"/>
                          <a:cNvSpPr txBox="1"/>
                        </a:nvSpPr>
                        <a:spPr>
                          <a:xfrm>
                            <a:off x="6588224" y="1556792"/>
                            <a:ext cx="1296144" cy="276999"/>
                          </a:xfrm>
                          <a:prstGeom prst="rect">
                            <a:avLst/>
                          </a:prstGeom>
                          <a:noFill/>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pPr algn="r"/>
                              <a:r>
                                <a:rPr lang="en-US" altLang="ko-KR" sz="1200" i="1" dirty="0" smtClean="0">
                                  <a:latin typeface="Times New Roman" pitchFamily="18" charset="0"/>
                                  <a:cs typeface="Times New Roman" pitchFamily="18" charset="0"/>
                                </a:rPr>
                                <a:t>Leading Pictures</a:t>
                              </a:r>
                              <a:endParaRPr lang="ko-KR" altLang="en-US" sz="1200" i="1" dirty="0">
                                <a:latin typeface="Times New Roman" pitchFamily="18" charset="0"/>
                                <a:cs typeface="Times New Roman" pitchFamily="18" charset="0"/>
                              </a:endParaRPr>
                            </a:p>
                          </a:txBody>
                          <a:useSpRect/>
                        </a:txSp>
                      </a:sp>
                    </a:grpSp>
                  </lc:lockedCanvas>
                </a:graphicData>
              </a:graphic>
            </wp:inline>
          </w:drawing>
        </w:r>
      </w:ins>
    </w:p>
    <w:p w:rsidR="004F0F90" w:rsidRDefault="004F0F90" w:rsidP="004F0F90">
      <w:pPr>
        <w:pStyle w:val="aa"/>
        <w:numPr>
          <w:ilvl w:val="0"/>
          <w:numId w:val="21"/>
        </w:numPr>
        <w:ind w:leftChars="0"/>
        <w:jc w:val="center"/>
        <w:rPr>
          <w:ins w:id="5" w:author="HendryHendry/선임연구원/Convergence(연)ATS그룹(hendry.hendry" w:date="2011-11-16T17:28:00Z"/>
          <w:szCs w:val="22"/>
          <w:lang w:eastAsia="ko-KR"/>
        </w:rPr>
      </w:pPr>
      <w:ins w:id="6" w:author="HendryHendry/선임연구원/Convergence(연)ATS그룹(hendry.hendry" w:date="2011-11-16T17:28:00Z">
        <w:r>
          <w:rPr>
            <w:rFonts w:hint="eastAsia"/>
            <w:szCs w:val="22"/>
            <w:lang w:eastAsia="ko-KR"/>
          </w:rPr>
          <w:t>Buffer condition when normal play</w:t>
        </w:r>
      </w:ins>
    </w:p>
    <w:p w:rsidR="004F0F90" w:rsidRDefault="004F0F90" w:rsidP="004F0F90">
      <w:pPr>
        <w:jc w:val="center"/>
        <w:rPr>
          <w:ins w:id="7" w:author="HendryHendry/선임연구원/Convergence(연)ATS그룹(hendry.hendry" w:date="2011-11-16T17:28:00Z"/>
          <w:szCs w:val="22"/>
          <w:lang w:eastAsia="ko-KR"/>
        </w:rPr>
      </w:pPr>
    </w:p>
    <w:p w:rsidR="004F0F90" w:rsidRPr="007F77A6" w:rsidRDefault="00AA6589" w:rsidP="004F0F90">
      <w:pPr>
        <w:jc w:val="center"/>
        <w:rPr>
          <w:ins w:id="8" w:author="HendryHendry/선임연구원/Convergence(연)ATS그룹(hendry.hendry" w:date="2011-11-16T17:28:00Z"/>
          <w:szCs w:val="22"/>
          <w:lang w:eastAsia="ko-KR"/>
        </w:rPr>
      </w:pPr>
      <w:ins w:id="9" w:author="HendryHendry/선임연구원/Convergence(연)ATS그룹(hendry.hendry" w:date="2011-11-16T17:28:00Z">
        <w:r>
          <w:rPr>
            <w:noProof/>
            <w:szCs w:val="22"/>
            <w:lang w:eastAsia="ko-KR"/>
          </w:rPr>
          <w:lastRenderedPageBreak/>
          <w:drawing>
            <wp:inline distT="0" distB="0" distL="0" distR="0">
              <wp:extent cx="5943600" cy="2091055"/>
              <wp:effectExtent l="19050" t="0" r="0" b="0"/>
              <wp:docPr id="2" name="개체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776864" cy="2736304"/>
                        <a:chOff x="467544" y="3573016"/>
                        <a:chExt cx="7776864" cy="2736304"/>
                      </a:xfrm>
                    </a:grpSpPr>
                    <a:grpSp>
                      <a:nvGrpSpPr>
                        <a:cNvPr id="122" name="그룹 121"/>
                        <a:cNvGrpSpPr/>
                      </a:nvGrpSpPr>
                      <a:grpSpPr>
                        <a:xfrm>
                          <a:off x="467544" y="3573016"/>
                          <a:ext cx="7776864" cy="2736304"/>
                          <a:chOff x="467544" y="3573016"/>
                          <a:chExt cx="7776864" cy="2736304"/>
                        </a:xfrm>
                      </a:grpSpPr>
                      <a:sp>
                        <a:nvSpPr>
                          <a:cNvPr id="87" name="순서도: 데이터 86"/>
                          <a:cNvSpPr/>
                        </a:nvSpPr>
                        <a:spPr>
                          <a:xfrm>
                            <a:off x="467544" y="393305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IDR</a:t>
                              </a:r>
                            </a:p>
                            <a:p>
                              <a:pPr algn="ctr"/>
                              <a:r>
                                <a:rPr lang="en-US" altLang="ko-KR" sz="1000" dirty="0" smtClean="0">
                                  <a:latin typeface="Times New Roman" pitchFamily="18" charset="0"/>
                                  <a:cs typeface="Times New Roman" pitchFamily="18" charset="0"/>
                                </a:rPr>
                                <a:t>0</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순서도: 데이터 87"/>
                          <a:cNvSpPr/>
                        </a:nvSpPr>
                        <a:spPr>
                          <a:xfrm>
                            <a:off x="5364088" y="393305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CRA</a:t>
                              </a:r>
                            </a:p>
                            <a:p>
                              <a:pPr algn="ctr"/>
                              <a:r>
                                <a:rPr lang="en-US" altLang="ko-KR" sz="1000" dirty="0" smtClean="0">
                                  <a:latin typeface="Times New Roman" pitchFamily="18" charset="0"/>
                                  <a:cs typeface="Times New Roman" pitchFamily="18" charset="0"/>
                                </a:rPr>
                                <a:t>32</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9" name="TextBox 88"/>
                          <a:cNvSpPr txBox="1"/>
                        </a:nvSpPr>
                        <a:spPr>
                          <a:xfrm>
                            <a:off x="1475656" y="3933056"/>
                            <a:ext cx="504056" cy="523220"/>
                          </a:xfrm>
                          <a:prstGeom prst="rect">
                            <a:avLst/>
                          </a:prstGeom>
                          <a:noFill/>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r>
                                <a:rPr lang="en-US" altLang="ko-KR" sz="2800" b="1" dirty="0" smtClean="0"/>
                                <a:t>…</a:t>
                              </a:r>
                              <a:endParaRPr lang="ko-KR" altLang="en-US" sz="2800" b="1" dirty="0"/>
                            </a:p>
                          </a:txBody>
                          <a:useSpRect/>
                        </a:txSp>
                      </a:sp>
                      <a:sp>
                        <a:nvSpPr>
                          <a:cNvPr id="90" name="순서도: 데이터 89"/>
                          <a:cNvSpPr/>
                        </a:nvSpPr>
                        <a:spPr>
                          <a:xfrm>
                            <a:off x="971600" y="393305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8</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1" name="TextBox 90"/>
                          <a:cNvSpPr txBox="1"/>
                        </a:nvSpPr>
                        <a:spPr>
                          <a:xfrm>
                            <a:off x="2483768" y="3933056"/>
                            <a:ext cx="504056" cy="523220"/>
                          </a:xfrm>
                          <a:prstGeom prst="rect">
                            <a:avLst/>
                          </a:prstGeom>
                          <a:noFill/>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r>
                                <a:rPr lang="en-US" altLang="ko-KR" sz="2800" b="1" dirty="0" smtClean="0"/>
                                <a:t>…</a:t>
                              </a:r>
                              <a:endParaRPr lang="ko-KR" altLang="en-US" sz="2800" b="1" dirty="0"/>
                            </a:p>
                          </a:txBody>
                          <a:useSpRect/>
                        </a:txSp>
                      </a:sp>
                      <a:sp>
                        <a:nvSpPr>
                          <a:cNvPr id="92" name="순서도: 데이터 91"/>
                          <a:cNvSpPr/>
                        </a:nvSpPr>
                        <a:spPr>
                          <a:xfrm>
                            <a:off x="1979712" y="393305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16</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3" name="순서도: 데이터 92"/>
                          <a:cNvSpPr/>
                        </a:nvSpPr>
                        <a:spPr>
                          <a:xfrm>
                            <a:off x="2987824" y="393305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24</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9" name="순서도: 데이터 98"/>
                          <a:cNvSpPr/>
                        </a:nvSpPr>
                        <a:spPr>
                          <a:xfrm>
                            <a:off x="7740352" y="3933056"/>
                            <a:ext cx="504056" cy="504056"/>
                          </a:xfrm>
                          <a:prstGeom prst="flowChartInputOutput">
                            <a:avLst/>
                          </a:prstGeom>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40</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00" name="순서도: 데이터 99"/>
                          <a:cNvSpPr/>
                        </a:nvSpPr>
                        <a:spPr>
                          <a:xfrm>
                            <a:off x="5868144" y="393305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28</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01" name="TextBox 100"/>
                          <a:cNvSpPr txBox="1"/>
                        </a:nvSpPr>
                        <a:spPr>
                          <a:xfrm>
                            <a:off x="6948264" y="3933056"/>
                            <a:ext cx="504056" cy="523220"/>
                          </a:xfrm>
                          <a:prstGeom prst="rect">
                            <a:avLst/>
                          </a:prstGeom>
                          <a:noFill/>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r>
                                <a:rPr lang="en-US" altLang="ko-KR" sz="2800" b="1" dirty="0" smtClean="0"/>
                                <a:t>…</a:t>
                              </a:r>
                              <a:endParaRPr lang="ko-KR" altLang="en-US" sz="2800" b="1" dirty="0"/>
                            </a:p>
                          </a:txBody>
                          <a:useSpRect/>
                        </a:txSp>
                      </a:sp>
                      <a:sp>
                        <a:nvSpPr>
                          <a:cNvPr id="102" name="순서도: 데이터 101"/>
                          <a:cNvSpPr/>
                        </a:nvSpPr>
                        <a:spPr>
                          <a:xfrm>
                            <a:off x="6588224" y="393305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30</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03" name="순서도: 데이터 102"/>
                          <a:cNvSpPr/>
                        </a:nvSpPr>
                        <a:spPr>
                          <a:xfrm>
                            <a:off x="6228184" y="393305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26</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04" name="순서도: 데이터 103"/>
                          <a:cNvSpPr/>
                        </a:nvSpPr>
                        <a:spPr>
                          <a:xfrm>
                            <a:off x="7380312" y="3933056"/>
                            <a:ext cx="360040" cy="504056"/>
                          </a:xfrm>
                          <a:prstGeom prst="flowChartInputOutput">
                            <a:avLst/>
                          </a:prstGeom>
                          <a:solidFill>
                            <a:srgbClr val="00B050"/>
                          </a:solidFill>
                          <a:ln w="12700">
                            <a:solidFill>
                              <a:schemeClr val="tx1"/>
                            </a:solidFill>
                          </a:ln>
                        </a:spPr>
                        <a:txSp>
                          <a:txBody>
                            <a:bodyPr lIns="0" tIns="0" rIns="0" bIns="0"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sz="1000" dirty="0" smtClean="0">
                                  <a:latin typeface="Times New Roman" pitchFamily="18" charset="0"/>
                                  <a:cs typeface="Times New Roman" pitchFamily="18" charset="0"/>
                                </a:rPr>
                                <a:t>b</a:t>
                              </a:r>
                            </a:p>
                            <a:p>
                              <a:pPr algn="ctr"/>
                              <a:r>
                                <a:rPr lang="en-US" altLang="ko-KR" sz="1000" dirty="0" smtClean="0">
                                  <a:latin typeface="Times New Roman" pitchFamily="18" charset="0"/>
                                  <a:cs typeface="Times New Roman" pitchFamily="18" charset="0"/>
                                </a:rPr>
                                <a:t>31</a:t>
                              </a:r>
                              <a:endParaRPr lang="ko-KR" altLang="en-US" sz="10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5" name="직선 연결선 104"/>
                          <a:cNvCxnSpPr>
                            <a:stCxn id="100" idx="0"/>
                          </a:cNvCxnSpPr>
                        </a:nvCxnSpPr>
                        <a:spPr>
                          <a:xfrm flipV="1">
                            <a:off x="6084168" y="3717032"/>
                            <a:ext cx="0" cy="216024"/>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106" name="직선 연결선 105"/>
                          <a:cNvCxnSpPr/>
                        </a:nvCxnSpPr>
                        <a:spPr>
                          <a:xfrm>
                            <a:off x="4499992" y="3717032"/>
                            <a:ext cx="1584176" cy="0"/>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107" name="직선 화살표 연결선 106"/>
                          <a:cNvCxnSpPr/>
                        </a:nvCxnSpPr>
                        <a:spPr>
                          <a:xfrm>
                            <a:off x="4499992" y="3717032"/>
                            <a:ext cx="0" cy="216024"/>
                          </a:xfrm>
                          <a:prstGeom prst="straightConnector1">
                            <a:avLst/>
                          </a:prstGeom>
                          <a:ln w="19050">
                            <a:solidFill>
                              <a:srgbClr val="FF0000"/>
                            </a:solidFill>
                            <a:headEnd type="none"/>
                            <a:tailEnd type="triangle"/>
                          </a:ln>
                        </a:spPr>
                        <a:style>
                          <a:lnRef idx="1">
                            <a:schemeClr val="accent1"/>
                          </a:lnRef>
                          <a:fillRef idx="0">
                            <a:schemeClr val="accent1"/>
                          </a:fillRef>
                          <a:effectRef idx="0">
                            <a:schemeClr val="accent1"/>
                          </a:effectRef>
                          <a:fontRef idx="minor">
                            <a:schemeClr val="tx1"/>
                          </a:fontRef>
                        </a:style>
                      </a:cxnSp>
                      <a:cxnSp>
                        <a:nvCxnSpPr>
                          <a:cNvPr id="108" name="직선 연결선 107"/>
                          <a:cNvCxnSpPr>
                            <a:stCxn id="103" idx="0"/>
                          </a:cNvCxnSpPr>
                        </a:nvCxnSpPr>
                        <a:spPr>
                          <a:xfrm flipV="1">
                            <a:off x="6444208" y="3645024"/>
                            <a:ext cx="0" cy="288032"/>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109" name="직선 연결선 108"/>
                          <a:cNvCxnSpPr/>
                        </a:nvCxnSpPr>
                        <a:spPr>
                          <a:xfrm>
                            <a:off x="4427984" y="3645024"/>
                            <a:ext cx="2016224" cy="0"/>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110" name="직선 화살표 연결선 109"/>
                          <a:cNvCxnSpPr/>
                        </a:nvCxnSpPr>
                        <a:spPr>
                          <a:xfrm>
                            <a:off x="4427984" y="3645024"/>
                            <a:ext cx="0" cy="288032"/>
                          </a:xfrm>
                          <a:prstGeom prst="straightConnector1">
                            <a:avLst/>
                          </a:prstGeom>
                          <a:ln w="19050">
                            <a:solidFill>
                              <a:srgbClr val="FF0000"/>
                            </a:solidFill>
                            <a:headEnd type="none"/>
                            <a:tailEnd type="triangle"/>
                          </a:ln>
                        </a:spPr>
                        <a:style>
                          <a:lnRef idx="1">
                            <a:schemeClr val="accent1"/>
                          </a:lnRef>
                          <a:fillRef idx="0">
                            <a:schemeClr val="accent1"/>
                          </a:fillRef>
                          <a:effectRef idx="0">
                            <a:schemeClr val="accent1"/>
                          </a:effectRef>
                          <a:fontRef idx="minor">
                            <a:schemeClr val="tx1"/>
                          </a:fontRef>
                        </a:style>
                      </a:cxnSp>
                      <a:cxnSp>
                        <a:nvCxnSpPr>
                          <a:cNvPr id="111" name="직선 연결선 110"/>
                          <a:cNvCxnSpPr>
                            <a:stCxn id="102" idx="0"/>
                          </a:cNvCxnSpPr>
                        </a:nvCxnSpPr>
                        <a:spPr>
                          <a:xfrm flipV="1">
                            <a:off x="6804248" y="3573016"/>
                            <a:ext cx="0" cy="360040"/>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112" name="직선 연결선 111"/>
                          <a:cNvCxnSpPr/>
                        </a:nvCxnSpPr>
                        <a:spPr>
                          <a:xfrm>
                            <a:off x="4355976" y="3573016"/>
                            <a:ext cx="2448272" cy="0"/>
                          </a:xfrm>
                          <a:prstGeom prst="line">
                            <a:avLst/>
                          </a:prstGeom>
                          <a:ln w="19050">
                            <a:solidFill>
                              <a:srgbClr val="FF0000"/>
                            </a:solidFill>
                            <a:headEnd type="none"/>
                            <a:tailEnd type="none"/>
                          </a:ln>
                        </a:spPr>
                        <a:style>
                          <a:lnRef idx="1">
                            <a:schemeClr val="accent1"/>
                          </a:lnRef>
                          <a:fillRef idx="0">
                            <a:schemeClr val="accent1"/>
                          </a:fillRef>
                          <a:effectRef idx="0">
                            <a:schemeClr val="accent1"/>
                          </a:effectRef>
                          <a:fontRef idx="minor">
                            <a:schemeClr val="tx1"/>
                          </a:fontRef>
                        </a:style>
                      </a:cxnSp>
                      <a:cxnSp>
                        <a:nvCxnSpPr>
                          <a:cNvPr id="113" name="직선 화살표 연결선 112"/>
                          <a:cNvCxnSpPr/>
                        </a:nvCxnSpPr>
                        <a:spPr>
                          <a:xfrm>
                            <a:off x="4355976" y="3573016"/>
                            <a:ext cx="0" cy="360040"/>
                          </a:xfrm>
                          <a:prstGeom prst="straightConnector1">
                            <a:avLst/>
                          </a:prstGeom>
                          <a:ln w="19050">
                            <a:solidFill>
                              <a:srgbClr val="FF0000"/>
                            </a:solidFill>
                            <a:headEnd type="none"/>
                            <a:tailEnd type="triangle"/>
                          </a:ln>
                        </a:spPr>
                        <a:style>
                          <a:lnRef idx="1">
                            <a:schemeClr val="accent1"/>
                          </a:lnRef>
                          <a:fillRef idx="0">
                            <a:schemeClr val="accent1"/>
                          </a:fillRef>
                          <a:effectRef idx="0">
                            <a:schemeClr val="accent1"/>
                          </a:effectRef>
                          <a:fontRef idx="minor">
                            <a:schemeClr val="tx1"/>
                          </a:fontRef>
                        </a:style>
                      </a:cxnSp>
                      <a:sp>
                        <a:nvSpPr>
                          <a:cNvPr id="114" name="오른쪽 화살표 113"/>
                          <a:cNvSpPr/>
                        </a:nvSpPr>
                        <a:spPr>
                          <a:xfrm>
                            <a:off x="1547664" y="5373216"/>
                            <a:ext cx="5544616" cy="936104"/>
                          </a:xfrm>
                          <a:prstGeom prst="rightArrow">
                            <a:avLst>
                              <a:gd name="adj1" fmla="val 50000"/>
                              <a:gd name="adj2" fmla="val 39895"/>
                            </a:avLst>
                          </a:prstGeom>
                          <a:solidFill>
                            <a:schemeClr val="bg1">
                              <a:lumMod val="65000"/>
                            </a:schemeClr>
                          </a:solidFill>
                          <a:ln>
                            <a:solidFill>
                              <a:schemeClr val="bg1">
                                <a:lumMod val="65000"/>
                              </a:schemeClr>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b="1" i="1" dirty="0" smtClean="0">
                                  <a:solidFill>
                                    <a:schemeClr val="tx1"/>
                                  </a:solidFill>
                                  <a:latin typeface="Times New Roman" pitchFamily="18" charset="0"/>
                                  <a:cs typeface="Times New Roman" pitchFamily="18" charset="0"/>
                                </a:rPr>
                                <a:t>Random access</a:t>
                              </a:r>
                              <a:endParaRPr lang="ko-KR" altLang="en-US" b="1" i="1"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5" name="직사각형 114"/>
                          <a:cNvSpPr/>
                        </a:nvSpPr>
                        <a:spPr>
                          <a:xfrm>
                            <a:off x="5724128" y="3789040"/>
                            <a:ext cx="2160240" cy="864096"/>
                          </a:xfrm>
                          <a:prstGeom prst="rect">
                            <a:avLst/>
                          </a:prstGeom>
                          <a:solidFill>
                            <a:srgbClr val="FFC000">
                              <a:alpha val="40000"/>
                            </a:srgbClr>
                          </a:solidFill>
                          <a:ln>
                            <a:solidFill>
                              <a:srgbClr val="FFC000"/>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16" name="TextBox 115"/>
                          <a:cNvSpPr txBox="1"/>
                        </a:nvSpPr>
                        <a:spPr>
                          <a:xfrm>
                            <a:off x="6588224" y="4437112"/>
                            <a:ext cx="1296144" cy="276999"/>
                          </a:xfrm>
                          <a:prstGeom prst="rect">
                            <a:avLst/>
                          </a:prstGeom>
                          <a:noFill/>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pPr algn="r"/>
                              <a:r>
                                <a:rPr lang="en-US" altLang="ko-KR" sz="1200" i="1" dirty="0" smtClean="0">
                                  <a:latin typeface="Times New Roman" pitchFamily="18" charset="0"/>
                                  <a:cs typeface="Times New Roman" pitchFamily="18" charset="0"/>
                                </a:rPr>
                                <a:t>Leading Pictures</a:t>
                              </a:r>
                              <a:endParaRPr lang="ko-KR" altLang="en-US" sz="1200" i="1" dirty="0">
                                <a:latin typeface="Times New Roman" pitchFamily="18" charset="0"/>
                                <a:cs typeface="Times New Roman" pitchFamily="18" charset="0"/>
                              </a:endParaRPr>
                            </a:p>
                          </a:txBody>
                          <a:useSpRect/>
                        </a:txSp>
                      </a:sp>
                      <a:sp>
                        <a:nvSpPr>
                          <a:cNvPr id="117" name="오른쪽 화살표 116"/>
                          <a:cNvSpPr/>
                        </a:nvSpPr>
                        <a:spPr>
                          <a:xfrm>
                            <a:off x="467544" y="4437112"/>
                            <a:ext cx="1944216" cy="936104"/>
                          </a:xfrm>
                          <a:prstGeom prst="rightArrow">
                            <a:avLst>
                              <a:gd name="adj1" fmla="val 50000"/>
                              <a:gd name="adj2" fmla="val 39895"/>
                            </a:avLst>
                          </a:prstGeom>
                          <a:solidFill>
                            <a:schemeClr val="bg1">
                              <a:lumMod val="65000"/>
                            </a:schemeClr>
                          </a:solidFill>
                          <a:ln>
                            <a:solidFill>
                              <a:schemeClr val="bg1">
                                <a:lumMod val="65000"/>
                              </a:schemeClr>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b="1" i="1" dirty="0" smtClean="0">
                                  <a:solidFill>
                                    <a:schemeClr val="tx1"/>
                                  </a:solidFill>
                                  <a:latin typeface="Times New Roman" pitchFamily="18" charset="0"/>
                                  <a:cs typeface="Times New Roman" pitchFamily="18" charset="0"/>
                                </a:rPr>
                                <a:t>Decode</a:t>
                              </a:r>
                              <a:endParaRPr lang="ko-KR" altLang="en-US" b="1" i="1"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8" name="오른쪽 화살표 117"/>
                          <a:cNvSpPr/>
                        </a:nvSpPr>
                        <a:spPr>
                          <a:xfrm>
                            <a:off x="2411760" y="4437112"/>
                            <a:ext cx="2880320" cy="936104"/>
                          </a:xfrm>
                          <a:prstGeom prst="rightArrow">
                            <a:avLst>
                              <a:gd name="adj1" fmla="val 50000"/>
                              <a:gd name="adj2" fmla="val 39895"/>
                            </a:avLst>
                          </a:prstGeom>
                          <a:solidFill>
                            <a:schemeClr val="bg1">
                              <a:lumMod val="85000"/>
                            </a:schemeClr>
                          </a:solidFill>
                          <a:ln w="31750">
                            <a:solidFill>
                              <a:schemeClr val="tx1"/>
                            </a:solidFill>
                            <a:prstDash val="sysDot"/>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b="1" i="1" dirty="0" smtClean="0">
                                  <a:solidFill>
                                    <a:schemeClr val="tx1"/>
                                  </a:solidFill>
                                  <a:latin typeface="Times New Roman" pitchFamily="18" charset="0"/>
                                  <a:cs typeface="Times New Roman" pitchFamily="18" charset="0"/>
                                </a:rPr>
                                <a:t>Skip</a:t>
                              </a:r>
                              <a:endParaRPr lang="ko-KR" altLang="en-US" b="1" i="1"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9" name="오른쪽 화살표 118"/>
                          <a:cNvSpPr/>
                        </a:nvSpPr>
                        <a:spPr>
                          <a:xfrm>
                            <a:off x="5364088" y="4437112"/>
                            <a:ext cx="1944216" cy="936104"/>
                          </a:xfrm>
                          <a:prstGeom prst="rightArrow">
                            <a:avLst>
                              <a:gd name="adj1" fmla="val 50000"/>
                              <a:gd name="adj2" fmla="val 39895"/>
                            </a:avLst>
                          </a:prstGeom>
                          <a:solidFill>
                            <a:schemeClr val="bg1">
                              <a:lumMod val="65000"/>
                            </a:schemeClr>
                          </a:solidFill>
                          <a:ln>
                            <a:solidFill>
                              <a:schemeClr val="bg1">
                                <a:lumMod val="65000"/>
                              </a:schemeClr>
                            </a:solidFill>
                          </a:ln>
                        </a:spPr>
                        <a:txSp>
                          <a:txBody>
                            <a:bodyPr rtlCol="0" anchor="ctr"/>
                            <a:lstStyle>
                              <a:defPPr>
                                <a:defRPr lang="ko-KR"/>
                              </a:defPPr>
                              <a:lvl1pPr marL="0" algn="l" defTabSz="914400" rtl="0" eaLnBrk="1" latinLnBrk="1" hangingPunct="1">
                                <a:defRPr sz="1800" kern="1200">
                                  <a:solidFill>
                                    <a:schemeClr val="lt1"/>
                                  </a:solidFill>
                                  <a:latin typeface="+mn-lt"/>
                                  <a:ea typeface="+mn-ea"/>
                                  <a:cs typeface="+mn-cs"/>
                                </a:defRPr>
                              </a:lvl1pPr>
                              <a:lvl2pPr marL="457200" algn="l" defTabSz="914400" rtl="0" eaLnBrk="1" latinLnBrk="1" hangingPunct="1">
                                <a:defRPr sz="1800" kern="1200">
                                  <a:solidFill>
                                    <a:schemeClr val="lt1"/>
                                  </a:solidFill>
                                  <a:latin typeface="+mn-lt"/>
                                  <a:ea typeface="+mn-ea"/>
                                  <a:cs typeface="+mn-cs"/>
                                </a:defRPr>
                              </a:lvl2pPr>
                              <a:lvl3pPr marL="914400" algn="l" defTabSz="914400" rtl="0" eaLnBrk="1" latinLnBrk="1" hangingPunct="1">
                                <a:defRPr sz="1800" kern="1200">
                                  <a:solidFill>
                                    <a:schemeClr val="lt1"/>
                                  </a:solidFill>
                                  <a:latin typeface="+mn-lt"/>
                                  <a:ea typeface="+mn-ea"/>
                                  <a:cs typeface="+mn-cs"/>
                                </a:defRPr>
                              </a:lvl3pPr>
                              <a:lvl4pPr marL="1371600" algn="l" defTabSz="914400" rtl="0" eaLnBrk="1" latinLnBrk="1" hangingPunct="1">
                                <a:defRPr sz="1800" kern="1200">
                                  <a:solidFill>
                                    <a:schemeClr val="lt1"/>
                                  </a:solidFill>
                                  <a:latin typeface="+mn-lt"/>
                                  <a:ea typeface="+mn-ea"/>
                                  <a:cs typeface="+mn-cs"/>
                                </a:defRPr>
                              </a:lvl4pPr>
                              <a:lvl5pPr marL="1828800" algn="l" defTabSz="914400" rtl="0" eaLnBrk="1" latinLnBrk="1" hangingPunct="1">
                                <a:defRPr sz="1800" kern="1200">
                                  <a:solidFill>
                                    <a:schemeClr val="lt1"/>
                                  </a:solidFill>
                                  <a:latin typeface="+mn-lt"/>
                                  <a:ea typeface="+mn-ea"/>
                                  <a:cs typeface="+mn-cs"/>
                                </a:defRPr>
                              </a:lvl5pPr>
                              <a:lvl6pPr marL="2286000" algn="l" defTabSz="914400" rtl="0" eaLnBrk="1" latinLnBrk="1" hangingPunct="1">
                                <a:defRPr sz="1800" kern="1200">
                                  <a:solidFill>
                                    <a:schemeClr val="lt1"/>
                                  </a:solidFill>
                                  <a:latin typeface="+mn-lt"/>
                                  <a:ea typeface="+mn-ea"/>
                                  <a:cs typeface="+mn-cs"/>
                                </a:defRPr>
                              </a:lvl6pPr>
                              <a:lvl7pPr marL="2743200" algn="l" defTabSz="914400" rtl="0" eaLnBrk="1" latinLnBrk="1" hangingPunct="1">
                                <a:defRPr sz="1800" kern="1200">
                                  <a:solidFill>
                                    <a:schemeClr val="lt1"/>
                                  </a:solidFill>
                                  <a:latin typeface="+mn-lt"/>
                                  <a:ea typeface="+mn-ea"/>
                                  <a:cs typeface="+mn-cs"/>
                                </a:defRPr>
                              </a:lvl7pPr>
                              <a:lvl8pPr marL="3200400" algn="l" defTabSz="914400" rtl="0" eaLnBrk="1" latinLnBrk="1" hangingPunct="1">
                                <a:defRPr sz="1800" kern="1200">
                                  <a:solidFill>
                                    <a:schemeClr val="lt1"/>
                                  </a:solidFill>
                                  <a:latin typeface="+mn-lt"/>
                                  <a:ea typeface="+mn-ea"/>
                                  <a:cs typeface="+mn-cs"/>
                                </a:defRPr>
                              </a:lvl8pPr>
                              <a:lvl9pPr marL="3657600" algn="l" defTabSz="914400" rtl="0" eaLnBrk="1" latinLnBrk="1" hangingPunct="1">
                                <a:defRPr sz="1800" kern="1200">
                                  <a:solidFill>
                                    <a:schemeClr val="lt1"/>
                                  </a:solidFill>
                                  <a:latin typeface="+mn-lt"/>
                                  <a:ea typeface="+mn-ea"/>
                                  <a:cs typeface="+mn-cs"/>
                                </a:defRPr>
                              </a:lvl9pPr>
                            </a:lstStyle>
                            <a:p>
                              <a:pPr algn="ctr"/>
                              <a:r>
                                <a:rPr lang="en-US" altLang="ko-KR" b="1" i="1" dirty="0" smtClean="0">
                                  <a:solidFill>
                                    <a:schemeClr val="tx1"/>
                                  </a:solidFill>
                                  <a:latin typeface="Times New Roman" pitchFamily="18" charset="0"/>
                                  <a:cs typeface="Times New Roman" pitchFamily="18" charset="0"/>
                                </a:rPr>
                                <a:t>Decode</a:t>
                              </a:r>
                              <a:endParaRPr lang="ko-KR" altLang="en-US" b="1" i="1"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0" name="TextBox 119"/>
                          <a:cNvSpPr txBox="1"/>
                        </a:nvSpPr>
                        <a:spPr>
                          <a:xfrm>
                            <a:off x="3491880" y="3975447"/>
                            <a:ext cx="1872208" cy="461665"/>
                          </a:xfrm>
                          <a:prstGeom prst="rect">
                            <a:avLst/>
                          </a:prstGeom>
                          <a:noFill/>
                          <a:ln w="12700">
                            <a:solidFill>
                              <a:srgbClr val="FF0000"/>
                            </a:solidFill>
                            <a:prstDash val="dash"/>
                          </a:ln>
                        </a:spPr>
                        <a:txSp>
                          <a:txBody>
                            <a:bodyPr wrap="square" rtlCol="0">
                              <a:spAutoFit/>
                            </a:bodyPr>
                            <a:lstStyle>
                              <a:defPPr>
                                <a:defRPr lang="ko-KR"/>
                              </a:defPPr>
                              <a:lvl1pPr marL="0" algn="l" defTabSz="914400" rtl="0" eaLnBrk="1" latinLnBrk="1" hangingPunct="1">
                                <a:defRPr sz="1800" kern="1200">
                                  <a:solidFill>
                                    <a:schemeClr val="tx1"/>
                                  </a:solidFill>
                                  <a:latin typeface="+mn-lt"/>
                                  <a:ea typeface="+mn-ea"/>
                                  <a:cs typeface="+mn-cs"/>
                                </a:defRPr>
                              </a:lvl1pPr>
                              <a:lvl2pPr marL="457200" algn="l" defTabSz="914400" rtl="0" eaLnBrk="1" latinLnBrk="1" hangingPunct="1">
                                <a:defRPr sz="1800" kern="1200">
                                  <a:solidFill>
                                    <a:schemeClr val="tx1"/>
                                  </a:solidFill>
                                  <a:latin typeface="+mn-lt"/>
                                  <a:ea typeface="+mn-ea"/>
                                  <a:cs typeface="+mn-cs"/>
                                </a:defRPr>
                              </a:lvl2pPr>
                              <a:lvl3pPr marL="914400" algn="l" defTabSz="914400" rtl="0" eaLnBrk="1" latinLnBrk="1" hangingPunct="1">
                                <a:defRPr sz="1800" kern="1200">
                                  <a:solidFill>
                                    <a:schemeClr val="tx1"/>
                                  </a:solidFill>
                                  <a:latin typeface="+mn-lt"/>
                                  <a:ea typeface="+mn-ea"/>
                                  <a:cs typeface="+mn-cs"/>
                                </a:defRPr>
                              </a:lvl3pPr>
                              <a:lvl4pPr marL="1371600" algn="l" defTabSz="914400" rtl="0" eaLnBrk="1" latinLnBrk="1" hangingPunct="1">
                                <a:defRPr sz="1800" kern="1200">
                                  <a:solidFill>
                                    <a:schemeClr val="tx1"/>
                                  </a:solidFill>
                                  <a:latin typeface="+mn-lt"/>
                                  <a:ea typeface="+mn-ea"/>
                                  <a:cs typeface="+mn-cs"/>
                                </a:defRPr>
                              </a:lvl4pPr>
                              <a:lvl5pPr marL="1828800" algn="l" defTabSz="914400" rtl="0" eaLnBrk="1" latinLnBrk="1" hangingPunct="1">
                                <a:defRPr sz="1800" kern="1200">
                                  <a:solidFill>
                                    <a:schemeClr val="tx1"/>
                                  </a:solidFill>
                                  <a:latin typeface="+mn-lt"/>
                                  <a:ea typeface="+mn-ea"/>
                                  <a:cs typeface="+mn-cs"/>
                                </a:defRPr>
                              </a:lvl5pPr>
                              <a:lvl6pPr marL="2286000" algn="l" defTabSz="914400" rtl="0" eaLnBrk="1" latinLnBrk="1" hangingPunct="1">
                                <a:defRPr sz="1800" kern="1200">
                                  <a:solidFill>
                                    <a:schemeClr val="tx1"/>
                                  </a:solidFill>
                                  <a:latin typeface="+mn-lt"/>
                                  <a:ea typeface="+mn-ea"/>
                                  <a:cs typeface="+mn-cs"/>
                                </a:defRPr>
                              </a:lvl6pPr>
                              <a:lvl7pPr marL="2743200" algn="l" defTabSz="914400" rtl="0" eaLnBrk="1" latinLnBrk="1" hangingPunct="1">
                                <a:defRPr sz="1800" kern="1200">
                                  <a:solidFill>
                                    <a:schemeClr val="tx1"/>
                                  </a:solidFill>
                                  <a:latin typeface="+mn-lt"/>
                                  <a:ea typeface="+mn-ea"/>
                                  <a:cs typeface="+mn-cs"/>
                                </a:defRPr>
                              </a:lvl7pPr>
                              <a:lvl8pPr marL="3200400" algn="l" defTabSz="914400" rtl="0" eaLnBrk="1" latinLnBrk="1" hangingPunct="1">
                                <a:defRPr sz="1800" kern="1200">
                                  <a:solidFill>
                                    <a:schemeClr val="tx1"/>
                                  </a:solidFill>
                                  <a:latin typeface="+mn-lt"/>
                                  <a:ea typeface="+mn-ea"/>
                                  <a:cs typeface="+mn-cs"/>
                                </a:defRPr>
                              </a:lvl8pPr>
                              <a:lvl9pPr marL="3657600" algn="l" defTabSz="914400" rtl="0" eaLnBrk="1" latinLnBrk="1" hangingPunct="1">
                                <a:defRPr sz="1800" kern="1200">
                                  <a:solidFill>
                                    <a:schemeClr val="tx1"/>
                                  </a:solidFill>
                                  <a:latin typeface="+mn-lt"/>
                                  <a:ea typeface="+mn-ea"/>
                                  <a:cs typeface="+mn-cs"/>
                                </a:defRPr>
                              </a:lvl9pPr>
                            </a:lstStyle>
                            <a:p>
                              <a:pPr algn="ctr"/>
                              <a:r>
                                <a:rPr lang="en-US" altLang="ko-KR" sz="1200" b="1" dirty="0" smtClean="0">
                                  <a:latin typeface="Times New Roman" pitchFamily="18" charset="0"/>
                                  <a:cs typeface="Times New Roman" pitchFamily="18" charset="0"/>
                                </a:rPr>
                                <a:t>Not decoded</a:t>
                              </a:r>
                            </a:p>
                            <a:p>
                              <a:pPr algn="ctr"/>
                              <a:r>
                                <a:rPr lang="en-US" altLang="ko-KR" sz="1200" b="1" i="1" dirty="0" smtClean="0">
                                  <a:latin typeface="Times New Roman" pitchFamily="18" charset="0"/>
                                  <a:cs typeface="Times New Roman" pitchFamily="18" charset="0"/>
                                </a:rPr>
                                <a:t>Not available in buffer</a:t>
                              </a:r>
                              <a:endParaRPr lang="ko-KR" altLang="en-US" sz="1200" b="1" i="1" dirty="0">
                                <a:latin typeface="Times New Roman" pitchFamily="18" charset="0"/>
                                <a:cs typeface="Times New Roman" pitchFamily="18" charset="0"/>
                              </a:endParaRPr>
                            </a:p>
                          </a:txBody>
                          <a:useSpRect/>
                        </a:txSp>
                      </a:sp>
                    </a:grpSp>
                  </lc:lockedCanvas>
                </a:graphicData>
              </a:graphic>
            </wp:inline>
          </w:drawing>
        </w:r>
      </w:ins>
    </w:p>
    <w:p w:rsidR="004F0F90" w:rsidRDefault="004F0F90" w:rsidP="004F0F90">
      <w:pPr>
        <w:pStyle w:val="aa"/>
        <w:numPr>
          <w:ilvl w:val="0"/>
          <w:numId w:val="21"/>
        </w:numPr>
        <w:ind w:leftChars="0"/>
        <w:jc w:val="center"/>
        <w:rPr>
          <w:ins w:id="10" w:author="HendryHendry/선임연구원/Convergence(연)ATS그룹(hendry.hendry" w:date="2011-11-16T17:28:00Z"/>
          <w:szCs w:val="22"/>
          <w:lang w:eastAsia="ko-KR"/>
        </w:rPr>
      </w:pPr>
      <w:ins w:id="11" w:author="HendryHendry/선임연구원/Convergence(연)ATS그룹(hendry.hendry" w:date="2011-11-16T17:28:00Z">
        <w:r>
          <w:rPr>
            <w:rFonts w:hint="eastAsia"/>
            <w:szCs w:val="22"/>
            <w:lang w:eastAsia="ko-KR"/>
          </w:rPr>
          <w:t>Buffer condition when random access occurs</w:t>
        </w:r>
      </w:ins>
    </w:p>
    <w:p w:rsidR="00615C71" w:rsidRDefault="004F0F90" w:rsidP="00615C71">
      <w:pPr>
        <w:jc w:val="center"/>
        <w:rPr>
          <w:ins w:id="12" w:author="HendryHendry/선임연구원/Convergence(연)ATS그룹(hendry.hendry" w:date="2011-11-16T17:28:00Z"/>
          <w:szCs w:val="22"/>
          <w:lang w:eastAsia="ko-KR"/>
        </w:rPr>
        <w:pPrChange w:id="13" w:author="HendryHendry/선임연구원/Convergence(연)ATS그룹(hendry.hendry" w:date="2011-11-16T17:28:00Z">
          <w:pPr>
            <w:pStyle w:val="aa"/>
            <w:numPr>
              <w:numId w:val="21"/>
            </w:numPr>
            <w:ind w:leftChars="0" w:left="760" w:hanging="360"/>
            <w:jc w:val="center"/>
          </w:pPr>
        </w:pPrChange>
      </w:pPr>
      <w:ins w:id="14" w:author="HendryHendry/선임연구원/Convergence(연)ATS그룹(hendry.hendry" w:date="2011-11-16T17:28:00Z">
        <w:r>
          <w:rPr>
            <w:rFonts w:hint="eastAsia"/>
            <w:szCs w:val="22"/>
            <w:lang w:eastAsia="ko-KR"/>
          </w:rPr>
          <w:t xml:space="preserve">Figure 1 </w:t>
        </w:r>
        <w:r>
          <w:rPr>
            <w:szCs w:val="22"/>
            <w:lang w:eastAsia="ko-KR"/>
          </w:rPr>
          <w:t>–</w:t>
        </w:r>
        <w:r>
          <w:rPr>
            <w:rFonts w:hint="eastAsia"/>
            <w:szCs w:val="22"/>
            <w:lang w:eastAsia="ko-KR"/>
          </w:rPr>
          <w:t xml:space="preserve"> Problem with decoding leading pictures when random access occurs</w:t>
        </w:r>
      </w:ins>
    </w:p>
    <w:p w:rsidR="004F0F90" w:rsidRDefault="004F0F90" w:rsidP="009234A5">
      <w:pPr>
        <w:jc w:val="both"/>
        <w:rPr>
          <w:ins w:id="15" w:author="HendryHendry/선임연구원/Convergence(연)ATS그룹(hendry.hendry" w:date="2011-11-16T17:27:00Z"/>
          <w:szCs w:val="22"/>
          <w:lang w:eastAsia="ko-KR"/>
        </w:rPr>
      </w:pPr>
    </w:p>
    <w:p w:rsidR="00FD320F" w:rsidRDefault="00FD320F" w:rsidP="009234A5">
      <w:pPr>
        <w:jc w:val="both"/>
        <w:rPr>
          <w:szCs w:val="22"/>
          <w:lang w:eastAsia="ko-KR"/>
        </w:rPr>
      </w:pPr>
      <w:r>
        <w:rPr>
          <w:rFonts w:hint="eastAsia"/>
          <w:szCs w:val="22"/>
          <w:lang w:eastAsia="ko-KR"/>
        </w:rPr>
        <w:t xml:space="preserve">From </w:t>
      </w:r>
      <w:r>
        <w:rPr>
          <w:szCs w:val="22"/>
          <w:lang w:eastAsia="ko-KR"/>
        </w:rPr>
        <w:t>discussion</w:t>
      </w:r>
      <w:r>
        <w:rPr>
          <w:rFonts w:hint="eastAsia"/>
          <w:szCs w:val="22"/>
          <w:lang w:eastAsia="ko-KR"/>
        </w:rPr>
        <w:t>s until the 6</w:t>
      </w:r>
      <w:r w:rsidRPr="00FD320F">
        <w:rPr>
          <w:rFonts w:hint="eastAsia"/>
          <w:szCs w:val="22"/>
          <w:vertAlign w:val="superscript"/>
          <w:lang w:eastAsia="ko-KR"/>
        </w:rPr>
        <w:t>th</w:t>
      </w:r>
      <w:r>
        <w:rPr>
          <w:rFonts w:hint="eastAsia"/>
          <w:szCs w:val="22"/>
          <w:lang w:eastAsia="ko-KR"/>
        </w:rPr>
        <w:t xml:space="preserve"> JCTVC meeting, it seems like there is a common agreement that when random access event occurs, leading pictures that follow the CRA picture, which is used as the starting point for decoding after the random access event, shall not be decoded. However, it is not clear yet whether decoder should be able to </w:t>
      </w:r>
      <w:r>
        <w:rPr>
          <w:szCs w:val="22"/>
          <w:lang w:eastAsia="ko-KR"/>
        </w:rPr>
        <w:t>actively</w:t>
      </w:r>
      <w:r>
        <w:rPr>
          <w:rFonts w:hint="eastAsia"/>
          <w:szCs w:val="22"/>
          <w:lang w:eastAsia="ko-KR"/>
        </w:rPr>
        <w:t xml:space="preserve"> detect the random access event or just passively rely on a system to indicate the event.</w:t>
      </w:r>
      <w:r w:rsidR="00525FE5">
        <w:rPr>
          <w:rFonts w:hint="eastAsia"/>
          <w:szCs w:val="22"/>
          <w:lang w:eastAsia="ko-KR"/>
        </w:rPr>
        <w:t xml:space="preserve"> </w:t>
      </w:r>
    </w:p>
    <w:p w:rsidR="00525FE5" w:rsidRDefault="00525FE5" w:rsidP="009234A5">
      <w:pPr>
        <w:jc w:val="both"/>
        <w:rPr>
          <w:szCs w:val="22"/>
          <w:lang w:eastAsia="ko-KR"/>
        </w:rPr>
      </w:pPr>
      <w:r>
        <w:rPr>
          <w:rFonts w:hint="eastAsia"/>
          <w:szCs w:val="22"/>
          <w:lang w:eastAsia="ko-KR"/>
        </w:rPr>
        <w:t xml:space="preserve">In this contribution, we offer three options than can cover both active random access detection and </w:t>
      </w:r>
      <w:r>
        <w:rPr>
          <w:szCs w:val="22"/>
          <w:lang w:eastAsia="ko-KR"/>
        </w:rPr>
        <w:t>passive</w:t>
      </w:r>
      <w:r>
        <w:rPr>
          <w:rFonts w:hint="eastAsia"/>
          <w:szCs w:val="22"/>
          <w:lang w:eastAsia="ko-KR"/>
        </w:rPr>
        <w:t xml:space="preserve"> random access notification. </w:t>
      </w:r>
    </w:p>
    <w:p w:rsidR="00FD320F" w:rsidRDefault="00FD320F" w:rsidP="009234A5">
      <w:pPr>
        <w:jc w:val="both"/>
        <w:rPr>
          <w:szCs w:val="22"/>
          <w:lang w:eastAsia="ko-KR"/>
        </w:rPr>
      </w:pPr>
    </w:p>
    <w:p w:rsidR="00A64D90" w:rsidRPr="00AE341B" w:rsidRDefault="00525FE5" w:rsidP="00A64D90">
      <w:pPr>
        <w:pStyle w:val="1"/>
      </w:pPr>
      <w:r>
        <w:rPr>
          <w:rFonts w:hint="eastAsia"/>
          <w:lang w:eastAsia="ko-KR"/>
        </w:rPr>
        <w:t>Random Access Detection</w:t>
      </w:r>
    </w:p>
    <w:p w:rsidR="00525FE5" w:rsidRDefault="00525FE5" w:rsidP="00A24DED">
      <w:pPr>
        <w:jc w:val="both"/>
        <w:rPr>
          <w:szCs w:val="22"/>
          <w:lang w:eastAsia="ko-KR"/>
        </w:rPr>
      </w:pPr>
      <w:r>
        <w:rPr>
          <w:rFonts w:hint="eastAsia"/>
          <w:szCs w:val="22"/>
          <w:lang w:eastAsia="ko-KR"/>
        </w:rPr>
        <w:t>Contribution JCTVC-E400 [</w:t>
      </w:r>
      <w:r w:rsidR="00E35E96">
        <w:rPr>
          <w:rFonts w:hint="eastAsia"/>
          <w:szCs w:val="22"/>
          <w:lang w:eastAsia="ko-KR"/>
        </w:rPr>
        <w:t>2</w:t>
      </w:r>
      <w:r>
        <w:rPr>
          <w:rFonts w:hint="eastAsia"/>
          <w:szCs w:val="22"/>
          <w:lang w:eastAsia="ko-KR"/>
        </w:rPr>
        <w:t>] and JCTVC-F604 [</w:t>
      </w:r>
      <w:r w:rsidR="00E35E96">
        <w:rPr>
          <w:rFonts w:hint="eastAsia"/>
          <w:szCs w:val="22"/>
          <w:lang w:eastAsia="ko-KR"/>
        </w:rPr>
        <w:t>3</w:t>
      </w:r>
      <w:r>
        <w:rPr>
          <w:rFonts w:hint="eastAsia"/>
          <w:szCs w:val="22"/>
          <w:lang w:eastAsia="ko-KR"/>
        </w:rPr>
        <w:t xml:space="preserve">] have proposed schemes to enable decoder to actively detect random access event. Both schemes </w:t>
      </w:r>
      <w:ins w:id="16" w:author="HendryHendry/선임연구원/Convergence(연)ATS그룹(hendry.hendry" w:date="2011-11-16T17:30:00Z">
        <w:r w:rsidR="004F0F90">
          <w:rPr>
            <w:rFonts w:hint="eastAsia"/>
            <w:szCs w:val="22"/>
            <w:lang w:eastAsia="ko-KR"/>
          </w:rPr>
          <w:t xml:space="preserve">proposed to </w:t>
        </w:r>
      </w:ins>
      <w:r>
        <w:rPr>
          <w:rFonts w:hint="eastAsia"/>
          <w:szCs w:val="22"/>
          <w:lang w:eastAsia="ko-KR"/>
        </w:rPr>
        <w:t xml:space="preserve">signal POC of a key picture, so called </w:t>
      </w:r>
      <w:r>
        <w:rPr>
          <w:szCs w:val="22"/>
          <w:lang w:eastAsia="ko-KR"/>
        </w:rPr>
        <w:t>“</w:t>
      </w:r>
      <w:r w:rsidRPr="00525FE5">
        <w:rPr>
          <w:rFonts w:hint="eastAsia"/>
          <w:i/>
          <w:szCs w:val="22"/>
          <w:lang w:eastAsia="ko-KR"/>
        </w:rPr>
        <w:t>brother picture</w:t>
      </w:r>
      <w:r>
        <w:rPr>
          <w:szCs w:val="22"/>
          <w:lang w:eastAsia="ko-KR"/>
        </w:rPr>
        <w:t>”</w:t>
      </w:r>
      <w:r>
        <w:rPr>
          <w:rFonts w:hint="eastAsia"/>
          <w:szCs w:val="22"/>
          <w:lang w:eastAsia="ko-KR"/>
        </w:rPr>
        <w:t>, which is the closest key picture that precedes a CRA picture in decoding and display order</w:t>
      </w:r>
      <w:ins w:id="17" w:author="HendryHendry/선임연구원/Convergence(연)ATS그룹(hendry.hendry" w:date="2011-11-16T17:30:00Z">
        <w:r w:rsidR="004F0F90">
          <w:rPr>
            <w:rFonts w:hint="eastAsia"/>
            <w:szCs w:val="22"/>
            <w:lang w:eastAsia="ko-KR"/>
          </w:rPr>
          <w:t>, in the slice header of CRA picture</w:t>
        </w:r>
      </w:ins>
      <w:r>
        <w:rPr>
          <w:rFonts w:hint="eastAsia"/>
          <w:szCs w:val="22"/>
          <w:lang w:eastAsia="ko-KR"/>
        </w:rPr>
        <w:t>. In addition to brother picture concept, [</w:t>
      </w:r>
      <w:r w:rsidR="00E35E96">
        <w:rPr>
          <w:rFonts w:hint="eastAsia"/>
          <w:szCs w:val="22"/>
          <w:lang w:eastAsia="ko-KR"/>
        </w:rPr>
        <w:t>3</w:t>
      </w:r>
      <w:r>
        <w:rPr>
          <w:rFonts w:hint="eastAsia"/>
          <w:szCs w:val="22"/>
          <w:lang w:eastAsia="ko-KR"/>
        </w:rPr>
        <w:t xml:space="preserve">] also add picture discontinuity count to tackle </w:t>
      </w:r>
      <w:del w:id="18" w:author="HendryHendry/선임연구원/Convergence(연)ATS그룹(hendry.hendry" w:date="2011-11-16T17:31:00Z">
        <w:r w:rsidDel="004F0F90">
          <w:rPr>
            <w:rFonts w:hint="eastAsia"/>
            <w:szCs w:val="22"/>
            <w:lang w:eastAsia="ko-KR"/>
          </w:rPr>
          <w:delText>the</w:delText>
        </w:r>
      </w:del>
      <w:ins w:id="19" w:author="HendryHendry/선임연구원/Convergence(연)ATS그룹(hendry.hendry" w:date="2011-11-16T17:31:00Z">
        <w:r w:rsidR="004F0F90">
          <w:rPr>
            <w:rFonts w:hint="eastAsia"/>
            <w:szCs w:val="22"/>
            <w:lang w:eastAsia="ko-KR"/>
          </w:rPr>
          <w:t>an</w:t>
        </w:r>
      </w:ins>
      <w:r>
        <w:rPr>
          <w:rFonts w:hint="eastAsia"/>
          <w:szCs w:val="22"/>
          <w:lang w:eastAsia="ko-KR"/>
        </w:rPr>
        <w:t xml:space="preserve"> issue</w:t>
      </w:r>
      <w:del w:id="20" w:author="HendryHendry/선임연구원/Convergence(연)ATS그룹(hendry.hendry" w:date="2011-11-16T17:31:00Z">
        <w:r w:rsidDel="004F0F90">
          <w:rPr>
            <w:rFonts w:hint="eastAsia"/>
            <w:szCs w:val="22"/>
            <w:lang w:eastAsia="ko-KR"/>
          </w:rPr>
          <w:delText>s</w:delText>
        </w:r>
      </w:del>
      <w:r>
        <w:rPr>
          <w:rFonts w:hint="eastAsia"/>
          <w:szCs w:val="22"/>
          <w:lang w:eastAsia="ko-KR"/>
        </w:rPr>
        <w:t xml:space="preserve"> that might occur due to the fact that frame_num can wrap-around and POC can be reset.</w:t>
      </w:r>
    </w:p>
    <w:p w:rsidR="00525FE5" w:rsidRDefault="00525FE5" w:rsidP="00A24DED">
      <w:pPr>
        <w:jc w:val="both"/>
        <w:rPr>
          <w:szCs w:val="22"/>
          <w:lang w:eastAsia="ko-KR"/>
        </w:rPr>
      </w:pPr>
      <w:r>
        <w:rPr>
          <w:rFonts w:hint="eastAsia"/>
          <w:szCs w:val="22"/>
          <w:lang w:eastAsia="ko-KR"/>
        </w:rPr>
        <w:t xml:space="preserve">The idea of signaling brother picture for random access detection seems very simple and can be effective. However, </w:t>
      </w:r>
      <w:r w:rsidR="00A04547">
        <w:rPr>
          <w:rFonts w:hint="eastAsia"/>
          <w:szCs w:val="22"/>
          <w:lang w:eastAsia="ko-KR"/>
        </w:rPr>
        <w:t xml:space="preserve">in our opinion, signaling brother picture only might have issue when the brother picture is lost. Decoder might </w:t>
      </w:r>
      <w:r w:rsidR="00A04547">
        <w:rPr>
          <w:szCs w:val="22"/>
          <w:lang w:eastAsia="ko-KR"/>
        </w:rPr>
        <w:t>misinterpret</w:t>
      </w:r>
      <w:r w:rsidR="00A04547">
        <w:rPr>
          <w:rFonts w:hint="eastAsia"/>
          <w:szCs w:val="22"/>
          <w:lang w:eastAsia="ko-KR"/>
        </w:rPr>
        <w:t xml:space="preserve"> the missing of brother picture as a random event and skip decoding all the leading pictures while in fact it is only an event of picture loss which can be treated with error concealment.</w:t>
      </w:r>
    </w:p>
    <w:p w:rsidR="006E752F" w:rsidRPr="00AE341B" w:rsidRDefault="00233FC1" w:rsidP="006E752F">
      <w:pPr>
        <w:pStyle w:val="2"/>
      </w:pPr>
      <w:r>
        <w:rPr>
          <w:rFonts w:hint="eastAsia"/>
          <w:lang w:eastAsia="ko-KR"/>
        </w:rPr>
        <w:t xml:space="preserve">Option 1: </w:t>
      </w:r>
      <w:r w:rsidR="006E752F">
        <w:rPr>
          <w:rFonts w:hint="eastAsia"/>
          <w:lang w:eastAsia="ko-KR"/>
        </w:rPr>
        <w:t>RA Detection with Explicit Reference Picture Signaling in CRA Slice Header</w:t>
      </w:r>
    </w:p>
    <w:p w:rsidR="00A04547" w:rsidRDefault="00A04547" w:rsidP="00A24DED">
      <w:pPr>
        <w:jc w:val="both"/>
        <w:rPr>
          <w:szCs w:val="22"/>
          <w:lang w:eastAsia="ko-KR"/>
        </w:rPr>
      </w:pPr>
      <w:r>
        <w:rPr>
          <w:rFonts w:hint="eastAsia"/>
          <w:szCs w:val="22"/>
          <w:lang w:eastAsia="ko-KR"/>
        </w:rPr>
        <w:t xml:space="preserve">Random access detection mechanism by signaling POC of reference picture that should be in the Decoded Picture Buffer (DPB) can be improved to deal with picture loss issue by simply sending not only </w:t>
      </w:r>
      <w:r w:rsidR="00716A28">
        <w:rPr>
          <w:rFonts w:hint="eastAsia"/>
          <w:szCs w:val="22"/>
          <w:lang w:eastAsia="ko-KR"/>
        </w:rPr>
        <w:t>a</w:t>
      </w:r>
      <w:r>
        <w:rPr>
          <w:rFonts w:hint="eastAsia"/>
          <w:szCs w:val="22"/>
          <w:lang w:eastAsia="ko-KR"/>
        </w:rPr>
        <w:t xml:space="preserve"> bro</w:t>
      </w:r>
      <w:r w:rsidR="00716A28">
        <w:rPr>
          <w:rFonts w:hint="eastAsia"/>
          <w:szCs w:val="22"/>
          <w:lang w:eastAsia="ko-KR"/>
        </w:rPr>
        <w:t>ther picture but all existing reference pictures in the DPB. In fact, this idea can be very well align with the current work in AHG21 which is working on the idea of signaling reference picture explicitly in slice header</w:t>
      </w:r>
      <w:r w:rsidR="00B42C75">
        <w:rPr>
          <w:rFonts w:hint="eastAsia"/>
          <w:szCs w:val="22"/>
          <w:lang w:eastAsia="ko-KR"/>
        </w:rPr>
        <w:t xml:space="preserve"> / PPS</w:t>
      </w:r>
      <w:r w:rsidR="00716A28">
        <w:rPr>
          <w:rFonts w:hint="eastAsia"/>
          <w:szCs w:val="22"/>
          <w:lang w:eastAsia="ko-KR"/>
        </w:rPr>
        <w:t>.</w:t>
      </w:r>
    </w:p>
    <w:p w:rsidR="006E752F" w:rsidRDefault="006E752F" w:rsidP="00A24DED">
      <w:pPr>
        <w:jc w:val="both"/>
        <w:rPr>
          <w:szCs w:val="22"/>
          <w:lang w:eastAsia="ko-KR"/>
        </w:rPr>
      </w:pPr>
      <w:r>
        <w:rPr>
          <w:rFonts w:hint="eastAsia"/>
          <w:szCs w:val="22"/>
          <w:lang w:eastAsia="ko-KR"/>
        </w:rPr>
        <w:t>If the Explicit Reference Picture Signaling (ERPS) work in AHG21 is completed and adopted, we propose to extend its functionality to be used also as random access detection. This extended functionality can be simply described in Hypothetical Reference Decoder section.</w:t>
      </w:r>
    </w:p>
    <w:p w:rsidR="00CD7007" w:rsidRDefault="00CD7007" w:rsidP="00A24DED">
      <w:pPr>
        <w:jc w:val="both"/>
        <w:rPr>
          <w:szCs w:val="22"/>
          <w:lang w:eastAsia="ko-KR"/>
        </w:rPr>
      </w:pPr>
      <w:r>
        <w:rPr>
          <w:rFonts w:hint="eastAsia"/>
          <w:lang w:val="en-GB"/>
        </w:rPr>
        <w:lastRenderedPageBreak/>
        <w:t xml:space="preserve">Random access detection method by using </w:t>
      </w:r>
      <w:r>
        <w:rPr>
          <w:rFonts w:hint="eastAsia"/>
          <w:lang w:val="en-GB" w:eastAsia="ko-KR"/>
        </w:rPr>
        <w:t>ERPS</w:t>
      </w:r>
      <w:r>
        <w:rPr>
          <w:rFonts w:hint="eastAsia"/>
          <w:lang w:val="en-GB"/>
        </w:rPr>
        <w:t xml:space="preserve"> in CRA slice is as the following: </w:t>
      </w:r>
      <w:r>
        <w:rPr>
          <w:lang w:val="en-GB"/>
        </w:rPr>
        <w:t>“</w:t>
      </w:r>
      <w:r w:rsidRPr="00BD7A96">
        <w:rPr>
          <w:rFonts w:hint="eastAsia"/>
          <w:i/>
          <w:lang w:val="en-GB"/>
        </w:rPr>
        <w:t xml:space="preserve">prior to decoding a CRA </w:t>
      </w:r>
      <w:r>
        <w:rPr>
          <w:rFonts w:hint="eastAsia"/>
          <w:i/>
          <w:lang w:val="en-GB"/>
        </w:rPr>
        <w:t>frame</w:t>
      </w:r>
      <w:r w:rsidRPr="00BD7A96">
        <w:rPr>
          <w:rFonts w:hint="eastAsia"/>
          <w:i/>
          <w:lang w:val="en-GB"/>
        </w:rPr>
        <w:t xml:space="preserve">, </w:t>
      </w:r>
      <w:r>
        <w:rPr>
          <w:rFonts w:hint="eastAsia"/>
          <w:i/>
          <w:lang w:val="en-GB"/>
        </w:rPr>
        <w:t xml:space="preserve">decoder shall check if </w:t>
      </w:r>
      <w:r w:rsidRPr="00BD7A96">
        <w:rPr>
          <w:rFonts w:hint="eastAsia"/>
          <w:i/>
          <w:lang w:val="en-GB"/>
        </w:rPr>
        <w:t xml:space="preserve">all reference </w:t>
      </w:r>
      <w:r>
        <w:rPr>
          <w:rFonts w:hint="eastAsia"/>
          <w:i/>
          <w:lang w:val="en-GB"/>
        </w:rPr>
        <w:t>frame</w:t>
      </w:r>
      <w:r w:rsidRPr="00BD7A96">
        <w:rPr>
          <w:rFonts w:hint="eastAsia"/>
          <w:i/>
          <w:lang w:val="en-GB"/>
        </w:rPr>
        <w:t>s whose POC</w:t>
      </w:r>
      <w:r w:rsidRPr="00BD7A96">
        <w:rPr>
          <w:i/>
          <w:lang w:val="en-GB"/>
        </w:rPr>
        <w:t xml:space="preserve">s are signalled </w:t>
      </w:r>
      <w:r w:rsidRPr="00BD7A96">
        <w:rPr>
          <w:rFonts w:hint="eastAsia"/>
          <w:i/>
          <w:lang w:val="en-GB"/>
        </w:rPr>
        <w:t>/ listed in</w:t>
      </w:r>
      <w:r>
        <w:rPr>
          <w:rFonts w:hint="eastAsia"/>
          <w:i/>
          <w:lang w:val="en-GB" w:eastAsia="ko-KR"/>
        </w:rPr>
        <w:t xml:space="preserve"> reference picture set</w:t>
      </w:r>
      <w:r w:rsidRPr="00BD7A96">
        <w:rPr>
          <w:rFonts w:hint="eastAsia"/>
          <w:i/>
          <w:lang w:val="en-GB"/>
        </w:rPr>
        <w:t xml:space="preserve">, </w:t>
      </w:r>
      <w:r>
        <w:rPr>
          <w:rFonts w:hint="eastAsia"/>
          <w:i/>
          <w:lang w:val="en-GB"/>
        </w:rPr>
        <w:t xml:space="preserve">if all the reference frames are available, </w:t>
      </w:r>
      <w:r w:rsidRPr="00BD7A96">
        <w:rPr>
          <w:rFonts w:hint="eastAsia"/>
          <w:i/>
          <w:lang w:val="en-GB"/>
        </w:rPr>
        <w:t xml:space="preserve">then the CRA </w:t>
      </w:r>
      <w:r>
        <w:rPr>
          <w:rFonts w:hint="eastAsia"/>
          <w:i/>
          <w:lang w:val="en-GB"/>
        </w:rPr>
        <w:t>frame</w:t>
      </w:r>
      <w:r w:rsidRPr="00BD7A96">
        <w:rPr>
          <w:rFonts w:hint="eastAsia"/>
          <w:i/>
          <w:lang w:val="en-GB"/>
        </w:rPr>
        <w:t xml:space="preserve"> is to be decoded in normal event, otherwise, random access event</w:t>
      </w:r>
      <w:r>
        <w:rPr>
          <w:rFonts w:hint="eastAsia"/>
          <w:i/>
          <w:lang w:val="en-GB" w:eastAsia="ko-KR"/>
        </w:rPr>
        <w:t xml:space="preserve"> occurs and decoder shall discard frames that follow the CRA and whose POC is lower than that of the CRA</w:t>
      </w:r>
      <w:r>
        <w:rPr>
          <w:lang w:val="en-GB"/>
        </w:rPr>
        <w:t>”</w:t>
      </w:r>
    </w:p>
    <w:p w:rsidR="006E752F" w:rsidRPr="00CD7007" w:rsidRDefault="006E752F" w:rsidP="00A24DED">
      <w:pPr>
        <w:jc w:val="both"/>
        <w:rPr>
          <w:szCs w:val="22"/>
          <w:lang w:eastAsia="ko-KR"/>
        </w:rPr>
      </w:pPr>
    </w:p>
    <w:p w:rsidR="006E752F" w:rsidRPr="00AE341B" w:rsidRDefault="00233FC1" w:rsidP="006E752F">
      <w:pPr>
        <w:pStyle w:val="2"/>
      </w:pPr>
      <w:r>
        <w:rPr>
          <w:rFonts w:hint="eastAsia"/>
          <w:lang w:eastAsia="ko-KR"/>
        </w:rPr>
        <w:t xml:space="preserve">Option 2: </w:t>
      </w:r>
      <w:r w:rsidR="006E752F">
        <w:rPr>
          <w:rFonts w:hint="eastAsia"/>
          <w:lang w:eastAsia="ko-KR"/>
        </w:rPr>
        <w:t xml:space="preserve">RA Detection with </w:t>
      </w:r>
      <w:r w:rsidR="00B42C75">
        <w:rPr>
          <w:rFonts w:hint="eastAsia"/>
          <w:lang w:eastAsia="ko-KR"/>
        </w:rPr>
        <w:t>Reference Pictures Synchronization SEI</w:t>
      </w:r>
    </w:p>
    <w:p w:rsidR="00A353CD" w:rsidRDefault="00CD7007" w:rsidP="006E752F">
      <w:pPr>
        <w:jc w:val="both"/>
        <w:rPr>
          <w:szCs w:val="22"/>
          <w:lang w:eastAsia="ko-KR"/>
        </w:rPr>
      </w:pPr>
      <w:r>
        <w:rPr>
          <w:rFonts w:hint="eastAsia"/>
          <w:szCs w:val="22"/>
          <w:lang w:eastAsia="ko-KR"/>
        </w:rPr>
        <w:t xml:space="preserve">Reference picture synchronization SEI describes the list of reference pictures that should exists in DPB and marked as </w:t>
      </w:r>
      <w:r>
        <w:rPr>
          <w:szCs w:val="22"/>
          <w:lang w:eastAsia="ko-KR"/>
        </w:rPr>
        <w:t>“</w:t>
      </w:r>
      <w:r>
        <w:rPr>
          <w:rFonts w:hint="eastAsia"/>
          <w:szCs w:val="22"/>
          <w:lang w:eastAsia="ko-KR"/>
        </w:rPr>
        <w:t>used for reference</w:t>
      </w:r>
      <w:r>
        <w:rPr>
          <w:szCs w:val="22"/>
          <w:lang w:eastAsia="ko-KR"/>
        </w:rPr>
        <w:t>”</w:t>
      </w:r>
      <w:r>
        <w:rPr>
          <w:rFonts w:hint="eastAsia"/>
          <w:szCs w:val="22"/>
          <w:lang w:eastAsia="ko-KR"/>
        </w:rPr>
        <w:t xml:space="preserve"> when a target frame, which is described in the SEI message, is received.</w:t>
      </w:r>
      <w:r w:rsidR="00A353CD">
        <w:rPr>
          <w:rFonts w:hint="eastAsia"/>
          <w:szCs w:val="22"/>
          <w:lang w:eastAsia="ko-KR"/>
        </w:rPr>
        <w:t xml:space="preserve"> The idea of reference picture synchronization SEI is the similar to ERPS concept except that since it is an SEI message, it does not enforce encoder to </w:t>
      </w:r>
      <w:r w:rsidR="00233FC1">
        <w:rPr>
          <w:rFonts w:hint="eastAsia"/>
          <w:szCs w:val="22"/>
          <w:lang w:eastAsia="ko-KR"/>
        </w:rPr>
        <w:t>signal</w:t>
      </w:r>
      <w:r w:rsidR="00A353CD">
        <w:rPr>
          <w:rFonts w:hint="eastAsia"/>
          <w:szCs w:val="22"/>
          <w:lang w:eastAsia="ko-KR"/>
        </w:rPr>
        <w:t xml:space="preserve"> it. The SEI can be </w:t>
      </w:r>
      <w:r w:rsidR="00233FC1">
        <w:rPr>
          <w:rFonts w:hint="eastAsia"/>
          <w:szCs w:val="22"/>
          <w:lang w:eastAsia="ko-KR"/>
        </w:rPr>
        <w:t xml:space="preserve">signaled </w:t>
      </w:r>
      <w:r w:rsidR="00A353CD">
        <w:rPr>
          <w:rFonts w:hint="eastAsia"/>
          <w:szCs w:val="22"/>
          <w:lang w:eastAsia="ko-KR"/>
        </w:rPr>
        <w:t xml:space="preserve">at certain point / interval to ensure that the list of reference pictures in DPB is as expected to guarantee correct decoding process. This would provide </w:t>
      </w:r>
      <w:r w:rsidR="007203CD">
        <w:rPr>
          <w:rFonts w:hint="eastAsia"/>
          <w:szCs w:val="22"/>
          <w:lang w:eastAsia="ko-KR"/>
        </w:rPr>
        <w:t>error resilience as well as random access detection features.</w:t>
      </w:r>
    </w:p>
    <w:p w:rsidR="007203CD" w:rsidRDefault="00A353CD" w:rsidP="006E752F">
      <w:pPr>
        <w:jc w:val="both"/>
        <w:rPr>
          <w:szCs w:val="22"/>
          <w:lang w:eastAsia="ko-KR"/>
        </w:rPr>
      </w:pPr>
      <w:r>
        <w:rPr>
          <w:rFonts w:hint="eastAsia"/>
          <w:szCs w:val="22"/>
          <w:lang w:eastAsia="ko-KR"/>
        </w:rPr>
        <w:t>I</w:t>
      </w:r>
      <w:r w:rsidR="00B42C75">
        <w:rPr>
          <w:rFonts w:hint="eastAsia"/>
          <w:szCs w:val="22"/>
          <w:lang w:eastAsia="ko-KR"/>
        </w:rPr>
        <w:t xml:space="preserve">f </w:t>
      </w:r>
      <w:r>
        <w:rPr>
          <w:rFonts w:hint="eastAsia"/>
          <w:szCs w:val="22"/>
          <w:lang w:eastAsia="ko-KR"/>
        </w:rPr>
        <w:t xml:space="preserve">the </w:t>
      </w:r>
      <w:r w:rsidR="00B42C75">
        <w:rPr>
          <w:rFonts w:hint="eastAsia"/>
          <w:szCs w:val="22"/>
          <w:lang w:eastAsia="ko-KR"/>
        </w:rPr>
        <w:t>ERPS</w:t>
      </w:r>
      <w:r w:rsidR="00CD7007">
        <w:rPr>
          <w:rFonts w:hint="eastAsia"/>
          <w:szCs w:val="22"/>
          <w:lang w:eastAsia="ko-KR"/>
        </w:rPr>
        <w:t xml:space="preserve"> </w:t>
      </w:r>
      <w:r>
        <w:rPr>
          <w:rFonts w:hint="eastAsia"/>
          <w:szCs w:val="22"/>
          <w:lang w:eastAsia="ko-KR"/>
        </w:rPr>
        <w:t xml:space="preserve">concept, which is being developed in AHG21, </w:t>
      </w:r>
      <w:r w:rsidR="00CD7007">
        <w:rPr>
          <w:rFonts w:hint="eastAsia"/>
          <w:szCs w:val="22"/>
          <w:lang w:eastAsia="ko-KR"/>
        </w:rPr>
        <w:t xml:space="preserve">is not adopted, we propose </w:t>
      </w:r>
      <w:r>
        <w:rPr>
          <w:rFonts w:hint="eastAsia"/>
          <w:szCs w:val="22"/>
          <w:lang w:eastAsia="ko-KR"/>
        </w:rPr>
        <w:t xml:space="preserve">that the JCTVC </w:t>
      </w:r>
      <w:r w:rsidR="007203CD">
        <w:rPr>
          <w:rFonts w:hint="eastAsia"/>
          <w:szCs w:val="22"/>
          <w:lang w:eastAsia="ko-KR"/>
        </w:rPr>
        <w:t xml:space="preserve">consider the adoption of reference picture synchronization SEI. Table 1 tabulates the syntax of the proposed reference pictures synchronization SEI and the semantics </w:t>
      </w:r>
    </w:p>
    <w:p w:rsidR="007203CD" w:rsidRDefault="007203CD" w:rsidP="006E752F">
      <w:pPr>
        <w:jc w:val="both"/>
        <w:rPr>
          <w:szCs w:val="22"/>
          <w:lang w:eastAsia="ko-KR"/>
        </w:rPr>
      </w:pPr>
    </w:p>
    <w:p w:rsidR="007203CD" w:rsidRDefault="007203CD" w:rsidP="007203CD">
      <w:pPr>
        <w:spacing w:line="300" w:lineRule="auto"/>
        <w:jc w:val="center"/>
      </w:pPr>
      <w:r>
        <w:rPr>
          <w:rFonts w:hint="eastAsia"/>
        </w:rPr>
        <w:t xml:space="preserve">Table </w:t>
      </w:r>
      <w:r>
        <w:rPr>
          <w:rFonts w:hint="eastAsia"/>
          <w:lang w:eastAsia="ko-KR"/>
        </w:rPr>
        <w:t>1</w:t>
      </w:r>
      <w:r>
        <w:rPr>
          <w:rFonts w:hint="eastAsia"/>
        </w:rPr>
        <w:t xml:space="preserve"> </w:t>
      </w:r>
      <w:r>
        <w:t>–</w:t>
      </w:r>
      <w:r>
        <w:rPr>
          <w:rFonts w:hint="eastAsia"/>
        </w:rPr>
        <w:t xml:space="preserve"> </w:t>
      </w:r>
      <w:r>
        <w:rPr>
          <w:rFonts w:hint="eastAsia"/>
          <w:lang w:eastAsia="ko-KR"/>
        </w:rPr>
        <w:t>S</w:t>
      </w:r>
      <w:r>
        <w:rPr>
          <w:rFonts w:hint="eastAsia"/>
        </w:rPr>
        <w:t xml:space="preserve">yntax </w:t>
      </w:r>
      <w:r>
        <w:rPr>
          <w:rFonts w:hint="eastAsia"/>
          <w:lang w:eastAsia="ko-KR"/>
        </w:rPr>
        <w:t xml:space="preserve">reference picture synchronization </w:t>
      </w:r>
      <w:r>
        <w:rPr>
          <w:rFonts w:hint="eastAsia"/>
        </w:rPr>
        <w:t>SEI message</w:t>
      </w:r>
    </w:p>
    <w:tbl>
      <w:tblPr>
        <w:tblW w:w="6972" w:type="dxa"/>
        <w:jc w:val="center"/>
        <w:tblInd w:w="620" w:type="dxa"/>
        <w:tblCellMar>
          <w:left w:w="0" w:type="dxa"/>
          <w:right w:w="0" w:type="dxa"/>
        </w:tblCellMar>
        <w:tblLook w:val="04A0"/>
      </w:tblPr>
      <w:tblGrid>
        <w:gridCol w:w="5413"/>
        <w:gridCol w:w="1559"/>
      </w:tblGrid>
      <w:tr w:rsidR="007203CD" w:rsidRPr="00FD19DC" w:rsidTr="007C30B4">
        <w:trPr>
          <w:trHeight w:val="378"/>
          <w:jc w:val="center"/>
        </w:trPr>
        <w:tc>
          <w:tcPr>
            <w:tcW w:w="54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rPr>
                <w:sz w:val="20"/>
                <w:rPrChange w:id="21" w:author="HendryHendry/선임연구원/Convergence(연)ATS그룹(hendry.hendry" w:date="2011-11-17T17:41:00Z">
                  <w:rPr/>
                </w:rPrChange>
              </w:rPr>
              <w:pPrChange w:id="22" w:author="HendryHendry/선임연구원/Convergence(연)ATS그룹(hendry.hendry" w:date="2011-11-17T17:40:00Z">
                <w:pPr>
                  <w:tabs>
                    <w:tab w:val="left" w:pos="794"/>
                    <w:tab w:val="left" w:pos="1191"/>
                    <w:tab w:val="left" w:pos="1588"/>
                    <w:tab w:val="left" w:pos="1985"/>
                  </w:tabs>
                </w:pPr>
              </w:pPrChange>
            </w:pPr>
            <w:proofErr w:type="spellStart"/>
            <w:r w:rsidRPr="00615C71">
              <w:rPr>
                <w:sz w:val="20"/>
                <w:lang w:val="en-GB"/>
                <w:rPrChange w:id="23" w:author="HendryHendry/선임연구원/Convergence(연)ATS그룹(hendry.hendry" w:date="2011-11-17T17:41:00Z">
                  <w:rPr>
                    <w:lang w:val="en-GB"/>
                  </w:rPr>
                </w:rPrChange>
              </w:rPr>
              <w:t>ref_pic_synch</w:t>
            </w:r>
            <w:proofErr w:type="spellEnd"/>
            <w:r w:rsidRPr="00615C71">
              <w:rPr>
                <w:sz w:val="20"/>
                <w:lang w:val="en-GB"/>
                <w:rPrChange w:id="24" w:author="HendryHendry/선임연구원/Convergence(연)ATS그룹(hendry.hendry" w:date="2011-11-17T17:41:00Z">
                  <w:rPr>
                    <w:lang w:val="en-GB"/>
                  </w:rPr>
                </w:rPrChange>
              </w:rPr>
              <w:t xml:space="preserve"> ( </w:t>
            </w:r>
            <w:proofErr w:type="spellStart"/>
            <w:r w:rsidRPr="00615C71">
              <w:rPr>
                <w:sz w:val="20"/>
                <w:lang w:val="en-GB"/>
                <w:rPrChange w:id="25" w:author="HendryHendry/선임연구원/Convergence(연)ATS그룹(hendry.hendry" w:date="2011-11-17T17:41:00Z">
                  <w:rPr>
                    <w:lang w:val="en-GB"/>
                  </w:rPr>
                </w:rPrChange>
              </w:rPr>
              <w:t>payloadSize</w:t>
            </w:r>
            <w:proofErr w:type="spellEnd"/>
            <w:r w:rsidRPr="00615C71">
              <w:rPr>
                <w:sz w:val="20"/>
                <w:lang w:val="en-GB"/>
                <w:rPrChange w:id="26" w:author="HendryHendry/선임연구원/Convergence(연)ATS그룹(hendry.hendry" w:date="2011-11-17T17:41:00Z">
                  <w:rPr>
                    <w:lang w:val="en-GB"/>
                  </w:rPr>
                </w:rPrChange>
              </w:rPr>
              <w:t xml:space="preserve"> ) {</w:t>
            </w:r>
            <w:r w:rsidRPr="00615C71">
              <w:rPr>
                <w:sz w:val="20"/>
                <w:rPrChange w:id="27" w:author="HendryHendry/선임연구원/Convergence(연)ATS그룹(hendry.hendry" w:date="2011-11-17T17:41:00Z">
                  <w:rPr/>
                </w:rPrChange>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rPr>
                <w:sz w:val="20"/>
                <w:rPrChange w:id="28" w:author="HendryHendry/선임연구원/Convergence(연)ATS그룹(hendry.hendry" w:date="2011-11-17T17:41:00Z">
                  <w:rPr/>
                </w:rPrChange>
              </w:rPr>
              <w:pPrChange w:id="29" w:author="HendryHendry/선임연구원/Convergence(연)ATS그룹(hendry.hendry" w:date="2011-11-17T17:40:00Z">
                <w:pPr>
                  <w:tabs>
                    <w:tab w:val="left" w:pos="794"/>
                    <w:tab w:val="left" w:pos="1191"/>
                    <w:tab w:val="left" w:pos="1588"/>
                    <w:tab w:val="left" w:pos="1985"/>
                  </w:tabs>
                </w:pPr>
              </w:pPrChange>
            </w:pPr>
            <w:r w:rsidRPr="00615C71">
              <w:rPr>
                <w:b/>
                <w:bCs/>
                <w:sz w:val="20"/>
                <w:lang w:val="en-GB"/>
                <w:rPrChange w:id="30" w:author="HendryHendry/선임연구원/Convergence(연)ATS그룹(hendry.hendry" w:date="2011-11-17T17:41:00Z">
                  <w:rPr>
                    <w:b/>
                    <w:bCs/>
                    <w:lang w:val="en-GB"/>
                  </w:rPr>
                </w:rPrChange>
              </w:rPr>
              <w:t>Descriptor</w:t>
            </w:r>
            <w:r w:rsidRPr="00615C71">
              <w:rPr>
                <w:b/>
                <w:bCs/>
                <w:sz w:val="20"/>
                <w:rPrChange w:id="31" w:author="HendryHendry/선임연구원/Convergence(연)ATS그룹(hendry.hendry" w:date="2011-11-17T17:41:00Z">
                  <w:rPr>
                    <w:b/>
                    <w:bCs/>
                  </w:rPr>
                </w:rPrChange>
              </w:rPr>
              <w:t xml:space="preserve"> </w:t>
            </w:r>
          </w:p>
        </w:tc>
      </w:tr>
      <w:tr w:rsidR="007203CD" w:rsidRPr="00FD19DC" w:rsidTr="007C30B4">
        <w:trPr>
          <w:trHeight w:val="378"/>
          <w:jc w:val="center"/>
        </w:trPr>
        <w:tc>
          <w:tcPr>
            <w:tcW w:w="54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ind w:firstLineChars="100" w:firstLine="200"/>
              <w:rPr>
                <w:sz w:val="20"/>
                <w:rPrChange w:id="32" w:author="HendryHendry/선임연구원/Convergence(연)ATS그룹(hendry.hendry" w:date="2011-11-17T17:41:00Z">
                  <w:rPr/>
                </w:rPrChange>
              </w:rPr>
              <w:pPrChange w:id="33" w:author="HendryHendry/선임연구원/Convergence(연)ATS그룹(hendry.hendry" w:date="2011-11-17T17:41:00Z">
                <w:pPr>
                  <w:tabs>
                    <w:tab w:val="left" w:pos="794"/>
                    <w:tab w:val="left" w:pos="1191"/>
                    <w:tab w:val="left" w:pos="1588"/>
                    <w:tab w:val="left" w:pos="1985"/>
                  </w:tabs>
                  <w:ind w:firstLineChars="100" w:firstLine="220"/>
                </w:pPr>
              </w:pPrChange>
            </w:pPr>
            <w:proofErr w:type="spellStart"/>
            <w:r w:rsidRPr="00615C71">
              <w:rPr>
                <w:b/>
                <w:bCs/>
                <w:sz w:val="20"/>
                <w:lang w:val="en-GB"/>
                <w:rPrChange w:id="34" w:author="HendryHendry/선임연구원/Convergence(연)ATS그룹(hendry.hendry" w:date="2011-11-17T17:41:00Z">
                  <w:rPr>
                    <w:b/>
                    <w:bCs/>
                    <w:lang w:val="en-GB"/>
                  </w:rPr>
                </w:rPrChange>
              </w:rPr>
              <w:t>target_frame_poc</w:t>
            </w:r>
            <w:proofErr w:type="spellEnd"/>
            <w:r w:rsidRPr="00615C71">
              <w:rPr>
                <w:sz w:val="20"/>
                <w:rPrChange w:id="35" w:author="HendryHendry/선임연구원/Convergence(연)ATS그룹(hendry.hendry" w:date="2011-11-17T17:41:00Z">
                  <w:rPr/>
                </w:rPrChange>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rPr>
                <w:sz w:val="20"/>
                <w:rPrChange w:id="36" w:author="HendryHendry/선임연구원/Convergence(연)ATS그룹(hendry.hendry" w:date="2011-11-17T17:41:00Z">
                  <w:rPr/>
                </w:rPrChange>
              </w:rPr>
              <w:pPrChange w:id="37" w:author="HendryHendry/선임연구원/Convergence(연)ATS그룹(hendry.hendry" w:date="2011-11-17T17:40:00Z">
                <w:pPr>
                  <w:tabs>
                    <w:tab w:val="left" w:pos="794"/>
                    <w:tab w:val="left" w:pos="1191"/>
                    <w:tab w:val="left" w:pos="1588"/>
                    <w:tab w:val="left" w:pos="1985"/>
                  </w:tabs>
                </w:pPr>
              </w:pPrChange>
            </w:pPr>
            <w:proofErr w:type="spellStart"/>
            <w:r w:rsidRPr="00615C71">
              <w:rPr>
                <w:sz w:val="20"/>
                <w:lang w:val="en-GB"/>
                <w:rPrChange w:id="38" w:author="HendryHendry/선임연구원/Convergence(연)ATS그룹(hendry.hendry" w:date="2011-11-17T17:41:00Z">
                  <w:rPr>
                    <w:lang w:val="en-GB"/>
                  </w:rPr>
                </w:rPrChange>
              </w:rPr>
              <w:t>ue</w:t>
            </w:r>
            <w:proofErr w:type="spellEnd"/>
            <w:r w:rsidRPr="00615C71">
              <w:rPr>
                <w:sz w:val="20"/>
                <w:lang w:val="en-GB"/>
                <w:rPrChange w:id="39" w:author="HendryHendry/선임연구원/Convergence(연)ATS그룹(hendry.hendry" w:date="2011-11-17T17:41:00Z">
                  <w:rPr>
                    <w:lang w:val="en-GB"/>
                  </w:rPr>
                </w:rPrChange>
              </w:rPr>
              <w:t>(v)</w:t>
            </w:r>
            <w:r w:rsidRPr="00615C71">
              <w:rPr>
                <w:sz w:val="20"/>
                <w:rPrChange w:id="40" w:author="HendryHendry/선임연구원/Convergence(연)ATS그룹(hendry.hendry" w:date="2011-11-17T17:41:00Z">
                  <w:rPr/>
                </w:rPrChange>
              </w:rPr>
              <w:t xml:space="preserve"> </w:t>
            </w:r>
          </w:p>
        </w:tc>
      </w:tr>
      <w:tr w:rsidR="007203CD" w:rsidRPr="00FD19DC" w:rsidTr="007C30B4">
        <w:trPr>
          <w:trHeight w:val="378"/>
          <w:jc w:val="center"/>
        </w:trPr>
        <w:tc>
          <w:tcPr>
            <w:tcW w:w="54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ind w:firstLineChars="100" w:firstLine="200"/>
              <w:rPr>
                <w:sz w:val="20"/>
                <w:rPrChange w:id="41" w:author="HendryHendry/선임연구원/Convergence(연)ATS그룹(hendry.hendry" w:date="2011-11-17T17:41:00Z">
                  <w:rPr/>
                </w:rPrChange>
              </w:rPr>
              <w:pPrChange w:id="42" w:author="HendryHendry/선임연구원/Convergence(연)ATS그룹(hendry.hendry" w:date="2011-11-17T17:41:00Z">
                <w:pPr>
                  <w:tabs>
                    <w:tab w:val="left" w:pos="794"/>
                    <w:tab w:val="left" w:pos="1191"/>
                    <w:tab w:val="left" w:pos="1588"/>
                    <w:tab w:val="left" w:pos="1985"/>
                  </w:tabs>
                  <w:ind w:firstLineChars="100" w:firstLine="220"/>
                </w:pPr>
              </w:pPrChange>
            </w:pPr>
            <w:proofErr w:type="spellStart"/>
            <w:r w:rsidRPr="00615C71">
              <w:rPr>
                <w:b/>
                <w:bCs/>
                <w:sz w:val="20"/>
                <w:lang w:val="en-GB"/>
                <w:rPrChange w:id="43" w:author="HendryHendry/선임연구원/Convergence(연)ATS그룹(hendry.hendry" w:date="2011-11-17T17:41:00Z">
                  <w:rPr>
                    <w:b/>
                    <w:bCs/>
                    <w:lang w:val="en-GB"/>
                  </w:rPr>
                </w:rPrChange>
              </w:rPr>
              <w:t>number_of_ref_frame</w:t>
            </w:r>
            <w:proofErr w:type="spellEnd"/>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rPr>
                <w:sz w:val="20"/>
                <w:rPrChange w:id="44" w:author="HendryHendry/선임연구원/Convergence(연)ATS그룹(hendry.hendry" w:date="2011-11-17T17:41:00Z">
                  <w:rPr/>
                </w:rPrChange>
              </w:rPr>
              <w:pPrChange w:id="45" w:author="HendryHendry/선임연구원/Convergence(연)ATS그룹(hendry.hendry" w:date="2011-11-17T17:40:00Z">
                <w:pPr>
                  <w:tabs>
                    <w:tab w:val="left" w:pos="794"/>
                    <w:tab w:val="left" w:pos="1191"/>
                    <w:tab w:val="left" w:pos="1588"/>
                    <w:tab w:val="left" w:pos="1985"/>
                  </w:tabs>
                </w:pPr>
              </w:pPrChange>
            </w:pPr>
            <w:proofErr w:type="spellStart"/>
            <w:r w:rsidRPr="00615C71">
              <w:rPr>
                <w:sz w:val="20"/>
                <w:lang w:val="en-GB"/>
                <w:rPrChange w:id="46" w:author="HendryHendry/선임연구원/Convergence(연)ATS그룹(hendry.hendry" w:date="2011-11-17T17:41:00Z">
                  <w:rPr>
                    <w:lang w:val="en-GB"/>
                  </w:rPr>
                </w:rPrChange>
              </w:rPr>
              <w:t>ue</w:t>
            </w:r>
            <w:proofErr w:type="spellEnd"/>
            <w:r w:rsidRPr="00615C71">
              <w:rPr>
                <w:sz w:val="20"/>
                <w:lang w:val="en-GB"/>
                <w:rPrChange w:id="47" w:author="HendryHendry/선임연구원/Convergence(연)ATS그룹(hendry.hendry" w:date="2011-11-17T17:41:00Z">
                  <w:rPr>
                    <w:lang w:val="en-GB"/>
                  </w:rPr>
                </w:rPrChange>
              </w:rPr>
              <w:t>(v)</w:t>
            </w:r>
            <w:r w:rsidRPr="00615C71">
              <w:rPr>
                <w:sz w:val="20"/>
                <w:rPrChange w:id="48" w:author="HendryHendry/선임연구원/Convergence(연)ATS그룹(hendry.hendry" w:date="2011-11-17T17:41:00Z">
                  <w:rPr/>
                </w:rPrChange>
              </w:rPr>
              <w:t xml:space="preserve"> </w:t>
            </w:r>
          </w:p>
        </w:tc>
      </w:tr>
      <w:tr w:rsidR="007203CD" w:rsidRPr="00FD19DC" w:rsidTr="007C30B4">
        <w:trPr>
          <w:trHeight w:val="378"/>
          <w:jc w:val="center"/>
        </w:trPr>
        <w:tc>
          <w:tcPr>
            <w:tcW w:w="54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ind w:firstLineChars="100" w:firstLine="200"/>
              <w:rPr>
                <w:sz w:val="20"/>
                <w:rPrChange w:id="49" w:author="HendryHendry/선임연구원/Convergence(연)ATS그룹(hendry.hendry" w:date="2011-11-17T17:41:00Z">
                  <w:rPr/>
                </w:rPrChange>
              </w:rPr>
              <w:pPrChange w:id="50" w:author="HendryHendry/선임연구원/Convergence(연)ATS그룹(hendry.hendry" w:date="2011-11-17T17:41:00Z">
                <w:pPr>
                  <w:tabs>
                    <w:tab w:val="left" w:pos="794"/>
                    <w:tab w:val="left" w:pos="1191"/>
                    <w:tab w:val="left" w:pos="1588"/>
                    <w:tab w:val="left" w:pos="1985"/>
                  </w:tabs>
                  <w:ind w:firstLineChars="100" w:firstLine="220"/>
                </w:pPr>
              </w:pPrChange>
            </w:pPr>
            <w:r w:rsidRPr="00615C71">
              <w:rPr>
                <w:sz w:val="20"/>
                <w:lang w:val="en-GB"/>
                <w:rPrChange w:id="51" w:author="HendryHendry/선임연구원/Convergence(연)ATS그룹(hendry.hendry" w:date="2011-11-17T17:41:00Z">
                  <w:rPr>
                    <w:lang w:val="en-GB"/>
                  </w:rPr>
                </w:rPrChange>
              </w:rPr>
              <w:t xml:space="preserve">for( </w:t>
            </w:r>
            <w:proofErr w:type="spellStart"/>
            <w:r w:rsidRPr="00615C71">
              <w:rPr>
                <w:sz w:val="20"/>
                <w:lang w:val="en-GB"/>
                <w:rPrChange w:id="52" w:author="HendryHendry/선임연구원/Convergence(연)ATS그룹(hendry.hendry" w:date="2011-11-17T17:41:00Z">
                  <w:rPr>
                    <w:lang w:val="en-GB"/>
                  </w:rPr>
                </w:rPrChange>
              </w:rPr>
              <w:t>i</w:t>
            </w:r>
            <w:proofErr w:type="spellEnd"/>
            <w:r w:rsidRPr="00615C71">
              <w:rPr>
                <w:sz w:val="20"/>
                <w:lang w:val="en-GB"/>
                <w:rPrChange w:id="53" w:author="HendryHendry/선임연구원/Convergence(연)ATS그룹(hendry.hendry" w:date="2011-11-17T17:41:00Z">
                  <w:rPr>
                    <w:lang w:val="en-GB"/>
                  </w:rPr>
                </w:rPrChange>
              </w:rPr>
              <w:t xml:space="preserve"> = 0; </w:t>
            </w:r>
            <w:proofErr w:type="spellStart"/>
            <w:r w:rsidRPr="00615C71">
              <w:rPr>
                <w:sz w:val="20"/>
                <w:lang w:val="en-GB"/>
                <w:rPrChange w:id="54" w:author="HendryHendry/선임연구원/Convergence(연)ATS그룹(hendry.hendry" w:date="2011-11-17T17:41:00Z">
                  <w:rPr>
                    <w:lang w:val="en-GB"/>
                  </w:rPr>
                </w:rPrChange>
              </w:rPr>
              <w:t>i</w:t>
            </w:r>
            <w:proofErr w:type="spellEnd"/>
            <w:r w:rsidRPr="00615C71">
              <w:rPr>
                <w:sz w:val="20"/>
                <w:lang w:val="en-GB"/>
                <w:rPrChange w:id="55" w:author="HendryHendry/선임연구원/Convergence(연)ATS그룹(hendry.hendry" w:date="2011-11-17T17:41:00Z">
                  <w:rPr>
                    <w:lang w:val="en-GB"/>
                  </w:rPr>
                </w:rPrChange>
              </w:rPr>
              <w:t xml:space="preserve"> &lt; number_of_ref_pic_minus1 + 1; </w:t>
            </w:r>
            <w:proofErr w:type="spellStart"/>
            <w:r w:rsidRPr="00615C71">
              <w:rPr>
                <w:sz w:val="20"/>
                <w:lang w:val="en-GB"/>
                <w:rPrChange w:id="56" w:author="HendryHendry/선임연구원/Convergence(연)ATS그룹(hendry.hendry" w:date="2011-11-17T17:41:00Z">
                  <w:rPr>
                    <w:lang w:val="en-GB"/>
                  </w:rPr>
                </w:rPrChange>
              </w:rPr>
              <w:t>i</w:t>
            </w:r>
            <w:proofErr w:type="spellEnd"/>
            <w:r w:rsidRPr="00615C71">
              <w:rPr>
                <w:sz w:val="20"/>
                <w:lang w:val="en-GB"/>
                <w:rPrChange w:id="57" w:author="HendryHendry/선임연구원/Convergence(연)ATS그룹(hendry.hendry" w:date="2011-11-17T17:41:00Z">
                  <w:rPr>
                    <w:lang w:val="en-GB"/>
                  </w:rPr>
                </w:rPrChange>
              </w:rPr>
              <w:t>++ )</w:t>
            </w:r>
            <w:r w:rsidRPr="00615C71">
              <w:rPr>
                <w:sz w:val="20"/>
                <w:rPrChange w:id="58" w:author="HendryHendry/선임연구원/Convergence(연)ATS그룹(hendry.hendry" w:date="2011-11-17T17:41:00Z">
                  <w:rPr/>
                </w:rPrChange>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AA6589">
            <w:pPr>
              <w:tabs>
                <w:tab w:val="left" w:pos="794"/>
                <w:tab w:val="left" w:pos="1191"/>
                <w:tab w:val="left" w:pos="1588"/>
                <w:tab w:val="left" w:pos="1985"/>
              </w:tabs>
              <w:snapToGrid w:val="0"/>
              <w:spacing w:before="0"/>
              <w:rPr>
                <w:sz w:val="20"/>
                <w:rPrChange w:id="59" w:author="HendryHendry/선임연구원/Convergence(연)ATS그룹(hendry.hendry" w:date="2011-11-17T17:41:00Z">
                  <w:rPr/>
                </w:rPrChange>
              </w:rPr>
              <w:pPrChange w:id="60" w:author="HendryHendry/선임연구원/Convergence(연)ATS그룹(hendry.hendry" w:date="2011-11-17T17:40:00Z">
                <w:pPr>
                  <w:tabs>
                    <w:tab w:val="left" w:pos="794"/>
                    <w:tab w:val="left" w:pos="1191"/>
                    <w:tab w:val="left" w:pos="1588"/>
                    <w:tab w:val="left" w:pos="1985"/>
                  </w:tabs>
                </w:pPr>
              </w:pPrChange>
            </w:pPr>
          </w:p>
        </w:tc>
      </w:tr>
      <w:tr w:rsidR="007203CD" w:rsidRPr="00FD19DC" w:rsidTr="007C30B4">
        <w:trPr>
          <w:trHeight w:val="211"/>
          <w:jc w:val="center"/>
        </w:trPr>
        <w:tc>
          <w:tcPr>
            <w:tcW w:w="54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ind w:firstLineChars="200" w:firstLine="400"/>
              <w:rPr>
                <w:b/>
                <w:bCs/>
                <w:sz w:val="20"/>
                <w:rPrChange w:id="61" w:author="HendryHendry/선임연구원/Convergence(연)ATS그룹(hendry.hendry" w:date="2011-11-17T17:41:00Z">
                  <w:rPr>
                    <w:b/>
                    <w:bCs/>
                  </w:rPr>
                </w:rPrChange>
              </w:rPr>
              <w:pPrChange w:id="62" w:author="HendryHendry/선임연구원/Convergence(연)ATS그룹(hendry.hendry" w:date="2011-11-17T17:41:00Z">
                <w:pPr>
                  <w:tabs>
                    <w:tab w:val="left" w:pos="794"/>
                    <w:tab w:val="left" w:pos="1191"/>
                    <w:tab w:val="left" w:pos="1588"/>
                    <w:tab w:val="left" w:pos="1985"/>
                  </w:tabs>
                  <w:ind w:firstLineChars="200" w:firstLine="440"/>
                </w:pPr>
              </w:pPrChange>
            </w:pPr>
            <w:proofErr w:type="spellStart"/>
            <w:r w:rsidRPr="00615C71">
              <w:rPr>
                <w:b/>
                <w:bCs/>
                <w:sz w:val="20"/>
                <w:rPrChange w:id="63" w:author="HendryHendry/선임연구원/Convergence(연)ATS그룹(hendry.hendry" w:date="2011-11-17T17:41:00Z">
                  <w:rPr>
                    <w:b/>
                    <w:bCs/>
                  </w:rPr>
                </w:rPrChange>
              </w:rPr>
              <w:t>sign_bit_of_ref_frame</w:t>
            </w:r>
            <w:proofErr w:type="spellEnd"/>
            <w:r w:rsidRPr="00615C71">
              <w:rPr>
                <w:b/>
                <w:bCs/>
                <w:sz w:val="20"/>
                <w:rPrChange w:id="64" w:author="HendryHendry/선임연구원/Convergence(연)ATS그룹(hendry.hendry" w:date="2011-11-17T17:41:00Z">
                  <w:rPr>
                    <w:b/>
                    <w:bCs/>
                  </w:rPr>
                </w:rPrChange>
              </w:rPr>
              <w:t>[</w:t>
            </w:r>
            <w:proofErr w:type="spellStart"/>
            <w:r w:rsidRPr="00615C71">
              <w:rPr>
                <w:b/>
                <w:bCs/>
                <w:sz w:val="20"/>
                <w:rPrChange w:id="65" w:author="HendryHendry/선임연구원/Convergence(연)ATS그룹(hendry.hendry" w:date="2011-11-17T17:41:00Z">
                  <w:rPr>
                    <w:b/>
                    <w:bCs/>
                  </w:rPr>
                </w:rPrChange>
              </w:rPr>
              <w:t>i</w:t>
            </w:r>
            <w:proofErr w:type="spellEnd"/>
            <w:r w:rsidRPr="00615C71">
              <w:rPr>
                <w:b/>
                <w:bCs/>
                <w:sz w:val="20"/>
                <w:rPrChange w:id="66" w:author="HendryHendry/선임연구원/Convergence(연)ATS그룹(hendry.hendry" w:date="2011-11-17T17:41:00Z">
                  <w:rPr>
                    <w:b/>
                    <w:bCs/>
                  </w:rPr>
                </w:rPrChange>
              </w:rPr>
              <w:t>]</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rPr>
                <w:sz w:val="20"/>
                <w:lang w:val="en-GB"/>
                <w:rPrChange w:id="67" w:author="HendryHendry/선임연구원/Convergence(연)ATS그룹(hendry.hendry" w:date="2011-11-17T17:41:00Z">
                  <w:rPr>
                    <w:lang w:val="en-GB"/>
                  </w:rPr>
                </w:rPrChange>
              </w:rPr>
              <w:pPrChange w:id="68" w:author="HendryHendry/선임연구원/Convergence(연)ATS그룹(hendry.hendry" w:date="2011-11-17T17:40:00Z">
                <w:pPr>
                  <w:tabs>
                    <w:tab w:val="left" w:pos="794"/>
                    <w:tab w:val="left" w:pos="1191"/>
                    <w:tab w:val="left" w:pos="1588"/>
                    <w:tab w:val="left" w:pos="1985"/>
                  </w:tabs>
                </w:pPr>
              </w:pPrChange>
            </w:pPr>
            <w:r w:rsidRPr="00615C71">
              <w:rPr>
                <w:sz w:val="20"/>
                <w:lang w:val="en-GB"/>
                <w:rPrChange w:id="69" w:author="HendryHendry/선임연구원/Convergence(연)ATS그룹(hendry.hendry" w:date="2011-11-17T17:41:00Z">
                  <w:rPr>
                    <w:lang w:val="en-GB"/>
                  </w:rPr>
                </w:rPrChange>
              </w:rPr>
              <w:t>f(1)</w:t>
            </w:r>
          </w:p>
        </w:tc>
      </w:tr>
      <w:tr w:rsidR="007203CD" w:rsidRPr="00FD19DC" w:rsidTr="007C30B4">
        <w:trPr>
          <w:trHeight w:val="102"/>
          <w:jc w:val="center"/>
        </w:trPr>
        <w:tc>
          <w:tcPr>
            <w:tcW w:w="54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ind w:firstLineChars="200" w:firstLine="400"/>
              <w:rPr>
                <w:b/>
                <w:bCs/>
                <w:sz w:val="20"/>
                <w:rPrChange w:id="70" w:author="HendryHendry/선임연구원/Convergence(연)ATS그룹(hendry.hendry" w:date="2011-11-17T17:41:00Z">
                  <w:rPr>
                    <w:b/>
                    <w:bCs/>
                  </w:rPr>
                </w:rPrChange>
              </w:rPr>
              <w:pPrChange w:id="71" w:author="HendryHendry/선임연구원/Convergence(연)ATS그룹(hendry.hendry" w:date="2011-11-17T17:41:00Z">
                <w:pPr>
                  <w:tabs>
                    <w:tab w:val="left" w:pos="794"/>
                    <w:tab w:val="left" w:pos="1191"/>
                    <w:tab w:val="left" w:pos="1588"/>
                    <w:tab w:val="left" w:pos="1985"/>
                  </w:tabs>
                  <w:ind w:firstLineChars="200" w:firstLine="440"/>
                </w:pPr>
              </w:pPrChange>
            </w:pPr>
            <w:proofErr w:type="spellStart"/>
            <w:r w:rsidRPr="00615C71">
              <w:rPr>
                <w:b/>
                <w:bCs/>
                <w:sz w:val="20"/>
                <w:rPrChange w:id="72" w:author="HendryHendry/선임연구원/Convergence(연)ATS그룹(hendry.hendry" w:date="2011-11-17T17:41:00Z">
                  <w:rPr>
                    <w:b/>
                    <w:bCs/>
                  </w:rPr>
                </w:rPrChange>
              </w:rPr>
              <w:t>abs_ref_frame</w:t>
            </w:r>
            <w:proofErr w:type="spellEnd"/>
            <w:r w:rsidRPr="00615C71">
              <w:rPr>
                <w:b/>
                <w:bCs/>
                <w:sz w:val="20"/>
                <w:lang w:val="nb-NO"/>
                <w:rPrChange w:id="73" w:author="HendryHendry/선임연구원/Convergence(연)ATS그룹(hendry.hendry" w:date="2011-11-17T17:41:00Z">
                  <w:rPr>
                    <w:b/>
                    <w:bCs/>
                    <w:lang w:val="nb-NO"/>
                  </w:rPr>
                </w:rPrChange>
              </w:rPr>
              <w:t>[ i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rPr>
                <w:sz w:val="20"/>
                <w:lang w:val="en-GB"/>
                <w:rPrChange w:id="74" w:author="HendryHendry/선임연구원/Convergence(연)ATS그룹(hendry.hendry" w:date="2011-11-17T17:41:00Z">
                  <w:rPr>
                    <w:lang w:val="en-GB"/>
                  </w:rPr>
                </w:rPrChange>
              </w:rPr>
              <w:pPrChange w:id="75" w:author="HendryHendry/선임연구원/Convergence(연)ATS그룹(hendry.hendry" w:date="2011-11-17T17:40:00Z">
                <w:pPr>
                  <w:tabs>
                    <w:tab w:val="left" w:pos="794"/>
                    <w:tab w:val="left" w:pos="1191"/>
                    <w:tab w:val="left" w:pos="1588"/>
                    <w:tab w:val="left" w:pos="1985"/>
                  </w:tabs>
                </w:pPr>
              </w:pPrChange>
            </w:pPr>
            <w:proofErr w:type="spellStart"/>
            <w:r w:rsidRPr="00615C71">
              <w:rPr>
                <w:sz w:val="20"/>
                <w:lang w:val="en-GB"/>
                <w:rPrChange w:id="76" w:author="HendryHendry/선임연구원/Convergence(연)ATS그룹(hendry.hendry" w:date="2011-11-17T17:41:00Z">
                  <w:rPr>
                    <w:lang w:val="en-GB"/>
                  </w:rPr>
                </w:rPrChange>
              </w:rPr>
              <w:t>ue</w:t>
            </w:r>
            <w:proofErr w:type="spellEnd"/>
            <w:r w:rsidRPr="00615C71">
              <w:rPr>
                <w:sz w:val="20"/>
                <w:lang w:val="en-GB"/>
                <w:rPrChange w:id="77" w:author="HendryHendry/선임연구원/Convergence(연)ATS그룹(hendry.hendry" w:date="2011-11-17T17:41:00Z">
                  <w:rPr>
                    <w:lang w:val="en-GB"/>
                  </w:rPr>
                </w:rPrChange>
              </w:rPr>
              <w:t>(v)</w:t>
            </w:r>
          </w:p>
        </w:tc>
      </w:tr>
      <w:tr w:rsidR="007203CD" w:rsidRPr="00FD19DC" w:rsidTr="007C30B4">
        <w:trPr>
          <w:trHeight w:val="102"/>
          <w:jc w:val="center"/>
        </w:trPr>
        <w:tc>
          <w:tcPr>
            <w:tcW w:w="54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rPr>
                <w:bCs/>
                <w:sz w:val="20"/>
                <w:rPrChange w:id="78" w:author="HendryHendry/선임연구원/Convergence(연)ATS그룹(hendry.hendry" w:date="2011-11-17T17:41:00Z">
                  <w:rPr>
                    <w:bCs/>
                  </w:rPr>
                </w:rPrChange>
              </w:rPr>
              <w:pPrChange w:id="79" w:author="HendryHendry/선임연구원/Convergence(연)ATS그룹(hendry.hendry" w:date="2011-11-17T17:40:00Z">
                <w:pPr>
                  <w:tabs>
                    <w:tab w:val="left" w:pos="794"/>
                    <w:tab w:val="left" w:pos="1191"/>
                    <w:tab w:val="left" w:pos="1588"/>
                    <w:tab w:val="left" w:pos="1985"/>
                  </w:tabs>
                </w:pPr>
              </w:pPrChange>
            </w:pPr>
            <w:r w:rsidRPr="00615C71">
              <w:rPr>
                <w:b/>
                <w:bCs/>
                <w:sz w:val="20"/>
                <w:rPrChange w:id="80" w:author="HendryHendry/선임연구원/Convergence(연)ATS그룹(hendry.hendry" w:date="2011-11-17T17:41:00Z">
                  <w:rPr>
                    <w:b/>
                    <w:bCs/>
                  </w:rPr>
                </w:rPrChange>
              </w:rPr>
              <w:t xml:space="preserve">  </w:t>
            </w:r>
            <w:r w:rsidRPr="00615C71">
              <w:rPr>
                <w:bCs/>
                <w:sz w:val="20"/>
                <w:rPrChange w:id="81" w:author="HendryHendry/선임연구원/Convergence(연)ATS그룹(hendry.hendry" w:date="2011-11-17T17:41:00Z">
                  <w:rPr>
                    <w:bCs/>
                  </w:rPr>
                </w:rPrChange>
              </w:rPr>
              <w:t>}</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AA6589">
            <w:pPr>
              <w:tabs>
                <w:tab w:val="left" w:pos="794"/>
                <w:tab w:val="left" w:pos="1191"/>
                <w:tab w:val="left" w:pos="1588"/>
                <w:tab w:val="left" w:pos="1985"/>
              </w:tabs>
              <w:snapToGrid w:val="0"/>
              <w:spacing w:before="0"/>
              <w:rPr>
                <w:sz w:val="20"/>
                <w:lang w:val="en-GB"/>
                <w:rPrChange w:id="82" w:author="HendryHendry/선임연구원/Convergence(연)ATS그룹(hendry.hendry" w:date="2011-11-17T17:41:00Z">
                  <w:rPr>
                    <w:lang w:val="en-GB"/>
                  </w:rPr>
                </w:rPrChange>
              </w:rPr>
              <w:pPrChange w:id="83" w:author="HendryHendry/선임연구원/Convergence(연)ATS그룹(hendry.hendry" w:date="2011-11-17T17:40:00Z">
                <w:pPr>
                  <w:tabs>
                    <w:tab w:val="left" w:pos="794"/>
                    <w:tab w:val="left" w:pos="1191"/>
                    <w:tab w:val="left" w:pos="1588"/>
                    <w:tab w:val="left" w:pos="1985"/>
                  </w:tabs>
                </w:pPr>
              </w:pPrChange>
            </w:pPr>
          </w:p>
        </w:tc>
      </w:tr>
      <w:tr w:rsidR="007203CD" w:rsidRPr="00FD19DC" w:rsidTr="007C30B4">
        <w:trPr>
          <w:trHeight w:val="378"/>
          <w:jc w:val="center"/>
        </w:trPr>
        <w:tc>
          <w:tcPr>
            <w:tcW w:w="54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615C71">
            <w:pPr>
              <w:tabs>
                <w:tab w:val="left" w:pos="794"/>
                <w:tab w:val="left" w:pos="1191"/>
                <w:tab w:val="left" w:pos="1588"/>
                <w:tab w:val="left" w:pos="1985"/>
              </w:tabs>
              <w:snapToGrid w:val="0"/>
              <w:spacing w:before="0"/>
              <w:rPr>
                <w:sz w:val="20"/>
                <w:lang w:eastAsia="ko-KR"/>
                <w:rPrChange w:id="84" w:author="HendryHendry/선임연구원/Convergence(연)ATS그룹(hendry.hendry" w:date="2011-11-17T17:41:00Z">
                  <w:rPr>
                    <w:lang w:eastAsia="ko-KR"/>
                  </w:rPr>
                </w:rPrChange>
              </w:rPr>
              <w:pPrChange w:id="85" w:author="HendryHendry/선임연구원/Convergence(연)ATS그룹(hendry.hendry" w:date="2011-11-17T17:40:00Z">
                <w:pPr>
                  <w:tabs>
                    <w:tab w:val="left" w:pos="794"/>
                    <w:tab w:val="left" w:pos="1191"/>
                    <w:tab w:val="left" w:pos="1588"/>
                    <w:tab w:val="left" w:pos="1985"/>
                  </w:tabs>
                </w:pPr>
              </w:pPrChange>
            </w:pPr>
            <w:r w:rsidRPr="00615C71">
              <w:rPr>
                <w:sz w:val="20"/>
                <w:lang w:val="en-GB"/>
                <w:rPrChange w:id="86" w:author="HendryHendry/선임연구원/Convergence(연)ATS그룹(hendry.hendry" w:date="2011-11-17T17:41:00Z">
                  <w:rPr>
                    <w:lang w:val="en-GB"/>
                  </w:rPr>
                </w:rPrChange>
              </w:rPr>
              <w:t>}</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0000" w:rsidRDefault="00AA6589">
            <w:pPr>
              <w:tabs>
                <w:tab w:val="left" w:pos="794"/>
                <w:tab w:val="left" w:pos="1191"/>
                <w:tab w:val="left" w:pos="1588"/>
                <w:tab w:val="left" w:pos="1985"/>
              </w:tabs>
              <w:snapToGrid w:val="0"/>
              <w:spacing w:before="0"/>
              <w:rPr>
                <w:sz w:val="20"/>
                <w:rPrChange w:id="87" w:author="HendryHendry/선임연구원/Convergence(연)ATS그룹(hendry.hendry" w:date="2011-11-17T17:41:00Z">
                  <w:rPr/>
                </w:rPrChange>
              </w:rPr>
              <w:pPrChange w:id="88" w:author="HendryHendry/선임연구원/Convergence(연)ATS그룹(hendry.hendry" w:date="2011-11-17T17:40:00Z">
                <w:pPr>
                  <w:tabs>
                    <w:tab w:val="left" w:pos="794"/>
                    <w:tab w:val="left" w:pos="1191"/>
                    <w:tab w:val="left" w:pos="1588"/>
                    <w:tab w:val="left" w:pos="1985"/>
                  </w:tabs>
                </w:pPr>
              </w:pPrChange>
            </w:pPr>
          </w:p>
        </w:tc>
      </w:tr>
    </w:tbl>
    <w:p w:rsidR="007203CD" w:rsidRDefault="007203CD" w:rsidP="007203CD">
      <w:pPr>
        <w:pStyle w:val="aa"/>
        <w:spacing w:line="360" w:lineRule="auto"/>
        <w:ind w:leftChars="0" w:left="0"/>
        <w:jc w:val="center"/>
      </w:pPr>
    </w:p>
    <w:p w:rsidR="007203CD" w:rsidRPr="00FD19DC" w:rsidRDefault="007203CD" w:rsidP="007203CD">
      <w:pPr>
        <w:pStyle w:val="aa"/>
        <w:spacing w:line="360" w:lineRule="auto"/>
        <w:ind w:leftChars="0" w:left="0"/>
        <w:rPr>
          <w:lang w:eastAsia="ko-KR"/>
        </w:rPr>
      </w:pPr>
      <w:proofErr w:type="spellStart"/>
      <w:proofErr w:type="gramStart"/>
      <w:r>
        <w:rPr>
          <w:rFonts w:hint="eastAsia"/>
          <w:b/>
        </w:rPr>
        <w:t>target_frame_poc</w:t>
      </w:r>
      <w:proofErr w:type="spellEnd"/>
      <w:proofErr w:type="gramEnd"/>
      <w:r>
        <w:rPr>
          <w:rFonts w:hint="eastAsia"/>
          <w:b/>
        </w:rPr>
        <w:t xml:space="preserve"> </w:t>
      </w:r>
      <w:r>
        <w:rPr>
          <w:rFonts w:hint="eastAsia"/>
        </w:rPr>
        <w:t xml:space="preserve">describes the POC of </w:t>
      </w:r>
      <w:r>
        <w:rPr>
          <w:rFonts w:hint="eastAsia"/>
          <w:lang w:eastAsia="ko-KR"/>
        </w:rPr>
        <w:t>picture</w:t>
      </w:r>
      <w:r>
        <w:rPr>
          <w:rFonts w:hint="eastAsia"/>
        </w:rPr>
        <w:t xml:space="preserve"> to which this SEI is applied.</w:t>
      </w:r>
    </w:p>
    <w:p w:rsidR="007203CD" w:rsidRDefault="007203CD" w:rsidP="007203CD">
      <w:pPr>
        <w:pStyle w:val="aa"/>
        <w:spacing w:line="360" w:lineRule="auto"/>
        <w:ind w:leftChars="0" w:left="0"/>
      </w:pPr>
      <w:proofErr w:type="spellStart"/>
      <w:proofErr w:type="gramStart"/>
      <w:r w:rsidRPr="004F286F">
        <w:rPr>
          <w:rFonts w:hint="eastAsia"/>
          <w:b/>
        </w:rPr>
        <w:t>number_of_ref_frame</w:t>
      </w:r>
      <w:proofErr w:type="spellEnd"/>
      <w:proofErr w:type="gramEnd"/>
      <w:r w:rsidRPr="004F286F">
        <w:rPr>
          <w:rFonts w:hint="eastAsia"/>
          <w:b/>
        </w:rPr>
        <w:t xml:space="preserve"> </w:t>
      </w:r>
      <w:r>
        <w:rPr>
          <w:rFonts w:hint="eastAsia"/>
        </w:rPr>
        <w:t>indicates the number of reference frames explicitly signale</w:t>
      </w:r>
      <w:r>
        <w:rPr>
          <w:rFonts w:hint="eastAsia"/>
          <w:lang w:eastAsia="ko-KR"/>
        </w:rPr>
        <w:t>d</w:t>
      </w:r>
      <w:r>
        <w:rPr>
          <w:rFonts w:hint="eastAsia"/>
        </w:rPr>
        <w:t>.</w:t>
      </w:r>
    </w:p>
    <w:p w:rsidR="007203CD" w:rsidRDefault="007203CD" w:rsidP="007203CD">
      <w:pPr>
        <w:pStyle w:val="aa"/>
        <w:spacing w:line="360" w:lineRule="auto"/>
        <w:ind w:leftChars="0" w:left="0"/>
        <w:rPr>
          <w:b/>
        </w:rPr>
      </w:pPr>
      <w:proofErr w:type="spellStart"/>
      <w:r>
        <w:rPr>
          <w:rFonts w:hint="eastAsia"/>
          <w:b/>
        </w:rPr>
        <w:t>sign_bit_of</w:t>
      </w:r>
      <w:proofErr w:type="spellEnd"/>
      <w:r>
        <w:rPr>
          <w:rFonts w:hint="eastAsia"/>
          <w:b/>
        </w:rPr>
        <w:t>_</w:t>
      </w:r>
      <w:r w:rsidRPr="00D0470E">
        <w:rPr>
          <w:b/>
          <w:bCs/>
        </w:rPr>
        <w:t xml:space="preserve"> </w:t>
      </w:r>
      <w:proofErr w:type="spellStart"/>
      <w:r w:rsidRPr="00D0470E">
        <w:rPr>
          <w:b/>
          <w:bCs/>
        </w:rPr>
        <w:t>ref_</w:t>
      </w:r>
      <w:r>
        <w:rPr>
          <w:rFonts w:hint="eastAsia"/>
          <w:b/>
          <w:bCs/>
        </w:rPr>
        <w:t>frame</w:t>
      </w:r>
      <w:proofErr w:type="spellEnd"/>
      <w:r>
        <w:rPr>
          <w:rFonts w:hint="eastAsia"/>
          <w:b/>
          <w:bCs/>
        </w:rPr>
        <w:t>[</w:t>
      </w:r>
      <w:proofErr w:type="spellStart"/>
      <w:r w:rsidRPr="00D0470E">
        <w:rPr>
          <w:b/>
          <w:bCs/>
        </w:rPr>
        <w:t>i</w:t>
      </w:r>
      <w:proofErr w:type="spellEnd"/>
      <w:r w:rsidRPr="00D0470E">
        <w:rPr>
          <w:b/>
          <w:bCs/>
        </w:rPr>
        <w:t>]</w:t>
      </w:r>
      <w:r>
        <w:rPr>
          <w:rFonts w:hint="eastAsia"/>
          <w:b/>
        </w:rPr>
        <w:t xml:space="preserve"> </w:t>
      </w:r>
      <w:r>
        <w:t>describes</w:t>
      </w:r>
      <w:r>
        <w:rPr>
          <w:rFonts w:hint="eastAsia"/>
        </w:rPr>
        <w:t xml:space="preserve"> the sign bit of the </w:t>
      </w:r>
      <w:proofErr w:type="spellStart"/>
      <w:r>
        <w:rPr>
          <w:rFonts w:hint="eastAsia"/>
        </w:rPr>
        <w:t>i</w:t>
      </w:r>
      <w:r w:rsidRPr="00E355E5">
        <w:rPr>
          <w:rFonts w:hint="eastAsia"/>
          <w:vertAlign w:val="superscript"/>
        </w:rPr>
        <w:t>th</w:t>
      </w:r>
      <w:proofErr w:type="spellEnd"/>
      <w:r>
        <w:rPr>
          <w:rFonts w:hint="eastAsia"/>
        </w:rPr>
        <w:t xml:space="preserve"> reference frame. 1 indicates positive sign while 0 indicates otherwise.</w:t>
      </w:r>
    </w:p>
    <w:p w:rsidR="007203CD" w:rsidRDefault="007203CD" w:rsidP="007203CD">
      <w:pPr>
        <w:pStyle w:val="aa"/>
        <w:spacing w:line="360" w:lineRule="auto"/>
        <w:ind w:leftChars="0" w:left="0"/>
      </w:pPr>
      <w:proofErr w:type="spellStart"/>
      <w:r>
        <w:rPr>
          <w:rFonts w:hint="eastAsia"/>
          <w:b/>
        </w:rPr>
        <w:t>abs_</w:t>
      </w:r>
      <w:r w:rsidRPr="004F286F">
        <w:rPr>
          <w:rFonts w:hint="eastAsia"/>
          <w:b/>
        </w:rPr>
        <w:t>ref_frame</w:t>
      </w:r>
      <w:proofErr w:type="spellEnd"/>
      <w:r w:rsidRPr="004F286F">
        <w:rPr>
          <w:rFonts w:hint="eastAsia"/>
          <w:b/>
        </w:rPr>
        <w:t>[</w:t>
      </w:r>
      <w:proofErr w:type="spellStart"/>
      <w:r w:rsidRPr="004F286F">
        <w:rPr>
          <w:rFonts w:hint="eastAsia"/>
          <w:b/>
        </w:rPr>
        <w:t>i</w:t>
      </w:r>
      <w:proofErr w:type="spellEnd"/>
      <w:r w:rsidRPr="004F286F">
        <w:rPr>
          <w:rFonts w:hint="eastAsia"/>
          <w:b/>
        </w:rPr>
        <w:t>]</w:t>
      </w:r>
      <w:r>
        <w:rPr>
          <w:rFonts w:hint="eastAsia"/>
        </w:rPr>
        <w:t xml:space="preserve"> indicates the relative POC of the </w:t>
      </w:r>
      <w:proofErr w:type="spellStart"/>
      <w:r>
        <w:rPr>
          <w:rFonts w:hint="eastAsia"/>
        </w:rPr>
        <w:t>i</w:t>
      </w:r>
      <w:r w:rsidRPr="004F286F">
        <w:rPr>
          <w:rFonts w:hint="eastAsia"/>
          <w:vertAlign w:val="superscript"/>
        </w:rPr>
        <w:t>th</w:t>
      </w:r>
      <w:proofErr w:type="spellEnd"/>
      <w:r>
        <w:rPr>
          <w:rFonts w:hint="eastAsia"/>
        </w:rPr>
        <w:t xml:space="preserve"> reference frames.</w:t>
      </w:r>
    </w:p>
    <w:p w:rsidR="007203CD" w:rsidRDefault="007203CD" w:rsidP="006E752F">
      <w:pPr>
        <w:jc w:val="both"/>
        <w:rPr>
          <w:szCs w:val="22"/>
          <w:lang w:eastAsia="ko-KR"/>
        </w:rPr>
      </w:pPr>
    </w:p>
    <w:p w:rsidR="007203CD" w:rsidRDefault="007203CD" w:rsidP="007203CD">
      <w:pPr>
        <w:spacing w:line="360" w:lineRule="auto"/>
        <w:rPr>
          <w:lang w:val="en-GB"/>
        </w:rPr>
      </w:pPr>
      <w:r>
        <w:rPr>
          <w:rFonts w:hint="eastAsia"/>
          <w:lang w:val="en-GB"/>
        </w:rPr>
        <w:t xml:space="preserve">Random access detection method by using reference </w:t>
      </w:r>
      <w:r>
        <w:rPr>
          <w:rFonts w:hint="eastAsia"/>
          <w:lang w:val="en-GB" w:eastAsia="ko-KR"/>
        </w:rPr>
        <w:t>picture</w:t>
      </w:r>
      <w:r>
        <w:rPr>
          <w:rFonts w:hint="eastAsia"/>
          <w:lang w:val="en-GB"/>
        </w:rPr>
        <w:t xml:space="preserve"> synchronization SEI message is as the following: </w:t>
      </w:r>
      <w:r w:rsidR="00233FC1">
        <w:rPr>
          <w:lang w:val="en-GB"/>
        </w:rPr>
        <w:t>“</w:t>
      </w:r>
      <w:r w:rsidR="00233FC1">
        <w:rPr>
          <w:lang w:val="en-GB" w:eastAsia="ko-KR"/>
        </w:rPr>
        <w:t>after</w:t>
      </w:r>
      <w:r w:rsidRPr="00BD7A96">
        <w:rPr>
          <w:rFonts w:hint="eastAsia"/>
          <w:i/>
          <w:lang w:val="en-GB"/>
        </w:rPr>
        <w:t xml:space="preserve"> decoding a CRA </w:t>
      </w:r>
      <w:r>
        <w:rPr>
          <w:rFonts w:hint="eastAsia"/>
          <w:i/>
          <w:lang w:val="en-GB"/>
        </w:rPr>
        <w:t>frame</w:t>
      </w:r>
      <w:r w:rsidRPr="00BD7A96">
        <w:rPr>
          <w:rFonts w:hint="eastAsia"/>
          <w:i/>
          <w:lang w:val="en-GB"/>
        </w:rPr>
        <w:t xml:space="preserve"> which is assoc</w:t>
      </w:r>
      <w:r>
        <w:rPr>
          <w:rFonts w:hint="eastAsia"/>
          <w:i/>
          <w:lang w:val="en-GB" w:eastAsia="ko-KR"/>
        </w:rPr>
        <w:t>i</w:t>
      </w:r>
      <w:r w:rsidRPr="00BD7A96">
        <w:rPr>
          <w:rFonts w:hint="eastAsia"/>
          <w:i/>
          <w:lang w:val="en-GB"/>
        </w:rPr>
        <w:t xml:space="preserve">ated with a reference </w:t>
      </w:r>
      <w:r w:rsidR="00233FC1">
        <w:rPr>
          <w:rFonts w:hint="eastAsia"/>
          <w:i/>
          <w:lang w:val="en-GB" w:eastAsia="ko-KR"/>
        </w:rPr>
        <w:t>picture</w:t>
      </w:r>
      <w:r w:rsidRPr="00BD7A96">
        <w:rPr>
          <w:rFonts w:hint="eastAsia"/>
          <w:i/>
          <w:lang w:val="en-GB"/>
        </w:rPr>
        <w:t xml:space="preserve"> synchronization SEI, if all reference </w:t>
      </w:r>
      <w:r>
        <w:rPr>
          <w:rFonts w:hint="eastAsia"/>
          <w:i/>
          <w:lang w:val="en-GB"/>
        </w:rPr>
        <w:t>frame</w:t>
      </w:r>
      <w:r w:rsidRPr="00BD7A96">
        <w:rPr>
          <w:rFonts w:hint="eastAsia"/>
          <w:i/>
          <w:lang w:val="en-GB"/>
        </w:rPr>
        <w:t>s whose POC</w:t>
      </w:r>
      <w:r w:rsidRPr="00BD7A96">
        <w:rPr>
          <w:i/>
          <w:lang w:val="en-GB"/>
        </w:rPr>
        <w:t xml:space="preserve">s are signalled </w:t>
      </w:r>
      <w:r w:rsidRPr="00BD7A96">
        <w:rPr>
          <w:rFonts w:hint="eastAsia"/>
          <w:i/>
          <w:lang w:val="en-GB"/>
        </w:rPr>
        <w:t>in the SEI message</w:t>
      </w:r>
      <w:r w:rsidR="00233FC1">
        <w:rPr>
          <w:rFonts w:hint="eastAsia"/>
          <w:i/>
          <w:lang w:val="en-GB" w:eastAsia="ko-KR"/>
        </w:rPr>
        <w:t xml:space="preserve"> exist in the DPB</w:t>
      </w:r>
      <w:r w:rsidRPr="00BD7A96">
        <w:rPr>
          <w:rFonts w:hint="eastAsia"/>
          <w:i/>
          <w:lang w:val="en-GB"/>
        </w:rPr>
        <w:t xml:space="preserve">, then the CRA </w:t>
      </w:r>
      <w:r>
        <w:rPr>
          <w:rFonts w:hint="eastAsia"/>
          <w:i/>
          <w:lang w:val="en-GB"/>
        </w:rPr>
        <w:t>frame</w:t>
      </w:r>
      <w:r w:rsidRPr="00BD7A96">
        <w:rPr>
          <w:rFonts w:hint="eastAsia"/>
          <w:i/>
          <w:lang w:val="en-GB"/>
        </w:rPr>
        <w:t xml:space="preserve"> is to be decoded in normal event, otherwise, </w:t>
      </w:r>
      <w:r w:rsidR="00233FC1" w:rsidRPr="00BD7A96">
        <w:rPr>
          <w:rFonts w:hint="eastAsia"/>
          <w:i/>
          <w:lang w:val="en-GB"/>
        </w:rPr>
        <w:t>random access event</w:t>
      </w:r>
      <w:r w:rsidR="00233FC1">
        <w:rPr>
          <w:rFonts w:hint="eastAsia"/>
          <w:i/>
          <w:lang w:val="en-GB" w:eastAsia="ko-KR"/>
        </w:rPr>
        <w:t xml:space="preserve"> occurs and decoder shall discard frames that follow the CRA and whose POC is lower than that of the CRA</w:t>
      </w:r>
      <w:r>
        <w:rPr>
          <w:lang w:val="en-GB"/>
        </w:rPr>
        <w:t>”</w:t>
      </w:r>
    </w:p>
    <w:p w:rsidR="007203CD" w:rsidRPr="007203CD" w:rsidRDefault="007203CD" w:rsidP="006E752F">
      <w:pPr>
        <w:jc w:val="both"/>
        <w:rPr>
          <w:szCs w:val="22"/>
          <w:lang w:val="en-GB" w:eastAsia="ko-KR"/>
        </w:rPr>
      </w:pPr>
    </w:p>
    <w:p w:rsidR="00233FC1" w:rsidRPr="00AE341B" w:rsidRDefault="00233FC1" w:rsidP="00233FC1">
      <w:pPr>
        <w:pStyle w:val="1"/>
      </w:pPr>
      <w:r>
        <w:rPr>
          <w:rFonts w:hint="eastAsia"/>
          <w:lang w:eastAsia="ko-KR"/>
        </w:rPr>
        <w:t>Option 3: Random Access Notification</w:t>
      </w:r>
    </w:p>
    <w:p w:rsidR="00F9711F" w:rsidRDefault="00F9711F" w:rsidP="00233FC1">
      <w:pPr>
        <w:jc w:val="both"/>
        <w:rPr>
          <w:szCs w:val="22"/>
          <w:lang w:eastAsia="ko-KR"/>
        </w:rPr>
      </w:pPr>
      <w:r>
        <w:rPr>
          <w:rFonts w:hint="eastAsia"/>
          <w:szCs w:val="22"/>
          <w:lang w:eastAsia="ko-KR"/>
        </w:rPr>
        <w:t xml:space="preserve">When random access occurs, a system that runs on top of decoder knows and might notify the decoder. However, there is no standardized mechanism of how a system can notify decoder about the </w:t>
      </w:r>
      <w:r>
        <w:rPr>
          <w:szCs w:val="22"/>
          <w:lang w:eastAsia="ko-KR"/>
        </w:rPr>
        <w:t>occurrence</w:t>
      </w:r>
      <w:r>
        <w:rPr>
          <w:rFonts w:hint="eastAsia"/>
          <w:szCs w:val="22"/>
          <w:lang w:eastAsia="ko-KR"/>
        </w:rPr>
        <w:t xml:space="preserve"> of random access.</w:t>
      </w:r>
    </w:p>
    <w:p w:rsidR="00F9711F" w:rsidRDefault="00F9711F" w:rsidP="00233FC1">
      <w:pPr>
        <w:jc w:val="both"/>
        <w:rPr>
          <w:szCs w:val="22"/>
          <w:lang w:eastAsia="ko-KR"/>
        </w:rPr>
      </w:pPr>
      <w:r>
        <w:rPr>
          <w:rFonts w:hint="eastAsia"/>
          <w:szCs w:val="22"/>
          <w:lang w:eastAsia="ko-KR"/>
        </w:rPr>
        <w:t>One might argue that when random access occurs, the system can just simply remove all leading pictures and not feed them to decoder. However, while in certain case, it might be possible for the system to filter out leading pictures in random access event, in general, it is not easy for the system to recognize a leading picture because there is no information about it in NAL unit header</w:t>
      </w:r>
      <w:r w:rsidR="00CB325B">
        <w:rPr>
          <w:rFonts w:hint="eastAsia"/>
          <w:szCs w:val="22"/>
          <w:lang w:eastAsia="ko-KR"/>
        </w:rPr>
        <w:t>. Thus, we cannot rely on the system to filter out leading pictures when random access occurs. Instead, we think that it would be more elegant to provide a standardized mechanism for the system to notify decoder when random access occurs and let the decoder does the work of discarding the unnecessary leading pictures.</w:t>
      </w:r>
    </w:p>
    <w:p w:rsidR="00CB325B" w:rsidRDefault="00CB325B" w:rsidP="00233FC1">
      <w:pPr>
        <w:jc w:val="both"/>
        <w:rPr>
          <w:szCs w:val="22"/>
          <w:lang w:eastAsia="ko-KR"/>
        </w:rPr>
      </w:pPr>
      <w:r>
        <w:rPr>
          <w:rFonts w:hint="eastAsia"/>
          <w:szCs w:val="22"/>
          <w:lang w:eastAsia="ko-KR"/>
        </w:rPr>
        <w:t>In the 6</w:t>
      </w:r>
      <w:r w:rsidRPr="00CB325B">
        <w:rPr>
          <w:rFonts w:hint="eastAsia"/>
          <w:szCs w:val="22"/>
          <w:vertAlign w:val="superscript"/>
          <w:lang w:eastAsia="ko-KR"/>
        </w:rPr>
        <w:t>th</w:t>
      </w:r>
      <w:r>
        <w:rPr>
          <w:rFonts w:hint="eastAsia"/>
          <w:szCs w:val="22"/>
          <w:lang w:eastAsia="ko-KR"/>
        </w:rPr>
        <w:t xml:space="preserve"> JCTVC meeting, the following changes to NAL unit header were agreed:</w:t>
      </w:r>
    </w:p>
    <w:p w:rsidR="00CB325B" w:rsidRDefault="001E451E" w:rsidP="00CB325B">
      <w:pPr>
        <w:pStyle w:val="aa"/>
        <w:numPr>
          <w:ilvl w:val="0"/>
          <w:numId w:val="19"/>
        </w:numPr>
        <w:ind w:leftChars="0"/>
        <w:jc w:val="both"/>
        <w:rPr>
          <w:szCs w:val="22"/>
          <w:lang w:eastAsia="ko-KR"/>
        </w:rPr>
      </w:pPr>
      <w:r>
        <w:rPr>
          <w:rFonts w:hint="eastAsia"/>
          <w:szCs w:val="22"/>
          <w:lang w:eastAsia="ko-KR"/>
        </w:rPr>
        <w:t xml:space="preserve">Reduce bits assigned for signaling </w:t>
      </w:r>
      <w:proofErr w:type="spellStart"/>
      <w:r w:rsidR="00CB325B" w:rsidRPr="00CB325B">
        <w:rPr>
          <w:rFonts w:hint="eastAsia"/>
          <w:szCs w:val="22"/>
          <w:lang w:eastAsia="ko-KR"/>
        </w:rPr>
        <w:t>nal_ref_idc</w:t>
      </w:r>
      <w:proofErr w:type="spellEnd"/>
      <w:r w:rsidR="00CB325B" w:rsidRPr="00CB325B">
        <w:rPr>
          <w:rFonts w:hint="eastAsia"/>
          <w:szCs w:val="22"/>
          <w:lang w:eastAsia="ko-KR"/>
        </w:rPr>
        <w:t xml:space="preserve"> from 2 bits to 1 bit</w:t>
      </w:r>
    </w:p>
    <w:p w:rsidR="001E451E" w:rsidRDefault="001E451E" w:rsidP="00CB325B">
      <w:pPr>
        <w:pStyle w:val="aa"/>
        <w:numPr>
          <w:ilvl w:val="0"/>
          <w:numId w:val="19"/>
        </w:numPr>
        <w:ind w:leftChars="0"/>
        <w:jc w:val="both"/>
        <w:rPr>
          <w:szCs w:val="22"/>
          <w:lang w:eastAsia="ko-KR"/>
        </w:rPr>
      </w:pPr>
      <w:r>
        <w:rPr>
          <w:rFonts w:hint="eastAsia"/>
          <w:szCs w:val="22"/>
          <w:lang w:eastAsia="ko-KR"/>
        </w:rPr>
        <w:t xml:space="preserve">Change the name of </w:t>
      </w:r>
      <w:proofErr w:type="spellStart"/>
      <w:r>
        <w:rPr>
          <w:rFonts w:hint="eastAsia"/>
          <w:szCs w:val="22"/>
          <w:lang w:eastAsia="ko-KR"/>
        </w:rPr>
        <w:t>nal_ref_idc</w:t>
      </w:r>
      <w:proofErr w:type="spellEnd"/>
      <w:r>
        <w:rPr>
          <w:rFonts w:hint="eastAsia"/>
          <w:szCs w:val="22"/>
          <w:lang w:eastAsia="ko-KR"/>
        </w:rPr>
        <w:t xml:space="preserve"> to </w:t>
      </w:r>
      <w:proofErr w:type="spellStart"/>
      <w:r>
        <w:rPr>
          <w:rFonts w:hint="eastAsia"/>
          <w:szCs w:val="22"/>
          <w:lang w:eastAsia="ko-KR"/>
        </w:rPr>
        <w:t>nal_ref_flag</w:t>
      </w:r>
      <w:proofErr w:type="spellEnd"/>
    </w:p>
    <w:p w:rsidR="001E451E" w:rsidRPr="00CB325B" w:rsidRDefault="001E451E" w:rsidP="00CB325B">
      <w:pPr>
        <w:pStyle w:val="aa"/>
        <w:numPr>
          <w:ilvl w:val="0"/>
          <w:numId w:val="19"/>
        </w:numPr>
        <w:ind w:leftChars="0"/>
        <w:jc w:val="both"/>
        <w:rPr>
          <w:szCs w:val="22"/>
          <w:lang w:eastAsia="ko-KR"/>
        </w:rPr>
      </w:pPr>
      <w:r>
        <w:rPr>
          <w:rFonts w:hint="eastAsia"/>
          <w:szCs w:val="22"/>
          <w:lang w:eastAsia="ko-KR"/>
        </w:rPr>
        <w:t xml:space="preserve">Assign the 1 bit taken from </w:t>
      </w:r>
      <w:proofErr w:type="spellStart"/>
      <w:r>
        <w:rPr>
          <w:rFonts w:hint="eastAsia"/>
          <w:szCs w:val="22"/>
          <w:lang w:eastAsia="ko-KR"/>
        </w:rPr>
        <w:t>nal_ref_idc</w:t>
      </w:r>
      <w:proofErr w:type="spellEnd"/>
      <w:r>
        <w:rPr>
          <w:rFonts w:hint="eastAsia"/>
          <w:szCs w:val="22"/>
          <w:lang w:eastAsia="ko-KR"/>
        </w:rPr>
        <w:t xml:space="preserve"> to </w:t>
      </w:r>
      <w:proofErr w:type="spellStart"/>
      <w:r>
        <w:rPr>
          <w:rFonts w:hint="eastAsia"/>
          <w:szCs w:val="22"/>
          <w:lang w:eastAsia="ko-KR"/>
        </w:rPr>
        <w:t>nal_unit_type</w:t>
      </w:r>
      <w:proofErr w:type="spellEnd"/>
      <w:r>
        <w:rPr>
          <w:rFonts w:hint="eastAsia"/>
          <w:szCs w:val="22"/>
          <w:lang w:eastAsia="ko-KR"/>
        </w:rPr>
        <w:t>.</w:t>
      </w:r>
    </w:p>
    <w:p w:rsidR="00CB325B" w:rsidRDefault="001E451E" w:rsidP="00233FC1">
      <w:pPr>
        <w:jc w:val="both"/>
        <w:rPr>
          <w:ins w:id="89" w:author="HendryHendry/선임연구원/Convergence(연)ATS그룹(hendry.hendry" w:date="2011-11-16T17:32:00Z"/>
          <w:szCs w:val="22"/>
          <w:lang w:eastAsia="ko-KR"/>
        </w:rPr>
      </w:pPr>
      <w:r>
        <w:rPr>
          <w:rFonts w:hint="eastAsia"/>
          <w:szCs w:val="22"/>
          <w:lang w:eastAsia="ko-KR"/>
        </w:rPr>
        <w:t xml:space="preserve">We propose that the 1 bit taken from </w:t>
      </w:r>
      <w:proofErr w:type="spellStart"/>
      <w:r>
        <w:rPr>
          <w:rFonts w:hint="eastAsia"/>
          <w:szCs w:val="22"/>
          <w:lang w:eastAsia="ko-KR"/>
        </w:rPr>
        <w:t>nal_ref_idc</w:t>
      </w:r>
      <w:proofErr w:type="spellEnd"/>
      <w:r>
        <w:rPr>
          <w:rFonts w:hint="eastAsia"/>
          <w:szCs w:val="22"/>
          <w:lang w:eastAsia="ko-KR"/>
        </w:rPr>
        <w:t xml:space="preserve"> is not given to </w:t>
      </w:r>
      <w:proofErr w:type="spellStart"/>
      <w:r>
        <w:rPr>
          <w:rFonts w:hint="eastAsia"/>
          <w:szCs w:val="22"/>
          <w:lang w:eastAsia="ko-KR"/>
        </w:rPr>
        <w:t>nal_unit_type</w:t>
      </w:r>
      <w:proofErr w:type="spellEnd"/>
      <w:r>
        <w:rPr>
          <w:rFonts w:hint="eastAsia"/>
          <w:szCs w:val="22"/>
          <w:lang w:eastAsia="ko-KR"/>
        </w:rPr>
        <w:t xml:space="preserve">, but instead, it should be given to a new syntax element called </w:t>
      </w:r>
      <w:r>
        <w:rPr>
          <w:szCs w:val="22"/>
          <w:lang w:eastAsia="ko-KR"/>
        </w:rPr>
        <w:t>NAL dependent flag (i.e.,</w:t>
      </w:r>
      <w:r>
        <w:rPr>
          <w:rFonts w:hint="eastAsia"/>
          <w:szCs w:val="22"/>
          <w:lang w:eastAsia="ko-KR"/>
        </w:rPr>
        <w:t xml:space="preserve"> </w:t>
      </w:r>
      <w:proofErr w:type="spellStart"/>
      <w:r>
        <w:rPr>
          <w:rFonts w:hint="eastAsia"/>
          <w:szCs w:val="22"/>
          <w:lang w:eastAsia="ko-KR"/>
        </w:rPr>
        <w:t>nal_dpd_flag</w:t>
      </w:r>
      <w:proofErr w:type="spellEnd"/>
      <w:r>
        <w:rPr>
          <w:rFonts w:hint="eastAsia"/>
          <w:szCs w:val="22"/>
          <w:lang w:eastAsia="ko-KR"/>
        </w:rPr>
        <w:t>).</w:t>
      </w:r>
    </w:p>
    <w:p w:rsidR="004F0F90" w:rsidRPr="004F0F90" w:rsidRDefault="004F0F90" w:rsidP="00233FC1">
      <w:pPr>
        <w:jc w:val="both"/>
        <w:rPr>
          <w:szCs w:val="22"/>
          <w:lang w:eastAsia="ko-KR"/>
        </w:rPr>
      </w:pPr>
      <w:ins w:id="90" w:author="HendryHendry/선임연구원/Convergence(연)ATS그룹(hendry.hendry" w:date="2011-11-16T17:32:00Z">
        <w:r>
          <w:rPr>
            <w:rFonts w:hint="eastAsia"/>
            <w:szCs w:val="22"/>
            <w:lang w:eastAsia="ko-KR"/>
          </w:rPr>
          <w:t xml:space="preserve">The following table tabulates NAL unit header syntax after addition of the proposed new </w:t>
        </w:r>
        <w:proofErr w:type="spellStart"/>
        <w:r>
          <w:rPr>
            <w:rFonts w:hint="eastAsia"/>
            <w:szCs w:val="22"/>
            <w:lang w:eastAsia="ko-KR"/>
          </w:rPr>
          <w:t>nal_dpd_flag</w:t>
        </w:r>
        <w:proofErr w:type="spellEnd"/>
        <w:r>
          <w:rPr>
            <w:rFonts w:hint="eastAsia"/>
            <w:szCs w:val="22"/>
            <w:lang w:eastAsia="ko-KR"/>
          </w:rPr>
          <w:t>.</w:t>
        </w:r>
      </w:ins>
    </w:p>
    <w:p w:rsidR="001E451E" w:rsidRDefault="001E451E" w:rsidP="00233FC1">
      <w:pPr>
        <w:jc w:val="both"/>
        <w:rPr>
          <w:ins w:id="91" w:author="HendryHendry/선임연구원/Convergence(연)ATS그룹(hendry.hendry" w:date="2011-11-16T17:32:00Z"/>
          <w:szCs w:val="22"/>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Change w:id="92" w:author="HendryHendry/선임연구원/Convergence(연)ATS그룹(hendry.hendry" w:date="2011-11-16T17:33: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PrChange>
      </w:tblPr>
      <w:tblGrid>
        <w:gridCol w:w="6700"/>
        <w:gridCol w:w="1157"/>
        <w:tblGridChange w:id="93">
          <w:tblGrid>
            <w:gridCol w:w="6700"/>
            <w:gridCol w:w="1157"/>
          </w:tblGrid>
        </w:tblGridChange>
      </w:tblGrid>
      <w:tr w:rsidR="004F0F90" w:rsidRPr="001752DE" w:rsidTr="004F0F90">
        <w:trPr>
          <w:cantSplit/>
          <w:jc w:val="center"/>
          <w:ins w:id="94" w:author="HendryHendry/선임연구원/Convergence(연)ATS그룹(hendry.hendry" w:date="2011-11-16T17:33:00Z"/>
          <w:trPrChange w:id="95" w:author="HendryHendry/선임연구원/Convergence(연)ATS그룹(hendry.hendry" w:date="2011-11-16T17:33:00Z">
            <w:trPr>
              <w:cantSplit/>
              <w:jc w:val="center"/>
            </w:trPr>
          </w:trPrChange>
        </w:trPr>
        <w:tc>
          <w:tcPr>
            <w:tcW w:w="6700" w:type="dxa"/>
            <w:tcPrChange w:id="96" w:author="HendryHendry/선임연구원/Convergence(연)ATS그룹(hendry.hendry" w:date="2011-11-16T17:33:00Z">
              <w:tcPr>
                <w:tcW w:w="6700" w:type="dxa"/>
              </w:tcPr>
            </w:tcPrChange>
          </w:tcPr>
          <w:p w:rsidR="004F0F90" w:rsidRPr="001752DE" w:rsidRDefault="004F0F90" w:rsidP="00EE4437">
            <w:pPr>
              <w:pStyle w:val="tablesyntax"/>
              <w:rPr>
                <w:ins w:id="97" w:author="HendryHendry/선임연구원/Convergence(연)ATS그룹(hendry.hendry" w:date="2011-11-16T17:33:00Z"/>
                <w:rFonts w:ascii="Times New Roman" w:hAnsi="Times New Roman"/>
              </w:rPr>
            </w:pPr>
            <w:proofErr w:type="spellStart"/>
            <w:ins w:id="98" w:author="HendryHendry/선임연구원/Convergence(연)ATS그룹(hendry.hendry" w:date="2011-11-16T17:33:00Z">
              <w:r w:rsidRPr="001752DE">
                <w:rPr>
                  <w:rFonts w:ascii="Times New Roman" w:hAnsi="Times New Roman"/>
                </w:rPr>
                <w:t>nal_unit</w:t>
              </w:r>
              <w:proofErr w:type="spellEnd"/>
              <w:r w:rsidRPr="001752DE">
                <w:rPr>
                  <w:rFonts w:ascii="Times New Roman" w:hAnsi="Times New Roman"/>
                </w:rPr>
                <w:t xml:space="preserve">( </w:t>
              </w:r>
              <w:proofErr w:type="spellStart"/>
              <w:r w:rsidRPr="001752DE">
                <w:rPr>
                  <w:rFonts w:ascii="Times New Roman" w:hAnsi="Times New Roman"/>
                </w:rPr>
                <w:t>NumBytesInNALunit</w:t>
              </w:r>
              <w:proofErr w:type="spellEnd"/>
              <w:r w:rsidRPr="001752DE">
                <w:rPr>
                  <w:rFonts w:ascii="Times New Roman" w:hAnsi="Times New Roman"/>
                </w:rPr>
                <w:t xml:space="preserve"> ) {</w:t>
              </w:r>
            </w:ins>
          </w:p>
        </w:tc>
        <w:tc>
          <w:tcPr>
            <w:tcW w:w="1157" w:type="dxa"/>
            <w:tcPrChange w:id="99"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00" w:author="HendryHendry/선임연구원/Convergence(연)ATS그룹(hendry.hendry" w:date="2011-11-16T17:33:00Z"/>
              </w:rPr>
            </w:pPr>
            <w:ins w:id="101" w:author="HendryHendry/선임연구원/Convergence(연)ATS그룹(hendry.hendry" w:date="2011-11-16T17:33:00Z">
              <w:r w:rsidRPr="001752DE">
                <w:t>Descriptor</w:t>
              </w:r>
            </w:ins>
          </w:p>
        </w:tc>
      </w:tr>
      <w:tr w:rsidR="004F0F90" w:rsidRPr="001752DE" w:rsidTr="004F0F90">
        <w:trPr>
          <w:cantSplit/>
          <w:jc w:val="center"/>
          <w:ins w:id="102" w:author="HendryHendry/선임연구원/Convergence(연)ATS그룹(hendry.hendry" w:date="2011-11-16T17:33:00Z"/>
          <w:trPrChange w:id="103" w:author="HendryHendry/선임연구원/Convergence(연)ATS그룹(hendry.hendry" w:date="2011-11-16T17:33:00Z">
            <w:trPr>
              <w:cantSplit/>
              <w:jc w:val="center"/>
            </w:trPr>
          </w:trPrChange>
        </w:trPr>
        <w:tc>
          <w:tcPr>
            <w:tcW w:w="6700" w:type="dxa"/>
            <w:tcPrChange w:id="104" w:author="HendryHendry/선임연구원/Convergence(연)ATS그룹(hendry.hendry" w:date="2011-11-16T17:33:00Z">
              <w:tcPr>
                <w:tcW w:w="6700" w:type="dxa"/>
              </w:tcPr>
            </w:tcPrChange>
          </w:tcPr>
          <w:p w:rsidR="004F0F90" w:rsidRPr="001752DE" w:rsidRDefault="004F0F90" w:rsidP="00EE4437">
            <w:pPr>
              <w:pStyle w:val="tablesyntax"/>
              <w:rPr>
                <w:ins w:id="105" w:author="HendryHendry/선임연구원/Convergence(연)ATS그룹(hendry.hendry" w:date="2011-11-16T17:33:00Z"/>
                <w:rFonts w:ascii="Times New Roman" w:hAnsi="Times New Roman"/>
              </w:rPr>
            </w:pPr>
            <w:ins w:id="106" w:author="HendryHendry/선임연구원/Convergence(연)ATS그룹(hendry.hendry" w:date="2011-11-16T17:33:00Z">
              <w:r w:rsidRPr="001752DE">
                <w:rPr>
                  <w:rFonts w:ascii="Times New Roman" w:hAnsi="Times New Roman"/>
                  <w:b/>
                  <w:bCs/>
                </w:rPr>
                <w:tab/>
              </w:r>
              <w:proofErr w:type="spellStart"/>
              <w:r w:rsidRPr="001752DE">
                <w:rPr>
                  <w:rFonts w:ascii="Times New Roman" w:hAnsi="Times New Roman"/>
                  <w:b/>
                  <w:bCs/>
                </w:rPr>
                <w:t>forbidden_zero_bit</w:t>
              </w:r>
              <w:proofErr w:type="spellEnd"/>
            </w:ins>
          </w:p>
        </w:tc>
        <w:tc>
          <w:tcPr>
            <w:tcW w:w="1157" w:type="dxa"/>
            <w:tcPrChange w:id="107" w:author="HendryHendry/선임연구원/Convergence(연)ATS그룹(hendry.hendry" w:date="2011-11-16T17:33:00Z">
              <w:tcPr>
                <w:tcW w:w="1157" w:type="dxa"/>
              </w:tcPr>
            </w:tcPrChange>
          </w:tcPr>
          <w:p w:rsidR="004F0F90" w:rsidRPr="001752DE" w:rsidRDefault="004F0F90" w:rsidP="00EE4437">
            <w:pPr>
              <w:pStyle w:val="tablecell"/>
              <w:rPr>
                <w:ins w:id="108" w:author="HendryHendry/선임연구원/Convergence(연)ATS그룹(hendry.hendry" w:date="2011-11-16T17:33:00Z"/>
              </w:rPr>
            </w:pPr>
            <w:ins w:id="109" w:author="HendryHendry/선임연구원/Convergence(연)ATS그룹(hendry.hendry" w:date="2011-11-16T17:33:00Z">
              <w:r w:rsidRPr="001752DE">
                <w:t>f(1)</w:t>
              </w:r>
            </w:ins>
          </w:p>
        </w:tc>
      </w:tr>
      <w:tr w:rsidR="004F0F90" w:rsidRPr="001752DE" w:rsidTr="004F0F90">
        <w:trPr>
          <w:cantSplit/>
          <w:jc w:val="center"/>
          <w:ins w:id="110" w:author="HendryHendry/선임연구원/Convergence(연)ATS그룹(hendry.hendry" w:date="2011-11-16T17:33:00Z"/>
          <w:trPrChange w:id="111" w:author="HendryHendry/선임연구원/Convergence(연)ATS그룹(hendry.hendry" w:date="2011-11-16T17:33:00Z">
            <w:trPr>
              <w:cantSplit/>
              <w:jc w:val="center"/>
            </w:trPr>
          </w:trPrChange>
        </w:trPr>
        <w:tc>
          <w:tcPr>
            <w:tcW w:w="6700" w:type="dxa"/>
            <w:tcPrChange w:id="112" w:author="HendryHendry/선임연구원/Convergence(연)ATS그룹(hendry.hendry" w:date="2011-11-16T17:33:00Z">
              <w:tcPr>
                <w:tcW w:w="6700" w:type="dxa"/>
              </w:tcPr>
            </w:tcPrChange>
          </w:tcPr>
          <w:p w:rsidR="004F0F90" w:rsidRPr="001752DE" w:rsidRDefault="004F0F90" w:rsidP="00EE4437">
            <w:pPr>
              <w:pStyle w:val="tablesyntax"/>
              <w:rPr>
                <w:ins w:id="113" w:author="HendryHendry/선임연구원/Convergence(연)ATS그룹(hendry.hendry" w:date="2011-11-16T17:33:00Z"/>
                <w:rFonts w:ascii="Times New Roman" w:hAnsi="Times New Roman"/>
              </w:rPr>
            </w:pPr>
            <w:ins w:id="114" w:author="HendryHendry/선임연구원/Convergence(연)ATS그룹(hendry.hendry" w:date="2011-11-16T17:33:00Z">
              <w:r w:rsidRPr="001752DE">
                <w:rPr>
                  <w:rFonts w:ascii="Times New Roman" w:hAnsi="Times New Roman"/>
                  <w:b/>
                  <w:bCs/>
                </w:rPr>
                <w:tab/>
              </w:r>
              <w:proofErr w:type="spellStart"/>
              <w:r w:rsidRPr="001752DE">
                <w:rPr>
                  <w:rFonts w:ascii="Times New Roman" w:hAnsi="Times New Roman"/>
                  <w:b/>
                  <w:bCs/>
                </w:rPr>
                <w:t>nal_ref_</w:t>
              </w:r>
              <w:r w:rsidRPr="001752DE">
                <w:rPr>
                  <w:rFonts w:ascii="Times New Roman" w:hAnsi="Times New Roman" w:hint="eastAsia"/>
                  <w:b/>
                  <w:bCs/>
                  <w:lang w:eastAsia="ko-KR"/>
                </w:rPr>
                <w:t>flag</w:t>
              </w:r>
              <w:proofErr w:type="spellEnd"/>
            </w:ins>
          </w:p>
        </w:tc>
        <w:tc>
          <w:tcPr>
            <w:tcW w:w="1157" w:type="dxa"/>
            <w:tcPrChange w:id="115" w:author="HendryHendry/선임연구원/Convergence(연)ATS그룹(hendry.hendry" w:date="2011-11-16T17:33:00Z">
              <w:tcPr>
                <w:tcW w:w="1157" w:type="dxa"/>
              </w:tcPr>
            </w:tcPrChange>
          </w:tcPr>
          <w:p w:rsidR="004F0F90" w:rsidRPr="001752DE" w:rsidRDefault="004F0F90" w:rsidP="00EE4437">
            <w:pPr>
              <w:pStyle w:val="tablecell"/>
              <w:rPr>
                <w:ins w:id="116" w:author="HendryHendry/선임연구원/Convergence(연)ATS그룹(hendry.hendry" w:date="2011-11-16T17:33:00Z"/>
              </w:rPr>
            </w:pPr>
            <w:ins w:id="117" w:author="HendryHendry/선임연구원/Convergence(연)ATS그룹(hendry.hendry" w:date="2011-11-16T17:33:00Z">
              <w:r w:rsidRPr="001752DE">
                <w:rPr>
                  <w:rFonts w:hint="eastAsia"/>
                  <w:lang w:eastAsia="ko-KR"/>
                </w:rPr>
                <w:t>f</w:t>
              </w:r>
              <w:r w:rsidRPr="001752DE">
                <w:t>(</w:t>
              </w:r>
              <w:r w:rsidRPr="001752DE">
                <w:rPr>
                  <w:rFonts w:hint="eastAsia"/>
                  <w:lang w:eastAsia="ko-KR"/>
                </w:rPr>
                <w:t>1</w:t>
              </w:r>
              <w:r w:rsidRPr="001752DE">
                <w:t>)</w:t>
              </w:r>
            </w:ins>
          </w:p>
        </w:tc>
      </w:tr>
      <w:tr w:rsidR="004F0F90" w:rsidRPr="001752DE" w:rsidTr="004F0F90">
        <w:trPr>
          <w:cantSplit/>
          <w:trHeight w:val="110"/>
          <w:jc w:val="center"/>
          <w:ins w:id="118" w:author="HendryHendry/선임연구원/Convergence(연)ATS그룹(hendry.hendry" w:date="2011-11-16T17:33:00Z"/>
          <w:trPrChange w:id="119" w:author="HendryHendry/선임연구원/Convergence(연)ATS그룹(hendry.hendry" w:date="2011-11-16T17:33:00Z">
            <w:trPr>
              <w:cantSplit/>
              <w:trHeight w:val="110"/>
              <w:jc w:val="center"/>
            </w:trPr>
          </w:trPrChange>
        </w:trPr>
        <w:tc>
          <w:tcPr>
            <w:tcW w:w="6700" w:type="dxa"/>
            <w:tcPrChange w:id="120" w:author="HendryHendry/선임연구원/Convergence(연)ATS그룹(hendry.hendry" w:date="2011-11-16T17:33:00Z">
              <w:tcPr>
                <w:tcW w:w="6700" w:type="dxa"/>
              </w:tcPr>
            </w:tcPrChange>
          </w:tcPr>
          <w:p w:rsidR="004F0F90" w:rsidRPr="001752DE" w:rsidRDefault="004F0F90" w:rsidP="00EE4437">
            <w:pPr>
              <w:pStyle w:val="tablesyntax"/>
              <w:rPr>
                <w:ins w:id="121" w:author="HendryHendry/선임연구원/Convergence(연)ATS그룹(hendry.hendry" w:date="2011-11-16T17:33:00Z"/>
                <w:rFonts w:ascii="Times New Roman" w:hAnsi="Times New Roman"/>
                <w:lang w:eastAsia="ko-KR"/>
              </w:rPr>
            </w:pPr>
            <w:ins w:id="122" w:author="HendryHendry/선임연구원/Convergence(연)ATS그룹(hendry.hendry" w:date="2011-11-16T17:33:00Z">
              <w:r w:rsidRPr="001752DE">
                <w:rPr>
                  <w:rFonts w:ascii="Times New Roman" w:hAnsi="Times New Roman"/>
                  <w:b/>
                  <w:bCs/>
                </w:rPr>
                <w:tab/>
              </w:r>
              <w:proofErr w:type="spellStart"/>
              <w:r w:rsidRPr="001752DE">
                <w:rPr>
                  <w:rFonts w:ascii="Times New Roman" w:hAnsi="Times New Roman"/>
                  <w:b/>
                  <w:bCs/>
                </w:rPr>
                <w:t>nal_</w:t>
              </w:r>
              <w:r w:rsidRPr="001752DE">
                <w:rPr>
                  <w:rFonts w:ascii="Times New Roman" w:hAnsi="Times New Roman" w:hint="eastAsia"/>
                  <w:b/>
                  <w:bCs/>
                  <w:lang w:eastAsia="ko-KR"/>
                </w:rPr>
                <w:t>dpd_flag</w:t>
              </w:r>
              <w:proofErr w:type="spellEnd"/>
            </w:ins>
          </w:p>
        </w:tc>
        <w:tc>
          <w:tcPr>
            <w:tcW w:w="1157" w:type="dxa"/>
            <w:tcPrChange w:id="123" w:author="HendryHendry/선임연구원/Convergence(연)ATS그룹(hendry.hendry" w:date="2011-11-16T17:33:00Z">
              <w:tcPr>
                <w:tcW w:w="1157" w:type="dxa"/>
              </w:tcPr>
            </w:tcPrChange>
          </w:tcPr>
          <w:p w:rsidR="004F0F90" w:rsidRPr="001752DE" w:rsidRDefault="004F0F90" w:rsidP="00EE4437">
            <w:pPr>
              <w:pStyle w:val="tablecell"/>
              <w:rPr>
                <w:ins w:id="124" w:author="HendryHendry/선임연구원/Convergence(연)ATS그룹(hendry.hendry" w:date="2011-11-16T17:33:00Z"/>
              </w:rPr>
            </w:pPr>
            <w:ins w:id="125" w:author="HendryHendry/선임연구원/Convergence(연)ATS그룹(hendry.hendry" w:date="2011-11-16T17:33:00Z">
              <w:r w:rsidRPr="001752DE">
                <w:rPr>
                  <w:rFonts w:hint="eastAsia"/>
                  <w:lang w:eastAsia="ko-KR"/>
                </w:rPr>
                <w:t>f</w:t>
              </w:r>
              <w:r w:rsidRPr="001752DE">
                <w:t>(</w:t>
              </w:r>
              <w:r w:rsidRPr="001752DE">
                <w:rPr>
                  <w:rFonts w:hint="eastAsia"/>
                  <w:lang w:eastAsia="ko-KR"/>
                </w:rPr>
                <w:t>1</w:t>
              </w:r>
              <w:r w:rsidRPr="001752DE">
                <w:t>)</w:t>
              </w:r>
            </w:ins>
          </w:p>
        </w:tc>
      </w:tr>
      <w:tr w:rsidR="004F0F90" w:rsidRPr="001752DE" w:rsidTr="004F0F90">
        <w:trPr>
          <w:cantSplit/>
          <w:trHeight w:val="109"/>
          <w:jc w:val="center"/>
          <w:ins w:id="126" w:author="HendryHendry/선임연구원/Convergence(연)ATS그룹(hendry.hendry" w:date="2011-11-16T17:33:00Z"/>
          <w:trPrChange w:id="127" w:author="HendryHendry/선임연구원/Convergence(연)ATS그룹(hendry.hendry" w:date="2011-11-16T17:33:00Z">
            <w:trPr>
              <w:cantSplit/>
              <w:trHeight w:val="109"/>
              <w:jc w:val="center"/>
            </w:trPr>
          </w:trPrChange>
        </w:trPr>
        <w:tc>
          <w:tcPr>
            <w:tcW w:w="6700" w:type="dxa"/>
            <w:tcPrChange w:id="128" w:author="HendryHendry/선임연구원/Convergence(연)ATS그룹(hendry.hendry" w:date="2011-11-16T17:33:00Z">
              <w:tcPr>
                <w:tcW w:w="6700" w:type="dxa"/>
              </w:tcPr>
            </w:tcPrChange>
          </w:tcPr>
          <w:p w:rsidR="004F0F90" w:rsidRPr="001752DE" w:rsidRDefault="004F0F90" w:rsidP="00EE4437">
            <w:pPr>
              <w:pStyle w:val="tablesyntax"/>
              <w:rPr>
                <w:ins w:id="129" w:author="HendryHendry/선임연구원/Convergence(연)ATS그룹(hendry.hendry" w:date="2011-11-16T17:33:00Z"/>
                <w:rFonts w:ascii="Times New Roman" w:hAnsi="Times New Roman"/>
                <w:b/>
                <w:bCs/>
              </w:rPr>
            </w:pPr>
            <w:ins w:id="130" w:author="HendryHendry/선임연구원/Convergence(연)ATS그룹(hendry.hendry" w:date="2011-11-16T17:33:00Z">
              <w:r w:rsidRPr="001752DE">
                <w:rPr>
                  <w:rFonts w:ascii="Times New Roman" w:hAnsi="Times New Roman"/>
                  <w:b/>
                  <w:bCs/>
                </w:rPr>
                <w:tab/>
              </w:r>
              <w:proofErr w:type="spellStart"/>
              <w:r w:rsidRPr="001752DE">
                <w:rPr>
                  <w:rFonts w:ascii="Times New Roman" w:hAnsi="Times New Roman"/>
                  <w:b/>
                  <w:bCs/>
                </w:rPr>
                <w:t>nal_unit_type</w:t>
              </w:r>
              <w:proofErr w:type="spellEnd"/>
            </w:ins>
          </w:p>
        </w:tc>
        <w:tc>
          <w:tcPr>
            <w:tcW w:w="1157" w:type="dxa"/>
            <w:tcPrChange w:id="131" w:author="HendryHendry/선임연구원/Convergence(연)ATS그룹(hendry.hendry" w:date="2011-11-16T17:33:00Z">
              <w:tcPr>
                <w:tcW w:w="1157" w:type="dxa"/>
              </w:tcPr>
            </w:tcPrChange>
          </w:tcPr>
          <w:p w:rsidR="004F0F90" w:rsidRPr="001752DE" w:rsidRDefault="004F0F90" w:rsidP="00EE4437">
            <w:pPr>
              <w:pStyle w:val="tablecell"/>
              <w:rPr>
                <w:ins w:id="132" w:author="HendryHendry/선임연구원/Convergence(연)ATS그룹(hendry.hendry" w:date="2011-11-16T17:33:00Z"/>
              </w:rPr>
            </w:pPr>
            <w:ins w:id="133" w:author="HendryHendry/선임연구원/Convergence(연)ATS그룹(hendry.hendry" w:date="2011-11-16T17:33:00Z">
              <w:r w:rsidRPr="001752DE">
                <w:t>u(5)</w:t>
              </w:r>
            </w:ins>
          </w:p>
        </w:tc>
      </w:tr>
      <w:tr w:rsidR="004F0F90" w:rsidRPr="001752DE" w:rsidTr="004F0F90">
        <w:trPr>
          <w:cantSplit/>
          <w:jc w:val="center"/>
          <w:ins w:id="134" w:author="HendryHendry/선임연구원/Convergence(연)ATS그룹(hendry.hendry" w:date="2011-11-16T17:33:00Z"/>
          <w:trPrChange w:id="135" w:author="HendryHendry/선임연구원/Convergence(연)ATS그룹(hendry.hendry" w:date="2011-11-16T17:33:00Z">
            <w:trPr>
              <w:cantSplit/>
              <w:jc w:val="center"/>
            </w:trPr>
          </w:trPrChange>
        </w:trPr>
        <w:tc>
          <w:tcPr>
            <w:tcW w:w="6700" w:type="dxa"/>
            <w:tcPrChange w:id="136" w:author="HendryHendry/선임연구원/Convergence(연)ATS그룹(hendry.hendry" w:date="2011-11-16T17:33:00Z">
              <w:tcPr>
                <w:tcW w:w="6700" w:type="dxa"/>
              </w:tcPr>
            </w:tcPrChange>
          </w:tcPr>
          <w:p w:rsidR="004F0F90" w:rsidRPr="001752DE" w:rsidRDefault="004F0F90" w:rsidP="00EE4437">
            <w:pPr>
              <w:pStyle w:val="tablesyntax"/>
              <w:rPr>
                <w:ins w:id="137" w:author="HendryHendry/선임연구원/Convergence(연)ATS그룹(hendry.hendry" w:date="2011-11-16T17:33:00Z"/>
                <w:rFonts w:ascii="Times New Roman" w:hAnsi="Times New Roman"/>
              </w:rPr>
            </w:pPr>
            <w:ins w:id="138" w:author="HendryHendry/선임연구원/Convergence(연)ATS그룹(hendry.hendry" w:date="2011-11-16T17:33:00Z">
              <w:r w:rsidRPr="001752DE">
                <w:rPr>
                  <w:rFonts w:ascii="Times New Roman" w:hAnsi="Times New Roman"/>
                </w:rPr>
                <w:tab/>
              </w:r>
              <w:proofErr w:type="spellStart"/>
              <w:r w:rsidRPr="001752DE">
                <w:rPr>
                  <w:rFonts w:ascii="Times New Roman" w:hAnsi="Times New Roman"/>
                </w:rPr>
                <w:t>NumBytesInRBSP</w:t>
              </w:r>
              <w:proofErr w:type="spellEnd"/>
              <w:r w:rsidRPr="001752DE">
                <w:rPr>
                  <w:rFonts w:ascii="Times New Roman" w:hAnsi="Times New Roman"/>
                </w:rPr>
                <w:t xml:space="preserve"> = 0</w:t>
              </w:r>
            </w:ins>
          </w:p>
        </w:tc>
        <w:tc>
          <w:tcPr>
            <w:tcW w:w="1157" w:type="dxa"/>
            <w:tcPrChange w:id="139"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40" w:author="HendryHendry/선임연구원/Convergence(연)ATS그룹(hendry.hendry" w:date="2011-11-16T17:33:00Z"/>
                <w:b w:val="0"/>
                <w:bCs w:val="0"/>
              </w:rPr>
            </w:pPr>
          </w:p>
        </w:tc>
      </w:tr>
      <w:tr w:rsidR="004F0F90" w:rsidRPr="001752DE" w:rsidTr="004F0F90">
        <w:trPr>
          <w:cantSplit/>
          <w:jc w:val="center"/>
          <w:ins w:id="141" w:author="HendryHendry/선임연구원/Convergence(연)ATS그룹(hendry.hendry" w:date="2011-11-16T17:33:00Z"/>
          <w:trPrChange w:id="142" w:author="HendryHendry/선임연구원/Convergence(연)ATS그룹(hendry.hendry" w:date="2011-11-16T17:33:00Z">
            <w:trPr>
              <w:cantSplit/>
              <w:jc w:val="center"/>
            </w:trPr>
          </w:trPrChange>
        </w:trPr>
        <w:tc>
          <w:tcPr>
            <w:tcW w:w="6700" w:type="dxa"/>
            <w:tcPrChange w:id="143" w:author="HendryHendry/선임연구원/Convergence(연)ATS그룹(hendry.hendry" w:date="2011-11-16T17:33:00Z">
              <w:tcPr>
                <w:tcW w:w="6700" w:type="dxa"/>
              </w:tcPr>
            </w:tcPrChange>
          </w:tcPr>
          <w:p w:rsidR="004F0F90" w:rsidRPr="001752DE" w:rsidRDefault="004F0F90" w:rsidP="00EE4437">
            <w:pPr>
              <w:pStyle w:val="tablesyntax"/>
              <w:rPr>
                <w:ins w:id="144" w:author="HendryHendry/선임연구원/Convergence(연)ATS그룹(hendry.hendry" w:date="2011-11-16T17:33:00Z"/>
                <w:rFonts w:ascii="Times New Roman" w:hAnsi="Times New Roman"/>
              </w:rPr>
            </w:pPr>
            <w:ins w:id="145" w:author="HendryHendry/선임연구원/Convergence(연)ATS그룹(hendry.hendry" w:date="2011-11-16T17:33:00Z">
              <w:r w:rsidRPr="001752DE">
                <w:rPr>
                  <w:rFonts w:ascii="Times New Roman" w:hAnsi="Times New Roman"/>
                  <w:b/>
                  <w:bCs/>
                </w:rPr>
                <w:tab/>
              </w:r>
              <w:proofErr w:type="spellStart"/>
              <w:r w:rsidRPr="001752DE">
                <w:rPr>
                  <w:rFonts w:ascii="Times New Roman" w:hAnsi="Times New Roman"/>
                </w:rPr>
                <w:t>nalUnitHeaderBytes</w:t>
              </w:r>
              <w:proofErr w:type="spellEnd"/>
              <w:r w:rsidRPr="001752DE">
                <w:rPr>
                  <w:rFonts w:ascii="Times New Roman" w:hAnsi="Times New Roman"/>
                </w:rPr>
                <w:t xml:space="preserve"> = 1</w:t>
              </w:r>
            </w:ins>
          </w:p>
        </w:tc>
        <w:tc>
          <w:tcPr>
            <w:tcW w:w="1157" w:type="dxa"/>
            <w:tcPrChange w:id="146"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47" w:author="HendryHendry/선임연구원/Convergence(연)ATS그룹(hendry.hendry" w:date="2011-11-16T17:33:00Z"/>
                <w:b w:val="0"/>
                <w:bCs w:val="0"/>
              </w:rPr>
            </w:pPr>
          </w:p>
        </w:tc>
      </w:tr>
      <w:tr w:rsidR="004F0F90" w:rsidRPr="001752DE" w:rsidTr="004F0F90">
        <w:trPr>
          <w:cantSplit/>
          <w:jc w:val="center"/>
          <w:ins w:id="148" w:author="HendryHendry/선임연구원/Convergence(연)ATS그룹(hendry.hendry" w:date="2011-11-16T17:33:00Z"/>
          <w:trPrChange w:id="149" w:author="HendryHendry/선임연구원/Convergence(연)ATS그룹(hendry.hendry" w:date="2011-11-16T17:33:00Z">
            <w:trPr>
              <w:cantSplit/>
              <w:jc w:val="center"/>
            </w:trPr>
          </w:trPrChange>
        </w:trPr>
        <w:tc>
          <w:tcPr>
            <w:tcW w:w="6700" w:type="dxa"/>
            <w:tcPrChange w:id="150" w:author="HendryHendry/선임연구원/Convergence(연)ATS그룹(hendry.hendry" w:date="2011-11-16T17:33:00Z">
              <w:tcPr>
                <w:tcW w:w="6700" w:type="dxa"/>
              </w:tcPr>
            </w:tcPrChange>
          </w:tcPr>
          <w:p w:rsidR="004F0F90" w:rsidRPr="001752DE" w:rsidRDefault="004F0F90" w:rsidP="00EE4437">
            <w:pPr>
              <w:pStyle w:val="tablesyntax"/>
              <w:rPr>
                <w:ins w:id="151" w:author="HendryHendry/선임연구원/Convergence(연)ATS그룹(hendry.hendry" w:date="2011-11-16T17:33:00Z"/>
                <w:rFonts w:ascii="Times New Roman" w:hAnsi="Times New Roman"/>
                <w:b/>
                <w:bCs/>
              </w:rPr>
            </w:pPr>
            <w:ins w:id="152" w:author="HendryHendry/선임연구원/Convergence(연)ATS그룹(hendry.hendry" w:date="2011-11-16T17:33:00Z">
              <w:r w:rsidRPr="001752DE">
                <w:rPr>
                  <w:rFonts w:ascii="Times New Roman" w:hAnsi="Times New Roman"/>
                </w:rPr>
                <w:tab/>
                <w:t xml:space="preserve">if( </w:t>
              </w:r>
              <w:proofErr w:type="spellStart"/>
              <w:r w:rsidRPr="001752DE">
                <w:rPr>
                  <w:rFonts w:ascii="Times New Roman" w:hAnsi="Times New Roman"/>
                </w:rPr>
                <w:t>nal_unit_type</w:t>
              </w:r>
              <w:proofErr w:type="spellEnd"/>
              <w:r w:rsidRPr="001752DE">
                <w:rPr>
                  <w:rFonts w:ascii="Times New Roman" w:hAnsi="Times New Roman"/>
                </w:rPr>
                <w:t xml:space="preserve">  = =  1  | |  </w:t>
              </w:r>
              <w:proofErr w:type="spellStart"/>
              <w:r w:rsidRPr="001752DE">
                <w:rPr>
                  <w:rFonts w:ascii="Times New Roman" w:hAnsi="Times New Roman"/>
                </w:rPr>
                <w:t>nal_unit_type</w:t>
              </w:r>
              <w:proofErr w:type="spellEnd"/>
              <w:r w:rsidRPr="001752DE">
                <w:rPr>
                  <w:rFonts w:ascii="Times New Roman" w:hAnsi="Times New Roman"/>
                </w:rPr>
                <w:t xml:space="preserve">  = =  4  | |  </w:t>
              </w:r>
              <w:proofErr w:type="spellStart"/>
              <w:r w:rsidRPr="001752DE">
                <w:rPr>
                  <w:rFonts w:ascii="Times New Roman" w:hAnsi="Times New Roman"/>
                </w:rPr>
                <w:t>nal_unit_type</w:t>
              </w:r>
              <w:proofErr w:type="spellEnd"/>
              <w:r w:rsidRPr="001752DE">
                <w:rPr>
                  <w:rFonts w:ascii="Times New Roman" w:hAnsi="Times New Roman"/>
                </w:rPr>
                <w:t xml:space="preserve">  = =  5 ) {</w:t>
              </w:r>
            </w:ins>
          </w:p>
        </w:tc>
        <w:tc>
          <w:tcPr>
            <w:tcW w:w="1157" w:type="dxa"/>
            <w:tcPrChange w:id="153"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54" w:author="HendryHendry/선임연구원/Convergence(연)ATS그룹(hendry.hendry" w:date="2011-11-16T17:33:00Z"/>
                <w:b w:val="0"/>
                <w:bCs w:val="0"/>
              </w:rPr>
            </w:pPr>
          </w:p>
        </w:tc>
      </w:tr>
      <w:tr w:rsidR="004F0F90" w:rsidRPr="001752DE" w:rsidTr="004F0F90">
        <w:trPr>
          <w:cantSplit/>
          <w:jc w:val="center"/>
          <w:ins w:id="155" w:author="HendryHendry/선임연구원/Convergence(연)ATS그룹(hendry.hendry" w:date="2011-11-16T17:33:00Z"/>
          <w:trPrChange w:id="156" w:author="HendryHendry/선임연구원/Convergence(연)ATS그룹(hendry.hendry" w:date="2011-11-16T17:33:00Z">
            <w:trPr>
              <w:cantSplit/>
              <w:jc w:val="center"/>
            </w:trPr>
          </w:trPrChange>
        </w:trPr>
        <w:tc>
          <w:tcPr>
            <w:tcW w:w="6700" w:type="dxa"/>
            <w:tcPrChange w:id="157" w:author="HendryHendry/선임연구원/Convergence(연)ATS그룹(hendry.hendry" w:date="2011-11-16T17:33:00Z">
              <w:tcPr>
                <w:tcW w:w="6700" w:type="dxa"/>
              </w:tcPr>
            </w:tcPrChange>
          </w:tcPr>
          <w:p w:rsidR="004F0F90" w:rsidRPr="001752DE" w:rsidRDefault="004F0F90" w:rsidP="00EE4437">
            <w:pPr>
              <w:pStyle w:val="tablesyntax"/>
              <w:rPr>
                <w:ins w:id="158" w:author="HendryHendry/선임연구원/Convergence(연)ATS그룹(hendry.hendry" w:date="2011-11-16T17:33:00Z"/>
                <w:rFonts w:ascii="Times New Roman" w:hAnsi="Times New Roman"/>
                <w:b/>
                <w:bCs/>
              </w:rPr>
            </w:pPr>
            <w:ins w:id="159" w:author="HendryHendry/선임연구원/Convergence(연)ATS그룹(hendry.hendry" w:date="2011-11-16T17:33:00Z">
              <w:r w:rsidRPr="001752DE">
                <w:rPr>
                  <w:rFonts w:ascii="Times New Roman" w:hAnsi="Times New Roman"/>
                </w:rPr>
                <w:tab/>
              </w:r>
              <w:r w:rsidRPr="001752DE">
                <w:rPr>
                  <w:rFonts w:ascii="Times New Roman" w:hAnsi="Times New Roman"/>
                </w:rPr>
                <w:tab/>
              </w:r>
              <w:proofErr w:type="spellStart"/>
              <w:r w:rsidRPr="001752DE">
                <w:rPr>
                  <w:rFonts w:ascii="Times New Roman" w:hAnsi="Times New Roman"/>
                  <w:b/>
                  <w:bCs/>
                </w:rPr>
                <w:t>temporal_id</w:t>
              </w:r>
              <w:proofErr w:type="spellEnd"/>
            </w:ins>
          </w:p>
        </w:tc>
        <w:tc>
          <w:tcPr>
            <w:tcW w:w="1157" w:type="dxa"/>
            <w:tcPrChange w:id="160"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61" w:author="HendryHendry/선임연구원/Convergence(연)ATS그룹(hendry.hendry" w:date="2011-11-16T17:33:00Z"/>
                <w:b w:val="0"/>
                <w:bCs w:val="0"/>
              </w:rPr>
            </w:pPr>
            <w:ins w:id="162" w:author="HendryHendry/선임연구원/Convergence(연)ATS그룹(hendry.hendry" w:date="2011-11-16T17:33:00Z">
              <w:r w:rsidRPr="001752DE">
                <w:rPr>
                  <w:b w:val="0"/>
                </w:rPr>
                <w:t>u(3)</w:t>
              </w:r>
            </w:ins>
          </w:p>
        </w:tc>
      </w:tr>
      <w:tr w:rsidR="004F0F90" w:rsidRPr="001752DE" w:rsidTr="004F0F90">
        <w:trPr>
          <w:cantSplit/>
          <w:jc w:val="center"/>
          <w:ins w:id="163" w:author="HendryHendry/선임연구원/Convergence(연)ATS그룹(hendry.hendry" w:date="2011-11-16T17:33:00Z"/>
          <w:trPrChange w:id="164" w:author="HendryHendry/선임연구원/Convergence(연)ATS그룹(hendry.hendry" w:date="2011-11-16T17:33:00Z">
            <w:trPr>
              <w:cantSplit/>
              <w:jc w:val="center"/>
            </w:trPr>
          </w:trPrChange>
        </w:trPr>
        <w:tc>
          <w:tcPr>
            <w:tcW w:w="6700" w:type="dxa"/>
            <w:tcPrChange w:id="165" w:author="HendryHendry/선임연구원/Convergence(연)ATS그룹(hendry.hendry" w:date="2011-11-16T17:33:00Z">
              <w:tcPr>
                <w:tcW w:w="6700" w:type="dxa"/>
              </w:tcPr>
            </w:tcPrChange>
          </w:tcPr>
          <w:p w:rsidR="004F0F90" w:rsidRPr="001752DE" w:rsidRDefault="004F0F90" w:rsidP="00EE4437">
            <w:pPr>
              <w:pStyle w:val="tablesyntax"/>
              <w:rPr>
                <w:ins w:id="166" w:author="HendryHendry/선임연구원/Convergence(연)ATS그룹(hendry.hendry" w:date="2011-11-16T17:33:00Z"/>
                <w:rFonts w:ascii="Times New Roman" w:hAnsi="Times New Roman"/>
                <w:b/>
                <w:bCs/>
              </w:rPr>
            </w:pPr>
            <w:ins w:id="167" w:author="HendryHendry/선임연구원/Convergence(연)ATS그룹(hendry.hendry" w:date="2011-11-16T17:33:00Z">
              <w:r w:rsidRPr="001752DE">
                <w:rPr>
                  <w:rFonts w:ascii="Times New Roman" w:hAnsi="Times New Roman"/>
                </w:rPr>
                <w:tab/>
              </w:r>
              <w:r w:rsidRPr="001752DE">
                <w:rPr>
                  <w:rFonts w:ascii="Times New Roman" w:hAnsi="Times New Roman"/>
                </w:rPr>
                <w:tab/>
              </w:r>
              <w:proofErr w:type="spellStart"/>
              <w:r w:rsidRPr="001752DE">
                <w:rPr>
                  <w:rFonts w:ascii="Times New Roman" w:hAnsi="Times New Roman"/>
                  <w:b/>
                  <w:bCs/>
                </w:rPr>
                <w:t>output_flag</w:t>
              </w:r>
              <w:proofErr w:type="spellEnd"/>
            </w:ins>
          </w:p>
        </w:tc>
        <w:tc>
          <w:tcPr>
            <w:tcW w:w="1157" w:type="dxa"/>
            <w:tcPrChange w:id="168"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69" w:author="HendryHendry/선임연구원/Convergence(연)ATS그룹(hendry.hendry" w:date="2011-11-16T17:33:00Z"/>
                <w:b w:val="0"/>
                <w:bCs w:val="0"/>
              </w:rPr>
            </w:pPr>
            <w:ins w:id="170" w:author="HendryHendry/선임연구원/Convergence(연)ATS그룹(hendry.hendry" w:date="2011-11-16T17:33:00Z">
              <w:r w:rsidRPr="001752DE">
                <w:rPr>
                  <w:b w:val="0"/>
                </w:rPr>
                <w:t>u(1)</w:t>
              </w:r>
            </w:ins>
          </w:p>
        </w:tc>
      </w:tr>
      <w:tr w:rsidR="004F0F90" w:rsidRPr="001752DE" w:rsidTr="004F0F90">
        <w:trPr>
          <w:cantSplit/>
          <w:jc w:val="center"/>
          <w:ins w:id="171" w:author="HendryHendry/선임연구원/Convergence(연)ATS그룹(hendry.hendry" w:date="2011-11-16T17:33:00Z"/>
          <w:trPrChange w:id="172" w:author="HendryHendry/선임연구원/Convergence(연)ATS그룹(hendry.hendry" w:date="2011-11-16T17:33:00Z">
            <w:trPr>
              <w:cantSplit/>
              <w:jc w:val="center"/>
            </w:trPr>
          </w:trPrChange>
        </w:trPr>
        <w:tc>
          <w:tcPr>
            <w:tcW w:w="6700" w:type="dxa"/>
            <w:tcPrChange w:id="173" w:author="HendryHendry/선임연구원/Convergence(연)ATS그룹(hendry.hendry" w:date="2011-11-16T17:33:00Z">
              <w:tcPr>
                <w:tcW w:w="6700" w:type="dxa"/>
              </w:tcPr>
            </w:tcPrChange>
          </w:tcPr>
          <w:p w:rsidR="004F0F90" w:rsidRPr="001752DE" w:rsidRDefault="004F0F90" w:rsidP="00EE4437">
            <w:pPr>
              <w:pStyle w:val="tablesyntax"/>
              <w:rPr>
                <w:ins w:id="174" w:author="HendryHendry/선임연구원/Convergence(연)ATS그룹(hendry.hendry" w:date="2011-11-16T17:33:00Z"/>
                <w:rFonts w:ascii="Times New Roman" w:hAnsi="Times New Roman"/>
                <w:b/>
                <w:bCs/>
              </w:rPr>
            </w:pPr>
            <w:ins w:id="175" w:author="HendryHendry/선임연구원/Convergence(연)ATS그룹(hendry.hendry" w:date="2011-11-16T17:33:00Z">
              <w:r w:rsidRPr="001752DE">
                <w:rPr>
                  <w:rFonts w:ascii="Times New Roman" w:hAnsi="Times New Roman"/>
                </w:rPr>
                <w:tab/>
              </w:r>
              <w:r w:rsidRPr="001752DE">
                <w:rPr>
                  <w:rFonts w:ascii="Times New Roman" w:hAnsi="Times New Roman"/>
                </w:rPr>
                <w:tab/>
              </w:r>
              <w:r w:rsidRPr="001752DE">
                <w:rPr>
                  <w:rFonts w:ascii="Times New Roman" w:hAnsi="Times New Roman"/>
                  <w:b/>
                  <w:bCs/>
                </w:rPr>
                <w:t>reserved_one_4bits</w:t>
              </w:r>
            </w:ins>
          </w:p>
        </w:tc>
        <w:tc>
          <w:tcPr>
            <w:tcW w:w="1157" w:type="dxa"/>
            <w:tcPrChange w:id="176"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77" w:author="HendryHendry/선임연구원/Convergence(연)ATS그룹(hendry.hendry" w:date="2011-11-16T17:33:00Z"/>
                <w:b w:val="0"/>
                <w:bCs w:val="0"/>
              </w:rPr>
            </w:pPr>
            <w:ins w:id="178" w:author="HendryHendry/선임연구원/Convergence(연)ATS그룹(hendry.hendry" w:date="2011-11-16T17:33:00Z">
              <w:r w:rsidRPr="001752DE">
                <w:rPr>
                  <w:b w:val="0"/>
                </w:rPr>
                <w:t>u(4)</w:t>
              </w:r>
            </w:ins>
          </w:p>
        </w:tc>
      </w:tr>
      <w:tr w:rsidR="004F0F90" w:rsidRPr="001752DE" w:rsidTr="004F0F90">
        <w:trPr>
          <w:cantSplit/>
          <w:jc w:val="center"/>
          <w:ins w:id="179" w:author="HendryHendry/선임연구원/Convergence(연)ATS그룹(hendry.hendry" w:date="2011-11-16T17:33:00Z"/>
          <w:trPrChange w:id="180" w:author="HendryHendry/선임연구원/Convergence(연)ATS그룹(hendry.hendry" w:date="2011-11-16T17:33:00Z">
            <w:trPr>
              <w:cantSplit/>
              <w:jc w:val="center"/>
            </w:trPr>
          </w:trPrChange>
        </w:trPr>
        <w:tc>
          <w:tcPr>
            <w:tcW w:w="6700" w:type="dxa"/>
            <w:tcPrChange w:id="181" w:author="HendryHendry/선임연구원/Convergence(연)ATS그룹(hendry.hendry" w:date="2011-11-16T17:33:00Z">
              <w:tcPr>
                <w:tcW w:w="6700" w:type="dxa"/>
              </w:tcPr>
            </w:tcPrChange>
          </w:tcPr>
          <w:p w:rsidR="004F0F90" w:rsidRPr="001752DE" w:rsidRDefault="004F0F90" w:rsidP="00EE4437">
            <w:pPr>
              <w:pStyle w:val="tablesyntax"/>
              <w:rPr>
                <w:ins w:id="182" w:author="HendryHendry/선임연구원/Convergence(연)ATS그룹(hendry.hendry" w:date="2011-11-16T17:33:00Z"/>
                <w:rFonts w:ascii="Times New Roman" w:hAnsi="Times New Roman"/>
                <w:b/>
                <w:bCs/>
              </w:rPr>
            </w:pPr>
            <w:ins w:id="183" w:author="HendryHendry/선임연구원/Convergence(연)ATS그룹(hendry.hendry" w:date="2011-11-16T17:33:00Z">
              <w:r w:rsidRPr="001752DE">
                <w:rPr>
                  <w:rFonts w:ascii="Times New Roman" w:hAnsi="Times New Roman"/>
                </w:rPr>
                <w:tab/>
              </w:r>
              <w:r w:rsidRPr="001752DE">
                <w:rPr>
                  <w:rFonts w:ascii="Times New Roman" w:hAnsi="Times New Roman"/>
                </w:rPr>
                <w:tab/>
              </w:r>
              <w:proofErr w:type="spellStart"/>
              <w:r w:rsidRPr="001752DE">
                <w:rPr>
                  <w:rFonts w:ascii="Times New Roman" w:hAnsi="Times New Roman"/>
                </w:rPr>
                <w:t>nalUnitHeaderBytes</w:t>
              </w:r>
              <w:proofErr w:type="spellEnd"/>
              <w:r w:rsidRPr="001752DE">
                <w:rPr>
                  <w:rFonts w:ascii="Times New Roman" w:hAnsi="Times New Roman"/>
                </w:rPr>
                <w:t xml:space="preserve"> += 1</w:t>
              </w:r>
            </w:ins>
          </w:p>
        </w:tc>
        <w:tc>
          <w:tcPr>
            <w:tcW w:w="1157" w:type="dxa"/>
            <w:tcPrChange w:id="184"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85" w:author="HendryHendry/선임연구원/Convergence(연)ATS그룹(hendry.hendry" w:date="2011-11-16T17:33:00Z"/>
                <w:b w:val="0"/>
                <w:bCs w:val="0"/>
              </w:rPr>
            </w:pPr>
          </w:p>
        </w:tc>
      </w:tr>
      <w:tr w:rsidR="004F0F90" w:rsidRPr="001752DE" w:rsidTr="004F0F90">
        <w:trPr>
          <w:cantSplit/>
          <w:jc w:val="center"/>
          <w:ins w:id="186" w:author="HendryHendry/선임연구원/Convergence(연)ATS그룹(hendry.hendry" w:date="2011-11-16T17:33:00Z"/>
          <w:trPrChange w:id="187" w:author="HendryHendry/선임연구원/Convergence(연)ATS그룹(hendry.hendry" w:date="2011-11-16T17:33:00Z">
            <w:trPr>
              <w:cantSplit/>
              <w:jc w:val="center"/>
            </w:trPr>
          </w:trPrChange>
        </w:trPr>
        <w:tc>
          <w:tcPr>
            <w:tcW w:w="6700" w:type="dxa"/>
            <w:tcPrChange w:id="188" w:author="HendryHendry/선임연구원/Convergence(연)ATS그룹(hendry.hendry" w:date="2011-11-16T17:33:00Z">
              <w:tcPr>
                <w:tcW w:w="6700" w:type="dxa"/>
              </w:tcPr>
            </w:tcPrChange>
          </w:tcPr>
          <w:p w:rsidR="004F0F90" w:rsidRPr="001752DE" w:rsidRDefault="004F0F90" w:rsidP="00EE4437">
            <w:pPr>
              <w:pStyle w:val="tablesyntax"/>
              <w:rPr>
                <w:ins w:id="189" w:author="HendryHendry/선임연구원/Convergence(연)ATS그룹(hendry.hendry" w:date="2011-11-16T17:33:00Z"/>
                <w:rFonts w:ascii="Times New Roman" w:hAnsi="Times New Roman"/>
                <w:b/>
                <w:bCs/>
              </w:rPr>
            </w:pPr>
            <w:ins w:id="190" w:author="HendryHendry/선임연구원/Convergence(연)ATS그룹(hendry.hendry" w:date="2011-11-16T17:33:00Z">
              <w:r w:rsidRPr="001752DE">
                <w:rPr>
                  <w:rFonts w:ascii="Times New Roman" w:hAnsi="Times New Roman"/>
                </w:rPr>
                <w:tab/>
                <w:t>}</w:t>
              </w:r>
            </w:ins>
          </w:p>
        </w:tc>
        <w:tc>
          <w:tcPr>
            <w:tcW w:w="1157" w:type="dxa"/>
            <w:tcPrChange w:id="191"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92" w:author="HendryHendry/선임연구원/Convergence(연)ATS그룹(hendry.hendry" w:date="2011-11-16T17:33:00Z"/>
                <w:b w:val="0"/>
                <w:bCs w:val="0"/>
              </w:rPr>
            </w:pPr>
          </w:p>
        </w:tc>
      </w:tr>
      <w:tr w:rsidR="004F0F90" w:rsidRPr="001752DE" w:rsidTr="004F0F90">
        <w:trPr>
          <w:cantSplit/>
          <w:jc w:val="center"/>
          <w:ins w:id="193" w:author="HendryHendry/선임연구원/Convergence(연)ATS그룹(hendry.hendry" w:date="2011-11-16T17:33:00Z"/>
          <w:trPrChange w:id="194" w:author="HendryHendry/선임연구원/Convergence(연)ATS그룹(hendry.hendry" w:date="2011-11-16T17:33:00Z">
            <w:trPr>
              <w:cantSplit/>
              <w:jc w:val="center"/>
            </w:trPr>
          </w:trPrChange>
        </w:trPr>
        <w:tc>
          <w:tcPr>
            <w:tcW w:w="6700" w:type="dxa"/>
            <w:tcPrChange w:id="195" w:author="HendryHendry/선임연구원/Convergence(연)ATS그룹(hendry.hendry" w:date="2011-11-16T17:33:00Z">
              <w:tcPr>
                <w:tcW w:w="6700" w:type="dxa"/>
              </w:tcPr>
            </w:tcPrChange>
          </w:tcPr>
          <w:p w:rsidR="004F0F90" w:rsidRPr="001752DE" w:rsidRDefault="004F0F90" w:rsidP="00EE4437">
            <w:pPr>
              <w:pStyle w:val="tablesyntax"/>
              <w:rPr>
                <w:ins w:id="196" w:author="HendryHendry/선임연구원/Convergence(연)ATS그룹(hendry.hendry" w:date="2011-11-16T17:33:00Z"/>
                <w:rFonts w:ascii="Times New Roman" w:hAnsi="Times New Roman"/>
              </w:rPr>
            </w:pPr>
            <w:ins w:id="197" w:author="HendryHendry/선임연구원/Convergence(연)ATS그룹(hendry.hendry" w:date="2011-11-16T17:33:00Z">
              <w:r w:rsidRPr="001752DE">
                <w:rPr>
                  <w:rFonts w:ascii="Times New Roman" w:hAnsi="Times New Roman"/>
                </w:rPr>
                <w:tab/>
                <w:t xml:space="preserve">for( </w:t>
              </w:r>
              <w:proofErr w:type="spellStart"/>
              <w:r w:rsidRPr="001752DE">
                <w:rPr>
                  <w:rFonts w:ascii="Times New Roman" w:hAnsi="Times New Roman"/>
                </w:rPr>
                <w:t>i</w:t>
              </w:r>
              <w:proofErr w:type="spellEnd"/>
              <w:r w:rsidRPr="001752DE">
                <w:rPr>
                  <w:rFonts w:ascii="Times New Roman" w:hAnsi="Times New Roman"/>
                </w:rPr>
                <w:t xml:space="preserve"> = </w:t>
              </w:r>
              <w:proofErr w:type="spellStart"/>
              <w:r w:rsidRPr="001752DE">
                <w:rPr>
                  <w:rFonts w:ascii="Times New Roman" w:hAnsi="Times New Roman"/>
                </w:rPr>
                <w:t>nalUnitHeaderBytes</w:t>
              </w:r>
              <w:proofErr w:type="spellEnd"/>
              <w:r w:rsidRPr="001752DE">
                <w:rPr>
                  <w:rFonts w:ascii="Times New Roman" w:hAnsi="Times New Roman"/>
                </w:rPr>
                <w:t xml:space="preserve">; </w:t>
              </w:r>
              <w:proofErr w:type="spellStart"/>
              <w:r w:rsidRPr="001752DE">
                <w:rPr>
                  <w:rFonts w:ascii="Times New Roman" w:hAnsi="Times New Roman"/>
                </w:rPr>
                <w:t>i</w:t>
              </w:r>
              <w:proofErr w:type="spellEnd"/>
              <w:r w:rsidRPr="001752DE">
                <w:rPr>
                  <w:rFonts w:ascii="Times New Roman" w:hAnsi="Times New Roman"/>
                </w:rPr>
                <w:t xml:space="preserve"> &lt; </w:t>
              </w:r>
              <w:proofErr w:type="spellStart"/>
              <w:r w:rsidRPr="001752DE">
                <w:rPr>
                  <w:rFonts w:ascii="Times New Roman" w:hAnsi="Times New Roman"/>
                </w:rPr>
                <w:t>NumBytesInNALunit</w:t>
              </w:r>
              <w:proofErr w:type="spellEnd"/>
              <w:r w:rsidRPr="001752DE">
                <w:rPr>
                  <w:rFonts w:ascii="Times New Roman" w:hAnsi="Times New Roman"/>
                </w:rPr>
                <w:t xml:space="preserve">; </w:t>
              </w:r>
              <w:proofErr w:type="spellStart"/>
              <w:r w:rsidRPr="001752DE">
                <w:rPr>
                  <w:rFonts w:ascii="Times New Roman" w:hAnsi="Times New Roman"/>
                </w:rPr>
                <w:t>i</w:t>
              </w:r>
              <w:proofErr w:type="spellEnd"/>
              <w:r w:rsidRPr="001752DE">
                <w:rPr>
                  <w:rFonts w:ascii="Times New Roman" w:hAnsi="Times New Roman"/>
                </w:rPr>
                <w:t>++ ) {</w:t>
              </w:r>
            </w:ins>
          </w:p>
        </w:tc>
        <w:tc>
          <w:tcPr>
            <w:tcW w:w="1157" w:type="dxa"/>
            <w:tcPrChange w:id="198" w:author="HendryHendry/선임연구원/Convergence(연)ATS그룹(hendry.hendry" w:date="2011-11-16T17:33:00Z">
              <w:tcPr>
                <w:tcW w:w="1157" w:type="dxa"/>
              </w:tcPr>
            </w:tcPrChange>
          </w:tcPr>
          <w:p w:rsidR="004F0F90" w:rsidRPr="001752DE" w:rsidRDefault="004F0F90" w:rsidP="00EE4437">
            <w:pPr>
              <w:pStyle w:val="tableheading"/>
              <w:overflowPunct/>
              <w:autoSpaceDE/>
              <w:autoSpaceDN/>
              <w:adjustRightInd/>
              <w:jc w:val="left"/>
              <w:textAlignment w:val="auto"/>
              <w:rPr>
                <w:ins w:id="199" w:author="HendryHendry/선임연구원/Convergence(연)ATS그룹(hendry.hendry" w:date="2011-11-16T17:33:00Z"/>
                <w:b w:val="0"/>
                <w:bCs w:val="0"/>
              </w:rPr>
            </w:pPr>
          </w:p>
        </w:tc>
      </w:tr>
      <w:tr w:rsidR="004F0F90" w:rsidRPr="001752DE" w:rsidTr="004F0F90">
        <w:trPr>
          <w:cantSplit/>
          <w:jc w:val="center"/>
          <w:ins w:id="200" w:author="HendryHendry/선임연구원/Convergence(연)ATS그룹(hendry.hendry" w:date="2011-11-16T17:33:00Z"/>
          <w:trPrChange w:id="201" w:author="HendryHendry/선임연구원/Convergence(연)ATS그룹(hendry.hendry" w:date="2011-11-16T17:33:00Z">
            <w:trPr>
              <w:cantSplit/>
              <w:jc w:val="center"/>
            </w:trPr>
          </w:trPrChange>
        </w:trPr>
        <w:tc>
          <w:tcPr>
            <w:tcW w:w="6700" w:type="dxa"/>
            <w:tcPrChange w:id="202" w:author="HendryHendry/선임연구원/Convergence(연)ATS그룹(hendry.hendry" w:date="2011-11-16T17:33:00Z">
              <w:tcPr>
                <w:tcW w:w="6700" w:type="dxa"/>
              </w:tcPr>
            </w:tcPrChange>
          </w:tcPr>
          <w:p w:rsidR="004F0F90" w:rsidRPr="001752DE" w:rsidRDefault="004F0F90" w:rsidP="00EE4437">
            <w:pPr>
              <w:pStyle w:val="tablesyntax"/>
              <w:rPr>
                <w:ins w:id="203" w:author="HendryHendry/선임연구원/Convergence(연)ATS그룹(hendry.hendry" w:date="2011-11-16T17:33:00Z"/>
                <w:rFonts w:ascii="Times New Roman" w:hAnsi="Times New Roman"/>
              </w:rPr>
            </w:pPr>
            <w:ins w:id="204" w:author="HendryHendry/선임연구원/Convergence(연)ATS그룹(hendry.hendry" w:date="2011-11-16T17:33:00Z">
              <w:r w:rsidRPr="001752DE">
                <w:rPr>
                  <w:rFonts w:ascii="Times New Roman" w:hAnsi="Times New Roman"/>
                </w:rPr>
                <w:tab/>
              </w:r>
              <w:r w:rsidRPr="001752DE">
                <w:rPr>
                  <w:rFonts w:ascii="Times New Roman" w:hAnsi="Times New Roman"/>
                </w:rPr>
                <w:tab/>
                <w:t xml:space="preserve">if( </w:t>
              </w:r>
              <w:proofErr w:type="spellStart"/>
              <w:r w:rsidRPr="001752DE">
                <w:rPr>
                  <w:rFonts w:ascii="Times New Roman" w:hAnsi="Times New Roman"/>
                </w:rPr>
                <w:t>i</w:t>
              </w:r>
              <w:proofErr w:type="spellEnd"/>
              <w:r w:rsidRPr="001752DE">
                <w:rPr>
                  <w:rFonts w:ascii="Times New Roman" w:hAnsi="Times New Roman"/>
                </w:rPr>
                <w:t xml:space="preserve"> + 2 &lt; </w:t>
              </w:r>
              <w:proofErr w:type="spellStart"/>
              <w:r w:rsidRPr="001752DE">
                <w:rPr>
                  <w:rFonts w:ascii="Times New Roman" w:hAnsi="Times New Roman"/>
                </w:rPr>
                <w:t>NumBytesInNALunit</w:t>
              </w:r>
              <w:proofErr w:type="spellEnd"/>
              <w:r w:rsidRPr="001752DE">
                <w:rPr>
                  <w:rFonts w:ascii="Times New Roman" w:hAnsi="Times New Roman"/>
                </w:rPr>
                <w:t xml:space="preserve"> &amp;&amp; </w:t>
              </w:r>
              <w:proofErr w:type="spellStart"/>
              <w:r w:rsidRPr="001752DE">
                <w:rPr>
                  <w:rFonts w:ascii="Times New Roman" w:hAnsi="Times New Roman"/>
                </w:rPr>
                <w:t>next_bits</w:t>
              </w:r>
              <w:proofErr w:type="spellEnd"/>
              <w:r w:rsidRPr="001752DE">
                <w:rPr>
                  <w:rFonts w:ascii="Times New Roman" w:hAnsi="Times New Roman"/>
                </w:rPr>
                <w:t>( 24 )  = =  0x000003 ) {</w:t>
              </w:r>
            </w:ins>
          </w:p>
        </w:tc>
        <w:tc>
          <w:tcPr>
            <w:tcW w:w="1157" w:type="dxa"/>
            <w:tcPrChange w:id="205" w:author="HendryHendry/선임연구원/Convergence(연)ATS그룹(hendry.hendry" w:date="2011-11-16T17:33:00Z">
              <w:tcPr>
                <w:tcW w:w="1157" w:type="dxa"/>
              </w:tcPr>
            </w:tcPrChange>
          </w:tcPr>
          <w:p w:rsidR="004F0F90" w:rsidRPr="001752DE" w:rsidRDefault="004F0F90" w:rsidP="00EE4437">
            <w:pPr>
              <w:pStyle w:val="tablecell"/>
              <w:rPr>
                <w:ins w:id="206" w:author="HendryHendry/선임연구원/Convergence(연)ATS그룹(hendry.hendry" w:date="2011-11-16T17:33:00Z"/>
              </w:rPr>
            </w:pPr>
          </w:p>
        </w:tc>
      </w:tr>
      <w:tr w:rsidR="004F0F90" w:rsidRPr="001752DE" w:rsidTr="004F0F90">
        <w:trPr>
          <w:cantSplit/>
          <w:jc w:val="center"/>
          <w:ins w:id="207" w:author="HendryHendry/선임연구원/Convergence(연)ATS그룹(hendry.hendry" w:date="2011-11-16T17:33:00Z"/>
          <w:trPrChange w:id="208" w:author="HendryHendry/선임연구원/Convergence(연)ATS그룹(hendry.hendry" w:date="2011-11-16T17:33:00Z">
            <w:trPr>
              <w:cantSplit/>
              <w:jc w:val="center"/>
            </w:trPr>
          </w:trPrChange>
        </w:trPr>
        <w:tc>
          <w:tcPr>
            <w:tcW w:w="6700" w:type="dxa"/>
            <w:tcPrChange w:id="209" w:author="HendryHendry/선임연구원/Convergence(연)ATS그룹(hendry.hendry" w:date="2011-11-16T17:33:00Z">
              <w:tcPr>
                <w:tcW w:w="6700" w:type="dxa"/>
              </w:tcPr>
            </w:tcPrChange>
          </w:tcPr>
          <w:p w:rsidR="004F0F90" w:rsidRPr="001752DE" w:rsidRDefault="004F0F90" w:rsidP="00EE4437">
            <w:pPr>
              <w:pStyle w:val="tablesyntax"/>
              <w:rPr>
                <w:ins w:id="210" w:author="HendryHendry/선임연구원/Convergence(연)ATS그룹(hendry.hendry" w:date="2011-11-16T17:33:00Z"/>
                <w:rFonts w:ascii="Times New Roman" w:hAnsi="Times New Roman"/>
              </w:rPr>
            </w:pPr>
            <w:ins w:id="211" w:author="HendryHendry/선임연구원/Convergence(연)ATS그룹(hendry.hendry" w:date="2011-11-16T17:33:00Z">
              <w:r w:rsidRPr="001752DE">
                <w:rPr>
                  <w:rFonts w:ascii="Times New Roman" w:hAnsi="Times New Roman"/>
                </w:rPr>
                <w:tab/>
              </w:r>
              <w:r w:rsidRPr="001752DE">
                <w:rPr>
                  <w:rFonts w:ascii="Times New Roman" w:hAnsi="Times New Roman"/>
                </w:rPr>
                <w:tab/>
              </w:r>
              <w:r w:rsidRPr="001752DE">
                <w:rPr>
                  <w:rFonts w:ascii="Times New Roman" w:hAnsi="Times New Roman"/>
                </w:rPr>
                <w:tab/>
              </w:r>
              <w:proofErr w:type="spellStart"/>
              <w:r w:rsidRPr="001752DE">
                <w:rPr>
                  <w:rFonts w:ascii="Times New Roman" w:hAnsi="Times New Roman"/>
                  <w:b/>
                  <w:bCs/>
                </w:rPr>
                <w:t>rbsp_byte</w:t>
              </w:r>
              <w:proofErr w:type="spellEnd"/>
              <w:r w:rsidRPr="001752DE">
                <w:rPr>
                  <w:rFonts w:ascii="Times New Roman" w:hAnsi="Times New Roman"/>
                  <w:b/>
                  <w:bCs/>
                </w:rPr>
                <w:t>[</w:t>
              </w:r>
              <w:r w:rsidRPr="001752DE">
                <w:rPr>
                  <w:rFonts w:ascii="Times New Roman" w:hAnsi="Times New Roman"/>
                </w:rPr>
                <w:t> </w:t>
              </w:r>
              <w:proofErr w:type="spellStart"/>
              <w:r w:rsidRPr="001752DE">
                <w:rPr>
                  <w:rFonts w:ascii="Times New Roman" w:hAnsi="Times New Roman"/>
                </w:rPr>
                <w:t>NumBytesInRBSP</w:t>
              </w:r>
              <w:proofErr w:type="spellEnd"/>
              <w:r w:rsidRPr="001752DE">
                <w:rPr>
                  <w:rFonts w:ascii="Times New Roman" w:hAnsi="Times New Roman"/>
                </w:rPr>
                <w:t>++ </w:t>
              </w:r>
              <w:r w:rsidRPr="001752DE">
                <w:rPr>
                  <w:rFonts w:ascii="Times New Roman" w:hAnsi="Times New Roman"/>
                  <w:b/>
                  <w:bCs/>
                </w:rPr>
                <w:t>]</w:t>
              </w:r>
            </w:ins>
          </w:p>
        </w:tc>
        <w:tc>
          <w:tcPr>
            <w:tcW w:w="1157" w:type="dxa"/>
            <w:tcPrChange w:id="212" w:author="HendryHendry/선임연구원/Convergence(연)ATS그룹(hendry.hendry" w:date="2011-11-16T17:33:00Z">
              <w:tcPr>
                <w:tcW w:w="1157" w:type="dxa"/>
              </w:tcPr>
            </w:tcPrChange>
          </w:tcPr>
          <w:p w:rsidR="004F0F90" w:rsidRPr="001752DE" w:rsidRDefault="004F0F90" w:rsidP="00EE4437">
            <w:pPr>
              <w:pStyle w:val="tablecell"/>
              <w:rPr>
                <w:ins w:id="213" w:author="HendryHendry/선임연구원/Convergence(연)ATS그룹(hendry.hendry" w:date="2011-11-16T17:33:00Z"/>
              </w:rPr>
            </w:pPr>
            <w:ins w:id="214" w:author="HendryHendry/선임연구원/Convergence(연)ATS그룹(hendry.hendry" w:date="2011-11-16T17:33:00Z">
              <w:r w:rsidRPr="001752DE">
                <w:t>b(8)</w:t>
              </w:r>
            </w:ins>
          </w:p>
        </w:tc>
      </w:tr>
      <w:tr w:rsidR="004F0F90" w:rsidRPr="001752DE" w:rsidTr="004F0F90">
        <w:trPr>
          <w:cantSplit/>
          <w:jc w:val="center"/>
          <w:ins w:id="215" w:author="HendryHendry/선임연구원/Convergence(연)ATS그룹(hendry.hendry" w:date="2011-11-16T17:33:00Z"/>
          <w:trPrChange w:id="216" w:author="HendryHendry/선임연구원/Convergence(연)ATS그룹(hendry.hendry" w:date="2011-11-16T17:33:00Z">
            <w:trPr>
              <w:cantSplit/>
              <w:jc w:val="center"/>
            </w:trPr>
          </w:trPrChange>
        </w:trPr>
        <w:tc>
          <w:tcPr>
            <w:tcW w:w="6700" w:type="dxa"/>
            <w:tcPrChange w:id="217" w:author="HendryHendry/선임연구원/Convergence(연)ATS그룹(hendry.hendry" w:date="2011-11-16T17:33:00Z">
              <w:tcPr>
                <w:tcW w:w="6700" w:type="dxa"/>
              </w:tcPr>
            </w:tcPrChange>
          </w:tcPr>
          <w:p w:rsidR="004F0F90" w:rsidRPr="001752DE" w:rsidRDefault="004F0F90" w:rsidP="00EE4437">
            <w:pPr>
              <w:pStyle w:val="tablesyntax"/>
              <w:rPr>
                <w:ins w:id="218" w:author="HendryHendry/선임연구원/Convergence(연)ATS그룹(hendry.hendry" w:date="2011-11-16T17:33:00Z"/>
                <w:rFonts w:ascii="Times New Roman" w:hAnsi="Times New Roman"/>
              </w:rPr>
            </w:pPr>
            <w:ins w:id="219" w:author="HendryHendry/선임연구원/Convergence(연)ATS그룹(hendry.hendry" w:date="2011-11-16T17:33:00Z">
              <w:r w:rsidRPr="001752DE">
                <w:rPr>
                  <w:rFonts w:ascii="Times New Roman" w:hAnsi="Times New Roman"/>
                </w:rPr>
                <w:tab/>
              </w:r>
              <w:r w:rsidRPr="001752DE">
                <w:rPr>
                  <w:rFonts w:ascii="Times New Roman" w:hAnsi="Times New Roman"/>
                </w:rPr>
                <w:tab/>
              </w:r>
              <w:r w:rsidRPr="001752DE">
                <w:rPr>
                  <w:rFonts w:ascii="Times New Roman" w:hAnsi="Times New Roman"/>
                </w:rPr>
                <w:tab/>
              </w:r>
              <w:proofErr w:type="spellStart"/>
              <w:r w:rsidRPr="001752DE">
                <w:rPr>
                  <w:rFonts w:ascii="Times New Roman" w:hAnsi="Times New Roman"/>
                  <w:b/>
                  <w:bCs/>
                </w:rPr>
                <w:t>rbsp_byte</w:t>
              </w:r>
              <w:proofErr w:type="spellEnd"/>
              <w:r w:rsidRPr="001752DE">
                <w:rPr>
                  <w:rFonts w:ascii="Times New Roman" w:hAnsi="Times New Roman"/>
                  <w:b/>
                  <w:bCs/>
                </w:rPr>
                <w:t>[</w:t>
              </w:r>
              <w:r w:rsidRPr="001752DE">
                <w:rPr>
                  <w:rFonts w:ascii="Times New Roman" w:hAnsi="Times New Roman"/>
                </w:rPr>
                <w:t> </w:t>
              </w:r>
              <w:proofErr w:type="spellStart"/>
              <w:r w:rsidRPr="001752DE">
                <w:rPr>
                  <w:rFonts w:ascii="Times New Roman" w:hAnsi="Times New Roman"/>
                </w:rPr>
                <w:t>NumBytesInRBSP</w:t>
              </w:r>
              <w:proofErr w:type="spellEnd"/>
              <w:r w:rsidRPr="001752DE">
                <w:rPr>
                  <w:rFonts w:ascii="Times New Roman" w:hAnsi="Times New Roman"/>
                </w:rPr>
                <w:t>++ </w:t>
              </w:r>
              <w:r w:rsidRPr="001752DE">
                <w:rPr>
                  <w:rFonts w:ascii="Times New Roman" w:hAnsi="Times New Roman"/>
                  <w:b/>
                  <w:bCs/>
                </w:rPr>
                <w:t>]</w:t>
              </w:r>
            </w:ins>
          </w:p>
        </w:tc>
        <w:tc>
          <w:tcPr>
            <w:tcW w:w="1157" w:type="dxa"/>
            <w:tcPrChange w:id="220" w:author="HendryHendry/선임연구원/Convergence(연)ATS그룹(hendry.hendry" w:date="2011-11-16T17:33:00Z">
              <w:tcPr>
                <w:tcW w:w="1157" w:type="dxa"/>
              </w:tcPr>
            </w:tcPrChange>
          </w:tcPr>
          <w:p w:rsidR="004F0F90" w:rsidRPr="001752DE" w:rsidRDefault="004F0F90" w:rsidP="00EE4437">
            <w:pPr>
              <w:pStyle w:val="tablecell"/>
              <w:rPr>
                <w:ins w:id="221" w:author="HendryHendry/선임연구원/Convergence(연)ATS그룹(hendry.hendry" w:date="2011-11-16T17:33:00Z"/>
              </w:rPr>
            </w:pPr>
            <w:ins w:id="222" w:author="HendryHendry/선임연구원/Convergence(연)ATS그룹(hendry.hendry" w:date="2011-11-16T17:33:00Z">
              <w:r w:rsidRPr="001752DE">
                <w:t>b(8)</w:t>
              </w:r>
            </w:ins>
          </w:p>
        </w:tc>
      </w:tr>
      <w:tr w:rsidR="004F0F90" w:rsidRPr="001752DE" w:rsidTr="004F0F90">
        <w:trPr>
          <w:cantSplit/>
          <w:jc w:val="center"/>
          <w:ins w:id="223" w:author="HendryHendry/선임연구원/Convergence(연)ATS그룹(hendry.hendry" w:date="2011-11-16T17:33:00Z"/>
          <w:trPrChange w:id="224" w:author="HendryHendry/선임연구원/Convergence(연)ATS그룹(hendry.hendry" w:date="2011-11-16T17:33:00Z">
            <w:trPr>
              <w:cantSplit/>
              <w:jc w:val="center"/>
            </w:trPr>
          </w:trPrChange>
        </w:trPr>
        <w:tc>
          <w:tcPr>
            <w:tcW w:w="6700" w:type="dxa"/>
            <w:tcPrChange w:id="225" w:author="HendryHendry/선임연구원/Convergence(연)ATS그룹(hendry.hendry" w:date="2011-11-16T17:33:00Z">
              <w:tcPr>
                <w:tcW w:w="6700" w:type="dxa"/>
              </w:tcPr>
            </w:tcPrChange>
          </w:tcPr>
          <w:p w:rsidR="004F0F90" w:rsidRPr="001752DE" w:rsidRDefault="004F0F90" w:rsidP="00EE4437">
            <w:pPr>
              <w:pStyle w:val="tablesyntax"/>
              <w:rPr>
                <w:ins w:id="226" w:author="HendryHendry/선임연구원/Convergence(연)ATS그룹(hendry.hendry" w:date="2011-11-16T17:33:00Z"/>
                <w:rFonts w:ascii="Times New Roman" w:hAnsi="Times New Roman"/>
              </w:rPr>
            </w:pPr>
            <w:ins w:id="227" w:author="HendryHendry/선임연구원/Convergence(연)ATS그룹(hendry.hendry" w:date="2011-11-16T17:33:00Z">
              <w:r w:rsidRPr="001752DE">
                <w:rPr>
                  <w:rFonts w:ascii="Times New Roman" w:hAnsi="Times New Roman"/>
                </w:rPr>
                <w:tab/>
              </w:r>
              <w:r w:rsidRPr="001752DE">
                <w:rPr>
                  <w:rFonts w:ascii="Times New Roman" w:hAnsi="Times New Roman"/>
                </w:rPr>
                <w:tab/>
              </w:r>
              <w:r w:rsidRPr="001752DE">
                <w:rPr>
                  <w:rFonts w:ascii="Times New Roman" w:hAnsi="Times New Roman"/>
                </w:rPr>
                <w:tab/>
              </w:r>
              <w:proofErr w:type="spellStart"/>
              <w:r w:rsidRPr="001752DE">
                <w:rPr>
                  <w:rFonts w:ascii="Times New Roman" w:hAnsi="Times New Roman"/>
                </w:rPr>
                <w:t>i</w:t>
              </w:r>
              <w:proofErr w:type="spellEnd"/>
              <w:r w:rsidRPr="001752DE">
                <w:rPr>
                  <w:rFonts w:ascii="Times New Roman" w:hAnsi="Times New Roman"/>
                </w:rPr>
                <w:t xml:space="preserve"> += 2</w:t>
              </w:r>
            </w:ins>
          </w:p>
        </w:tc>
        <w:tc>
          <w:tcPr>
            <w:tcW w:w="1157" w:type="dxa"/>
            <w:tcPrChange w:id="228" w:author="HendryHendry/선임연구원/Convergence(연)ATS그룹(hendry.hendry" w:date="2011-11-16T17:33:00Z">
              <w:tcPr>
                <w:tcW w:w="1157" w:type="dxa"/>
              </w:tcPr>
            </w:tcPrChange>
          </w:tcPr>
          <w:p w:rsidR="004F0F90" w:rsidRPr="001752DE" w:rsidRDefault="004F0F90" w:rsidP="00EE4437">
            <w:pPr>
              <w:pStyle w:val="tablecell"/>
              <w:rPr>
                <w:ins w:id="229" w:author="HendryHendry/선임연구원/Convergence(연)ATS그룹(hendry.hendry" w:date="2011-11-16T17:33:00Z"/>
              </w:rPr>
            </w:pPr>
          </w:p>
        </w:tc>
      </w:tr>
      <w:tr w:rsidR="004F0F90" w:rsidRPr="001752DE" w:rsidTr="004F0F90">
        <w:trPr>
          <w:cantSplit/>
          <w:jc w:val="center"/>
          <w:ins w:id="230" w:author="HendryHendry/선임연구원/Convergence(연)ATS그룹(hendry.hendry" w:date="2011-11-16T17:33:00Z"/>
          <w:trPrChange w:id="231" w:author="HendryHendry/선임연구원/Convergence(연)ATS그룹(hendry.hendry" w:date="2011-11-16T17:33:00Z">
            <w:trPr>
              <w:cantSplit/>
              <w:jc w:val="center"/>
            </w:trPr>
          </w:trPrChange>
        </w:trPr>
        <w:tc>
          <w:tcPr>
            <w:tcW w:w="6700" w:type="dxa"/>
            <w:tcPrChange w:id="232" w:author="HendryHendry/선임연구원/Convergence(연)ATS그룹(hendry.hendry" w:date="2011-11-16T17:33:00Z">
              <w:tcPr>
                <w:tcW w:w="6700" w:type="dxa"/>
              </w:tcPr>
            </w:tcPrChange>
          </w:tcPr>
          <w:p w:rsidR="004F0F90" w:rsidRPr="001752DE" w:rsidRDefault="004F0F90" w:rsidP="00EE4437">
            <w:pPr>
              <w:pStyle w:val="tablesyntax"/>
              <w:rPr>
                <w:ins w:id="233" w:author="HendryHendry/선임연구원/Convergence(연)ATS그룹(hendry.hendry" w:date="2011-11-16T17:33:00Z"/>
                <w:rFonts w:ascii="Times New Roman" w:hAnsi="Times New Roman"/>
              </w:rPr>
            </w:pPr>
            <w:ins w:id="234" w:author="HendryHendry/선임연구원/Convergence(연)ATS그룹(hendry.hendry" w:date="2011-11-16T17:33:00Z">
              <w:r w:rsidRPr="001752DE">
                <w:rPr>
                  <w:rFonts w:ascii="Times New Roman" w:hAnsi="Times New Roman"/>
                </w:rPr>
                <w:tab/>
              </w:r>
              <w:r w:rsidRPr="001752DE">
                <w:rPr>
                  <w:rFonts w:ascii="Times New Roman" w:hAnsi="Times New Roman"/>
                </w:rPr>
                <w:tab/>
              </w:r>
              <w:r w:rsidRPr="001752DE">
                <w:rPr>
                  <w:rFonts w:ascii="Times New Roman" w:hAnsi="Times New Roman"/>
                </w:rPr>
                <w:tab/>
              </w:r>
              <w:proofErr w:type="spellStart"/>
              <w:r w:rsidRPr="001752DE">
                <w:rPr>
                  <w:rFonts w:ascii="Times New Roman" w:hAnsi="Times New Roman"/>
                  <w:b/>
                  <w:bCs/>
                </w:rPr>
                <w:t>emulation_prevention_three_byte</w:t>
              </w:r>
              <w:proofErr w:type="spellEnd"/>
              <w:r w:rsidRPr="001752DE">
                <w:rPr>
                  <w:rFonts w:ascii="Times New Roman" w:hAnsi="Times New Roman"/>
                </w:rPr>
                <w:t xml:space="preserve">  /* equal to 0x03 */</w:t>
              </w:r>
            </w:ins>
          </w:p>
        </w:tc>
        <w:tc>
          <w:tcPr>
            <w:tcW w:w="1157" w:type="dxa"/>
            <w:tcPrChange w:id="235" w:author="HendryHendry/선임연구원/Convergence(연)ATS그룹(hendry.hendry" w:date="2011-11-16T17:33:00Z">
              <w:tcPr>
                <w:tcW w:w="1157" w:type="dxa"/>
              </w:tcPr>
            </w:tcPrChange>
          </w:tcPr>
          <w:p w:rsidR="004F0F90" w:rsidRPr="001752DE" w:rsidRDefault="004F0F90" w:rsidP="00EE4437">
            <w:pPr>
              <w:pStyle w:val="tablecell"/>
              <w:rPr>
                <w:ins w:id="236" w:author="HendryHendry/선임연구원/Convergence(연)ATS그룹(hendry.hendry" w:date="2011-11-16T17:33:00Z"/>
              </w:rPr>
            </w:pPr>
            <w:ins w:id="237" w:author="HendryHendry/선임연구원/Convergence(연)ATS그룹(hendry.hendry" w:date="2011-11-16T17:33:00Z">
              <w:r w:rsidRPr="001752DE">
                <w:t>f(8)</w:t>
              </w:r>
            </w:ins>
          </w:p>
        </w:tc>
      </w:tr>
      <w:tr w:rsidR="004F0F90" w:rsidRPr="001752DE" w:rsidTr="004F0F90">
        <w:trPr>
          <w:cantSplit/>
          <w:jc w:val="center"/>
          <w:ins w:id="238" w:author="HendryHendry/선임연구원/Convergence(연)ATS그룹(hendry.hendry" w:date="2011-11-16T17:33:00Z"/>
          <w:trPrChange w:id="239" w:author="HendryHendry/선임연구원/Convergence(연)ATS그룹(hendry.hendry" w:date="2011-11-16T17:33:00Z">
            <w:trPr>
              <w:cantSplit/>
              <w:jc w:val="center"/>
            </w:trPr>
          </w:trPrChange>
        </w:trPr>
        <w:tc>
          <w:tcPr>
            <w:tcW w:w="6700" w:type="dxa"/>
            <w:tcPrChange w:id="240" w:author="HendryHendry/선임연구원/Convergence(연)ATS그룹(hendry.hendry" w:date="2011-11-16T17:33:00Z">
              <w:tcPr>
                <w:tcW w:w="6700" w:type="dxa"/>
              </w:tcPr>
            </w:tcPrChange>
          </w:tcPr>
          <w:p w:rsidR="004F0F90" w:rsidRPr="001752DE" w:rsidRDefault="004F0F90" w:rsidP="00EE4437">
            <w:pPr>
              <w:pStyle w:val="tablesyntax"/>
              <w:rPr>
                <w:ins w:id="241" w:author="HendryHendry/선임연구원/Convergence(연)ATS그룹(hendry.hendry" w:date="2011-11-16T17:33:00Z"/>
                <w:rFonts w:ascii="Times New Roman" w:hAnsi="Times New Roman"/>
              </w:rPr>
            </w:pPr>
            <w:ins w:id="242" w:author="HendryHendry/선임연구원/Convergence(연)ATS그룹(hendry.hendry" w:date="2011-11-16T17:33:00Z">
              <w:r w:rsidRPr="001752DE">
                <w:rPr>
                  <w:rFonts w:ascii="Times New Roman" w:hAnsi="Times New Roman"/>
                </w:rPr>
                <w:tab/>
              </w:r>
              <w:r w:rsidRPr="001752DE">
                <w:rPr>
                  <w:rFonts w:ascii="Times New Roman" w:hAnsi="Times New Roman"/>
                </w:rPr>
                <w:tab/>
                <w:t>} else</w:t>
              </w:r>
            </w:ins>
          </w:p>
        </w:tc>
        <w:tc>
          <w:tcPr>
            <w:tcW w:w="1157" w:type="dxa"/>
            <w:tcPrChange w:id="243" w:author="HendryHendry/선임연구원/Convergence(연)ATS그룹(hendry.hendry" w:date="2011-11-16T17:33:00Z">
              <w:tcPr>
                <w:tcW w:w="1157" w:type="dxa"/>
              </w:tcPr>
            </w:tcPrChange>
          </w:tcPr>
          <w:p w:rsidR="004F0F90" w:rsidRPr="001752DE" w:rsidRDefault="004F0F90" w:rsidP="00EE4437">
            <w:pPr>
              <w:pStyle w:val="tablecell"/>
              <w:rPr>
                <w:ins w:id="244" w:author="HendryHendry/선임연구원/Convergence(연)ATS그룹(hendry.hendry" w:date="2011-11-16T17:33:00Z"/>
              </w:rPr>
            </w:pPr>
          </w:p>
        </w:tc>
      </w:tr>
      <w:tr w:rsidR="004F0F90" w:rsidRPr="001752DE" w:rsidTr="004F0F90">
        <w:trPr>
          <w:cantSplit/>
          <w:jc w:val="center"/>
          <w:ins w:id="245" w:author="HendryHendry/선임연구원/Convergence(연)ATS그룹(hendry.hendry" w:date="2011-11-16T17:33:00Z"/>
          <w:trPrChange w:id="246" w:author="HendryHendry/선임연구원/Convergence(연)ATS그룹(hendry.hendry" w:date="2011-11-16T17:33:00Z">
            <w:trPr>
              <w:cantSplit/>
              <w:jc w:val="center"/>
            </w:trPr>
          </w:trPrChange>
        </w:trPr>
        <w:tc>
          <w:tcPr>
            <w:tcW w:w="6700" w:type="dxa"/>
            <w:tcPrChange w:id="247" w:author="HendryHendry/선임연구원/Convergence(연)ATS그룹(hendry.hendry" w:date="2011-11-16T17:33:00Z">
              <w:tcPr>
                <w:tcW w:w="6700" w:type="dxa"/>
              </w:tcPr>
            </w:tcPrChange>
          </w:tcPr>
          <w:p w:rsidR="004F0F90" w:rsidRPr="001752DE" w:rsidRDefault="004F0F90" w:rsidP="00EE4437">
            <w:pPr>
              <w:pStyle w:val="tablesyntax"/>
              <w:rPr>
                <w:ins w:id="248" w:author="HendryHendry/선임연구원/Convergence(연)ATS그룹(hendry.hendry" w:date="2011-11-16T17:33:00Z"/>
                <w:rFonts w:ascii="Times New Roman" w:hAnsi="Times New Roman"/>
              </w:rPr>
            </w:pPr>
            <w:ins w:id="249" w:author="HendryHendry/선임연구원/Convergence(연)ATS그룹(hendry.hendry" w:date="2011-11-16T17:33:00Z">
              <w:r w:rsidRPr="001752DE">
                <w:rPr>
                  <w:rFonts w:ascii="Times New Roman" w:hAnsi="Times New Roman"/>
                </w:rPr>
                <w:tab/>
              </w:r>
              <w:r w:rsidRPr="001752DE">
                <w:rPr>
                  <w:rFonts w:ascii="Times New Roman" w:hAnsi="Times New Roman"/>
                </w:rPr>
                <w:tab/>
              </w:r>
              <w:r w:rsidRPr="001752DE">
                <w:rPr>
                  <w:rFonts w:ascii="Times New Roman" w:hAnsi="Times New Roman"/>
                </w:rPr>
                <w:tab/>
              </w:r>
              <w:proofErr w:type="spellStart"/>
              <w:r w:rsidRPr="001752DE">
                <w:rPr>
                  <w:rFonts w:ascii="Times New Roman" w:hAnsi="Times New Roman"/>
                  <w:b/>
                  <w:bCs/>
                </w:rPr>
                <w:t>rbsp_byte</w:t>
              </w:r>
              <w:proofErr w:type="spellEnd"/>
              <w:r w:rsidRPr="001752DE">
                <w:rPr>
                  <w:rFonts w:ascii="Times New Roman" w:hAnsi="Times New Roman"/>
                  <w:b/>
                  <w:bCs/>
                </w:rPr>
                <w:t>[</w:t>
              </w:r>
              <w:r w:rsidRPr="001752DE">
                <w:rPr>
                  <w:rFonts w:ascii="Times New Roman" w:hAnsi="Times New Roman"/>
                </w:rPr>
                <w:t> </w:t>
              </w:r>
              <w:proofErr w:type="spellStart"/>
              <w:r w:rsidRPr="001752DE">
                <w:rPr>
                  <w:rFonts w:ascii="Times New Roman" w:hAnsi="Times New Roman"/>
                </w:rPr>
                <w:t>NumBytesInRBSP</w:t>
              </w:r>
              <w:proofErr w:type="spellEnd"/>
              <w:r w:rsidRPr="001752DE">
                <w:rPr>
                  <w:rFonts w:ascii="Times New Roman" w:hAnsi="Times New Roman"/>
                </w:rPr>
                <w:t>++ </w:t>
              </w:r>
              <w:r w:rsidRPr="001752DE">
                <w:rPr>
                  <w:rFonts w:ascii="Times New Roman" w:hAnsi="Times New Roman"/>
                  <w:b/>
                  <w:bCs/>
                </w:rPr>
                <w:t>]</w:t>
              </w:r>
            </w:ins>
          </w:p>
        </w:tc>
        <w:tc>
          <w:tcPr>
            <w:tcW w:w="1157" w:type="dxa"/>
            <w:tcPrChange w:id="250" w:author="HendryHendry/선임연구원/Convergence(연)ATS그룹(hendry.hendry" w:date="2011-11-16T17:33:00Z">
              <w:tcPr>
                <w:tcW w:w="1157" w:type="dxa"/>
              </w:tcPr>
            </w:tcPrChange>
          </w:tcPr>
          <w:p w:rsidR="004F0F90" w:rsidRPr="001752DE" w:rsidRDefault="004F0F90" w:rsidP="00EE4437">
            <w:pPr>
              <w:pStyle w:val="tablecell"/>
              <w:rPr>
                <w:ins w:id="251" w:author="HendryHendry/선임연구원/Convergence(연)ATS그룹(hendry.hendry" w:date="2011-11-16T17:33:00Z"/>
              </w:rPr>
            </w:pPr>
            <w:ins w:id="252" w:author="HendryHendry/선임연구원/Convergence(연)ATS그룹(hendry.hendry" w:date="2011-11-16T17:33:00Z">
              <w:r w:rsidRPr="001752DE">
                <w:t>b(8)</w:t>
              </w:r>
            </w:ins>
          </w:p>
        </w:tc>
      </w:tr>
      <w:tr w:rsidR="004F0F90" w:rsidRPr="001752DE" w:rsidTr="004F0F90">
        <w:trPr>
          <w:cantSplit/>
          <w:jc w:val="center"/>
          <w:ins w:id="253" w:author="HendryHendry/선임연구원/Convergence(연)ATS그룹(hendry.hendry" w:date="2011-11-16T17:33:00Z"/>
          <w:trPrChange w:id="254" w:author="HendryHendry/선임연구원/Convergence(연)ATS그룹(hendry.hendry" w:date="2011-11-16T17:33:00Z">
            <w:trPr>
              <w:cantSplit/>
              <w:jc w:val="center"/>
            </w:trPr>
          </w:trPrChange>
        </w:trPr>
        <w:tc>
          <w:tcPr>
            <w:tcW w:w="6700" w:type="dxa"/>
            <w:tcPrChange w:id="255" w:author="HendryHendry/선임연구원/Convergence(연)ATS그룹(hendry.hendry" w:date="2011-11-16T17:33:00Z">
              <w:tcPr>
                <w:tcW w:w="6700" w:type="dxa"/>
              </w:tcPr>
            </w:tcPrChange>
          </w:tcPr>
          <w:p w:rsidR="004F0F90" w:rsidRPr="001752DE" w:rsidRDefault="004F0F90" w:rsidP="00EE4437">
            <w:pPr>
              <w:pStyle w:val="tablesyntax"/>
              <w:rPr>
                <w:ins w:id="256" w:author="HendryHendry/선임연구원/Convergence(연)ATS그룹(hendry.hendry" w:date="2011-11-16T17:33:00Z"/>
                <w:rFonts w:ascii="Times New Roman" w:hAnsi="Times New Roman"/>
              </w:rPr>
            </w:pPr>
            <w:ins w:id="257" w:author="HendryHendry/선임연구원/Convergence(연)ATS그룹(hendry.hendry" w:date="2011-11-16T17:33:00Z">
              <w:r w:rsidRPr="001752DE">
                <w:rPr>
                  <w:rFonts w:ascii="Times New Roman" w:hAnsi="Times New Roman"/>
                </w:rPr>
                <w:tab/>
                <w:t>}</w:t>
              </w:r>
            </w:ins>
          </w:p>
        </w:tc>
        <w:tc>
          <w:tcPr>
            <w:tcW w:w="1157" w:type="dxa"/>
            <w:tcPrChange w:id="258" w:author="HendryHendry/선임연구원/Convergence(연)ATS그룹(hendry.hendry" w:date="2011-11-16T17:33:00Z">
              <w:tcPr>
                <w:tcW w:w="1157" w:type="dxa"/>
              </w:tcPr>
            </w:tcPrChange>
          </w:tcPr>
          <w:p w:rsidR="004F0F90" w:rsidRPr="001752DE" w:rsidRDefault="004F0F90" w:rsidP="00EE4437">
            <w:pPr>
              <w:pStyle w:val="tablecell"/>
              <w:rPr>
                <w:ins w:id="259" w:author="HendryHendry/선임연구원/Convergence(연)ATS그룹(hendry.hendry" w:date="2011-11-16T17:33:00Z"/>
              </w:rPr>
            </w:pPr>
          </w:p>
        </w:tc>
      </w:tr>
      <w:tr w:rsidR="004F0F90" w:rsidRPr="001752DE" w:rsidTr="004F0F90">
        <w:trPr>
          <w:cantSplit/>
          <w:jc w:val="center"/>
          <w:ins w:id="260" w:author="HendryHendry/선임연구원/Convergence(연)ATS그룹(hendry.hendry" w:date="2011-11-16T17:33:00Z"/>
          <w:trPrChange w:id="261" w:author="HendryHendry/선임연구원/Convergence(연)ATS그룹(hendry.hendry" w:date="2011-11-16T17:33:00Z">
            <w:trPr>
              <w:cantSplit/>
              <w:jc w:val="center"/>
            </w:trPr>
          </w:trPrChange>
        </w:trPr>
        <w:tc>
          <w:tcPr>
            <w:tcW w:w="6700" w:type="dxa"/>
            <w:tcPrChange w:id="262" w:author="HendryHendry/선임연구원/Convergence(연)ATS그룹(hendry.hendry" w:date="2011-11-16T17:33:00Z">
              <w:tcPr>
                <w:tcW w:w="6700" w:type="dxa"/>
              </w:tcPr>
            </w:tcPrChange>
          </w:tcPr>
          <w:p w:rsidR="004F0F90" w:rsidRPr="001752DE" w:rsidRDefault="004F0F90" w:rsidP="00EE4437">
            <w:pPr>
              <w:pStyle w:val="tablesyntax"/>
              <w:keepNext w:val="0"/>
              <w:rPr>
                <w:ins w:id="263" w:author="HendryHendry/선임연구원/Convergence(연)ATS그룹(hendry.hendry" w:date="2011-11-16T17:33:00Z"/>
                <w:rFonts w:ascii="Times New Roman" w:hAnsi="Times New Roman"/>
              </w:rPr>
            </w:pPr>
            <w:ins w:id="264" w:author="HendryHendry/선임연구원/Convergence(연)ATS그룹(hendry.hendry" w:date="2011-11-16T17:33:00Z">
              <w:r w:rsidRPr="001752DE">
                <w:rPr>
                  <w:rFonts w:ascii="Times New Roman" w:hAnsi="Times New Roman"/>
                </w:rPr>
                <w:t>}</w:t>
              </w:r>
            </w:ins>
          </w:p>
        </w:tc>
        <w:tc>
          <w:tcPr>
            <w:tcW w:w="1157" w:type="dxa"/>
            <w:tcPrChange w:id="265" w:author="HendryHendry/선임연구원/Convergence(연)ATS그룹(hendry.hendry" w:date="2011-11-16T17:33:00Z">
              <w:tcPr>
                <w:tcW w:w="1157" w:type="dxa"/>
              </w:tcPr>
            </w:tcPrChange>
          </w:tcPr>
          <w:p w:rsidR="004F0F90" w:rsidRPr="001752DE" w:rsidRDefault="004F0F90" w:rsidP="00EE4437">
            <w:pPr>
              <w:pStyle w:val="tablecell"/>
              <w:keepNext w:val="0"/>
              <w:rPr>
                <w:ins w:id="266" w:author="HendryHendry/선임연구원/Convergence(연)ATS그룹(hendry.hendry" w:date="2011-11-16T17:33:00Z"/>
              </w:rPr>
            </w:pPr>
          </w:p>
        </w:tc>
      </w:tr>
    </w:tbl>
    <w:p w:rsidR="004F0F90" w:rsidRPr="004F0F90" w:rsidRDefault="004F0F90" w:rsidP="00233FC1">
      <w:pPr>
        <w:jc w:val="both"/>
        <w:rPr>
          <w:szCs w:val="22"/>
          <w:lang w:eastAsia="ko-KR"/>
        </w:rPr>
      </w:pPr>
    </w:p>
    <w:p w:rsidR="001E451E" w:rsidRDefault="001E451E" w:rsidP="00233FC1">
      <w:pPr>
        <w:jc w:val="both"/>
        <w:rPr>
          <w:szCs w:val="22"/>
          <w:lang w:eastAsia="ko-KR"/>
        </w:rPr>
      </w:pPr>
      <w:r>
        <w:rPr>
          <w:rFonts w:hint="eastAsia"/>
          <w:szCs w:val="22"/>
          <w:lang w:eastAsia="ko-KR"/>
        </w:rPr>
        <w:lastRenderedPageBreak/>
        <w:t xml:space="preserve">The semantic of </w:t>
      </w:r>
      <w:proofErr w:type="spellStart"/>
      <w:r>
        <w:rPr>
          <w:rFonts w:hint="eastAsia"/>
          <w:szCs w:val="22"/>
          <w:lang w:eastAsia="ko-KR"/>
        </w:rPr>
        <w:t>nal_dpd_flag</w:t>
      </w:r>
      <w:proofErr w:type="spellEnd"/>
      <w:r>
        <w:rPr>
          <w:rFonts w:hint="eastAsia"/>
          <w:szCs w:val="22"/>
          <w:lang w:eastAsia="ko-KR"/>
        </w:rPr>
        <w:t xml:space="preserve"> is as follows:</w:t>
      </w:r>
    </w:p>
    <w:p w:rsidR="001E451E" w:rsidRPr="001E451E" w:rsidRDefault="001E451E" w:rsidP="001E451E">
      <w:pPr>
        <w:jc w:val="both"/>
        <w:rPr>
          <w:szCs w:val="22"/>
          <w:lang w:eastAsia="ko-KR"/>
        </w:rPr>
      </w:pPr>
      <w:proofErr w:type="spellStart"/>
      <w:proofErr w:type="gramStart"/>
      <w:r w:rsidRPr="001E451E">
        <w:rPr>
          <w:rFonts w:hint="eastAsia"/>
          <w:b/>
          <w:szCs w:val="22"/>
          <w:lang w:eastAsia="ko-KR"/>
        </w:rPr>
        <w:t>nal_dpd_flag</w:t>
      </w:r>
      <w:proofErr w:type="spellEnd"/>
      <w:proofErr w:type="gramEnd"/>
      <w:r w:rsidRPr="001E451E">
        <w:rPr>
          <w:szCs w:val="22"/>
          <w:lang w:eastAsia="ko-KR"/>
        </w:rPr>
        <w:t xml:space="preserve"> </w:t>
      </w:r>
      <w:r w:rsidRPr="001E451E">
        <w:rPr>
          <w:rFonts w:hint="eastAsia"/>
          <w:szCs w:val="22"/>
          <w:lang w:eastAsia="ko-KR"/>
        </w:rPr>
        <w:t xml:space="preserve">describes specific event that are associated with the </w:t>
      </w:r>
      <w:proofErr w:type="spellStart"/>
      <w:r w:rsidRPr="001E451E">
        <w:rPr>
          <w:rFonts w:hint="eastAsia"/>
          <w:szCs w:val="22"/>
          <w:lang w:eastAsia="ko-KR"/>
        </w:rPr>
        <w:t>nal_unit_type</w:t>
      </w:r>
      <w:proofErr w:type="spellEnd"/>
      <w:r w:rsidRPr="001E451E">
        <w:rPr>
          <w:rFonts w:hint="eastAsia"/>
          <w:szCs w:val="22"/>
          <w:lang w:eastAsia="ko-KR"/>
        </w:rPr>
        <w:t xml:space="preserve">. The value of </w:t>
      </w:r>
      <w:proofErr w:type="spellStart"/>
      <w:r w:rsidRPr="001E451E">
        <w:rPr>
          <w:rFonts w:hint="eastAsia"/>
          <w:szCs w:val="22"/>
          <w:lang w:eastAsia="ko-KR"/>
        </w:rPr>
        <w:t>nal_dpd_flag</w:t>
      </w:r>
      <w:proofErr w:type="spellEnd"/>
      <w:r w:rsidRPr="001E451E">
        <w:rPr>
          <w:rFonts w:hint="eastAsia"/>
          <w:szCs w:val="22"/>
          <w:lang w:eastAsia="ko-KR"/>
        </w:rPr>
        <w:t xml:space="preserve"> is always set to zero when the </w:t>
      </w:r>
      <w:proofErr w:type="spellStart"/>
      <w:r w:rsidRPr="001E451E">
        <w:rPr>
          <w:rFonts w:hint="eastAsia"/>
          <w:szCs w:val="22"/>
          <w:lang w:eastAsia="ko-KR"/>
        </w:rPr>
        <w:t>bitstream</w:t>
      </w:r>
      <w:proofErr w:type="spellEnd"/>
      <w:r w:rsidRPr="001E451E">
        <w:rPr>
          <w:rFonts w:hint="eastAsia"/>
          <w:szCs w:val="22"/>
          <w:lang w:eastAsia="ko-KR"/>
        </w:rPr>
        <w:t xml:space="preserve"> is created. When the value of </w:t>
      </w:r>
      <w:proofErr w:type="spellStart"/>
      <w:r w:rsidRPr="001E451E">
        <w:rPr>
          <w:rFonts w:hint="eastAsia"/>
          <w:szCs w:val="22"/>
          <w:lang w:eastAsia="ko-KR"/>
        </w:rPr>
        <w:t>nal_dpd_flag</w:t>
      </w:r>
      <w:proofErr w:type="spellEnd"/>
      <w:r w:rsidRPr="001E451E">
        <w:rPr>
          <w:rFonts w:hint="eastAsia"/>
          <w:szCs w:val="22"/>
          <w:lang w:eastAsia="ko-KR"/>
        </w:rPr>
        <w:t xml:space="preserve"> is one, depending on the </w:t>
      </w:r>
      <w:proofErr w:type="spellStart"/>
      <w:r w:rsidRPr="001E451E">
        <w:rPr>
          <w:rFonts w:hint="eastAsia"/>
          <w:szCs w:val="22"/>
          <w:lang w:eastAsia="ko-KR"/>
        </w:rPr>
        <w:t>nal_unit_type</w:t>
      </w:r>
      <w:proofErr w:type="spellEnd"/>
      <w:r w:rsidRPr="001E451E">
        <w:rPr>
          <w:rFonts w:hint="eastAsia"/>
          <w:szCs w:val="22"/>
          <w:lang w:eastAsia="ko-KR"/>
        </w:rPr>
        <w:t>, the following event has occurs:</w:t>
      </w:r>
    </w:p>
    <w:p w:rsidR="001E451E" w:rsidRPr="001E451E" w:rsidRDefault="001E451E" w:rsidP="001E451E">
      <w:pPr>
        <w:pStyle w:val="aa"/>
        <w:numPr>
          <w:ilvl w:val="0"/>
          <w:numId w:val="19"/>
        </w:numPr>
        <w:ind w:leftChars="0"/>
        <w:jc w:val="both"/>
        <w:rPr>
          <w:szCs w:val="22"/>
          <w:lang w:eastAsia="ko-KR"/>
        </w:rPr>
      </w:pPr>
      <w:r w:rsidRPr="001E451E">
        <w:rPr>
          <w:rFonts w:hint="eastAsia"/>
          <w:szCs w:val="22"/>
          <w:lang w:eastAsia="ko-KR"/>
        </w:rPr>
        <w:t xml:space="preserve">If </w:t>
      </w:r>
      <w:proofErr w:type="spellStart"/>
      <w:r w:rsidRPr="001E451E">
        <w:rPr>
          <w:rFonts w:hint="eastAsia"/>
          <w:szCs w:val="22"/>
          <w:lang w:eastAsia="ko-KR"/>
        </w:rPr>
        <w:t>nal_unit_type</w:t>
      </w:r>
      <w:proofErr w:type="spellEnd"/>
      <w:r w:rsidRPr="001E451E">
        <w:rPr>
          <w:rFonts w:hint="eastAsia"/>
          <w:szCs w:val="22"/>
          <w:lang w:eastAsia="ko-KR"/>
        </w:rPr>
        <w:t xml:space="preserve"> == 4, then random access to the current NAL unit has </w:t>
      </w:r>
      <w:r w:rsidRPr="001E451E">
        <w:rPr>
          <w:szCs w:val="22"/>
          <w:lang w:eastAsia="ko-KR"/>
        </w:rPr>
        <w:t>occurred</w:t>
      </w:r>
      <w:r>
        <w:rPr>
          <w:rFonts w:hint="eastAsia"/>
          <w:szCs w:val="22"/>
          <w:lang w:eastAsia="ko-KR"/>
        </w:rPr>
        <w:t>.</w:t>
      </w:r>
    </w:p>
    <w:p w:rsidR="001E451E" w:rsidRDefault="001E451E" w:rsidP="00233FC1">
      <w:pPr>
        <w:jc w:val="both"/>
        <w:rPr>
          <w:ins w:id="267" w:author="HendryHendry/선임연구원/Convergence(연)ATS그룹(hendry.hendry" w:date="2011-11-16T17:33:00Z"/>
          <w:szCs w:val="22"/>
          <w:lang w:eastAsia="ko-KR"/>
        </w:rPr>
      </w:pPr>
    </w:p>
    <w:p w:rsidR="004F0F90" w:rsidRDefault="004F0F90" w:rsidP="00233FC1">
      <w:pPr>
        <w:jc w:val="both"/>
        <w:rPr>
          <w:ins w:id="268" w:author="HendryHendry/선임연구원/Convergence(연)ATS그룹(hendry.hendry" w:date="2011-11-16T17:33:00Z"/>
          <w:szCs w:val="22"/>
          <w:lang w:eastAsia="ko-KR"/>
        </w:rPr>
      </w:pPr>
      <w:ins w:id="269" w:author="HendryHendry/선임연구원/Convergence(연)ATS그룹(hendry.hendry" w:date="2011-11-16T17:34:00Z">
        <w:r>
          <w:rPr>
            <w:rFonts w:hint="eastAsia"/>
            <w:szCs w:val="22"/>
            <w:lang w:eastAsia="ko-KR"/>
          </w:rPr>
          <w:t xml:space="preserve">It is worth to note that the proposed new flag currently has defined event </w:t>
        </w:r>
        <w:r>
          <w:rPr>
            <w:szCs w:val="22"/>
            <w:lang w:eastAsia="ko-KR"/>
          </w:rPr>
          <w:t>that</w:t>
        </w:r>
        <w:r>
          <w:rPr>
            <w:rFonts w:hint="eastAsia"/>
            <w:szCs w:val="22"/>
            <w:lang w:eastAsia="ko-KR"/>
          </w:rPr>
          <w:t xml:space="preserve"> is associated with </w:t>
        </w:r>
        <w:proofErr w:type="spellStart"/>
        <w:r>
          <w:rPr>
            <w:rFonts w:hint="eastAsia"/>
            <w:szCs w:val="22"/>
            <w:lang w:eastAsia="ko-KR"/>
          </w:rPr>
          <w:t>nal_type_type</w:t>
        </w:r>
        <w:proofErr w:type="spellEnd"/>
        <w:r>
          <w:rPr>
            <w:rFonts w:hint="eastAsia"/>
            <w:szCs w:val="22"/>
            <w:lang w:eastAsia="ko-KR"/>
          </w:rPr>
          <w:t xml:space="preserve"> 4. In the future, </w:t>
        </w:r>
      </w:ins>
      <w:ins w:id="270" w:author="HendryHendry/선임연구원/Convergence(연)ATS그룹(hendry.hendry" w:date="2011-11-16T17:35:00Z">
        <w:r>
          <w:rPr>
            <w:rFonts w:hint="eastAsia"/>
            <w:szCs w:val="22"/>
            <w:lang w:eastAsia="ko-KR"/>
          </w:rPr>
          <w:t xml:space="preserve">more events that are associated with other types of NAL units can be defined / added to the proposed semantic of </w:t>
        </w:r>
        <w:proofErr w:type="spellStart"/>
        <w:r>
          <w:rPr>
            <w:rFonts w:hint="eastAsia"/>
            <w:szCs w:val="22"/>
            <w:lang w:eastAsia="ko-KR"/>
          </w:rPr>
          <w:t>nal_dpd_flag</w:t>
        </w:r>
        <w:proofErr w:type="spellEnd"/>
        <w:r>
          <w:rPr>
            <w:rFonts w:hint="eastAsia"/>
            <w:szCs w:val="22"/>
            <w:lang w:eastAsia="ko-KR"/>
          </w:rPr>
          <w:t>.</w:t>
        </w:r>
      </w:ins>
    </w:p>
    <w:p w:rsidR="004F0F90" w:rsidRPr="004F0F90" w:rsidRDefault="004F0F90" w:rsidP="00233FC1">
      <w:pPr>
        <w:jc w:val="both"/>
        <w:rPr>
          <w:szCs w:val="22"/>
          <w:lang w:eastAsia="ko-KR"/>
        </w:rPr>
      </w:pPr>
    </w:p>
    <w:p w:rsidR="001E451E" w:rsidRDefault="001E451E" w:rsidP="001E451E">
      <w:pPr>
        <w:spacing w:line="360" w:lineRule="auto"/>
      </w:pPr>
      <w:r>
        <w:rPr>
          <w:rFonts w:hint="eastAsia"/>
        </w:rPr>
        <w:t>The propos</w:t>
      </w:r>
      <w:r>
        <w:rPr>
          <w:rFonts w:hint="eastAsia"/>
          <w:lang w:eastAsia="ko-KR"/>
        </w:rPr>
        <w:t xml:space="preserve">ed new element changes </w:t>
      </w:r>
      <w:r>
        <w:rPr>
          <w:rFonts w:hint="eastAsia"/>
        </w:rPr>
        <w:t>NAL unit header structure is as the following:</w:t>
      </w:r>
    </w:p>
    <w:p w:rsidR="001E451E" w:rsidRDefault="001E451E" w:rsidP="001E451E">
      <w:pPr>
        <w:spacing w:line="360" w:lineRule="auto"/>
      </w:pPr>
    </w:p>
    <w:p w:rsidR="001E451E" w:rsidRDefault="001E451E" w:rsidP="001E451E">
      <w:pPr>
        <w:spacing w:line="360" w:lineRule="auto"/>
        <w:jc w:val="center"/>
      </w:pPr>
      <w:r w:rsidRPr="00667F28">
        <w:rPr>
          <w:noProof/>
          <w:lang w:eastAsia="ko-KR"/>
        </w:rPr>
        <w:drawing>
          <wp:inline distT="0" distB="0" distL="0" distR="0">
            <wp:extent cx="5731510" cy="971173"/>
            <wp:effectExtent l="0" t="0" r="0" b="0"/>
            <wp:docPr id="12" name="개체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20880" cy="1341730"/>
                      <a:chOff x="-36512" y="4869160"/>
                      <a:chExt cx="7920880" cy="1341730"/>
                    </a:xfrm>
                  </a:grpSpPr>
                  <a:grpSp>
                    <a:nvGrpSpPr>
                      <a:cNvPr id="94" name="그룹 93"/>
                      <a:cNvGrpSpPr/>
                    </a:nvGrpSpPr>
                    <a:grpSpPr>
                      <a:xfrm>
                        <a:off x="-36512" y="4869160"/>
                        <a:ext cx="7920880" cy="1341730"/>
                        <a:chOff x="-36512" y="4869160"/>
                        <a:chExt cx="7920880" cy="1341730"/>
                      </a:xfrm>
                    </a:grpSpPr>
                    <a:sp>
                      <a:nvSpPr>
                        <a:cNvPr id="166" name="직사각형 165"/>
                        <a:cNvSpPr/>
                      </a:nvSpPr>
                      <a:spPr>
                        <a:xfrm>
                          <a:off x="2267744" y="4869160"/>
                          <a:ext cx="72008" cy="576064"/>
                        </a:xfrm>
                        <a:prstGeom prst="rect">
                          <a:avLst/>
                        </a:prstGeom>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7" name="직사각형 166"/>
                        <a:cNvSpPr/>
                      </a:nvSpPr>
                      <a:spPr>
                        <a:xfrm>
                          <a:off x="2555776" y="4869160"/>
                          <a:ext cx="72008" cy="576064"/>
                        </a:xfrm>
                        <a:prstGeom prst="rect">
                          <a:avLst/>
                        </a:prstGeom>
                        <a:solidFill>
                          <a:srgbClr val="00B05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8" name="직사각형 167"/>
                        <a:cNvSpPr/>
                      </a:nvSpPr>
                      <a:spPr>
                        <a:xfrm>
                          <a:off x="2843808" y="4869160"/>
                          <a:ext cx="72008" cy="576064"/>
                        </a:xfrm>
                        <a:prstGeom prst="rect">
                          <a:avLst/>
                        </a:prstGeom>
                        <a:solidFill>
                          <a:srgbClr val="00B0F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9" name="직사각형 168"/>
                        <a:cNvSpPr/>
                      </a:nvSpPr>
                      <a:spPr>
                        <a:xfrm>
                          <a:off x="3131840" y="4869160"/>
                          <a:ext cx="72008" cy="576064"/>
                        </a:xfrm>
                        <a:prstGeom prst="rect">
                          <a:avLst/>
                        </a:prstGeom>
                        <a:solidFill>
                          <a:srgbClr val="FF000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0" name="직사각형 169"/>
                        <a:cNvSpPr/>
                      </a:nvSpPr>
                      <a:spPr>
                        <a:xfrm>
                          <a:off x="3419872" y="4869160"/>
                          <a:ext cx="72008" cy="576064"/>
                        </a:xfrm>
                        <a:prstGeom prst="rect">
                          <a:avLst/>
                        </a:prstGeom>
                        <a:solidFill>
                          <a:srgbClr val="FF000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1" name="직사각형 170"/>
                        <a:cNvSpPr/>
                      </a:nvSpPr>
                      <a:spPr>
                        <a:xfrm>
                          <a:off x="3707904" y="4869160"/>
                          <a:ext cx="72008" cy="576064"/>
                        </a:xfrm>
                        <a:prstGeom prst="rect">
                          <a:avLst/>
                        </a:prstGeom>
                        <a:solidFill>
                          <a:srgbClr val="FF000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2" name="직사각형 171"/>
                        <a:cNvSpPr/>
                      </a:nvSpPr>
                      <a:spPr>
                        <a:xfrm>
                          <a:off x="3995936" y="4869160"/>
                          <a:ext cx="72008" cy="576064"/>
                        </a:xfrm>
                        <a:prstGeom prst="rect">
                          <a:avLst/>
                        </a:prstGeom>
                        <a:solidFill>
                          <a:srgbClr val="FF000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3" name="직사각형 172"/>
                        <a:cNvSpPr/>
                      </a:nvSpPr>
                      <a:spPr>
                        <a:xfrm>
                          <a:off x="4283968" y="4869160"/>
                          <a:ext cx="72008" cy="576064"/>
                        </a:xfrm>
                        <a:prstGeom prst="rect">
                          <a:avLst/>
                        </a:prstGeom>
                        <a:solidFill>
                          <a:srgbClr val="FF000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4" name="직사각형 173"/>
                        <a:cNvSpPr/>
                      </a:nvSpPr>
                      <a:spPr>
                        <a:xfrm>
                          <a:off x="4572000" y="4869160"/>
                          <a:ext cx="72008" cy="576064"/>
                        </a:xfrm>
                        <a:prstGeom prst="rect">
                          <a:avLst/>
                        </a:prstGeom>
                        <a:solidFill>
                          <a:schemeClr val="accent6">
                            <a:lumMod val="75000"/>
                          </a:schemeClr>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5" name="직사각형 174"/>
                        <a:cNvSpPr/>
                      </a:nvSpPr>
                      <a:spPr>
                        <a:xfrm>
                          <a:off x="4860032" y="4869160"/>
                          <a:ext cx="72008" cy="576064"/>
                        </a:xfrm>
                        <a:prstGeom prst="rect">
                          <a:avLst/>
                        </a:prstGeom>
                        <a:solidFill>
                          <a:schemeClr val="accent6">
                            <a:lumMod val="75000"/>
                          </a:schemeClr>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6" name="직사각형 175"/>
                        <a:cNvSpPr/>
                      </a:nvSpPr>
                      <a:spPr>
                        <a:xfrm>
                          <a:off x="5148064" y="4869160"/>
                          <a:ext cx="72008" cy="576064"/>
                        </a:xfrm>
                        <a:prstGeom prst="rect">
                          <a:avLst/>
                        </a:prstGeom>
                        <a:solidFill>
                          <a:schemeClr val="accent6">
                            <a:lumMod val="75000"/>
                          </a:schemeClr>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7" name="직사각형 176"/>
                        <a:cNvSpPr/>
                      </a:nvSpPr>
                      <a:spPr>
                        <a:xfrm>
                          <a:off x="5436096" y="4869160"/>
                          <a:ext cx="72008" cy="576064"/>
                        </a:xfrm>
                        <a:prstGeom prst="rect">
                          <a:avLst/>
                        </a:prstGeom>
                        <a:solidFill>
                          <a:schemeClr val="tx1"/>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8" name="직사각형 177"/>
                        <a:cNvSpPr/>
                      </a:nvSpPr>
                      <a:spPr>
                        <a:xfrm>
                          <a:off x="5724128" y="4869160"/>
                          <a:ext cx="72008" cy="576064"/>
                        </a:xfrm>
                        <a:prstGeom prst="rect">
                          <a:avLst/>
                        </a:prstGeom>
                        <a:solidFill>
                          <a:srgbClr val="7030A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9" name="직사각형 178"/>
                        <a:cNvSpPr/>
                      </a:nvSpPr>
                      <a:spPr>
                        <a:xfrm>
                          <a:off x="6012160" y="4869160"/>
                          <a:ext cx="72008" cy="576064"/>
                        </a:xfrm>
                        <a:prstGeom prst="rect">
                          <a:avLst/>
                        </a:prstGeom>
                        <a:solidFill>
                          <a:srgbClr val="7030A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0" name="직사각형 179"/>
                        <a:cNvSpPr/>
                      </a:nvSpPr>
                      <a:spPr>
                        <a:xfrm>
                          <a:off x="6300192" y="4869160"/>
                          <a:ext cx="72008" cy="576064"/>
                        </a:xfrm>
                        <a:prstGeom prst="rect">
                          <a:avLst/>
                        </a:prstGeom>
                        <a:solidFill>
                          <a:srgbClr val="7030A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1" name="직사각형 180"/>
                        <a:cNvSpPr/>
                      </a:nvSpPr>
                      <a:spPr>
                        <a:xfrm>
                          <a:off x="6588224" y="4869160"/>
                          <a:ext cx="72008" cy="576064"/>
                        </a:xfrm>
                        <a:prstGeom prst="rect">
                          <a:avLst/>
                        </a:prstGeom>
                        <a:solidFill>
                          <a:srgbClr val="7030A0"/>
                        </a:solidFill>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2" name="TextBox 181"/>
                        <a:cNvSpPr txBox="1"/>
                      </a:nvSpPr>
                      <a:spPr>
                        <a:xfrm>
                          <a:off x="-36512" y="5949280"/>
                          <a:ext cx="1440160" cy="261610"/>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100" b="1" dirty="0" err="1" smtClean="0">
                                <a:latin typeface="Times New Roman" pitchFamily="18" charset="0"/>
                                <a:cs typeface="Times New Roman" pitchFamily="18" charset="0"/>
                              </a:rPr>
                              <a:t>forbidden_zero_bit</a:t>
                            </a:r>
                            <a:endParaRPr lang="ko-KR" altLang="en-US" sz="1100" b="1" dirty="0">
                              <a:latin typeface="Times New Roman" pitchFamily="18" charset="0"/>
                              <a:cs typeface="Times New Roman" pitchFamily="18" charset="0"/>
                            </a:endParaRPr>
                          </a:p>
                        </a:txBody>
                        <a:useSpRect/>
                      </a:txSp>
                    </a:sp>
                    <a:sp>
                      <a:nvSpPr>
                        <a:cNvPr id="183" name="TextBox 182"/>
                        <a:cNvSpPr txBox="1"/>
                      </a:nvSpPr>
                      <a:spPr>
                        <a:xfrm>
                          <a:off x="1403648" y="5949280"/>
                          <a:ext cx="1008112" cy="261610"/>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100" b="1" dirty="0" err="1" smtClean="0">
                                <a:latin typeface="Times New Roman" pitchFamily="18" charset="0"/>
                                <a:cs typeface="Times New Roman" pitchFamily="18" charset="0"/>
                              </a:rPr>
                              <a:t>nal_ref_flag</a:t>
                            </a:r>
                            <a:endParaRPr lang="ko-KR" altLang="en-US" sz="1100" b="1" dirty="0">
                              <a:latin typeface="Times New Roman" pitchFamily="18" charset="0"/>
                              <a:cs typeface="Times New Roman" pitchFamily="18" charset="0"/>
                            </a:endParaRPr>
                          </a:p>
                        </a:txBody>
                        <a:useSpRect/>
                      </a:txSp>
                    </a:sp>
                    <a:sp>
                      <a:nvSpPr>
                        <a:cNvPr id="184" name="TextBox 183"/>
                        <a:cNvSpPr txBox="1"/>
                      </a:nvSpPr>
                      <a:spPr>
                        <a:xfrm>
                          <a:off x="3491880" y="5949280"/>
                          <a:ext cx="1440160" cy="261610"/>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100" b="1" dirty="0" err="1" smtClean="0">
                                <a:latin typeface="Times New Roman" pitchFamily="18" charset="0"/>
                                <a:cs typeface="Times New Roman" pitchFamily="18" charset="0"/>
                              </a:rPr>
                              <a:t>nal_unit_type</a:t>
                            </a:r>
                            <a:endParaRPr lang="ko-KR" altLang="en-US" sz="1100" b="1" dirty="0">
                              <a:latin typeface="Times New Roman" pitchFamily="18" charset="0"/>
                              <a:cs typeface="Times New Roman" pitchFamily="18" charset="0"/>
                            </a:endParaRPr>
                          </a:p>
                        </a:txBody>
                        <a:useSpRect/>
                      </a:txSp>
                    </a:sp>
                    <a:sp>
                      <a:nvSpPr>
                        <a:cNvPr id="185" name="TextBox 184"/>
                        <a:cNvSpPr txBox="1"/>
                      </a:nvSpPr>
                      <a:spPr>
                        <a:xfrm>
                          <a:off x="4499992" y="5949280"/>
                          <a:ext cx="1440160" cy="261610"/>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100" b="1" dirty="0" err="1" smtClean="0">
                                <a:latin typeface="Times New Roman" pitchFamily="18" charset="0"/>
                                <a:cs typeface="Times New Roman" pitchFamily="18" charset="0"/>
                              </a:rPr>
                              <a:t>temporal_id</a:t>
                            </a:r>
                            <a:endParaRPr lang="ko-KR" altLang="en-US" sz="1100" b="1" dirty="0">
                              <a:latin typeface="Times New Roman" pitchFamily="18" charset="0"/>
                              <a:cs typeface="Times New Roman" pitchFamily="18" charset="0"/>
                            </a:endParaRPr>
                          </a:p>
                        </a:txBody>
                        <a:useSpRect/>
                      </a:txSp>
                    </a:sp>
                    <a:sp>
                      <a:nvSpPr>
                        <a:cNvPr id="186" name="TextBox 185"/>
                        <a:cNvSpPr txBox="1"/>
                      </a:nvSpPr>
                      <a:spPr>
                        <a:xfrm>
                          <a:off x="5508104" y="5949280"/>
                          <a:ext cx="1440160" cy="261610"/>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100" b="1" dirty="0" err="1" smtClean="0">
                                <a:latin typeface="Times New Roman" pitchFamily="18" charset="0"/>
                                <a:cs typeface="Times New Roman" pitchFamily="18" charset="0"/>
                              </a:rPr>
                              <a:t>output_flag</a:t>
                            </a:r>
                            <a:endParaRPr lang="ko-KR" altLang="en-US" sz="1100" b="1" dirty="0">
                              <a:latin typeface="Times New Roman" pitchFamily="18" charset="0"/>
                              <a:cs typeface="Times New Roman" pitchFamily="18" charset="0"/>
                            </a:endParaRPr>
                          </a:p>
                        </a:txBody>
                        <a:useSpRect/>
                      </a:txSp>
                    </a:sp>
                    <a:sp>
                      <a:nvSpPr>
                        <a:cNvPr id="187" name="TextBox 186"/>
                        <a:cNvSpPr txBox="1"/>
                      </a:nvSpPr>
                      <a:spPr>
                        <a:xfrm>
                          <a:off x="6444208" y="5949280"/>
                          <a:ext cx="1440160" cy="261610"/>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100" b="1" dirty="0" smtClean="0">
                                <a:latin typeface="Times New Roman" pitchFamily="18" charset="0"/>
                                <a:cs typeface="Times New Roman" pitchFamily="18" charset="0"/>
                              </a:rPr>
                              <a:t>reserved_one_4bits</a:t>
                            </a:r>
                            <a:endParaRPr lang="ko-KR" altLang="en-US" sz="1100" b="1" dirty="0">
                              <a:latin typeface="Times New Roman" pitchFamily="18" charset="0"/>
                              <a:cs typeface="Times New Roman" pitchFamily="18" charset="0"/>
                            </a:endParaRPr>
                          </a:p>
                        </a:txBody>
                        <a:useSpRect/>
                      </a:txSp>
                    </a:sp>
                    <a:cxnSp>
                      <a:nvCxnSpPr>
                        <a:cNvPr id="188" name="직선 화살표 연결선 187"/>
                        <a:cNvCxnSpPr>
                          <a:stCxn id="166" idx="2"/>
                          <a:endCxn id="182" idx="0"/>
                        </a:cNvCxnSpPr>
                      </a:nvCxnSpPr>
                      <a:spPr>
                        <a:xfrm flipH="1">
                          <a:off x="683568" y="5445224"/>
                          <a:ext cx="1620180" cy="504056"/>
                        </a:xfrm>
                        <a:prstGeom prst="straightConnector1">
                          <a:avLst/>
                        </a:prstGeom>
                        <a:ln w="12700">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89" name="직선 화살표 연결선 188"/>
                        <a:cNvCxnSpPr>
                          <a:stCxn id="167" idx="2"/>
                          <a:endCxn id="183" idx="0"/>
                        </a:cNvCxnSpPr>
                      </a:nvCxnSpPr>
                      <a:spPr>
                        <a:xfrm flipH="1">
                          <a:off x="1907704" y="5445224"/>
                          <a:ext cx="684076" cy="504056"/>
                        </a:xfrm>
                        <a:prstGeom prst="straightConnector1">
                          <a:avLst/>
                        </a:prstGeom>
                        <a:ln w="12700">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90" name="직선 화살표 연결선 189"/>
                        <a:cNvCxnSpPr>
                          <a:stCxn id="169" idx="2"/>
                        </a:cNvCxnSpPr>
                      </a:nvCxnSpPr>
                      <a:spPr>
                        <a:xfrm>
                          <a:off x="3167844" y="5445224"/>
                          <a:ext cx="612068" cy="504056"/>
                        </a:xfrm>
                        <a:prstGeom prst="straightConnector1">
                          <a:avLst/>
                        </a:prstGeom>
                        <a:ln w="12700">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91" name="직선 화살표 연결선 190"/>
                        <a:cNvCxnSpPr>
                          <a:stCxn id="174" idx="2"/>
                        </a:cNvCxnSpPr>
                      </a:nvCxnSpPr>
                      <a:spPr>
                        <a:xfrm>
                          <a:off x="4608004" y="5445224"/>
                          <a:ext cx="324036" cy="504056"/>
                        </a:xfrm>
                        <a:prstGeom prst="straightConnector1">
                          <a:avLst/>
                        </a:prstGeom>
                        <a:ln w="12700">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92" name="직선 화살표 연결선 191"/>
                        <a:cNvCxnSpPr>
                          <a:stCxn id="177" idx="2"/>
                        </a:cNvCxnSpPr>
                      </a:nvCxnSpPr>
                      <a:spPr>
                        <a:xfrm>
                          <a:off x="5472100" y="5445224"/>
                          <a:ext cx="468052" cy="504056"/>
                        </a:xfrm>
                        <a:prstGeom prst="straightConnector1">
                          <a:avLst/>
                        </a:prstGeom>
                        <a:ln w="12700">
                          <a:solidFill>
                            <a:schemeClr val="tx1"/>
                          </a:solidFill>
                          <a:tailEnd type="triangle"/>
                        </a:ln>
                      </a:spPr>
                      <a:style>
                        <a:lnRef idx="1">
                          <a:schemeClr val="accent1"/>
                        </a:lnRef>
                        <a:fillRef idx="0">
                          <a:schemeClr val="accent1"/>
                        </a:fillRef>
                        <a:effectRef idx="0">
                          <a:schemeClr val="accent1"/>
                        </a:effectRef>
                        <a:fontRef idx="minor">
                          <a:schemeClr val="tx1"/>
                        </a:fontRef>
                      </a:style>
                    </a:cxnSp>
                    <a:cxnSp>
                      <a:nvCxnSpPr>
                        <a:cNvPr id="193" name="직선 화살표 연결선 192"/>
                        <a:cNvCxnSpPr>
                          <a:stCxn id="178" idx="2"/>
                        </a:cNvCxnSpPr>
                      </a:nvCxnSpPr>
                      <a:spPr>
                        <a:xfrm>
                          <a:off x="5760132" y="5445224"/>
                          <a:ext cx="1188132" cy="504056"/>
                        </a:xfrm>
                        <a:prstGeom prst="straightConnector1">
                          <a:avLst/>
                        </a:prstGeom>
                        <a:ln w="12700">
                          <a:solidFill>
                            <a:schemeClr val="tx1"/>
                          </a:solidFill>
                          <a:tailEnd type="triangle"/>
                        </a:ln>
                      </a:spPr>
                      <a:style>
                        <a:lnRef idx="1">
                          <a:schemeClr val="accent1"/>
                        </a:lnRef>
                        <a:fillRef idx="0">
                          <a:schemeClr val="accent1"/>
                        </a:fillRef>
                        <a:effectRef idx="0">
                          <a:schemeClr val="accent1"/>
                        </a:effectRef>
                        <a:fontRef idx="minor">
                          <a:schemeClr val="tx1"/>
                        </a:fontRef>
                      </a:style>
                    </a:cxnSp>
                    <a:sp>
                      <a:nvSpPr>
                        <a:cNvPr id="200" name="TextBox 199"/>
                        <a:cNvSpPr txBox="1"/>
                      </a:nvSpPr>
                      <a:spPr>
                        <a:xfrm>
                          <a:off x="2267744" y="5949280"/>
                          <a:ext cx="1296144" cy="261610"/>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100" b="1" dirty="0" err="1" smtClean="0">
                                <a:latin typeface="Times New Roman" pitchFamily="18" charset="0"/>
                                <a:cs typeface="Times New Roman" pitchFamily="18" charset="0"/>
                              </a:rPr>
                              <a:t>nal_dpd_flag</a:t>
                            </a:r>
                            <a:endParaRPr lang="ko-KR" altLang="en-US" sz="1100" b="1" dirty="0">
                              <a:latin typeface="Times New Roman" pitchFamily="18" charset="0"/>
                              <a:cs typeface="Times New Roman" pitchFamily="18" charset="0"/>
                            </a:endParaRPr>
                          </a:p>
                        </a:txBody>
                        <a:useSpRect/>
                      </a:txSp>
                    </a:sp>
                    <a:cxnSp>
                      <a:nvCxnSpPr>
                        <a:cNvPr id="202" name="직선 화살표 연결선 201"/>
                        <a:cNvCxnSpPr/>
                      </a:nvCxnSpPr>
                      <a:spPr>
                        <a:xfrm>
                          <a:off x="2843808" y="5445224"/>
                          <a:ext cx="0" cy="504056"/>
                        </a:xfrm>
                        <a:prstGeom prst="straightConnector1">
                          <a:avLst/>
                        </a:prstGeom>
                        <a:ln w="12700">
                          <a:solidFill>
                            <a:schemeClr val="tx1"/>
                          </a:solidFill>
                          <a:tailEnd type="triangle"/>
                        </a:ln>
                      </a:spPr>
                      <a:style>
                        <a:lnRef idx="1">
                          <a:schemeClr val="accent1"/>
                        </a:lnRef>
                        <a:fillRef idx="0">
                          <a:schemeClr val="accent1"/>
                        </a:fillRef>
                        <a:effectRef idx="0">
                          <a:schemeClr val="accent1"/>
                        </a:effectRef>
                        <a:fontRef idx="minor">
                          <a:schemeClr val="tx1"/>
                        </a:fontRef>
                      </a:style>
                    </a:cxnSp>
                    <a:sp>
                      <a:nvSpPr>
                        <a:cNvPr id="205" name="TextBox 204"/>
                        <a:cNvSpPr txBox="1"/>
                      </a:nvSpPr>
                      <a:spPr>
                        <a:xfrm>
                          <a:off x="0" y="4921423"/>
                          <a:ext cx="2051720" cy="307777"/>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u="sng" dirty="0" smtClean="0">
                                <a:solidFill>
                                  <a:srgbClr val="FF0000"/>
                                </a:solidFill>
                                <a:latin typeface="Times New Roman" pitchFamily="18" charset="0"/>
                                <a:cs typeface="Times New Roman" pitchFamily="18" charset="0"/>
                              </a:rPr>
                              <a:t>Proposed structure</a:t>
                            </a:r>
                            <a:endParaRPr lang="ko-KR" altLang="en-US" sz="1400" b="1" u="sng" dirty="0">
                              <a:solidFill>
                                <a:srgbClr val="FF0000"/>
                              </a:solidFill>
                              <a:latin typeface="Times New Roman" pitchFamily="18" charset="0"/>
                              <a:cs typeface="Times New Roman" pitchFamily="18" charset="0"/>
                            </a:endParaRPr>
                          </a:p>
                        </a:txBody>
                        <a:useSpRect/>
                      </a:txSp>
                    </a:sp>
                  </a:grpSp>
                </lc:lockedCanvas>
              </a:graphicData>
            </a:graphic>
          </wp:inline>
        </w:drawing>
      </w:r>
    </w:p>
    <w:p w:rsidR="001E451E" w:rsidRPr="00AF2941" w:rsidRDefault="001E451E" w:rsidP="001E451E">
      <w:pPr>
        <w:spacing w:line="360" w:lineRule="auto"/>
        <w:jc w:val="center"/>
      </w:pPr>
      <w:r>
        <w:rPr>
          <w:rFonts w:hint="eastAsia"/>
        </w:rPr>
        <w:t xml:space="preserve">Figure </w:t>
      </w:r>
      <w:r>
        <w:rPr>
          <w:rFonts w:hint="eastAsia"/>
          <w:lang w:eastAsia="ko-KR"/>
        </w:rPr>
        <w:t>1</w:t>
      </w:r>
      <w:r>
        <w:rPr>
          <w:rFonts w:hint="eastAsia"/>
        </w:rPr>
        <w:t xml:space="preserve"> </w:t>
      </w:r>
      <w:r>
        <w:t>–</w:t>
      </w:r>
      <w:r>
        <w:rPr>
          <w:rFonts w:hint="eastAsia"/>
        </w:rPr>
        <w:t xml:space="preserve"> Proposed NAL unit header structure</w:t>
      </w:r>
    </w:p>
    <w:p w:rsidR="001E451E" w:rsidRPr="001E451E" w:rsidRDefault="001E451E" w:rsidP="00233FC1">
      <w:pPr>
        <w:jc w:val="both"/>
        <w:rPr>
          <w:szCs w:val="22"/>
          <w:lang w:eastAsia="ko-KR"/>
        </w:rPr>
      </w:pPr>
    </w:p>
    <w:p w:rsidR="001E451E" w:rsidRPr="00D54C0B" w:rsidRDefault="001E451E" w:rsidP="001E451E">
      <w:pPr>
        <w:spacing w:before="0" w:after="60"/>
        <w:rPr>
          <w:u w:val="single"/>
        </w:rPr>
      </w:pPr>
      <w:r>
        <w:rPr>
          <w:rFonts w:hint="eastAsia"/>
          <w:u w:val="single"/>
        </w:rPr>
        <w:t>Random Access Notification Mechanism (Informative)</w:t>
      </w:r>
    </w:p>
    <w:p w:rsidR="001E451E" w:rsidRPr="001E451E" w:rsidRDefault="001E451E" w:rsidP="001E451E">
      <w:pPr>
        <w:jc w:val="both"/>
        <w:rPr>
          <w:szCs w:val="22"/>
          <w:lang w:eastAsia="ko-KR"/>
        </w:rPr>
      </w:pPr>
      <w:r w:rsidRPr="001E451E">
        <w:rPr>
          <w:rFonts w:hint="eastAsia"/>
          <w:szCs w:val="22"/>
          <w:lang w:eastAsia="ko-KR"/>
        </w:rPr>
        <w:t xml:space="preserve">At encoding time, </w:t>
      </w:r>
      <w:proofErr w:type="spellStart"/>
      <w:r w:rsidRPr="001E451E">
        <w:rPr>
          <w:rFonts w:hint="eastAsia"/>
          <w:szCs w:val="22"/>
          <w:lang w:eastAsia="ko-KR"/>
        </w:rPr>
        <w:t>nal_dpd_flag</w:t>
      </w:r>
      <w:proofErr w:type="spellEnd"/>
      <w:r w:rsidRPr="001E451E">
        <w:rPr>
          <w:rFonts w:hint="eastAsia"/>
          <w:szCs w:val="22"/>
          <w:lang w:eastAsia="ko-KR"/>
        </w:rPr>
        <w:t xml:space="preserve"> of all NAL units is set to zero. </w:t>
      </w:r>
      <w:r w:rsidRPr="001E451E">
        <w:rPr>
          <w:szCs w:val="22"/>
          <w:lang w:eastAsia="ko-KR"/>
        </w:rPr>
        <w:t>W</w:t>
      </w:r>
      <w:r w:rsidRPr="001E451E">
        <w:rPr>
          <w:rFonts w:hint="eastAsia"/>
          <w:szCs w:val="22"/>
          <w:lang w:eastAsia="ko-KR"/>
        </w:rPr>
        <w:t>hen random access occurs (e.g., user do fast forwarding during consuming the video), video player takes the following steps:</w:t>
      </w:r>
    </w:p>
    <w:p w:rsidR="001E451E" w:rsidRPr="001E451E" w:rsidRDefault="001E451E" w:rsidP="001E451E">
      <w:pPr>
        <w:pStyle w:val="aa"/>
        <w:numPr>
          <w:ilvl w:val="0"/>
          <w:numId w:val="19"/>
        </w:numPr>
        <w:ind w:leftChars="0"/>
        <w:jc w:val="both"/>
        <w:rPr>
          <w:szCs w:val="22"/>
          <w:lang w:eastAsia="ko-KR"/>
        </w:rPr>
      </w:pPr>
      <w:r w:rsidRPr="001E451E">
        <w:rPr>
          <w:rFonts w:hint="eastAsia"/>
          <w:szCs w:val="22"/>
          <w:lang w:eastAsia="ko-KR"/>
        </w:rPr>
        <w:t xml:space="preserve">Find the next NAL unit whose </w:t>
      </w:r>
      <w:proofErr w:type="spellStart"/>
      <w:r w:rsidRPr="001E451E">
        <w:rPr>
          <w:rFonts w:hint="eastAsia"/>
          <w:szCs w:val="22"/>
          <w:lang w:eastAsia="ko-KR"/>
        </w:rPr>
        <w:t>nal_unit_type</w:t>
      </w:r>
      <w:proofErr w:type="spellEnd"/>
      <w:r w:rsidRPr="001E451E">
        <w:rPr>
          <w:rFonts w:hint="eastAsia"/>
          <w:szCs w:val="22"/>
          <w:lang w:eastAsia="ko-KR"/>
        </w:rPr>
        <w:t xml:space="preserve"> == 4. </w:t>
      </w:r>
      <w:r w:rsidRPr="001E451E">
        <w:rPr>
          <w:szCs w:val="22"/>
          <w:lang w:eastAsia="ko-KR"/>
        </w:rPr>
        <w:t>A</w:t>
      </w:r>
      <w:r w:rsidRPr="001E451E">
        <w:rPr>
          <w:rFonts w:hint="eastAsia"/>
          <w:szCs w:val="22"/>
          <w:lang w:eastAsia="ko-KR"/>
        </w:rPr>
        <w:t>ny NAL units in the bitstreams before that NAL unit shall be omitted.</w:t>
      </w:r>
    </w:p>
    <w:p w:rsidR="001E451E" w:rsidRPr="001E451E" w:rsidRDefault="00816FE9" w:rsidP="001E451E">
      <w:pPr>
        <w:pStyle w:val="aa"/>
        <w:numPr>
          <w:ilvl w:val="0"/>
          <w:numId w:val="19"/>
        </w:numPr>
        <w:ind w:leftChars="0"/>
        <w:jc w:val="both"/>
        <w:rPr>
          <w:szCs w:val="22"/>
          <w:lang w:eastAsia="ko-KR"/>
        </w:rPr>
      </w:pPr>
      <w:r>
        <w:rPr>
          <w:rFonts w:hint="eastAsia"/>
          <w:szCs w:val="22"/>
          <w:lang w:eastAsia="ko-KR"/>
        </w:rPr>
        <w:t>Set</w:t>
      </w:r>
      <w:r w:rsidR="001E451E" w:rsidRPr="001E451E">
        <w:rPr>
          <w:rFonts w:hint="eastAsia"/>
          <w:szCs w:val="22"/>
          <w:lang w:eastAsia="ko-KR"/>
        </w:rPr>
        <w:t xml:space="preserve"> the value of </w:t>
      </w:r>
      <w:proofErr w:type="spellStart"/>
      <w:r w:rsidR="001E451E" w:rsidRPr="001E451E">
        <w:rPr>
          <w:rFonts w:hint="eastAsia"/>
          <w:szCs w:val="22"/>
          <w:lang w:eastAsia="ko-KR"/>
        </w:rPr>
        <w:t>nal_dpd_flag</w:t>
      </w:r>
      <w:proofErr w:type="spellEnd"/>
      <w:r w:rsidR="001E451E" w:rsidRPr="001E451E">
        <w:rPr>
          <w:rFonts w:hint="eastAsia"/>
          <w:szCs w:val="22"/>
          <w:lang w:eastAsia="ko-KR"/>
        </w:rPr>
        <w:t xml:space="preserve"> of the NAL unit to one.</w:t>
      </w:r>
    </w:p>
    <w:p w:rsidR="001E451E" w:rsidRPr="001E451E" w:rsidRDefault="001E451E" w:rsidP="001E451E">
      <w:pPr>
        <w:pStyle w:val="aa"/>
        <w:numPr>
          <w:ilvl w:val="0"/>
          <w:numId w:val="19"/>
        </w:numPr>
        <w:ind w:leftChars="0"/>
        <w:jc w:val="both"/>
        <w:rPr>
          <w:szCs w:val="22"/>
          <w:lang w:eastAsia="ko-KR"/>
        </w:rPr>
      </w:pPr>
      <w:r w:rsidRPr="001E451E">
        <w:rPr>
          <w:rFonts w:hint="eastAsia"/>
          <w:szCs w:val="22"/>
          <w:lang w:eastAsia="ko-KR"/>
        </w:rPr>
        <w:t>Feed the NAL unit to decoder</w:t>
      </w:r>
    </w:p>
    <w:p w:rsidR="00616DBC" w:rsidRPr="00616DBC" w:rsidRDefault="00616DBC" w:rsidP="00991C34">
      <w:pPr>
        <w:jc w:val="both"/>
        <w:rPr>
          <w:szCs w:val="22"/>
          <w:lang w:eastAsia="ko-KR"/>
        </w:rPr>
      </w:pPr>
    </w:p>
    <w:p w:rsidR="00616DBC" w:rsidRPr="00AE341B" w:rsidRDefault="00616DBC" w:rsidP="00616DBC">
      <w:pPr>
        <w:pStyle w:val="1"/>
      </w:pPr>
      <w:r>
        <w:rPr>
          <w:rFonts w:hint="eastAsia"/>
          <w:lang w:eastAsia="ko-KR"/>
        </w:rPr>
        <w:t>Conclusion</w:t>
      </w:r>
    </w:p>
    <w:p w:rsidR="007018FF" w:rsidRDefault="007018FF" w:rsidP="00616DBC">
      <w:pPr>
        <w:jc w:val="both"/>
        <w:rPr>
          <w:ins w:id="271" w:author="HendryHendry/선임연구원/Convergence(연)ATS그룹(hendry.hendry" w:date="2011-11-17T18:01:00Z"/>
          <w:szCs w:val="22"/>
          <w:lang w:eastAsia="ko-KR"/>
        </w:rPr>
      </w:pPr>
      <w:ins w:id="272" w:author="HendryHendry/선임연구원/Convergence(연)ATS그룹(hendry.hendry" w:date="2011-11-17T18:01:00Z">
        <w:r>
          <w:rPr>
            <w:rFonts w:hint="eastAsia"/>
            <w:szCs w:val="22"/>
            <w:lang w:eastAsia="ko-KR"/>
          </w:rPr>
          <w:t xml:space="preserve">Being able to know that random access has </w:t>
        </w:r>
      </w:ins>
      <w:ins w:id="273" w:author="HendryHendry/선임연구원/Convergence(연)ATS그룹(hendry.hendry" w:date="2011-11-17T18:02:00Z">
        <w:r>
          <w:rPr>
            <w:szCs w:val="22"/>
            <w:lang w:eastAsia="ko-KR"/>
          </w:rPr>
          <w:t>occurred</w:t>
        </w:r>
      </w:ins>
      <w:ins w:id="274" w:author="HendryHendry/선임연구원/Convergence(연)ATS그룹(hendry.hendry" w:date="2011-11-17T18:01:00Z">
        <w:r>
          <w:rPr>
            <w:rFonts w:hint="eastAsia"/>
            <w:szCs w:val="22"/>
            <w:lang w:eastAsia="ko-KR"/>
          </w:rPr>
          <w:t xml:space="preserve"> </w:t>
        </w:r>
      </w:ins>
      <w:ins w:id="275" w:author="HendryHendry/선임연구원/Convergence(연)ATS그룹(hendry.hendry" w:date="2011-11-17T18:02:00Z">
        <w:r>
          <w:rPr>
            <w:rFonts w:hint="eastAsia"/>
            <w:szCs w:val="22"/>
            <w:lang w:eastAsia="ko-KR"/>
          </w:rPr>
          <w:t xml:space="preserve">is important for decoder so that it can skip decoding and outputting leading pictures. However, in current HEVC specification, there is no specified mechanism that allows decoder to do so. </w:t>
        </w:r>
      </w:ins>
      <w:ins w:id="276" w:author="HendryHendry/선임연구원/Convergence(연)ATS그룹(hendry.hendry" w:date="2011-11-17T18:03:00Z">
        <w:r>
          <w:rPr>
            <w:rFonts w:hint="eastAsia"/>
            <w:szCs w:val="22"/>
            <w:lang w:eastAsia="ko-KR"/>
          </w:rPr>
          <w:t>We propose two scheme</w:t>
        </w:r>
      </w:ins>
      <w:ins w:id="277" w:author="HendryHendry/선임연구원/Convergence(연)ATS그룹(hendry.hendry" w:date="2011-11-17T18:05:00Z">
        <w:r w:rsidR="001F3A84">
          <w:rPr>
            <w:rFonts w:hint="eastAsia"/>
            <w:szCs w:val="22"/>
            <w:lang w:eastAsia="ko-KR"/>
          </w:rPr>
          <w:t>s</w:t>
        </w:r>
      </w:ins>
      <w:ins w:id="278" w:author="HendryHendry/선임연구원/Convergence(연)ATS그룹(hendry.hendry" w:date="2011-11-17T18:03:00Z">
        <w:r>
          <w:rPr>
            <w:rFonts w:hint="eastAsia"/>
            <w:szCs w:val="22"/>
            <w:lang w:eastAsia="ko-KR"/>
          </w:rPr>
          <w:t xml:space="preserve"> that allow decoder to actively detect whether random access occurs and one scheme that allow other </w:t>
        </w:r>
        <w:r w:rsidR="00017487">
          <w:rPr>
            <w:rFonts w:hint="eastAsia"/>
            <w:szCs w:val="22"/>
            <w:lang w:eastAsia="ko-KR"/>
          </w:rPr>
          <w:t xml:space="preserve">entities (e.g., video player) to notify decoder when random access occurs. </w:t>
        </w:r>
      </w:ins>
    </w:p>
    <w:p w:rsidR="00616DBC" w:rsidDel="00017487" w:rsidRDefault="00616DBC" w:rsidP="00616DBC">
      <w:pPr>
        <w:jc w:val="both"/>
        <w:rPr>
          <w:del w:id="279" w:author="HendryHendry/선임연구원/Convergence(연)ATS그룹(hendry.hendry" w:date="2011-11-17T18:04:00Z"/>
          <w:szCs w:val="22"/>
          <w:lang w:eastAsia="ko-KR"/>
        </w:rPr>
      </w:pPr>
      <w:del w:id="280" w:author="HendryHendry/선임연구원/Convergence(연)ATS그룹(hendry.hendry" w:date="2011-11-17T18:04:00Z">
        <w:r w:rsidDel="00017487">
          <w:rPr>
            <w:rFonts w:hint="eastAsia"/>
            <w:szCs w:val="22"/>
            <w:lang w:eastAsia="ko-KR"/>
          </w:rPr>
          <w:delText xml:space="preserve">This contribution proposes modification to current reference picture construction process for random access settings. The </w:delText>
        </w:r>
        <w:r w:rsidR="00482BC3" w:rsidDel="00017487">
          <w:rPr>
            <w:rFonts w:hint="eastAsia"/>
            <w:szCs w:val="22"/>
            <w:lang w:eastAsia="ko-KR"/>
          </w:rPr>
          <w:delText>experiment</w:delText>
        </w:r>
        <w:r w:rsidDel="00017487">
          <w:rPr>
            <w:rFonts w:hint="eastAsia"/>
            <w:szCs w:val="22"/>
            <w:lang w:eastAsia="ko-KR"/>
          </w:rPr>
          <w:delText xml:space="preserve"> result</w:delText>
        </w:r>
        <w:r w:rsidR="00482BC3" w:rsidDel="00017487">
          <w:rPr>
            <w:rFonts w:hint="eastAsia"/>
            <w:szCs w:val="22"/>
            <w:lang w:eastAsia="ko-KR"/>
          </w:rPr>
          <w:delText>s</w:delText>
        </w:r>
        <w:r w:rsidDel="00017487">
          <w:rPr>
            <w:rFonts w:hint="eastAsia"/>
            <w:szCs w:val="22"/>
            <w:lang w:eastAsia="ko-KR"/>
          </w:rPr>
          <w:delText xml:space="preserve"> </w:delText>
        </w:r>
        <w:r w:rsidR="00482BC3" w:rsidDel="00017487">
          <w:rPr>
            <w:rFonts w:hint="eastAsia"/>
            <w:szCs w:val="22"/>
            <w:lang w:eastAsia="ko-KR"/>
          </w:rPr>
          <w:delText xml:space="preserve">that simulate the </w:delText>
        </w:r>
        <w:r w:rsidR="00482BC3" w:rsidDel="00017487">
          <w:rPr>
            <w:szCs w:val="22"/>
            <w:lang w:eastAsia="ko-KR"/>
          </w:rPr>
          <w:delText>scenario</w:delText>
        </w:r>
        <w:r w:rsidR="00482BC3" w:rsidDel="00017487">
          <w:rPr>
            <w:rFonts w:hint="eastAsia"/>
            <w:szCs w:val="22"/>
            <w:lang w:eastAsia="ko-KR"/>
          </w:rPr>
          <w:delText xml:space="preserve"> when scene change occurs within leading pictures </w:delText>
        </w:r>
        <w:r w:rsidDel="00017487">
          <w:rPr>
            <w:rFonts w:hint="eastAsia"/>
            <w:szCs w:val="22"/>
            <w:lang w:eastAsia="ko-KR"/>
          </w:rPr>
          <w:delText xml:space="preserve">show that the proposed scheme </w:delText>
        </w:r>
        <w:r w:rsidR="00482BC3" w:rsidDel="00017487">
          <w:rPr>
            <w:rFonts w:hint="eastAsia"/>
            <w:szCs w:val="22"/>
            <w:lang w:eastAsia="ko-KR"/>
          </w:rPr>
          <w:delText>can improve the coding performance of current CRA picture</w:delText>
        </w:r>
        <w:r w:rsidDel="00017487">
          <w:rPr>
            <w:rFonts w:hint="eastAsia"/>
            <w:lang w:eastAsia="ko-KR"/>
          </w:rPr>
          <w:delText>.</w:delText>
        </w:r>
      </w:del>
    </w:p>
    <w:p w:rsidR="00616DBC" w:rsidRDefault="00616DBC" w:rsidP="009234A5">
      <w:pPr>
        <w:jc w:val="both"/>
        <w:rPr>
          <w:szCs w:val="22"/>
          <w:lang w:eastAsia="ko-KR"/>
        </w:rPr>
      </w:pPr>
      <w:r>
        <w:rPr>
          <w:rFonts w:hint="eastAsia"/>
          <w:szCs w:val="22"/>
          <w:lang w:eastAsia="ko-KR"/>
        </w:rPr>
        <w:t xml:space="preserve">We would like to recommend that the JCTVC considers </w:t>
      </w:r>
      <w:ins w:id="281" w:author="HendryHendry/선임연구원/Convergence(연)ATS그룹(hendry.hendry" w:date="2011-11-17T18:04:00Z">
        <w:r w:rsidR="00017487">
          <w:rPr>
            <w:rFonts w:hint="eastAsia"/>
            <w:szCs w:val="22"/>
            <w:lang w:eastAsia="ko-KR"/>
          </w:rPr>
          <w:t>the three schemes and adopt</w:t>
        </w:r>
      </w:ins>
      <w:ins w:id="282" w:author="HendryHendry/선임연구원/Convergence(연)ATS그룹(hendry.hendry" w:date="2011-11-17T18:45:00Z">
        <w:r w:rsidR="00944BB7">
          <w:rPr>
            <w:rFonts w:hint="eastAsia"/>
            <w:szCs w:val="22"/>
            <w:lang w:eastAsia="ko-KR"/>
          </w:rPr>
          <w:t>s</w:t>
        </w:r>
      </w:ins>
      <w:ins w:id="283" w:author="HendryHendry/선임연구원/Convergence(연)ATS그룹(hendry.hendry" w:date="2011-11-17T18:04:00Z">
        <w:r w:rsidR="00017487">
          <w:rPr>
            <w:rFonts w:hint="eastAsia"/>
            <w:szCs w:val="22"/>
            <w:lang w:eastAsia="ko-KR"/>
          </w:rPr>
          <w:t xml:space="preserve"> at least one of them to complete decoder capability to deal with random access event. </w:t>
        </w:r>
      </w:ins>
      <w:del w:id="284" w:author="HendryHendry/선임연구원/Convergence(연)ATS그룹(hendry.hendry" w:date="2011-11-17T18:04:00Z">
        <w:r w:rsidR="00482BC3" w:rsidDel="00017487">
          <w:rPr>
            <w:rFonts w:hint="eastAsia"/>
            <w:szCs w:val="22"/>
            <w:lang w:eastAsia="ko-KR"/>
          </w:rPr>
          <w:delText xml:space="preserve">the </w:delText>
        </w:r>
        <w:r w:rsidR="00526DD7" w:rsidDel="00017487">
          <w:rPr>
            <w:rFonts w:hint="eastAsia"/>
            <w:szCs w:val="22"/>
            <w:lang w:eastAsia="ko-KR"/>
          </w:rPr>
          <w:delText xml:space="preserve">adopting </w:delText>
        </w:r>
        <w:r w:rsidDel="00017487">
          <w:rPr>
            <w:rFonts w:hint="eastAsia"/>
            <w:szCs w:val="22"/>
            <w:lang w:eastAsia="ko-KR"/>
          </w:rPr>
          <w:delText>the proposed scheme.</w:delText>
        </w:r>
      </w:del>
    </w:p>
    <w:p w:rsidR="001F2594" w:rsidRDefault="001F2594" w:rsidP="009234A5">
      <w:pPr>
        <w:jc w:val="both"/>
        <w:rPr>
          <w:szCs w:val="22"/>
        </w:rPr>
      </w:pPr>
    </w:p>
    <w:p w:rsidR="001F2594" w:rsidRDefault="001F2594" w:rsidP="00E11923">
      <w:pPr>
        <w:pStyle w:val="1"/>
      </w:pPr>
      <w:r w:rsidRPr="00E11923">
        <w:lastRenderedPageBreak/>
        <w:t>Patent</w:t>
      </w:r>
      <w:r w:rsidRPr="002B191D">
        <w:t xml:space="preserve"> rights declaration</w:t>
      </w:r>
      <w:r w:rsidR="00B94B06" w:rsidRPr="002B191D">
        <w:t>(s)</w:t>
      </w:r>
    </w:p>
    <w:p w:rsidR="00342FF4" w:rsidRPr="009234A5" w:rsidRDefault="00EB4ECF" w:rsidP="009234A5">
      <w:pPr>
        <w:jc w:val="both"/>
        <w:rPr>
          <w:szCs w:val="22"/>
        </w:rPr>
      </w:pPr>
      <w:r w:rsidRPr="00EB4ECF">
        <w:rPr>
          <w:rFonts w:hint="eastAsia"/>
          <w:b/>
          <w:szCs w:val="22"/>
          <w:lang w:eastAsia="ko-KR"/>
        </w:rPr>
        <w:t>LG Electronics</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Default="007F1F8B" w:rsidP="009234A5">
      <w:pPr>
        <w:jc w:val="both"/>
        <w:rPr>
          <w:szCs w:val="22"/>
          <w:lang w:eastAsia="ko-KR"/>
        </w:rPr>
      </w:pPr>
    </w:p>
    <w:p w:rsidR="00616DBC" w:rsidRDefault="00616DBC" w:rsidP="00616DBC">
      <w:pPr>
        <w:pStyle w:val="1"/>
        <w:ind w:left="432" w:hanging="432"/>
      </w:pPr>
      <w:r>
        <w:t>Reference</w:t>
      </w:r>
    </w:p>
    <w:p w:rsidR="00616DBC" w:rsidRDefault="00616DBC" w:rsidP="00616DBC">
      <w:pPr>
        <w:numPr>
          <w:ilvl w:val="0"/>
          <w:numId w:val="15"/>
        </w:numPr>
        <w:tabs>
          <w:tab w:val="clear" w:pos="360"/>
          <w:tab w:val="clear" w:pos="720"/>
          <w:tab w:val="clear" w:pos="1080"/>
          <w:tab w:val="clear" w:pos="1440"/>
          <w:tab w:val="left" w:pos="1191"/>
          <w:tab w:val="left" w:pos="1588"/>
          <w:tab w:val="left" w:pos="1985"/>
        </w:tabs>
        <w:spacing w:before="120"/>
        <w:jc w:val="both"/>
        <w:rPr>
          <w:szCs w:val="22"/>
          <w:lang w:eastAsia="ja-JP"/>
        </w:rPr>
      </w:pPr>
      <w:r w:rsidRPr="00484004">
        <w:rPr>
          <w:szCs w:val="22"/>
          <w:lang w:eastAsia="ja-JP"/>
        </w:rPr>
        <w:t>JCTVC-</w:t>
      </w:r>
      <w:r>
        <w:rPr>
          <w:rFonts w:hint="eastAsia"/>
          <w:szCs w:val="22"/>
          <w:lang w:eastAsia="ko-KR"/>
        </w:rPr>
        <w:t>F803_d5</w:t>
      </w:r>
      <w:r w:rsidRPr="00484004">
        <w:rPr>
          <w:szCs w:val="22"/>
          <w:lang w:eastAsia="ja-JP"/>
        </w:rPr>
        <w:t>, “</w:t>
      </w:r>
      <w:r w:rsidRPr="00484004">
        <w:rPr>
          <w:szCs w:val="22"/>
          <w:lang w:eastAsia="ko-KR"/>
        </w:rPr>
        <w:t>WD</w:t>
      </w:r>
      <w:r>
        <w:rPr>
          <w:rFonts w:hint="eastAsia"/>
          <w:szCs w:val="22"/>
          <w:lang w:eastAsia="ko-KR"/>
        </w:rPr>
        <w:t>4</w:t>
      </w:r>
      <w:r w:rsidRPr="00484004">
        <w:rPr>
          <w:szCs w:val="22"/>
          <w:lang w:eastAsia="ko-KR"/>
        </w:rPr>
        <w:t xml:space="preserve">: Working Draft </w:t>
      </w:r>
      <w:r>
        <w:rPr>
          <w:rFonts w:hint="eastAsia"/>
          <w:szCs w:val="22"/>
          <w:lang w:eastAsia="ko-KR"/>
        </w:rPr>
        <w:t>4</w:t>
      </w:r>
      <w:r w:rsidRPr="00484004">
        <w:rPr>
          <w:szCs w:val="22"/>
          <w:lang w:eastAsia="ko-KR"/>
        </w:rPr>
        <w:t xml:space="preserve"> of High-Efficiency Video Coding</w:t>
      </w:r>
      <w:r w:rsidRPr="00484004">
        <w:rPr>
          <w:szCs w:val="22"/>
          <w:lang w:eastAsia="ja-JP"/>
        </w:rPr>
        <w:t xml:space="preserve">,” </w:t>
      </w:r>
      <w:r>
        <w:rPr>
          <w:rFonts w:hint="eastAsia"/>
          <w:szCs w:val="22"/>
          <w:lang w:eastAsia="ko-KR"/>
        </w:rPr>
        <w:t>6</w:t>
      </w:r>
      <w:r w:rsidRPr="00484004">
        <w:rPr>
          <w:szCs w:val="22"/>
          <w:lang w:eastAsia="ja-JP"/>
        </w:rPr>
        <w:t xml:space="preserve">th JCT-VC Meeting, </w:t>
      </w:r>
      <w:r>
        <w:rPr>
          <w:rFonts w:hint="eastAsia"/>
          <w:szCs w:val="22"/>
          <w:lang w:eastAsia="ko-KR"/>
        </w:rPr>
        <w:t>6</w:t>
      </w:r>
      <w:r w:rsidRPr="00484004">
        <w:rPr>
          <w:szCs w:val="22"/>
        </w:rPr>
        <w:t xml:space="preserve">th Meeting: </w:t>
      </w:r>
      <w:r>
        <w:rPr>
          <w:rFonts w:hint="eastAsia"/>
          <w:szCs w:val="22"/>
          <w:lang w:eastAsia="ko-KR"/>
        </w:rPr>
        <w:t>Torino</w:t>
      </w:r>
      <w:r w:rsidRPr="00484004">
        <w:rPr>
          <w:szCs w:val="22"/>
        </w:rPr>
        <w:t xml:space="preserve">, </w:t>
      </w:r>
      <w:r>
        <w:rPr>
          <w:rFonts w:hint="eastAsia"/>
          <w:szCs w:val="22"/>
          <w:lang w:eastAsia="ko-KR"/>
        </w:rPr>
        <w:t>IT</w:t>
      </w:r>
      <w:r w:rsidRPr="00484004">
        <w:rPr>
          <w:szCs w:val="22"/>
        </w:rPr>
        <w:t>, 1</w:t>
      </w:r>
      <w:r>
        <w:rPr>
          <w:rFonts w:hint="eastAsia"/>
          <w:szCs w:val="22"/>
          <w:lang w:eastAsia="ko-KR"/>
        </w:rPr>
        <w:t>4</w:t>
      </w:r>
      <w:r w:rsidRPr="00484004">
        <w:rPr>
          <w:szCs w:val="22"/>
        </w:rPr>
        <w:t>-2</w:t>
      </w:r>
      <w:r>
        <w:rPr>
          <w:rFonts w:hint="eastAsia"/>
          <w:szCs w:val="22"/>
          <w:lang w:eastAsia="ko-KR"/>
        </w:rPr>
        <w:t>2</w:t>
      </w:r>
      <w:r w:rsidRPr="00484004">
        <w:rPr>
          <w:szCs w:val="22"/>
        </w:rPr>
        <w:t xml:space="preserve"> </w:t>
      </w:r>
      <w:r>
        <w:rPr>
          <w:rFonts w:hint="eastAsia"/>
          <w:szCs w:val="22"/>
          <w:lang w:eastAsia="ko-KR"/>
        </w:rPr>
        <w:t>July</w:t>
      </w:r>
      <w:r w:rsidRPr="00484004">
        <w:rPr>
          <w:szCs w:val="22"/>
        </w:rPr>
        <w:t>, 2011</w:t>
      </w:r>
      <w:r w:rsidRPr="00484004">
        <w:rPr>
          <w:szCs w:val="22"/>
          <w:lang w:eastAsia="ja-JP"/>
        </w:rPr>
        <w:t xml:space="preserve">. </w:t>
      </w:r>
    </w:p>
    <w:p w:rsidR="00D36E96" w:rsidRDefault="00D36E96" w:rsidP="00D36E96">
      <w:pPr>
        <w:numPr>
          <w:ilvl w:val="0"/>
          <w:numId w:val="15"/>
        </w:numPr>
        <w:tabs>
          <w:tab w:val="clear" w:pos="360"/>
          <w:tab w:val="clear" w:pos="720"/>
          <w:tab w:val="clear" w:pos="1080"/>
          <w:tab w:val="clear" w:pos="1440"/>
          <w:tab w:val="left" w:pos="1191"/>
          <w:tab w:val="left" w:pos="1588"/>
          <w:tab w:val="left" w:pos="1985"/>
        </w:tabs>
        <w:spacing w:before="120"/>
        <w:jc w:val="both"/>
        <w:rPr>
          <w:szCs w:val="22"/>
          <w:lang w:eastAsia="ja-JP"/>
        </w:rPr>
      </w:pPr>
      <w:r w:rsidRPr="00484004">
        <w:rPr>
          <w:szCs w:val="22"/>
          <w:lang w:eastAsia="ja-JP"/>
        </w:rPr>
        <w:t>JCTVC-</w:t>
      </w:r>
      <w:r w:rsidR="001E451E">
        <w:rPr>
          <w:rFonts w:hint="eastAsia"/>
          <w:szCs w:val="22"/>
          <w:lang w:eastAsia="ko-KR"/>
        </w:rPr>
        <w:t>E400</w:t>
      </w:r>
      <w:r w:rsidRPr="00484004">
        <w:rPr>
          <w:szCs w:val="22"/>
          <w:lang w:eastAsia="ja-JP"/>
        </w:rPr>
        <w:t>, “</w:t>
      </w:r>
      <w:r w:rsidR="001E451E">
        <w:rPr>
          <w:rFonts w:hint="eastAsia"/>
          <w:szCs w:val="22"/>
          <w:lang w:eastAsia="ko-KR"/>
        </w:rPr>
        <w:t>Comments on Clean Decoding Refresh Pictures</w:t>
      </w:r>
      <w:r w:rsidRPr="00484004">
        <w:rPr>
          <w:szCs w:val="22"/>
          <w:lang w:eastAsia="ja-JP"/>
        </w:rPr>
        <w:t xml:space="preserve">,” </w:t>
      </w:r>
      <w:r w:rsidR="001E451E">
        <w:rPr>
          <w:rFonts w:hint="eastAsia"/>
          <w:szCs w:val="22"/>
          <w:lang w:eastAsia="ko-KR"/>
        </w:rPr>
        <w:t>5</w:t>
      </w:r>
      <w:r w:rsidRPr="00484004">
        <w:rPr>
          <w:szCs w:val="22"/>
          <w:lang w:eastAsia="ja-JP"/>
        </w:rPr>
        <w:t xml:space="preserve">th JCT-VC Meeting, </w:t>
      </w:r>
      <w:r w:rsidR="001E451E">
        <w:rPr>
          <w:rFonts w:hint="eastAsia"/>
          <w:szCs w:val="22"/>
          <w:lang w:eastAsia="ko-KR"/>
        </w:rPr>
        <w:t>5</w:t>
      </w:r>
      <w:r w:rsidRPr="00484004">
        <w:rPr>
          <w:szCs w:val="22"/>
        </w:rPr>
        <w:t xml:space="preserve">th Meeting: </w:t>
      </w:r>
      <w:r w:rsidR="001E451E">
        <w:rPr>
          <w:rFonts w:hint="eastAsia"/>
          <w:szCs w:val="22"/>
          <w:lang w:eastAsia="ko-KR"/>
        </w:rPr>
        <w:t>Geneva</w:t>
      </w:r>
      <w:r w:rsidRPr="00484004">
        <w:rPr>
          <w:szCs w:val="22"/>
        </w:rPr>
        <w:t xml:space="preserve">, </w:t>
      </w:r>
      <w:r w:rsidR="001E451E">
        <w:rPr>
          <w:rFonts w:hint="eastAsia"/>
          <w:szCs w:val="22"/>
          <w:lang w:eastAsia="ko-KR"/>
        </w:rPr>
        <w:t>CH</w:t>
      </w:r>
      <w:r w:rsidRPr="00484004">
        <w:rPr>
          <w:szCs w:val="22"/>
        </w:rPr>
        <w:t xml:space="preserve">, </w:t>
      </w:r>
      <w:proofErr w:type="gramStart"/>
      <w:r w:rsidR="00154EFE">
        <w:rPr>
          <w:rFonts w:hint="eastAsia"/>
          <w:szCs w:val="22"/>
          <w:lang w:eastAsia="ko-KR"/>
        </w:rPr>
        <w:t>16</w:t>
      </w:r>
      <w:proofErr w:type="gramEnd"/>
      <w:r w:rsidRPr="00484004">
        <w:rPr>
          <w:szCs w:val="22"/>
        </w:rPr>
        <w:t>-2</w:t>
      </w:r>
      <w:r w:rsidR="00154EFE">
        <w:rPr>
          <w:rFonts w:hint="eastAsia"/>
          <w:szCs w:val="22"/>
          <w:lang w:eastAsia="ko-KR"/>
        </w:rPr>
        <w:t>3</w:t>
      </w:r>
      <w:r w:rsidRPr="00484004">
        <w:rPr>
          <w:szCs w:val="22"/>
        </w:rPr>
        <w:t xml:space="preserve"> </w:t>
      </w:r>
      <w:r w:rsidR="00154EFE">
        <w:rPr>
          <w:rFonts w:hint="eastAsia"/>
          <w:szCs w:val="22"/>
          <w:lang w:eastAsia="ko-KR"/>
        </w:rPr>
        <w:t>March</w:t>
      </w:r>
      <w:r w:rsidRPr="00484004">
        <w:rPr>
          <w:szCs w:val="22"/>
        </w:rPr>
        <w:t>, 2011</w:t>
      </w:r>
      <w:r w:rsidRPr="00484004">
        <w:rPr>
          <w:szCs w:val="22"/>
          <w:lang w:eastAsia="ja-JP"/>
        </w:rPr>
        <w:t xml:space="preserve">. </w:t>
      </w:r>
    </w:p>
    <w:p w:rsidR="001E451E" w:rsidRPr="001E451E" w:rsidRDefault="001E451E" w:rsidP="001E451E">
      <w:pPr>
        <w:numPr>
          <w:ilvl w:val="0"/>
          <w:numId w:val="15"/>
        </w:numPr>
        <w:tabs>
          <w:tab w:val="clear" w:pos="360"/>
          <w:tab w:val="clear" w:pos="720"/>
          <w:tab w:val="clear" w:pos="1080"/>
          <w:tab w:val="clear" w:pos="1440"/>
          <w:tab w:val="left" w:pos="1191"/>
          <w:tab w:val="left" w:pos="1588"/>
          <w:tab w:val="left" w:pos="1985"/>
        </w:tabs>
        <w:spacing w:before="120"/>
        <w:jc w:val="both"/>
        <w:rPr>
          <w:szCs w:val="22"/>
          <w:lang w:eastAsia="ja-JP"/>
        </w:rPr>
      </w:pPr>
      <w:r w:rsidRPr="00484004">
        <w:rPr>
          <w:szCs w:val="22"/>
          <w:lang w:eastAsia="ja-JP"/>
        </w:rPr>
        <w:t>JCTVC-</w:t>
      </w:r>
      <w:r>
        <w:rPr>
          <w:rFonts w:hint="eastAsia"/>
          <w:szCs w:val="22"/>
          <w:lang w:eastAsia="ko-KR"/>
        </w:rPr>
        <w:t>F604</w:t>
      </w:r>
      <w:r w:rsidRPr="00484004">
        <w:rPr>
          <w:szCs w:val="22"/>
          <w:lang w:eastAsia="ja-JP"/>
        </w:rPr>
        <w:t>, “</w:t>
      </w:r>
      <w:r>
        <w:rPr>
          <w:rFonts w:hint="eastAsia"/>
          <w:szCs w:val="22"/>
          <w:lang w:eastAsia="ko-KR"/>
        </w:rPr>
        <w:t>Detection of a CDR for random access</w:t>
      </w:r>
      <w:r w:rsidRPr="00484004">
        <w:rPr>
          <w:szCs w:val="22"/>
          <w:lang w:eastAsia="ja-JP"/>
        </w:rPr>
        <w:t xml:space="preserve">,” </w:t>
      </w:r>
      <w:r>
        <w:rPr>
          <w:rFonts w:hint="eastAsia"/>
          <w:szCs w:val="22"/>
          <w:lang w:eastAsia="ko-KR"/>
        </w:rPr>
        <w:t>6</w:t>
      </w:r>
      <w:r w:rsidRPr="00484004">
        <w:rPr>
          <w:szCs w:val="22"/>
          <w:lang w:eastAsia="ja-JP"/>
        </w:rPr>
        <w:t xml:space="preserve">th JCT-VC Meeting, </w:t>
      </w:r>
      <w:r>
        <w:rPr>
          <w:rFonts w:hint="eastAsia"/>
          <w:szCs w:val="22"/>
          <w:lang w:eastAsia="ko-KR"/>
        </w:rPr>
        <w:t>6</w:t>
      </w:r>
      <w:r w:rsidRPr="00484004">
        <w:rPr>
          <w:szCs w:val="22"/>
        </w:rPr>
        <w:t xml:space="preserve">th Meeting: </w:t>
      </w:r>
      <w:r>
        <w:rPr>
          <w:rFonts w:hint="eastAsia"/>
          <w:szCs w:val="22"/>
          <w:lang w:eastAsia="ko-KR"/>
        </w:rPr>
        <w:t>Torino</w:t>
      </w:r>
      <w:r w:rsidRPr="00484004">
        <w:rPr>
          <w:szCs w:val="22"/>
        </w:rPr>
        <w:t xml:space="preserve">, </w:t>
      </w:r>
      <w:r>
        <w:rPr>
          <w:rFonts w:hint="eastAsia"/>
          <w:szCs w:val="22"/>
          <w:lang w:eastAsia="ko-KR"/>
        </w:rPr>
        <w:t>IT</w:t>
      </w:r>
      <w:r w:rsidRPr="00484004">
        <w:rPr>
          <w:szCs w:val="22"/>
        </w:rPr>
        <w:t>, 1</w:t>
      </w:r>
      <w:r>
        <w:rPr>
          <w:rFonts w:hint="eastAsia"/>
          <w:szCs w:val="22"/>
          <w:lang w:eastAsia="ko-KR"/>
        </w:rPr>
        <w:t>4</w:t>
      </w:r>
      <w:r w:rsidRPr="00484004">
        <w:rPr>
          <w:szCs w:val="22"/>
        </w:rPr>
        <w:t>-2</w:t>
      </w:r>
      <w:r>
        <w:rPr>
          <w:rFonts w:hint="eastAsia"/>
          <w:szCs w:val="22"/>
          <w:lang w:eastAsia="ko-KR"/>
        </w:rPr>
        <w:t>2</w:t>
      </w:r>
      <w:r w:rsidRPr="00484004">
        <w:rPr>
          <w:szCs w:val="22"/>
        </w:rPr>
        <w:t xml:space="preserve"> </w:t>
      </w:r>
      <w:r>
        <w:rPr>
          <w:rFonts w:hint="eastAsia"/>
          <w:szCs w:val="22"/>
          <w:lang w:eastAsia="ko-KR"/>
        </w:rPr>
        <w:t>July</w:t>
      </w:r>
      <w:r w:rsidRPr="00484004">
        <w:rPr>
          <w:szCs w:val="22"/>
        </w:rPr>
        <w:t>, 2011</w:t>
      </w:r>
      <w:r w:rsidRPr="00484004">
        <w:rPr>
          <w:szCs w:val="22"/>
          <w:lang w:eastAsia="ja-JP"/>
        </w:rPr>
        <w:t xml:space="preserve">. </w:t>
      </w:r>
    </w:p>
    <w:sectPr w:rsidR="001E451E" w:rsidRPr="001E451E"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589" w:rsidRDefault="00AA6589">
      <w:r>
        <w:separator/>
      </w:r>
    </w:p>
  </w:endnote>
  <w:endnote w:type="continuationSeparator" w:id="0">
    <w:p w:rsidR="00AA6589" w:rsidRDefault="00AA65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615C71">
      <w:rPr>
        <w:rStyle w:val="a5"/>
      </w:rPr>
      <w:fldChar w:fldCharType="begin"/>
    </w:r>
    <w:r>
      <w:rPr>
        <w:rStyle w:val="a5"/>
      </w:rPr>
      <w:instrText xml:space="preserve"> PAGE </w:instrText>
    </w:r>
    <w:r w:rsidR="00615C71">
      <w:rPr>
        <w:rStyle w:val="a5"/>
      </w:rPr>
      <w:fldChar w:fldCharType="separate"/>
    </w:r>
    <w:r w:rsidR="00944BB7">
      <w:rPr>
        <w:rStyle w:val="a5"/>
        <w:noProof/>
      </w:rPr>
      <w:t>6</w:t>
    </w:r>
    <w:r w:rsidR="00615C71">
      <w:rPr>
        <w:rStyle w:val="a5"/>
      </w:rPr>
      <w:fldChar w:fldCharType="end"/>
    </w:r>
    <w:r>
      <w:rPr>
        <w:rStyle w:val="a5"/>
      </w:rPr>
      <w:tab/>
      <w:t xml:space="preserve">Date Saved: </w:t>
    </w:r>
    <w:r w:rsidR="00615C71">
      <w:rPr>
        <w:rStyle w:val="a5"/>
      </w:rPr>
      <w:fldChar w:fldCharType="begin"/>
    </w:r>
    <w:r>
      <w:rPr>
        <w:rStyle w:val="a5"/>
      </w:rPr>
      <w:instrText xml:space="preserve"> SAVEDATE  \@ "yyyy-MM-dd"  \* MERGEFORMAT </w:instrText>
    </w:r>
    <w:r w:rsidR="00615C71">
      <w:rPr>
        <w:rStyle w:val="a5"/>
      </w:rPr>
      <w:fldChar w:fldCharType="separate"/>
    </w:r>
    <w:ins w:id="285" w:author="HendryHendry/선임연구원/Convergence(연)ATS그룹(hendry.hendry" w:date="2011-11-17T18:44:00Z">
      <w:r w:rsidR="00944BB7">
        <w:rPr>
          <w:rStyle w:val="a5"/>
          <w:noProof/>
        </w:rPr>
        <w:t>2011-11-17</w:t>
      </w:r>
    </w:ins>
    <w:del w:id="286" w:author="HendryHendry/선임연구원/Convergence(연)ATS그룹(hendry.hendry" w:date="2011-11-17T17:20:00Z">
      <w:r w:rsidR="00465452" w:rsidDel="004D0B40">
        <w:rPr>
          <w:rStyle w:val="a5"/>
          <w:noProof/>
        </w:rPr>
        <w:delText>2011-11-08</w:delText>
      </w:r>
    </w:del>
    <w:r w:rsidR="00615C71">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589" w:rsidRDefault="00AA6589">
      <w:r>
        <w:separator/>
      </w:r>
    </w:p>
  </w:footnote>
  <w:footnote w:type="continuationSeparator" w:id="0">
    <w:p w:rsidR="00AA6589" w:rsidRDefault="00AA65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E501A4"/>
    <w:multiLevelType w:val="hybridMultilevel"/>
    <w:tmpl w:val="42AE9BD0"/>
    <w:lvl w:ilvl="0" w:tplc="FFFFFFFF">
      <w:start w:val="5"/>
      <w:numFmt w:val="bullet"/>
      <w:lvlText w:val="–"/>
      <w:lvlJc w:val="left"/>
      <w:pPr>
        <w:ind w:left="400" w:hanging="400"/>
      </w:pPr>
      <w:rPr>
        <w:rFonts w:ascii="Times New Roman" w:eastAsia="Times New Roman" w:hAnsi="Times New Roman"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070A31AF"/>
    <w:multiLevelType w:val="hybridMultilevel"/>
    <w:tmpl w:val="7BA29974"/>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nsid w:val="16920F88"/>
    <w:multiLevelType w:val="hybridMultilevel"/>
    <w:tmpl w:val="64A235C0"/>
    <w:lvl w:ilvl="0" w:tplc="0409000F">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2065FC"/>
    <w:multiLevelType w:val="hybridMultilevel"/>
    <w:tmpl w:val="5568CB1C"/>
    <w:lvl w:ilvl="0" w:tplc="0D46B800">
      <w:start w:val="1"/>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4BE548FA"/>
    <w:multiLevelType w:val="hybridMultilevel"/>
    <w:tmpl w:val="98A0B536"/>
    <w:lvl w:ilvl="0" w:tplc="6CBE0F7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AB327C2"/>
    <w:multiLevelType w:val="hybridMultilevel"/>
    <w:tmpl w:val="E8187996"/>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6DC9196B"/>
    <w:multiLevelType w:val="hybridMultilevel"/>
    <w:tmpl w:val="7AB4B776"/>
    <w:lvl w:ilvl="0" w:tplc="0DFE4BCE">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70B77A8E"/>
    <w:multiLevelType w:val="hybridMultilevel"/>
    <w:tmpl w:val="7194D9E4"/>
    <w:lvl w:ilvl="0" w:tplc="4476D86E">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79DF273B"/>
    <w:multiLevelType w:val="hybridMultilevel"/>
    <w:tmpl w:val="9D30C7C6"/>
    <w:lvl w:ilvl="0" w:tplc="04090003">
      <w:start w:val="1"/>
      <w:numFmt w:val="decimal"/>
      <w:lvlText w:val="[%1] "/>
      <w:lvlJc w:val="left"/>
      <w:pPr>
        <w:tabs>
          <w:tab w:val="num" w:pos="420"/>
        </w:tabs>
        <w:ind w:left="420" w:hanging="420"/>
      </w:pPr>
      <w:rPr>
        <w:rFonts w:hint="eastAsia"/>
        <w:b w:val="0"/>
        <w:i w:val="0"/>
        <w:spacing w:val="0"/>
        <w:position w:val="0"/>
      </w:rPr>
    </w:lvl>
    <w:lvl w:ilvl="1" w:tplc="7B8C3B44" w:tentative="1">
      <w:start w:val="1"/>
      <w:numFmt w:val="aiueoFullWidth"/>
      <w:lvlText w:val="(%2)"/>
      <w:lvlJc w:val="left"/>
      <w:pPr>
        <w:tabs>
          <w:tab w:val="num" w:pos="840"/>
        </w:tabs>
        <w:ind w:left="840" w:hanging="420"/>
      </w:pPr>
    </w:lvl>
    <w:lvl w:ilvl="2" w:tplc="04090005"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3" w:tentative="1">
      <w:start w:val="1"/>
      <w:numFmt w:val="aiueoFullWidth"/>
      <w:lvlText w:val="(%5)"/>
      <w:lvlJc w:val="left"/>
      <w:pPr>
        <w:tabs>
          <w:tab w:val="num" w:pos="2100"/>
        </w:tabs>
        <w:ind w:left="2100" w:hanging="420"/>
      </w:pPr>
    </w:lvl>
    <w:lvl w:ilvl="5" w:tplc="04090005"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3" w:tentative="1">
      <w:start w:val="1"/>
      <w:numFmt w:val="aiueoFullWidth"/>
      <w:lvlText w:val="(%8)"/>
      <w:lvlJc w:val="left"/>
      <w:pPr>
        <w:tabs>
          <w:tab w:val="num" w:pos="3360"/>
        </w:tabs>
        <w:ind w:left="3360" w:hanging="420"/>
      </w:pPr>
    </w:lvl>
    <w:lvl w:ilvl="8" w:tplc="04090005" w:tentative="1">
      <w:start w:val="1"/>
      <w:numFmt w:val="decimalEnclosedCircle"/>
      <w:lvlText w:val="%9"/>
      <w:lvlJc w:val="left"/>
      <w:pPr>
        <w:tabs>
          <w:tab w:val="num" w:pos="3780"/>
        </w:tabs>
        <w:ind w:left="378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1"/>
  </w:num>
  <w:num w:numId="5">
    <w:abstractNumId w:val="12"/>
  </w:num>
  <w:num w:numId="6">
    <w:abstractNumId w:val="6"/>
  </w:num>
  <w:num w:numId="7">
    <w:abstractNumId w:val="7"/>
  </w:num>
  <w:num w:numId="8">
    <w:abstractNumId w:val="6"/>
  </w:num>
  <w:num w:numId="9">
    <w:abstractNumId w:val="1"/>
  </w:num>
  <w:num w:numId="10">
    <w:abstractNumId w:val="5"/>
  </w:num>
  <w:num w:numId="11">
    <w:abstractNumId w:val="17"/>
  </w:num>
  <w:num w:numId="12">
    <w:abstractNumId w:val="15"/>
  </w:num>
  <w:num w:numId="13">
    <w:abstractNumId w:val="9"/>
  </w:num>
  <w:num w:numId="14">
    <w:abstractNumId w:val="13"/>
  </w:num>
  <w:num w:numId="15">
    <w:abstractNumId w:val="19"/>
  </w:num>
  <w:num w:numId="16">
    <w:abstractNumId w:val="10"/>
  </w:num>
  <w:num w:numId="17">
    <w:abstractNumId w:val="4"/>
  </w:num>
  <w:num w:numId="18">
    <w:abstractNumId w:val="8"/>
  </w:num>
  <w:num w:numId="19">
    <w:abstractNumId w:val="2"/>
  </w:num>
  <w:num w:numId="20">
    <w:abstractNumId w:val="3"/>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7487"/>
    <w:rsid w:val="000458BC"/>
    <w:rsid w:val="00045C41"/>
    <w:rsid w:val="00046C03"/>
    <w:rsid w:val="0007614F"/>
    <w:rsid w:val="000B1C6B"/>
    <w:rsid w:val="000C09AC"/>
    <w:rsid w:val="000E00F3"/>
    <w:rsid w:val="000F158C"/>
    <w:rsid w:val="00102F3D"/>
    <w:rsid w:val="001202E5"/>
    <w:rsid w:val="00124E38"/>
    <w:rsid w:val="0012580B"/>
    <w:rsid w:val="00127F79"/>
    <w:rsid w:val="0013526E"/>
    <w:rsid w:val="00154EFE"/>
    <w:rsid w:val="00166796"/>
    <w:rsid w:val="00171371"/>
    <w:rsid w:val="00175A24"/>
    <w:rsid w:val="001831C0"/>
    <w:rsid w:val="00187E58"/>
    <w:rsid w:val="001A2777"/>
    <w:rsid w:val="001A297E"/>
    <w:rsid w:val="001A368E"/>
    <w:rsid w:val="001A7329"/>
    <w:rsid w:val="001B4E28"/>
    <w:rsid w:val="001C3525"/>
    <w:rsid w:val="001D1BD2"/>
    <w:rsid w:val="001E02BE"/>
    <w:rsid w:val="001E3B37"/>
    <w:rsid w:val="001E451E"/>
    <w:rsid w:val="001F2594"/>
    <w:rsid w:val="001F3A84"/>
    <w:rsid w:val="002055A6"/>
    <w:rsid w:val="00206460"/>
    <w:rsid w:val="002069B4"/>
    <w:rsid w:val="00215DFC"/>
    <w:rsid w:val="002212DF"/>
    <w:rsid w:val="00227BA7"/>
    <w:rsid w:val="00233FC1"/>
    <w:rsid w:val="002410BB"/>
    <w:rsid w:val="00263398"/>
    <w:rsid w:val="00275BCF"/>
    <w:rsid w:val="00292257"/>
    <w:rsid w:val="002A4A70"/>
    <w:rsid w:val="002A54E0"/>
    <w:rsid w:val="002B1595"/>
    <w:rsid w:val="002B191D"/>
    <w:rsid w:val="002B1A46"/>
    <w:rsid w:val="002C1F7B"/>
    <w:rsid w:val="002D0AF6"/>
    <w:rsid w:val="002F164D"/>
    <w:rsid w:val="00306206"/>
    <w:rsid w:val="003159AF"/>
    <w:rsid w:val="00317D85"/>
    <w:rsid w:val="00327C56"/>
    <w:rsid w:val="003315A1"/>
    <w:rsid w:val="003373EC"/>
    <w:rsid w:val="00342FF4"/>
    <w:rsid w:val="003706CC"/>
    <w:rsid w:val="00375696"/>
    <w:rsid w:val="003A2D8E"/>
    <w:rsid w:val="003C20E4"/>
    <w:rsid w:val="003C4B49"/>
    <w:rsid w:val="003D76E8"/>
    <w:rsid w:val="003E6F90"/>
    <w:rsid w:val="003F4226"/>
    <w:rsid w:val="003F5D0F"/>
    <w:rsid w:val="00414101"/>
    <w:rsid w:val="004334DA"/>
    <w:rsid w:val="00433DDB"/>
    <w:rsid w:val="00437619"/>
    <w:rsid w:val="004561C4"/>
    <w:rsid w:val="00465452"/>
    <w:rsid w:val="00482BC3"/>
    <w:rsid w:val="00496A14"/>
    <w:rsid w:val="004A2A63"/>
    <w:rsid w:val="004B210C"/>
    <w:rsid w:val="004D0B40"/>
    <w:rsid w:val="004D405F"/>
    <w:rsid w:val="004E4F4F"/>
    <w:rsid w:val="004E6789"/>
    <w:rsid w:val="004F0F90"/>
    <w:rsid w:val="004F61E3"/>
    <w:rsid w:val="0051015C"/>
    <w:rsid w:val="00516CF1"/>
    <w:rsid w:val="00520145"/>
    <w:rsid w:val="00525FE5"/>
    <w:rsid w:val="00526DD7"/>
    <w:rsid w:val="00531AE9"/>
    <w:rsid w:val="00550A66"/>
    <w:rsid w:val="00567EC7"/>
    <w:rsid w:val="00570013"/>
    <w:rsid w:val="005801A2"/>
    <w:rsid w:val="005952A5"/>
    <w:rsid w:val="005A33A1"/>
    <w:rsid w:val="005C385F"/>
    <w:rsid w:val="005F6F1B"/>
    <w:rsid w:val="00615C71"/>
    <w:rsid w:val="00616DBC"/>
    <w:rsid w:val="00624B33"/>
    <w:rsid w:val="00630AA2"/>
    <w:rsid w:val="00646707"/>
    <w:rsid w:val="00662E58"/>
    <w:rsid w:val="00664DCF"/>
    <w:rsid w:val="0066596F"/>
    <w:rsid w:val="006C5D39"/>
    <w:rsid w:val="006E2810"/>
    <w:rsid w:val="006E5417"/>
    <w:rsid w:val="006E752F"/>
    <w:rsid w:val="006E7C7E"/>
    <w:rsid w:val="006F1CC5"/>
    <w:rsid w:val="007018FF"/>
    <w:rsid w:val="00712F60"/>
    <w:rsid w:val="00713A71"/>
    <w:rsid w:val="00716A28"/>
    <w:rsid w:val="007203CD"/>
    <w:rsid w:val="00720E3B"/>
    <w:rsid w:val="00745F6B"/>
    <w:rsid w:val="0075585E"/>
    <w:rsid w:val="007559DA"/>
    <w:rsid w:val="00770571"/>
    <w:rsid w:val="007768FF"/>
    <w:rsid w:val="007824D3"/>
    <w:rsid w:val="00794794"/>
    <w:rsid w:val="00796EE3"/>
    <w:rsid w:val="007A14F9"/>
    <w:rsid w:val="007A7D29"/>
    <w:rsid w:val="007B4AB8"/>
    <w:rsid w:val="007F1F8B"/>
    <w:rsid w:val="007F67A1"/>
    <w:rsid w:val="00816FE9"/>
    <w:rsid w:val="008206C8"/>
    <w:rsid w:val="00863643"/>
    <w:rsid w:val="00874A6C"/>
    <w:rsid w:val="00876461"/>
    <w:rsid w:val="00876C65"/>
    <w:rsid w:val="008947AD"/>
    <w:rsid w:val="008A27CE"/>
    <w:rsid w:val="008A4B4C"/>
    <w:rsid w:val="008B3668"/>
    <w:rsid w:val="008B49CD"/>
    <w:rsid w:val="008C239F"/>
    <w:rsid w:val="008E480C"/>
    <w:rsid w:val="00907757"/>
    <w:rsid w:val="009212B0"/>
    <w:rsid w:val="009234A5"/>
    <w:rsid w:val="009336F7"/>
    <w:rsid w:val="00933C48"/>
    <w:rsid w:val="0093473F"/>
    <w:rsid w:val="009374A7"/>
    <w:rsid w:val="00944BB7"/>
    <w:rsid w:val="0098551D"/>
    <w:rsid w:val="00991139"/>
    <w:rsid w:val="00991C34"/>
    <w:rsid w:val="0099518F"/>
    <w:rsid w:val="009A523D"/>
    <w:rsid w:val="009E50E4"/>
    <w:rsid w:val="009F496B"/>
    <w:rsid w:val="00A01439"/>
    <w:rsid w:val="00A02E61"/>
    <w:rsid w:val="00A04547"/>
    <w:rsid w:val="00A05CFF"/>
    <w:rsid w:val="00A24DED"/>
    <w:rsid w:val="00A353CD"/>
    <w:rsid w:val="00A43D70"/>
    <w:rsid w:val="00A56B97"/>
    <w:rsid w:val="00A6093D"/>
    <w:rsid w:val="00A64D90"/>
    <w:rsid w:val="00A76A6D"/>
    <w:rsid w:val="00A83253"/>
    <w:rsid w:val="00A86A51"/>
    <w:rsid w:val="00AA6589"/>
    <w:rsid w:val="00AA6E84"/>
    <w:rsid w:val="00AB4340"/>
    <w:rsid w:val="00AC7284"/>
    <w:rsid w:val="00AE341B"/>
    <w:rsid w:val="00B00464"/>
    <w:rsid w:val="00B00C07"/>
    <w:rsid w:val="00B07CA7"/>
    <w:rsid w:val="00B1279A"/>
    <w:rsid w:val="00B3289B"/>
    <w:rsid w:val="00B42C75"/>
    <w:rsid w:val="00B5222E"/>
    <w:rsid w:val="00B61C96"/>
    <w:rsid w:val="00B73A2A"/>
    <w:rsid w:val="00B8375E"/>
    <w:rsid w:val="00B94B06"/>
    <w:rsid w:val="00B94C28"/>
    <w:rsid w:val="00BB46C6"/>
    <w:rsid w:val="00BC10BA"/>
    <w:rsid w:val="00BC2C39"/>
    <w:rsid w:val="00BC5AFD"/>
    <w:rsid w:val="00C04F43"/>
    <w:rsid w:val="00C0609D"/>
    <w:rsid w:val="00C115AB"/>
    <w:rsid w:val="00C30249"/>
    <w:rsid w:val="00C3723B"/>
    <w:rsid w:val="00C606C9"/>
    <w:rsid w:val="00C90650"/>
    <w:rsid w:val="00C94D86"/>
    <w:rsid w:val="00C97D78"/>
    <w:rsid w:val="00CB325B"/>
    <w:rsid w:val="00CB6ED7"/>
    <w:rsid w:val="00CC2AAE"/>
    <w:rsid w:val="00CC5A42"/>
    <w:rsid w:val="00CD0EAB"/>
    <w:rsid w:val="00CD370E"/>
    <w:rsid w:val="00CD7007"/>
    <w:rsid w:val="00CD7614"/>
    <w:rsid w:val="00CE5C09"/>
    <w:rsid w:val="00CF34DB"/>
    <w:rsid w:val="00CF558F"/>
    <w:rsid w:val="00D073E2"/>
    <w:rsid w:val="00D074A1"/>
    <w:rsid w:val="00D209C2"/>
    <w:rsid w:val="00D22CD3"/>
    <w:rsid w:val="00D36E96"/>
    <w:rsid w:val="00D446EC"/>
    <w:rsid w:val="00D51BF0"/>
    <w:rsid w:val="00D55942"/>
    <w:rsid w:val="00D807BF"/>
    <w:rsid w:val="00D80C36"/>
    <w:rsid w:val="00D81747"/>
    <w:rsid w:val="00DA34AA"/>
    <w:rsid w:val="00DA7887"/>
    <w:rsid w:val="00DB2C26"/>
    <w:rsid w:val="00DD3FC2"/>
    <w:rsid w:val="00DE6B43"/>
    <w:rsid w:val="00E01C22"/>
    <w:rsid w:val="00E11923"/>
    <w:rsid w:val="00E262D4"/>
    <w:rsid w:val="00E35E96"/>
    <w:rsid w:val="00E36250"/>
    <w:rsid w:val="00E54511"/>
    <w:rsid w:val="00E61DAC"/>
    <w:rsid w:val="00E75FE3"/>
    <w:rsid w:val="00EB4ECF"/>
    <w:rsid w:val="00EB7AB1"/>
    <w:rsid w:val="00EF48CC"/>
    <w:rsid w:val="00F274D0"/>
    <w:rsid w:val="00F73032"/>
    <w:rsid w:val="00F779D9"/>
    <w:rsid w:val="00F83017"/>
    <w:rsid w:val="00F848FC"/>
    <w:rsid w:val="00F9282A"/>
    <w:rsid w:val="00F93ABF"/>
    <w:rsid w:val="00F96BAD"/>
    <w:rsid w:val="00F9711F"/>
    <w:rsid w:val="00FB0E84"/>
    <w:rsid w:val="00FD01C2"/>
    <w:rsid w:val="00FD320F"/>
    <w:rsid w:val="00FE0A08"/>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561C4"/>
    <w:pPr>
      <w:tabs>
        <w:tab w:val="center" w:pos="4320"/>
        <w:tab w:val="right" w:pos="8640"/>
      </w:tabs>
    </w:pPr>
  </w:style>
  <w:style w:type="paragraph" w:styleId="a4">
    <w:name w:val="footer"/>
    <w:basedOn w:val="a"/>
    <w:rsid w:val="004561C4"/>
    <w:pPr>
      <w:tabs>
        <w:tab w:val="center" w:pos="4320"/>
        <w:tab w:val="right" w:pos="8640"/>
      </w:tabs>
    </w:pPr>
  </w:style>
  <w:style w:type="character" w:styleId="a5">
    <w:name w:val="page number"/>
    <w:basedOn w:val="a0"/>
    <w:rsid w:val="004561C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styleId="aa">
    <w:name w:val="List Paragraph"/>
    <w:basedOn w:val="a"/>
    <w:uiPriority w:val="34"/>
    <w:qFormat/>
    <w:rsid w:val="0093473F"/>
    <w:pPr>
      <w:ind w:leftChars="400" w:left="800"/>
    </w:pPr>
  </w:style>
  <w:style w:type="paragraph" w:customStyle="1" w:styleId="tableheading">
    <w:name w:val="table heading"/>
    <w:basedOn w:val="a"/>
    <w:rsid w:val="004F0F90"/>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4F0F9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4F0F90"/>
    <w:rPr>
      <w:rFonts w:ascii="Times" w:eastAsia="Malgun Gothic" w:hAnsi="Times"/>
      <w:lang w:val="en-GB" w:eastAsia="en-US"/>
    </w:rPr>
  </w:style>
  <w:style w:type="paragraph" w:customStyle="1" w:styleId="tablecell">
    <w:name w:val="table cell"/>
    <w:basedOn w:val="a"/>
    <w:rsid w:val="004F0F90"/>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s>
</file>

<file path=word/webSettings.xml><?xml version="1.0" encoding="utf-8"?>
<w:webSettings xmlns:r="http://schemas.openxmlformats.org/officeDocument/2006/relationships" xmlns:w="http://schemas.openxmlformats.org/wordprocessingml/2006/main">
  <w:divs>
    <w:div w:id="2837754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8020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738EF-16DA-4909-A163-C9250A2C3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1779</Words>
  <Characters>10146</Characters>
  <Application>Microsoft Office Word</Application>
  <DocSecurity>0</DocSecurity>
  <Lines>84</Lines>
  <Paragraphs>23</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11902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6</cp:revision>
  <cp:lastPrinted>1601-01-01T00:00:00Z</cp:lastPrinted>
  <dcterms:created xsi:type="dcterms:W3CDTF">2011-11-16T08:26:00Z</dcterms:created>
  <dcterms:modified xsi:type="dcterms:W3CDTF">2011-11-17T09:45:00Z</dcterms:modified>
</cp:coreProperties>
</file>