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811FD9"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B46C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B46C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D074A1">
            <w:pPr>
              <w:tabs>
                <w:tab w:val="left" w:pos="7200"/>
              </w:tabs>
              <w:rPr>
                <w:u w:val="single"/>
                <w:lang w:eastAsia="ko-KR"/>
              </w:rPr>
            </w:pPr>
            <w:r w:rsidRPr="00AE341B">
              <w:t>Document</w:t>
            </w:r>
            <w:r w:rsidR="006C5D39" w:rsidRPr="00AE341B">
              <w:t>: JC</w:t>
            </w:r>
            <w:r w:rsidRPr="00AE341B">
              <w:t>T</w:t>
            </w:r>
            <w:r w:rsidR="006C5D39" w:rsidRPr="00AE341B">
              <w:t>VC</w:t>
            </w:r>
            <w:r w:rsidRPr="00AE341B">
              <w:t>-</w:t>
            </w:r>
            <w:r w:rsidR="00342FF4">
              <w:t>G</w:t>
            </w:r>
            <w:r w:rsidR="008A27CE">
              <w:rPr>
                <w:rFonts w:hint="eastAsia"/>
                <w:lang w:eastAsia="ko-KR"/>
              </w:rPr>
              <w:t>15</w:t>
            </w:r>
            <w:r w:rsidR="00D074A1">
              <w:rPr>
                <w:rFonts w:hint="eastAsia"/>
                <w:lang w:eastAsia="ko-KR"/>
              </w:rPr>
              <w:t>8</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D074A1" w:rsidP="00D074A1">
            <w:pPr>
              <w:spacing w:before="60" w:after="60"/>
              <w:rPr>
                <w:b/>
                <w:szCs w:val="22"/>
                <w:lang w:eastAsia="ko-KR"/>
              </w:rPr>
            </w:pPr>
            <w:r>
              <w:rPr>
                <w:rFonts w:hint="eastAsia"/>
                <w:b/>
                <w:szCs w:val="22"/>
                <w:lang w:eastAsia="ko-KR"/>
              </w:rPr>
              <w:t>Undiscardable Leading Pictures for CRA</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AB4340">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AB4340">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Default="00AB4340" w:rsidP="00AB4340">
            <w:pPr>
              <w:spacing w:before="60" w:after="60"/>
              <w:rPr>
                <w:szCs w:val="22"/>
                <w:lang w:eastAsia="ko-KR"/>
              </w:rPr>
            </w:pPr>
            <w:r>
              <w:rPr>
                <w:rFonts w:hint="eastAsia"/>
                <w:szCs w:val="22"/>
                <w:lang w:eastAsia="ko-KR"/>
              </w:rPr>
              <w:t>Hendry</w:t>
            </w:r>
            <w:r w:rsidR="00E61DAC" w:rsidRPr="00AE341B">
              <w:rPr>
                <w:szCs w:val="22"/>
              </w:rPr>
              <w:br/>
            </w:r>
            <w:proofErr w:type="spellStart"/>
            <w:r>
              <w:rPr>
                <w:rFonts w:hint="eastAsia"/>
                <w:szCs w:val="22"/>
                <w:lang w:eastAsia="ko-KR"/>
              </w:rPr>
              <w:t>Seungwook</w:t>
            </w:r>
            <w:proofErr w:type="spellEnd"/>
            <w:r>
              <w:rPr>
                <w:rFonts w:hint="eastAsia"/>
                <w:szCs w:val="22"/>
                <w:lang w:eastAsia="ko-KR"/>
              </w:rPr>
              <w:t xml:space="preserve"> Park</w:t>
            </w:r>
            <w:r>
              <w:rPr>
                <w:szCs w:val="22"/>
              </w:rPr>
              <w:br/>
            </w:r>
            <w:proofErr w:type="spellStart"/>
            <w:r>
              <w:rPr>
                <w:rFonts w:hint="eastAsia"/>
                <w:szCs w:val="22"/>
                <w:lang w:eastAsia="ko-KR"/>
              </w:rPr>
              <w:t>Byeongmoon</w:t>
            </w:r>
            <w:proofErr w:type="spellEnd"/>
            <w:r>
              <w:rPr>
                <w:rFonts w:hint="eastAsia"/>
                <w:szCs w:val="22"/>
                <w:lang w:eastAsia="ko-KR"/>
              </w:rPr>
              <w:t xml:space="preserve"> </w:t>
            </w:r>
            <w:proofErr w:type="spellStart"/>
            <w:r>
              <w:rPr>
                <w:rFonts w:hint="eastAsia"/>
                <w:szCs w:val="22"/>
                <w:lang w:eastAsia="ko-KR"/>
              </w:rPr>
              <w:t>Jeon</w:t>
            </w:r>
            <w:proofErr w:type="spellEnd"/>
            <w:r w:rsidR="00E61DAC" w:rsidRPr="00AE341B">
              <w:rPr>
                <w:szCs w:val="22"/>
              </w:rPr>
              <w:br/>
            </w:r>
          </w:p>
          <w:p w:rsidR="00AB4340" w:rsidRDefault="00AB4340" w:rsidP="00AB4340">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AB4340" w:rsidRDefault="00AB4340" w:rsidP="00AB4340">
            <w:pPr>
              <w:spacing w:before="0"/>
              <w:rPr>
                <w:szCs w:val="22"/>
                <w:lang w:eastAsia="ko-KR"/>
              </w:rPr>
            </w:pPr>
            <w:r>
              <w:rPr>
                <w:rFonts w:hint="eastAsia"/>
                <w:szCs w:val="22"/>
                <w:lang w:eastAsia="ko-KR"/>
              </w:rPr>
              <w:t>Seoul 137-130,</w:t>
            </w:r>
          </w:p>
          <w:p w:rsidR="00AB4340" w:rsidRPr="00AE341B" w:rsidRDefault="00AB4340" w:rsidP="00AB4340">
            <w:pPr>
              <w:spacing w:before="60" w:after="60"/>
              <w:rPr>
                <w:szCs w:val="22"/>
                <w:lang w:eastAsia="ko-KR"/>
              </w:rPr>
            </w:pPr>
            <w:r>
              <w:rPr>
                <w:rFonts w:hint="eastAsia"/>
                <w:szCs w:val="22"/>
                <w:lang w:eastAsia="ko-KR"/>
              </w:rPr>
              <w:t>Korea</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rsidP="005952A5">
            <w:pPr>
              <w:spacing w:before="60" w:after="60"/>
              <w:rPr>
                <w:szCs w:val="22"/>
              </w:rPr>
            </w:pPr>
            <w:r w:rsidRPr="00AE341B">
              <w:rPr>
                <w:szCs w:val="22"/>
              </w:rPr>
              <w:br/>
            </w:r>
            <w:r w:rsidR="00AB4340">
              <w:rPr>
                <w:rFonts w:hint="eastAsia"/>
                <w:szCs w:val="22"/>
                <w:lang w:eastAsia="ja-JP"/>
              </w:rPr>
              <w:t>+8</w:t>
            </w:r>
            <w:r w:rsidR="00AB4340">
              <w:rPr>
                <w:rFonts w:hint="eastAsia"/>
                <w:szCs w:val="22"/>
                <w:lang w:eastAsia="ko-KR"/>
              </w:rPr>
              <w:t>2-10-7738-9288</w:t>
            </w:r>
            <w:r w:rsidRPr="00AE341B">
              <w:rPr>
                <w:szCs w:val="22"/>
              </w:rPr>
              <w:br/>
            </w:r>
            <w:r w:rsidR="00AB4340">
              <w:rPr>
                <w:rFonts w:hint="eastAsia"/>
                <w:szCs w:val="22"/>
                <w:lang w:eastAsia="ko-KR"/>
              </w:rPr>
              <w:t>h</w:t>
            </w:r>
            <w:r w:rsidR="00AB4340">
              <w:rPr>
                <w:szCs w:val="22"/>
                <w:lang w:eastAsia="ko-KR"/>
              </w:rPr>
              <w:t>endry</w:t>
            </w:r>
            <w:r w:rsidR="00AB4340">
              <w:rPr>
                <w:rFonts w:hint="eastAsia"/>
                <w:szCs w:val="22"/>
                <w:lang w:eastAsia="ko-KR"/>
              </w:rPr>
              <w:t>.hendry</w:t>
            </w:r>
            <w:r w:rsidR="00AB4340">
              <w:rPr>
                <w:rFonts w:hint="eastAsia"/>
                <w:szCs w:val="22"/>
                <w:lang w:eastAsia="ja-JP"/>
              </w:rPr>
              <w:t>@</w:t>
            </w:r>
            <w:r w:rsidR="00AB4340">
              <w:rPr>
                <w:rFonts w:hint="eastAsia"/>
                <w:szCs w:val="22"/>
                <w:lang w:eastAsia="ko-KR"/>
              </w:rPr>
              <w:t>lge</w:t>
            </w:r>
            <w:r w:rsidR="00AB4340">
              <w:rPr>
                <w:rFonts w:hint="eastAsia"/>
                <w:szCs w:val="22"/>
                <w:lang w:eastAsia="ja-JP"/>
              </w:rPr>
              <w:t>.com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AB4340">
            <w:pPr>
              <w:spacing w:before="60" w:after="60"/>
              <w:rPr>
                <w:szCs w:val="22"/>
                <w:lang w:eastAsia="ko-KR"/>
              </w:rPr>
            </w:pPr>
            <w:r>
              <w:rPr>
                <w:rFonts w:hint="eastAsia"/>
                <w:szCs w:val="22"/>
                <w:lang w:eastAsia="ko-KR"/>
              </w:rPr>
              <w:t>LG Electronics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8B49CD" w:rsidRDefault="008B49CD" w:rsidP="00794794">
      <w:pPr>
        <w:jc w:val="both"/>
        <w:rPr>
          <w:lang w:eastAsia="ko-KR"/>
        </w:rPr>
      </w:pPr>
      <w:r>
        <w:t>In current WD</w:t>
      </w:r>
      <w:r>
        <w:rPr>
          <w:rFonts w:hint="eastAsia"/>
          <w:lang w:eastAsia="ko-KR"/>
        </w:rPr>
        <w:t xml:space="preserve"> </w:t>
      </w:r>
      <w:r>
        <w:t xml:space="preserve">4 of HEVC, decoder shall flush all </w:t>
      </w:r>
      <w:r>
        <w:rPr>
          <w:rFonts w:hint="eastAsia"/>
          <w:lang w:eastAsia="ko-KR"/>
        </w:rPr>
        <w:t>reference pictures in Decoded Picture Buffer (DPB)</w:t>
      </w:r>
      <w:r>
        <w:t xml:space="preserve"> prior to decoding the</w:t>
      </w:r>
      <w:r w:rsidR="001202E5">
        <w:rPr>
          <w:rFonts w:hint="eastAsia"/>
          <w:lang w:eastAsia="ko-KR"/>
        </w:rPr>
        <w:t xml:space="preserve"> first </w:t>
      </w:r>
      <w:r>
        <w:t>key picture that follow</w:t>
      </w:r>
      <w:r>
        <w:rPr>
          <w:rFonts w:hint="eastAsia"/>
          <w:lang w:eastAsia="ko-KR"/>
        </w:rPr>
        <w:t>s</w:t>
      </w:r>
      <w:r>
        <w:t xml:space="preserve"> </w:t>
      </w:r>
      <w:r w:rsidR="001202E5">
        <w:rPr>
          <w:rFonts w:hint="eastAsia"/>
          <w:lang w:eastAsia="ko-KR"/>
        </w:rPr>
        <w:t xml:space="preserve">a </w:t>
      </w:r>
      <w:r>
        <w:t>CRA picture in decoding order. This contribution shows some use cases when some reference leading picture</w:t>
      </w:r>
      <w:r>
        <w:rPr>
          <w:rFonts w:hint="eastAsia"/>
          <w:lang w:eastAsia="ko-KR"/>
        </w:rPr>
        <w:t>s</w:t>
      </w:r>
      <w:r>
        <w:t xml:space="preserve"> should not be flushed out</w:t>
      </w:r>
      <w:r>
        <w:rPr>
          <w:rFonts w:hint="eastAsia"/>
          <w:lang w:eastAsia="ko-KR"/>
        </w:rPr>
        <w:t>, which are called Undiscardable Leading Pictures (ULPs), prior to decoding the key picture and are allowed to be used as reference for inter prediction for pictures that follow the key picture in order to improve coding efficiency. The contribution proposes some syntax and semantics of new elements to signal ULPs in header of CRA slice.</w:t>
      </w:r>
      <w:ins w:id="0" w:author="HendryHendry/선임연구원/Convergence(연)ATS그룹(hendry.hendry" w:date="2011-11-16T17:05:00Z">
        <w:r w:rsidR="00286E10">
          <w:rPr>
            <w:rFonts w:hint="eastAsia"/>
            <w:lang w:eastAsia="ko-KR"/>
          </w:rPr>
          <w:t xml:space="preserve"> It is reported that by using special input sequences </w:t>
        </w:r>
      </w:ins>
      <w:ins w:id="1" w:author="HendryHendry/선임연구원/Convergence(연)ATS그룹(hendry.hendry" w:date="2011-11-16T17:06:00Z">
        <w:r w:rsidR="00286E10">
          <w:rPr>
            <w:rFonts w:hint="eastAsia"/>
            <w:lang w:eastAsia="ko-KR"/>
          </w:rPr>
          <w:t xml:space="preserve">that contains scene change before CRA picture, modified HM-4.0 that implements ULP concept </w:t>
        </w:r>
      </w:ins>
      <w:ins w:id="2" w:author="HendryHendry/선임연구원/Convergence(연)ATS그룹(hendry.hendry" w:date="2011-11-16T17:07:00Z">
        <w:r w:rsidR="00286E10">
          <w:rPr>
            <w:rFonts w:hint="eastAsia"/>
            <w:lang w:eastAsia="ko-KR"/>
          </w:rPr>
          <w:t>gives gains 0.2 % Y, 0.2% U, 0.2 V for RAHE and 0.3% Y, 0.1% U, 0.2% V for RALC.</w:t>
        </w:r>
      </w:ins>
    </w:p>
    <w:p w:rsidR="008B49CD" w:rsidRPr="00286E10" w:rsidRDefault="008B49CD" w:rsidP="00794794">
      <w:pPr>
        <w:jc w:val="both"/>
        <w:rPr>
          <w:lang w:eastAsia="ko-KR"/>
        </w:rPr>
      </w:pPr>
    </w:p>
    <w:p w:rsidR="00745F6B" w:rsidRPr="00AE341B" w:rsidRDefault="00745F6B" w:rsidP="00E11923">
      <w:pPr>
        <w:pStyle w:val="1"/>
      </w:pPr>
      <w:r w:rsidRPr="00AE341B">
        <w:t>Introduction</w:t>
      </w:r>
    </w:p>
    <w:p w:rsidR="00CD7614" w:rsidRDefault="001202E5" w:rsidP="009234A5">
      <w:pPr>
        <w:jc w:val="both"/>
        <w:rPr>
          <w:szCs w:val="22"/>
          <w:lang w:eastAsia="ko-KR"/>
        </w:rPr>
      </w:pPr>
      <w:r>
        <w:rPr>
          <w:rFonts w:hint="eastAsia"/>
          <w:szCs w:val="22"/>
          <w:lang w:eastAsia="ko-KR"/>
        </w:rPr>
        <w:t xml:space="preserve">There are two types of coded pictures that can be used to allow random access in HEVC encoded bitstream, they are: </w:t>
      </w:r>
      <w:r>
        <w:rPr>
          <w:szCs w:val="22"/>
          <w:lang w:eastAsia="ko-KR"/>
        </w:rPr>
        <w:t>Instantaneous</w:t>
      </w:r>
      <w:r>
        <w:rPr>
          <w:rFonts w:hint="eastAsia"/>
          <w:szCs w:val="22"/>
          <w:lang w:eastAsia="ko-KR"/>
        </w:rPr>
        <w:t xml:space="preserve"> Decoder Refresh (IDR) picture and Clean Random Access (CRA) picture. While both pictures are coded as intra picture, they command different mechanism of how to treat reference pictures that exist </w:t>
      </w:r>
      <w:r w:rsidR="00CD7614">
        <w:rPr>
          <w:rFonts w:hint="eastAsia"/>
          <w:szCs w:val="22"/>
          <w:lang w:eastAsia="ko-KR"/>
        </w:rPr>
        <w:t>in Decoded Picture Buffer (DPB) and this will affect the referencing mechanism.</w:t>
      </w:r>
    </w:p>
    <w:p w:rsidR="00CD7614" w:rsidRDefault="001202E5" w:rsidP="009234A5">
      <w:pPr>
        <w:jc w:val="both"/>
        <w:rPr>
          <w:szCs w:val="22"/>
          <w:lang w:eastAsia="ko-KR"/>
        </w:rPr>
      </w:pPr>
      <w:r>
        <w:rPr>
          <w:rFonts w:hint="eastAsia"/>
          <w:szCs w:val="22"/>
          <w:lang w:eastAsia="ko-KR"/>
        </w:rPr>
        <w:t xml:space="preserve">Figure 1a and 1b illustrate the </w:t>
      </w:r>
      <w:r>
        <w:rPr>
          <w:szCs w:val="22"/>
          <w:lang w:eastAsia="ko-KR"/>
        </w:rPr>
        <w:t>different</w:t>
      </w:r>
      <w:r>
        <w:rPr>
          <w:rFonts w:hint="eastAsia"/>
          <w:szCs w:val="22"/>
          <w:lang w:eastAsia="ko-KR"/>
        </w:rPr>
        <w:t xml:space="preserve"> between IDR and CRA pictures. Upon receiving an IDR picture, decoder shall have to flush all reference pictures in DPB by marking them </w:t>
      </w:r>
      <w:r>
        <w:rPr>
          <w:szCs w:val="22"/>
          <w:lang w:eastAsia="ko-KR"/>
        </w:rPr>
        <w:t>“</w:t>
      </w:r>
      <w:r>
        <w:rPr>
          <w:rFonts w:hint="eastAsia"/>
          <w:szCs w:val="22"/>
          <w:lang w:eastAsia="ko-KR"/>
        </w:rPr>
        <w:t>unused for reference</w:t>
      </w:r>
      <w:r>
        <w:rPr>
          <w:szCs w:val="22"/>
          <w:lang w:eastAsia="ko-KR"/>
        </w:rPr>
        <w:t>”</w:t>
      </w:r>
      <w:r>
        <w:rPr>
          <w:rFonts w:hint="eastAsia"/>
          <w:szCs w:val="22"/>
          <w:lang w:eastAsia="ko-KR"/>
        </w:rPr>
        <w:t xml:space="preserve">. Consequently, this </w:t>
      </w:r>
      <w:r w:rsidR="001A2777">
        <w:rPr>
          <w:rFonts w:hint="eastAsia"/>
          <w:szCs w:val="22"/>
          <w:lang w:eastAsia="ko-KR"/>
        </w:rPr>
        <w:t>shall dis</w:t>
      </w:r>
      <w:r>
        <w:rPr>
          <w:rFonts w:hint="eastAsia"/>
          <w:szCs w:val="22"/>
          <w:lang w:eastAsia="ko-KR"/>
        </w:rPr>
        <w:t xml:space="preserve">allow leading pictures (i.e., pictures that follow IDR / CRA </w:t>
      </w:r>
      <w:r>
        <w:rPr>
          <w:szCs w:val="22"/>
          <w:lang w:eastAsia="ko-KR"/>
        </w:rPr>
        <w:t>picture</w:t>
      </w:r>
      <w:r>
        <w:rPr>
          <w:rFonts w:hint="eastAsia"/>
          <w:szCs w:val="22"/>
          <w:lang w:eastAsia="ko-KR"/>
        </w:rPr>
        <w:t xml:space="preserve"> in decoding order but </w:t>
      </w:r>
      <w:r>
        <w:rPr>
          <w:szCs w:val="22"/>
          <w:lang w:eastAsia="ko-KR"/>
        </w:rPr>
        <w:t>precede</w:t>
      </w:r>
      <w:r w:rsidR="00CD7614">
        <w:rPr>
          <w:rFonts w:hint="eastAsia"/>
          <w:szCs w:val="22"/>
          <w:lang w:eastAsia="ko-KR"/>
        </w:rPr>
        <w:t xml:space="preserve"> IDR / CRA in display order), that is picture 25 ~ 31 (picture with POC 25 ~ 31) in Figure 1a, to use pictures in previous GOP as reference for inter prediction</w:t>
      </w:r>
      <w:ins w:id="3" w:author="HendryHendry/선임연구원/Convergence(연)ATS그룹(hendry.hendry" w:date="2011-11-16T17:11:00Z">
        <w:r w:rsidR="00286E10">
          <w:rPr>
            <w:rFonts w:hint="eastAsia"/>
            <w:szCs w:val="22"/>
            <w:lang w:eastAsia="ko-KR"/>
          </w:rPr>
          <w:t xml:space="preserve"> because they are simply not available in DPB</w:t>
        </w:r>
      </w:ins>
      <w:r w:rsidR="00CD7614">
        <w:rPr>
          <w:rFonts w:hint="eastAsia"/>
          <w:szCs w:val="22"/>
          <w:lang w:eastAsia="ko-KR"/>
        </w:rPr>
        <w:t xml:space="preserve">. On the other hand, when CRA picture is used instead of IDR picture, upon receiving a CRA picture, decoder shall </w:t>
      </w:r>
      <w:r w:rsidR="001A2777">
        <w:rPr>
          <w:rFonts w:hint="eastAsia"/>
          <w:szCs w:val="22"/>
          <w:lang w:eastAsia="ko-KR"/>
        </w:rPr>
        <w:t>not flush the</w:t>
      </w:r>
      <w:r w:rsidR="00CD7614">
        <w:rPr>
          <w:rFonts w:hint="eastAsia"/>
          <w:szCs w:val="22"/>
          <w:lang w:eastAsia="ko-KR"/>
        </w:rPr>
        <w:t xml:space="preserve"> DPB until next key picture, that is picture 40 (picture with POC 4) in Figure 1b, is received. This will allow the leading pictures to still use pictures in previous GOP as reference pictures. However, because the leading pictures and all other reference pictures in DPB shall be flushed when picture 40 is received, normal pictures (i.e., picture 33 ~ </w:t>
      </w:r>
      <w:r w:rsidR="00CD7614">
        <w:rPr>
          <w:szCs w:val="22"/>
          <w:lang w:eastAsia="ko-KR"/>
        </w:rPr>
        <w:t>…</w:t>
      </w:r>
      <w:r w:rsidR="00CD7614">
        <w:rPr>
          <w:rFonts w:hint="eastAsia"/>
          <w:szCs w:val="22"/>
          <w:lang w:eastAsia="ko-KR"/>
        </w:rPr>
        <w:t xml:space="preserve">) shall </w:t>
      </w:r>
      <w:r w:rsidR="001A2777">
        <w:rPr>
          <w:rFonts w:hint="eastAsia"/>
          <w:szCs w:val="22"/>
          <w:lang w:eastAsia="ko-KR"/>
        </w:rPr>
        <w:t xml:space="preserve">not </w:t>
      </w:r>
      <w:r w:rsidR="00CD7614">
        <w:rPr>
          <w:rFonts w:hint="eastAsia"/>
          <w:szCs w:val="22"/>
          <w:lang w:eastAsia="ko-KR"/>
        </w:rPr>
        <w:t>be allowed to use the leading pictures as reference pictures.</w:t>
      </w:r>
    </w:p>
    <w:p w:rsidR="002B1A46" w:rsidRDefault="001A2777" w:rsidP="0093473F">
      <w:pPr>
        <w:jc w:val="center"/>
        <w:rPr>
          <w:i/>
          <w:szCs w:val="22"/>
          <w:lang w:eastAsia="ko-KR"/>
        </w:rPr>
      </w:pPr>
      <w:r w:rsidRPr="001A2777">
        <w:rPr>
          <w:i/>
          <w:noProof/>
          <w:szCs w:val="22"/>
          <w:lang w:eastAsia="ko-KR"/>
        </w:rPr>
        <w:lastRenderedPageBreak/>
        <w:drawing>
          <wp:inline distT="0" distB="0" distL="0" distR="0">
            <wp:extent cx="5943600" cy="2714625"/>
            <wp:effectExtent l="19050" t="0" r="0" b="0"/>
            <wp:docPr id="5" name="개체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4176464"/>
                      <a:chOff x="0" y="332656"/>
                      <a:chExt cx="9144000" cy="4176464"/>
                    </a:xfrm>
                  </a:grpSpPr>
                  <a:grpSp>
                    <a:nvGrpSpPr>
                      <a:cNvPr id="84" name="그룹 83"/>
                      <a:cNvGrpSpPr/>
                    </a:nvGrpSpPr>
                    <a:grpSpPr>
                      <a:xfrm>
                        <a:off x="0" y="332656"/>
                        <a:ext cx="9144000" cy="4176464"/>
                        <a:chOff x="0" y="332656"/>
                        <a:chExt cx="9144000" cy="4176464"/>
                      </a:xfrm>
                    </a:grpSpPr>
                    <a:sp>
                      <a:nvSpPr>
                        <a:cNvPr id="231" name="직사각형 230"/>
                        <a:cNvSpPr/>
                      </a:nvSpPr>
                      <a:spPr>
                        <a:xfrm>
                          <a:off x="2411760" y="321297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2" name="직사각형 231"/>
                        <a:cNvSpPr/>
                      </a:nvSpPr>
                      <a:spPr>
                        <a:xfrm>
                          <a:off x="3995936" y="2924944"/>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3" name="직사각형 232"/>
                        <a:cNvSpPr/>
                      </a:nvSpPr>
                      <a:spPr>
                        <a:xfrm>
                          <a:off x="3203848"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4" name="직사각형 233"/>
                        <a:cNvSpPr/>
                      </a:nvSpPr>
                      <a:spPr>
                        <a:xfrm>
                          <a:off x="4716016"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5" name="직사각형 234"/>
                        <a:cNvSpPr/>
                      </a:nvSpPr>
                      <a:spPr>
                        <a:xfrm>
                          <a:off x="2843808"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6" name="직사각형 235"/>
                        <a:cNvSpPr/>
                      </a:nvSpPr>
                      <a:spPr>
                        <a:xfrm>
                          <a:off x="435597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7" name="직사각형 236"/>
                        <a:cNvSpPr/>
                      </a:nvSpPr>
                      <a:spPr>
                        <a:xfrm>
                          <a:off x="363589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8" name="직사각형 237"/>
                        <a:cNvSpPr/>
                      </a:nvSpPr>
                      <a:spPr>
                        <a:xfrm>
                          <a:off x="5148064"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직사각형 238"/>
                        <a:cNvSpPr/>
                      </a:nvSpPr>
                      <a:spPr>
                        <a:xfrm>
                          <a:off x="5652120" y="3212976"/>
                          <a:ext cx="144016" cy="576064"/>
                        </a:xfrm>
                        <a:prstGeom prst="rect">
                          <a:avLst/>
                        </a:prstGeom>
                        <a:solidFill>
                          <a:srgbClr val="FF0000"/>
                        </a:solidFill>
                        <a:ln>
                          <a:solidFill>
                            <a:srgbClr val="FF000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직사각형 239"/>
                        <a:cNvSpPr/>
                      </a:nvSpPr>
                      <a:spPr>
                        <a:xfrm>
                          <a:off x="7236296" y="2924944"/>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1" name="직사각형 240"/>
                        <a:cNvSpPr/>
                      </a:nvSpPr>
                      <a:spPr>
                        <a:xfrm>
                          <a:off x="6444208"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직사각형 241"/>
                        <a:cNvSpPr/>
                      </a:nvSpPr>
                      <a:spPr>
                        <a:xfrm>
                          <a:off x="7956376"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3" name="직사각형 242"/>
                        <a:cNvSpPr/>
                      </a:nvSpPr>
                      <a:spPr>
                        <a:xfrm>
                          <a:off x="6084168"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4" name="직사각형 243"/>
                        <a:cNvSpPr/>
                      </a:nvSpPr>
                      <a:spPr>
                        <a:xfrm>
                          <a:off x="759633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5" name="직사각형 244"/>
                        <a:cNvSpPr/>
                      </a:nvSpPr>
                      <a:spPr>
                        <a:xfrm>
                          <a:off x="687625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6" name="직사각형 245"/>
                        <a:cNvSpPr/>
                      </a:nvSpPr>
                      <a:spPr>
                        <a:xfrm>
                          <a:off x="8388424"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7" name="직사각형 246"/>
                        <a:cNvSpPr/>
                      </a:nvSpPr>
                      <a:spPr>
                        <a:xfrm>
                          <a:off x="8892480" y="321297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8" name="직사각형 247"/>
                        <a:cNvSpPr/>
                      </a:nvSpPr>
                      <a:spPr>
                        <a:xfrm>
                          <a:off x="755576" y="2924944"/>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9" name="직사각형 248"/>
                        <a:cNvSpPr/>
                      </a:nvSpPr>
                      <a:spPr>
                        <a:xfrm>
                          <a:off x="1475656"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0" name="직사각형 249"/>
                        <a:cNvSpPr/>
                      </a:nvSpPr>
                      <a:spPr>
                        <a:xfrm>
                          <a:off x="111561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1" name="직사각형 250"/>
                        <a:cNvSpPr/>
                      </a:nvSpPr>
                      <a:spPr>
                        <a:xfrm>
                          <a:off x="1907704"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2" name="TextBox 251"/>
                        <a:cNvSpPr txBox="1"/>
                      </a:nvSpPr>
                      <a:spPr>
                        <a:xfrm>
                          <a:off x="2411760"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24</a:t>
                            </a:r>
                            <a:endParaRPr lang="ko-KR" altLang="en-US" sz="1400" b="1" dirty="0">
                              <a:latin typeface="Times New Roman" pitchFamily="18" charset="0"/>
                              <a:cs typeface="Times New Roman" pitchFamily="18" charset="0"/>
                            </a:endParaRPr>
                          </a:p>
                        </a:txBody>
                        <a:useSpRect/>
                      </a:txSp>
                    </a:sp>
                    <a:sp>
                      <a:nvSpPr>
                        <a:cNvPr id="253" name="TextBox 252"/>
                        <a:cNvSpPr txBox="1"/>
                      </a:nvSpPr>
                      <a:spPr>
                        <a:xfrm>
                          <a:off x="5580112" y="1196752"/>
                          <a:ext cx="216024" cy="215444"/>
                        </a:xfrm>
                        <a:prstGeom prst="rect">
                          <a:avLst/>
                        </a:prstGeom>
                        <a:noFill/>
                        <a:ln>
                          <a:solidFill>
                            <a:srgbClr val="FF0000"/>
                          </a:solidFill>
                        </a:ln>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solidFill>
                                  <a:srgbClr val="FF0000"/>
                                </a:solidFill>
                                <a:latin typeface="Times New Roman" pitchFamily="18" charset="0"/>
                                <a:cs typeface="Times New Roman" pitchFamily="18" charset="0"/>
                              </a:rPr>
                              <a:t>32</a:t>
                            </a:r>
                            <a:endParaRPr lang="ko-KR" altLang="en-US" sz="1400" b="1" dirty="0">
                              <a:solidFill>
                                <a:srgbClr val="FF0000"/>
                              </a:solidFill>
                              <a:latin typeface="Times New Roman" pitchFamily="18" charset="0"/>
                              <a:cs typeface="Times New Roman" pitchFamily="18" charset="0"/>
                            </a:endParaRPr>
                          </a:p>
                        </a:txBody>
                        <a:useSpRect/>
                      </a:txSp>
                    </a:sp>
                    <a:sp>
                      <a:nvSpPr>
                        <a:cNvPr id="254" name="TextBox 253"/>
                        <a:cNvSpPr txBox="1"/>
                      </a:nvSpPr>
                      <a:spPr>
                        <a:xfrm>
                          <a:off x="392392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28</a:t>
                            </a:r>
                            <a:endParaRPr lang="ko-KR" altLang="en-US" sz="1400" b="1" dirty="0">
                              <a:latin typeface="Times New Roman" pitchFamily="18" charset="0"/>
                              <a:cs typeface="Times New Roman" pitchFamily="18" charset="0"/>
                            </a:endParaRPr>
                          </a:p>
                        </a:txBody>
                        <a:useSpRect/>
                      </a:txSp>
                    </a:sp>
                    <a:sp>
                      <a:nvSpPr>
                        <a:cNvPr id="255" name="TextBox 254"/>
                        <a:cNvSpPr txBox="1"/>
                      </a:nvSpPr>
                      <a:spPr>
                        <a:xfrm>
                          <a:off x="320384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26</a:t>
                            </a:r>
                            <a:endParaRPr lang="ko-KR" altLang="en-US" sz="1400" b="1" dirty="0">
                              <a:latin typeface="Times New Roman" pitchFamily="18" charset="0"/>
                              <a:cs typeface="Times New Roman" pitchFamily="18" charset="0"/>
                            </a:endParaRPr>
                          </a:p>
                        </a:txBody>
                        <a:useSpRect/>
                      </a:txSp>
                    </a:sp>
                    <a:sp>
                      <a:nvSpPr>
                        <a:cNvPr id="256" name="TextBox 255"/>
                        <a:cNvSpPr txBox="1"/>
                      </a:nvSpPr>
                      <a:spPr>
                        <a:xfrm>
                          <a:off x="471601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30</a:t>
                            </a:r>
                            <a:endParaRPr lang="ko-KR" altLang="en-US" sz="1400" b="1" dirty="0">
                              <a:latin typeface="Times New Roman" pitchFamily="18" charset="0"/>
                              <a:cs typeface="Times New Roman" pitchFamily="18" charset="0"/>
                            </a:endParaRPr>
                          </a:p>
                        </a:txBody>
                        <a:useSpRect/>
                      </a:txSp>
                    </a:sp>
                    <a:sp>
                      <a:nvSpPr>
                        <a:cNvPr id="257" name="TextBox 256"/>
                        <a:cNvSpPr txBox="1"/>
                      </a:nvSpPr>
                      <a:spPr>
                        <a:xfrm>
                          <a:off x="284380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25</a:t>
                            </a:r>
                            <a:endParaRPr lang="ko-KR" altLang="en-US" sz="1400" b="1" dirty="0">
                              <a:latin typeface="Times New Roman" pitchFamily="18" charset="0"/>
                              <a:cs typeface="Times New Roman" pitchFamily="18" charset="0"/>
                            </a:endParaRPr>
                          </a:p>
                        </a:txBody>
                        <a:useSpRect/>
                      </a:txSp>
                    </a:sp>
                    <a:sp>
                      <a:nvSpPr>
                        <a:cNvPr id="258" name="TextBox 257"/>
                        <a:cNvSpPr txBox="1"/>
                      </a:nvSpPr>
                      <a:spPr>
                        <a:xfrm>
                          <a:off x="356388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27</a:t>
                            </a:r>
                            <a:endParaRPr lang="ko-KR" altLang="en-US" sz="1400" b="1" dirty="0">
                              <a:latin typeface="Times New Roman" pitchFamily="18" charset="0"/>
                              <a:cs typeface="Times New Roman" pitchFamily="18" charset="0"/>
                            </a:endParaRPr>
                          </a:p>
                        </a:txBody>
                        <a:useSpRect/>
                      </a:txSp>
                    </a:sp>
                    <a:sp>
                      <a:nvSpPr>
                        <a:cNvPr id="259" name="TextBox 258"/>
                        <a:cNvSpPr txBox="1"/>
                      </a:nvSpPr>
                      <a:spPr>
                        <a:xfrm>
                          <a:off x="428396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29</a:t>
                            </a:r>
                            <a:endParaRPr lang="ko-KR" altLang="en-US" sz="1400" b="1" dirty="0">
                              <a:latin typeface="Times New Roman" pitchFamily="18" charset="0"/>
                              <a:cs typeface="Times New Roman" pitchFamily="18" charset="0"/>
                            </a:endParaRPr>
                          </a:p>
                        </a:txBody>
                        <a:useSpRect/>
                      </a:txSp>
                    </a:sp>
                    <a:sp>
                      <a:nvSpPr>
                        <a:cNvPr id="260" name="TextBox 259"/>
                        <a:cNvSpPr txBox="1"/>
                      </a:nvSpPr>
                      <a:spPr>
                        <a:xfrm>
                          <a:off x="5148064"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31</a:t>
                            </a:r>
                            <a:endParaRPr lang="ko-KR" altLang="en-US" sz="1400" b="1" dirty="0">
                              <a:latin typeface="Times New Roman" pitchFamily="18" charset="0"/>
                              <a:cs typeface="Times New Roman" pitchFamily="18" charset="0"/>
                            </a:endParaRPr>
                          </a:p>
                        </a:txBody>
                        <a:useSpRect/>
                      </a:txSp>
                    </a:sp>
                    <a:sp>
                      <a:nvSpPr>
                        <a:cNvPr id="261" name="TextBox 260"/>
                        <a:cNvSpPr txBox="1"/>
                      </a:nvSpPr>
                      <a:spPr>
                        <a:xfrm>
                          <a:off x="8820472"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40</a:t>
                            </a:r>
                            <a:endParaRPr lang="ko-KR" altLang="en-US" sz="1400" b="1" dirty="0">
                              <a:latin typeface="Times New Roman" pitchFamily="18" charset="0"/>
                              <a:cs typeface="Times New Roman" pitchFamily="18" charset="0"/>
                            </a:endParaRPr>
                          </a:p>
                        </a:txBody>
                        <a:useSpRect/>
                      </a:txSp>
                    </a:sp>
                    <a:sp>
                      <a:nvSpPr>
                        <a:cNvPr id="262" name="TextBox 261"/>
                        <a:cNvSpPr txBox="1"/>
                      </a:nvSpPr>
                      <a:spPr>
                        <a:xfrm>
                          <a:off x="716428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36</a:t>
                            </a:r>
                            <a:endParaRPr lang="ko-KR" altLang="en-US" sz="1400" b="1" dirty="0">
                              <a:latin typeface="Times New Roman" pitchFamily="18" charset="0"/>
                              <a:cs typeface="Times New Roman" pitchFamily="18" charset="0"/>
                            </a:endParaRPr>
                          </a:p>
                        </a:txBody>
                        <a:useSpRect/>
                      </a:txSp>
                    </a:sp>
                    <a:sp>
                      <a:nvSpPr>
                        <a:cNvPr id="263" name="TextBox 262"/>
                        <a:cNvSpPr txBox="1"/>
                      </a:nvSpPr>
                      <a:spPr>
                        <a:xfrm>
                          <a:off x="644420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34</a:t>
                            </a:r>
                            <a:endParaRPr lang="ko-KR" altLang="en-US" sz="1400" b="1" dirty="0">
                              <a:latin typeface="Times New Roman" pitchFamily="18" charset="0"/>
                              <a:cs typeface="Times New Roman" pitchFamily="18" charset="0"/>
                            </a:endParaRPr>
                          </a:p>
                        </a:txBody>
                        <a:useSpRect/>
                      </a:txSp>
                    </a:sp>
                    <a:sp>
                      <a:nvSpPr>
                        <a:cNvPr id="264" name="TextBox 263"/>
                        <a:cNvSpPr txBox="1"/>
                      </a:nvSpPr>
                      <a:spPr>
                        <a:xfrm>
                          <a:off x="795637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38</a:t>
                            </a:r>
                            <a:endParaRPr lang="ko-KR" altLang="en-US" sz="1400" b="1" dirty="0">
                              <a:latin typeface="Times New Roman" pitchFamily="18" charset="0"/>
                              <a:cs typeface="Times New Roman" pitchFamily="18" charset="0"/>
                            </a:endParaRPr>
                          </a:p>
                        </a:txBody>
                        <a:useSpRect/>
                      </a:txSp>
                    </a:sp>
                    <a:sp>
                      <a:nvSpPr>
                        <a:cNvPr id="265" name="TextBox 264"/>
                        <a:cNvSpPr txBox="1"/>
                      </a:nvSpPr>
                      <a:spPr>
                        <a:xfrm>
                          <a:off x="6012160"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33</a:t>
                            </a:r>
                            <a:endParaRPr lang="ko-KR" altLang="en-US" sz="1400" b="1" dirty="0">
                              <a:latin typeface="Times New Roman" pitchFamily="18" charset="0"/>
                              <a:cs typeface="Times New Roman" pitchFamily="18" charset="0"/>
                            </a:endParaRPr>
                          </a:p>
                        </a:txBody>
                        <a:useSpRect/>
                      </a:txSp>
                    </a:sp>
                    <a:sp>
                      <a:nvSpPr>
                        <a:cNvPr id="266" name="TextBox 265"/>
                        <a:cNvSpPr txBox="1"/>
                      </a:nvSpPr>
                      <a:spPr>
                        <a:xfrm>
                          <a:off x="680424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35</a:t>
                            </a:r>
                            <a:endParaRPr lang="ko-KR" altLang="en-US" sz="1400" b="1" dirty="0">
                              <a:latin typeface="Times New Roman" pitchFamily="18" charset="0"/>
                              <a:cs typeface="Times New Roman" pitchFamily="18" charset="0"/>
                            </a:endParaRPr>
                          </a:p>
                        </a:txBody>
                        <a:useSpRect/>
                      </a:txSp>
                    </a:sp>
                    <a:sp>
                      <a:nvSpPr>
                        <a:cNvPr id="267" name="TextBox 266"/>
                        <a:cNvSpPr txBox="1"/>
                      </a:nvSpPr>
                      <a:spPr>
                        <a:xfrm>
                          <a:off x="752432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37</a:t>
                            </a:r>
                            <a:endParaRPr lang="ko-KR" altLang="en-US" sz="1400" b="1" dirty="0">
                              <a:latin typeface="Times New Roman" pitchFamily="18" charset="0"/>
                              <a:cs typeface="Times New Roman" pitchFamily="18" charset="0"/>
                            </a:endParaRPr>
                          </a:p>
                        </a:txBody>
                        <a:useSpRect/>
                      </a:txSp>
                    </a:sp>
                    <a:sp>
                      <a:nvSpPr>
                        <a:cNvPr id="268" name="TextBox 267"/>
                        <a:cNvSpPr txBox="1"/>
                      </a:nvSpPr>
                      <a:spPr>
                        <a:xfrm>
                          <a:off x="8388424"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39</a:t>
                            </a:r>
                            <a:endParaRPr lang="ko-KR" altLang="en-US" sz="1400" b="1" dirty="0">
                              <a:latin typeface="Times New Roman" pitchFamily="18" charset="0"/>
                              <a:cs typeface="Times New Roman" pitchFamily="18" charset="0"/>
                            </a:endParaRPr>
                          </a:p>
                        </a:txBody>
                        <a:useSpRect/>
                      </a:txSp>
                    </a:sp>
                    <a:sp>
                      <a:nvSpPr>
                        <a:cNvPr id="269" name="TextBox 268"/>
                        <a:cNvSpPr txBox="1"/>
                      </a:nvSpPr>
                      <a:spPr>
                        <a:xfrm>
                          <a:off x="75557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20</a:t>
                            </a:r>
                            <a:endParaRPr lang="ko-KR" altLang="en-US" sz="1400" b="1" dirty="0">
                              <a:latin typeface="Times New Roman" pitchFamily="18" charset="0"/>
                              <a:cs typeface="Times New Roman" pitchFamily="18" charset="0"/>
                            </a:endParaRPr>
                          </a:p>
                        </a:txBody>
                        <a:useSpRect/>
                      </a:txSp>
                    </a:sp>
                    <a:sp>
                      <a:nvSpPr>
                        <a:cNvPr id="270" name="TextBox 269"/>
                        <a:cNvSpPr txBox="1"/>
                      </a:nvSpPr>
                      <a:spPr>
                        <a:xfrm>
                          <a:off x="147565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22</a:t>
                            </a:r>
                            <a:endParaRPr lang="ko-KR" altLang="en-US" sz="1400" b="1" dirty="0">
                              <a:latin typeface="Times New Roman" pitchFamily="18" charset="0"/>
                              <a:cs typeface="Times New Roman" pitchFamily="18" charset="0"/>
                            </a:endParaRPr>
                          </a:p>
                        </a:txBody>
                        <a:useSpRect/>
                      </a:txSp>
                    </a:sp>
                    <a:sp>
                      <a:nvSpPr>
                        <a:cNvPr id="271" name="TextBox 270"/>
                        <a:cNvSpPr txBox="1"/>
                      </a:nvSpPr>
                      <a:spPr>
                        <a:xfrm>
                          <a:off x="111561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21</a:t>
                            </a:r>
                            <a:endParaRPr lang="ko-KR" altLang="en-US" sz="1400" b="1" dirty="0">
                              <a:latin typeface="Times New Roman" pitchFamily="18" charset="0"/>
                              <a:cs typeface="Times New Roman" pitchFamily="18" charset="0"/>
                            </a:endParaRPr>
                          </a:p>
                        </a:txBody>
                        <a:useSpRect/>
                      </a:txSp>
                    </a:sp>
                    <a:sp>
                      <a:nvSpPr>
                        <a:cNvPr id="272" name="TextBox 271"/>
                        <a:cNvSpPr txBox="1"/>
                      </a:nvSpPr>
                      <a:spPr>
                        <a:xfrm>
                          <a:off x="1907704"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23</a:t>
                            </a:r>
                            <a:endParaRPr lang="ko-KR" altLang="en-US" sz="1400" b="1" dirty="0">
                              <a:latin typeface="Times New Roman" pitchFamily="18" charset="0"/>
                              <a:cs typeface="Times New Roman" pitchFamily="18" charset="0"/>
                            </a:endParaRPr>
                          </a:p>
                        </a:txBody>
                        <a:useSpRect/>
                      </a:txSp>
                    </a:sp>
                    <a:sp>
                      <a:nvSpPr>
                        <a:cNvPr id="273" name="TextBox 272"/>
                        <a:cNvSpPr txBox="1"/>
                      </a:nvSpPr>
                      <a:spPr>
                        <a:xfrm>
                          <a:off x="107504" y="1196752"/>
                          <a:ext cx="432048"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POC</a:t>
                            </a:r>
                            <a:endParaRPr lang="ko-KR" altLang="en-US" sz="1400" b="1" dirty="0">
                              <a:latin typeface="Times New Roman" pitchFamily="18" charset="0"/>
                              <a:cs typeface="Times New Roman" pitchFamily="18" charset="0"/>
                            </a:endParaRPr>
                          </a:p>
                        </a:txBody>
                        <a:useSpRect/>
                      </a:txSp>
                    </a:sp>
                    <a:sp>
                      <a:nvSpPr>
                        <a:cNvPr id="274" name="TextBox 273"/>
                        <a:cNvSpPr txBox="1"/>
                      </a:nvSpPr>
                      <a:spPr>
                        <a:xfrm>
                          <a:off x="755576" y="148536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5" name="TextBox 274"/>
                        <a:cNvSpPr txBox="1"/>
                      </a:nvSpPr>
                      <a:spPr>
                        <a:xfrm>
                          <a:off x="1115616"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6" name="TextBox 275"/>
                        <a:cNvSpPr txBox="1"/>
                      </a:nvSpPr>
                      <a:spPr>
                        <a:xfrm>
                          <a:off x="1475656" y="148536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7" name="TextBox 276"/>
                        <a:cNvSpPr txBox="1"/>
                      </a:nvSpPr>
                      <a:spPr>
                        <a:xfrm>
                          <a:off x="1907704"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8" name="TextBox 277"/>
                        <a:cNvSpPr txBox="1"/>
                      </a:nvSpPr>
                      <a:spPr>
                        <a:xfrm>
                          <a:off x="2411760"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9" name="TextBox 278"/>
                        <a:cNvSpPr txBox="1"/>
                      </a:nvSpPr>
                      <a:spPr>
                        <a:xfrm>
                          <a:off x="284380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0" name="TextBox 279"/>
                        <a:cNvSpPr txBox="1"/>
                      </a:nvSpPr>
                      <a:spPr>
                        <a:xfrm>
                          <a:off x="320384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1" name="TextBox 280"/>
                        <a:cNvSpPr txBox="1"/>
                      </a:nvSpPr>
                      <a:spPr>
                        <a:xfrm>
                          <a:off x="356388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2" name="TextBox 281"/>
                        <a:cNvSpPr txBox="1"/>
                      </a:nvSpPr>
                      <a:spPr>
                        <a:xfrm>
                          <a:off x="392392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3" name="TextBox 282"/>
                        <a:cNvSpPr txBox="1"/>
                      </a:nvSpPr>
                      <a:spPr>
                        <a:xfrm>
                          <a:off x="428396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4" name="TextBox 283"/>
                        <a:cNvSpPr txBox="1"/>
                      </a:nvSpPr>
                      <a:spPr>
                        <a:xfrm>
                          <a:off x="4716016"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5" name="TextBox 284"/>
                        <a:cNvSpPr txBox="1"/>
                      </a:nvSpPr>
                      <a:spPr>
                        <a:xfrm>
                          <a:off x="5148064"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6" name="TextBox 285"/>
                        <a:cNvSpPr txBox="1"/>
                      </a:nvSpPr>
                      <a:spPr>
                        <a:xfrm>
                          <a:off x="5508104" y="1484784"/>
                          <a:ext cx="432048" cy="215444"/>
                        </a:xfrm>
                        <a:prstGeom prst="rect">
                          <a:avLst/>
                        </a:prstGeom>
                        <a:noFill/>
                        <a:ln>
                          <a:solidFill>
                            <a:srgbClr val="FF0000"/>
                          </a:solidFill>
                        </a:ln>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solidFill>
                                  <a:srgbClr val="FF0000"/>
                                </a:solidFill>
                                <a:latin typeface="Times New Roman" pitchFamily="18" charset="0"/>
                                <a:cs typeface="Times New Roman" pitchFamily="18" charset="0"/>
                              </a:rPr>
                              <a:t>IDR</a:t>
                            </a:r>
                            <a:endParaRPr lang="ko-KR" altLang="en-US" sz="1400" b="1" dirty="0">
                              <a:solidFill>
                                <a:srgbClr val="FF0000"/>
                              </a:solidFill>
                              <a:latin typeface="Times New Roman" pitchFamily="18" charset="0"/>
                              <a:cs typeface="Times New Roman" pitchFamily="18" charset="0"/>
                            </a:endParaRPr>
                          </a:p>
                        </a:txBody>
                        <a:useSpRect/>
                      </a:txSp>
                    </a:sp>
                    <a:sp>
                      <a:nvSpPr>
                        <a:cNvPr id="287" name="TextBox 286"/>
                        <a:cNvSpPr txBox="1"/>
                      </a:nvSpPr>
                      <a:spPr>
                        <a:xfrm>
                          <a:off x="6012160"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8" name="TextBox 287"/>
                        <a:cNvSpPr txBox="1"/>
                      </a:nvSpPr>
                      <a:spPr>
                        <a:xfrm>
                          <a:off x="644420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9" name="TextBox 288"/>
                        <a:cNvSpPr txBox="1"/>
                      </a:nvSpPr>
                      <a:spPr>
                        <a:xfrm>
                          <a:off x="680424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0" name="TextBox 289"/>
                        <a:cNvSpPr txBox="1"/>
                      </a:nvSpPr>
                      <a:spPr>
                        <a:xfrm>
                          <a:off x="716428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1" name="TextBox 290"/>
                        <a:cNvSpPr txBox="1"/>
                      </a:nvSpPr>
                      <a:spPr>
                        <a:xfrm>
                          <a:off x="752432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2" name="TextBox 291"/>
                        <a:cNvSpPr txBox="1"/>
                      </a:nvSpPr>
                      <a:spPr>
                        <a:xfrm>
                          <a:off x="7956376"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3" name="TextBox 292"/>
                        <a:cNvSpPr txBox="1"/>
                      </a:nvSpPr>
                      <a:spPr>
                        <a:xfrm>
                          <a:off x="8388424"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4" name="TextBox 293"/>
                        <a:cNvSpPr txBox="1"/>
                      </a:nvSpPr>
                      <a:spPr>
                        <a:xfrm>
                          <a:off x="8820472"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365" name="모서리가 둥근 직사각형 364"/>
                        <a:cNvSpPr/>
                      </a:nvSpPr>
                      <a:spPr>
                        <a:xfrm>
                          <a:off x="2699792" y="1772816"/>
                          <a:ext cx="2808312" cy="2232248"/>
                        </a:xfrm>
                        <a:prstGeom prst="roundRect">
                          <a:avLst/>
                        </a:prstGeom>
                        <a:solidFill>
                          <a:schemeClr val="tx2">
                            <a:alpha val="30000"/>
                          </a:schemeClr>
                        </a:solidFill>
                        <a:ln>
                          <a:solidFill>
                            <a:schemeClr val="tx2"/>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8" name="모서리가 둥근 직사각형 367"/>
                        <a:cNvSpPr/>
                      </a:nvSpPr>
                      <a:spPr>
                        <a:xfrm>
                          <a:off x="5940152" y="1772816"/>
                          <a:ext cx="3203848" cy="2232248"/>
                        </a:xfrm>
                        <a:prstGeom prst="roundRect">
                          <a:avLst/>
                        </a:prstGeom>
                        <a:solidFill>
                          <a:srgbClr val="7030A0">
                            <a:alpha val="30000"/>
                          </a:srgbClr>
                        </a:solidFill>
                        <a:ln>
                          <a:solidFill>
                            <a:srgbClr val="7030A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3" name="모서리가 둥근 직사각형 72"/>
                        <a:cNvSpPr/>
                      </a:nvSpPr>
                      <a:spPr>
                        <a:xfrm>
                          <a:off x="0" y="1772816"/>
                          <a:ext cx="2627784" cy="2232248"/>
                        </a:xfrm>
                        <a:prstGeom prst="roundRect">
                          <a:avLst/>
                        </a:prstGeom>
                        <a:solidFill>
                          <a:schemeClr val="tx2">
                            <a:alpha val="30000"/>
                          </a:schemeClr>
                        </a:solidFill>
                        <a:ln>
                          <a:solidFill>
                            <a:schemeClr val="tx2"/>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위로 구부러진 화살표 74"/>
                        <a:cNvSpPr/>
                      </a:nvSpPr>
                      <a:spPr>
                        <a:xfrm flipH="1" flipV="1">
                          <a:off x="1475656" y="836712"/>
                          <a:ext cx="2016224" cy="936104"/>
                        </a:xfrm>
                        <a:prstGeom prst="curvedUpArrow">
                          <a:avLst/>
                        </a:prstGeom>
                        <a:solidFill>
                          <a:schemeClr val="accent1">
                            <a:alpha val="30000"/>
                          </a:schemeClr>
                        </a:solidFill>
                        <a:ln w="0"/>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6" name="위로 구부러진 화살표 75"/>
                        <a:cNvSpPr/>
                      </a:nvSpPr>
                      <a:spPr>
                        <a:xfrm flipH="1" flipV="1">
                          <a:off x="4716016" y="836712"/>
                          <a:ext cx="2016224" cy="936104"/>
                        </a:xfrm>
                        <a:prstGeom prst="curvedUpArrow">
                          <a:avLst/>
                        </a:prstGeom>
                        <a:solidFill>
                          <a:srgbClr val="7030A0">
                            <a:alpha val="30000"/>
                          </a:srgbClr>
                        </a:solidFill>
                        <a:ln w="0">
                          <a:solidFill>
                            <a:srgbClr val="7030A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72" name="그룹 76"/>
                        <a:cNvGrpSpPr/>
                      </a:nvGrpSpPr>
                      <a:grpSpPr>
                        <a:xfrm>
                          <a:off x="2051720" y="332656"/>
                          <a:ext cx="1008112" cy="864096"/>
                          <a:chOff x="2627784" y="4149080"/>
                          <a:chExt cx="1296144" cy="1296144"/>
                        </a:xfrm>
                      </a:grpSpPr>
                      <a:cxnSp>
                        <a:nvCxnSpPr>
                          <a:cNvPr id="78" name="직선 연결선 77"/>
                          <a:cNvCxnSpPr/>
                        </a:nvCxnSpPr>
                        <a:spPr>
                          <a:xfrm>
                            <a:off x="2771800" y="4149080"/>
                            <a:ext cx="936104" cy="1296144"/>
                          </a:xfrm>
                          <a:prstGeom prst="line">
                            <a:avLst/>
                          </a:prstGeom>
                          <a:ln w="88900">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79" name="직선 연결선 78"/>
                          <a:cNvCxnSpPr/>
                        </a:nvCxnSpPr>
                        <a:spPr>
                          <a:xfrm flipH="1">
                            <a:off x="2627784" y="4149080"/>
                            <a:ext cx="1296144" cy="1296144"/>
                          </a:xfrm>
                          <a:prstGeom prst="line">
                            <a:avLst/>
                          </a:prstGeom>
                          <a:ln w="88900">
                            <a:solidFill>
                              <a:srgbClr val="FF0000"/>
                            </a:solidFill>
                          </a:ln>
                        </a:spPr>
                        <a:style>
                          <a:lnRef idx="1">
                            <a:schemeClr val="accent1"/>
                          </a:lnRef>
                          <a:fillRef idx="0">
                            <a:schemeClr val="accent1"/>
                          </a:fillRef>
                          <a:effectRef idx="0">
                            <a:schemeClr val="accent1"/>
                          </a:effectRef>
                          <a:fontRef idx="minor">
                            <a:schemeClr val="tx1"/>
                          </a:fontRef>
                        </a:style>
                      </a:cxnSp>
                    </a:grpSp>
                    <a:sp>
                      <a:nvSpPr>
                        <a:cNvPr id="81" name="TextBox 80"/>
                        <a:cNvSpPr txBox="1"/>
                      </a:nvSpPr>
                      <a:spPr>
                        <a:xfrm>
                          <a:off x="3419872" y="1772816"/>
                          <a:ext cx="1584176" cy="246221"/>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b="1" dirty="0" smtClean="0">
                                <a:solidFill>
                                  <a:srgbClr val="FF0000"/>
                                </a:solidFill>
                                <a:latin typeface="Times New Roman" pitchFamily="18" charset="0"/>
                                <a:cs typeface="Times New Roman" pitchFamily="18" charset="0"/>
                              </a:rPr>
                              <a:t>Leading pictures</a:t>
                            </a:r>
                            <a:endParaRPr lang="ko-KR" altLang="en-US" sz="1600" b="1" dirty="0">
                              <a:solidFill>
                                <a:srgbClr val="FF0000"/>
                              </a:solidFill>
                              <a:latin typeface="Times New Roman" pitchFamily="18" charset="0"/>
                              <a:cs typeface="Times New Roman" pitchFamily="18" charset="0"/>
                            </a:endParaRPr>
                          </a:p>
                        </a:txBody>
                        <a:useSpRect/>
                      </a:txSp>
                    </a:sp>
                    <a:sp>
                      <a:nvSpPr>
                        <a:cNvPr id="77" name="위로 구부러진 화살표 76"/>
                        <a:cNvSpPr/>
                      </a:nvSpPr>
                      <a:spPr>
                        <a:xfrm rot="10800000" flipH="1" flipV="1">
                          <a:off x="4644008" y="4005063"/>
                          <a:ext cx="1224136" cy="504056"/>
                        </a:xfrm>
                        <a:prstGeom prst="curvedUpArrow">
                          <a:avLst/>
                        </a:prstGeom>
                        <a:solidFill>
                          <a:schemeClr val="accent1">
                            <a:alpha val="30000"/>
                          </a:schemeClr>
                        </a:solidFill>
                        <a:ln w="0"/>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2" name="위로 구부러진 화살표 81"/>
                        <a:cNvSpPr/>
                      </a:nvSpPr>
                      <a:spPr>
                        <a:xfrm rot="10800000" flipV="1">
                          <a:off x="5580113" y="4005064"/>
                          <a:ext cx="1224135" cy="504056"/>
                        </a:xfrm>
                        <a:prstGeom prst="curvedUpArrow">
                          <a:avLst/>
                        </a:prstGeom>
                        <a:solidFill>
                          <a:srgbClr val="7030A0">
                            <a:alpha val="30000"/>
                          </a:srgbClr>
                        </a:solidFill>
                        <a:ln w="0">
                          <a:solidFill>
                            <a:srgbClr val="7030A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3" name="TextBox 82"/>
                        <a:cNvSpPr txBox="1"/>
                      </a:nvSpPr>
                      <a:spPr>
                        <a:xfrm>
                          <a:off x="6516216" y="1772816"/>
                          <a:ext cx="1584176" cy="246221"/>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b="1" dirty="0" smtClean="0">
                                <a:solidFill>
                                  <a:srgbClr val="FF0000"/>
                                </a:solidFill>
                                <a:latin typeface="Times New Roman" pitchFamily="18" charset="0"/>
                                <a:cs typeface="Times New Roman" pitchFamily="18" charset="0"/>
                              </a:rPr>
                              <a:t>Normal pictures</a:t>
                            </a:r>
                            <a:endParaRPr lang="ko-KR" altLang="en-US" sz="1600" b="1" dirty="0">
                              <a:solidFill>
                                <a:srgbClr val="FF0000"/>
                              </a:solidFill>
                              <a:latin typeface="Times New Roman" pitchFamily="18" charset="0"/>
                              <a:cs typeface="Times New Roman" pitchFamily="18" charset="0"/>
                            </a:endParaRPr>
                          </a:p>
                        </a:txBody>
                        <a:useSpRect/>
                      </a:txSp>
                    </a:sp>
                  </a:grpSp>
                </lc:lockedCanvas>
              </a:graphicData>
            </a:graphic>
          </wp:inline>
        </w:drawing>
      </w:r>
    </w:p>
    <w:p w:rsidR="001A2777" w:rsidRDefault="001A2777" w:rsidP="001A2777">
      <w:pPr>
        <w:pStyle w:val="aa"/>
        <w:numPr>
          <w:ilvl w:val="0"/>
          <w:numId w:val="16"/>
        </w:numPr>
        <w:ind w:leftChars="0"/>
        <w:jc w:val="center"/>
        <w:rPr>
          <w:szCs w:val="22"/>
          <w:lang w:eastAsia="ko-KR"/>
        </w:rPr>
      </w:pPr>
      <w:r>
        <w:rPr>
          <w:rFonts w:hint="eastAsia"/>
          <w:szCs w:val="22"/>
          <w:lang w:eastAsia="ko-KR"/>
        </w:rPr>
        <w:t>Referencing direction of leading and normal pictures when IDR picture is used</w:t>
      </w:r>
    </w:p>
    <w:p w:rsidR="001A2777" w:rsidRDefault="001A2777" w:rsidP="001A2777">
      <w:pPr>
        <w:pStyle w:val="aa"/>
        <w:ind w:leftChars="0" w:left="760"/>
        <w:jc w:val="center"/>
        <w:rPr>
          <w:szCs w:val="22"/>
          <w:lang w:eastAsia="ko-KR"/>
        </w:rPr>
      </w:pPr>
    </w:p>
    <w:p w:rsidR="001A2777" w:rsidRDefault="001A2777" w:rsidP="001A2777">
      <w:pPr>
        <w:pStyle w:val="aa"/>
        <w:tabs>
          <w:tab w:val="clear" w:pos="720"/>
          <w:tab w:val="left" w:pos="0"/>
        </w:tabs>
        <w:ind w:leftChars="0" w:left="0"/>
        <w:jc w:val="center"/>
        <w:rPr>
          <w:szCs w:val="22"/>
          <w:lang w:eastAsia="ko-KR"/>
        </w:rPr>
      </w:pPr>
      <w:r w:rsidRPr="001A2777">
        <w:rPr>
          <w:noProof/>
          <w:szCs w:val="22"/>
          <w:lang w:eastAsia="ko-KR"/>
        </w:rPr>
        <w:drawing>
          <wp:inline distT="0" distB="0" distL="0" distR="0">
            <wp:extent cx="5943600" cy="2714625"/>
            <wp:effectExtent l="19050" t="0" r="0" b="0"/>
            <wp:docPr id="6" name="개체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144000" cy="4176464"/>
                      <a:chOff x="0" y="332656"/>
                      <a:chExt cx="9144000" cy="4176464"/>
                    </a:xfrm>
                  </a:grpSpPr>
                  <a:grpSp>
                    <a:nvGrpSpPr>
                      <a:cNvPr id="86" name="그룹 85"/>
                      <a:cNvGrpSpPr/>
                    </a:nvGrpSpPr>
                    <a:grpSpPr>
                      <a:xfrm>
                        <a:off x="0" y="332656"/>
                        <a:ext cx="9144000" cy="4176464"/>
                        <a:chOff x="0" y="332656"/>
                        <a:chExt cx="9144000" cy="4176464"/>
                      </a:xfrm>
                    </a:grpSpPr>
                    <a:sp>
                      <a:nvSpPr>
                        <a:cNvPr id="231" name="직사각형 230"/>
                        <a:cNvSpPr/>
                      </a:nvSpPr>
                      <a:spPr>
                        <a:xfrm>
                          <a:off x="2411760" y="321297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2" name="직사각형 231"/>
                        <a:cNvSpPr/>
                      </a:nvSpPr>
                      <a:spPr>
                        <a:xfrm>
                          <a:off x="3995936" y="2924944"/>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3" name="직사각형 232"/>
                        <a:cNvSpPr/>
                      </a:nvSpPr>
                      <a:spPr>
                        <a:xfrm>
                          <a:off x="3203848"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4" name="직사각형 233"/>
                        <a:cNvSpPr/>
                      </a:nvSpPr>
                      <a:spPr>
                        <a:xfrm>
                          <a:off x="4716016"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5" name="직사각형 234"/>
                        <a:cNvSpPr/>
                      </a:nvSpPr>
                      <a:spPr>
                        <a:xfrm>
                          <a:off x="2843808"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6" name="직사각형 235"/>
                        <a:cNvSpPr/>
                      </a:nvSpPr>
                      <a:spPr>
                        <a:xfrm>
                          <a:off x="435597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7" name="직사각형 236"/>
                        <a:cNvSpPr/>
                      </a:nvSpPr>
                      <a:spPr>
                        <a:xfrm>
                          <a:off x="363589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8" name="직사각형 237"/>
                        <a:cNvSpPr/>
                      </a:nvSpPr>
                      <a:spPr>
                        <a:xfrm>
                          <a:off x="5148064"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직사각형 238"/>
                        <a:cNvSpPr/>
                      </a:nvSpPr>
                      <a:spPr>
                        <a:xfrm>
                          <a:off x="5652120" y="3212976"/>
                          <a:ext cx="144016" cy="576064"/>
                        </a:xfrm>
                        <a:prstGeom prst="rect">
                          <a:avLst/>
                        </a:prstGeom>
                        <a:solidFill>
                          <a:srgbClr val="FF0000"/>
                        </a:solidFill>
                        <a:ln>
                          <a:solidFill>
                            <a:srgbClr val="FF000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직사각형 239"/>
                        <a:cNvSpPr/>
                      </a:nvSpPr>
                      <a:spPr>
                        <a:xfrm>
                          <a:off x="7236296" y="2924944"/>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1" name="직사각형 240"/>
                        <a:cNvSpPr/>
                      </a:nvSpPr>
                      <a:spPr>
                        <a:xfrm>
                          <a:off x="6444208"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직사각형 241"/>
                        <a:cNvSpPr/>
                      </a:nvSpPr>
                      <a:spPr>
                        <a:xfrm>
                          <a:off x="7956376"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3" name="직사각형 242"/>
                        <a:cNvSpPr/>
                      </a:nvSpPr>
                      <a:spPr>
                        <a:xfrm>
                          <a:off x="6084168"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4" name="직사각형 243"/>
                        <a:cNvSpPr/>
                      </a:nvSpPr>
                      <a:spPr>
                        <a:xfrm>
                          <a:off x="759633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5" name="직사각형 244"/>
                        <a:cNvSpPr/>
                      </a:nvSpPr>
                      <a:spPr>
                        <a:xfrm>
                          <a:off x="687625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6" name="직사각형 245"/>
                        <a:cNvSpPr/>
                      </a:nvSpPr>
                      <a:spPr>
                        <a:xfrm>
                          <a:off x="8388424"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7" name="직사각형 246"/>
                        <a:cNvSpPr/>
                      </a:nvSpPr>
                      <a:spPr>
                        <a:xfrm>
                          <a:off x="8892480" y="321297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8" name="직사각형 247"/>
                        <a:cNvSpPr/>
                      </a:nvSpPr>
                      <a:spPr>
                        <a:xfrm>
                          <a:off x="755576" y="2924944"/>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9" name="직사각형 248"/>
                        <a:cNvSpPr/>
                      </a:nvSpPr>
                      <a:spPr>
                        <a:xfrm>
                          <a:off x="1475656" y="2492896"/>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0" name="직사각형 249"/>
                        <a:cNvSpPr/>
                      </a:nvSpPr>
                      <a:spPr>
                        <a:xfrm>
                          <a:off x="1115616"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1" name="직사각형 250"/>
                        <a:cNvSpPr/>
                      </a:nvSpPr>
                      <a:spPr>
                        <a:xfrm>
                          <a:off x="1907704" y="206084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2" name="TextBox 251"/>
                        <a:cNvSpPr txBox="1"/>
                      </a:nvSpPr>
                      <a:spPr>
                        <a:xfrm>
                          <a:off x="2411760"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24</a:t>
                            </a:r>
                            <a:endParaRPr lang="ko-KR" altLang="en-US" sz="1400" b="1" dirty="0">
                              <a:latin typeface="Times New Roman" pitchFamily="18" charset="0"/>
                              <a:cs typeface="Times New Roman" pitchFamily="18" charset="0"/>
                            </a:endParaRPr>
                          </a:p>
                        </a:txBody>
                        <a:useSpRect/>
                      </a:txSp>
                    </a:sp>
                    <a:sp>
                      <a:nvSpPr>
                        <a:cNvPr id="253" name="TextBox 252"/>
                        <a:cNvSpPr txBox="1"/>
                      </a:nvSpPr>
                      <a:spPr>
                        <a:xfrm>
                          <a:off x="5580112" y="1196752"/>
                          <a:ext cx="216024" cy="215444"/>
                        </a:xfrm>
                        <a:prstGeom prst="rect">
                          <a:avLst/>
                        </a:prstGeom>
                        <a:noFill/>
                        <a:ln>
                          <a:solidFill>
                            <a:srgbClr val="FF0000"/>
                          </a:solidFill>
                        </a:ln>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solidFill>
                                  <a:srgbClr val="FF0000"/>
                                </a:solidFill>
                                <a:latin typeface="Times New Roman" pitchFamily="18" charset="0"/>
                                <a:cs typeface="Times New Roman" pitchFamily="18" charset="0"/>
                              </a:rPr>
                              <a:t>32</a:t>
                            </a:r>
                            <a:endParaRPr lang="ko-KR" altLang="en-US" sz="1400" b="1" dirty="0">
                              <a:solidFill>
                                <a:srgbClr val="FF0000"/>
                              </a:solidFill>
                              <a:latin typeface="Times New Roman" pitchFamily="18" charset="0"/>
                              <a:cs typeface="Times New Roman" pitchFamily="18" charset="0"/>
                            </a:endParaRPr>
                          </a:p>
                        </a:txBody>
                        <a:useSpRect/>
                      </a:txSp>
                    </a:sp>
                    <a:sp>
                      <a:nvSpPr>
                        <a:cNvPr id="254" name="TextBox 253"/>
                        <a:cNvSpPr txBox="1"/>
                      </a:nvSpPr>
                      <a:spPr>
                        <a:xfrm>
                          <a:off x="392392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28</a:t>
                            </a:r>
                            <a:endParaRPr lang="ko-KR" altLang="en-US" sz="1400" b="1" dirty="0">
                              <a:latin typeface="Times New Roman" pitchFamily="18" charset="0"/>
                              <a:cs typeface="Times New Roman" pitchFamily="18" charset="0"/>
                            </a:endParaRPr>
                          </a:p>
                        </a:txBody>
                        <a:useSpRect/>
                      </a:txSp>
                    </a:sp>
                    <a:sp>
                      <a:nvSpPr>
                        <a:cNvPr id="255" name="TextBox 254"/>
                        <a:cNvSpPr txBox="1"/>
                      </a:nvSpPr>
                      <a:spPr>
                        <a:xfrm>
                          <a:off x="320384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26</a:t>
                            </a:r>
                            <a:endParaRPr lang="ko-KR" altLang="en-US" sz="1400" b="1" dirty="0">
                              <a:latin typeface="Times New Roman" pitchFamily="18" charset="0"/>
                              <a:cs typeface="Times New Roman" pitchFamily="18" charset="0"/>
                            </a:endParaRPr>
                          </a:p>
                        </a:txBody>
                        <a:useSpRect/>
                      </a:txSp>
                    </a:sp>
                    <a:sp>
                      <a:nvSpPr>
                        <a:cNvPr id="256" name="TextBox 255"/>
                        <a:cNvSpPr txBox="1"/>
                      </a:nvSpPr>
                      <a:spPr>
                        <a:xfrm>
                          <a:off x="471601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30</a:t>
                            </a:r>
                            <a:endParaRPr lang="ko-KR" altLang="en-US" sz="1400" b="1" dirty="0">
                              <a:latin typeface="Times New Roman" pitchFamily="18" charset="0"/>
                              <a:cs typeface="Times New Roman" pitchFamily="18" charset="0"/>
                            </a:endParaRPr>
                          </a:p>
                        </a:txBody>
                        <a:useSpRect/>
                      </a:txSp>
                    </a:sp>
                    <a:sp>
                      <a:nvSpPr>
                        <a:cNvPr id="257" name="TextBox 256"/>
                        <a:cNvSpPr txBox="1"/>
                      </a:nvSpPr>
                      <a:spPr>
                        <a:xfrm>
                          <a:off x="284380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25</a:t>
                            </a:r>
                            <a:endParaRPr lang="ko-KR" altLang="en-US" sz="1400" b="1" dirty="0">
                              <a:latin typeface="Times New Roman" pitchFamily="18" charset="0"/>
                              <a:cs typeface="Times New Roman" pitchFamily="18" charset="0"/>
                            </a:endParaRPr>
                          </a:p>
                        </a:txBody>
                        <a:useSpRect/>
                      </a:txSp>
                    </a:sp>
                    <a:sp>
                      <a:nvSpPr>
                        <a:cNvPr id="258" name="TextBox 257"/>
                        <a:cNvSpPr txBox="1"/>
                      </a:nvSpPr>
                      <a:spPr>
                        <a:xfrm>
                          <a:off x="356388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27</a:t>
                            </a:r>
                            <a:endParaRPr lang="ko-KR" altLang="en-US" sz="1400" b="1" dirty="0">
                              <a:latin typeface="Times New Roman" pitchFamily="18" charset="0"/>
                              <a:cs typeface="Times New Roman" pitchFamily="18" charset="0"/>
                            </a:endParaRPr>
                          </a:p>
                        </a:txBody>
                        <a:useSpRect/>
                      </a:txSp>
                    </a:sp>
                    <a:sp>
                      <a:nvSpPr>
                        <a:cNvPr id="259" name="TextBox 258"/>
                        <a:cNvSpPr txBox="1"/>
                      </a:nvSpPr>
                      <a:spPr>
                        <a:xfrm>
                          <a:off x="428396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29</a:t>
                            </a:r>
                            <a:endParaRPr lang="ko-KR" altLang="en-US" sz="1400" b="1" dirty="0">
                              <a:latin typeface="Times New Roman" pitchFamily="18" charset="0"/>
                              <a:cs typeface="Times New Roman" pitchFamily="18" charset="0"/>
                            </a:endParaRPr>
                          </a:p>
                        </a:txBody>
                        <a:useSpRect/>
                      </a:txSp>
                    </a:sp>
                    <a:sp>
                      <a:nvSpPr>
                        <a:cNvPr id="260" name="TextBox 259"/>
                        <a:cNvSpPr txBox="1"/>
                      </a:nvSpPr>
                      <a:spPr>
                        <a:xfrm>
                          <a:off x="5148064"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31</a:t>
                            </a:r>
                            <a:endParaRPr lang="ko-KR" altLang="en-US" sz="1400" b="1" dirty="0">
                              <a:latin typeface="Times New Roman" pitchFamily="18" charset="0"/>
                              <a:cs typeface="Times New Roman" pitchFamily="18" charset="0"/>
                            </a:endParaRPr>
                          </a:p>
                        </a:txBody>
                        <a:useSpRect/>
                      </a:txSp>
                    </a:sp>
                    <a:sp>
                      <a:nvSpPr>
                        <a:cNvPr id="261" name="TextBox 260"/>
                        <a:cNvSpPr txBox="1"/>
                      </a:nvSpPr>
                      <a:spPr>
                        <a:xfrm>
                          <a:off x="8820472"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40</a:t>
                            </a:r>
                            <a:endParaRPr lang="ko-KR" altLang="en-US" sz="1400" b="1" dirty="0">
                              <a:latin typeface="Times New Roman" pitchFamily="18" charset="0"/>
                              <a:cs typeface="Times New Roman" pitchFamily="18" charset="0"/>
                            </a:endParaRPr>
                          </a:p>
                        </a:txBody>
                        <a:useSpRect/>
                      </a:txSp>
                    </a:sp>
                    <a:sp>
                      <a:nvSpPr>
                        <a:cNvPr id="262" name="TextBox 261"/>
                        <a:cNvSpPr txBox="1"/>
                      </a:nvSpPr>
                      <a:spPr>
                        <a:xfrm>
                          <a:off x="716428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36</a:t>
                            </a:r>
                            <a:endParaRPr lang="ko-KR" altLang="en-US" sz="1400" b="1" dirty="0">
                              <a:latin typeface="Times New Roman" pitchFamily="18" charset="0"/>
                              <a:cs typeface="Times New Roman" pitchFamily="18" charset="0"/>
                            </a:endParaRPr>
                          </a:p>
                        </a:txBody>
                        <a:useSpRect/>
                      </a:txSp>
                    </a:sp>
                    <a:sp>
                      <a:nvSpPr>
                        <a:cNvPr id="263" name="TextBox 262"/>
                        <a:cNvSpPr txBox="1"/>
                      </a:nvSpPr>
                      <a:spPr>
                        <a:xfrm>
                          <a:off x="644420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34</a:t>
                            </a:r>
                            <a:endParaRPr lang="ko-KR" altLang="en-US" sz="1400" b="1" dirty="0">
                              <a:latin typeface="Times New Roman" pitchFamily="18" charset="0"/>
                              <a:cs typeface="Times New Roman" pitchFamily="18" charset="0"/>
                            </a:endParaRPr>
                          </a:p>
                        </a:txBody>
                        <a:useSpRect/>
                      </a:txSp>
                    </a:sp>
                    <a:sp>
                      <a:nvSpPr>
                        <a:cNvPr id="264" name="TextBox 263"/>
                        <a:cNvSpPr txBox="1"/>
                      </a:nvSpPr>
                      <a:spPr>
                        <a:xfrm>
                          <a:off x="795637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38</a:t>
                            </a:r>
                            <a:endParaRPr lang="ko-KR" altLang="en-US" sz="1400" b="1" dirty="0">
                              <a:latin typeface="Times New Roman" pitchFamily="18" charset="0"/>
                              <a:cs typeface="Times New Roman" pitchFamily="18" charset="0"/>
                            </a:endParaRPr>
                          </a:p>
                        </a:txBody>
                        <a:useSpRect/>
                      </a:txSp>
                    </a:sp>
                    <a:sp>
                      <a:nvSpPr>
                        <a:cNvPr id="265" name="TextBox 264"/>
                        <a:cNvSpPr txBox="1"/>
                      </a:nvSpPr>
                      <a:spPr>
                        <a:xfrm>
                          <a:off x="6012160"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33</a:t>
                            </a:r>
                            <a:endParaRPr lang="ko-KR" altLang="en-US" sz="1400" b="1" dirty="0">
                              <a:latin typeface="Times New Roman" pitchFamily="18" charset="0"/>
                              <a:cs typeface="Times New Roman" pitchFamily="18" charset="0"/>
                            </a:endParaRPr>
                          </a:p>
                        </a:txBody>
                        <a:useSpRect/>
                      </a:txSp>
                    </a:sp>
                    <a:sp>
                      <a:nvSpPr>
                        <a:cNvPr id="266" name="TextBox 265"/>
                        <a:cNvSpPr txBox="1"/>
                      </a:nvSpPr>
                      <a:spPr>
                        <a:xfrm>
                          <a:off x="680424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35</a:t>
                            </a:r>
                            <a:endParaRPr lang="ko-KR" altLang="en-US" sz="1400" b="1" dirty="0">
                              <a:latin typeface="Times New Roman" pitchFamily="18" charset="0"/>
                              <a:cs typeface="Times New Roman" pitchFamily="18" charset="0"/>
                            </a:endParaRPr>
                          </a:p>
                        </a:txBody>
                        <a:useSpRect/>
                      </a:txSp>
                    </a:sp>
                    <a:sp>
                      <a:nvSpPr>
                        <a:cNvPr id="267" name="TextBox 266"/>
                        <a:cNvSpPr txBox="1"/>
                      </a:nvSpPr>
                      <a:spPr>
                        <a:xfrm>
                          <a:off x="7524328"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37</a:t>
                            </a:r>
                            <a:endParaRPr lang="ko-KR" altLang="en-US" sz="1400" b="1" dirty="0">
                              <a:latin typeface="Times New Roman" pitchFamily="18" charset="0"/>
                              <a:cs typeface="Times New Roman" pitchFamily="18" charset="0"/>
                            </a:endParaRPr>
                          </a:p>
                        </a:txBody>
                        <a:useSpRect/>
                      </a:txSp>
                    </a:sp>
                    <a:sp>
                      <a:nvSpPr>
                        <a:cNvPr id="268" name="TextBox 267"/>
                        <a:cNvSpPr txBox="1"/>
                      </a:nvSpPr>
                      <a:spPr>
                        <a:xfrm>
                          <a:off x="8388424"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39</a:t>
                            </a:r>
                            <a:endParaRPr lang="ko-KR" altLang="en-US" sz="1400" b="1" dirty="0">
                              <a:latin typeface="Times New Roman" pitchFamily="18" charset="0"/>
                              <a:cs typeface="Times New Roman" pitchFamily="18" charset="0"/>
                            </a:endParaRPr>
                          </a:p>
                        </a:txBody>
                        <a:useSpRect/>
                      </a:txSp>
                    </a:sp>
                    <a:sp>
                      <a:nvSpPr>
                        <a:cNvPr id="269" name="TextBox 268"/>
                        <a:cNvSpPr txBox="1"/>
                      </a:nvSpPr>
                      <a:spPr>
                        <a:xfrm>
                          <a:off x="75557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20</a:t>
                            </a:r>
                            <a:endParaRPr lang="ko-KR" altLang="en-US" sz="1400" b="1" dirty="0">
                              <a:latin typeface="Times New Roman" pitchFamily="18" charset="0"/>
                              <a:cs typeface="Times New Roman" pitchFamily="18" charset="0"/>
                            </a:endParaRPr>
                          </a:p>
                        </a:txBody>
                        <a:useSpRect/>
                      </a:txSp>
                    </a:sp>
                    <a:sp>
                      <a:nvSpPr>
                        <a:cNvPr id="270" name="TextBox 269"/>
                        <a:cNvSpPr txBox="1"/>
                      </a:nvSpPr>
                      <a:spPr>
                        <a:xfrm>
                          <a:off x="147565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22</a:t>
                            </a:r>
                            <a:endParaRPr lang="ko-KR" altLang="en-US" sz="1400" b="1" dirty="0">
                              <a:latin typeface="Times New Roman" pitchFamily="18" charset="0"/>
                              <a:cs typeface="Times New Roman" pitchFamily="18" charset="0"/>
                            </a:endParaRPr>
                          </a:p>
                        </a:txBody>
                        <a:useSpRect/>
                      </a:txSp>
                    </a:sp>
                    <a:sp>
                      <a:nvSpPr>
                        <a:cNvPr id="271" name="TextBox 270"/>
                        <a:cNvSpPr txBox="1"/>
                      </a:nvSpPr>
                      <a:spPr>
                        <a:xfrm>
                          <a:off x="1115616"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21</a:t>
                            </a:r>
                            <a:endParaRPr lang="ko-KR" altLang="en-US" sz="1400" b="1" dirty="0">
                              <a:latin typeface="Times New Roman" pitchFamily="18" charset="0"/>
                              <a:cs typeface="Times New Roman" pitchFamily="18" charset="0"/>
                            </a:endParaRPr>
                          </a:p>
                        </a:txBody>
                        <a:useSpRect/>
                      </a:txSp>
                    </a:sp>
                    <a:sp>
                      <a:nvSpPr>
                        <a:cNvPr id="272" name="TextBox 271"/>
                        <a:cNvSpPr txBox="1"/>
                      </a:nvSpPr>
                      <a:spPr>
                        <a:xfrm>
                          <a:off x="1907704" y="1196752"/>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23</a:t>
                            </a:r>
                            <a:endParaRPr lang="ko-KR" altLang="en-US" sz="1400" b="1" dirty="0">
                              <a:latin typeface="Times New Roman" pitchFamily="18" charset="0"/>
                              <a:cs typeface="Times New Roman" pitchFamily="18" charset="0"/>
                            </a:endParaRPr>
                          </a:p>
                        </a:txBody>
                        <a:useSpRect/>
                      </a:txSp>
                    </a:sp>
                    <a:sp>
                      <a:nvSpPr>
                        <a:cNvPr id="273" name="TextBox 272"/>
                        <a:cNvSpPr txBox="1"/>
                      </a:nvSpPr>
                      <a:spPr>
                        <a:xfrm>
                          <a:off x="107504" y="1196752"/>
                          <a:ext cx="432048"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POC</a:t>
                            </a:r>
                            <a:endParaRPr lang="ko-KR" altLang="en-US" sz="1400" b="1" dirty="0">
                              <a:latin typeface="Times New Roman" pitchFamily="18" charset="0"/>
                              <a:cs typeface="Times New Roman" pitchFamily="18" charset="0"/>
                            </a:endParaRPr>
                          </a:p>
                        </a:txBody>
                        <a:useSpRect/>
                      </a:txSp>
                    </a:sp>
                    <a:sp>
                      <a:nvSpPr>
                        <a:cNvPr id="274" name="TextBox 273"/>
                        <a:cNvSpPr txBox="1"/>
                      </a:nvSpPr>
                      <a:spPr>
                        <a:xfrm>
                          <a:off x="755576" y="148536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5" name="TextBox 274"/>
                        <a:cNvSpPr txBox="1"/>
                      </a:nvSpPr>
                      <a:spPr>
                        <a:xfrm>
                          <a:off x="1115616"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6" name="TextBox 275"/>
                        <a:cNvSpPr txBox="1"/>
                      </a:nvSpPr>
                      <a:spPr>
                        <a:xfrm>
                          <a:off x="1475656" y="148536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7" name="TextBox 276"/>
                        <a:cNvSpPr txBox="1"/>
                      </a:nvSpPr>
                      <a:spPr>
                        <a:xfrm>
                          <a:off x="1907704"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8" name="TextBox 277"/>
                        <a:cNvSpPr txBox="1"/>
                      </a:nvSpPr>
                      <a:spPr>
                        <a:xfrm>
                          <a:off x="2411760"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79" name="TextBox 278"/>
                        <a:cNvSpPr txBox="1"/>
                      </a:nvSpPr>
                      <a:spPr>
                        <a:xfrm>
                          <a:off x="284380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0" name="TextBox 279"/>
                        <a:cNvSpPr txBox="1"/>
                      </a:nvSpPr>
                      <a:spPr>
                        <a:xfrm>
                          <a:off x="320384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1" name="TextBox 280"/>
                        <a:cNvSpPr txBox="1"/>
                      </a:nvSpPr>
                      <a:spPr>
                        <a:xfrm>
                          <a:off x="356388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2" name="TextBox 281"/>
                        <a:cNvSpPr txBox="1"/>
                      </a:nvSpPr>
                      <a:spPr>
                        <a:xfrm>
                          <a:off x="392392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3" name="TextBox 282"/>
                        <a:cNvSpPr txBox="1"/>
                      </a:nvSpPr>
                      <a:spPr>
                        <a:xfrm>
                          <a:off x="428396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4" name="TextBox 283"/>
                        <a:cNvSpPr txBox="1"/>
                      </a:nvSpPr>
                      <a:spPr>
                        <a:xfrm>
                          <a:off x="4716016"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5" name="TextBox 284"/>
                        <a:cNvSpPr txBox="1"/>
                      </a:nvSpPr>
                      <a:spPr>
                        <a:xfrm>
                          <a:off x="5148064"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6" name="TextBox 285"/>
                        <a:cNvSpPr txBox="1"/>
                      </a:nvSpPr>
                      <a:spPr>
                        <a:xfrm>
                          <a:off x="5508104" y="1484784"/>
                          <a:ext cx="432048" cy="215444"/>
                        </a:xfrm>
                        <a:prstGeom prst="rect">
                          <a:avLst/>
                        </a:prstGeom>
                        <a:noFill/>
                        <a:ln>
                          <a:solidFill>
                            <a:srgbClr val="FF0000"/>
                          </a:solidFill>
                        </a:ln>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solidFill>
                                  <a:srgbClr val="FF0000"/>
                                </a:solidFill>
                                <a:latin typeface="Times New Roman" pitchFamily="18" charset="0"/>
                                <a:cs typeface="Times New Roman" pitchFamily="18" charset="0"/>
                              </a:rPr>
                              <a:t>CRA</a:t>
                            </a:r>
                            <a:endParaRPr lang="ko-KR" altLang="en-US" sz="1400" b="1" dirty="0">
                              <a:solidFill>
                                <a:srgbClr val="FF0000"/>
                              </a:solidFill>
                              <a:latin typeface="Times New Roman" pitchFamily="18" charset="0"/>
                              <a:cs typeface="Times New Roman" pitchFamily="18" charset="0"/>
                            </a:endParaRPr>
                          </a:p>
                        </a:txBody>
                        <a:useSpRect/>
                      </a:txSp>
                    </a:sp>
                    <a:sp>
                      <a:nvSpPr>
                        <a:cNvPr id="287" name="TextBox 286"/>
                        <a:cNvSpPr txBox="1"/>
                      </a:nvSpPr>
                      <a:spPr>
                        <a:xfrm>
                          <a:off x="6012160"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8" name="TextBox 287"/>
                        <a:cNvSpPr txBox="1"/>
                      </a:nvSpPr>
                      <a:spPr>
                        <a:xfrm>
                          <a:off x="644420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9" name="TextBox 288"/>
                        <a:cNvSpPr txBox="1"/>
                      </a:nvSpPr>
                      <a:spPr>
                        <a:xfrm>
                          <a:off x="680424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0" name="TextBox 289"/>
                        <a:cNvSpPr txBox="1"/>
                      </a:nvSpPr>
                      <a:spPr>
                        <a:xfrm>
                          <a:off x="716428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1" name="TextBox 290"/>
                        <a:cNvSpPr txBox="1"/>
                      </a:nvSpPr>
                      <a:spPr>
                        <a:xfrm>
                          <a:off x="7524328"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2" name="TextBox 291"/>
                        <a:cNvSpPr txBox="1"/>
                      </a:nvSpPr>
                      <a:spPr>
                        <a:xfrm>
                          <a:off x="7956376"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3" name="TextBox 292"/>
                        <a:cNvSpPr txBox="1"/>
                      </a:nvSpPr>
                      <a:spPr>
                        <a:xfrm>
                          <a:off x="8388424"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4" name="TextBox 293"/>
                        <a:cNvSpPr txBox="1"/>
                      </a:nvSpPr>
                      <a:spPr>
                        <a:xfrm>
                          <a:off x="8820472" y="1484784"/>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365" name="모서리가 둥근 직사각형 364"/>
                        <a:cNvSpPr/>
                      </a:nvSpPr>
                      <a:spPr>
                        <a:xfrm>
                          <a:off x="2699792" y="1772816"/>
                          <a:ext cx="2808312" cy="2232248"/>
                        </a:xfrm>
                        <a:prstGeom prst="roundRect">
                          <a:avLst/>
                        </a:prstGeom>
                        <a:solidFill>
                          <a:schemeClr val="tx2">
                            <a:alpha val="30000"/>
                          </a:schemeClr>
                        </a:solidFill>
                        <a:ln>
                          <a:solidFill>
                            <a:schemeClr val="tx2"/>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8" name="모서리가 둥근 직사각형 367"/>
                        <a:cNvSpPr/>
                      </a:nvSpPr>
                      <a:spPr>
                        <a:xfrm>
                          <a:off x="5940152" y="1772816"/>
                          <a:ext cx="3203848" cy="2232248"/>
                        </a:xfrm>
                        <a:prstGeom prst="roundRect">
                          <a:avLst/>
                        </a:prstGeom>
                        <a:solidFill>
                          <a:srgbClr val="7030A0">
                            <a:alpha val="30000"/>
                          </a:srgbClr>
                        </a:solidFill>
                        <a:ln>
                          <a:solidFill>
                            <a:srgbClr val="7030A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3" name="모서리가 둥근 직사각형 72"/>
                        <a:cNvSpPr/>
                      </a:nvSpPr>
                      <a:spPr>
                        <a:xfrm>
                          <a:off x="0" y="1772816"/>
                          <a:ext cx="2627784" cy="2232248"/>
                        </a:xfrm>
                        <a:prstGeom prst="roundRect">
                          <a:avLst/>
                        </a:prstGeom>
                        <a:solidFill>
                          <a:schemeClr val="tx2">
                            <a:alpha val="30000"/>
                          </a:schemeClr>
                        </a:solidFill>
                        <a:ln>
                          <a:solidFill>
                            <a:schemeClr val="tx2"/>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위로 구부러진 화살표 74"/>
                        <a:cNvSpPr/>
                      </a:nvSpPr>
                      <a:spPr>
                        <a:xfrm flipH="1" flipV="1">
                          <a:off x="1475656" y="836712"/>
                          <a:ext cx="2016224" cy="936104"/>
                        </a:xfrm>
                        <a:prstGeom prst="curvedUpArrow">
                          <a:avLst/>
                        </a:prstGeom>
                        <a:solidFill>
                          <a:schemeClr val="accent1">
                            <a:alpha val="30000"/>
                          </a:schemeClr>
                        </a:solidFill>
                        <a:ln w="0"/>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6" name="위로 구부러진 화살표 75"/>
                        <a:cNvSpPr/>
                      </a:nvSpPr>
                      <a:spPr>
                        <a:xfrm flipH="1" flipV="1">
                          <a:off x="4716016" y="836712"/>
                          <a:ext cx="2016224" cy="936104"/>
                        </a:xfrm>
                        <a:prstGeom prst="curvedUpArrow">
                          <a:avLst/>
                        </a:prstGeom>
                        <a:solidFill>
                          <a:srgbClr val="7030A0">
                            <a:alpha val="30000"/>
                          </a:srgbClr>
                        </a:solidFill>
                        <a:ln w="0">
                          <a:solidFill>
                            <a:srgbClr val="7030A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72" name="그룹 76"/>
                        <a:cNvGrpSpPr/>
                      </a:nvGrpSpPr>
                      <a:grpSpPr>
                        <a:xfrm>
                          <a:off x="5292080" y="332656"/>
                          <a:ext cx="1008112" cy="864096"/>
                          <a:chOff x="2627784" y="4149080"/>
                          <a:chExt cx="1296144" cy="1296144"/>
                        </a:xfrm>
                      </a:grpSpPr>
                      <a:cxnSp>
                        <a:nvCxnSpPr>
                          <a:cNvPr id="78" name="직선 연결선 77"/>
                          <a:cNvCxnSpPr/>
                        </a:nvCxnSpPr>
                        <a:spPr>
                          <a:xfrm>
                            <a:off x="2771800" y="4149080"/>
                            <a:ext cx="936104" cy="1296144"/>
                          </a:xfrm>
                          <a:prstGeom prst="line">
                            <a:avLst/>
                          </a:prstGeom>
                          <a:ln w="88900">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79" name="직선 연결선 78"/>
                          <a:cNvCxnSpPr/>
                        </a:nvCxnSpPr>
                        <a:spPr>
                          <a:xfrm flipH="1">
                            <a:off x="2627784" y="4149080"/>
                            <a:ext cx="1296144" cy="1296144"/>
                          </a:xfrm>
                          <a:prstGeom prst="line">
                            <a:avLst/>
                          </a:prstGeom>
                          <a:ln w="88900">
                            <a:solidFill>
                              <a:srgbClr val="FF0000"/>
                            </a:solidFill>
                          </a:ln>
                        </a:spPr>
                        <a:style>
                          <a:lnRef idx="1">
                            <a:schemeClr val="accent1"/>
                          </a:lnRef>
                          <a:fillRef idx="0">
                            <a:schemeClr val="accent1"/>
                          </a:fillRef>
                          <a:effectRef idx="0">
                            <a:schemeClr val="accent1"/>
                          </a:effectRef>
                          <a:fontRef idx="minor">
                            <a:schemeClr val="tx1"/>
                          </a:fontRef>
                        </a:style>
                      </a:cxnSp>
                    </a:grpSp>
                    <a:sp>
                      <a:nvSpPr>
                        <a:cNvPr id="81" name="TextBox 80"/>
                        <a:cNvSpPr txBox="1"/>
                      </a:nvSpPr>
                      <a:spPr>
                        <a:xfrm>
                          <a:off x="3419872" y="1772816"/>
                          <a:ext cx="1584176" cy="246221"/>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b="1" dirty="0" smtClean="0">
                                <a:solidFill>
                                  <a:srgbClr val="FF0000"/>
                                </a:solidFill>
                                <a:latin typeface="Times New Roman" pitchFamily="18" charset="0"/>
                                <a:cs typeface="Times New Roman" pitchFamily="18" charset="0"/>
                              </a:rPr>
                              <a:t>Leading pictures</a:t>
                            </a:r>
                            <a:endParaRPr lang="ko-KR" altLang="en-US" sz="1600" b="1" dirty="0">
                              <a:solidFill>
                                <a:srgbClr val="FF0000"/>
                              </a:solidFill>
                              <a:latin typeface="Times New Roman" pitchFamily="18" charset="0"/>
                              <a:cs typeface="Times New Roman" pitchFamily="18" charset="0"/>
                            </a:endParaRPr>
                          </a:p>
                        </a:txBody>
                        <a:useSpRect/>
                      </a:txSp>
                    </a:sp>
                    <a:sp>
                      <a:nvSpPr>
                        <a:cNvPr id="83" name="위로 구부러진 화살표 82"/>
                        <a:cNvSpPr/>
                      </a:nvSpPr>
                      <a:spPr>
                        <a:xfrm rot="10800000" flipH="1" flipV="1">
                          <a:off x="4644008" y="4005063"/>
                          <a:ext cx="1224136" cy="504056"/>
                        </a:xfrm>
                        <a:prstGeom prst="curvedUpArrow">
                          <a:avLst/>
                        </a:prstGeom>
                        <a:solidFill>
                          <a:schemeClr val="accent1">
                            <a:alpha val="30000"/>
                          </a:schemeClr>
                        </a:solidFill>
                        <a:ln w="0"/>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위로 구부러진 화살표 83"/>
                        <a:cNvSpPr/>
                      </a:nvSpPr>
                      <a:spPr>
                        <a:xfrm rot="10800000" flipV="1">
                          <a:off x="5580113" y="4005064"/>
                          <a:ext cx="1224135" cy="504056"/>
                        </a:xfrm>
                        <a:prstGeom prst="curvedUpArrow">
                          <a:avLst/>
                        </a:prstGeom>
                        <a:solidFill>
                          <a:srgbClr val="7030A0">
                            <a:alpha val="30000"/>
                          </a:srgbClr>
                        </a:solidFill>
                        <a:ln w="0">
                          <a:solidFill>
                            <a:srgbClr val="7030A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TextBox 84"/>
                        <a:cNvSpPr txBox="1"/>
                      </a:nvSpPr>
                      <a:spPr>
                        <a:xfrm>
                          <a:off x="6516216" y="1772816"/>
                          <a:ext cx="1584176" cy="246221"/>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b="1" dirty="0" smtClean="0">
                                <a:solidFill>
                                  <a:srgbClr val="FF0000"/>
                                </a:solidFill>
                                <a:latin typeface="Times New Roman" pitchFamily="18" charset="0"/>
                                <a:cs typeface="Times New Roman" pitchFamily="18" charset="0"/>
                              </a:rPr>
                              <a:t>Normal pictures</a:t>
                            </a:r>
                            <a:endParaRPr lang="ko-KR" altLang="en-US" sz="1600" b="1" dirty="0">
                              <a:solidFill>
                                <a:srgbClr val="FF0000"/>
                              </a:solidFill>
                              <a:latin typeface="Times New Roman" pitchFamily="18" charset="0"/>
                              <a:cs typeface="Times New Roman" pitchFamily="18" charset="0"/>
                            </a:endParaRPr>
                          </a:p>
                        </a:txBody>
                        <a:useSpRect/>
                      </a:txSp>
                    </a:sp>
                  </a:grpSp>
                </lc:lockedCanvas>
              </a:graphicData>
            </a:graphic>
          </wp:inline>
        </w:drawing>
      </w:r>
    </w:p>
    <w:p w:rsidR="001A2777" w:rsidRPr="001A2777" w:rsidRDefault="001A2777" w:rsidP="001A2777">
      <w:pPr>
        <w:pStyle w:val="aa"/>
        <w:numPr>
          <w:ilvl w:val="0"/>
          <w:numId w:val="16"/>
        </w:numPr>
        <w:ind w:leftChars="0"/>
        <w:jc w:val="center"/>
        <w:rPr>
          <w:szCs w:val="22"/>
          <w:lang w:eastAsia="ko-KR"/>
        </w:rPr>
      </w:pPr>
      <w:r>
        <w:rPr>
          <w:rFonts w:hint="eastAsia"/>
          <w:szCs w:val="22"/>
          <w:lang w:eastAsia="ko-KR"/>
        </w:rPr>
        <w:t>Referencing direction of leading and normal pictures when CRA picture is used</w:t>
      </w:r>
    </w:p>
    <w:p w:rsidR="0093473F" w:rsidRPr="001A2777" w:rsidRDefault="0093473F" w:rsidP="0093473F">
      <w:pPr>
        <w:jc w:val="center"/>
        <w:rPr>
          <w:szCs w:val="22"/>
          <w:lang w:eastAsia="ko-KR"/>
        </w:rPr>
      </w:pPr>
      <w:r w:rsidRPr="002B1A46">
        <w:rPr>
          <w:rFonts w:hint="eastAsia"/>
          <w:szCs w:val="22"/>
          <w:lang w:eastAsia="ko-KR"/>
        </w:rPr>
        <w:t xml:space="preserve">Figure 1 </w:t>
      </w:r>
      <w:r w:rsidRPr="002B1A46">
        <w:rPr>
          <w:szCs w:val="22"/>
          <w:lang w:eastAsia="ko-KR"/>
        </w:rPr>
        <w:t>–</w:t>
      </w:r>
      <w:r w:rsidR="002B1A46" w:rsidRPr="002B1A46">
        <w:rPr>
          <w:rFonts w:hint="eastAsia"/>
          <w:szCs w:val="22"/>
          <w:lang w:eastAsia="ko-KR"/>
        </w:rPr>
        <w:t xml:space="preserve"> </w:t>
      </w:r>
      <w:r w:rsidR="001A2777">
        <w:rPr>
          <w:rFonts w:hint="eastAsia"/>
          <w:lang w:eastAsia="ko-KR"/>
        </w:rPr>
        <w:t>Different between using IDR and CRA pictures</w:t>
      </w:r>
    </w:p>
    <w:p w:rsidR="0093473F" w:rsidRDefault="0093473F" w:rsidP="0093473F">
      <w:pPr>
        <w:jc w:val="center"/>
        <w:rPr>
          <w:szCs w:val="22"/>
          <w:lang w:eastAsia="ko-KR"/>
        </w:rPr>
      </w:pPr>
    </w:p>
    <w:p w:rsidR="00A64D90" w:rsidRPr="00AE341B" w:rsidRDefault="00A64D90" w:rsidP="00A64D90">
      <w:pPr>
        <w:pStyle w:val="1"/>
      </w:pPr>
      <w:r>
        <w:rPr>
          <w:rFonts w:hint="eastAsia"/>
          <w:lang w:eastAsia="ko-KR"/>
        </w:rPr>
        <w:t>Undiscardable Leading Pictures</w:t>
      </w:r>
    </w:p>
    <w:p w:rsidR="00A24DED" w:rsidRDefault="00A24DED" w:rsidP="00A24DED">
      <w:pPr>
        <w:jc w:val="both"/>
        <w:rPr>
          <w:szCs w:val="22"/>
          <w:lang w:eastAsia="ko-KR"/>
        </w:rPr>
      </w:pPr>
      <w:r>
        <w:rPr>
          <w:rFonts w:hint="eastAsia"/>
          <w:szCs w:val="22"/>
          <w:lang w:eastAsia="ko-KR"/>
        </w:rPr>
        <w:t xml:space="preserve">The use of CRA instead of IDR for random access gives coding efficiency </w:t>
      </w:r>
      <w:r>
        <w:rPr>
          <w:szCs w:val="22"/>
          <w:lang w:eastAsia="ko-KR"/>
        </w:rPr>
        <w:t>improvement</w:t>
      </w:r>
      <w:r>
        <w:rPr>
          <w:rFonts w:hint="eastAsia"/>
          <w:szCs w:val="22"/>
          <w:lang w:eastAsia="ko-KR"/>
        </w:rPr>
        <w:t xml:space="preserve"> because it allows leading pictures to refer to reference pictures in previous GOP with little coding efficiency loss at normal pictures because of the constraint of not using leading pictures as reference pictures.</w:t>
      </w:r>
      <w:r w:rsidR="003D76E8">
        <w:rPr>
          <w:rFonts w:hint="eastAsia"/>
          <w:szCs w:val="22"/>
          <w:lang w:eastAsia="ko-KR"/>
        </w:rPr>
        <w:t xml:space="preserve"> </w:t>
      </w:r>
    </w:p>
    <w:p w:rsidR="00A64D90" w:rsidRDefault="00A64D90" w:rsidP="00A24DED">
      <w:pPr>
        <w:jc w:val="both"/>
        <w:rPr>
          <w:szCs w:val="22"/>
          <w:lang w:eastAsia="ko-KR"/>
        </w:rPr>
      </w:pPr>
      <w:r>
        <w:rPr>
          <w:rFonts w:hint="eastAsia"/>
          <w:szCs w:val="22"/>
          <w:lang w:eastAsia="ko-KR"/>
        </w:rPr>
        <w:t>If normal pictures can use one of more leading pictures as reference pictures, coding efficiency of normal pictures when CRA is used for random access, can be improved. However, for this to be possible, the following requirements must be met:</w:t>
      </w:r>
    </w:p>
    <w:p w:rsidR="00A64D90" w:rsidRDefault="00A64D90" w:rsidP="00A64D90">
      <w:pPr>
        <w:pStyle w:val="aa"/>
        <w:numPr>
          <w:ilvl w:val="0"/>
          <w:numId w:val="17"/>
        </w:numPr>
        <w:ind w:leftChars="0"/>
        <w:jc w:val="both"/>
        <w:rPr>
          <w:szCs w:val="22"/>
          <w:lang w:eastAsia="ko-KR"/>
        </w:rPr>
      </w:pPr>
      <w:r>
        <w:rPr>
          <w:rFonts w:hint="eastAsia"/>
          <w:szCs w:val="22"/>
          <w:lang w:eastAsia="ko-KR"/>
        </w:rPr>
        <w:t xml:space="preserve">The leading pictures that can be used as reference for normal pictures shall not be marked as </w:t>
      </w:r>
      <w:r>
        <w:rPr>
          <w:szCs w:val="22"/>
          <w:lang w:eastAsia="ko-KR"/>
        </w:rPr>
        <w:t>“</w:t>
      </w:r>
      <w:r>
        <w:rPr>
          <w:rFonts w:hint="eastAsia"/>
          <w:szCs w:val="22"/>
          <w:lang w:eastAsia="ko-KR"/>
        </w:rPr>
        <w:t>unused for reference</w:t>
      </w:r>
      <w:r>
        <w:rPr>
          <w:szCs w:val="22"/>
          <w:lang w:eastAsia="ko-KR"/>
        </w:rPr>
        <w:t>”</w:t>
      </w:r>
      <w:r>
        <w:rPr>
          <w:rFonts w:hint="eastAsia"/>
          <w:szCs w:val="22"/>
          <w:lang w:eastAsia="ko-KR"/>
        </w:rPr>
        <w:t xml:space="preserve"> when the first key picture after CRA picture is received.</w:t>
      </w:r>
    </w:p>
    <w:p w:rsidR="00A64D90" w:rsidRDefault="006E7C7E" w:rsidP="00A64D90">
      <w:pPr>
        <w:pStyle w:val="aa"/>
        <w:numPr>
          <w:ilvl w:val="0"/>
          <w:numId w:val="17"/>
        </w:numPr>
        <w:ind w:leftChars="0"/>
        <w:jc w:val="both"/>
        <w:rPr>
          <w:szCs w:val="22"/>
          <w:lang w:eastAsia="ko-KR"/>
        </w:rPr>
      </w:pPr>
      <w:r>
        <w:rPr>
          <w:rFonts w:hint="eastAsia"/>
          <w:szCs w:val="22"/>
          <w:lang w:eastAsia="ko-KR"/>
        </w:rPr>
        <w:lastRenderedPageBreak/>
        <w:t xml:space="preserve">The leading pictures that can be used as reference for </w:t>
      </w:r>
      <w:r>
        <w:rPr>
          <w:szCs w:val="22"/>
          <w:lang w:eastAsia="ko-KR"/>
        </w:rPr>
        <w:t>normal</w:t>
      </w:r>
      <w:r>
        <w:rPr>
          <w:rFonts w:hint="eastAsia"/>
          <w:szCs w:val="22"/>
          <w:lang w:eastAsia="ko-KR"/>
        </w:rPr>
        <w:t xml:space="preserve"> pictures shall not use other leading picture or other reference picture from previous GOP as their reference pictures.</w:t>
      </w:r>
    </w:p>
    <w:p w:rsidR="006E7C7E" w:rsidRPr="006E7C7E" w:rsidRDefault="005020C8" w:rsidP="006E7C7E">
      <w:pPr>
        <w:jc w:val="both"/>
        <w:rPr>
          <w:szCs w:val="22"/>
          <w:lang w:eastAsia="ko-KR"/>
        </w:rPr>
      </w:pPr>
      <w:ins w:id="4" w:author="HendryHendry/선임연구원/Convergence(연)ATS그룹(hendry.hendry" w:date="2011-11-16T17:16:00Z">
        <w:r>
          <w:rPr>
            <w:rFonts w:hint="eastAsia"/>
            <w:szCs w:val="22"/>
            <w:lang w:eastAsia="ko-KR"/>
          </w:rPr>
          <w:t xml:space="preserve">In this contribution, we refer the </w:t>
        </w:r>
      </w:ins>
      <w:del w:id="5" w:author="HendryHendry/선임연구원/Convergence(연)ATS그룹(hendry.hendry" w:date="2011-11-16T17:16:00Z">
        <w:r w:rsidR="00F93ABF" w:rsidDel="005020C8">
          <w:rPr>
            <w:rFonts w:hint="eastAsia"/>
            <w:szCs w:val="22"/>
            <w:lang w:eastAsia="ko-KR"/>
          </w:rPr>
          <w:delText>L</w:delText>
        </w:r>
      </w:del>
      <w:ins w:id="6" w:author="HendryHendry/선임연구원/Convergence(연)ATS그룹(hendry.hendry" w:date="2011-11-16T17:16:00Z">
        <w:r>
          <w:rPr>
            <w:rFonts w:hint="eastAsia"/>
            <w:szCs w:val="22"/>
            <w:lang w:eastAsia="ko-KR"/>
          </w:rPr>
          <w:t>l</w:t>
        </w:r>
      </w:ins>
      <w:r w:rsidR="00F93ABF">
        <w:rPr>
          <w:rFonts w:hint="eastAsia"/>
          <w:szCs w:val="22"/>
          <w:lang w:eastAsia="ko-KR"/>
        </w:rPr>
        <w:t xml:space="preserve">eading pictures that are not flushed when the first key picture after CRA is </w:t>
      </w:r>
      <w:r w:rsidR="00F93ABF">
        <w:rPr>
          <w:szCs w:val="22"/>
          <w:lang w:eastAsia="ko-KR"/>
        </w:rPr>
        <w:t>received</w:t>
      </w:r>
      <w:r w:rsidR="00F93ABF">
        <w:rPr>
          <w:rFonts w:hint="eastAsia"/>
          <w:szCs w:val="22"/>
          <w:lang w:eastAsia="ko-KR"/>
        </w:rPr>
        <w:t xml:space="preserve"> and can be use as reference picture for normal pictures after the CRA </w:t>
      </w:r>
      <w:ins w:id="7" w:author="HendryHendry/선임연구원/Convergence(연)ATS그룹(hendry.hendry" w:date="2011-11-16T17:16:00Z">
        <w:r>
          <w:rPr>
            <w:rFonts w:hint="eastAsia"/>
            <w:szCs w:val="22"/>
            <w:lang w:eastAsia="ko-KR"/>
          </w:rPr>
          <w:t xml:space="preserve">as </w:t>
        </w:r>
      </w:ins>
      <w:del w:id="8" w:author="HendryHendry/선임연구원/Convergence(연)ATS그룹(hendry.hendry" w:date="2011-11-16T17:16:00Z">
        <w:r w:rsidR="00F93ABF" w:rsidDel="005020C8">
          <w:rPr>
            <w:rFonts w:hint="eastAsia"/>
            <w:szCs w:val="22"/>
            <w:lang w:eastAsia="ko-KR"/>
          </w:rPr>
          <w:delText xml:space="preserve">is called </w:delText>
        </w:r>
      </w:del>
      <w:proofErr w:type="spellStart"/>
      <w:r w:rsidR="00F93ABF">
        <w:rPr>
          <w:rFonts w:hint="eastAsia"/>
          <w:szCs w:val="22"/>
          <w:lang w:eastAsia="ko-KR"/>
        </w:rPr>
        <w:t>Undiscardable</w:t>
      </w:r>
      <w:proofErr w:type="spellEnd"/>
      <w:r w:rsidR="00F93ABF">
        <w:rPr>
          <w:rFonts w:hint="eastAsia"/>
          <w:szCs w:val="22"/>
          <w:lang w:eastAsia="ko-KR"/>
        </w:rPr>
        <w:t xml:space="preserve"> Leading Pictures (ULPs). Figure 2 illustrates an example of ULP concept in which picture 30 is marked as an ULP. Normally, picture 30 can have 2 forward reference pictures, which are picture 28 and picture 26, and 1 backward reference picture, which is picture 32. </w:t>
      </w:r>
      <w:r w:rsidR="00F93ABF">
        <w:rPr>
          <w:szCs w:val="22"/>
          <w:lang w:eastAsia="ko-KR"/>
        </w:rPr>
        <w:t>H</w:t>
      </w:r>
      <w:r w:rsidR="00F93ABF">
        <w:rPr>
          <w:rFonts w:hint="eastAsia"/>
          <w:szCs w:val="22"/>
          <w:lang w:eastAsia="ko-KR"/>
        </w:rPr>
        <w:t xml:space="preserve">owever, since an ULP can only refer to other ULPs or a CRA picture, </w:t>
      </w:r>
      <w:r w:rsidR="002C1F7B">
        <w:rPr>
          <w:rFonts w:hint="eastAsia"/>
          <w:szCs w:val="22"/>
          <w:lang w:eastAsia="ko-KR"/>
        </w:rPr>
        <w:t>picture 30 shall be encoded without referencing to picture 28 and picture 26. However, by doing this, picture 30 can be safely use as reference picture for normal pictures that follow CRA pictures without breaking random access refresh property.</w:t>
      </w:r>
    </w:p>
    <w:p w:rsidR="002C1F7B" w:rsidRDefault="002C1F7B" w:rsidP="002C1F7B">
      <w:pPr>
        <w:jc w:val="center"/>
        <w:rPr>
          <w:szCs w:val="22"/>
          <w:lang w:eastAsia="ko-KR"/>
        </w:rPr>
      </w:pPr>
      <w:r w:rsidRPr="002C1F7B">
        <w:rPr>
          <w:noProof/>
          <w:szCs w:val="22"/>
          <w:lang w:eastAsia="ko-KR"/>
        </w:rPr>
        <w:drawing>
          <wp:inline distT="0" distB="0" distL="0" distR="0">
            <wp:extent cx="5553075" cy="3181350"/>
            <wp:effectExtent l="0" t="0" r="0" b="0"/>
            <wp:docPr id="7" name="개체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948264" cy="4320480"/>
                      <a:chOff x="1115616" y="908720"/>
                      <a:chExt cx="6948264" cy="4320480"/>
                    </a:xfrm>
                  </a:grpSpPr>
                  <a:grpSp>
                    <a:nvGrpSpPr>
                      <a:cNvPr id="112" name="그룹 111"/>
                      <a:cNvGrpSpPr/>
                    </a:nvGrpSpPr>
                    <a:grpSpPr>
                      <a:xfrm>
                        <a:off x="1115616" y="908720"/>
                        <a:ext cx="6948264" cy="4320480"/>
                        <a:chOff x="1115616" y="908720"/>
                        <a:chExt cx="6948264" cy="4320480"/>
                      </a:xfrm>
                    </a:grpSpPr>
                    <a:sp>
                      <a:nvSpPr>
                        <a:cNvPr id="232" name="직사각형 231"/>
                        <a:cNvSpPr/>
                      </a:nvSpPr>
                      <a:spPr>
                        <a:xfrm>
                          <a:off x="2915816" y="350100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3" name="직사각형 232"/>
                        <a:cNvSpPr/>
                      </a:nvSpPr>
                      <a:spPr>
                        <a:xfrm>
                          <a:off x="2123728" y="3068960"/>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4" name="직사각형 233"/>
                        <a:cNvSpPr/>
                      </a:nvSpPr>
                      <a:spPr>
                        <a:xfrm>
                          <a:off x="3635896" y="3068960"/>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5" name="직사각형 234"/>
                        <a:cNvSpPr/>
                      </a:nvSpPr>
                      <a:spPr>
                        <a:xfrm>
                          <a:off x="1763688" y="2636912"/>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6" name="직사각형 235"/>
                        <a:cNvSpPr/>
                      </a:nvSpPr>
                      <a:spPr>
                        <a:xfrm>
                          <a:off x="3275856" y="2636912"/>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7" name="직사각형 236"/>
                        <a:cNvSpPr/>
                      </a:nvSpPr>
                      <a:spPr>
                        <a:xfrm>
                          <a:off x="2555776" y="2636912"/>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8" name="직사각형 237"/>
                        <a:cNvSpPr/>
                      </a:nvSpPr>
                      <a:spPr>
                        <a:xfrm>
                          <a:off x="4067944" y="2636912"/>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9" name="직사각형 238"/>
                        <a:cNvSpPr/>
                      </a:nvSpPr>
                      <a:spPr>
                        <a:xfrm>
                          <a:off x="4572000" y="3789040"/>
                          <a:ext cx="144016" cy="576064"/>
                        </a:xfrm>
                        <a:prstGeom prst="rect">
                          <a:avLst/>
                        </a:prstGeom>
                        <a:solidFill>
                          <a:srgbClr val="FF0000"/>
                        </a:solidFill>
                        <a:ln>
                          <a:solidFill>
                            <a:srgbClr val="FF000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0" name="직사각형 239"/>
                        <a:cNvSpPr/>
                      </a:nvSpPr>
                      <a:spPr>
                        <a:xfrm>
                          <a:off x="6156176" y="3501008"/>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1" name="직사각형 240"/>
                        <a:cNvSpPr/>
                      </a:nvSpPr>
                      <a:spPr>
                        <a:xfrm>
                          <a:off x="5364088" y="3068960"/>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2" name="직사각형 241"/>
                        <a:cNvSpPr/>
                      </a:nvSpPr>
                      <a:spPr>
                        <a:xfrm>
                          <a:off x="6876256" y="3068960"/>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3" name="직사각형 242"/>
                        <a:cNvSpPr/>
                      </a:nvSpPr>
                      <a:spPr>
                        <a:xfrm>
                          <a:off x="5004048" y="2636912"/>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4" name="직사각형 243"/>
                        <a:cNvSpPr/>
                      </a:nvSpPr>
                      <a:spPr>
                        <a:xfrm>
                          <a:off x="6516216" y="2636912"/>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5" name="직사각형 244"/>
                        <a:cNvSpPr/>
                      </a:nvSpPr>
                      <a:spPr>
                        <a:xfrm>
                          <a:off x="5796136" y="2636912"/>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6" name="직사각형 245"/>
                        <a:cNvSpPr/>
                      </a:nvSpPr>
                      <a:spPr>
                        <a:xfrm>
                          <a:off x="7308304" y="2636912"/>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7" name="직사각형 246"/>
                        <a:cNvSpPr/>
                      </a:nvSpPr>
                      <a:spPr>
                        <a:xfrm>
                          <a:off x="7812360" y="3789040"/>
                          <a:ext cx="144016" cy="576064"/>
                        </a:xfrm>
                        <a:prstGeom prst="rect">
                          <a:avLst/>
                        </a:prstGeom>
                        <a:solidFill>
                          <a:schemeClr val="tx1">
                            <a:lumMod val="75000"/>
                            <a:lumOff val="25000"/>
                          </a:schemeClr>
                        </a:solidFill>
                        <a:ln>
                          <a:solidFill>
                            <a:schemeClr val="tx1">
                              <a:lumMod val="75000"/>
                              <a:lumOff val="25000"/>
                            </a:schemeClr>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3" name="TextBox 252"/>
                        <a:cNvSpPr txBox="1"/>
                      </a:nvSpPr>
                      <a:spPr>
                        <a:xfrm>
                          <a:off x="4499992" y="1772816"/>
                          <a:ext cx="216024" cy="215444"/>
                        </a:xfrm>
                        <a:prstGeom prst="rect">
                          <a:avLst/>
                        </a:prstGeom>
                        <a:noFill/>
                        <a:ln>
                          <a:solidFill>
                            <a:srgbClr val="FF0000"/>
                          </a:solidFill>
                        </a:ln>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solidFill>
                                  <a:srgbClr val="FF0000"/>
                                </a:solidFill>
                                <a:latin typeface="Times New Roman" pitchFamily="18" charset="0"/>
                                <a:cs typeface="Times New Roman" pitchFamily="18" charset="0"/>
                              </a:rPr>
                              <a:t>32</a:t>
                            </a:r>
                            <a:endParaRPr lang="ko-KR" altLang="en-US" sz="1400" b="1" dirty="0">
                              <a:solidFill>
                                <a:srgbClr val="FF0000"/>
                              </a:solidFill>
                              <a:latin typeface="Times New Roman" pitchFamily="18" charset="0"/>
                              <a:cs typeface="Times New Roman" pitchFamily="18" charset="0"/>
                            </a:endParaRPr>
                          </a:p>
                        </a:txBody>
                        <a:useSpRect/>
                      </a:txSp>
                    </a:sp>
                    <a:sp>
                      <a:nvSpPr>
                        <a:cNvPr id="254" name="TextBox 253"/>
                        <a:cNvSpPr txBox="1"/>
                      </a:nvSpPr>
                      <a:spPr>
                        <a:xfrm>
                          <a:off x="284380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28</a:t>
                            </a:r>
                            <a:endParaRPr lang="ko-KR" altLang="en-US" sz="1400" b="1" dirty="0">
                              <a:latin typeface="Times New Roman" pitchFamily="18" charset="0"/>
                              <a:cs typeface="Times New Roman" pitchFamily="18" charset="0"/>
                            </a:endParaRPr>
                          </a:p>
                        </a:txBody>
                        <a:useSpRect/>
                      </a:txSp>
                    </a:sp>
                    <a:sp>
                      <a:nvSpPr>
                        <a:cNvPr id="255" name="TextBox 254"/>
                        <a:cNvSpPr txBox="1"/>
                      </a:nvSpPr>
                      <a:spPr>
                        <a:xfrm>
                          <a:off x="212372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26</a:t>
                            </a:r>
                            <a:endParaRPr lang="ko-KR" altLang="en-US" sz="1400" b="1" dirty="0">
                              <a:latin typeface="Times New Roman" pitchFamily="18" charset="0"/>
                              <a:cs typeface="Times New Roman" pitchFamily="18" charset="0"/>
                            </a:endParaRPr>
                          </a:p>
                        </a:txBody>
                        <a:useSpRect/>
                      </a:txSp>
                    </a:sp>
                    <a:sp>
                      <a:nvSpPr>
                        <a:cNvPr id="256" name="TextBox 255"/>
                        <a:cNvSpPr txBox="1"/>
                      </a:nvSpPr>
                      <a:spPr>
                        <a:xfrm>
                          <a:off x="3635896"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30</a:t>
                            </a:r>
                            <a:endParaRPr lang="ko-KR" altLang="en-US" sz="1400" b="1" dirty="0">
                              <a:latin typeface="Times New Roman" pitchFamily="18" charset="0"/>
                              <a:cs typeface="Times New Roman" pitchFamily="18" charset="0"/>
                            </a:endParaRPr>
                          </a:p>
                        </a:txBody>
                        <a:useSpRect/>
                      </a:txSp>
                    </a:sp>
                    <a:sp>
                      <a:nvSpPr>
                        <a:cNvPr id="257" name="TextBox 256"/>
                        <a:cNvSpPr txBox="1"/>
                      </a:nvSpPr>
                      <a:spPr>
                        <a:xfrm>
                          <a:off x="176368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25</a:t>
                            </a:r>
                            <a:endParaRPr lang="ko-KR" altLang="en-US" sz="1400" b="1" dirty="0">
                              <a:latin typeface="Times New Roman" pitchFamily="18" charset="0"/>
                              <a:cs typeface="Times New Roman" pitchFamily="18" charset="0"/>
                            </a:endParaRPr>
                          </a:p>
                        </a:txBody>
                        <a:useSpRect/>
                      </a:txSp>
                    </a:sp>
                    <a:sp>
                      <a:nvSpPr>
                        <a:cNvPr id="258" name="TextBox 257"/>
                        <a:cNvSpPr txBox="1"/>
                      </a:nvSpPr>
                      <a:spPr>
                        <a:xfrm>
                          <a:off x="248376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27</a:t>
                            </a:r>
                            <a:endParaRPr lang="ko-KR" altLang="en-US" sz="1400" b="1" dirty="0">
                              <a:latin typeface="Times New Roman" pitchFamily="18" charset="0"/>
                              <a:cs typeface="Times New Roman" pitchFamily="18" charset="0"/>
                            </a:endParaRPr>
                          </a:p>
                        </a:txBody>
                        <a:useSpRect/>
                      </a:txSp>
                    </a:sp>
                    <a:sp>
                      <a:nvSpPr>
                        <a:cNvPr id="259" name="TextBox 258"/>
                        <a:cNvSpPr txBox="1"/>
                      </a:nvSpPr>
                      <a:spPr>
                        <a:xfrm>
                          <a:off x="320384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29</a:t>
                            </a:r>
                            <a:endParaRPr lang="ko-KR" altLang="en-US" sz="1400" b="1" dirty="0">
                              <a:latin typeface="Times New Roman" pitchFamily="18" charset="0"/>
                              <a:cs typeface="Times New Roman" pitchFamily="18" charset="0"/>
                            </a:endParaRPr>
                          </a:p>
                        </a:txBody>
                        <a:useSpRect/>
                      </a:txSp>
                    </a:sp>
                    <a:sp>
                      <a:nvSpPr>
                        <a:cNvPr id="260" name="TextBox 259"/>
                        <a:cNvSpPr txBox="1"/>
                      </a:nvSpPr>
                      <a:spPr>
                        <a:xfrm>
                          <a:off x="4067944"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31</a:t>
                            </a:r>
                            <a:endParaRPr lang="ko-KR" altLang="en-US" sz="1400" b="1" dirty="0">
                              <a:latin typeface="Times New Roman" pitchFamily="18" charset="0"/>
                              <a:cs typeface="Times New Roman" pitchFamily="18" charset="0"/>
                            </a:endParaRPr>
                          </a:p>
                        </a:txBody>
                        <a:useSpRect/>
                      </a:txSp>
                    </a:sp>
                    <a:sp>
                      <a:nvSpPr>
                        <a:cNvPr id="261" name="TextBox 260"/>
                        <a:cNvSpPr txBox="1"/>
                      </a:nvSpPr>
                      <a:spPr>
                        <a:xfrm>
                          <a:off x="7740352"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40</a:t>
                            </a:r>
                            <a:endParaRPr lang="ko-KR" altLang="en-US" sz="1400" b="1" dirty="0">
                              <a:latin typeface="Times New Roman" pitchFamily="18" charset="0"/>
                              <a:cs typeface="Times New Roman" pitchFamily="18" charset="0"/>
                            </a:endParaRPr>
                          </a:p>
                        </a:txBody>
                        <a:useSpRect/>
                      </a:txSp>
                    </a:sp>
                    <a:sp>
                      <a:nvSpPr>
                        <a:cNvPr id="262" name="TextBox 261"/>
                        <a:cNvSpPr txBox="1"/>
                      </a:nvSpPr>
                      <a:spPr>
                        <a:xfrm>
                          <a:off x="608416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36</a:t>
                            </a:r>
                            <a:endParaRPr lang="ko-KR" altLang="en-US" sz="1400" b="1" dirty="0">
                              <a:latin typeface="Times New Roman" pitchFamily="18" charset="0"/>
                              <a:cs typeface="Times New Roman" pitchFamily="18" charset="0"/>
                            </a:endParaRPr>
                          </a:p>
                        </a:txBody>
                        <a:useSpRect/>
                      </a:txSp>
                    </a:sp>
                    <a:sp>
                      <a:nvSpPr>
                        <a:cNvPr id="263" name="TextBox 262"/>
                        <a:cNvSpPr txBox="1"/>
                      </a:nvSpPr>
                      <a:spPr>
                        <a:xfrm>
                          <a:off x="536408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34</a:t>
                            </a:r>
                            <a:endParaRPr lang="ko-KR" altLang="en-US" sz="1400" b="1" dirty="0">
                              <a:latin typeface="Times New Roman" pitchFamily="18" charset="0"/>
                              <a:cs typeface="Times New Roman" pitchFamily="18" charset="0"/>
                            </a:endParaRPr>
                          </a:p>
                        </a:txBody>
                        <a:useSpRect/>
                      </a:txSp>
                    </a:sp>
                    <a:sp>
                      <a:nvSpPr>
                        <a:cNvPr id="264" name="TextBox 263"/>
                        <a:cNvSpPr txBox="1"/>
                      </a:nvSpPr>
                      <a:spPr>
                        <a:xfrm>
                          <a:off x="6876256"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38</a:t>
                            </a:r>
                            <a:endParaRPr lang="ko-KR" altLang="en-US" sz="1400" b="1" dirty="0">
                              <a:latin typeface="Times New Roman" pitchFamily="18" charset="0"/>
                              <a:cs typeface="Times New Roman" pitchFamily="18" charset="0"/>
                            </a:endParaRPr>
                          </a:p>
                        </a:txBody>
                        <a:useSpRect/>
                      </a:txSp>
                    </a:sp>
                    <a:sp>
                      <a:nvSpPr>
                        <a:cNvPr id="265" name="TextBox 264"/>
                        <a:cNvSpPr txBox="1"/>
                      </a:nvSpPr>
                      <a:spPr>
                        <a:xfrm>
                          <a:off x="4932040"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33</a:t>
                            </a:r>
                            <a:endParaRPr lang="ko-KR" altLang="en-US" sz="1400" b="1" dirty="0">
                              <a:latin typeface="Times New Roman" pitchFamily="18" charset="0"/>
                              <a:cs typeface="Times New Roman" pitchFamily="18" charset="0"/>
                            </a:endParaRPr>
                          </a:p>
                        </a:txBody>
                        <a:useSpRect/>
                      </a:txSp>
                    </a:sp>
                    <a:sp>
                      <a:nvSpPr>
                        <a:cNvPr id="266" name="TextBox 265"/>
                        <a:cNvSpPr txBox="1"/>
                      </a:nvSpPr>
                      <a:spPr>
                        <a:xfrm>
                          <a:off x="572412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35</a:t>
                            </a:r>
                            <a:endParaRPr lang="ko-KR" altLang="en-US" sz="1400" b="1" dirty="0">
                              <a:latin typeface="Times New Roman" pitchFamily="18" charset="0"/>
                              <a:cs typeface="Times New Roman" pitchFamily="18" charset="0"/>
                            </a:endParaRPr>
                          </a:p>
                        </a:txBody>
                        <a:useSpRect/>
                      </a:txSp>
                    </a:sp>
                    <a:sp>
                      <a:nvSpPr>
                        <a:cNvPr id="267" name="TextBox 266"/>
                        <a:cNvSpPr txBox="1"/>
                      </a:nvSpPr>
                      <a:spPr>
                        <a:xfrm>
                          <a:off x="6444208"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37</a:t>
                            </a:r>
                            <a:endParaRPr lang="ko-KR" altLang="en-US" sz="1400" b="1" dirty="0">
                              <a:latin typeface="Times New Roman" pitchFamily="18" charset="0"/>
                              <a:cs typeface="Times New Roman" pitchFamily="18" charset="0"/>
                            </a:endParaRPr>
                          </a:p>
                        </a:txBody>
                        <a:useSpRect/>
                      </a:txSp>
                    </a:sp>
                    <a:sp>
                      <a:nvSpPr>
                        <a:cNvPr id="268" name="TextBox 267"/>
                        <a:cNvSpPr txBox="1"/>
                      </a:nvSpPr>
                      <a:spPr>
                        <a:xfrm>
                          <a:off x="7308304" y="1772816"/>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39</a:t>
                            </a:r>
                            <a:endParaRPr lang="ko-KR" altLang="en-US" sz="1400" b="1" dirty="0">
                              <a:latin typeface="Times New Roman" pitchFamily="18" charset="0"/>
                              <a:cs typeface="Times New Roman" pitchFamily="18" charset="0"/>
                            </a:endParaRPr>
                          </a:p>
                        </a:txBody>
                        <a:useSpRect/>
                      </a:txSp>
                    </a:sp>
                    <a:sp>
                      <a:nvSpPr>
                        <a:cNvPr id="273" name="TextBox 272"/>
                        <a:cNvSpPr txBox="1"/>
                      </a:nvSpPr>
                      <a:spPr>
                        <a:xfrm>
                          <a:off x="1115616" y="1772816"/>
                          <a:ext cx="432048"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POC</a:t>
                            </a:r>
                            <a:endParaRPr lang="ko-KR" altLang="en-US" sz="1400" b="1" dirty="0">
                              <a:latin typeface="Times New Roman" pitchFamily="18" charset="0"/>
                              <a:cs typeface="Times New Roman" pitchFamily="18" charset="0"/>
                            </a:endParaRPr>
                          </a:p>
                        </a:txBody>
                        <a:useSpRect/>
                      </a:txSp>
                    </a:sp>
                    <a:sp>
                      <a:nvSpPr>
                        <a:cNvPr id="279" name="TextBox 278"/>
                        <a:cNvSpPr txBox="1"/>
                      </a:nvSpPr>
                      <a:spPr>
                        <a:xfrm>
                          <a:off x="176368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0" name="TextBox 279"/>
                        <a:cNvSpPr txBox="1"/>
                      </a:nvSpPr>
                      <a:spPr>
                        <a:xfrm>
                          <a:off x="212372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1" name="TextBox 280"/>
                        <a:cNvSpPr txBox="1"/>
                      </a:nvSpPr>
                      <a:spPr>
                        <a:xfrm>
                          <a:off x="248376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2" name="TextBox 281"/>
                        <a:cNvSpPr txBox="1"/>
                      </a:nvSpPr>
                      <a:spPr>
                        <a:xfrm>
                          <a:off x="284380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3" name="TextBox 282"/>
                        <a:cNvSpPr txBox="1"/>
                      </a:nvSpPr>
                      <a:spPr>
                        <a:xfrm>
                          <a:off x="320384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4" name="TextBox 283"/>
                        <a:cNvSpPr txBox="1"/>
                      </a:nvSpPr>
                      <a:spPr>
                        <a:xfrm>
                          <a:off x="3635896"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5" name="TextBox 284"/>
                        <a:cNvSpPr txBox="1"/>
                      </a:nvSpPr>
                      <a:spPr>
                        <a:xfrm>
                          <a:off x="4067944"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6" name="TextBox 285"/>
                        <a:cNvSpPr txBox="1"/>
                      </a:nvSpPr>
                      <a:spPr>
                        <a:xfrm>
                          <a:off x="4427984" y="2060848"/>
                          <a:ext cx="432048" cy="215444"/>
                        </a:xfrm>
                        <a:prstGeom prst="rect">
                          <a:avLst/>
                        </a:prstGeom>
                        <a:noFill/>
                        <a:ln>
                          <a:solidFill>
                            <a:srgbClr val="FF0000"/>
                          </a:solidFill>
                        </a:ln>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solidFill>
                                  <a:srgbClr val="FF0000"/>
                                </a:solidFill>
                                <a:latin typeface="Times New Roman" pitchFamily="18" charset="0"/>
                                <a:cs typeface="Times New Roman" pitchFamily="18" charset="0"/>
                              </a:rPr>
                              <a:t>CRA</a:t>
                            </a:r>
                            <a:endParaRPr lang="ko-KR" altLang="en-US" sz="1400" b="1" dirty="0">
                              <a:solidFill>
                                <a:srgbClr val="FF0000"/>
                              </a:solidFill>
                              <a:latin typeface="Times New Roman" pitchFamily="18" charset="0"/>
                              <a:cs typeface="Times New Roman" pitchFamily="18" charset="0"/>
                            </a:endParaRPr>
                          </a:p>
                        </a:txBody>
                        <a:useSpRect/>
                      </a:txSp>
                    </a:sp>
                    <a:sp>
                      <a:nvSpPr>
                        <a:cNvPr id="287" name="TextBox 286"/>
                        <a:cNvSpPr txBox="1"/>
                      </a:nvSpPr>
                      <a:spPr>
                        <a:xfrm>
                          <a:off x="4932040"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8" name="TextBox 287"/>
                        <a:cNvSpPr txBox="1"/>
                      </a:nvSpPr>
                      <a:spPr>
                        <a:xfrm>
                          <a:off x="536408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89" name="TextBox 288"/>
                        <a:cNvSpPr txBox="1"/>
                      </a:nvSpPr>
                      <a:spPr>
                        <a:xfrm>
                          <a:off x="572412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0" name="TextBox 289"/>
                        <a:cNvSpPr txBox="1"/>
                      </a:nvSpPr>
                      <a:spPr>
                        <a:xfrm>
                          <a:off x="608416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1" name="TextBox 290"/>
                        <a:cNvSpPr txBox="1"/>
                      </a:nvSpPr>
                      <a:spPr>
                        <a:xfrm>
                          <a:off x="6444208"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2" name="TextBox 291"/>
                        <a:cNvSpPr txBox="1"/>
                      </a:nvSpPr>
                      <a:spPr>
                        <a:xfrm>
                          <a:off x="6876256"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3" name="TextBox 292"/>
                        <a:cNvSpPr txBox="1"/>
                      </a:nvSpPr>
                      <a:spPr>
                        <a:xfrm>
                          <a:off x="7308304"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294" name="TextBox 293"/>
                        <a:cNvSpPr txBox="1"/>
                      </a:nvSpPr>
                      <a:spPr>
                        <a:xfrm>
                          <a:off x="7740352" y="2060848"/>
                          <a:ext cx="216024" cy="215444"/>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b="1" dirty="0" smtClean="0">
                                <a:latin typeface="Times New Roman" pitchFamily="18" charset="0"/>
                                <a:cs typeface="Times New Roman" pitchFamily="18" charset="0"/>
                              </a:rPr>
                              <a:t>B</a:t>
                            </a:r>
                            <a:endParaRPr lang="ko-KR" altLang="en-US" sz="1400" b="1" dirty="0">
                              <a:latin typeface="Times New Roman" pitchFamily="18" charset="0"/>
                              <a:cs typeface="Times New Roman" pitchFamily="18" charset="0"/>
                            </a:endParaRPr>
                          </a:p>
                        </a:txBody>
                        <a:useSpRect/>
                      </a:txSp>
                    </a:sp>
                    <a:sp>
                      <a:nvSpPr>
                        <a:cNvPr id="365" name="모서리가 둥근 직사각형 364"/>
                        <a:cNvSpPr/>
                      </a:nvSpPr>
                      <a:spPr>
                        <a:xfrm>
                          <a:off x="1619672" y="2348880"/>
                          <a:ext cx="2808312" cy="2232248"/>
                        </a:xfrm>
                        <a:prstGeom prst="roundRect">
                          <a:avLst/>
                        </a:prstGeom>
                        <a:solidFill>
                          <a:schemeClr val="tx2">
                            <a:alpha val="30000"/>
                          </a:schemeClr>
                        </a:solidFill>
                        <a:ln>
                          <a:solidFill>
                            <a:schemeClr val="tx2"/>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8" name="모서리가 둥근 직사각형 367"/>
                        <a:cNvSpPr/>
                      </a:nvSpPr>
                      <a:spPr>
                        <a:xfrm>
                          <a:off x="4860032" y="2348880"/>
                          <a:ext cx="3203848" cy="2232248"/>
                        </a:xfrm>
                        <a:prstGeom prst="roundRect">
                          <a:avLst/>
                        </a:prstGeom>
                        <a:solidFill>
                          <a:srgbClr val="7030A0">
                            <a:alpha val="30000"/>
                          </a:srgbClr>
                        </a:solidFill>
                        <a:ln>
                          <a:solidFill>
                            <a:srgbClr val="7030A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6" name="위로 구부러진 화살표 75"/>
                        <a:cNvSpPr/>
                      </a:nvSpPr>
                      <a:spPr>
                        <a:xfrm flipH="1" flipV="1">
                          <a:off x="3635896" y="1412776"/>
                          <a:ext cx="2016224" cy="936104"/>
                        </a:xfrm>
                        <a:prstGeom prst="curvedUpArrow">
                          <a:avLst/>
                        </a:prstGeom>
                        <a:solidFill>
                          <a:srgbClr val="7030A0">
                            <a:alpha val="30000"/>
                          </a:srgbClr>
                        </a:solidFill>
                        <a:ln w="0">
                          <a:solidFill>
                            <a:srgbClr val="7030A0"/>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grpSp>
                      <a:nvGrpSpPr>
                        <a:cNvPr id="55" name="그룹 76"/>
                        <a:cNvGrpSpPr/>
                      </a:nvGrpSpPr>
                      <a:grpSpPr>
                        <a:xfrm>
                          <a:off x="4211960" y="908720"/>
                          <a:ext cx="1008112" cy="864096"/>
                          <a:chOff x="2627784" y="4149080"/>
                          <a:chExt cx="1296144" cy="1296144"/>
                        </a:xfrm>
                      </a:grpSpPr>
                      <a:cxnSp>
                        <a:nvCxnSpPr>
                          <a:cNvPr id="78" name="직선 연결선 77"/>
                          <a:cNvCxnSpPr/>
                        </a:nvCxnSpPr>
                        <a:spPr>
                          <a:xfrm>
                            <a:off x="2771800" y="4149080"/>
                            <a:ext cx="936104" cy="1296144"/>
                          </a:xfrm>
                          <a:prstGeom prst="line">
                            <a:avLst/>
                          </a:prstGeom>
                          <a:ln w="88900">
                            <a:solidFill>
                              <a:srgbClr val="FF0000"/>
                            </a:solidFill>
                            <a:prstDash val="sysDot"/>
                          </a:ln>
                        </a:spPr>
                        <a:style>
                          <a:lnRef idx="1">
                            <a:schemeClr val="accent1"/>
                          </a:lnRef>
                          <a:fillRef idx="0">
                            <a:schemeClr val="accent1"/>
                          </a:fillRef>
                          <a:effectRef idx="0">
                            <a:schemeClr val="accent1"/>
                          </a:effectRef>
                          <a:fontRef idx="minor">
                            <a:schemeClr val="tx1"/>
                          </a:fontRef>
                        </a:style>
                      </a:cxnSp>
                      <a:cxnSp>
                        <a:nvCxnSpPr>
                          <a:cNvPr id="79" name="직선 연결선 78"/>
                          <a:cNvCxnSpPr/>
                        </a:nvCxnSpPr>
                        <a:spPr>
                          <a:xfrm flipH="1">
                            <a:off x="2627784" y="4149080"/>
                            <a:ext cx="1296144" cy="1296144"/>
                          </a:xfrm>
                          <a:prstGeom prst="line">
                            <a:avLst/>
                          </a:prstGeom>
                          <a:ln w="88900">
                            <a:solidFill>
                              <a:srgbClr val="FF0000"/>
                            </a:solidFill>
                            <a:prstDash val="sysDot"/>
                          </a:ln>
                        </a:spPr>
                        <a:style>
                          <a:lnRef idx="1">
                            <a:schemeClr val="accent1"/>
                          </a:lnRef>
                          <a:fillRef idx="0">
                            <a:schemeClr val="accent1"/>
                          </a:fillRef>
                          <a:effectRef idx="0">
                            <a:schemeClr val="accent1"/>
                          </a:effectRef>
                          <a:fontRef idx="minor">
                            <a:schemeClr val="tx1"/>
                          </a:fontRef>
                        </a:style>
                      </a:cxnSp>
                    </a:grpSp>
                    <a:sp>
                      <a:nvSpPr>
                        <a:cNvPr id="81" name="TextBox 80"/>
                        <a:cNvSpPr txBox="1"/>
                      </a:nvSpPr>
                      <a:spPr>
                        <a:xfrm>
                          <a:off x="2339752" y="2348880"/>
                          <a:ext cx="1584176" cy="246221"/>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b="1" dirty="0" smtClean="0">
                                <a:solidFill>
                                  <a:srgbClr val="FF0000"/>
                                </a:solidFill>
                                <a:latin typeface="Times New Roman" pitchFamily="18" charset="0"/>
                                <a:cs typeface="Times New Roman" pitchFamily="18" charset="0"/>
                              </a:rPr>
                              <a:t>Leading pictures</a:t>
                            </a:r>
                            <a:endParaRPr lang="ko-KR" altLang="en-US" sz="1600" b="1" dirty="0">
                              <a:solidFill>
                                <a:srgbClr val="FF0000"/>
                              </a:solidFill>
                              <a:latin typeface="Times New Roman" pitchFamily="18" charset="0"/>
                              <a:cs typeface="Times New Roman" pitchFamily="18" charset="0"/>
                            </a:endParaRPr>
                          </a:p>
                        </a:txBody>
                        <a:useSpRect/>
                      </a:txSp>
                    </a:sp>
                    <a:sp>
                      <a:nvSpPr>
                        <a:cNvPr id="85" name="TextBox 84"/>
                        <a:cNvSpPr txBox="1"/>
                      </a:nvSpPr>
                      <a:spPr>
                        <a:xfrm>
                          <a:off x="5436096" y="2348880"/>
                          <a:ext cx="1584176" cy="246221"/>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b="1" dirty="0" smtClean="0">
                                <a:solidFill>
                                  <a:srgbClr val="FF0000"/>
                                </a:solidFill>
                                <a:latin typeface="Times New Roman" pitchFamily="18" charset="0"/>
                                <a:cs typeface="Times New Roman" pitchFamily="18" charset="0"/>
                              </a:rPr>
                              <a:t>Normal pictures</a:t>
                            </a:r>
                            <a:endParaRPr lang="ko-KR" altLang="en-US" sz="1600" b="1" dirty="0">
                              <a:solidFill>
                                <a:srgbClr val="FF0000"/>
                              </a:solidFill>
                              <a:latin typeface="Times New Roman" pitchFamily="18" charset="0"/>
                              <a:cs typeface="Times New Roman" pitchFamily="18" charset="0"/>
                            </a:endParaRPr>
                          </a:p>
                        </a:txBody>
                        <a:useSpRect/>
                      </a:txSp>
                    </a:sp>
                    <a:cxnSp>
                      <a:nvCxnSpPr>
                        <a:cNvPr id="86" name="직선 화살표 연결선 85"/>
                        <a:cNvCxnSpPr/>
                      </a:nvCxnSpPr>
                      <a:spPr>
                        <a:xfrm flipH="1">
                          <a:off x="3779912" y="2924944"/>
                          <a:ext cx="1224136" cy="432048"/>
                        </a:xfrm>
                        <a:prstGeom prst="straightConnector1">
                          <a:avLst/>
                        </a:prstGeom>
                        <a:ln w="19050">
                          <a:solidFill>
                            <a:srgbClr val="00B050"/>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87" name="직선 화살표 연결선 86"/>
                        <a:cNvCxnSpPr/>
                      </a:nvCxnSpPr>
                      <a:spPr>
                        <a:xfrm flipH="1">
                          <a:off x="4716016" y="2924944"/>
                          <a:ext cx="288032" cy="1368152"/>
                        </a:xfrm>
                        <a:prstGeom prst="straightConnector1">
                          <a:avLst/>
                        </a:prstGeom>
                        <a:ln w="19050">
                          <a:solidFill>
                            <a:schemeClr val="tx1"/>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88" name="직선 화살표 연결선 87"/>
                        <a:cNvCxnSpPr/>
                      </a:nvCxnSpPr>
                      <a:spPr>
                        <a:xfrm flipH="1">
                          <a:off x="3779912" y="3356992"/>
                          <a:ext cx="1584176" cy="0"/>
                        </a:xfrm>
                        <a:prstGeom prst="straightConnector1">
                          <a:avLst/>
                        </a:prstGeom>
                        <a:ln w="19050">
                          <a:solidFill>
                            <a:srgbClr val="00B050"/>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89" name="직선 화살표 연결선 88"/>
                        <a:cNvCxnSpPr/>
                      </a:nvCxnSpPr>
                      <a:spPr>
                        <a:xfrm flipH="1" flipV="1">
                          <a:off x="3779912" y="3356992"/>
                          <a:ext cx="2376264" cy="432048"/>
                        </a:xfrm>
                        <a:prstGeom prst="straightConnector1">
                          <a:avLst/>
                        </a:prstGeom>
                        <a:ln w="19050">
                          <a:solidFill>
                            <a:srgbClr val="00B050"/>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90" name="직선 화살표 연결선 89"/>
                        <a:cNvCxnSpPr/>
                      </a:nvCxnSpPr>
                      <a:spPr>
                        <a:xfrm flipH="1">
                          <a:off x="4716016" y="3789040"/>
                          <a:ext cx="1440160" cy="504056"/>
                        </a:xfrm>
                        <a:prstGeom prst="straightConnector1">
                          <a:avLst/>
                        </a:prstGeom>
                        <a:ln w="19050">
                          <a:solidFill>
                            <a:schemeClr val="tx1"/>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91" name="직선 화살표 연결선 90"/>
                        <a:cNvCxnSpPr/>
                      </a:nvCxnSpPr>
                      <a:spPr>
                        <a:xfrm>
                          <a:off x="3779912" y="3356992"/>
                          <a:ext cx="792088" cy="936104"/>
                        </a:xfrm>
                        <a:prstGeom prst="straightConnector1">
                          <a:avLst/>
                        </a:prstGeom>
                        <a:ln w="19050">
                          <a:solidFill>
                            <a:schemeClr val="tx1"/>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92" name="직선 화살표 연결선 91"/>
                        <a:cNvCxnSpPr/>
                      </a:nvCxnSpPr>
                      <a:spPr>
                        <a:xfrm flipH="1">
                          <a:off x="3059832" y="3356992"/>
                          <a:ext cx="576064" cy="432048"/>
                        </a:xfrm>
                        <a:prstGeom prst="straightConnector1">
                          <a:avLst/>
                        </a:prstGeom>
                        <a:ln w="19050">
                          <a:solidFill>
                            <a:schemeClr val="tx1"/>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93" name="직선 화살표 연결선 92"/>
                        <a:cNvCxnSpPr/>
                      </a:nvCxnSpPr>
                      <a:spPr>
                        <a:xfrm flipH="1">
                          <a:off x="2267744" y="3356992"/>
                          <a:ext cx="1368152" cy="0"/>
                        </a:xfrm>
                        <a:prstGeom prst="straightConnector1">
                          <a:avLst/>
                        </a:prstGeom>
                        <a:ln w="19050">
                          <a:solidFill>
                            <a:schemeClr val="tx1"/>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94" name="직선 연결선 93"/>
                        <a:cNvCxnSpPr/>
                      </a:nvCxnSpPr>
                      <a:spPr>
                        <a:xfrm>
                          <a:off x="2411760" y="3212976"/>
                          <a:ext cx="360040" cy="288032"/>
                        </a:xfrm>
                        <a:prstGeom prst="line">
                          <a:avLst/>
                        </a:prstGeom>
                        <a:ln w="19050">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95" name="직선 연결선 94"/>
                        <a:cNvCxnSpPr/>
                      </a:nvCxnSpPr>
                      <a:spPr>
                        <a:xfrm flipH="1">
                          <a:off x="2483768" y="3212976"/>
                          <a:ext cx="288032" cy="288032"/>
                        </a:xfrm>
                        <a:prstGeom prst="line">
                          <a:avLst/>
                        </a:prstGeom>
                        <a:ln w="19050">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96" name="직선 화살표 연결선 95"/>
                        <a:cNvCxnSpPr/>
                      </a:nvCxnSpPr>
                      <a:spPr>
                        <a:xfrm flipH="1">
                          <a:off x="4716016" y="3356992"/>
                          <a:ext cx="648072" cy="936104"/>
                        </a:xfrm>
                        <a:prstGeom prst="straightConnector1">
                          <a:avLst/>
                        </a:prstGeom>
                        <a:ln w="19050">
                          <a:solidFill>
                            <a:schemeClr val="tx1"/>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97" name="직선 화살표 연결선 96"/>
                        <a:cNvCxnSpPr/>
                      </a:nvCxnSpPr>
                      <a:spPr>
                        <a:xfrm flipH="1" flipV="1">
                          <a:off x="3851920" y="3356992"/>
                          <a:ext cx="3960440" cy="936104"/>
                        </a:xfrm>
                        <a:prstGeom prst="straightConnector1">
                          <a:avLst/>
                        </a:prstGeom>
                        <a:ln w="19050">
                          <a:solidFill>
                            <a:srgbClr val="00B050"/>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98" name="직선 화살표 연결선 97"/>
                        <a:cNvCxnSpPr/>
                      </a:nvCxnSpPr>
                      <a:spPr>
                        <a:xfrm flipH="1">
                          <a:off x="4788024" y="4293096"/>
                          <a:ext cx="3024336" cy="0"/>
                        </a:xfrm>
                        <a:prstGeom prst="straightConnector1">
                          <a:avLst/>
                        </a:prstGeom>
                        <a:ln w="19050">
                          <a:solidFill>
                            <a:schemeClr val="tx1"/>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102" name="직선 연결선 101"/>
                        <a:cNvCxnSpPr/>
                      </a:nvCxnSpPr>
                      <a:spPr>
                        <a:xfrm>
                          <a:off x="3131840" y="3429000"/>
                          <a:ext cx="360040" cy="288032"/>
                        </a:xfrm>
                        <a:prstGeom prst="line">
                          <a:avLst/>
                        </a:prstGeom>
                        <a:ln w="19050">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103" name="직선 연결선 102"/>
                        <a:cNvCxnSpPr/>
                      </a:nvCxnSpPr>
                      <a:spPr>
                        <a:xfrm flipH="1">
                          <a:off x="3203848" y="3429000"/>
                          <a:ext cx="288032" cy="288032"/>
                        </a:xfrm>
                        <a:prstGeom prst="line">
                          <a:avLst/>
                        </a:prstGeom>
                        <a:ln w="19050">
                          <a:solidFill>
                            <a:srgbClr val="FF0000"/>
                          </a:solidFill>
                        </a:ln>
                      </a:spPr>
                      <a:style>
                        <a:lnRef idx="1">
                          <a:schemeClr val="accent1"/>
                        </a:lnRef>
                        <a:fillRef idx="0">
                          <a:schemeClr val="accent1"/>
                        </a:fillRef>
                        <a:effectRef idx="0">
                          <a:schemeClr val="accent1"/>
                        </a:effectRef>
                        <a:fontRef idx="minor">
                          <a:schemeClr val="tx1"/>
                        </a:fontRef>
                      </a:style>
                    </a:cxnSp>
                    <a:cxnSp>
                      <a:nvCxnSpPr>
                        <a:cNvPr id="104" name="직선 화살표 연결선 103"/>
                        <a:cNvCxnSpPr/>
                      </a:nvCxnSpPr>
                      <a:spPr>
                        <a:xfrm>
                          <a:off x="1331640" y="4900518"/>
                          <a:ext cx="432048" cy="0"/>
                        </a:xfrm>
                        <a:prstGeom prst="straightConnector1">
                          <a:avLst/>
                        </a:prstGeom>
                        <a:ln w="19050">
                          <a:solidFill>
                            <a:schemeClr val="tx1"/>
                          </a:solidFill>
                          <a:prstDash val="dash"/>
                          <a:tailEnd type="triangle"/>
                        </a:ln>
                      </a:spPr>
                      <a:style>
                        <a:lnRef idx="1">
                          <a:schemeClr val="accent1"/>
                        </a:lnRef>
                        <a:fillRef idx="0">
                          <a:schemeClr val="accent1"/>
                        </a:fillRef>
                        <a:effectRef idx="0">
                          <a:schemeClr val="accent1"/>
                        </a:effectRef>
                        <a:fontRef idx="minor">
                          <a:schemeClr val="tx1"/>
                        </a:fontRef>
                      </a:style>
                    </a:cxnSp>
                    <a:cxnSp>
                      <a:nvCxnSpPr>
                        <a:cNvPr id="107" name="직선 화살표 연결선 106"/>
                        <a:cNvCxnSpPr/>
                      </a:nvCxnSpPr>
                      <a:spPr>
                        <a:xfrm>
                          <a:off x="1331640" y="5157192"/>
                          <a:ext cx="432048" cy="0"/>
                        </a:xfrm>
                        <a:prstGeom prst="straightConnector1">
                          <a:avLst/>
                        </a:prstGeom>
                        <a:ln w="19050">
                          <a:solidFill>
                            <a:srgbClr val="00B050"/>
                          </a:solidFill>
                          <a:prstDash val="dash"/>
                          <a:tailEnd type="triangle"/>
                        </a:ln>
                      </a:spPr>
                      <a:style>
                        <a:lnRef idx="1">
                          <a:schemeClr val="accent1"/>
                        </a:lnRef>
                        <a:fillRef idx="0">
                          <a:schemeClr val="accent1"/>
                        </a:fillRef>
                        <a:effectRef idx="0">
                          <a:schemeClr val="accent1"/>
                        </a:effectRef>
                        <a:fontRef idx="minor">
                          <a:schemeClr val="tx1"/>
                        </a:fontRef>
                      </a:style>
                    </a:cxnSp>
                    <a:sp>
                      <a:nvSpPr>
                        <a:cNvPr id="110" name="TextBox 109"/>
                        <a:cNvSpPr txBox="1"/>
                      </a:nvSpPr>
                      <a:spPr>
                        <a:xfrm>
                          <a:off x="1835696" y="4787860"/>
                          <a:ext cx="2520280" cy="184666"/>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200" dirty="0" smtClean="0">
                                <a:latin typeface="Times New Roman" pitchFamily="18" charset="0"/>
                                <a:cs typeface="Times New Roman" pitchFamily="18" charset="0"/>
                              </a:rPr>
                              <a:t>Possible r</a:t>
                            </a:r>
                            <a:r>
                              <a:rPr lang="en-US" altLang="ko-KR" sz="1200" dirty="0" smtClean="0">
                                <a:latin typeface="Times New Roman" pitchFamily="18" charset="0"/>
                                <a:cs typeface="Times New Roman" pitchFamily="18" charset="0"/>
                              </a:rPr>
                              <a:t>eference </a:t>
                            </a:r>
                            <a:endParaRPr lang="ko-KR" altLang="en-US" sz="1200" dirty="0">
                              <a:latin typeface="Times New Roman" pitchFamily="18" charset="0"/>
                              <a:cs typeface="Times New Roman" pitchFamily="18" charset="0"/>
                            </a:endParaRPr>
                          </a:p>
                        </a:txBody>
                        <a:useSpRect/>
                      </a:txSp>
                    </a:sp>
                    <a:sp>
                      <a:nvSpPr>
                        <a:cNvPr id="111" name="TextBox 110"/>
                        <a:cNvSpPr txBox="1"/>
                      </a:nvSpPr>
                      <a:spPr>
                        <a:xfrm>
                          <a:off x="1835696" y="5044534"/>
                          <a:ext cx="2376264" cy="184666"/>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200" dirty="0" smtClean="0">
                                <a:latin typeface="Times New Roman" pitchFamily="18" charset="0"/>
                                <a:cs typeface="Times New Roman" pitchFamily="18" charset="0"/>
                              </a:rPr>
                              <a:t>Additional r</a:t>
                            </a:r>
                            <a:r>
                              <a:rPr lang="en-US" altLang="ko-KR" sz="1200" dirty="0" smtClean="0">
                                <a:latin typeface="Times New Roman" pitchFamily="18" charset="0"/>
                                <a:cs typeface="Times New Roman" pitchFamily="18" charset="0"/>
                              </a:rPr>
                              <a:t>eference because of ULP</a:t>
                            </a:r>
                            <a:endParaRPr lang="ko-KR" altLang="en-US" sz="1200" dirty="0">
                              <a:latin typeface="Times New Roman" pitchFamily="18" charset="0"/>
                              <a:cs typeface="Times New Roman" pitchFamily="18" charset="0"/>
                            </a:endParaRPr>
                          </a:p>
                        </a:txBody>
                        <a:useSpRect/>
                      </a:txSp>
                    </a:sp>
                  </a:grpSp>
                </lc:lockedCanvas>
              </a:graphicData>
            </a:graphic>
          </wp:inline>
        </w:drawing>
      </w:r>
    </w:p>
    <w:p w:rsidR="002C1F7B" w:rsidRPr="002C1F7B" w:rsidRDefault="002C1F7B" w:rsidP="002C1F7B">
      <w:pPr>
        <w:jc w:val="center"/>
        <w:rPr>
          <w:szCs w:val="22"/>
          <w:lang w:eastAsia="ko-KR"/>
        </w:rPr>
      </w:pPr>
      <w:r w:rsidRPr="002B1A46">
        <w:rPr>
          <w:rFonts w:hint="eastAsia"/>
          <w:szCs w:val="22"/>
          <w:lang w:eastAsia="ko-KR"/>
        </w:rPr>
        <w:t xml:space="preserve">Figure </w:t>
      </w:r>
      <w:r>
        <w:rPr>
          <w:rFonts w:hint="eastAsia"/>
          <w:szCs w:val="22"/>
          <w:lang w:eastAsia="ko-KR"/>
        </w:rPr>
        <w:t>2</w:t>
      </w:r>
      <w:r w:rsidRPr="002B1A46">
        <w:rPr>
          <w:rFonts w:hint="eastAsia"/>
          <w:szCs w:val="22"/>
          <w:lang w:eastAsia="ko-KR"/>
        </w:rPr>
        <w:t xml:space="preserve"> </w:t>
      </w:r>
      <w:r w:rsidRPr="002B1A46">
        <w:rPr>
          <w:szCs w:val="22"/>
          <w:lang w:eastAsia="ko-KR"/>
        </w:rPr>
        <w:t>–</w:t>
      </w:r>
      <w:r w:rsidRPr="002B1A46">
        <w:rPr>
          <w:rFonts w:hint="eastAsia"/>
          <w:szCs w:val="22"/>
          <w:lang w:eastAsia="ko-KR"/>
        </w:rPr>
        <w:t xml:space="preserve"> </w:t>
      </w:r>
      <w:r>
        <w:rPr>
          <w:rFonts w:hint="eastAsia"/>
          <w:szCs w:val="22"/>
          <w:lang w:eastAsia="ko-KR"/>
        </w:rPr>
        <w:t>Example when picture 30 is marked as ULP</w:t>
      </w:r>
    </w:p>
    <w:p w:rsidR="002C1F7B" w:rsidRPr="002C1F7B" w:rsidRDefault="002C1F7B" w:rsidP="00A24DED">
      <w:pPr>
        <w:jc w:val="both"/>
        <w:rPr>
          <w:szCs w:val="22"/>
          <w:lang w:eastAsia="ko-KR"/>
        </w:rPr>
      </w:pPr>
    </w:p>
    <w:p w:rsidR="006F1CC5" w:rsidRPr="00AE341B" w:rsidRDefault="006F1CC5" w:rsidP="006F1CC5">
      <w:pPr>
        <w:pStyle w:val="1"/>
      </w:pPr>
      <w:r>
        <w:rPr>
          <w:rFonts w:hint="eastAsia"/>
          <w:lang w:eastAsia="ko-KR"/>
        </w:rPr>
        <w:t>Use Cases</w:t>
      </w:r>
    </w:p>
    <w:p w:rsidR="006F1CC5" w:rsidRDefault="006F1CC5" w:rsidP="006F1CC5">
      <w:pPr>
        <w:jc w:val="both"/>
        <w:rPr>
          <w:szCs w:val="22"/>
          <w:lang w:eastAsia="ko-KR"/>
        </w:rPr>
      </w:pPr>
      <w:r>
        <w:rPr>
          <w:rFonts w:hint="eastAsia"/>
          <w:szCs w:val="22"/>
          <w:lang w:eastAsia="ko-KR"/>
        </w:rPr>
        <w:t>Under normal condition, severing references for inter prediction can have a serious coding efficiency loss on ULP. However, there are some situations where forward prediction is not required. In this section, we give two scenarios where the use of ULP shall give coding efficiency gain.</w:t>
      </w:r>
    </w:p>
    <w:p w:rsidR="006F1CC5" w:rsidRPr="00AE341B" w:rsidRDefault="006F1CC5" w:rsidP="006F1CC5">
      <w:pPr>
        <w:pStyle w:val="2"/>
      </w:pPr>
      <w:r>
        <w:rPr>
          <w:rFonts w:hint="eastAsia"/>
          <w:lang w:eastAsia="ko-KR"/>
        </w:rPr>
        <w:t xml:space="preserve">Scene Change </w:t>
      </w:r>
      <w:r w:rsidR="00B00C07">
        <w:rPr>
          <w:rFonts w:hint="eastAsia"/>
          <w:lang w:eastAsia="ko-KR"/>
        </w:rPr>
        <w:t>within Leading Pictures</w:t>
      </w:r>
    </w:p>
    <w:p w:rsidR="002410BB" w:rsidRDefault="002410BB" w:rsidP="006F1CC5">
      <w:pPr>
        <w:jc w:val="both"/>
        <w:rPr>
          <w:ins w:id="9" w:author="HendryHendry/선임연구원/Convergence(연)ATS그룹(hendry.hendry" w:date="2011-11-16T17:20:00Z"/>
          <w:szCs w:val="22"/>
          <w:lang w:eastAsia="ko-KR"/>
        </w:rPr>
      </w:pPr>
      <w:del w:id="10" w:author="HendryHendry/선임연구원/Convergence(연)ATS그룹(hendry.hendry" w:date="2011-11-16T17:18:00Z">
        <w:r w:rsidDel="005020C8">
          <w:rPr>
            <w:rFonts w:hint="eastAsia"/>
            <w:szCs w:val="22"/>
            <w:lang w:eastAsia="ko-KR"/>
          </w:rPr>
          <w:delText xml:space="preserve">When </w:delText>
        </w:r>
      </w:del>
      <w:ins w:id="11" w:author="HendryHendry/선임연구원/Convergence(연)ATS그룹(hendry.hendry" w:date="2011-11-16T17:18:00Z">
        <w:r w:rsidR="005020C8">
          <w:rPr>
            <w:rFonts w:hint="eastAsia"/>
            <w:szCs w:val="22"/>
            <w:lang w:eastAsia="ko-KR"/>
          </w:rPr>
          <w:t xml:space="preserve">If </w:t>
        </w:r>
      </w:ins>
      <w:del w:id="12" w:author="HendryHendry/선임연구원/Convergence(연)ATS그룹(hendry.hendry" w:date="2011-11-16T17:18:00Z">
        <w:r w:rsidDel="005020C8">
          <w:rPr>
            <w:rFonts w:hint="eastAsia"/>
            <w:szCs w:val="22"/>
            <w:lang w:eastAsia="ko-KR"/>
          </w:rPr>
          <w:delText xml:space="preserve">there is </w:delText>
        </w:r>
      </w:del>
      <w:r>
        <w:rPr>
          <w:rFonts w:hint="eastAsia"/>
          <w:szCs w:val="22"/>
          <w:lang w:eastAsia="ko-KR"/>
        </w:rPr>
        <w:t>scene change</w:t>
      </w:r>
      <w:ins w:id="13" w:author="HendryHendry/선임연구원/Convergence(연)ATS그룹(hendry.hendry" w:date="2011-11-16T17:18:00Z">
        <w:r w:rsidR="005020C8">
          <w:rPr>
            <w:rFonts w:hint="eastAsia"/>
            <w:szCs w:val="22"/>
            <w:lang w:eastAsia="ko-KR"/>
          </w:rPr>
          <w:t xml:space="preserve"> occurs within one GOP before a CRA picture is encoded</w:t>
        </w:r>
      </w:ins>
      <w:r>
        <w:rPr>
          <w:rFonts w:hint="eastAsia"/>
          <w:szCs w:val="22"/>
          <w:lang w:eastAsia="ko-KR"/>
        </w:rPr>
        <w:t xml:space="preserve">, reference pictures that precede the picture where the scene change occurs are rarely be selected as reference pictures during inter prediction for pictures </w:t>
      </w:r>
      <w:r>
        <w:rPr>
          <w:szCs w:val="22"/>
          <w:lang w:eastAsia="ko-KR"/>
        </w:rPr>
        <w:t>that</w:t>
      </w:r>
      <w:r>
        <w:rPr>
          <w:rFonts w:hint="eastAsia"/>
          <w:szCs w:val="22"/>
          <w:lang w:eastAsia="ko-KR"/>
        </w:rPr>
        <w:t xml:space="preserve"> follow the scene change. Thus, when scene change occurs within leading pictures, leading pictures that follow the picture where the scene change first occurs can be chosen as ULP without having coding efficiency loss.</w:t>
      </w:r>
    </w:p>
    <w:p w:rsidR="005020C8" w:rsidRDefault="005020C8" w:rsidP="006F1CC5">
      <w:pPr>
        <w:jc w:val="both"/>
        <w:rPr>
          <w:szCs w:val="22"/>
          <w:lang w:eastAsia="ko-KR"/>
        </w:rPr>
      </w:pPr>
      <w:ins w:id="14" w:author="HendryHendry/선임연구원/Convergence(연)ATS그룹(hendry.hendry" w:date="2011-11-16T17:20:00Z">
        <w:r>
          <w:rPr>
            <w:rFonts w:hint="eastAsia"/>
            <w:szCs w:val="22"/>
            <w:lang w:eastAsia="ko-KR"/>
          </w:rPr>
          <w:t xml:space="preserve">Figure 3 illustrate the scenario when scene change occurs within one GOP before CRA picture. </w:t>
        </w:r>
      </w:ins>
      <w:ins w:id="15" w:author="HendryHendry/선임연구원/Convergence(연)ATS그룹(hendry.hendry" w:date="2011-11-16T17:21:00Z">
        <w:r>
          <w:rPr>
            <w:rFonts w:hint="eastAsia"/>
            <w:szCs w:val="22"/>
            <w:lang w:eastAsia="ko-KR"/>
          </w:rPr>
          <w:t>In Figure 3</w:t>
        </w:r>
      </w:ins>
      <w:ins w:id="16" w:author="HendryHendry/선임연구원/Convergence(연)ATS그룹(hendry.hendry" w:date="2011-11-16T17:22:00Z">
        <w:r>
          <w:rPr>
            <w:rFonts w:hint="eastAsia"/>
            <w:szCs w:val="22"/>
            <w:lang w:eastAsia="ko-KR"/>
          </w:rPr>
          <w:t xml:space="preserve"> (a)</w:t>
        </w:r>
      </w:ins>
      <w:ins w:id="17" w:author="HendryHendry/선임연구원/Convergence(연)ATS그룹(hendry.hendry" w:date="2011-11-16T17:21:00Z">
        <w:r>
          <w:rPr>
            <w:rFonts w:hint="eastAsia"/>
            <w:szCs w:val="22"/>
            <w:lang w:eastAsia="ko-KR"/>
          </w:rPr>
          <w:t>, it is assumed that scene change occurs at the 3</w:t>
        </w:r>
        <w:r w:rsidR="00811FD9" w:rsidRPr="00811FD9">
          <w:rPr>
            <w:szCs w:val="22"/>
            <w:vertAlign w:val="superscript"/>
            <w:lang w:eastAsia="ko-KR"/>
            <w:rPrChange w:id="18" w:author="HendryHendry/선임연구원/Convergence(연)ATS그룹(hendry.hendry" w:date="2011-11-16T17:21:00Z">
              <w:rPr>
                <w:szCs w:val="22"/>
                <w:lang w:eastAsia="ko-KR"/>
              </w:rPr>
            </w:rPrChange>
          </w:rPr>
          <w:t>rd</w:t>
        </w:r>
        <w:r>
          <w:rPr>
            <w:rFonts w:hint="eastAsia"/>
            <w:szCs w:val="22"/>
            <w:lang w:eastAsia="ko-KR"/>
          </w:rPr>
          <w:t xml:space="preserve"> picture before CRA so that the next picture after that which is used as reference picture are </w:t>
        </w:r>
      </w:ins>
      <w:ins w:id="19" w:author="HendryHendry/선임연구원/Convergence(연)ATS그룹(hendry.hendry" w:date="2011-11-16T17:24:00Z">
        <w:r>
          <w:rPr>
            <w:rFonts w:hint="eastAsia"/>
            <w:szCs w:val="22"/>
            <w:lang w:eastAsia="ko-KR"/>
          </w:rPr>
          <w:t>suggested</w:t>
        </w:r>
      </w:ins>
      <w:ins w:id="20" w:author="HendryHendry/선임연구원/Convergence(연)ATS그룹(hendry.hendry" w:date="2011-11-16T17:21:00Z">
        <w:r>
          <w:rPr>
            <w:rFonts w:hint="eastAsia"/>
            <w:szCs w:val="22"/>
            <w:lang w:eastAsia="ko-KR"/>
          </w:rPr>
          <w:t xml:space="preserve"> to be set as a ULP.</w:t>
        </w:r>
      </w:ins>
      <w:ins w:id="21" w:author="HendryHendry/선임연구원/Convergence(연)ATS그룹(hendry.hendry" w:date="2011-11-16T17:22:00Z">
        <w:r>
          <w:rPr>
            <w:rFonts w:hint="eastAsia"/>
            <w:szCs w:val="22"/>
            <w:lang w:eastAsia="ko-KR"/>
          </w:rPr>
          <w:t xml:space="preserve"> In Figure 3 (a), it is assumed </w:t>
        </w:r>
      </w:ins>
      <w:ins w:id="22" w:author="HendryHendry/선임연구원/Convergence(연)ATS그룹(hendry.hendry" w:date="2011-11-16T17:23:00Z">
        <w:r>
          <w:rPr>
            <w:rFonts w:hint="eastAsia"/>
            <w:szCs w:val="22"/>
            <w:lang w:eastAsia="ko-KR"/>
          </w:rPr>
          <w:t>t</w:t>
        </w:r>
      </w:ins>
      <w:ins w:id="23" w:author="HendryHendry/선임연구원/Convergence(연)ATS그룹(hendry.hendry" w:date="2011-11-16T17:22:00Z">
        <w:r>
          <w:rPr>
            <w:rFonts w:hint="eastAsia"/>
            <w:szCs w:val="22"/>
            <w:lang w:eastAsia="ko-KR"/>
          </w:rPr>
          <w:t xml:space="preserve">hat </w:t>
        </w:r>
      </w:ins>
      <w:ins w:id="24" w:author="HendryHendry/선임연구원/Convergence(연)ATS그룹(hendry.hendry" w:date="2011-11-16T17:23:00Z">
        <w:r>
          <w:rPr>
            <w:rFonts w:hint="eastAsia"/>
            <w:szCs w:val="22"/>
            <w:lang w:eastAsia="ko-KR"/>
          </w:rPr>
          <w:t>scene change may occur at either the 4</w:t>
        </w:r>
        <w:r w:rsidR="00811FD9" w:rsidRPr="00811FD9">
          <w:rPr>
            <w:szCs w:val="22"/>
            <w:vertAlign w:val="superscript"/>
            <w:lang w:eastAsia="ko-KR"/>
            <w:rPrChange w:id="25" w:author="HendryHendry/선임연구원/Convergence(연)ATS그룹(hendry.hendry" w:date="2011-11-16T17:23:00Z">
              <w:rPr>
                <w:szCs w:val="22"/>
                <w:lang w:eastAsia="ko-KR"/>
              </w:rPr>
            </w:rPrChange>
          </w:rPr>
          <w:t>th</w:t>
        </w:r>
        <w:r>
          <w:rPr>
            <w:rFonts w:hint="eastAsia"/>
            <w:szCs w:val="22"/>
            <w:lang w:eastAsia="ko-KR"/>
          </w:rPr>
          <w:t xml:space="preserve"> or 5</w:t>
        </w:r>
        <w:r w:rsidR="00811FD9" w:rsidRPr="00811FD9">
          <w:rPr>
            <w:szCs w:val="22"/>
            <w:vertAlign w:val="superscript"/>
            <w:lang w:eastAsia="ko-KR"/>
            <w:rPrChange w:id="26" w:author="HendryHendry/선임연구원/Convergence(연)ATS그룹(hendry.hendry" w:date="2011-11-16T17:23:00Z">
              <w:rPr>
                <w:szCs w:val="22"/>
                <w:lang w:eastAsia="ko-KR"/>
              </w:rPr>
            </w:rPrChange>
          </w:rPr>
          <w:t>th</w:t>
        </w:r>
        <w:r>
          <w:rPr>
            <w:rFonts w:hint="eastAsia"/>
            <w:szCs w:val="22"/>
            <w:lang w:eastAsia="ko-KR"/>
          </w:rPr>
          <w:t xml:space="preserve"> picture before CRA so that the 4</w:t>
        </w:r>
        <w:r w:rsidR="00811FD9" w:rsidRPr="00811FD9">
          <w:rPr>
            <w:szCs w:val="22"/>
            <w:vertAlign w:val="superscript"/>
            <w:lang w:eastAsia="ko-KR"/>
            <w:rPrChange w:id="27" w:author="HendryHendry/선임연구원/Convergence(연)ATS그룹(hendry.hendry" w:date="2011-11-16T17:23:00Z">
              <w:rPr>
                <w:szCs w:val="22"/>
                <w:lang w:eastAsia="ko-KR"/>
              </w:rPr>
            </w:rPrChange>
          </w:rPr>
          <w:t>th</w:t>
        </w:r>
        <w:r>
          <w:rPr>
            <w:rFonts w:hint="eastAsia"/>
            <w:szCs w:val="22"/>
            <w:lang w:eastAsia="ko-KR"/>
          </w:rPr>
          <w:t xml:space="preserve"> picture and the 2</w:t>
        </w:r>
        <w:r w:rsidR="00811FD9" w:rsidRPr="00811FD9">
          <w:rPr>
            <w:szCs w:val="22"/>
            <w:vertAlign w:val="superscript"/>
            <w:lang w:eastAsia="ko-KR"/>
            <w:rPrChange w:id="28" w:author="HendryHendry/선임연구원/Convergence(연)ATS그룹(hendry.hendry" w:date="2011-11-16T17:23:00Z">
              <w:rPr>
                <w:szCs w:val="22"/>
                <w:lang w:eastAsia="ko-KR"/>
              </w:rPr>
            </w:rPrChange>
          </w:rPr>
          <w:t>nd</w:t>
        </w:r>
        <w:r>
          <w:rPr>
            <w:rFonts w:hint="eastAsia"/>
            <w:szCs w:val="22"/>
            <w:lang w:eastAsia="ko-KR"/>
          </w:rPr>
          <w:t xml:space="preserve"> picture before CRA are suggested to be set as ULPs.</w:t>
        </w:r>
      </w:ins>
    </w:p>
    <w:p w:rsidR="002410BB" w:rsidRDefault="002410BB" w:rsidP="006F1CC5">
      <w:pPr>
        <w:jc w:val="both"/>
        <w:rPr>
          <w:szCs w:val="22"/>
          <w:lang w:eastAsia="ko-KR"/>
        </w:rPr>
      </w:pPr>
    </w:p>
    <w:p w:rsidR="002410BB" w:rsidRDefault="002410BB" w:rsidP="006F1CC5">
      <w:pPr>
        <w:jc w:val="both"/>
        <w:rPr>
          <w:szCs w:val="22"/>
          <w:lang w:eastAsia="ko-KR"/>
        </w:rPr>
      </w:pPr>
    </w:p>
    <w:p w:rsidR="00876461" w:rsidRDefault="00876461" w:rsidP="00876461">
      <w:pPr>
        <w:jc w:val="center"/>
        <w:rPr>
          <w:szCs w:val="22"/>
          <w:lang w:eastAsia="ko-KR"/>
        </w:rPr>
      </w:pPr>
      <w:r w:rsidRPr="00876461">
        <w:rPr>
          <w:noProof/>
          <w:szCs w:val="22"/>
          <w:lang w:eastAsia="ko-KR"/>
        </w:rPr>
        <w:drawing>
          <wp:inline distT="0" distB="0" distL="0" distR="0">
            <wp:extent cx="5505450" cy="3438525"/>
            <wp:effectExtent l="19050" t="0" r="0" b="0"/>
            <wp:docPr id="11" name="개체 1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56984" cy="5510500"/>
                      <a:chOff x="251520" y="798820"/>
                      <a:chExt cx="8856984" cy="5510500"/>
                    </a:xfrm>
                  </a:grpSpPr>
                  <a:grpSp>
                    <a:nvGrpSpPr>
                      <a:cNvPr id="93" name="그룹 92"/>
                      <a:cNvGrpSpPr/>
                    </a:nvGrpSpPr>
                    <a:grpSpPr>
                      <a:xfrm>
                        <a:off x="251520" y="798820"/>
                        <a:ext cx="8856984" cy="5510500"/>
                        <a:chOff x="251520" y="798820"/>
                        <a:chExt cx="8856984" cy="5510500"/>
                      </a:xfrm>
                    </a:grpSpPr>
                    <a:sp>
                      <a:nvSpPr>
                        <a:cNvPr id="160" name="순서도: 데이터 159"/>
                        <a:cNvSpPr/>
                      </a:nvSpPr>
                      <a:spPr>
                        <a:xfrm>
                          <a:off x="251520"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1" name="순서도: 데이터 160"/>
                        <a:cNvSpPr/>
                      </a:nvSpPr>
                      <a:spPr>
                        <a:xfrm>
                          <a:off x="3955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2" name="순서도: 데이터 161"/>
                        <a:cNvSpPr/>
                      </a:nvSpPr>
                      <a:spPr>
                        <a:xfrm>
                          <a:off x="5479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3" name="순서도: 데이터 162"/>
                        <a:cNvSpPr/>
                      </a:nvSpPr>
                      <a:spPr>
                        <a:xfrm>
                          <a:off x="7003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4" name="순서도: 데이터 163"/>
                        <a:cNvSpPr/>
                      </a:nvSpPr>
                      <a:spPr>
                        <a:xfrm>
                          <a:off x="82758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5" name="순서도: 데이터 164"/>
                        <a:cNvSpPr/>
                      </a:nvSpPr>
                      <a:spPr>
                        <a:xfrm>
                          <a:off x="971600"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6" name="순서도: 데이터 165"/>
                        <a:cNvSpPr/>
                      </a:nvSpPr>
                      <a:spPr>
                        <a:xfrm>
                          <a:off x="1124000"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7" name="순서도: 데이터 166"/>
                        <a:cNvSpPr/>
                      </a:nvSpPr>
                      <a:spPr>
                        <a:xfrm>
                          <a:off x="1259632" y="1340768"/>
                          <a:ext cx="504056" cy="720080"/>
                        </a:xfrm>
                        <a:prstGeom prst="flowChartInputOutput">
                          <a:avLst/>
                        </a:prstGeom>
                        <a:solidFill>
                          <a:srgbClr val="FFC00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순서도: 데이터 4"/>
                        <a:cNvSpPr/>
                      </a:nvSpPr>
                      <a:spPr>
                        <a:xfrm>
                          <a:off x="145888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순서도: 데이터 8"/>
                        <a:cNvSpPr/>
                      </a:nvSpPr>
                      <a:spPr>
                        <a:xfrm>
                          <a:off x="160290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순서도: 데이터 9"/>
                        <a:cNvSpPr/>
                      </a:nvSpPr>
                      <a:spPr>
                        <a:xfrm>
                          <a:off x="175530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순서도: 데이터 10"/>
                        <a:cNvSpPr/>
                      </a:nvSpPr>
                      <a:spPr>
                        <a:xfrm>
                          <a:off x="190770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순서도: 데이터 11"/>
                        <a:cNvSpPr/>
                      </a:nvSpPr>
                      <a:spPr>
                        <a:xfrm>
                          <a:off x="203495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순서도: 데이터 12"/>
                        <a:cNvSpPr/>
                      </a:nvSpPr>
                      <a:spPr>
                        <a:xfrm>
                          <a:off x="217896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순서도: 데이터 13"/>
                        <a:cNvSpPr/>
                      </a:nvSpPr>
                      <a:spPr>
                        <a:xfrm>
                          <a:off x="233136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순서도: 데이터 14"/>
                        <a:cNvSpPr/>
                      </a:nvSpPr>
                      <a:spPr>
                        <a:xfrm>
                          <a:off x="2483768"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순서도: 데이터 23"/>
                        <a:cNvSpPr/>
                      </a:nvSpPr>
                      <a:spPr>
                        <a:xfrm>
                          <a:off x="266625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순서도: 데이터 24"/>
                        <a:cNvSpPr/>
                      </a:nvSpPr>
                      <a:spPr>
                        <a:xfrm>
                          <a:off x="28102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순서도: 데이터 25"/>
                        <a:cNvSpPr/>
                      </a:nvSpPr>
                      <a:spPr>
                        <a:xfrm>
                          <a:off x="29626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순서도: 데이터 26"/>
                        <a:cNvSpPr/>
                      </a:nvSpPr>
                      <a:spPr>
                        <a:xfrm>
                          <a:off x="31150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순서도: 데이터 27"/>
                        <a:cNvSpPr/>
                      </a:nvSpPr>
                      <a:spPr>
                        <a:xfrm>
                          <a:off x="3242320"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순서도: 데이터 28"/>
                        <a:cNvSpPr/>
                      </a:nvSpPr>
                      <a:spPr>
                        <a:xfrm>
                          <a:off x="33863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순서도: 데이터 29"/>
                        <a:cNvSpPr/>
                      </a:nvSpPr>
                      <a:spPr>
                        <a:xfrm>
                          <a:off x="35387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순서도: 데이터 30"/>
                        <a:cNvSpPr/>
                      </a:nvSpPr>
                      <a:spPr>
                        <a:xfrm>
                          <a:off x="3691136"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순서도: 데이터 31"/>
                        <a:cNvSpPr/>
                      </a:nvSpPr>
                      <a:spPr>
                        <a:xfrm>
                          <a:off x="389039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순서도: 데이터 32"/>
                        <a:cNvSpPr/>
                      </a:nvSpPr>
                      <a:spPr>
                        <a:xfrm>
                          <a:off x="40344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순서도: 데이터 33"/>
                        <a:cNvSpPr/>
                      </a:nvSpPr>
                      <a:spPr>
                        <a:xfrm>
                          <a:off x="41868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순서도: 데이터 34"/>
                        <a:cNvSpPr/>
                      </a:nvSpPr>
                      <a:spPr>
                        <a:xfrm>
                          <a:off x="43392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순서도: 데이터 35"/>
                        <a:cNvSpPr/>
                      </a:nvSpPr>
                      <a:spPr>
                        <a:xfrm>
                          <a:off x="446645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순서도: 데이터 36"/>
                        <a:cNvSpPr/>
                      </a:nvSpPr>
                      <a:spPr>
                        <a:xfrm>
                          <a:off x="46104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순서도: 데이터 37"/>
                        <a:cNvSpPr/>
                      </a:nvSpPr>
                      <a:spPr>
                        <a:xfrm>
                          <a:off x="47628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순서도: 데이터 38"/>
                        <a:cNvSpPr/>
                      </a:nvSpPr>
                      <a:spPr>
                        <a:xfrm>
                          <a:off x="4915272"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순서도: 데이터 39"/>
                        <a:cNvSpPr/>
                      </a:nvSpPr>
                      <a:spPr>
                        <a:xfrm>
                          <a:off x="511452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순서도: 데이터 40"/>
                        <a:cNvSpPr/>
                      </a:nvSpPr>
                      <a:spPr>
                        <a:xfrm>
                          <a:off x="525854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순서도: 데이터 41"/>
                        <a:cNvSpPr/>
                      </a:nvSpPr>
                      <a:spPr>
                        <a:xfrm>
                          <a:off x="541094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순서도: 데이터 42"/>
                        <a:cNvSpPr/>
                      </a:nvSpPr>
                      <a:spPr>
                        <a:xfrm>
                          <a:off x="556334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순서도: 데이터 43"/>
                        <a:cNvSpPr/>
                      </a:nvSpPr>
                      <a:spPr>
                        <a:xfrm>
                          <a:off x="569059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순서도: 데이터 44"/>
                        <a:cNvSpPr/>
                      </a:nvSpPr>
                      <a:spPr>
                        <a:xfrm>
                          <a:off x="58346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순서도: 데이터 45"/>
                        <a:cNvSpPr/>
                      </a:nvSpPr>
                      <a:spPr>
                        <a:xfrm>
                          <a:off x="59870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순서도: 데이터 46"/>
                        <a:cNvSpPr/>
                      </a:nvSpPr>
                      <a:spPr>
                        <a:xfrm>
                          <a:off x="6139408" y="1340768"/>
                          <a:ext cx="504056" cy="720080"/>
                        </a:xfrm>
                        <a:prstGeom prst="flowChartInputOutput">
                          <a:avLst/>
                        </a:prstGeom>
                        <a:solidFill>
                          <a:srgbClr val="FFC00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순서도: 데이터 47"/>
                        <a:cNvSpPr/>
                      </a:nvSpPr>
                      <a:spPr>
                        <a:xfrm>
                          <a:off x="635543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순서도: 데이터 48"/>
                        <a:cNvSpPr/>
                      </a:nvSpPr>
                      <a:spPr>
                        <a:xfrm>
                          <a:off x="64994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순서도: 데이터 49"/>
                        <a:cNvSpPr/>
                      </a:nvSpPr>
                      <a:spPr>
                        <a:xfrm>
                          <a:off x="66518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1" name="순서도: 데이터 50"/>
                        <a:cNvSpPr/>
                      </a:nvSpPr>
                      <a:spPr>
                        <a:xfrm>
                          <a:off x="68042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2" name="순서도: 데이터 51"/>
                        <a:cNvSpPr/>
                      </a:nvSpPr>
                      <a:spPr>
                        <a:xfrm>
                          <a:off x="693149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3" name="순서도: 데이터 52"/>
                        <a:cNvSpPr/>
                      </a:nvSpPr>
                      <a:spPr>
                        <a:xfrm>
                          <a:off x="707551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순서도: 데이터 53"/>
                        <a:cNvSpPr/>
                      </a:nvSpPr>
                      <a:spPr>
                        <a:xfrm>
                          <a:off x="722791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순서도: 데이터 54"/>
                        <a:cNvSpPr/>
                      </a:nvSpPr>
                      <a:spPr>
                        <a:xfrm>
                          <a:off x="7380312"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순서도: 데이터 55"/>
                        <a:cNvSpPr/>
                      </a:nvSpPr>
                      <a:spPr>
                        <a:xfrm>
                          <a:off x="757956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순서도: 데이터 56"/>
                        <a:cNvSpPr/>
                      </a:nvSpPr>
                      <a:spPr>
                        <a:xfrm>
                          <a:off x="772358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순서도: 데이터 57"/>
                        <a:cNvSpPr/>
                      </a:nvSpPr>
                      <a:spPr>
                        <a:xfrm>
                          <a:off x="787598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순서도: 데이터 58"/>
                        <a:cNvSpPr/>
                      </a:nvSpPr>
                      <a:spPr>
                        <a:xfrm>
                          <a:off x="802838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순서도: 데이터 59"/>
                        <a:cNvSpPr/>
                      </a:nvSpPr>
                      <a:spPr>
                        <a:xfrm>
                          <a:off x="815563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1" name="순서도: 데이터 60"/>
                        <a:cNvSpPr/>
                      </a:nvSpPr>
                      <a:spPr>
                        <a:xfrm>
                          <a:off x="82996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순서도: 데이터 61"/>
                        <a:cNvSpPr/>
                      </a:nvSpPr>
                      <a:spPr>
                        <a:xfrm>
                          <a:off x="84520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순서도: 데이터 62"/>
                        <a:cNvSpPr/>
                      </a:nvSpPr>
                      <a:spPr>
                        <a:xfrm>
                          <a:off x="8604448"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직선 화살표 연결선 64"/>
                        <a:cNvCxnSpPr/>
                      </a:nvCxnSpPr>
                      <a:spPr>
                        <a:xfrm>
                          <a:off x="5131296" y="2276872"/>
                          <a:ext cx="1080120" cy="0"/>
                        </a:xfrm>
                        <a:prstGeom prst="straightConnector1">
                          <a:avLst/>
                        </a:prstGeom>
                        <a:ln w="25400">
                          <a:solidFill>
                            <a:schemeClr val="tx2"/>
                          </a:solidFill>
                          <a:headEnd type="triangle"/>
                          <a:tailEnd type="triangle"/>
                        </a:ln>
                      </a:spPr>
                      <a:style>
                        <a:lnRef idx="1">
                          <a:schemeClr val="accent1"/>
                        </a:lnRef>
                        <a:fillRef idx="0">
                          <a:schemeClr val="accent1"/>
                        </a:fillRef>
                        <a:effectRef idx="0">
                          <a:schemeClr val="accent1"/>
                        </a:effectRef>
                        <a:fontRef idx="minor">
                          <a:schemeClr val="tx1"/>
                        </a:fontRef>
                      </a:style>
                    </a:cxnSp>
                    <a:cxnSp>
                      <a:nvCxnSpPr>
                        <a:cNvPr id="69" name="직선 화살표 연결선 68"/>
                        <a:cNvCxnSpPr/>
                      </a:nvCxnSpPr>
                      <a:spPr>
                        <a:xfrm>
                          <a:off x="5851376" y="1052736"/>
                          <a:ext cx="0" cy="288032"/>
                        </a:xfrm>
                        <a:prstGeom prst="straightConnector1">
                          <a:avLst/>
                        </a:prstGeom>
                        <a:ln w="381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71" name="TextBox 70"/>
                        <a:cNvSpPr txBox="1"/>
                      </a:nvSpPr>
                      <a:spPr>
                        <a:xfrm>
                          <a:off x="5131296" y="2276872"/>
                          <a:ext cx="1224136" cy="253916"/>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050" b="1" dirty="0" smtClean="0">
                                <a:latin typeface="Times New Roman" pitchFamily="18" charset="0"/>
                                <a:cs typeface="Times New Roman" pitchFamily="18" charset="0"/>
                              </a:rPr>
                              <a:t>Leading pictures</a:t>
                            </a:r>
                            <a:endParaRPr lang="ko-KR" altLang="en-US" sz="1050" b="1" dirty="0">
                              <a:latin typeface="Times New Roman" pitchFamily="18" charset="0"/>
                              <a:cs typeface="Times New Roman" pitchFamily="18" charset="0"/>
                            </a:endParaRPr>
                          </a:p>
                        </a:txBody>
                        <a:useSpRect/>
                      </a:txSp>
                    </a:sp>
                    <a:sp>
                      <a:nvSpPr>
                        <a:cNvPr id="72" name="TextBox 71"/>
                        <a:cNvSpPr txBox="1"/>
                      </a:nvSpPr>
                      <a:spPr>
                        <a:xfrm>
                          <a:off x="5491336" y="798820"/>
                          <a:ext cx="1008112" cy="253916"/>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050" b="1" dirty="0" smtClean="0">
                                <a:latin typeface="Times New Roman" pitchFamily="18" charset="0"/>
                                <a:cs typeface="Times New Roman" pitchFamily="18" charset="0"/>
                              </a:rPr>
                              <a:t>Scene change</a:t>
                            </a:r>
                            <a:endParaRPr lang="ko-KR" altLang="en-US" sz="1050" b="1" dirty="0">
                              <a:latin typeface="Times New Roman" pitchFamily="18" charset="0"/>
                              <a:cs typeface="Times New Roman" pitchFamily="18" charset="0"/>
                            </a:endParaRPr>
                          </a:p>
                        </a:txBody>
                        <a:useSpRect/>
                      </a:txSp>
                    </a:sp>
                    <a:sp>
                      <a:nvSpPr>
                        <a:cNvPr id="73" name="순서도: 데이터 72"/>
                        <a:cNvSpPr/>
                      </a:nvSpPr>
                      <a:spPr>
                        <a:xfrm>
                          <a:off x="1763688" y="4870321"/>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순서도: 데이터 73"/>
                        <a:cNvSpPr/>
                      </a:nvSpPr>
                      <a:spPr>
                        <a:xfrm>
                          <a:off x="7020272" y="4870321"/>
                          <a:ext cx="504056" cy="720080"/>
                        </a:xfrm>
                        <a:prstGeom prst="flowChartInputOutput">
                          <a:avLst/>
                        </a:prstGeom>
                        <a:solidFill>
                          <a:srgbClr val="FFC00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순서도: 데이터 74"/>
                        <a:cNvSpPr/>
                      </a:nvSpPr>
                      <a:spPr>
                        <a:xfrm>
                          <a:off x="5724128" y="407823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r>
                              <a:rPr lang="en-US" altLang="ko-KR" sz="1000" b="1" dirty="0" smtClean="0">
                                <a:solidFill>
                                  <a:schemeClr val="tx1"/>
                                </a:solidFill>
                                <a:latin typeface="Times New Roman" pitchFamily="18" charset="0"/>
                                <a:cs typeface="Times New Roman" pitchFamily="18" charset="0"/>
                              </a:rPr>
                              <a:t>ULP</a:t>
                            </a:r>
                            <a:endParaRPr lang="ko-KR" altLang="en-US" sz="1000" b="1"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6" name="순서도: 데이터 75"/>
                        <a:cNvSpPr/>
                      </a:nvSpPr>
                      <a:spPr>
                        <a:xfrm>
                          <a:off x="4427984" y="443827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7" name="순서도: 데이터 76"/>
                        <a:cNvSpPr/>
                      </a:nvSpPr>
                      <a:spPr>
                        <a:xfrm>
                          <a:off x="3131840" y="407823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8" name="순서도: 데이터 77"/>
                        <a:cNvSpPr/>
                      </a:nvSpPr>
                      <a:spPr>
                        <a:xfrm>
                          <a:off x="3779912" y="371819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9" name="순서도: 데이터 78"/>
                        <a:cNvSpPr/>
                      </a:nvSpPr>
                      <a:spPr>
                        <a:xfrm>
                          <a:off x="2483768" y="371819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0" name="순서도: 데이터 79"/>
                        <a:cNvSpPr/>
                      </a:nvSpPr>
                      <a:spPr>
                        <a:xfrm>
                          <a:off x="6444208" y="371819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1" name="순서도: 데이터 80"/>
                        <a:cNvSpPr/>
                      </a:nvSpPr>
                      <a:spPr>
                        <a:xfrm>
                          <a:off x="5148064" y="371819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3" name="직선 화살표 연결선 82"/>
                        <a:cNvCxnSpPr>
                          <a:stCxn id="74" idx="2"/>
                        </a:cNvCxnSpPr>
                      </a:nvCxnSpPr>
                      <a:spPr>
                        <a:xfrm flipH="1" flipV="1">
                          <a:off x="6156176" y="4510281"/>
                          <a:ext cx="914502" cy="720080"/>
                        </a:xfrm>
                        <a:prstGeom prst="straightConnector1">
                          <a:avLst/>
                        </a:prstGeom>
                        <a:ln w="12700">
                          <a:solidFill>
                            <a:schemeClr val="tx2"/>
                          </a:solidFill>
                          <a:prstDash val="solid"/>
                          <a:headEnd type="triangle"/>
                          <a:tailEnd type="none"/>
                        </a:ln>
                      </a:spPr>
                      <a:style>
                        <a:lnRef idx="1">
                          <a:schemeClr val="accent1"/>
                        </a:lnRef>
                        <a:fillRef idx="0">
                          <a:schemeClr val="accent1"/>
                        </a:fillRef>
                        <a:effectRef idx="0">
                          <a:schemeClr val="accent1"/>
                        </a:effectRef>
                        <a:fontRef idx="minor">
                          <a:schemeClr val="tx1"/>
                        </a:fontRef>
                      </a:style>
                    </a:cxnSp>
                    <a:cxnSp>
                      <a:nvCxnSpPr>
                        <a:cNvPr id="91" name="직선 화살표 연결선 90"/>
                        <a:cNvCxnSpPr/>
                      </a:nvCxnSpPr>
                      <a:spPr>
                        <a:xfrm>
                          <a:off x="5436096" y="3396045"/>
                          <a:ext cx="0" cy="288032"/>
                        </a:xfrm>
                        <a:prstGeom prst="straightConnector1">
                          <a:avLst/>
                        </a:prstGeom>
                        <a:ln w="381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92" name="TextBox 91"/>
                        <a:cNvSpPr txBox="1"/>
                      </a:nvSpPr>
                      <a:spPr>
                        <a:xfrm>
                          <a:off x="5076056" y="3142129"/>
                          <a:ext cx="1008112" cy="253916"/>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050" b="1" dirty="0" smtClean="0">
                                <a:latin typeface="Times New Roman" pitchFamily="18" charset="0"/>
                                <a:cs typeface="Times New Roman" pitchFamily="18" charset="0"/>
                              </a:rPr>
                              <a:t>Scene change</a:t>
                            </a:r>
                            <a:endParaRPr lang="ko-KR" altLang="en-US" sz="1050" b="1" dirty="0">
                              <a:latin typeface="Times New Roman" pitchFamily="18" charset="0"/>
                              <a:cs typeface="Times New Roman" pitchFamily="18" charset="0"/>
                            </a:endParaRPr>
                          </a:p>
                        </a:txBody>
                        <a:useSpRect/>
                      </a:txSp>
                    </a:sp>
                    <a:cxnSp>
                      <a:nvCxnSpPr>
                        <a:cNvPr id="100" name="직선 화살표 연결선 99"/>
                        <a:cNvCxnSpPr/>
                      </a:nvCxnSpPr>
                      <a:spPr>
                        <a:xfrm>
                          <a:off x="5940152" y="4798313"/>
                          <a:ext cx="0" cy="1080120"/>
                        </a:xfrm>
                        <a:prstGeom prst="straightConnector1">
                          <a:avLst/>
                        </a:prstGeom>
                        <a:ln>
                          <a:solidFill>
                            <a:srgbClr val="FF3300"/>
                          </a:solidFill>
                          <a:prstDash val="dash"/>
                          <a:tailEnd type="arrow"/>
                        </a:ln>
                      </a:spPr>
                      <a:style>
                        <a:lnRef idx="1">
                          <a:schemeClr val="accent1"/>
                        </a:lnRef>
                        <a:fillRef idx="0">
                          <a:schemeClr val="accent1"/>
                        </a:fillRef>
                        <a:effectRef idx="0">
                          <a:schemeClr val="accent1"/>
                        </a:effectRef>
                        <a:fontRef idx="minor">
                          <a:schemeClr val="tx1"/>
                        </a:fontRef>
                      </a:style>
                    </a:cxnSp>
                    <a:sp>
                      <a:nvSpPr>
                        <a:cNvPr id="104" name="TextBox 103"/>
                        <a:cNvSpPr txBox="1"/>
                      </a:nvSpPr>
                      <a:spPr>
                        <a:xfrm>
                          <a:off x="4499992" y="5878433"/>
                          <a:ext cx="2880320" cy="430887"/>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pPr algn="ctr"/>
                            <a:r>
                              <a:rPr lang="en-US" altLang="ko-KR" sz="1400" b="1" i="1" dirty="0" smtClean="0">
                                <a:latin typeface="Times New Roman" pitchFamily="18" charset="0"/>
                                <a:cs typeface="Times New Roman" pitchFamily="18" charset="0"/>
                              </a:rPr>
                              <a:t>Now this picture can be safely </a:t>
                            </a:r>
                            <a:r>
                              <a:rPr lang="en-US" altLang="ko-KR" sz="1400" b="1" i="1" dirty="0" smtClean="0">
                                <a:latin typeface="Times New Roman" pitchFamily="18" charset="0"/>
                                <a:cs typeface="Times New Roman" pitchFamily="18" charset="0"/>
                              </a:rPr>
                              <a:t>referred by normal pictures</a:t>
                            </a:r>
                            <a:endParaRPr lang="ko-KR" altLang="en-US" sz="1400" b="1" i="1" dirty="0">
                              <a:latin typeface="Times New Roman" pitchFamily="18" charset="0"/>
                              <a:cs typeface="Times New Roman" pitchFamily="18" charset="0"/>
                            </a:endParaRPr>
                          </a:p>
                        </a:txBody>
                        <a:useSpRect/>
                      </a:txSp>
                    </a:sp>
                    <a:cxnSp>
                      <a:nvCxnSpPr>
                        <a:cNvPr id="105" name="직선 화살표 연결선 104"/>
                        <a:cNvCxnSpPr/>
                      </a:nvCxnSpPr>
                      <a:spPr>
                        <a:xfrm>
                          <a:off x="7020272" y="3358153"/>
                          <a:ext cx="0" cy="2520280"/>
                        </a:xfrm>
                        <a:prstGeom prst="straightConnector1">
                          <a:avLst/>
                        </a:prstGeom>
                        <a:ln w="19050">
                          <a:solidFill>
                            <a:srgbClr val="FF0000"/>
                          </a:solidFill>
                          <a:prstDash val="dash"/>
                          <a:headEnd type="none"/>
                          <a:tailEnd type="none"/>
                        </a:ln>
                      </a:spPr>
                      <a:style>
                        <a:lnRef idx="1">
                          <a:schemeClr val="accent1"/>
                        </a:lnRef>
                        <a:fillRef idx="0">
                          <a:schemeClr val="accent1"/>
                        </a:fillRef>
                        <a:effectRef idx="0">
                          <a:schemeClr val="accent1"/>
                        </a:effectRef>
                        <a:fontRef idx="minor">
                          <a:schemeClr val="tx1"/>
                        </a:fontRef>
                      </a:style>
                    </a:cxnSp>
                    <a:sp>
                      <a:nvSpPr>
                        <a:cNvPr id="96" name="TextBox 95"/>
                        <a:cNvSpPr txBox="1"/>
                      </a:nvSpPr>
                      <a:spPr>
                        <a:xfrm>
                          <a:off x="323528" y="2564904"/>
                          <a:ext cx="2699792" cy="184666"/>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GB" altLang="ko-KR" sz="1200" b="1" kern="100" dirty="0" err="1" smtClean="0">
                                <a:latin typeface="Times New Roman"/>
                                <a:ea typeface="Malgun Gothic"/>
                                <a:cs typeface="Times New Roman"/>
                              </a:rPr>
                              <a:t>number_of_undiscardable_frames</a:t>
                            </a:r>
                            <a:r>
                              <a:rPr lang="en-GB" altLang="ko-KR" sz="1200" b="1" kern="100" dirty="0" smtClean="0">
                                <a:latin typeface="Times New Roman"/>
                                <a:ea typeface="Malgun Gothic"/>
                                <a:cs typeface="Times New Roman"/>
                              </a:rPr>
                              <a:t> = 0</a:t>
                            </a:r>
                            <a:endParaRPr lang="ko-KR" altLang="en-US" sz="1200" b="1" i="1" dirty="0">
                              <a:latin typeface="Times New Roman" pitchFamily="18" charset="0"/>
                              <a:cs typeface="Times New Roman" pitchFamily="18" charset="0"/>
                            </a:endParaRPr>
                          </a:p>
                        </a:txBody>
                        <a:useSpRect/>
                      </a:txSp>
                    </a:sp>
                    <a:cxnSp>
                      <a:nvCxnSpPr>
                        <a:cNvPr id="97" name="직선 화살표 연결선 96"/>
                        <a:cNvCxnSpPr/>
                      </a:nvCxnSpPr>
                      <a:spPr>
                        <a:xfrm>
                          <a:off x="1403648" y="2132856"/>
                          <a:ext cx="0" cy="432048"/>
                        </a:xfrm>
                        <a:prstGeom prst="straightConnector1">
                          <a:avLst/>
                        </a:prstGeom>
                        <a:ln w="25400">
                          <a:solidFill>
                            <a:schemeClr val="tx2"/>
                          </a:solidFill>
                          <a:prstDash val="sysDot"/>
                          <a:tailEnd type="arrow"/>
                        </a:ln>
                      </a:spPr>
                      <a:style>
                        <a:lnRef idx="1">
                          <a:schemeClr val="accent1"/>
                        </a:lnRef>
                        <a:fillRef idx="0">
                          <a:schemeClr val="accent1"/>
                        </a:fillRef>
                        <a:effectRef idx="0">
                          <a:schemeClr val="accent1"/>
                        </a:effectRef>
                        <a:fontRef idx="minor">
                          <a:schemeClr val="tx1"/>
                        </a:fontRef>
                      </a:style>
                    </a:cxnSp>
                    <a:sp>
                      <a:nvSpPr>
                        <a:cNvPr id="99" name="TextBox 98"/>
                        <a:cNvSpPr txBox="1"/>
                      </a:nvSpPr>
                      <a:spPr>
                        <a:xfrm>
                          <a:off x="6228184" y="2564904"/>
                          <a:ext cx="2699792" cy="369332"/>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GB" altLang="ko-KR" sz="1200" b="1" kern="100" dirty="0" err="1" smtClean="0">
                                <a:latin typeface="Times New Roman"/>
                                <a:ea typeface="Malgun Gothic"/>
                                <a:cs typeface="Times New Roman"/>
                              </a:rPr>
                              <a:t>number_of_undiscardable_frames</a:t>
                            </a:r>
                            <a:r>
                              <a:rPr lang="en-GB" altLang="ko-KR" sz="1200" b="1" kern="100" dirty="0" smtClean="0">
                                <a:latin typeface="Times New Roman"/>
                                <a:ea typeface="Malgun Gothic"/>
                                <a:cs typeface="Times New Roman"/>
                              </a:rPr>
                              <a:t> = 1</a:t>
                            </a:r>
                          </a:p>
                          <a:p>
                            <a:r>
                              <a:rPr lang="en-GB" altLang="ko-KR" sz="1200" b="1" i="1" kern="100" dirty="0" err="1" smtClean="0">
                                <a:latin typeface="Times New Roman"/>
                                <a:ea typeface="Malgun Gothic"/>
                                <a:cs typeface="Times New Roman"/>
                              </a:rPr>
                              <a:t>relative_poc</a:t>
                            </a:r>
                            <a:r>
                              <a:rPr lang="en-GB" altLang="ko-KR" sz="1200" b="1" i="1" kern="100" dirty="0" smtClean="0">
                                <a:latin typeface="Times New Roman"/>
                                <a:ea typeface="Malgun Gothic"/>
                                <a:cs typeface="Times New Roman"/>
                              </a:rPr>
                              <a:t> = </a:t>
                            </a:r>
                            <a:r>
                              <a:rPr lang="en-GB" altLang="ko-KR" sz="1200" b="1" i="1" kern="100" dirty="0" smtClean="0">
                                <a:latin typeface="Times New Roman"/>
                                <a:ea typeface="Malgun Gothic"/>
                                <a:cs typeface="Times New Roman"/>
                              </a:rPr>
                              <a:t>CRA - 2</a:t>
                            </a:r>
                            <a:endParaRPr lang="ko-KR" altLang="en-US" sz="1200" b="1" i="1" dirty="0">
                              <a:latin typeface="Times New Roman" pitchFamily="18" charset="0"/>
                              <a:cs typeface="Times New Roman" pitchFamily="18" charset="0"/>
                            </a:endParaRPr>
                          </a:p>
                        </a:txBody>
                        <a:useSpRect/>
                      </a:txSp>
                    </a:sp>
                    <a:cxnSp>
                      <a:nvCxnSpPr>
                        <a:cNvPr id="101" name="직선 화살표 연결선 100"/>
                        <a:cNvCxnSpPr/>
                      </a:nvCxnSpPr>
                      <a:spPr>
                        <a:xfrm>
                          <a:off x="6300192" y="2132856"/>
                          <a:ext cx="0" cy="432048"/>
                        </a:xfrm>
                        <a:prstGeom prst="straightConnector1">
                          <a:avLst/>
                        </a:prstGeom>
                        <a:ln w="25400">
                          <a:solidFill>
                            <a:schemeClr val="tx2"/>
                          </a:solidFill>
                          <a:prstDash val="sysDot"/>
                          <a:tailEnd type="arrow"/>
                        </a:ln>
                      </a:spPr>
                      <a:style>
                        <a:lnRef idx="1">
                          <a:schemeClr val="accent1"/>
                        </a:lnRef>
                        <a:fillRef idx="0">
                          <a:schemeClr val="accent1"/>
                        </a:fillRef>
                        <a:effectRef idx="0">
                          <a:schemeClr val="accent1"/>
                        </a:effectRef>
                        <a:fontRef idx="minor">
                          <a:schemeClr val="tx1"/>
                        </a:fontRef>
                      </a:style>
                    </a:cxnSp>
                    <a:cxnSp>
                      <a:nvCxnSpPr>
                        <a:cNvPr id="84" name="직선 화살표 연결선 83"/>
                        <a:cNvCxnSpPr/>
                      </a:nvCxnSpPr>
                      <a:spPr>
                        <a:xfrm>
                          <a:off x="5724128" y="3429000"/>
                          <a:ext cx="288032" cy="576064"/>
                        </a:xfrm>
                        <a:prstGeom prst="straightConnector1">
                          <a:avLst/>
                        </a:prstGeom>
                        <a:ln w="381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85" name="순서도: 데이터 84"/>
                        <a:cNvSpPr/>
                      </a:nvSpPr>
                      <a:spPr>
                        <a:xfrm>
                          <a:off x="251520" y="2996952"/>
                          <a:ext cx="288032" cy="504056"/>
                        </a:xfrm>
                        <a:prstGeom prst="flowChartInputOutput">
                          <a:avLst/>
                        </a:prstGeom>
                        <a:solidFill>
                          <a:srgbClr val="FFC00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6" name="TextBox 85"/>
                        <a:cNvSpPr txBox="1"/>
                      </a:nvSpPr>
                      <a:spPr>
                        <a:xfrm>
                          <a:off x="611560" y="3140968"/>
                          <a:ext cx="1080120" cy="184666"/>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GB" altLang="ko-KR" sz="1200" b="1" kern="100" dirty="0" smtClean="0">
                                <a:latin typeface="Times New Roman"/>
                                <a:ea typeface="Malgun Gothic"/>
                                <a:cs typeface="Times New Roman"/>
                              </a:rPr>
                              <a:t>CRA picture</a:t>
                            </a:r>
                            <a:endParaRPr lang="ko-KR" altLang="en-US" sz="1200" b="1" i="1" dirty="0">
                              <a:latin typeface="Times New Roman" pitchFamily="18" charset="0"/>
                              <a:cs typeface="Times New Roman" pitchFamily="18" charset="0"/>
                            </a:endParaRPr>
                          </a:p>
                        </a:txBody>
                        <a:useSpRect/>
                      </a:txSp>
                    </a:sp>
                    <a:sp>
                      <a:nvSpPr>
                        <a:cNvPr id="87" name="순서도: 데이터 86"/>
                        <a:cNvSpPr/>
                      </a:nvSpPr>
                      <a:spPr>
                        <a:xfrm>
                          <a:off x="251520" y="3645024"/>
                          <a:ext cx="288032" cy="504056"/>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8" name="TextBox 87"/>
                        <a:cNvSpPr txBox="1"/>
                      </a:nvSpPr>
                      <a:spPr>
                        <a:xfrm>
                          <a:off x="611560" y="3789040"/>
                          <a:ext cx="1080120" cy="184666"/>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GB" altLang="ko-KR" sz="1200" b="1" kern="100" dirty="0" smtClean="0">
                                <a:latin typeface="Times New Roman"/>
                                <a:ea typeface="Malgun Gothic"/>
                                <a:cs typeface="Times New Roman"/>
                              </a:rPr>
                              <a:t>Key picture</a:t>
                            </a:r>
                            <a:endParaRPr lang="ko-KR" altLang="en-US" sz="1200" b="1" i="1" dirty="0">
                              <a:latin typeface="Times New Roman" pitchFamily="18" charset="0"/>
                              <a:cs typeface="Times New Roman" pitchFamily="18" charset="0"/>
                            </a:endParaRPr>
                          </a:p>
                        </a:txBody>
                        <a:useSpRect/>
                      </a:txSp>
                    </a:sp>
                    <a:sp>
                      <a:nvSpPr>
                        <a:cNvPr id="89" name="순서도: 데이터 88"/>
                        <a:cNvSpPr/>
                      </a:nvSpPr>
                      <a:spPr>
                        <a:xfrm>
                          <a:off x="251520" y="4293096"/>
                          <a:ext cx="288032" cy="504056"/>
                        </a:xfrm>
                        <a:prstGeom prst="flowChartInputOutput">
                          <a:avLst/>
                        </a:prstGeom>
                        <a:solidFill>
                          <a:schemeClr val="accent1"/>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0" name="TextBox 89"/>
                        <a:cNvSpPr txBox="1"/>
                      </a:nvSpPr>
                      <a:spPr>
                        <a:xfrm>
                          <a:off x="611560" y="4437112"/>
                          <a:ext cx="1080120" cy="184666"/>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GB" altLang="ko-KR" sz="1200" b="1" kern="100" dirty="0" smtClean="0">
                                <a:latin typeface="Times New Roman"/>
                                <a:ea typeface="Malgun Gothic"/>
                                <a:cs typeface="Times New Roman"/>
                              </a:rPr>
                              <a:t>Non-key picture</a:t>
                            </a:r>
                            <a:endParaRPr lang="ko-KR" altLang="en-US" sz="1200" b="1" i="1" dirty="0">
                              <a:latin typeface="Times New Roman" pitchFamily="18" charset="0"/>
                              <a:cs typeface="Times New Roman" pitchFamily="18" charset="0"/>
                            </a:endParaRPr>
                          </a:p>
                        </a:txBody>
                        <a:useSpRect/>
                      </a:txSp>
                    </a:sp>
                  </a:grpSp>
                </lc:lockedCanvas>
              </a:graphicData>
            </a:graphic>
          </wp:inline>
        </w:drawing>
      </w:r>
    </w:p>
    <w:p w:rsidR="00876461" w:rsidRDefault="00876461" w:rsidP="00876461">
      <w:pPr>
        <w:jc w:val="center"/>
        <w:rPr>
          <w:szCs w:val="22"/>
          <w:lang w:eastAsia="ko-KR"/>
        </w:rPr>
      </w:pPr>
      <w:r>
        <w:rPr>
          <w:rFonts w:hint="eastAsia"/>
          <w:szCs w:val="22"/>
          <w:lang w:eastAsia="ko-KR"/>
        </w:rPr>
        <w:t xml:space="preserve">(a) Scene change occurs in leading picture with POC = CRA </w:t>
      </w:r>
      <w:r>
        <w:rPr>
          <w:szCs w:val="22"/>
          <w:lang w:eastAsia="ko-KR"/>
        </w:rPr>
        <w:t>–</w:t>
      </w:r>
      <w:r>
        <w:rPr>
          <w:rFonts w:hint="eastAsia"/>
          <w:szCs w:val="22"/>
          <w:lang w:eastAsia="ko-KR"/>
        </w:rPr>
        <w:t xml:space="preserve"> 3</w:t>
      </w:r>
    </w:p>
    <w:p w:rsidR="00876461" w:rsidRDefault="00876461" w:rsidP="00876461">
      <w:pPr>
        <w:jc w:val="center"/>
        <w:rPr>
          <w:szCs w:val="22"/>
          <w:lang w:eastAsia="ko-KR"/>
        </w:rPr>
      </w:pPr>
    </w:p>
    <w:p w:rsidR="00876461" w:rsidRDefault="00876461" w:rsidP="00876461">
      <w:pPr>
        <w:jc w:val="center"/>
        <w:rPr>
          <w:szCs w:val="22"/>
          <w:lang w:eastAsia="ko-KR"/>
        </w:rPr>
      </w:pPr>
      <w:r w:rsidRPr="00876461">
        <w:rPr>
          <w:noProof/>
          <w:szCs w:val="22"/>
          <w:lang w:eastAsia="ko-KR"/>
        </w:rPr>
        <w:drawing>
          <wp:inline distT="0" distB="0" distL="0" distR="0">
            <wp:extent cx="5448300" cy="3324225"/>
            <wp:effectExtent l="19050" t="0" r="0" b="0"/>
            <wp:docPr id="10" name="개체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56984" cy="5510500"/>
                      <a:chOff x="251520" y="798820"/>
                      <a:chExt cx="8856984" cy="5510500"/>
                    </a:xfrm>
                  </a:grpSpPr>
                  <a:grpSp>
                    <a:nvGrpSpPr>
                      <a:cNvPr id="102" name="그룹 101"/>
                      <a:cNvGrpSpPr/>
                    </a:nvGrpSpPr>
                    <a:grpSpPr>
                      <a:xfrm>
                        <a:off x="251520" y="798820"/>
                        <a:ext cx="8856984" cy="5510500"/>
                        <a:chOff x="251520" y="798820"/>
                        <a:chExt cx="8856984" cy="5510500"/>
                      </a:xfrm>
                    </a:grpSpPr>
                    <a:sp>
                      <a:nvSpPr>
                        <a:cNvPr id="160" name="순서도: 데이터 159"/>
                        <a:cNvSpPr/>
                      </a:nvSpPr>
                      <a:spPr>
                        <a:xfrm>
                          <a:off x="251520"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1" name="순서도: 데이터 160"/>
                        <a:cNvSpPr/>
                      </a:nvSpPr>
                      <a:spPr>
                        <a:xfrm>
                          <a:off x="3955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2" name="순서도: 데이터 161"/>
                        <a:cNvSpPr/>
                      </a:nvSpPr>
                      <a:spPr>
                        <a:xfrm>
                          <a:off x="5479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3" name="순서도: 데이터 162"/>
                        <a:cNvSpPr/>
                      </a:nvSpPr>
                      <a:spPr>
                        <a:xfrm>
                          <a:off x="7003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4" name="순서도: 데이터 163"/>
                        <a:cNvSpPr/>
                      </a:nvSpPr>
                      <a:spPr>
                        <a:xfrm>
                          <a:off x="82758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5" name="순서도: 데이터 164"/>
                        <a:cNvSpPr/>
                      </a:nvSpPr>
                      <a:spPr>
                        <a:xfrm>
                          <a:off x="971600"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6" name="순서도: 데이터 165"/>
                        <a:cNvSpPr/>
                      </a:nvSpPr>
                      <a:spPr>
                        <a:xfrm>
                          <a:off x="1124000"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7" name="순서도: 데이터 166"/>
                        <a:cNvSpPr/>
                      </a:nvSpPr>
                      <a:spPr>
                        <a:xfrm>
                          <a:off x="1259632" y="1340768"/>
                          <a:ext cx="504056" cy="720080"/>
                        </a:xfrm>
                        <a:prstGeom prst="flowChartInputOutput">
                          <a:avLst/>
                        </a:prstGeom>
                        <a:solidFill>
                          <a:srgbClr val="FFC00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순서도: 데이터 4"/>
                        <a:cNvSpPr/>
                      </a:nvSpPr>
                      <a:spPr>
                        <a:xfrm>
                          <a:off x="145888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순서도: 데이터 8"/>
                        <a:cNvSpPr/>
                      </a:nvSpPr>
                      <a:spPr>
                        <a:xfrm>
                          <a:off x="160290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순서도: 데이터 9"/>
                        <a:cNvSpPr/>
                      </a:nvSpPr>
                      <a:spPr>
                        <a:xfrm>
                          <a:off x="175530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순서도: 데이터 10"/>
                        <a:cNvSpPr/>
                      </a:nvSpPr>
                      <a:spPr>
                        <a:xfrm>
                          <a:off x="190770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순서도: 데이터 11"/>
                        <a:cNvSpPr/>
                      </a:nvSpPr>
                      <a:spPr>
                        <a:xfrm>
                          <a:off x="203495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순서도: 데이터 12"/>
                        <a:cNvSpPr/>
                      </a:nvSpPr>
                      <a:spPr>
                        <a:xfrm>
                          <a:off x="217896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순서도: 데이터 13"/>
                        <a:cNvSpPr/>
                      </a:nvSpPr>
                      <a:spPr>
                        <a:xfrm>
                          <a:off x="233136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순서도: 데이터 14"/>
                        <a:cNvSpPr/>
                      </a:nvSpPr>
                      <a:spPr>
                        <a:xfrm>
                          <a:off x="2483768"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순서도: 데이터 23"/>
                        <a:cNvSpPr/>
                      </a:nvSpPr>
                      <a:spPr>
                        <a:xfrm>
                          <a:off x="266625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순서도: 데이터 24"/>
                        <a:cNvSpPr/>
                      </a:nvSpPr>
                      <a:spPr>
                        <a:xfrm>
                          <a:off x="28102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순서도: 데이터 25"/>
                        <a:cNvSpPr/>
                      </a:nvSpPr>
                      <a:spPr>
                        <a:xfrm>
                          <a:off x="29626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순서도: 데이터 26"/>
                        <a:cNvSpPr/>
                      </a:nvSpPr>
                      <a:spPr>
                        <a:xfrm>
                          <a:off x="31150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순서도: 데이터 27"/>
                        <a:cNvSpPr/>
                      </a:nvSpPr>
                      <a:spPr>
                        <a:xfrm>
                          <a:off x="3242320"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순서도: 데이터 28"/>
                        <a:cNvSpPr/>
                      </a:nvSpPr>
                      <a:spPr>
                        <a:xfrm>
                          <a:off x="33863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순서도: 데이터 29"/>
                        <a:cNvSpPr/>
                      </a:nvSpPr>
                      <a:spPr>
                        <a:xfrm>
                          <a:off x="353873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순서도: 데이터 30"/>
                        <a:cNvSpPr/>
                      </a:nvSpPr>
                      <a:spPr>
                        <a:xfrm>
                          <a:off x="3691136"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순서도: 데이터 31"/>
                        <a:cNvSpPr/>
                      </a:nvSpPr>
                      <a:spPr>
                        <a:xfrm>
                          <a:off x="389039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순서도: 데이터 32"/>
                        <a:cNvSpPr/>
                      </a:nvSpPr>
                      <a:spPr>
                        <a:xfrm>
                          <a:off x="40344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순서도: 데이터 33"/>
                        <a:cNvSpPr/>
                      </a:nvSpPr>
                      <a:spPr>
                        <a:xfrm>
                          <a:off x="41868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순서도: 데이터 34"/>
                        <a:cNvSpPr/>
                      </a:nvSpPr>
                      <a:spPr>
                        <a:xfrm>
                          <a:off x="43392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순서도: 데이터 35"/>
                        <a:cNvSpPr/>
                      </a:nvSpPr>
                      <a:spPr>
                        <a:xfrm>
                          <a:off x="446645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순서도: 데이터 36"/>
                        <a:cNvSpPr/>
                      </a:nvSpPr>
                      <a:spPr>
                        <a:xfrm>
                          <a:off x="46104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순서도: 데이터 37"/>
                        <a:cNvSpPr/>
                      </a:nvSpPr>
                      <a:spPr>
                        <a:xfrm>
                          <a:off x="476287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순서도: 데이터 38"/>
                        <a:cNvSpPr/>
                      </a:nvSpPr>
                      <a:spPr>
                        <a:xfrm>
                          <a:off x="4915272"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순서도: 데이터 39"/>
                        <a:cNvSpPr/>
                      </a:nvSpPr>
                      <a:spPr>
                        <a:xfrm>
                          <a:off x="511452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순서도: 데이터 40"/>
                        <a:cNvSpPr/>
                      </a:nvSpPr>
                      <a:spPr>
                        <a:xfrm>
                          <a:off x="525854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순서도: 데이터 41"/>
                        <a:cNvSpPr/>
                      </a:nvSpPr>
                      <a:spPr>
                        <a:xfrm>
                          <a:off x="541094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순서도: 데이터 42"/>
                        <a:cNvSpPr/>
                      </a:nvSpPr>
                      <a:spPr>
                        <a:xfrm>
                          <a:off x="556334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순서도: 데이터 43"/>
                        <a:cNvSpPr/>
                      </a:nvSpPr>
                      <a:spPr>
                        <a:xfrm>
                          <a:off x="569059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순서도: 데이터 44"/>
                        <a:cNvSpPr/>
                      </a:nvSpPr>
                      <a:spPr>
                        <a:xfrm>
                          <a:off x="58346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순서도: 데이터 45"/>
                        <a:cNvSpPr/>
                      </a:nvSpPr>
                      <a:spPr>
                        <a:xfrm>
                          <a:off x="598700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순서도: 데이터 46"/>
                        <a:cNvSpPr/>
                      </a:nvSpPr>
                      <a:spPr>
                        <a:xfrm>
                          <a:off x="6139408" y="1340768"/>
                          <a:ext cx="504056" cy="720080"/>
                        </a:xfrm>
                        <a:prstGeom prst="flowChartInputOutput">
                          <a:avLst/>
                        </a:prstGeom>
                        <a:solidFill>
                          <a:srgbClr val="FFC00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순서도: 데이터 47"/>
                        <a:cNvSpPr/>
                      </a:nvSpPr>
                      <a:spPr>
                        <a:xfrm>
                          <a:off x="635543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순서도: 데이터 48"/>
                        <a:cNvSpPr/>
                      </a:nvSpPr>
                      <a:spPr>
                        <a:xfrm>
                          <a:off x="64994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순서도: 데이터 49"/>
                        <a:cNvSpPr/>
                      </a:nvSpPr>
                      <a:spPr>
                        <a:xfrm>
                          <a:off x="66518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1" name="순서도: 데이터 50"/>
                        <a:cNvSpPr/>
                      </a:nvSpPr>
                      <a:spPr>
                        <a:xfrm>
                          <a:off x="68042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2" name="순서도: 데이터 51"/>
                        <a:cNvSpPr/>
                      </a:nvSpPr>
                      <a:spPr>
                        <a:xfrm>
                          <a:off x="6931496"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3" name="순서도: 데이터 52"/>
                        <a:cNvSpPr/>
                      </a:nvSpPr>
                      <a:spPr>
                        <a:xfrm>
                          <a:off x="707551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순서도: 데이터 53"/>
                        <a:cNvSpPr/>
                      </a:nvSpPr>
                      <a:spPr>
                        <a:xfrm>
                          <a:off x="722791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5" name="순서도: 데이터 54"/>
                        <a:cNvSpPr/>
                      </a:nvSpPr>
                      <a:spPr>
                        <a:xfrm>
                          <a:off x="7380312"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순서도: 데이터 55"/>
                        <a:cNvSpPr/>
                      </a:nvSpPr>
                      <a:spPr>
                        <a:xfrm>
                          <a:off x="757956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순서도: 데이터 56"/>
                        <a:cNvSpPr/>
                      </a:nvSpPr>
                      <a:spPr>
                        <a:xfrm>
                          <a:off x="772358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순서도: 데이터 57"/>
                        <a:cNvSpPr/>
                      </a:nvSpPr>
                      <a:spPr>
                        <a:xfrm>
                          <a:off x="787598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순서도: 데이터 58"/>
                        <a:cNvSpPr/>
                      </a:nvSpPr>
                      <a:spPr>
                        <a:xfrm>
                          <a:off x="8028384"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순서도: 데이터 59"/>
                        <a:cNvSpPr/>
                      </a:nvSpPr>
                      <a:spPr>
                        <a:xfrm>
                          <a:off x="8155632"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1" name="순서도: 데이터 60"/>
                        <a:cNvSpPr/>
                      </a:nvSpPr>
                      <a:spPr>
                        <a:xfrm>
                          <a:off x="82996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순서도: 데이터 61"/>
                        <a:cNvSpPr/>
                      </a:nvSpPr>
                      <a:spPr>
                        <a:xfrm>
                          <a:off x="8452048" y="1340768"/>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순서도: 데이터 62"/>
                        <a:cNvSpPr/>
                      </a:nvSpPr>
                      <a:spPr>
                        <a:xfrm>
                          <a:off x="8604448" y="1340768"/>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5" name="직선 화살표 연결선 64"/>
                        <a:cNvCxnSpPr/>
                      </a:nvCxnSpPr>
                      <a:spPr>
                        <a:xfrm>
                          <a:off x="5131296" y="2276872"/>
                          <a:ext cx="1080120" cy="0"/>
                        </a:xfrm>
                        <a:prstGeom prst="straightConnector1">
                          <a:avLst/>
                        </a:prstGeom>
                        <a:ln w="25400">
                          <a:solidFill>
                            <a:schemeClr val="tx2"/>
                          </a:solidFill>
                          <a:headEnd type="triangle"/>
                          <a:tailEnd type="triangle"/>
                        </a:ln>
                      </a:spPr>
                      <a:style>
                        <a:lnRef idx="1">
                          <a:schemeClr val="accent1"/>
                        </a:lnRef>
                        <a:fillRef idx="0">
                          <a:schemeClr val="accent1"/>
                        </a:fillRef>
                        <a:effectRef idx="0">
                          <a:schemeClr val="accent1"/>
                        </a:effectRef>
                        <a:fontRef idx="minor">
                          <a:schemeClr val="tx1"/>
                        </a:fontRef>
                      </a:style>
                    </a:cxnSp>
                    <a:cxnSp>
                      <a:nvCxnSpPr>
                        <a:cNvPr id="69" name="직선 화살표 연결선 68"/>
                        <a:cNvCxnSpPr/>
                      </a:nvCxnSpPr>
                      <a:spPr>
                        <a:xfrm>
                          <a:off x="5851376" y="1052736"/>
                          <a:ext cx="0" cy="288032"/>
                        </a:xfrm>
                        <a:prstGeom prst="straightConnector1">
                          <a:avLst/>
                        </a:prstGeom>
                        <a:ln w="381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71" name="TextBox 70"/>
                        <a:cNvSpPr txBox="1"/>
                      </a:nvSpPr>
                      <a:spPr>
                        <a:xfrm>
                          <a:off x="5131296" y="2276872"/>
                          <a:ext cx="1224136" cy="253916"/>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050" b="1" dirty="0" smtClean="0">
                                <a:latin typeface="Times New Roman" pitchFamily="18" charset="0"/>
                                <a:cs typeface="Times New Roman" pitchFamily="18" charset="0"/>
                              </a:rPr>
                              <a:t>Leading pictures</a:t>
                            </a:r>
                            <a:endParaRPr lang="ko-KR" altLang="en-US" sz="1050" b="1" dirty="0">
                              <a:latin typeface="Times New Roman" pitchFamily="18" charset="0"/>
                              <a:cs typeface="Times New Roman" pitchFamily="18" charset="0"/>
                            </a:endParaRPr>
                          </a:p>
                        </a:txBody>
                        <a:useSpRect/>
                      </a:txSp>
                    </a:sp>
                    <a:sp>
                      <a:nvSpPr>
                        <a:cNvPr id="72" name="TextBox 71"/>
                        <a:cNvSpPr txBox="1"/>
                      </a:nvSpPr>
                      <a:spPr>
                        <a:xfrm>
                          <a:off x="5491336" y="798820"/>
                          <a:ext cx="1008112" cy="253916"/>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050" b="1" dirty="0" smtClean="0">
                                <a:latin typeface="Times New Roman" pitchFamily="18" charset="0"/>
                                <a:cs typeface="Times New Roman" pitchFamily="18" charset="0"/>
                              </a:rPr>
                              <a:t>Scene change</a:t>
                            </a:r>
                            <a:endParaRPr lang="ko-KR" altLang="en-US" sz="1050" b="1" dirty="0">
                              <a:latin typeface="Times New Roman" pitchFamily="18" charset="0"/>
                              <a:cs typeface="Times New Roman" pitchFamily="18" charset="0"/>
                            </a:endParaRPr>
                          </a:p>
                        </a:txBody>
                        <a:useSpRect/>
                      </a:txSp>
                    </a:sp>
                    <a:sp>
                      <a:nvSpPr>
                        <a:cNvPr id="73" name="순서도: 데이터 72"/>
                        <a:cNvSpPr/>
                      </a:nvSpPr>
                      <a:spPr>
                        <a:xfrm>
                          <a:off x="1763688" y="4870321"/>
                          <a:ext cx="504056" cy="720080"/>
                        </a:xfrm>
                        <a:prstGeom prst="flowChartInputOutput">
                          <a:avLst/>
                        </a:prstGeom>
                        <a:solidFill>
                          <a:srgbClr val="00B05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순서도: 데이터 73"/>
                        <a:cNvSpPr/>
                      </a:nvSpPr>
                      <a:spPr>
                        <a:xfrm>
                          <a:off x="7020272" y="4870321"/>
                          <a:ext cx="504056" cy="720080"/>
                        </a:xfrm>
                        <a:prstGeom prst="flowChartInputOutput">
                          <a:avLst/>
                        </a:prstGeom>
                        <a:solidFill>
                          <a:srgbClr val="FFC000"/>
                        </a:solidFill>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순서도: 데이터 74"/>
                        <a:cNvSpPr/>
                      </a:nvSpPr>
                      <a:spPr>
                        <a:xfrm>
                          <a:off x="5724128" y="407823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r>
                              <a:rPr lang="en-US" altLang="ko-KR" sz="1000" b="1" dirty="0" smtClean="0">
                                <a:solidFill>
                                  <a:schemeClr val="tx1"/>
                                </a:solidFill>
                                <a:latin typeface="Times New Roman" pitchFamily="18" charset="0"/>
                                <a:cs typeface="Times New Roman" pitchFamily="18" charset="0"/>
                              </a:rPr>
                              <a:t>ULP</a:t>
                            </a:r>
                            <a:endParaRPr lang="ko-KR" altLang="en-US" sz="1000" b="1"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7" name="순서도: 데이터 76"/>
                        <a:cNvSpPr/>
                      </a:nvSpPr>
                      <a:spPr>
                        <a:xfrm>
                          <a:off x="3131840" y="407823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8" name="순서도: 데이터 77"/>
                        <a:cNvSpPr/>
                      </a:nvSpPr>
                      <a:spPr>
                        <a:xfrm>
                          <a:off x="3779912" y="371819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9" name="순서도: 데이터 78"/>
                        <a:cNvSpPr/>
                      </a:nvSpPr>
                      <a:spPr>
                        <a:xfrm>
                          <a:off x="2483768" y="371819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0" name="순서도: 데이터 79"/>
                        <a:cNvSpPr/>
                      </a:nvSpPr>
                      <a:spPr>
                        <a:xfrm>
                          <a:off x="6444208" y="371819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81" name="순서도: 데이터 80"/>
                        <a:cNvSpPr/>
                      </a:nvSpPr>
                      <a:spPr>
                        <a:xfrm>
                          <a:off x="5148064" y="3718193"/>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endParaRPr lang="ko-KR"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3" name="직선 화살표 연결선 82"/>
                        <a:cNvCxnSpPr>
                          <a:stCxn id="74" idx="2"/>
                        </a:cNvCxnSpPr>
                      </a:nvCxnSpPr>
                      <a:spPr>
                        <a:xfrm flipH="1" flipV="1">
                          <a:off x="6156176" y="4510281"/>
                          <a:ext cx="914502" cy="720080"/>
                        </a:xfrm>
                        <a:prstGeom prst="straightConnector1">
                          <a:avLst/>
                        </a:prstGeom>
                        <a:ln w="12700">
                          <a:solidFill>
                            <a:schemeClr val="tx2"/>
                          </a:solidFill>
                          <a:prstDash val="solid"/>
                          <a:headEnd type="triangle"/>
                          <a:tailEnd type="none"/>
                        </a:ln>
                      </a:spPr>
                      <a:style>
                        <a:lnRef idx="1">
                          <a:schemeClr val="accent1"/>
                        </a:lnRef>
                        <a:fillRef idx="0">
                          <a:schemeClr val="accent1"/>
                        </a:fillRef>
                        <a:effectRef idx="0">
                          <a:schemeClr val="accent1"/>
                        </a:effectRef>
                        <a:fontRef idx="minor">
                          <a:schemeClr val="tx1"/>
                        </a:fontRef>
                      </a:style>
                    </a:cxnSp>
                    <a:cxnSp>
                      <a:nvCxnSpPr>
                        <a:cNvPr id="91" name="직선 화살표 연결선 90"/>
                        <a:cNvCxnSpPr/>
                      </a:nvCxnSpPr>
                      <a:spPr>
                        <a:xfrm>
                          <a:off x="4788024" y="3396045"/>
                          <a:ext cx="0" cy="825043"/>
                        </a:xfrm>
                        <a:prstGeom prst="straightConnector1">
                          <a:avLst/>
                        </a:prstGeom>
                        <a:ln w="38100">
                          <a:solidFill>
                            <a:srgbClr val="FF0000"/>
                          </a:solidFill>
                          <a:tailEnd type="arrow"/>
                        </a:ln>
                      </a:spPr>
                      <a:style>
                        <a:lnRef idx="1">
                          <a:schemeClr val="accent1"/>
                        </a:lnRef>
                        <a:fillRef idx="0">
                          <a:schemeClr val="accent1"/>
                        </a:fillRef>
                        <a:effectRef idx="0">
                          <a:schemeClr val="accent1"/>
                        </a:effectRef>
                        <a:fontRef idx="minor">
                          <a:schemeClr val="tx1"/>
                        </a:fontRef>
                      </a:style>
                    </a:cxnSp>
                    <a:sp>
                      <a:nvSpPr>
                        <a:cNvPr id="92" name="TextBox 91"/>
                        <a:cNvSpPr txBox="1"/>
                      </a:nvSpPr>
                      <a:spPr>
                        <a:xfrm>
                          <a:off x="4427984" y="3142129"/>
                          <a:ext cx="1008112" cy="253916"/>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050" b="1" dirty="0" smtClean="0">
                                <a:latin typeface="Times New Roman" pitchFamily="18" charset="0"/>
                                <a:cs typeface="Times New Roman" pitchFamily="18" charset="0"/>
                              </a:rPr>
                              <a:t>Scene change</a:t>
                            </a:r>
                            <a:endParaRPr lang="ko-KR" altLang="en-US" sz="1050" b="1" dirty="0">
                              <a:latin typeface="Times New Roman" pitchFamily="18" charset="0"/>
                              <a:cs typeface="Times New Roman" pitchFamily="18" charset="0"/>
                            </a:endParaRPr>
                          </a:p>
                        </a:txBody>
                        <a:useSpRect/>
                      </a:txSp>
                    </a:sp>
                    <a:cxnSp>
                      <a:nvCxnSpPr>
                        <a:cNvPr id="100" name="직선 화살표 연결선 99"/>
                        <a:cNvCxnSpPr/>
                      </a:nvCxnSpPr>
                      <a:spPr>
                        <a:xfrm>
                          <a:off x="5940152" y="4798313"/>
                          <a:ext cx="0" cy="1080120"/>
                        </a:xfrm>
                        <a:prstGeom prst="straightConnector1">
                          <a:avLst/>
                        </a:prstGeom>
                        <a:ln>
                          <a:solidFill>
                            <a:srgbClr val="FF3300"/>
                          </a:solidFill>
                          <a:prstDash val="dash"/>
                          <a:tailEnd type="arrow"/>
                        </a:ln>
                      </a:spPr>
                      <a:style>
                        <a:lnRef idx="1">
                          <a:schemeClr val="accent1"/>
                        </a:lnRef>
                        <a:fillRef idx="0">
                          <a:schemeClr val="accent1"/>
                        </a:fillRef>
                        <a:effectRef idx="0">
                          <a:schemeClr val="accent1"/>
                        </a:effectRef>
                        <a:fontRef idx="minor">
                          <a:schemeClr val="tx1"/>
                        </a:fontRef>
                      </a:style>
                    </a:cxnSp>
                    <a:sp>
                      <a:nvSpPr>
                        <a:cNvPr id="104" name="TextBox 103"/>
                        <a:cNvSpPr txBox="1"/>
                      </a:nvSpPr>
                      <a:spPr>
                        <a:xfrm>
                          <a:off x="4499992" y="5878433"/>
                          <a:ext cx="3312368" cy="430887"/>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pPr algn="ctr"/>
                            <a:r>
                              <a:rPr lang="en-US" altLang="ko-KR" sz="1400" b="1" i="1" dirty="0" smtClean="0">
                                <a:latin typeface="Times New Roman" pitchFamily="18" charset="0"/>
                                <a:cs typeface="Times New Roman" pitchFamily="18" charset="0"/>
                              </a:rPr>
                              <a:t>Now these pictures can be </a:t>
                            </a:r>
                            <a:r>
                              <a:rPr lang="en-US" altLang="ko-KR" sz="1400" b="1" i="1" dirty="0" smtClean="0">
                                <a:latin typeface="Times New Roman" pitchFamily="18" charset="0"/>
                                <a:cs typeface="Times New Roman" pitchFamily="18" charset="0"/>
                              </a:rPr>
                              <a:t>safely referre</a:t>
                            </a:r>
                            <a:r>
                              <a:rPr lang="en-US" altLang="ko-KR" sz="1400" b="1" i="1" dirty="0" smtClean="0">
                                <a:latin typeface="Times New Roman" pitchFamily="18" charset="0"/>
                                <a:cs typeface="Times New Roman" pitchFamily="18" charset="0"/>
                              </a:rPr>
                              <a:t>d by normal pictures</a:t>
                            </a:r>
                            <a:endParaRPr lang="ko-KR" altLang="en-US" sz="1400" b="1" i="1" dirty="0">
                              <a:latin typeface="Times New Roman" pitchFamily="18" charset="0"/>
                              <a:cs typeface="Times New Roman" pitchFamily="18" charset="0"/>
                            </a:endParaRPr>
                          </a:p>
                        </a:txBody>
                        <a:useSpRect/>
                      </a:txSp>
                    </a:sp>
                    <a:cxnSp>
                      <a:nvCxnSpPr>
                        <a:cNvPr id="105" name="직선 화살표 연결선 104"/>
                        <a:cNvCxnSpPr/>
                      </a:nvCxnSpPr>
                      <a:spPr>
                        <a:xfrm>
                          <a:off x="7020272" y="3358153"/>
                          <a:ext cx="0" cy="2520280"/>
                        </a:xfrm>
                        <a:prstGeom prst="straightConnector1">
                          <a:avLst/>
                        </a:prstGeom>
                        <a:ln w="19050">
                          <a:solidFill>
                            <a:srgbClr val="FF0000"/>
                          </a:solidFill>
                          <a:prstDash val="dash"/>
                          <a:headEnd type="none"/>
                          <a:tailEnd type="none"/>
                        </a:ln>
                      </a:spPr>
                      <a:style>
                        <a:lnRef idx="1">
                          <a:schemeClr val="accent1"/>
                        </a:lnRef>
                        <a:fillRef idx="0">
                          <a:schemeClr val="accent1"/>
                        </a:fillRef>
                        <a:effectRef idx="0">
                          <a:schemeClr val="accent1"/>
                        </a:effectRef>
                        <a:fontRef idx="minor">
                          <a:schemeClr val="tx1"/>
                        </a:fontRef>
                      </a:style>
                    </a:cxnSp>
                    <a:sp>
                      <a:nvSpPr>
                        <a:cNvPr id="96" name="TextBox 95"/>
                        <a:cNvSpPr txBox="1"/>
                      </a:nvSpPr>
                      <a:spPr>
                        <a:xfrm>
                          <a:off x="323528" y="2564904"/>
                          <a:ext cx="2699792" cy="184666"/>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GB" altLang="ko-KR" sz="1200" b="1" kern="100" dirty="0" err="1" smtClean="0">
                                <a:latin typeface="Times New Roman"/>
                                <a:ea typeface="Malgun Gothic"/>
                                <a:cs typeface="Times New Roman"/>
                              </a:rPr>
                              <a:t>number_of_undiscardable_frames</a:t>
                            </a:r>
                            <a:r>
                              <a:rPr lang="en-GB" altLang="ko-KR" sz="1200" b="1" kern="100" dirty="0" smtClean="0">
                                <a:latin typeface="Times New Roman"/>
                                <a:ea typeface="Malgun Gothic"/>
                                <a:cs typeface="Times New Roman"/>
                              </a:rPr>
                              <a:t> = 0</a:t>
                            </a:r>
                            <a:endParaRPr lang="ko-KR" altLang="en-US" sz="1200" b="1" i="1" dirty="0">
                              <a:latin typeface="Times New Roman" pitchFamily="18" charset="0"/>
                              <a:cs typeface="Times New Roman" pitchFamily="18" charset="0"/>
                            </a:endParaRPr>
                          </a:p>
                        </a:txBody>
                        <a:useSpRect/>
                      </a:txSp>
                    </a:sp>
                    <a:cxnSp>
                      <a:nvCxnSpPr>
                        <a:cNvPr id="97" name="직선 화살표 연결선 96"/>
                        <a:cNvCxnSpPr/>
                      </a:nvCxnSpPr>
                      <a:spPr>
                        <a:xfrm>
                          <a:off x="1403648" y="2132856"/>
                          <a:ext cx="0" cy="432048"/>
                        </a:xfrm>
                        <a:prstGeom prst="straightConnector1">
                          <a:avLst/>
                        </a:prstGeom>
                        <a:ln w="25400">
                          <a:solidFill>
                            <a:schemeClr val="tx2"/>
                          </a:solidFill>
                          <a:prstDash val="sysDot"/>
                          <a:tailEnd type="arrow"/>
                        </a:ln>
                      </a:spPr>
                      <a:style>
                        <a:lnRef idx="1">
                          <a:schemeClr val="accent1"/>
                        </a:lnRef>
                        <a:fillRef idx="0">
                          <a:schemeClr val="accent1"/>
                        </a:fillRef>
                        <a:effectRef idx="0">
                          <a:schemeClr val="accent1"/>
                        </a:effectRef>
                        <a:fontRef idx="minor">
                          <a:schemeClr val="tx1"/>
                        </a:fontRef>
                      </a:style>
                    </a:cxnSp>
                    <a:sp>
                      <a:nvSpPr>
                        <a:cNvPr id="99" name="TextBox 98"/>
                        <a:cNvSpPr txBox="1"/>
                      </a:nvSpPr>
                      <a:spPr>
                        <a:xfrm>
                          <a:off x="6228184" y="2564904"/>
                          <a:ext cx="2699792" cy="369332"/>
                        </a:xfrm>
                        <a:prstGeom prst="rect">
                          <a:avLst/>
                        </a:prstGeom>
                        <a:noFill/>
                      </a:spPr>
                      <a:txSp>
                        <a:txBody>
                          <a:bodyPr wrap="square" lIns="0" tIns="0" rIns="0" bIns="0"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GB" altLang="ko-KR" sz="1200" b="1" kern="100" dirty="0" err="1" smtClean="0">
                                <a:latin typeface="Times New Roman"/>
                                <a:ea typeface="Malgun Gothic"/>
                                <a:cs typeface="Times New Roman"/>
                              </a:rPr>
                              <a:t>number_of_undiscardable_frames</a:t>
                            </a:r>
                            <a:r>
                              <a:rPr lang="en-GB" altLang="ko-KR" sz="1200" b="1" kern="100" dirty="0" smtClean="0">
                                <a:latin typeface="Times New Roman"/>
                                <a:ea typeface="Malgun Gothic"/>
                                <a:cs typeface="Times New Roman"/>
                              </a:rPr>
                              <a:t> = 2</a:t>
                            </a:r>
                          </a:p>
                          <a:p>
                            <a:r>
                              <a:rPr lang="en-GB" altLang="ko-KR" sz="1200" b="1" i="1" kern="100" dirty="0" err="1" smtClean="0">
                                <a:latin typeface="Times New Roman"/>
                                <a:ea typeface="Malgun Gothic"/>
                                <a:cs typeface="Times New Roman"/>
                              </a:rPr>
                              <a:t>relative_poc</a:t>
                            </a:r>
                            <a:r>
                              <a:rPr lang="en-GB" altLang="ko-KR" sz="1200" b="1" i="1" kern="100" dirty="0" smtClean="0">
                                <a:latin typeface="Times New Roman"/>
                                <a:ea typeface="Malgun Gothic"/>
                                <a:cs typeface="Times New Roman"/>
                              </a:rPr>
                              <a:t> = </a:t>
                            </a:r>
                            <a:r>
                              <a:rPr lang="en-GB" altLang="ko-KR" sz="1200" b="1" i="1" kern="100" dirty="0" smtClean="0">
                                <a:latin typeface="Times New Roman"/>
                                <a:ea typeface="Malgun Gothic"/>
                                <a:cs typeface="Times New Roman"/>
                              </a:rPr>
                              <a:t>CRA - 2</a:t>
                            </a:r>
                            <a:r>
                              <a:rPr lang="en-GB" altLang="ko-KR" sz="1200" b="1" i="1" kern="100" dirty="0" smtClean="0">
                                <a:latin typeface="Times New Roman"/>
                                <a:ea typeface="Malgun Gothic"/>
                                <a:cs typeface="Times New Roman"/>
                              </a:rPr>
                              <a:t>, </a:t>
                            </a:r>
                            <a:r>
                              <a:rPr lang="en-GB" altLang="ko-KR" sz="1200" b="1" i="1" kern="100" dirty="0" smtClean="0">
                                <a:latin typeface="Times New Roman"/>
                                <a:ea typeface="Malgun Gothic"/>
                                <a:cs typeface="Times New Roman"/>
                              </a:rPr>
                              <a:t>CRA - 4</a:t>
                            </a:r>
                            <a:endParaRPr lang="ko-KR" altLang="en-US" sz="1200" b="1" i="1" dirty="0">
                              <a:latin typeface="Times New Roman" pitchFamily="18" charset="0"/>
                              <a:cs typeface="Times New Roman" pitchFamily="18" charset="0"/>
                            </a:endParaRPr>
                          </a:p>
                        </a:txBody>
                        <a:useSpRect/>
                      </a:txSp>
                    </a:sp>
                    <a:cxnSp>
                      <a:nvCxnSpPr>
                        <a:cNvPr id="101" name="직선 화살표 연결선 100"/>
                        <a:cNvCxnSpPr/>
                      </a:nvCxnSpPr>
                      <a:spPr>
                        <a:xfrm>
                          <a:off x="6300192" y="2132856"/>
                          <a:ext cx="0" cy="432048"/>
                        </a:xfrm>
                        <a:prstGeom prst="straightConnector1">
                          <a:avLst/>
                        </a:prstGeom>
                        <a:ln w="25400">
                          <a:solidFill>
                            <a:schemeClr val="tx2"/>
                          </a:solidFill>
                          <a:prstDash val="sysDot"/>
                          <a:tailEnd type="arrow"/>
                        </a:ln>
                      </a:spPr>
                      <a:style>
                        <a:lnRef idx="1">
                          <a:schemeClr val="accent1"/>
                        </a:lnRef>
                        <a:fillRef idx="0">
                          <a:schemeClr val="accent1"/>
                        </a:fillRef>
                        <a:effectRef idx="0">
                          <a:schemeClr val="accent1"/>
                        </a:effectRef>
                        <a:fontRef idx="minor">
                          <a:schemeClr val="tx1"/>
                        </a:fontRef>
                      </a:style>
                    </a:cxnSp>
                    <a:sp>
                      <a:nvSpPr>
                        <a:cNvPr id="85" name="순서도: 데이터 84"/>
                        <a:cNvSpPr/>
                      </a:nvSpPr>
                      <a:spPr>
                        <a:xfrm>
                          <a:off x="4427984" y="4437112"/>
                          <a:ext cx="504056" cy="720080"/>
                        </a:xfrm>
                        <a:prstGeom prst="flowChartInputOutput">
                          <a:avLst/>
                        </a:prstGeom>
                        <a:ln w="12700">
                          <a:solidFill>
                            <a:schemeClr val="tx1"/>
                          </a:solidFill>
                        </a:ln>
                      </a:spPr>
                      <a:txSp>
                        <a:txBody>
                          <a:bodyPr rtlCol="0" anchor="ctr"/>
                          <a:lstStyle>
                            <a:defPPr>
                              <a:defRPr lang="ko-KR"/>
                            </a:defPPr>
                            <a:lvl1pPr algn="l" rtl="0" fontAlgn="base" latinLnBrk="1">
                              <a:spcBef>
                                <a:spcPct val="0"/>
                              </a:spcBef>
                              <a:spcAft>
                                <a:spcPct val="0"/>
                              </a:spcAft>
                              <a:defRPr kumimoji="1" kern="1200">
                                <a:solidFill>
                                  <a:schemeClr val="lt1"/>
                                </a:solidFill>
                                <a:latin typeface="+mn-lt"/>
                                <a:ea typeface="+mn-ea"/>
                                <a:cs typeface="+mn-cs"/>
                              </a:defRPr>
                            </a:lvl1pPr>
                            <a:lvl2pPr marL="457200" algn="l" rtl="0" fontAlgn="base" latinLnBrk="1">
                              <a:spcBef>
                                <a:spcPct val="0"/>
                              </a:spcBef>
                              <a:spcAft>
                                <a:spcPct val="0"/>
                              </a:spcAft>
                              <a:defRPr kumimoji="1" kern="1200">
                                <a:solidFill>
                                  <a:schemeClr val="lt1"/>
                                </a:solidFill>
                                <a:latin typeface="+mn-lt"/>
                                <a:ea typeface="+mn-ea"/>
                                <a:cs typeface="+mn-cs"/>
                              </a:defRPr>
                            </a:lvl2pPr>
                            <a:lvl3pPr marL="914400" algn="l" rtl="0" fontAlgn="base" latinLnBrk="1">
                              <a:spcBef>
                                <a:spcPct val="0"/>
                              </a:spcBef>
                              <a:spcAft>
                                <a:spcPct val="0"/>
                              </a:spcAft>
                              <a:defRPr kumimoji="1" kern="1200">
                                <a:solidFill>
                                  <a:schemeClr val="lt1"/>
                                </a:solidFill>
                                <a:latin typeface="+mn-lt"/>
                                <a:ea typeface="+mn-ea"/>
                                <a:cs typeface="+mn-cs"/>
                              </a:defRPr>
                            </a:lvl3pPr>
                            <a:lvl4pPr marL="1371600" algn="l" rtl="0" fontAlgn="base" latinLnBrk="1">
                              <a:spcBef>
                                <a:spcPct val="0"/>
                              </a:spcBef>
                              <a:spcAft>
                                <a:spcPct val="0"/>
                              </a:spcAft>
                              <a:defRPr kumimoji="1" kern="1200">
                                <a:solidFill>
                                  <a:schemeClr val="lt1"/>
                                </a:solidFill>
                                <a:latin typeface="+mn-lt"/>
                                <a:ea typeface="+mn-ea"/>
                                <a:cs typeface="+mn-cs"/>
                              </a:defRPr>
                            </a:lvl4pPr>
                            <a:lvl5pPr marL="1828800" algn="l" rtl="0" fontAlgn="base" latinLnBrk="1">
                              <a:spcBef>
                                <a:spcPct val="0"/>
                              </a:spcBef>
                              <a:spcAft>
                                <a:spcPct val="0"/>
                              </a:spcAft>
                              <a:defRPr kumimoji="1" kern="1200">
                                <a:solidFill>
                                  <a:schemeClr val="lt1"/>
                                </a:solidFill>
                                <a:latin typeface="+mn-lt"/>
                                <a:ea typeface="+mn-ea"/>
                                <a:cs typeface="+mn-cs"/>
                              </a:defRPr>
                            </a:lvl5pPr>
                            <a:lvl6pPr marL="2286000" algn="l" defTabSz="914400" rtl="0" eaLnBrk="1" latinLnBrk="1" hangingPunct="1">
                              <a:defRPr kumimoji="1" kern="1200">
                                <a:solidFill>
                                  <a:schemeClr val="lt1"/>
                                </a:solidFill>
                                <a:latin typeface="+mn-lt"/>
                                <a:ea typeface="+mn-ea"/>
                                <a:cs typeface="+mn-cs"/>
                              </a:defRPr>
                            </a:lvl6pPr>
                            <a:lvl7pPr marL="2743200" algn="l" defTabSz="914400" rtl="0" eaLnBrk="1" latinLnBrk="1" hangingPunct="1">
                              <a:defRPr kumimoji="1" kern="1200">
                                <a:solidFill>
                                  <a:schemeClr val="lt1"/>
                                </a:solidFill>
                                <a:latin typeface="+mn-lt"/>
                                <a:ea typeface="+mn-ea"/>
                                <a:cs typeface="+mn-cs"/>
                              </a:defRPr>
                            </a:lvl7pPr>
                            <a:lvl8pPr marL="3200400" algn="l" defTabSz="914400" rtl="0" eaLnBrk="1" latinLnBrk="1" hangingPunct="1">
                              <a:defRPr kumimoji="1" kern="1200">
                                <a:solidFill>
                                  <a:schemeClr val="lt1"/>
                                </a:solidFill>
                                <a:latin typeface="+mn-lt"/>
                                <a:ea typeface="+mn-ea"/>
                                <a:cs typeface="+mn-cs"/>
                              </a:defRPr>
                            </a:lvl8pPr>
                            <a:lvl9pPr marL="3657600" algn="l" defTabSz="914400" rtl="0" eaLnBrk="1" latinLnBrk="1" hangingPunct="1">
                              <a:defRPr kumimoji="1" kern="1200">
                                <a:solidFill>
                                  <a:schemeClr val="lt1"/>
                                </a:solidFill>
                                <a:latin typeface="+mn-lt"/>
                                <a:ea typeface="+mn-ea"/>
                                <a:cs typeface="+mn-cs"/>
                              </a:defRPr>
                            </a:lvl9pPr>
                          </a:lstStyle>
                          <a:p>
                            <a:pPr algn="ctr"/>
                            <a:r>
                              <a:rPr lang="en-US" altLang="ko-KR" sz="1000" b="1" dirty="0" smtClean="0">
                                <a:solidFill>
                                  <a:schemeClr val="tx1"/>
                                </a:solidFill>
                                <a:latin typeface="Times New Roman" pitchFamily="18" charset="0"/>
                                <a:cs typeface="Times New Roman" pitchFamily="18" charset="0"/>
                              </a:rPr>
                              <a:t>ULP</a:t>
                            </a:r>
                            <a:endParaRPr lang="ko-KR" altLang="en-US" sz="1000" b="1" dirty="0">
                              <a:solidFill>
                                <a:schemeClr val="tx1"/>
                              </a:solidFill>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6" name="직선 화살표 연결선 85"/>
                        <a:cNvCxnSpPr>
                          <a:stCxn id="85" idx="3"/>
                        </a:cNvCxnSpPr>
                      </a:nvCxnSpPr>
                      <a:spPr>
                        <a:xfrm>
                          <a:off x="4629606" y="5157192"/>
                          <a:ext cx="590466" cy="720080"/>
                        </a:xfrm>
                        <a:prstGeom prst="straightConnector1">
                          <a:avLst/>
                        </a:prstGeom>
                        <a:ln>
                          <a:solidFill>
                            <a:srgbClr val="FF3300"/>
                          </a:solidFill>
                          <a:prstDash val="dash"/>
                          <a:tailEnd type="arrow"/>
                        </a:ln>
                      </a:spPr>
                      <a:style>
                        <a:lnRef idx="1">
                          <a:schemeClr val="accent1"/>
                        </a:lnRef>
                        <a:fillRef idx="0">
                          <a:schemeClr val="accent1"/>
                        </a:fillRef>
                        <a:effectRef idx="0">
                          <a:schemeClr val="accent1"/>
                        </a:effectRef>
                        <a:fontRef idx="minor">
                          <a:schemeClr val="tx1"/>
                        </a:fontRef>
                      </a:style>
                    </a:cxnSp>
                    <a:cxnSp>
                      <a:nvCxnSpPr>
                        <a:cNvPr id="89" name="직선 화살표 연결선 88"/>
                        <a:cNvCxnSpPr>
                          <a:stCxn id="85" idx="5"/>
                          <a:endCxn id="75" idx="2"/>
                        </a:cNvCxnSpPr>
                      </a:nvCxnSpPr>
                      <a:spPr>
                        <a:xfrm flipV="1">
                          <a:off x="4881634" y="4438273"/>
                          <a:ext cx="892900" cy="358879"/>
                        </a:xfrm>
                        <a:prstGeom prst="straightConnector1">
                          <a:avLst/>
                        </a:prstGeom>
                        <a:ln w="12700">
                          <a:solidFill>
                            <a:schemeClr val="tx2"/>
                          </a:solidFill>
                          <a:prstDash val="solid"/>
                          <a:headEnd type="triangle"/>
                          <a:tailEnd type="none"/>
                        </a:ln>
                      </a:spPr>
                      <a:style>
                        <a:lnRef idx="1">
                          <a:schemeClr val="accent1"/>
                        </a:lnRef>
                        <a:fillRef idx="0">
                          <a:schemeClr val="accent1"/>
                        </a:fillRef>
                        <a:effectRef idx="0">
                          <a:schemeClr val="accent1"/>
                        </a:effectRef>
                        <a:fontRef idx="minor">
                          <a:schemeClr val="tx1"/>
                        </a:fontRef>
                      </a:style>
                    </a:cxnSp>
                    <a:cxnSp>
                      <a:nvCxnSpPr>
                        <a:cNvPr id="94" name="직선 화살표 연결선 93"/>
                        <a:cNvCxnSpPr/>
                      </a:nvCxnSpPr>
                      <a:spPr>
                        <a:xfrm flipH="1">
                          <a:off x="4139952" y="3429000"/>
                          <a:ext cx="432048" cy="216024"/>
                        </a:xfrm>
                        <a:prstGeom prst="straightConnector1">
                          <a:avLst/>
                        </a:prstGeom>
                        <a:ln w="38100">
                          <a:solidFill>
                            <a:srgbClr val="FF0000"/>
                          </a:solidFill>
                          <a:tailEnd type="arrow"/>
                        </a:ln>
                      </a:spPr>
                      <a:style>
                        <a:lnRef idx="1">
                          <a:schemeClr val="accent1"/>
                        </a:lnRef>
                        <a:fillRef idx="0">
                          <a:schemeClr val="accent1"/>
                        </a:fillRef>
                        <a:effectRef idx="0">
                          <a:schemeClr val="accent1"/>
                        </a:effectRef>
                        <a:fontRef idx="minor">
                          <a:schemeClr val="tx1"/>
                        </a:fontRef>
                      </a:style>
                    </a:cxnSp>
                    <a:cxnSp>
                      <a:nvCxnSpPr>
                        <a:cNvPr id="88" name="직선 화살표 연결선 87"/>
                        <a:cNvCxnSpPr/>
                      </a:nvCxnSpPr>
                      <a:spPr>
                        <a:xfrm flipH="1" flipV="1">
                          <a:off x="4860032" y="5013177"/>
                          <a:ext cx="2232248" cy="432047"/>
                        </a:xfrm>
                        <a:prstGeom prst="straightConnector1">
                          <a:avLst/>
                        </a:prstGeom>
                        <a:ln w="12700">
                          <a:solidFill>
                            <a:schemeClr val="tx2"/>
                          </a:solidFill>
                          <a:prstDash val="solid"/>
                          <a:headEnd type="triangle"/>
                          <a:tailEnd type="none"/>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876461" w:rsidRDefault="00876461" w:rsidP="00876461">
      <w:pPr>
        <w:jc w:val="center"/>
        <w:rPr>
          <w:szCs w:val="22"/>
          <w:lang w:eastAsia="ko-KR"/>
        </w:rPr>
      </w:pPr>
      <w:r>
        <w:rPr>
          <w:rFonts w:hint="eastAsia"/>
          <w:szCs w:val="22"/>
          <w:lang w:eastAsia="ko-KR"/>
        </w:rPr>
        <w:t>(</w:t>
      </w:r>
      <w:r w:rsidR="00713A71">
        <w:rPr>
          <w:rFonts w:hint="eastAsia"/>
          <w:szCs w:val="22"/>
          <w:lang w:eastAsia="ko-KR"/>
        </w:rPr>
        <w:t>b</w:t>
      </w:r>
      <w:r>
        <w:rPr>
          <w:rFonts w:hint="eastAsia"/>
          <w:szCs w:val="22"/>
          <w:lang w:eastAsia="ko-KR"/>
        </w:rPr>
        <w:t xml:space="preserve">) Scene change occurs in leading picture with POC = CRA </w:t>
      </w:r>
      <w:r>
        <w:rPr>
          <w:szCs w:val="22"/>
          <w:lang w:eastAsia="ko-KR"/>
        </w:rPr>
        <w:t>–</w:t>
      </w:r>
      <w:r>
        <w:rPr>
          <w:rFonts w:hint="eastAsia"/>
          <w:szCs w:val="22"/>
          <w:lang w:eastAsia="ko-KR"/>
        </w:rPr>
        <w:t xml:space="preserve"> 4 or CRA - 5</w:t>
      </w:r>
    </w:p>
    <w:p w:rsidR="00876461" w:rsidRPr="002C1F7B" w:rsidRDefault="00876461" w:rsidP="00876461">
      <w:pPr>
        <w:jc w:val="center"/>
        <w:rPr>
          <w:szCs w:val="22"/>
          <w:lang w:eastAsia="ko-KR"/>
        </w:rPr>
      </w:pPr>
      <w:r w:rsidRPr="002B1A46">
        <w:rPr>
          <w:rFonts w:hint="eastAsia"/>
          <w:szCs w:val="22"/>
          <w:lang w:eastAsia="ko-KR"/>
        </w:rPr>
        <w:t xml:space="preserve">Figure </w:t>
      </w:r>
      <w:r>
        <w:rPr>
          <w:rFonts w:hint="eastAsia"/>
          <w:szCs w:val="22"/>
          <w:lang w:eastAsia="ko-KR"/>
        </w:rPr>
        <w:t>3</w:t>
      </w:r>
      <w:r w:rsidRPr="002B1A46">
        <w:rPr>
          <w:rFonts w:hint="eastAsia"/>
          <w:szCs w:val="22"/>
          <w:lang w:eastAsia="ko-KR"/>
        </w:rPr>
        <w:t xml:space="preserve"> </w:t>
      </w:r>
      <w:r w:rsidRPr="002B1A46">
        <w:rPr>
          <w:szCs w:val="22"/>
          <w:lang w:eastAsia="ko-KR"/>
        </w:rPr>
        <w:t>–</w:t>
      </w:r>
      <w:r w:rsidRPr="002B1A46">
        <w:rPr>
          <w:rFonts w:hint="eastAsia"/>
          <w:szCs w:val="22"/>
          <w:lang w:eastAsia="ko-KR"/>
        </w:rPr>
        <w:t xml:space="preserve"> </w:t>
      </w:r>
      <w:r>
        <w:rPr>
          <w:rFonts w:hint="eastAsia"/>
          <w:szCs w:val="22"/>
          <w:lang w:eastAsia="ko-KR"/>
        </w:rPr>
        <w:t>Example of using ULP when scene change happens within leading pictures</w:t>
      </w:r>
    </w:p>
    <w:p w:rsidR="00876461" w:rsidRDefault="00876461" w:rsidP="006F1CC5">
      <w:pPr>
        <w:jc w:val="both"/>
        <w:rPr>
          <w:szCs w:val="22"/>
          <w:lang w:eastAsia="ko-KR"/>
        </w:rPr>
      </w:pPr>
    </w:p>
    <w:p w:rsidR="00876461" w:rsidRPr="00AE341B" w:rsidRDefault="00713A71" w:rsidP="00876461">
      <w:pPr>
        <w:pStyle w:val="2"/>
      </w:pPr>
      <w:r>
        <w:rPr>
          <w:rFonts w:hint="eastAsia"/>
          <w:lang w:eastAsia="ko-KR"/>
        </w:rPr>
        <w:lastRenderedPageBreak/>
        <w:t>Encoder Response to Picture Loss within Leading Pictures</w:t>
      </w:r>
    </w:p>
    <w:p w:rsidR="00713A71" w:rsidRDefault="00713A71" w:rsidP="00876461">
      <w:pPr>
        <w:jc w:val="both"/>
        <w:rPr>
          <w:szCs w:val="22"/>
          <w:lang w:eastAsia="ko-KR"/>
        </w:rPr>
      </w:pPr>
      <w:r>
        <w:rPr>
          <w:rFonts w:hint="eastAsia"/>
          <w:szCs w:val="22"/>
          <w:lang w:eastAsia="ko-KR"/>
        </w:rPr>
        <w:t xml:space="preserve">In a system with back channel, when picture loss happen to any reference pictures within leading pictures, encoder can decide not to use forward prediction for coding the next pictures to avoid visual quality degradation. The pictures that are coded without forward prediction can then be marked as ULP and be available as reference pictures for normal pictures that follow CRA picture. </w:t>
      </w:r>
    </w:p>
    <w:p w:rsidR="00713A71" w:rsidRDefault="00713A71" w:rsidP="00876461">
      <w:pPr>
        <w:jc w:val="both"/>
        <w:rPr>
          <w:szCs w:val="22"/>
          <w:lang w:eastAsia="ko-KR"/>
        </w:rPr>
      </w:pPr>
      <w:r>
        <w:rPr>
          <w:rFonts w:hint="eastAsia"/>
          <w:szCs w:val="22"/>
          <w:lang w:eastAsia="ko-KR"/>
        </w:rPr>
        <w:t xml:space="preserve">For example, suppose that picture with POC CRA </w:t>
      </w:r>
      <w:r>
        <w:rPr>
          <w:szCs w:val="22"/>
          <w:lang w:eastAsia="ko-KR"/>
        </w:rPr>
        <w:t>–</w:t>
      </w:r>
      <w:r>
        <w:rPr>
          <w:rFonts w:hint="eastAsia"/>
          <w:szCs w:val="22"/>
          <w:lang w:eastAsia="ko-KR"/>
        </w:rPr>
        <w:t xml:space="preserve"> </w:t>
      </w:r>
      <w:r w:rsidR="007559DA">
        <w:rPr>
          <w:rFonts w:hint="eastAsia"/>
          <w:szCs w:val="22"/>
          <w:lang w:eastAsia="ko-KR"/>
        </w:rPr>
        <w:t>4</w:t>
      </w:r>
      <w:r>
        <w:rPr>
          <w:rFonts w:hint="eastAsia"/>
          <w:szCs w:val="22"/>
          <w:lang w:eastAsia="ko-KR"/>
        </w:rPr>
        <w:t xml:space="preserve"> in the example shown in Figure 3(a) </w:t>
      </w:r>
      <w:proofErr w:type="gramStart"/>
      <w:r>
        <w:rPr>
          <w:rFonts w:hint="eastAsia"/>
          <w:szCs w:val="22"/>
          <w:lang w:eastAsia="ko-KR"/>
        </w:rPr>
        <w:t>is</w:t>
      </w:r>
      <w:proofErr w:type="gramEnd"/>
      <w:r>
        <w:rPr>
          <w:rFonts w:hint="eastAsia"/>
          <w:szCs w:val="22"/>
          <w:lang w:eastAsia="ko-KR"/>
        </w:rPr>
        <w:t xml:space="preserve"> reported to be lost. Then, </w:t>
      </w:r>
      <w:r w:rsidR="007559DA">
        <w:rPr>
          <w:rFonts w:hint="eastAsia"/>
          <w:szCs w:val="22"/>
          <w:lang w:eastAsia="ko-KR"/>
        </w:rPr>
        <w:t xml:space="preserve">picture with POC CRA </w:t>
      </w:r>
      <w:r w:rsidR="007559DA">
        <w:rPr>
          <w:szCs w:val="22"/>
          <w:lang w:eastAsia="ko-KR"/>
        </w:rPr>
        <w:t>–</w:t>
      </w:r>
      <w:r w:rsidR="007559DA">
        <w:rPr>
          <w:rFonts w:hint="eastAsia"/>
          <w:szCs w:val="22"/>
          <w:lang w:eastAsia="ko-KR"/>
        </w:rPr>
        <w:t xml:space="preserve"> 2 can be coded without reference to the lost picture and be marked as ULP.</w:t>
      </w:r>
    </w:p>
    <w:p w:rsidR="001A2777" w:rsidRPr="00A24DED" w:rsidRDefault="001A2777" w:rsidP="007559DA">
      <w:pPr>
        <w:rPr>
          <w:szCs w:val="22"/>
          <w:lang w:eastAsia="ko-KR"/>
        </w:rPr>
      </w:pPr>
    </w:p>
    <w:p w:rsidR="0093473F" w:rsidRPr="00AE341B" w:rsidRDefault="007559DA" w:rsidP="0093473F">
      <w:pPr>
        <w:pStyle w:val="1"/>
      </w:pPr>
      <w:r>
        <w:rPr>
          <w:rFonts w:hint="eastAsia"/>
          <w:lang w:eastAsia="ko-KR"/>
        </w:rPr>
        <w:t>Syntax and Semantic for Signaling ULP</w:t>
      </w:r>
    </w:p>
    <w:p w:rsidR="007559DA" w:rsidRDefault="00B00464" w:rsidP="0093473F">
      <w:pPr>
        <w:jc w:val="both"/>
        <w:rPr>
          <w:szCs w:val="22"/>
          <w:lang w:eastAsia="ko-KR"/>
        </w:rPr>
      </w:pPr>
      <w:r>
        <w:rPr>
          <w:rFonts w:hint="eastAsia"/>
          <w:szCs w:val="22"/>
          <w:lang w:eastAsia="ko-KR"/>
        </w:rPr>
        <w:t xml:space="preserve">Table 1 tabulates the syntax </w:t>
      </w:r>
      <w:r w:rsidR="00CE5C09">
        <w:rPr>
          <w:rFonts w:hint="eastAsia"/>
          <w:szCs w:val="22"/>
          <w:lang w:eastAsia="ko-KR"/>
        </w:rPr>
        <w:t>of new element to signal ULP pictures in header of CRA slice.</w:t>
      </w:r>
    </w:p>
    <w:p w:rsidR="00CE5C09" w:rsidRDefault="00CE5C09" w:rsidP="0093473F">
      <w:pPr>
        <w:jc w:val="both"/>
        <w:rPr>
          <w:szCs w:val="22"/>
          <w:lang w:eastAsia="ko-KR"/>
        </w:rPr>
      </w:pPr>
    </w:p>
    <w:p w:rsidR="00CE5C09" w:rsidRPr="004552C8" w:rsidRDefault="00CE5C09" w:rsidP="00CE5C09">
      <w:pPr>
        <w:spacing w:line="300" w:lineRule="auto"/>
        <w:jc w:val="center"/>
        <w:rPr>
          <w:lang w:eastAsia="ko-KR"/>
        </w:rPr>
      </w:pPr>
      <w:r>
        <w:rPr>
          <w:rFonts w:hint="eastAsia"/>
        </w:rPr>
        <w:t xml:space="preserve">Table </w:t>
      </w:r>
      <w:r>
        <w:rPr>
          <w:rFonts w:hint="eastAsia"/>
          <w:lang w:eastAsia="ko-KR"/>
        </w:rPr>
        <w:t>1</w:t>
      </w:r>
      <w:r>
        <w:rPr>
          <w:rFonts w:hint="eastAsia"/>
        </w:rPr>
        <w:t xml:space="preserve"> </w:t>
      </w:r>
      <w:r>
        <w:t>–</w:t>
      </w:r>
      <w:r>
        <w:rPr>
          <w:rFonts w:hint="eastAsia"/>
        </w:rPr>
        <w:t xml:space="preserve"> </w:t>
      </w:r>
      <w:r>
        <w:rPr>
          <w:rFonts w:hint="eastAsia"/>
          <w:lang w:eastAsia="ko-KR"/>
        </w:rPr>
        <w:t>Proposed s</w:t>
      </w:r>
      <w:r>
        <w:rPr>
          <w:rFonts w:hint="eastAsia"/>
        </w:rPr>
        <w:t xml:space="preserve">yntax of slice header for signaling </w:t>
      </w:r>
      <w:r>
        <w:rPr>
          <w:rFonts w:hint="eastAsia"/>
          <w:lang w:eastAsia="ko-KR"/>
        </w:rPr>
        <w:t>ULP</w:t>
      </w:r>
    </w:p>
    <w:tbl>
      <w:tblPr>
        <w:tblW w:w="700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6161"/>
        <w:gridCol w:w="840"/>
      </w:tblGrid>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pPr>
              <w:tabs>
                <w:tab w:val="left" w:pos="794"/>
                <w:tab w:val="left" w:pos="1191"/>
                <w:tab w:val="left" w:pos="1588"/>
                <w:tab w:val="left" w:pos="1985"/>
              </w:tabs>
              <w:spacing w:before="0"/>
              <w:rPr>
                <w:sz w:val="20"/>
                <w:rPrChange w:id="29" w:author="HendryHendry/선임연구원/Convergence(연)ATS그룹(hendry.hendry" w:date="2011-11-21T19:12:00Z">
                  <w:rPr/>
                </w:rPrChange>
              </w:rPr>
              <w:pPrChange w:id="30" w:author="HendryHendry/선임연구원/Convergence(연)ATS그룹(hendry.hendry" w:date="2011-11-17T16:51:00Z">
                <w:pPr>
                  <w:tabs>
                    <w:tab w:val="left" w:pos="794"/>
                    <w:tab w:val="left" w:pos="1191"/>
                    <w:tab w:val="left" w:pos="1588"/>
                    <w:tab w:val="left" w:pos="1985"/>
                  </w:tabs>
                </w:pPr>
              </w:pPrChange>
            </w:pPr>
            <w:proofErr w:type="spellStart"/>
            <w:r w:rsidRPr="00264805">
              <w:rPr>
                <w:sz w:val="20"/>
                <w:lang w:val="en-GB"/>
                <w:rPrChange w:id="31" w:author="HendryHendry/선임연구원/Convergence(연)ATS그룹(hendry.hendry" w:date="2011-11-21T19:12:00Z">
                  <w:rPr>
                    <w:lang w:val="en-GB"/>
                  </w:rPr>
                </w:rPrChange>
              </w:rPr>
              <w:t>Slice_header</w:t>
            </w:r>
            <w:proofErr w:type="spellEnd"/>
            <w:r w:rsidRPr="00264805">
              <w:rPr>
                <w:sz w:val="20"/>
                <w:lang w:val="en-GB"/>
                <w:rPrChange w:id="32" w:author="HendryHendry/선임연구원/Convergence(연)ATS그룹(hendry.hendry" w:date="2011-11-21T19:12:00Z">
                  <w:rPr>
                    <w:lang w:val="en-GB"/>
                  </w:rPr>
                </w:rPrChange>
              </w:rPr>
              <w:t>( ) {</w:t>
            </w:r>
            <w:r w:rsidRPr="00264805">
              <w:rPr>
                <w:sz w:val="20"/>
                <w:rPrChange w:id="33" w:author="HendryHendry/선임연구원/Convergence(연)ATS그룹(hendry.hendry" w:date="2011-11-21T19:12:00Z">
                  <w:rPr/>
                </w:rPrChange>
              </w:rPr>
              <w:t xml:space="preserve"> </w:t>
            </w:r>
          </w:p>
        </w:tc>
        <w:tc>
          <w:tcPr>
            <w:tcW w:w="840" w:type="dxa"/>
            <w:shd w:val="clear" w:color="auto" w:fill="auto"/>
            <w:tcMar>
              <w:top w:w="15" w:type="dxa"/>
              <w:left w:w="108" w:type="dxa"/>
              <w:bottom w:w="0" w:type="dxa"/>
              <w:right w:w="108" w:type="dxa"/>
            </w:tcMar>
            <w:hideMark/>
          </w:tcPr>
          <w:p w:rsidR="00000000" w:rsidRPr="00264805" w:rsidRDefault="00CE5C09">
            <w:pPr>
              <w:tabs>
                <w:tab w:val="left" w:pos="794"/>
                <w:tab w:val="left" w:pos="1191"/>
                <w:tab w:val="left" w:pos="1588"/>
                <w:tab w:val="left" w:pos="1985"/>
              </w:tabs>
              <w:spacing w:before="0"/>
              <w:rPr>
                <w:sz w:val="20"/>
                <w:rPrChange w:id="34" w:author="HendryHendry/선임연구원/Convergence(연)ATS그룹(hendry.hendry" w:date="2011-11-21T19:12:00Z">
                  <w:rPr/>
                </w:rPrChange>
              </w:rPr>
              <w:pPrChange w:id="35" w:author="HendryHendry/선임연구원/Convergence(연)ATS그룹(hendry.hendry" w:date="2011-11-17T16:51:00Z">
                <w:pPr>
                  <w:tabs>
                    <w:tab w:val="left" w:pos="794"/>
                    <w:tab w:val="left" w:pos="1191"/>
                    <w:tab w:val="left" w:pos="1588"/>
                    <w:tab w:val="left" w:pos="1985"/>
                  </w:tabs>
                </w:pPr>
              </w:pPrChange>
            </w:pPr>
            <w:proofErr w:type="spellStart"/>
            <w:r w:rsidRPr="00264805">
              <w:rPr>
                <w:b/>
                <w:bCs/>
                <w:sz w:val="20"/>
                <w:lang w:val="en-GB"/>
                <w:rPrChange w:id="36" w:author="HendryHendry/선임연구원/Convergence(연)ATS그룹(hendry.hendry" w:date="2011-11-21T19:12:00Z">
                  <w:rPr>
                    <w:b/>
                    <w:bCs/>
                    <w:lang w:val="en-GB"/>
                  </w:rPr>
                </w:rPrChange>
              </w:rPr>
              <w:t>Desc</w:t>
            </w:r>
            <w:proofErr w:type="spellEnd"/>
            <w:r w:rsidRPr="00264805">
              <w:rPr>
                <w:b/>
                <w:bCs/>
                <w:sz w:val="20"/>
                <w:rPrChange w:id="37" w:author="HendryHendry/선임연구원/Convergence(연)ATS그룹(hendry.hendry" w:date="2011-11-21T19:12:00Z">
                  <w:rPr>
                    <w:b/>
                    <w:bCs/>
                  </w:rPr>
                </w:rPrChange>
              </w:rPr>
              <w:t xml:space="preserve"> </w:t>
            </w: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rsidP="00264805">
            <w:pPr>
              <w:tabs>
                <w:tab w:val="left" w:pos="794"/>
                <w:tab w:val="left" w:pos="1191"/>
                <w:tab w:val="left" w:pos="1588"/>
                <w:tab w:val="left" w:pos="1985"/>
              </w:tabs>
              <w:spacing w:before="0"/>
              <w:ind w:firstLineChars="100" w:firstLine="200"/>
              <w:rPr>
                <w:sz w:val="20"/>
                <w:rPrChange w:id="38" w:author="HendryHendry/선임연구원/Convergence(연)ATS그룹(hendry.hendry" w:date="2011-11-21T19:12:00Z">
                  <w:rPr/>
                </w:rPrChange>
              </w:rPr>
              <w:pPrChange w:id="39" w:author="HendryHendry/선임연구원/Convergence(연)ATS그룹(hendry.hendry" w:date="2011-11-21T19:12:00Z">
                <w:pPr>
                  <w:tabs>
                    <w:tab w:val="left" w:pos="794"/>
                    <w:tab w:val="left" w:pos="1191"/>
                    <w:tab w:val="left" w:pos="1588"/>
                    <w:tab w:val="left" w:pos="1985"/>
                  </w:tabs>
                  <w:ind w:firstLineChars="100" w:firstLine="220"/>
                </w:pPr>
              </w:pPrChange>
            </w:pPr>
            <w:r w:rsidRPr="00264805">
              <w:rPr>
                <w:b/>
                <w:bCs/>
                <w:sz w:val="20"/>
                <w:lang w:val="en-GB"/>
                <w:rPrChange w:id="40" w:author="HendryHendry/선임연구원/Convergence(연)ATS그룹(hendry.hendry" w:date="2011-11-21T19:12:00Z">
                  <w:rPr>
                    <w:b/>
                    <w:bCs/>
                    <w:lang w:val="en-GB"/>
                  </w:rPr>
                </w:rPrChange>
              </w:rPr>
              <w:t>…</w:t>
            </w:r>
            <w:r w:rsidRPr="00264805">
              <w:rPr>
                <w:sz w:val="20"/>
                <w:rPrChange w:id="41" w:author="HendryHendry/선임연구원/Convergence(연)ATS그룹(hendry.hendry" w:date="2011-11-21T19:12:00Z">
                  <w:rPr/>
                </w:rPrChange>
              </w:rPr>
              <w:t xml:space="preserve"> </w:t>
            </w:r>
          </w:p>
        </w:tc>
        <w:tc>
          <w:tcPr>
            <w:tcW w:w="840" w:type="dxa"/>
            <w:shd w:val="clear" w:color="auto" w:fill="auto"/>
            <w:tcMar>
              <w:top w:w="15" w:type="dxa"/>
              <w:left w:w="108" w:type="dxa"/>
              <w:bottom w:w="0" w:type="dxa"/>
              <w:right w:w="108" w:type="dxa"/>
            </w:tcMar>
            <w:hideMark/>
          </w:tcPr>
          <w:p w:rsidR="00000000" w:rsidRPr="00264805" w:rsidRDefault="00012395">
            <w:pPr>
              <w:tabs>
                <w:tab w:val="left" w:pos="794"/>
                <w:tab w:val="left" w:pos="1191"/>
                <w:tab w:val="left" w:pos="1588"/>
                <w:tab w:val="left" w:pos="1985"/>
              </w:tabs>
              <w:spacing w:before="0"/>
              <w:rPr>
                <w:sz w:val="20"/>
                <w:rPrChange w:id="42" w:author="HendryHendry/선임연구원/Convergence(연)ATS그룹(hendry.hendry" w:date="2011-11-21T19:12:00Z">
                  <w:rPr/>
                </w:rPrChange>
              </w:rPr>
              <w:pPrChange w:id="43" w:author="HendryHendry/선임연구원/Convergence(연)ATS그룹(hendry.hendry" w:date="2011-11-17T16:51:00Z">
                <w:pPr>
                  <w:tabs>
                    <w:tab w:val="left" w:pos="794"/>
                    <w:tab w:val="left" w:pos="1191"/>
                    <w:tab w:val="left" w:pos="1588"/>
                    <w:tab w:val="left" w:pos="1985"/>
                  </w:tabs>
                </w:pPr>
              </w:pPrChange>
            </w:pP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rsidP="00264805">
            <w:pPr>
              <w:tabs>
                <w:tab w:val="left" w:pos="794"/>
                <w:tab w:val="left" w:pos="1191"/>
                <w:tab w:val="left" w:pos="1588"/>
                <w:tab w:val="left" w:pos="1985"/>
              </w:tabs>
              <w:spacing w:before="0"/>
              <w:ind w:firstLineChars="100" w:firstLine="200"/>
              <w:rPr>
                <w:sz w:val="20"/>
                <w:rPrChange w:id="44" w:author="HendryHendry/선임연구원/Convergence(연)ATS그룹(hendry.hendry" w:date="2011-11-21T19:12:00Z">
                  <w:rPr/>
                </w:rPrChange>
              </w:rPr>
              <w:pPrChange w:id="45" w:author="HendryHendry/선임연구원/Convergence(연)ATS그룹(hendry.hendry" w:date="2011-11-21T19:12:00Z">
                <w:pPr>
                  <w:tabs>
                    <w:tab w:val="left" w:pos="794"/>
                    <w:tab w:val="left" w:pos="1191"/>
                    <w:tab w:val="left" w:pos="1588"/>
                    <w:tab w:val="left" w:pos="1985"/>
                  </w:tabs>
                  <w:ind w:firstLineChars="100" w:firstLine="220"/>
                </w:pPr>
              </w:pPrChange>
            </w:pPr>
            <w:r w:rsidRPr="00264805">
              <w:rPr>
                <w:sz w:val="20"/>
                <w:rPrChange w:id="46" w:author="HendryHendry/선임연구원/Convergence(연)ATS그룹(hendry.hendry" w:date="2011-11-21T19:12:00Z">
                  <w:rPr/>
                </w:rPrChange>
              </w:rPr>
              <w:t>I</w:t>
            </w:r>
            <w:r w:rsidRPr="00264805">
              <w:rPr>
                <w:rFonts w:hint="eastAsia"/>
                <w:sz w:val="20"/>
                <w:rPrChange w:id="47" w:author="HendryHendry/선임연구원/Convergence(연)ATS그룹(hendry.hendry" w:date="2011-11-21T19:12:00Z">
                  <w:rPr>
                    <w:rFonts w:hint="eastAsia"/>
                  </w:rPr>
                </w:rPrChange>
              </w:rPr>
              <w:t>f (</w:t>
            </w:r>
            <w:proofErr w:type="spellStart"/>
            <w:r w:rsidRPr="00264805">
              <w:rPr>
                <w:rFonts w:hint="eastAsia"/>
                <w:sz w:val="20"/>
                <w:rPrChange w:id="48" w:author="HendryHendry/선임연구원/Convergence(연)ATS그룹(hendry.hendry" w:date="2011-11-21T19:12:00Z">
                  <w:rPr>
                    <w:rFonts w:hint="eastAsia"/>
                  </w:rPr>
                </w:rPrChange>
              </w:rPr>
              <w:t>nal_unit_type</w:t>
            </w:r>
            <w:proofErr w:type="spellEnd"/>
            <w:r w:rsidRPr="00264805">
              <w:rPr>
                <w:rFonts w:hint="eastAsia"/>
                <w:sz w:val="20"/>
                <w:rPrChange w:id="49" w:author="HendryHendry/선임연구원/Convergence(연)ATS그룹(hendry.hendry" w:date="2011-11-21T19:12:00Z">
                  <w:rPr>
                    <w:rFonts w:hint="eastAsia"/>
                  </w:rPr>
                </w:rPrChange>
              </w:rPr>
              <w:t xml:space="preserve"> == 4) {</w:t>
            </w:r>
          </w:p>
        </w:tc>
        <w:tc>
          <w:tcPr>
            <w:tcW w:w="840" w:type="dxa"/>
            <w:shd w:val="clear" w:color="auto" w:fill="auto"/>
            <w:tcMar>
              <w:top w:w="15" w:type="dxa"/>
              <w:left w:w="108" w:type="dxa"/>
              <w:bottom w:w="0" w:type="dxa"/>
              <w:right w:w="108" w:type="dxa"/>
            </w:tcMar>
            <w:hideMark/>
          </w:tcPr>
          <w:p w:rsidR="00000000" w:rsidRPr="00264805" w:rsidRDefault="00012395">
            <w:pPr>
              <w:tabs>
                <w:tab w:val="left" w:pos="794"/>
                <w:tab w:val="left" w:pos="1191"/>
                <w:tab w:val="left" w:pos="1588"/>
                <w:tab w:val="left" w:pos="1985"/>
              </w:tabs>
              <w:spacing w:before="0"/>
              <w:rPr>
                <w:sz w:val="20"/>
                <w:rPrChange w:id="50" w:author="HendryHendry/선임연구원/Convergence(연)ATS그룹(hendry.hendry" w:date="2011-11-21T19:12:00Z">
                  <w:rPr/>
                </w:rPrChange>
              </w:rPr>
              <w:pPrChange w:id="51" w:author="HendryHendry/선임연구원/Convergence(연)ATS그룹(hendry.hendry" w:date="2011-11-17T16:51:00Z">
                <w:pPr>
                  <w:tabs>
                    <w:tab w:val="left" w:pos="794"/>
                    <w:tab w:val="left" w:pos="1191"/>
                    <w:tab w:val="left" w:pos="1588"/>
                    <w:tab w:val="left" w:pos="1985"/>
                  </w:tabs>
                </w:pPr>
              </w:pPrChange>
            </w:pP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rsidP="00264805">
            <w:pPr>
              <w:tabs>
                <w:tab w:val="left" w:pos="794"/>
                <w:tab w:val="left" w:pos="1191"/>
                <w:tab w:val="left" w:pos="1588"/>
                <w:tab w:val="left" w:pos="1985"/>
              </w:tabs>
              <w:spacing w:before="0"/>
              <w:ind w:firstLineChars="200" w:firstLine="400"/>
              <w:rPr>
                <w:b/>
                <w:bCs/>
                <w:sz w:val="20"/>
                <w:lang w:val="en-GB"/>
                <w:rPrChange w:id="52" w:author="HendryHendry/선임연구원/Convergence(연)ATS그룹(hendry.hendry" w:date="2011-11-21T19:12:00Z">
                  <w:rPr>
                    <w:b/>
                    <w:bCs/>
                    <w:lang w:val="en-GB"/>
                  </w:rPr>
                </w:rPrChange>
              </w:rPr>
              <w:pPrChange w:id="53" w:author="HendryHendry/선임연구원/Convergence(연)ATS그룹(hendry.hendry" w:date="2011-11-21T19:12:00Z">
                <w:pPr>
                  <w:tabs>
                    <w:tab w:val="left" w:pos="794"/>
                    <w:tab w:val="left" w:pos="1191"/>
                    <w:tab w:val="left" w:pos="1588"/>
                    <w:tab w:val="left" w:pos="1985"/>
                  </w:tabs>
                  <w:ind w:firstLineChars="200" w:firstLine="440"/>
                </w:pPr>
              </w:pPrChange>
            </w:pPr>
            <w:proofErr w:type="spellStart"/>
            <w:r w:rsidRPr="00264805">
              <w:rPr>
                <w:b/>
                <w:bCs/>
                <w:sz w:val="20"/>
                <w:lang w:val="en-GB"/>
                <w:rPrChange w:id="54" w:author="HendryHendry/선임연구원/Convergence(연)ATS그룹(hendry.hendry" w:date="2011-11-21T19:12:00Z">
                  <w:rPr>
                    <w:b/>
                    <w:bCs/>
                    <w:lang w:val="en-GB"/>
                  </w:rPr>
                </w:rPrChange>
              </w:rPr>
              <w:t>number_of_</w:t>
            </w:r>
            <w:r w:rsidRPr="00264805">
              <w:rPr>
                <w:rFonts w:hint="eastAsia"/>
                <w:b/>
                <w:bCs/>
                <w:sz w:val="20"/>
                <w:lang w:val="en-GB"/>
                <w:rPrChange w:id="55" w:author="HendryHendry/선임연구원/Convergence(연)ATS그룹(hendry.hendry" w:date="2011-11-21T19:12:00Z">
                  <w:rPr>
                    <w:rFonts w:hint="eastAsia"/>
                    <w:b/>
                    <w:bCs/>
                    <w:lang w:val="en-GB"/>
                  </w:rPr>
                </w:rPrChange>
              </w:rPr>
              <w:t>undiscardable_frames</w:t>
            </w:r>
            <w:proofErr w:type="spellEnd"/>
          </w:p>
        </w:tc>
        <w:tc>
          <w:tcPr>
            <w:tcW w:w="840" w:type="dxa"/>
            <w:shd w:val="clear" w:color="auto" w:fill="auto"/>
            <w:tcMar>
              <w:top w:w="15" w:type="dxa"/>
              <w:left w:w="108" w:type="dxa"/>
              <w:bottom w:w="0" w:type="dxa"/>
              <w:right w:w="108" w:type="dxa"/>
            </w:tcMar>
            <w:hideMark/>
          </w:tcPr>
          <w:p w:rsidR="00000000" w:rsidRPr="00264805" w:rsidRDefault="00CE5C09">
            <w:pPr>
              <w:tabs>
                <w:tab w:val="left" w:pos="794"/>
                <w:tab w:val="left" w:pos="1191"/>
                <w:tab w:val="left" w:pos="1588"/>
                <w:tab w:val="left" w:pos="1985"/>
              </w:tabs>
              <w:spacing w:before="0"/>
              <w:rPr>
                <w:sz w:val="20"/>
                <w:lang w:val="en-GB"/>
                <w:rPrChange w:id="56" w:author="HendryHendry/선임연구원/Convergence(연)ATS그룹(hendry.hendry" w:date="2011-11-21T19:12:00Z">
                  <w:rPr>
                    <w:lang w:val="en-GB"/>
                  </w:rPr>
                </w:rPrChange>
              </w:rPr>
              <w:pPrChange w:id="57" w:author="HendryHendry/선임연구원/Convergence(연)ATS그룹(hendry.hendry" w:date="2011-11-17T16:51:00Z">
                <w:pPr>
                  <w:tabs>
                    <w:tab w:val="left" w:pos="794"/>
                    <w:tab w:val="left" w:pos="1191"/>
                    <w:tab w:val="left" w:pos="1588"/>
                    <w:tab w:val="left" w:pos="1985"/>
                  </w:tabs>
                </w:pPr>
              </w:pPrChange>
            </w:pPr>
            <w:proofErr w:type="spellStart"/>
            <w:r w:rsidRPr="00264805">
              <w:rPr>
                <w:sz w:val="20"/>
                <w:lang w:val="en-GB"/>
                <w:rPrChange w:id="58" w:author="HendryHendry/선임연구원/Convergence(연)ATS그룹(hendry.hendry" w:date="2011-11-21T19:12:00Z">
                  <w:rPr>
                    <w:lang w:val="en-GB"/>
                  </w:rPr>
                </w:rPrChange>
              </w:rPr>
              <w:t>ue</w:t>
            </w:r>
            <w:proofErr w:type="spellEnd"/>
            <w:r w:rsidRPr="00264805">
              <w:rPr>
                <w:sz w:val="20"/>
                <w:lang w:val="en-GB"/>
                <w:rPrChange w:id="59" w:author="HendryHendry/선임연구원/Convergence(연)ATS그룹(hendry.hendry" w:date="2011-11-21T19:12:00Z">
                  <w:rPr>
                    <w:lang w:val="en-GB"/>
                  </w:rPr>
                </w:rPrChange>
              </w:rPr>
              <w:t>(v)</w:t>
            </w: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rsidP="00264805">
            <w:pPr>
              <w:tabs>
                <w:tab w:val="left" w:pos="640"/>
                <w:tab w:val="left" w:pos="1191"/>
                <w:tab w:val="left" w:pos="1588"/>
                <w:tab w:val="left" w:pos="1985"/>
              </w:tabs>
              <w:spacing w:before="0"/>
              <w:ind w:firstLineChars="200" w:firstLine="400"/>
              <w:rPr>
                <w:sz w:val="20"/>
                <w:rPrChange w:id="60" w:author="HendryHendry/선임연구원/Convergence(연)ATS그룹(hendry.hendry" w:date="2011-11-21T19:12:00Z">
                  <w:rPr/>
                </w:rPrChange>
              </w:rPr>
              <w:pPrChange w:id="61" w:author="HendryHendry/선임연구원/Convergence(연)ATS그룹(hendry.hendry" w:date="2011-11-21T19:12:00Z">
                <w:pPr>
                  <w:tabs>
                    <w:tab w:val="left" w:pos="640"/>
                    <w:tab w:val="left" w:pos="1191"/>
                    <w:tab w:val="left" w:pos="1588"/>
                    <w:tab w:val="left" w:pos="1985"/>
                  </w:tabs>
                  <w:ind w:firstLineChars="200" w:firstLine="440"/>
                </w:pPr>
              </w:pPrChange>
            </w:pPr>
            <w:r w:rsidRPr="00264805">
              <w:rPr>
                <w:sz w:val="20"/>
                <w:lang w:val="en-GB"/>
                <w:rPrChange w:id="62" w:author="HendryHendry/선임연구원/Convergence(연)ATS그룹(hendry.hendry" w:date="2011-11-21T19:12:00Z">
                  <w:rPr>
                    <w:lang w:val="en-GB"/>
                  </w:rPr>
                </w:rPrChange>
              </w:rPr>
              <w:t xml:space="preserve">for( </w:t>
            </w:r>
            <w:proofErr w:type="spellStart"/>
            <w:r w:rsidRPr="00264805">
              <w:rPr>
                <w:sz w:val="20"/>
                <w:lang w:val="en-GB"/>
                <w:rPrChange w:id="63" w:author="HendryHendry/선임연구원/Convergence(연)ATS그룹(hendry.hendry" w:date="2011-11-21T19:12:00Z">
                  <w:rPr>
                    <w:lang w:val="en-GB"/>
                  </w:rPr>
                </w:rPrChange>
              </w:rPr>
              <w:t>i</w:t>
            </w:r>
            <w:proofErr w:type="spellEnd"/>
            <w:r w:rsidRPr="00264805">
              <w:rPr>
                <w:sz w:val="20"/>
                <w:lang w:val="en-GB"/>
                <w:rPrChange w:id="64" w:author="HendryHendry/선임연구원/Convergence(연)ATS그룹(hendry.hendry" w:date="2011-11-21T19:12:00Z">
                  <w:rPr>
                    <w:lang w:val="en-GB"/>
                  </w:rPr>
                </w:rPrChange>
              </w:rPr>
              <w:t xml:space="preserve"> = 0; </w:t>
            </w:r>
            <w:proofErr w:type="spellStart"/>
            <w:r w:rsidRPr="00264805">
              <w:rPr>
                <w:sz w:val="20"/>
                <w:lang w:val="en-GB"/>
                <w:rPrChange w:id="65" w:author="HendryHendry/선임연구원/Convergence(연)ATS그룹(hendry.hendry" w:date="2011-11-21T19:12:00Z">
                  <w:rPr>
                    <w:lang w:val="en-GB"/>
                  </w:rPr>
                </w:rPrChange>
              </w:rPr>
              <w:t>i</w:t>
            </w:r>
            <w:proofErr w:type="spellEnd"/>
            <w:r w:rsidRPr="00264805">
              <w:rPr>
                <w:sz w:val="20"/>
                <w:lang w:val="en-GB"/>
                <w:rPrChange w:id="66" w:author="HendryHendry/선임연구원/Convergence(연)ATS그룹(hendry.hendry" w:date="2011-11-21T19:12:00Z">
                  <w:rPr>
                    <w:lang w:val="en-GB"/>
                  </w:rPr>
                </w:rPrChange>
              </w:rPr>
              <w:t xml:space="preserve"> &lt; </w:t>
            </w:r>
            <w:proofErr w:type="spellStart"/>
            <w:r w:rsidRPr="00264805">
              <w:rPr>
                <w:sz w:val="20"/>
                <w:lang w:val="en-GB"/>
                <w:rPrChange w:id="67" w:author="HendryHendry/선임연구원/Convergence(연)ATS그룹(hendry.hendry" w:date="2011-11-21T19:12:00Z">
                  <w:rPr>
                    <w:lang w:val="en-GB"/>
                  </w:rPr>
                </w:rPrChange>
              </w:rPr>
              <w:t>number_</w:t>
            </w:r>
            <w:r w:rsidRPr="00264805">
              <w:rPr>
                <w:rFonts w:hint="eastAsia"/>
                <w:sz w:val="20"/>
                <w:lang w:val="en-GB"/>
                <w:rPrChange w:id="68" w:author="HendryHendry/선임연구원/Convergence(연)ATS그룹(hendry.hendry" w:date="2011-11-21T19:12:00Z">
                  <w:rPr>
                    <w:rFonts w:hint="eastAsia"/>
                    <w:lang w:val="en-GB"/>
                  </w:rPr>
                </w:rPrChange>
              </w:rPr>
              <w:t>of_undiscardable_frames</w:t>
            </w:r>
            <w:proofErr w:type="spellEnd"/>
            <w:r w:rsidRPr="00264805">
              <w:rPr>
                <w:sz w:val="20"/>
                <w:lang w:val="en-GB"/>
                <w:rPrChange w:id="69" w:author="HendryHendry/선임연구원/Convergence(연)ATS그룹(hendry.hendry" w:date="2011-11-21T19:12:00Z">
                  <w:rPr>
                    <w:lang w:val="en-GB"/>
                  </w:rPr>
                </w:rPrChange>
              </w:rPr>
              <w:t xml:space="preserve">; </w:t>
            </w:r>
            <w:proofErr w:type="spellStart"/>
            <w:r w:rsidRPr="00264805">
              <w:rPr>
                <w:sz w:val="20"/>
                <w:lang w:val="en-GB"/>
                <w:rPrChange w:id="70" w:author="HendryHendry/선임연구원/Convergence(연)ATS그룹(hendry.hendry" w:date="2011-11-21T19:12:00Z">
                  <w:rPr>
                    <w:lang w:val="en-GB"/>
                  </w:rPr>
                </w:rPrChange>
              </w:rPr>
              <w:t>i</w:t>
            </w:r>
            <w:proofErr w:type="spellEnd"/>
            <w:r w:rsidRPr="00264805">
              <w:rPr>
                <w:sz w:val="20"/>
                <w:lang w:val="en-GB"/>
                <w:rPrChange w:id="71" w:author="HendryHendry/선임연구원/Convergence(연)ATS그룹(hendry.hendry" w:date="2011-11-21T19:12:00Z">
                  <w:rPr>
                    <w:lang w:val="en-GB"/>
                  </w:rPr>
                </w:rPrChange>
              </w:rPr>
              <w:t>++ )</w:t>
            </w:r>
            <w:r w:rsidRPr="00264805">
              <w:rPr>
                <w:sz w:val="20"/>
                <w:rPrChange w:id="72" w:author="HendryHendry/선임연구원/Convergence(연)ATS그룹(hendry.hendry" w:date="2011-11-21T19:12:00Z">
                  <w:rPr/>
                </w:rPrChange>
              </w:rPr>
              <w:t xml:space="preserve"> </w:t>
            </w:r>
            <w:r w:rsidRPr="00264805">
              <w:rPr>
                <w:rFonts w:hint="eastAsia"/>
                <w:sz w:val="20"/>
                <w:rPrChange w:id="73" w:author="HendryHendry/선임연구원/Convergence(연)ATS그룹(hendry.hendry" w:date="2011-11-21T19:12:00Z">
                  <w:rPr>
                    <w:rFonts w:hint="eastAsia"/>
                  </w:rPr>
                </w:rPrChange>
              </w:rPr>
              <w:t>{</w:t>
            </w:r>
          </w:p>
        </w:tc>
        <w:tc>
          <w:tcPr>
            <w:tcW w:w="840" w:type="dxa"/>
            <w:shd w:val="clear" w:color="auto" w:fill="auto"/>
            <w:tcMar>
              <w:top w:w="15" w:type="dxa"/>
              <w:left w:w="108" w:type="dxa"/>
              <w:bottom w:w="0" w:type="dxa"/>
              <w:right w:w="108" w:type="dxa"/>
            </w:tcMar>
            <w:hideMark/>
          </w:tcPr>
          <w:p w:rsidR="00000000" w:rsidRPr="00264805" w:rsidRDefault="00012395">
            <w:pPr>
              <w:tabs>
                <w:tab w:val="left" w:pos="794"/>
                <w:tab w:val="left" w:pos="1191"/>
                <w:tab w:val="left" w:pos="1588"/>
                <w:tab w:val="left" w:pos="1985"/>
              </w:tabs>
              <w:spacing w:before="0"/>
              <w:rPr>
                <w:sz w:val="20"/>
                <w:rPrChange w:id="74" w:author="HendryHendry/선임연구원/Convergence(연)ATS그룹(hendry.hendry" w:date="2011-11-21T19:12:00Z">
                  <w:rPr/>
                </w:rPrChange>
              </w:rPr>
              <w:pPrChange w:id="75" w:author="HendryHendry/선임연구원/Convergence(연)ATS그룹(hendry.hendry" w:date="2011-11-17T16:51:00Z">
                <w:pPr>
                  <w:tabs>
                    <w:tab w:val="left" w:pos="794"/>
                    <w:tab w:val="left" w:pos="1191"/>
                    <w:tab w:val="left" w:pos="1588"/>
                    <w:tab w:val="left" w:pos="1985"/>
                  </w:tabs>
                </w:pPr>
              </w:pPrChange>
            </w:pP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rsidP="00264805">
            <w:pPr>
              <w:tabs>
                <w:tab w:val="left" w:pos="794"/>
                <w:tab w:val="left" w:pos="1191"/>
                <w:tab w:val="left" w:pos="1588"/>
                <w:tab w:val="left" w:pos="1985"/>
              </w:tabs>
              <w:spacing w:before="0"/>
              <w:ind w:firstLineChars="300" w:firstLine="600"/>
              <w:rPr>
                <w:b/>
                <w:bCs/>
                <w:sz w:val="20"/>
                <w:rPrChange w:id="76" w:author="HendryHendry/선임연구원/Convergence(연)ATS그룹(hendry.hendry" w:date="2011-11-21T19:12:00Z">
                  <w:rPr>
                    <w:b/>
                    <w:bCs/>
                  </w:rPr>
                </w:rPrChange>
              </w:rPr>
              <w:pPrChange w:id="77" w:author="HendryHendry/선임연구원/Convergence(연)ATS그룹(hendry.hendry" w:date="2011-11-21T19:12:00Z">
                <w:pPr>
                  <w:tabs>
                    <w:tab w:val="left" w:pos="794"/>
                    <w:tab w:val="left" w:pos="1191"/>
                    <w:tab w:val="left" w:pos="1588"/>
                    <w:tab w:val="left" w:pos="1985"/>
                  </w:tabs>
                  <w:ind w:firstLineChars="300" w:firstLine="660"/>
                </w:pPr>
              </w:pPrChange>
            </w:pPr>
            <w:r w:rsidRPr="00264805">
              <w:rPr>
                <w:rFonts w:hint="eastAsia"/>
                <w:b/>
                <w:bCs/>
                <w:sz w:val="20"/>
                <w:lang w:val="nb-NO"/>
                <w:rPrChange w:id="78" w:author="HendryHendry/선임연구원/Convergence(연)ATS그룹(hendry.hendry" w:date="2011-11-21T19:12:00Z">
                  <w:rPr>
                    <w:rFonts w:hint="eastAsia"/>
                    <w:b/>
                    <w:bCs/>
                    <w:lang w:val="nb-NO"/>
                  </w:rPr>
                </w:rPrChange>
              </w:rPr>
              <w:t>relative_poc</w:t>
            </w:r>
            <w:r w:rsidRPr="00264805">
              <w:rPr>
                <w:b/>
                <w:bCs/>
                <w:sz w:val="20"/>
                <w:lang w:val="nb-NO"/>
                <w:rPrChange w:id="79" w:author="HendryHendry/선임연구원/Convergence(연)ATS그룹(hendry.hendry" w:date="2011-11-21T19:12:00Z">
                  <w:rPr>
                    <w:b/>
                    <w:bCs/>
                    <w:lang w:val="nb-NO"/>
                  </w:rPr>
                </w:rPrChange>
              </w:rPr>
              <w:t>[ i ]</w:t>
            </w:r>
          </w:p>
        </w:tc>
        <w:tc>
          <w:tcPr>
            <w:tcW w:w="840" w:type="dxa"/>
            <w:shd w:val="clear" w:color="auto" w:fill="auto"/>
            <w:tcMar>
              <w:top w:w="15" w:type="dxa"/>
              <w:left w:w="108" w:type="dxa"/>
              <w:bottom w:w="0" w:type="dxa"/>
              <w:right w:w="108" w:type="dxa"/>
            </w:tcMar>
            <w:hideMark/>
          </w:tcPr>
          <w:p w:rsidR="00000000" w:rsidRPr="00264805" w:rsidRDefault="00CE5C09">
            <w:pPr>
              <w:tabs>
                <w:tab w:val="left" w:pos="794"/>
                <w:tab w:val="left" w:pos="1191"/>
                <w:tab w:val="left" w:pos="1588"/>
                <w:tab w:val="left" w:pos="1985"/>
              </w:tabs>
              <w:spacing w:before="0"/>
              <w:rPr>
                <w:sz w:val="20"/>
                <w:lang w:val="en-GB"/>
                <w:rPrChange w:id="80" w:author="HendryHendry/선임연구원/Convergence(연)ATS그룹(hendry.hendry" w:date="2011-11-21T19:12:00Z">
                  <w:rPr>
                    <w:lang w:val="en-GB"/>
                  </w:rPr>
                </w:rPrChange>
              </w:rPr>
              <w:pPrChange w:id="81" w:author="HendryHendry/선임연구원/Convergence(연)ATS그룹(hendry.hendry" w:date="2011-11-17T16:51:00Z">
                <w:pPr>
                  <w:tabs>
                    <w:tab w:val="left" w:pos="794"/>
                    <w:tab w:val="left" w:pos="1191"/>
                    <w:tab w:val="left" w:pos="1588"/>
                    <w:tab w:val="left" w:pos="1985"/>
                  </w:tabs>
                </w:pPr>
              </w:pPrChange>
            </w:pPr>
            <w:proofErr w:type="spellStart"/>
            <w:r w:rsidRPr="00264805">
              <w:rPr>
                <w:sz w:val="20"/>
                <w:lang w:val="en-GB"/>
                <w:rPrChange w:id="82" w:author="HendryHendry/선임연구원/Convergence(연)ATS그룹(hendry.hendry" w:date="2011-11-21T19:12:00Z">
                  <w:rPr>
                    <w:lang w:val="en-GB"/>
                  </w:rPr>
                </w:rPrChange>
              </w:rPr>
              <w:t>ue</w:t>
            </w:r>
            <w:proofErr w:type="spellEnd"/>
            <w:r w:rsidRPr="00264805">
              <w:rPr>
                <w:sz w:val="20"/>
                <w:lang w:val="en-GB"/>
                <w:rPrChange w:id="83" w:author="HendryHendry/선임연구원/Convergence(연)ATS그룹(hendry.hendry" w:date="2011-11-21T19:12:00Z">
                  <w:rPr>
                    <w:lang w:val="en-GB"/>
                  </w:rPr>
                </w:rPrChange>
              </w:rPr>
              <w:t>(v)</w:t>
            </w: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pPr>
              <w:tabs>
                <w:tab w:val="left" w:pos="794"/>
                <w:tab w:val="left" w:pos="1191"/>
                <w:tab w:val="left" w:pos="1588"/>
                <w:tab w:val="left" w:pos="1985"/>
              </w:tabs>
              <w:spacing w:before="0"/>
              <w:rPr>
                <w:bCs/>
                <w:sz w:val="20"/>
                <w:rPrChange w:id="84" w:author="HendryHendry/선임연구원/Convergence(연)ATS그룹(hendry.hendry" w:date="2011-11-21T19:12:00Z">
                  <w:rPr>
                    <w:bCs/>
                  </w:rPr>
                </w:rPrChange>
              </w:rPr>
              <w:pPrChange w:id="85" w:author="HendryHendry/선임연구원/Convergence(연)ATS그룹(hendry.hendry" w:date="2011-11-17T16:51:00Z">
                <w:pPr>
                  <w:tabs>
                    <w:tab w:val="left" w:pos="794"/>
                    <w:tab w:val="left" w:pos="1191"/>
                    <w:tab w:val="left" w:pos="1588"/>
                    <w:tab w:val="left" w:pos="1985"/>
                  </w:tabs>
                </w:pPr>
              </w:pPrChange>
            </w:pPr>
            <w:r w:rsidRPr="00264805">
              <w:rPr>
                <w:rFonts w:hint="eastAsia"/>
                <w:b/>
                <w:bCs/>
                <w:sz w:val="20"/>
                <w:rPrChange w:id="86" w:author="HendryHendry/선임연구원/Convergence(연)ATS그룹(hendry.hendry" w:date="2011-11-21T19:12:00Z">
                  <w:rPr>
                    <w:rFonts w:hint="eastAsia"/>
                    <w:b/>
                    <w:bCs/>
                  </w:rPr>
                </w:rPrChange>
              </w:rPr>
              <w:t xml:space="preserve">    </w:t>
            </w:r>
            <w:r w:rsidRPr="00264805">
              <w:rPr>
                <w:rFonts w:hint="eastAsia"/>
                <w:bCs/>
                <w:sz w:val="20"/>
                <w:rPrChange w:id="87" w:author="HendryHendry/선임연구원/Convergence(연)ATS그룹(hendry.hendry" w:date="2011-11-21T19:12:00Z">
                  <w:rPr>
                    <w:rFonts w:hint="eastAsia"/>
                    <w:bCs/>
                  </w:rPr>
                </w:rPrChange>
              </w:rPr>
              <w:t>}</w:t>
            </w:r>
          </w:p>
        </w:tc>
        <w:tc>
          <w:tcPr>
            <w:tcW w:w="840" w:type="dxa"/>
            <w:shd w:val="clear" w:color="auto" w:fill="auto"/>
            <w:tcMar>
              <w:top w:w="15" w:type="dxa"/>
              <w:left w:w="108" w:type="dxa"/>
              <w:bottom w:w="0" w:type="dxa"/>
              <w:right w:w="108" w:type="dxa"/>
            </w:tcMar>
            <w:hideMark/>
          </w:tcPr>
          <w:p w:rsidR="00000000" w:rsidRPr="00264805" w:rsidRDefault="00012395">
            <w:pPr>
              <w:tabs>
                <w:tab w:val="left" w:pos="794"/>
                <w:tab w:val="left" w:pos="1191"/>
                <w:tab w:val="left" w:pos="1588"/>
                <w:tab w:val="left" w:pos="1985"/>
              </w:tabs>
              <w:spacing w:before="0"/>
              <w:rPr>
                <w:sz w:val="20"/>
                <w:lang w:val="en-GB"/>
                <w:rPrChange w:id="88" w:author="HendryHendry/선임연구원/Convergence(연)ATS그룹(hendry.hendry" w:date="2011-11-21T19:12:00Z">
                  <w:rPr>
                    <w:lang w:val="en-GB"/>
                  </w:rPr>
                </w:rPrChange>
              </w:rPr>
              <w:pPrChange w:id="89" w:author="HendryHendry/선임연구원/Convergence(연)ATS그룹(hendry.hendry" w:date="2011-11-17T16:51:00Z">
                <w:pPr>
                  <w:tabs>
                    <w:tab w:val="left" w:pos="794"/>
                    <w:tab w:val="left" w:pos="1191"/>
                    <w:tab w:val="left" w:pos="1588"/>
                    <w:tab w:val="left" w:pos="1985"/>
                  </w:tabs>
                </w:pPr>
              </w:pPrChange>
            </w:pP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rsidP="00264805">
            <w:pPr>
              <w:tabs>
                <w:tab w:val="left" w:pos="794"/>
                <w:tab w:val="left" w:pos="1191"/>
                <w:tab w:val="left" w:pos="1588"/>
                <w:tab w:val="left" w:pos="1985"/>
              </w:tabs>
              <w:spacing w:before="0"/>
              <w:ind w:leftChars="-167" w:left="-367" w:firstLineChars="250" w:firstLine="500"/>
              <w:rPr>
                <w:sz w:val="20"/>
                <w:lang w:val="en-GB"/>
                <w:rPrChange w:id="90" w:author="HendryHendry/선임연구원/Convergence(연)ATS그룹(hendry.hendry" w:date="2011-11-21T19:12:00Z">
                  <w:rPr>
                    <w:lang w:val="en-GB"/>
                  </w:rPr>
                </w:rPrChange>
              </w:rPr>
              <w:pPrChange w:id="91" w:author="HendryHendry/선임연구원/Convergence(연)ATS그룹(hendry.hendry" w:date="2011-11-21T19:12:00Z">
                <w:pPr>
                  <w:tabs>
                    <w:tab w:val="left" w:pos="794"/>
                    <w:tab w:val="left" w:pos="1191"/>
                    <w:tab w:val="left" w:pos="1588"/>
                    <w:tab w:val="left" w:pos="1985"/>
                  </w:tabs>
                  <w:ind w:leftChars="-167" w:left="-367" w:firstLineChars="250" w:firstLine="550"/>
                </w:pPr>
              </w:pPrChange>
            </w:pPr>
            <w:r w:rsidRPr="00264805">
              <w:rPr>
                <w:sz w:val="20"/>
                <w:lang w:val="en-GB"/>
                <w:rPrChange w:id="92" w:author="HendryHendry/선임연구원/Convergence(연)ATS그룹(hendry.hendry" w:date="2011-11-21T19:12:00Z">
                  <w:rPr>
                    <w:lang w:val="en-GB"/>
                  </w:rPr>
                </w:rPrChange>
              </w:rPr>
              <w:t>}</w:t>
            </w:r>
          </w:p>
        </w:tc>
        <w:tc>
          <w:tcPr>
            <w:tcW w:w="840" w:type="dxa"/>
            <w:shd w:val="clear" w:color="auto" w:fill="auto"/>
            <w:tcMar>
              <w:top w:w="15" w:type="dxa"/>
              <w:left w:w="108" w:type="dxa"/>
              <w:bottom w:w="0" w:type="dxa"/>
              <w:right w:w="108" w:type="dxa"/>
            </w:tcMar>
            <w:hideMark/>
          </w:tcPr>
          <w:p w:rsidR="00000000" w:rsidRPr="00264805" w:rsidRDefault="00012395">
            <w:pPr>
              <w:tabs>
                <w:tab w:val="left" w:pos="794"/>
                <w:tab w:val="left" w:pos="1191"/>
                <w:tab w:val="left" w:pos="1588"/>
                <w:tab w:val="left" w:pos="1985"/>
              </w:tabs>
              <w:spacing w:before="0"/>
              <w:rPr>
                <w:sz w:val="20"/>
                <w:rPrChange w:id="93" w:author="HendryHendry/선임연구원/Convergence(연)ATS그룹(hendry.hendry" w:date="2011-11-21T19:12:00Z">
                  <w:rPr/>
                </w:rPrChange>
              </w:rPr>
              <w:pPrChange w:id="94" w:author="HendryHendry/선임연구원/Convergence(연)ATS그룹(hendry.hendry" w:date="2011-11-17T16:51:00Z">
                <w:pPr>
                  <w:tabs>
                    <w:tab w:val="left" w:pos="794"/>
                    <w:tab w:val="left" w:pos="1191"/>
                    <w:tab w:val="left" w:pos="1588"/>
                    <w:tab w:val="left" w:pos="1985"/>
                  </w:tabs>
                </w:pPr>
              </w:pPrChange>
            </w:pP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rsidP="00264805">
            <w:pPr>
              <w:tabs>
                <w:tab w:val="left" w:pos="794"/>
                <w:tab w:val="left" w:pos="1191"/>
                <w:tab w:val="left" w:pos="1588"/>
                <w:tab w:val="left" w:pos="1985"/>
              </w:tabs>
              <w:spacing w:before="0"/>
              <w:ind w:firstLineChars="100" w:firstLine="200"/>
              <w:rPr>
                <w:sz w:val="20"/>
                <w:rPrChange w:id="95" w:author="HendryHendry/선임연구원/Convergence(연)ATS그룹(hendry.hendry" w:date="2011-11-21T19:12:00Z">
                  <w:rPr/>
                </w:rPrChange>
              </w:rPr>
              <w:pPrChange w:id="96" w:author="HendryHendry/선임연구원/Convergence(연)ATS그룹(hendry.hendry" w:date="2011-11-21T19:12:00Z">
                <w:pPr>
                  <w:tabs>
                    <w:tab w:val="left" w:pos="794"/>
                    <w:tab w:val="left" w:pos="1191"/>
                    <w:tab w:val="left" w:pos="1588"/>
                    <w:tab w:val="left" w:pos="1985"/>
                  </w:tabs>
                  <w:ind w:firstLineChars="100" w:firstLine="220"/>
                </w:pPr>
              </w:pPrChange>
            </w:pPr>
            <w:r w:rsidRPr="00264805">
              <w:rPr>
                <w:b/>
                <w:bCs/>
                <w:sz w:val="20"/>
                <w:lang w:val="en-GB"/>
                <w:rPrChange w:id="97" w:author="HendryHendry/선임연구원/Convergence(연)ATS그룹(hendry.hendry" w:date="2011-11-21T19:12:00Z">
                  <w:rPr>
                    <w:b/>
                    <w:bCs/>
                    <w:lang w:val="en-GB"/>
                  </w:rPr>
                </w:rPrChange>
              </w:rPr>
              <w:t>…</w:t>
            </w:r>
            <w:r w:rsidRPr="00264805">
              <w:rPr>
                <w:sz w:val="20"/>
                <w:rPrChange w:id="98" w:author="HendryHendry/선임연구원/Convergence(연)ATS그룹(hendry.hendry" w:date="2011-11-21T19:12:00Z">
                  <w:rPr/>
                </w:rPrChange>
              </w:rPr>
              <w:t xml:space="preserve"> </w:t>
            </w:r>
          </w:p>
        </w:tc>
        <w:tc>
          <w:tcPr>
            <w:tcW w:w="840" w:type="dxa"/>
            <w:shd w:val="clear" w:color="auto" w:fill="auto"/>
            <w:tcMar>
              <w:top w:w="15" w:type="dxa"/>
              <w:left w:w="108" w:type="dxa"/>
              <w:bottom w:w="0" w:type="dxa"/>
              <w:right w:w="108" w:type="dxa"/>
            </w:tcMar>
            <w:hideMark/>
          </w:tcPr>
          <w:p w:rsidR="00000000" w:rsidRPr="00264805" w:rsidRDefault="00012395">
            <w:pPr>
              <w:tabs>
                <w:tab w:val="left" w:pos="794"/>
                <w:tab w:val="left" w:pos="1191"/>
                <w:tab w:val="left" w:pos="1588"/>
                <w:tab w:val="left" w:pos="1985"/>
              </w:tabs>
              <w:spacing w:before="0"/>
              <w:rPr>
                <w:sz w:val="20"/>
                <w:rPrChange w:id="99" w:author="HendryHendry/선임연구원/Convergence(연)ATS그룹(hendry.hendry" w:date="2011-11-21T19:12:00Z">
                  <w:rPr/>
                </w:rPrChange>
              </w:rPr>
              <w:pPrChange w:id="100" w:author="HendryHendry/선임연구원/Convergence(연)ATS그룹(hendry.hendry" w:date="2011-11-17T16:51:00Z">
                <w:pPr>
                  <w:tabs>
                    <w:tab w:val="left" w:pos="794"/>
                    <w:tab w:val="left" w:pos="1191"/>
                    <w:tab w:val="left" w:pos="1588"/>
                    <w:tab w:val="left" w:pos="1985"/>
                  </w:tabs>
                </w:pPr>
              </w:pPrChange>
            </w:pPr>
          </w:p>
        </w:tc>
      </w:tr>
      <w:tr w:rsidR="00CE5C09" w:rsidRPr="00015091" w:rsidTr="00D80C36">
        <w:trPr>
          <w:trHeight w:val="20"/>
          <w:jc w:val="center"/>
        </w:trPr>
        <w:tc>
          <w:tcPr>
            <w:tcW w:w="6161" w:type="dxa"/>
            <w:shd w:val="clear" w:color="auto" w:fill="auto"/>
            <w:tcMar>
              <w:top w:w="15" w:type="dxa"/>
              <w:left w:w="108" w:type="dxa"/>
              <w:bottom w:w="0" w:type="dxa"/>
              <w:right w:w="108" w:type="dxa"/>
            </w:tcMar>
            <w:hideMark/>
          </w:tcPr>
          <w:p w:rsidR="00000000" w:rsidRPr="00264805" w:rsidRDefault="00CE5C09">
            <w:pPr>
              <w:tabs>
                <w:tab w:val="left" w:pos="794"/>
                <w:tab w:val="left" w:pos="1191"/>
                <w:tab w:val="left" w:pos="1588"/>
                <w:tab w:val="left" w:pos="1985"/>
              </w:tabs>
              <w:spacing w:before="0"/>
              <w:rPr>
                <w:sz w:val="20"/>
                <w:rPrChange w:id="101" w:author="HendryHendry/선임연구원/Convergence(연)ATS그룹(hendry.hendry" w:date="2011-11-21T19:12:00Z">
                  <w:rPr/>
                </w:rPrChange>
              </w:rPr>
              <w:pPrChange w:id="102" w:author="HendryHendry/선임연구원/Convergence(연)ATS그룹(hendry.hendry" w:date="2011-11-17T16:51:00Z">
                <w:pPr>
                  <w:tabs>
                    <w:tab w:val="left" w:pos="794"/>
                    <w:tab w:val="left" w:pos="1191"/>
                    <w:tab w:val="left" w:pos="1588"/>
                    <w:tab w:val="left" w:pos="1985"/>
                  </w:tabs>
                </w:pPr>
              </w:pPrChange>
            </w:pPr>
            <w:r w:rsidRPr="00264805">
              <w:rPr>
                <w:sz w:val="20"/>
                <w:lang w:val="en-GB"/>
                <w:rPrChange w:id="103" w:author="HendryHendry/선임연구원/Convergence(연)ATS그룹(hendry.hendry" w:date="2011-11-21T19:12:00Z">
                  <w:rPr>
                    <w:lang w:val="en-GB"/>
                  </w:rPr>
                </w:rPrChange>
              </w:rPr>
              <w:t>}</w:t>
            </w:r>
            <w:r w:rsidRPr="00264805">
              <w:rPr>
                <w:sz w:val="20"/>
                <w:rPrChange w:id="104" w:author="HendryHendry/선임연구원/Convergence(연)ATS그룹(hendry.hendry" w:date="2011-11-21T19:12:00Z">
                  <w:rPr/>
                </w:rPrChange>
              </w:rPr>
              <w:t xml:space="preserve"> </w:t>
            </w:r>
          </w:p>
        </w:tc>
        <w:tc>
          <w:tcPr>
            <w:tcW w:w="840" w:type="dxa"/>
            <w:shd w:val="clear" w:color="auto" w:fill="auto"/>
            <w:tcMar>
              <w:top w:w="15" w:type="dxa"/>
              <w:left w:w="108" w:type="dxa"/>
              <w:bottom w:w="0" w:type="dxa"/>
              <w:right w:w="108" w:type="dxa"/>
            </w:tcMar>
            <w:hideMark/>
          </w:tcPr>
          <w:p w:rsidR="00000000" w:rsidRPr="00264805" w:rsidRDefault="00012395">
            <w:pPr>
              <w:tabs>
                <w:tab w:val="left" w:pos="794"/>
                <w:tab w:val="left" w:pos="1191"/>
                <w:tab w:val="left" w:pos="1588"/>
                <w:tab w:val="left" w:pos="1985"/>
              </w:tabs>
              <w:spacing w:before="0"/>
              <w:rPr>
                <w:sz w:val="20"/>
                <w:rPrChange w:id="105" w:author="HendryHendry/선임연구원/Convergence(연)ATS그룹(hendry.hendry" w:date="2011-11-21T19:12:00Z">
                  <w:rPr/>
                </w:rPrChange>
              </w:rPr>
              <w:pPrChange w:id="106" w:author="HendryHendry/선임연구원/Convergence(연)ATS그룹(hendry.hendry" w:date="2011-11-17T16:51:00Z">
                <w:pPr>
                  <w:tabs>
                    <w:tab w:val="left" w:pos="794"/>
                    <w:tab w:val="left" w:pos="1191"/>
                    <w:tab w:val="left" w:pos="1588"/>
                    <w:tab w:val="left" w:pos="1985"/>
                  </w:tabs>
                </w:pPr>
              </w:pPrChange>
            </w:pPr>
          </w:p>
        </w:tc>
      </w:tr>
    </w:tbl>
    <w:p w:rsidR="00CE5C09" w:rsidRDefault="00CE5C09" w:rsidP="00CE5C09">
      <w:pPr>
        <w:jc w:val="both"/>
        <w:rPr>
          <w:szCs w:val="22"/>
          <w:lang w:eastAsia="ko-KR"/>
        </w:rPr>
      </w:pPr>
    </w:p>
    <w:p w:rsidR="00CE5C09" w:rsidRPr="00CE5C09" w:rsidRDefault="00CE5C09" w:rsidP="00CE5C09">
      <w:pPr>
        <w:jc w:val="both"/>
        <w:rPr>
          <w:szCs w:val="22"/>
          <w:lang w:eastAsia="ko-KR"/>
        </w:rPr>
      </w:pPr>
      <w:proofErr w:type="spellStart"/>
      <w:proofErr w:type="gramStart"/>
      <w:r w:rsidRPr="00CE5C09">
        <w:rPr>
          <w:rFonts w:hint="eastAsia"/>
          <w:b/>
          <w:szCs w:val="22"/>
          <w:lang w:eastAsia="ko-KR"/>
        </w:rPr>
        <w:t>number_of_undiscardable</w:t>
      </w:r>
      <w:proofErr w:type="spellEnd"/>
      <w:proofErr w:type="gramEnd"/>
      <w:r w:rsidRPr="00CE5C09">
        <w:rPr>
          <w:rFonts w:hint="eastAsia"/>
          <w:b/>
          <w:szCs w:val="22"/>
          <w:lang w:eastAsia="ko-KR"/>
        </w:rPr>
        <w:t>_ frames</w:t>
      </w:r>
      <w:r w:rsidRPr="00CE5C09">
        <w:rPr>
          <w:rFonts w:hint="eastAsia"/>
          <w:szCs w:val="22"/>
          <w:lang w:eastAsia="ko-KR"/>
        </w:rPr>
        <w:t xml:space="preserve"> indicates the number of </w:t>
      </w:r>
      <w:proofErr w:type="spellStart"/>
      <w:r w:rsidRPr="00CE5C09">
        <w:rPr>
          <w:rFonts w:hint="eastAsia"/>
          <w:szCs w:val="22"/>
          <w:lang w:eastAsia="ko-KR"/>
        </w:rPr>
        <w:t>undiscardable</w:t>
      </w:r>
      <w:proofErr w:type="spellEnd"/>
      <w:r w:rsidRPr="00CE5C09">
        <w:rPr>
          <w:rFonts w:hint="eastAsia"/>
          <w:szCs w:val="22"/>
          <w:lang w:eastAsia="ko-KR"/>
        </w:rPr>
        <w:t xml:space="preserve"> leading frames that follow the slice in decoding order.</w:t>
      </w:r>
    </w:p>
    <w:p w:rsidR="00CE5C09" w:rsidRDefault="00CE5C09" w:rsidP="00CE5C09">
      <w:pPr>
        <w:jc w:val="both"/>
        <w:rPr>
          <w:szCs w:val="22"/>
          <w:lang w:eastAsia="ko-KR"/>
        </w:rPr>
      </w:pPr>
      <w:proofErr w:type="spellStart"/>
      <w:r w:rsidRPr="00CE5C09">
        <w:rPr>
          <w:rFonts w:hint="eastAsia"/>
          <w:b/>
          <w:szCs w:val="22"/>
          <w:lang w:eastAsia="ko-KR"/>
        </w:rPr>
        <w:t>relative_poc</w:t>
      </w:r>
      <w:proofErr w:type="spellEnd"/>
      <w:r w:rsidRPr="00CE5C09">
        <w:rPr>
          <w:rFonts w:hint="eastAsia"/>
          <w:b/>
          <w:szCs w:val="22"/>
          <w:lang w:eastAsia="ko-KR"/>
        </w:rPr>
        <w:t>[</w:t>
      </w:r>
      <w:proofErr w:type="spellStart"/>
      <w:r w:rsidRPr="00CE5C09">
        <w:rPr>
          <w:rFonts w:hint="eastAsia"/>
          <w:b/>
          <w:szCs w:val="22"/>
          <w:lang w:eastAsia="ko-KR"/>
        </w:rPr>
        <w:t>i</w:t>
      </w:r>
      <w:proofErr w:type="spellEnd"/>
      <w:r w:rsidRPr="00CE5C09">
        <w:rPr>
          <w:rFonts w:hint="eastAsia"/>
          <w:b/>
          <w:szCs w:val="22"/>
          <w:lang w:eastAsia="ko-KR"/>
        </w:rPr>
        <w:t>]</w:t>
      </w:r>
      <w:r w:rsidRPr="00CE5C09">
        <w:rPr>
          <w:rFonts w:hint="eastAsia"/>
          <w:szCs w:val="22"/>
          <w:lang w:eastAsia="ko-KR"/>
        </w:rPr>
        <w:t xml:space="preserve"> indicates the relative POC of </w:t>
      </w:r>
      <w:proofErr w:type="gramStart"/>
      <w:r w:rsidRPr="00CE5C09">
        <w:rPr>
          <w:rFonts w:hint="eastAsia"/>
          <w:szCs w:val="22"/>
          <w:lang w:eastAsia="ko-KR"/>
        </w:rPr>
        <w:t xml:space="preserve">the </w:t>
      </w:r>
      <w:proofErr w:type="spellStart"/>
      <w:r w:rsidRPr="00CE5C09">
        <w:rPr>
          <w:rFonts w:hint="eastAsia"/>
          <w:i/>
          <w:szCs w:val="22"/>
          <w:lang w:eastAsia="ko-KR"/>
        </w:rPr>
        <w:t>i</w:t>
      </w:r>
      <w:proofErr w:type="gramEnd"/>
      <w:r>
        <w:rPr>
          <w:rFonts w:hint="eastAsia"/>
          <w:szCs w:val="22"/>
          <w:lang w:eastAsia="ko-KR"/>
        </w:rPr>
        <w:t>-</w:t>
      </w:r>
      <w:r w:rsidRPr="00CE5C09">
        <w:rPr>
          <w:rFonts w:hint="eastAsia"/>
          <w:szCs w:val="22"/>
          <w:lang w:eastAsia="ko-KR"/>
        </w:rPr>
        <w:t>th</w:t>
      </w:r>
      <w:proofErr w:type="spellEnd"/>
      <w:r w:rsidRPr="00CE5C09">
        <w:rPr>
          <w:rFonts w:hint="eastAsia"/>
          <w:szCs w:val="22"/>
          <w:lang w:eastAsia="ko-KR"/>
        </w:rPr>
        <w:t xml:space="preserve"> </w:t>
      </w:r>
      <w:proofErr w:type="spellStart"/>
      <w:r w:rsidRPr="00CE5C09">
        <w:rPr>
          <w:rFonts w:hint="eastAsia"/>
          <w:szCs w:val="22"/>
          <w:lang w:eastAsia="ko-KR"/>
        </w:rPr>
        <w:t>undiscardable</w:t>
      </w:r>
      <w:proofErr w:type="spellEnd"/>
      <w:r w:rsidRPr="00CE5C09">
        <w:rPr>
          <w:rFonts w:hint="eastAsia"/>
          <w:szCs w:val="22"/>
          <w:lang w:eastAsia="ko-KR"/>
        </w:rPr>
        <w:t xml:space="preserve"> leading frames.</w:t>
      </w:r>
      <w:r>
        <w:rPr>
          <w:rFonts w:hint="eastAsia"/>
          <w:szCs w:val="22"/>
          <w:lang w:eastAsia="ko-KR"/>
        </w:rPr>
        <w:t xml:space="preserve"> POC of </w:t>
      </w:r>
      <w:proofErr w:type="gramStart"/>
      <w:r>
        <w:rPr>
          <w:rFonts w:hint="eastAsia"/>
          <w:szCs w:val="22"/>
          <w:lang w:eastAsia="ko-KR"/>
        </w:rPr>
        <w:t xml:space="preserve">the </w:t>
      </w:r>
      <w:proofErr w:type="spellStart"/>
      <w:r w:rsidRPr="00CE5C09">
        <w:rPr>
          <w:rFonts w:hint="eastAsia"/>
          <w:i/>
          <w:szCs w:val="22"/>
          <w:lang w:eastAsia="ko-KR"/>
        </w:rPr>
        <w:t>i</w:t>
      </w:r>
      <w:proofErr w:type="gramEnd"/>
      <w:r>
        <w:rPr>
          <w:rFonts w:hint="eastAsia"/>
          <w:szCs w:val="22"/>
          <w:lang w:eastAsia="ko-KR"/>
        </w:rPr>
        <w:t>-th</w:t>
      </w:r>
      <w:proofErr w:type="spellEnd"/>
      <w:r>
        <w:rPr>
          <w:rFonts w:hint="eastAsia"/>
          <w:szCs w:val="22"/>
          <w:lang w:eastAsia="ko-KR"/>
        </w:rPr>
        <w:t xml:space="preserve"> </w:t>
      </w:r>
      <w:proofErr w:type="spellStart"/>
      <w:r>
        <w:rPr>
          <w:rFonts w:hint="eastAsia"/>
          <w:szCs w:val="22"/>
          <w:lang w:eastAsia="ko-KR"/>
        </w:rPr>
        <w:t>undiscardable</w:t>
      </w:r>
      <w:proofErr w:type="spellEnd"/>
      <w:r>
        <w:rPr>
          <w:rFonts w:hint="eastAsia"/>
          <w:szCs w:val="22"/>
          <w:lang w:eastAsia="ko-KR"/>
        </w:rPr>
        <w:t xml:space="preserve"> leading frames can be computed as follows:</w:t>
      </w:r>
    </w:p>
    <w:p w:rsidR="00CE5C09" w:rsidRDefault="00CE5C09" w:rsidP="00CE5C09">
      <w:pPr>
        <w:jc w:val="both"/>
        <w:rPr>
          <w:szCs w:val="22"/>
          <w:lang w:eastAsia="ko-KR"/>
        </w:rPr>
      </w:pPr>
    </w:p>
    <w:p w:rsidR="00CE5C09" w:rsidRDefault="00CE5C09" w:rsidP="00CE5C09">
      <w:pPr>
        <w:jc w:val="center"/>
        <w:rPr>
          <w:szCs w:val="22"/>
          <w:lang w:eastAsia="ko-KR"/>
        </w:rPr>
      </w:pPr>
      <w:proofErr w:type="spellStart"/>
      <w:proofErr w:type="gramStart"/>
      <w:r w:rsidRPr="00210652">
        <w:t>PicOrderCnt</w:t>
      </w:r>
      <w:proofErr w:type="spellEnd"/>
      <w:r>
        <w:rPr>
          <w:rFonts w:hint="eastAsia"/>
          <w:lang w:eastAsia="ko-KR"/>
        </w:rPr>
        <w:t>(</w:t>
      </w:r>
      <w:proofErr w:type="spellStart"/>
      <w:proofErr w:type="gramEnd"/>
      <w:r w:rsidRPr="00CE5C09">
        <w:rPr>
          <w:rFonts w:hint="eastAsia"/>
          <w:i/>
          <w:lang w:eastAsia="ko-KR"/>
        </w:rPr>
        <w:t>i</w:t>
      </w:r>
      <w:r>
        <w:rPr>
          <w:rFonts w:hint="eastAsia"/>
          <w:lang w:eastAsia="ko-KR"/>
        </w:rPr>
        <w:t>-th</w:t>
      </w:r>
      <w:proofErr w:type="spellEnd"/>
      <w:r>
        <w:rPr>
          <w:rFonts w:hint="eastAsia"/>
          <w:lang w:eastAsia="ko-KR"/>
        </w:rPr>
        <w:t xml:space="preserve"> ULP) = </w:t>
      </w:r>
      <w:proofErr w:type="spellStart"/>
      <w:r w:rsidRPr="00210652">
        <w:t>PicOrderCnt</w:t>
      </w:r>
      <w:proofErr w:type="spellEnd"/>
      <w:r>
        <w:rPr>
          <w:rFonts w:hint="eastAsia"/>
          <w:lang w:eastAsia="ko-KR"/>
        </w:rPr>
        <w:t>(</w:t>
      </w:r>
      <w:proofErr w:type="spellStart"/>
      <w:r>
        <w:rPr>
          <w:rFonts w:hint="eastAsia"/>
          <w:lang w:eastAsia="ko-KR"/>
        </w:rPr>
        <w:t>CurrPic</w:t>
      </w:r>
      <w:proofErr w:type="spellEnd"/>
      <w:r>
        <w:rPr>
          <w:rFonts w:hint="eastAsia"/>
          <w:lang w:eastAsia="ko-KR"/>
        </w:rPr>
        <w:t xml:space="preserve">) - </w:t>
      </w:r>
      <w:proofErr w:type="spellStart"/>
      <w:r>
        <w:rPr>
          <w:rFonts w:hint="eastAsia"/>
          <w:lang w:eastAsia="ko-KR"/>
        </w:rPr>
        <w:t>relative_poc</w:t>
      </w:r>
      <w:proofErr w:type="spellEnd"/>
      <w:r>
        <w:rPr>
          <w:rFonts w:hint="eastAsia"/>
          <w:lang w:eastAsia="ko-KR"/>
        </w:rPr>
        <w:t>[</w:t>
      </w:r>
      <w:proofErr w:type="spellStart"/>
      <w:r>
        <w:rPr>
          <w:rFonts w:hint="eastAsia"/>
          <w:lang w:eastAsia="ko-KR"/>
        </w:rPr>
        <w:t>i</w:t>
      </w:r>
      <w:proofErr w:type="spellEnd"/>
      <w:r>
        <w:rPr>
          <w:rFonts w:hint="eastAsia"/>
          <w:lang w:eastAsia="ko-KR"/>
        </w:rPr>
        <w:t>]</w:t>
      </w:r>
    </w:p>
    <w:p w:rsidR="00CE5C09" w:rsidRDefault="00CE5C09" w:rsidP="0093473F">
      <w:pPr>
        <w:jc w:val="both"/>
        <w:rPr>
          <w:szCs w:val="22"/>
          <w:lang w:eastAsia="ko-KR"/>
        </w:rPr>
      </w:pPr>
    </w:p>
    <w:p w:rsidR="00CE5C09" w:rsidRDefault="00D36E96" w:rsidP="0093473F">
      <w:pPr>
        <w:jc w:val="both"/>
        <w:rPr>
          <w:szCs w:val="22"/>
          <w:lang w:eastAsia="ko-KR"/>
        </w:rPr>
      </w:pPr>
      <w:r>
        <w:rPr>
          <w:rFonts w:hint="eastAsia"/>
          <w:szCs w:val="22"/>
          <w:lang w:eastAsia="ko-KR"/>
        </w:rPr>
        <w:t>In addition to the syntax and semantic above, t</w:t>
      </w:r>
      <w:r w:rsidR="00CE5C09">
        <w:rPr>
          <w:rFonts w:hint="eastAsia"/>
          <w:szCs w:val="22"/>
          <w:lang w:eastAsia="ko-KR"/>
        </w:rPr>
        <w:t>he following changes to definition of CRA picture agreed in the 6</w:t>
      </w:r>
      <w:r w:rsidR="00CE5C09" w:rsidRPr="00CE5C09">
        <w:rPr>
          <w:rFonts w:hint="eastAsia"/>
          <w:szCs w:val="22"/>
          <w:vertAlign w:val="superscript"/>
          <w:lang w:eastAsia="ko-KR"/>
        </w:rPr>
        <w:t>th</w:t>
      </w:r>
      <w:r w:rsidR="00CE5C09">
        <w:rPr>
          <w:rFonts w:hint="eastAsia"/>
          <w:szCs w:val="22"/>
          <w:lang w:eastAsia="ko-KR"/>
        </w:rPr>
        <w:t xml:space="preserve"> JCTVC meeting in Torino</w:t>
      </w:r>
      <w:r>
        <w:rPr>
          <w:rFonts w:hint="eastAsia"/>
          <w:szCs w:val="22"/>
          <w:lang w:eastAsia="ko-KR"/>
        </w:rPr>
        <w:t xml:space="preserve"> [</w:t>
      </w:r>
      <w:r w:rsidR="00D81747">
        <w:rPr>
          <w:rFonts w:hint="eastAsia"/>
          <w:szCs w:val="22"/>
          <w:lang w:eastAsia="ko-KR"/>
        </w:rPr>
        <w:t>2</w:t>
      </w:r>
      <w:r>
        <w:rPr>
          <w:rFonts w:hint="eastAsia"/>
          <w:szCs w:val="22"/>
          <w:lang w:eastAsia="ko-KR"/>
        </w:rPr>
        <w:t>] is also necessary. The proposed change is highlighted with yellow color</w:t>
      </w:r>
      <w:r w:rsidR="00CE5C09">
        <w:rPr>
          <w:rFonts w:hint="eastAsia"/>
          <w:szCs w:val="22"/>
          <w:lang w:eastAsia="ko-KR"/>
        </w:rPr>
        <w:t xml:space="preserve">. </w:t>
      </w:r>
    </w:p>
    <w:p w:rsidR="00CE5C09" w:rsidRDefault="00CE5C09" w:rsidP="0093473F">
      <w:pPr>
        <w:jc w:val="both"/>
        <w:rPr>
          <w:szCs w:val="22"/>
          <w:lang w:eastAsia="ko-KR"/>
        </w:rPr>
      </w:pPr>
      <w:r w:rsidRPr="00CD6FDF">
        <w:rPr>
          <w:b/>
          <w:sz w:val="20"/>
          <w:lang w:eastAsia="ko-KR"/>
        </w:rPr>
        <w:t>clean</w:t>
      </w:r>
      <w:r w:rsidRPr="00CD6FDF">
        <w:rPr>
          <w:b/>
          <w:sz w:val="20"/>
        </w:rPr>
        <w:t xml:space="preserve"> </w:t>
      </w:r>
      <w:r>
        <w:rPr>
          <w:b/>
          <w:sz w:val="20"/>
        </w:rPr>
        <w:t xml:space="preserve">random access </w:t>
      </w:r>
      <w:r w:rsidRPr="00CD6FDF">
        <w:rPr>
          <w:b/>
          <w:sz w:val="20"/>
        </w:rPr>
        <w:t>(</w:t>
      </w:r>
      <w:r w:rsidRPr="00CD6FDF">
        <w:rPr>
          <w:rFonts w:hint="eastAsia"/>
          <w:b/>
          <w:sz w:val="20"/>
          <w:lang w:eastAsia="ko-KR"/>
        </w:rPr>
        <w:t>C</w:t>
      </w:r>
      <w:r>
        <w:rPr>
          <w:b/>
          <w:sz w:val="20"/>
          <w:lang w:eastAsia="ko-KR"/>
        </w:rPr>
        <w:t>RA</w:t>
      </w:r>
      <w:r w:rsidRPr="00CD6FDF">
        <w:rPr>
          <w:b/>
          <w:sz w:val="20"/>
        </w:rPr>
        <w:t>) picture</w:t>
      </w:r>
      <w:r w:rsidRPr="00CD6FDF">
        <w:rPr>
          <w:sz w:val="20"/>
        </w:rPr>
        <w:t xml:space="preserve">: </w:t>
      </w:r>
      <w:r w:rsidRPr="000C247D">
        <w:rPr>
          <w:sz w:val="20"/>
        </w:rPr>
        <w:t xml:space="preserve">A </w:t>
      </w:r>
      <w:r w:rsidRPr="000C247D">
        <w:rPr>
          <w:i/>
          <w:iCs/>
          <w:sz w:val="20"/>
        </w:rPr>
        <w:t>coded picture</w:t>
      </w:r>
      <w:r w:rsidRPr="000C247D">
        <w:rPr>
          <w:sz w:val="20"/>
        </w:rPr>
        <w:t xml:space="preserve"> containing only </w:t>
      </w:r>
      <w:r w:rsidRPr="000C247D">
        <w:rPr>
          <w:i/>
          <w:iCs/>
          <w:sz w:val="20"/>
        </w:rPr>
        <w:t>I slices</w:t>
      </w:r>
      <w:r w:rsidRPr="000C247D">
        <w:rPr>
          <w:sz w:val="20"/>
        </w:rPr>
        <w:t xml:space="preserve"> and for which each </w:t>
      </w:r>
      <w:r w:rsidRPr="000C247D">
        <w:rPr>
          <w:i/>
          <w:iCs/>
          <w:sz w:val="20"/>
        </w:rPr>
        <w:t>slice</w:t>
      </w:r>
      <w:r w:rsidRPr="000C247D">
        <w:rPr>
          <w:sz w:val="20"/>
        </w:rPr>
        <w:t xml:space="preserve"> of the CRA picture has </w:t>
      </w:r>
      <w:proofErr w:type="spellStart"/>
      <w:r w:rsidRPr="000C247D">
        <w:rPr>
          <w:sz w:val="20"/>
        </w:rPr>
        <w:t>nal_unit_type</w:t>
      </w:r>
      <w:proofErr w:type="spellEnd"/>
      <w:r w:rsidRPr="000C247D">
        <w:rPr>
          <w:sz w:val="20"/>
        </w:rPr>
        <w:t xml:space="preserve"> equal to 4</w:t>
      </w:r>
      <w:r>
        <w:rPr>
          <w:sz w:val="20"/>
        </w:rPr>
        <w:t>;</w:t>
      </w:r>
      <w:r w:rsidRPr="000C247D">
        <w:rPr>
          <w:sz w:val="20"/>
        </w:rPr>
        <w:t xml:space="preserve"> all </w:t>
      </w:r>
      <w:r w:rsidRPr="000C247D">
        <w:rPr>
          <w:i/>
          <w:iCs/>
          <w:sz w:val="20"/>
        </w:rPr>
        <w:t>coded pictures</w:t>
      </w:r>
      <w:r w:rsidRPr="000C247D">
        <w:rPr>
          <w:sz w:val="20"/>
        </w:rPr>
        <w:t xml:space="preserve"> that follow the CRA picture both</w:t>
      </w:r>
      <w:r>
        <w:rPr>
          <w:sz w:val="20"/>
        </w:rPr>
        <w:t xml:space="preserve"> in</w:t>
      </w:r>
      <w:r w:rsidRPr="000C247D">
        <w:rPr>
          <w:sz w:val="20"/>
        </w:rPr>
        <w:t xml:space="preserve"> </w:t>
      </w:r>
      <w:r w:rsidRPr="000C247D">
        <w:rPr>
          <w:i/>
          <w:iCs/>
          <w:sz w:val="20"/>
        </w:rPr>
        <w:t xml:space="preserve">decoding order </w:t>
      </w:r>
      <w:r w:rsidRPr="000C247D">
        <w:rPr>
          <w:sz w:val="20"/>
        </w:rPr>
        <w:t xml:space="preserve">and </w:t>
      </w:r>
      <w:r w:rsidRPr="000C247D">
        <w:rPr>
          <w:i/>
          <w:iCs/>
          <w:sz w:val="20"/>
        </w:rPr>
        <w:t>output order</w:t>
      </w:r>
      <w:r w:rsidRPr="000C247D">
        <w:rPr>
          <w:sz w:val="20"/>
        </w:rPr>
        <w:t xml:space="preserve"> shall not use </w:t>
      </w:r>
      <w:r w:rsidRPr="000C247D">
        <w:rPr>
          <w:i/>
          <w:iCs/>
          <w:sz w:val="20"/>
        </w:rPr>
        <w:t>inter prediction</w:t>
      </w:r>
      <w:r w:rsidRPr="000C247D">
        <w:rPr>
          <w:sz w:val="20"/>
        </w:rPr>
        <w:t xml:space="preserve"> from any </w:t>
      </w:r>
      <w:r w:rsidRPr="000C247D">
        <w:rPr>
          <w:i/>
          <w:iCs/>
          <w:sz w:val="20"/>
        </w:rPr>
        <w:t>picture</w:t>
      </w:r>
      <w:r w:rsidRPr="000C247D">
        <w:rPr>
          <w:sz w:val="20"/>
        </w:rPr>
        <w:t xml:space="preserve"> that precedes the CRA picture </w:t>
      </w:r>
      <w:r>
        <w:rPr>
          <w:sz w:val="20"/>
        </w:rPr>
        <w:t xml:space="preserve">either </w:t>
      </w:r>
      <w:r w:rsidRPr="000C247D">
        <w:rPr>
          <w:sz w:val="20"/>
        </w:rPr>
        <w:t xml:space="preserve">in </w:t>
      </w:r>
      <w:r w:rsidRPr="000C247D">
        <w:rPr>
          <w:i/>
          <w:iCs/>
          <w:sz w:val="20"/>
        </w:rPr>
        <w:t>decoding order</w:t>
      </w:r>
      <w:r w:rsidRPr="000C247D">
        <w:rPr>
          <w:sz w:val="20"/>
        </w:rPr>
        <w:t xml:space="preserve"> or </w:t>
      </w:r>
      <w:r w:rsidRPr="000C247D">
        <w:rPr>
          <w:i/>
          <w:iCs/>
          <w:sz w:val="20"/>
        </w:rPr>
        <w:t>output order</w:t>
      </w:r>
      <w:r w:rsidRPr="000C247D">
        <w:rPr>
          <w:sz w:val="20"/>
        </w:rPr>
        <w:t xml:space="preserve">; and any </w:t>
      </w:r>
      <w:r w:rsidRPr="000C247D">
        <w:rPr>
          <w:i/>
          <w:iCs/>
          <w:sz w:val="20"/>
        </w:rPr>
        <w:t>picture</w:t>
      </w:r>
      <w:r w:rsidRPr="000C247D">
        <w:rPr>
          <w:sz w:val="20"/>
        </w:rPr>
        <w:t xml:space="preserve"> that precedes the CRA picture in </w:t>
      </w:r>
      <w:r w:rsidRPr="000C247D">
        <w:rPr>
          <w:i/>
          <w:iCs/>
          <w:sz w:val="20"/>
        </w:rPr>
        <w:t>decoding order</w:t>
      </w:r>
      <w:r w:rsidRPr="000C247D">
        <w:rPr>
          <w:sz w:val="20"/>
        </w:rPr>
        <w:t xml:space="preserve"> also precedes the CRA picture in </w:t>
      </w:r>
      <w:r w:rsidRPr="000C247D">
        <w:rPr>
          <w:i/>
          <w:iCs/>
          <w:sz w:val="20"/>
        </w:rPr>
        <w:t>output order</w:t>
      </w:r>
      <w:r w:rsidR="00D36E96">
        <w:rPr>
          <w:rFonts w:hint="eastAsia"/>
          <w:i/>
          <w:iCs/>
          <w:sz w:val="20"/>
          <w:lang w:eastAsia="ko-KR"/>
        </w:rPr>
        <w:t xml:space="preserve"> </w:t>
      </w:r>
      <w:r w:rsidR="00D36E96" w:rsidRPr="00D36E96">
        <w:rPr>
          <w:rFonts w:hint="eastAsia"/>
          <w:iCs/>
          <w:sz w:val="20"/>
          <w:highlight w:val="yellow"/>
          <w:lang w:eastAsia="ko-KR"/>
        </w:rPr>
        <w:t xml:space="preserve">except pictures that are marked as </w:t>
      </w:r>
      <w:proofErr w:type="spellStart"/>
      <w:r w:rsidR="00D36E96" w:rsidRPr="00D36E96">
        <w:rPr>
          <w:rFonts w:hint="eastAsia"/>
          <w:iCs/>
          <w:sz w:val="20"/>
          <w:highlight w:val="yellow"/>
          <w:lang w:eastAsia="ko-KR"/>
        </w:rPr>
        <w:t>undiscardable_frames</w:t>
      </w:r>
      <w:proofErr w:type="spellEnd"/>
      <w:r w:rsidR="00D36E96" w:rsidRPr="00D36E96">
        <w:rPr>
          <w:rFonts w:hint="eastAsia"/>
          <w:iCs/>
          <w:sz w:val="20"/>
          <w:highlight w:val="yellow"/>
          <w:lang w:eastAsia="ko-KR"/>
        </w:rPr>
        <w:t xml:space="preserve"> in the slice header of the CRA picture</w:t>
      </w:r>
      <w:r w:rsidRPr="00D36E96">
        <w:rPr>
          <w:sz w:val="20"/>
          <w:highlight w:val="yellow"/>
        </w:rPr>
        <w:t>.</w:t>
      </w:r>
    </w:p>
    <w:p w:rsidR="00B3289B" w:rsidRDefault="00B3289B" w:rsidP="0093473F">
      <w:pPr>
        <w:jc w:val="both"/>
        <w:rPr>
          <w:ins w:id="107" w:author="HendryHendry/선임연구원/Convergence(연)ATS그룹(hendry.hendry" w:date="2011-11-21T19:01:00Z"/>
          <w:rFonts w:hint="eastAsia"/>
          <w:szCs w:val="22"/>
          <w:lang w:eastAsia="ko-KR"/>
        </w:rPr>
      </w:pPr>
    </w:p>
    <w:p w:rsidR="00417626" w:rsidRDefault="00417626" w:rsidP="0093473F">
      <w:pPr>
        <w:jc w:val="both"/>
        <w:rPr>
          <w:ins w:id="108" w:author="HendryHendry/선임연구원/Convergence(연)ATS그룹(hendry.hendry" w:date="2011-11-21T19:10:00Z"/>
          <w:rFonts w:hint="eastAsia"/>
          <w:szCs w:val="22"/>
          <w:lang w:eastAsia="ko-KR"/>
        </w:rPr>
      </w:pPr>
      <w:ins w:id="109" w:author="HendryHendry/선임연구원/Convergence(연)ATS그룹(hendry.hendry" w:date="2011-11-21T19:01:00Z">
        <w:r>
          <w:rPr>
            <w:szCs w:val="22"/>
            <w:lang w:eastAsia="ko-KR"/>
          </w:rPr>
          <w:t>A</w:t>
        </w:r>
        <w:r>
          <w:rPr>
            <w:rFonts w:hint="eastAsia"/>
            <w:szCs w:val="22"/>
            <w:lang w:eastAsia="ko-KR"/>
          </w:rPr>
          <w:t xml:space="preserve"> flag can be added </w:t>
        </w:r>
      </w:ins>
      <w:ins w:id="110" w:author="HendryHendry/선임연구원/Convergence(연)ATS그룹(hendry.hendry" w:date="2011-11-21T19:06:00Z">
        <w:r>
          <w:rPr>
            <w:rFonts w:hint="eastAsia"/>
            <w:szCs w:val="22"/>
            <w:lang w:eastAsia="ko-KR"/>
          </w:rPr>
          <w:t>in SPS to indicate whether ULP frames exist i</w:t>
        </w:r>
      </w:ins>
      <w:ins w:id="111" w:author="HendryHendry/선임연구원/Convergence(연)ATS그룹(hendry.hendry" w:date="2011-11-21T19:07:00Z">
        <w:r>
          <w:rPr>
            <w:rFonts w:hint="eastAsia"/>
            <w:szCs w:val="22"/>
            <w:lang w:eastAsia="ko-KR"/>
          </w:rPr>
          <w:t xml:space="preserve">n the </w:t>
        </w:r>
        <w:proofErr w:type="spellStart"/>
        <w:r>
          <w:rPr>
            <w:rFonts w:hint="eastAsia"/>
            <w:szCs w:val="22"/>
            <w:lang w:eastAsia="ko-KR"/>
          </w:rPr>
          <w:t>bitstream</w:t>
        </w:r>
        <w:proofErr w:type="spellEnd"/>
        <w:r>
          <w:rPr>
            <w:rFonts w:hint="eastAsia"/>
            <w:szCs w:val="22"/>
            <w:lang w:eastAsia="ko-KR"/>
          </w:rPr>
          <w:t xml:space="preserve"> to be decoded. </w:t>
        </w:r>
      </w:ins>
      <w:ins w:id="112" w:author="HendryHendry/선임연구원/Convergence(연)ATS그룹(hendry.hendry" w:date="2011-11-21T19:08:00Z">
        <w:r>
          <w:rPr>
            <w:szCs w:val="22"/>
            <w:lang w:eastAsia="ko-KR"/>
          </w:rPr>
          <w:t>W</w:t>
        </w:r>
        <w:r>
          <w:rPr>
            <w:rFonts w:hint="eastAsia"/>
            <w:szCs w:val="22"/>
            <w:lang w:eastAsia="ko-KR"/>
          </w:rPr>
          <w:t xml:space="preserve">ith the addition of such flag, </w:t>
        </w:r>
      </w:ins>
      <w:ins w:id="113" w:author="HendryHendry/선임연구원/Convergence(연)ATS그룹(hendry.hendry" w:date="2011-11-21T19:09:00Z">
        <w:r>
          <w:rPr>
            <w:rFonts w:hint="eastAsia"/>
            <w:szCs w:val="22"/>
            <w:lang w:eastAsia="ko-KR"/>
          </w:rPr>
          <w:t xml:space="preserve">ULP will be checked at slice header of CRA pictures only if the flag indicate that ULPs exist. The following changes are required to </w:t>
        </w:r>
      </w:ins>
      <w:ins w:id="114" w:author="HendryHendry/선임연구원/Convergence(연)ATS그룹(hendry.hendry" w:date="2011-11-21T19:10:00Z">
        <w:r>
          <w:rPr>
            <w:szCs w:val="22"/>
            <w:lang w:eastAsia="ko-KR"/>
          </w:rPr>
          <w:t>accommodate</w:t>
        </w:r>
      </w:ins>
      <w:ins w:id="115" w:author="HendryHendry/선임연구원/Convergence(연)ATS그룹(hendry.hendry" w:date="2011-11-21T19:09:00Z">
        <w:r>
          <w:rPr>
            <w:rFonts w:hint="eastAsia"/>
            <w:szCs w:val="22"/>
            <w:lang w:eastAsia="ko-KR"/>
          </w:rPr>
          <w:t xml:space="preserve"> </w:t>
        </w:r>
      </w:ins>
      <w:ins w:id="116" w:author="HendryHendry/선임연구원/Convergence(연)ATS그룹(hendry.hendry" w:date="2011-11-21T19:10:00Z">
        <w:r>
          <w:rPr>
            <w:rFonts w:hint="eastAsia"/>
            <w:szCs w:val="22"/>
            <w:lang w:eastAsia="ko-KR"/>
          </w:rPr>
          <w:t>the flag.</w:t>
        </w:r>
      </w:ins>
    </w:p>
    <w:p w:rsidR="00417626" w:rsidRPr="004552C8" w:rsidRDefault="00417626" w:rsidP="00417626">
      <w:pPr>
        <w:spacing w:line="300" w:lineRule="auto"/>
        <w:jc w:val="center"/>
        <w:rPr>
          <w:ins w:id="117" w:author="HendryHendry/선임연구원/Convergence(연)ATS그룹(hendry.hendry" w:date="2011-11-21T19:10:00Z"/>
          <w:lang w:eastAsia="ko-KR"/>
        </w:rPr>
      </w:pPr>
      <w:ins w:id="118" w:author="HendryHendry/선임연구원/Convergence(연)ATS그룹(hendry.hendry" w:date="2011-11-21T19:10:00Z">
        <w:r>
          <w:rPr>
            <w:rFonts w:hint="eastAsia"/>
          </w:rPr>
          <w:t xml:space="preserve">Table </w:t>
        </w:r>
        <w:r w:rsidR="00264805">
          <w:rPr>
            <w:rFonts w:hint="eastAsia"/>
            <w:lang w:eastAsia="ko-KR"/>
          </w:rPr>
          <w:t>2</w:t>
        </w:r>
        <w:r>
          <w:rPr>
            <w:rFonts w:hint="eastAsia"/>
          </w:rPr>
          <w:t xml:space="preserve"> </w:t>
        </w:r>
        <w:r>
          <w:t>–</w:t>
        </w:r>
        <w:r>
          <w:rPr>
            <w:rFonts w:hint="eastAsia"/>
          </w:rPr>
          <w:t xml:space="preserve"> </w:t>
        </w:r>
        <w:r>
          <w:rPr>
            <w:rFonts w:hint="eastAsia"/>
            <w:lang w:eastAsia="ko-KR"/>
          </w:rPr>
          <w:t xml:space="preserve">Proposed </w:t>
        </w:r>
      </w:ins>
      <w:ins w:id="119" w:author="HendryHendry/선임연구원/Convergence(연)ATS그룹(hendry.hendry" w:date="2011-11-21T19:11:00Z">
        <w:r w:rsidR="00264805">
          <w:rPr>
            <w:rFonts w:hint="eastAsia"/>
            <w:lang w:eastAsia="ko-KR"/>
          </w:rPr>
          <w:t>additional flag in SPS</w:t>
        </w:r>
      </w:ins>
    </w:p>
    <w:tbl>
      <w:tblPr>
        <w:tblW w:w="700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6161"/>
        <w:gridCol w:w="840"/>
      </w:tblGrid>
      <w:tr w:rsidR="00417626" w:rsidRPr="00015091" w:rsidTr="002847C9">
        <w:trPr>
          <w:trHeight w:val="20"/>
          <w:jc w:val="center"/>
          <w:ins w:id="120"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264805" w:rsidP="002847C9">
            <w:pPr>
              <w:tabs>
                <w:tab w:val="left" w:pos="794"/>
                <w:tab w:val="left" w:pos="1191"/>
                <w:tab w:val="left" w:pos="1588"/>
                <w:tab w:val="left" w:pos="1985"/>
              </w:tabs>
              <w:spacing w:before="0"/>
              <w:rPr>
                <w:ins w:id="121" w:author="HendryHendry/선임연구원/Convergence(연)ATS그룹(hendry.hendry" w:date="2011-11-21T19:10:00Z"/>
                <w:sz w:val="20"/>
                <w:rPrChange w:id="122" w:author="HendryHendry/선임연구원/Convergence(연)ATS그룹(hendry.hendry" w:date="2011-11-21T19:12:00Z">
                  <w:rPr>
                    <w:ins w:id="123" w:author="HendryHendry/선임연구원/Convergence(연)ATS그룹(hendry.hendry" w:date="2011-11-21T19:10:00Z"/>
                  </w:rPr>
                </w:rPrChange>
              </w:rPr>
            </w:pPr>
            <w:proofErr w:type="spellStart"/>
            <w:ins w:id="124" w:author="HendryHendry/선임연구원/Convergence(연)ATS그룹(hendry.hendry" w:date="2011-11-21T19:11:00Z">
              <w:r w:rsidRPr="00264805">
                <w:rPr>
                  <w:rFonts w:hint="eastAsia"/>
                  <w:sz w:val="20"/>
                  <w:lang w:eastAsia="ko-KR"/>
                  <w:rPrChange w:id="125" w:author="HendryHendry/선임연구원/Convergence(연)ATS그룹(hendry.hendry" w:date="2011-11-21T19:12:00Z">
                    <w:rPr>
                      <w:rFonts w:hint="eastAsia"/>
                      <w:lang w:eastAsia="ko-KR"/>
                    </w:rPr>
                  </w:rPrChange>
                </w:rPr>
                <w:lastRenderedPageBreak/>
                <w:t>seq</w:t>
              </w:r>
              <w:r w:rsidRPr="00264805">
                <w:rPr>
                  <w:sz w:val="20"/>
                  <w:rPrChange w:id="126" w:author="HendryHendry/선임연구원/Convergence(연)ATS그룹(hendry.hendry" w:date="2011-11-21T19:12:00Z">
                    <w:rPr/>
                  </w:rPrChange>
                </w:rPr>
                <w:t>_parameter_set_rbsp</w:t>
              </w:r>
              <w:proofErr w:type="spellEnd"/>
              <w:r w:rsidRPr="00264805">
                <w:rPr>
                  <w:sz w:val="20"/>
                  <w:rPrChange w:id="127" w:author="HendryHendry/선임연구원/Convergence(연)ATS그룹(hendry.hendry" w:date="2011-11-21T19:12:00Z">
                    <w:rPr/>
                  </w:rPrChange>
                </w:rPr>
                <w:t>( )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128" w:author="HendryHendry/선임연구원/Convergence(연)ATS그룹(hendry.hendry" w:date="2011-11-21T19:10:00Z"/>
                <w:sz w:val="20"/>
                <w:rPrChange w:id="129" w:author="HendryHendry/선임연구원/Convergence(연)ATS그룹(hendry.hendry" w:date="2011-11-21T19:12:00Z">
                  <w:rPr>
                    <w:ins w:id="130" w:author="HendryHendry/선임연구원/Convergence(연)ATS그룹(hendry.hendry" w:date="2011-11-21T19:10:00Z"/>
                  </w:rPr>
                </w:rPrChange>
              </w:rPr>
            </w:pPr>
            <w:proofErr w:type="spellStart"/>
            <w:ins w:id="131" w:author="HendryHendry/선임연구원/Convergence(연)ATS그룹(hendry.hendry" w:date="2011-11-21T19:10:00Z">
              <w:r w:rsidRPr="00264805">
                <w:rPr>
                  <w:b/>
                  <w:bCs/>
                  <w:sz w:val="20"/>
                  <w:lang w:val="en-GB"/>
                  <w:rPrChange w:id="132" w:author="HendryHendry/선임연구원/Convergence(연)ATS그룹(hendry.hendry" w:date="2011-11-21T19:12:00Z">
                    <w:rPr>
                      <w:b/>
                      <w:bCs/>
                      <w:lang w:val="en-GB"/>
                    </w:rPr>
                  </w:rPrChange>
                </w:rPr>
                <w:t>Desc</w:t>
              </w:r>
              <w:proofErr w:type="spellEnd"/>
              <w:r w:rsidRPr="00264805">
                <w:rPr>
                  <w:b/>
                  <w:bCs/>
                  <w:sz w:val="20"/>
                  <w:rPrChange w:id="133" w:author="HendryHendry/선임연구원/Convergence(연)ATS그룹(hendry.hendry" w:date="2011-11-21T19:12:00Z">
                    <w:rPr>
                      <w:b/>
                      <w:bCs/>
                    </w:rPr>
                  </w:rPrChange>
                </w:rPr>
                <w:t xml:space="preserve"> </w:t>
              </w:r>
            </w:ins>
          </w:p>
        </w:tc>
      </w:tr>
      <w:tr w:rsidR="00417626" w:rsidRPr="00015091" w:rsidTr="002847C9">
        <w:trPr>
          <w:trHeight w:val="20"/>
          <w:jc w:val="center"/>
          <w:ins w:id="134"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794"/>
                <w:tab w:val="left" w:pos="1191"/>
                <w:tab w:val="left" w:pos="1588"/>
                <w:tab w:val="left" w:pos="1985"/>
              </w:tabs>
              <w:spacing w:before="0"/>
              <w:ind w:firstLineChars="100" w:firstLine="200"/>
              <w:rPr>
                <w:ins w:id="135" w:author="HendryHendry/선임연구원/Convergence(연)ATS그룹(hendry.hendry" w:date="2011-11-21T19:10:00Z"/>
                <w:sz w:val="20"/>
                <w:rPrChange w:id="136" w:author="HendryHendry/선임연구원/Convergence(연)ATS그룹(hendry.hendry" w:date="2011-11-21T19:12:00Z">
                  <w:rPr>
                    <w:ins w:id="137" w:author="HendryHendry/선임연구원/Convergence(연)ATS그룹(hendry.hendry" w:date="2011-11-21T19:10:00Z"/>
                  </w:rPr>
                </w:rPrChange>
              </w:rPr>
              <w:pPrChange w:id="138" w:author="HendryHendry/선임연구원/Convergence(연)ATS그룹(hendry.hendry" w:date="2011-11-21T19:12:00Z">
                <w:pPr>
                  <w:tabs>
                    <w:tab w:val="left" w:pos="794"/>
                    <w:tab w:val="left" w:pos="1191"/>
                    <w:tab w:val="left" w:pos="1588"/>
                    <w:tab w:val="left" w:pos="1985"/>
                  </w:tabs>
                  <w:spacing w:before="0"/>
                  <w:ind w:firstLineChars="100" w:firstLine="220"/>
                </w:pPr>
              </w:pPrChange>
            </w:pPr>
            <w:ins w:id="139" w:author="HendryHendry/선임연구원/Convergence(연)ATS그룹(hendry.hendry" w:date="2011-11-21T19:10:00Z">
              <w:r w:rsidRPr="00264805">
                <w:rPr>
                  <w:b/>
                  <w:bCs/>
                  <w:sz w:val="20"/>
                  <w:lang w:val="en-GB"/>
                  <w:rPrChange w:id="140" w:author="HendryHendry/선임연구원/Convergence(연)ATS그룹(hendry.hendry" w:date="2011-11-21T19:12:00Z">
                    <w:rPr>
                      <w:b/>
                      <w:bCs/>
                      <w:lang w:val="en-GB"/>
                    </w:rPr>
                  </w:rPrChange>
                </w:rPr>
                <w:t>…</w:t>
              </w:r>
              <w:r w:rsidRPr="00264805">
                <w:rPr>
                  <w:sz w:val="20"/>
                  <w:rPrChange w:id="141" w:author="HendryHendry/선임연구원/Convergence(연)ATS그룹(hendry.hendry" w:date="2011-11-21T19:12:00Z">
                    <w:rPr/>
                  </w:rPrChange>
                </w:rPr>
                <w:t xml:space="preserve">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142" w:author="HendryHendry/선임연구원/Convergence(연)ATS그룹(hendry.hendry" w:date="2011-11-21T19:10:00Z"/>
                <w:sz w:val="20"/>
                <w:rPrChange w:id="143" w:author="HendryHendry/선임연구원/Convergence(연)ATS그룹(hendry.hendry" w:date="2011-11-21T19:12:00Z">
                  <w:rPr>
                    <w:ins w:id="144" w:author="HendryHendry/선임연구원/Convergence(연)ATS그룹(hendry.hendry" w:date="2011-11-21T19:10:00Z"/>
                  </w:rPr>
                </w:rPrChange>
              </w:rPr>
            </w:pPr>
          </w:p>
        </w:tc>
      </w:tr>
      <w:tr w:rsidR="00417626" w:rsidRPr="00015091" w:rsidTr="002847C9">
        <w:trPr>
          <w:trHeight w:val="20"/>
          <w:jc w:val="center"/>
          <w:ins w:id="145"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264805" w:rsidP="00264805">
            <w:pPr>
              <w:tabs>
                <w:tab w:val="left" w:pos="794"/>
                <w:tab w:val="left" w:pos="1191"/>
                <w:tab w:val="left" w:pos="1588"/>
                <w:tab w:val="left" w:pos="1985"/>
              </w:tabs>
              <w:spacing w:before="0"/>
              <w:ind w:firstLineChars="100" w:firstLine="200"/>
              <w:rPr>
                <w:ins w:id="146" w:author="HendryHendry/선임연구원/Convergence(연)ATS그룹(hendry.hendry" w:date="2011-11-21T19:10:00Z"/>
                <w:rFonts w:hint="eastAsia"/>
                <w:b/>
                <w:bCs/>
                <w:sz w:val="20"/>
                <w:lang w:val="en-GB" w:eastAsia="ko-KR"/>
                <w:rPrChange w:id="147" w:author="HendryHendry/선임연구원/Convergence(연)ATS그룹(hendry.hendry" w:date="2011-11-21T19:12:00Z">
                  <w:rPr>
                    <w:ins w:id="148" w:author="HendryHendry/선임연구원/Convergence(연)ATS그룹(hendry.hendry" w:date="2011-11-21T19:10:00Z"/>
                    <w:b/>
                    <w:bCs/>
                    <w:lang w:val="en-GB"/>
                  </w:rPr>
                </w:rPrChange>
              </w:rPr>
              <w:pPrChange w:id="149" w:author="HendryHendry/선임연구원/Convergence(연)ATS그룹(hendry.hendry" w:date="2011-11-21T19:12:00Z">
                <w:pPr>
                  <w:tabs>
                    <w:tab w:val="left" w:pos="794"/>
                    <w:tab w:val="left" w:pos="1191"/>
                    <w:tab w:val="left" w:pos="1588"/>
                    <w:tab w:val="left" w:pos="1985"/>
                  </w:tabs>
                  <w:spacing w:before="0"/>
                  <w:ind w:firstLineChars="200" w:firstLine="400"/>
                </w:pPr>
              </w:pPrChange>
            </w:pPr>
            <w:proofErr w:type="spellStart"/>
            <w:ins w:id="150" w:author="HendryHendry/선임연구원/Convergence(연)ATS그룹(hendry.hendry" w:date="2011-11-21T19:13:00Z">
              <w:r>
                <w:rPr>
                  <w:rFonts w:hint="eastAsia"/>
                  <w:b/>
                  <w:bCs/>
                  <w:sz w:val="20"/>
                  <w:lang w:val="en-GB" w:eastAsia="ko-KR"/>
                </w:rPr>
                <w:t>n</w:t>
              </w:r>
            </w:ins>
            <w:ins w:id="151" w:author="HendryHendry/선임연구원/Convergence(연)ATS그룹(hendry.hendry" w:date="2011-11-21T19:12:00Z">
              <w:r>
                <w:rPr>
                  <w:rFonts w:hint="eastAsia"/>
                  <w:b/>
                  <w:bCs/>
                  <w:sz w:val="20"/>
                  <w:lang w:val="en-GB" w:eastAsia="ko-KR"/>
                </w:rPr>
                <w:t>o_ulp_flag</w:t>
              </w:r>
            </w:ins>
            <w:proofErr w:type="spellEnd"/>
          </w:p>
        </w:tc>
        <w:tc>
          <w:tcPr>
            <w:tcW w:w="840" w:type="dxa"/>
            <w:shd w:val="clear" w:color="auto" w:fill="auto"/>
            <w:tcMar>
              <w:top w:w="15" w:type="dxa"/>
              <w:left w:w="108" w:type="dxa"/>
              <w:bottom w:w="0" w:type="dxa"/>
              <w:right w:w="108" w:type="dxa"/>
            </w:tcMar>
            <w:hideMark/>
          </w:tcPr>
          <w:p w:rsidR="00417626" w:rsidRPr="00264805" w:rsidRDefault="00264805" w:rsidP="002847C9">
            <w:pPr>
              <w:tabs>
                <w:tab w:val="left" w:pos="794"/>
                <w:tab w:val="left" w:pos="1191"/>
                <w:tab w:val="left" w:pos="1588"/>
                <w:tab w:val="left" w:pos="1985"/>
              </w:tabs>
              <w:spacing w:before="0"/>
              <w:rPr>
                <w:ins w:id="152" w:author="HendryHendry/선임연구원/Convergence(연)ATS그룹(hendry.hendry" w:date="2011-11-21T19:10:00Z"/>
                <w:sz w:val="20"/>
                <w:lang w:val="en-GB"/>
                <w:rPrChange w:id="153" w:author="HendryHendry/선임연구원/Convergence(연)ATS그룹(hendry.hendry" w:date="2011-11-21T19:12:00Z">
                  <w:rPr>
                    <w:ins w:id="154" w:author="HendryHendry/선임연구원/Convergence(연)ATS그룹(hendry.hendry" w:date="2011-11-21T19:10:00Z"/>
                    <w:lang w:val="en-GB"/>
                  </w:rPr>
                </w:rPrChange>
              </w:rPr>
            </w:pPr>
            <w:ins w:id="155" w:author="HendryHendry/선임연구원/Convergence(연)ATS그룹(hendry.hendry" w:date="2011-11-21T19:13:00Z">
              <w:r>
                <w:rPr>
                  <w:rFonts w:hint="eastAsia"/>
                  <w:sz w:val="20"/>
                  <w:lang w:val="en-GB" w:eastAsia="ko-KR"/>
                </w:rPr>
                <w:t>f</w:t>
              </w:r>
            </w:ins>
            <w:ins w:id="156" w:author="HendryHendry/선임연구원/Convergence(연)ATS그룹(hendry.hendry" w:date="2011-11-21T19:10:00Z">
              <w:r>
                <w:rPr>
                  <w:sz w:val="20"/>
                  <w:lang w:val="en-GB"/>
                  <w:rPrChange w:id="157" w:author="HendryHendry/선임연구원/Convergence(연)ATS그룹(hendry.hendry" w:date="2011-11-21T19:12:00Z">
                    <w:rPr>
                      <w:sz w:val="20"/>
                      <w:lang w:val="en-GB"/>
                    </w:rPr>
                  </w:rPrChange>
                </w:rPr>
                <w:t>(</w:t>
              </w:r>
            </w:ins>
            <w:ins w:id="158" w:author="HendryHendry/선임연구원/Convergence(연)ATS그룹(hendry.hendry" w:date="2011-11-21T19:13:00Z">
              <w:r>
                <w:rPr>
                  <w:rFonts w:hint="eastAsia"/>
                  <w:sz w:val="20"/>
                  <w:lang w:val="en-GB" w:eastAsia="ko-KR"/>
                </w:rPr>
                <w:t>1</w:t>
              </w:r>
            </w:ins>
            <w:ins w:id="159" w:author="HendryHendry/선임연구원/Convergence(연)ATS그룹(hendry.hendry" w:date="2011-11-21T19:10:00Z">
              <w:r w:rsidR="00417626" w:rsidRPr="00264805">
                <w:rPr>
                  <w:sz w:val="20"/>
                  <w:lang w:val="en-GB"/>
                  <w:rPrChange w:id="160" w:author="HendryHendry/선임연구원/Convergence(연)ATS그룹(hendry.hendry" w:date="2011-11-21T19:12:00Z">
                    <w:rPr>
                      <w:lang w:val="en-GB"/>
                    </w:rPr>
                  </w:rPrChange>
                </w:rPr>
                <w:t>)</w:t>
              </w:r>
            </w:ins>
          </w:p>
        </w:tc>
      </w:tr>
      <w:tr w:rsidR="00417626" w:rsidRPr="00015091" w:rsidTr="002847C9">
        <w:trPr>
          <w:trHeight w:val="20"/>
          <w:jc w:val="center"/>
          <w:ins w:id="161"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794"/>
                <w:tab w:val="left" w:pos="1191"/>
                <w:tab w:val="left" w:pos="1588"/>
                <w:tab w:val="left" w:pos="1985"/>
              </w:tabs>
              <w:spacing w:before="0"/>
              <w:ind w:firstLineChars="100" w:firstLine="200"/>
              <w:rPr>
                <w:ins w:id="162" w:author="HendryHendry/선임연구원/Convergence(연)ATS그룹(hendry.hendry" w:date="2011-11-21T19:10:00Z"/>
                <w:sz w:val="20"/>
                <w:rPrChange w:id="163" w:author="HendryHendry/선임연구원/Convergence(연)ATS그룹(hendry.hendry" w:date="2011-11-21T19:12:00Z">
                  <w:rPr>
                    <w:ins w:id="164" w:author="HendryHendry/선임연구원/Convergence(연)ATS그룹(hendry.hendry" w:date="2011-11-21T19:10:00Z"/>
                  </w:rPr>
                </w:rPrChange>
              </w:rPr>
              <w:pPrChange w:id="165" w:author="HendryHendry/선임연구원/Convergence(연)ATS그룹(hendry.hendry" w:date="2011-11-21T19:12:00Z">
                <w:pPr>
                  <w:tabs>
                    <w:tab w:val="left" w:pos="794"/>
                    <w:tab w:val="left" w:pos="1191"/>
                    <w:tab w:val="left" w:pos="1588"/>
                    <w:tab w:val="left" w:pos="1985"/>
                  </w:tabs>
                  <w:spacing w:before="0"/>
                  <w:ind w:firstLineChars="100" w:firstLine="220"/>
                </w:pPr>
              </w:pPrChange>
            </w:pPr>
            <w:ins w:id="166" w:author="HendryHendry/선임연구원/Convergence(연)ATS그룹(hendry.hendry" w:date="2011-11-21T19:10:00Z">
              <w:r w:rsidRPr="00264805">
                <w:rPr>
                  <w:b/>
                  <w:bCs/>
                  <w:sz w:val="20"/>
                  <w:lang w:val="en-GB"/>
                  <w:rPrChange w:id="167" w:author="HendryHendry/선임연구원/Convergence(연)ATS그룹(hendry.hendry" w:date="2011-11-21T19:12:00Z">
                    <w:rPr>
                      <w:b/>
                      <w:bCs/>
                      <w:lang w:val="en-GB"/>
                    </w:rPr>
                  </w:rPrChange>
                </w:rPr>
                <w:t>…</w:t>
              </w:r>
              <w:r w:rsidRPr="00264805">
                <w:rPr>
                  <w:sz w:val="20"/>
                  <w:rPrChange w:id="168" w:author="HendryHendry/선임연구원/Convergence(연)ATS그룹(hendry.hendry" w:date="2011-11-21T19:12:00Z">
                    <w:rPr/>
                  </w:rPrChange>
                </w:rPr>
                <w:t xml:space="preserve">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169" w:author="HendryHendry/선임연구원/Convergence(연)ATS그룹(hendry.hendry" w:date="2011-11-21T19:10:00Z"/>
                <w:sz w:val="20"/>
                <w:rPrChange w:id="170" w:author="HendryHendry/선임연구원/Convergence(연)ATS그룹(hendry.hendry" w:date="2011-11-21T19:12:00Z">
                  <w:rPr>
                    <w:ins w:id="171" w:author="HendryHendry/선임연구원/Convergence(연)ATS그룹(hendry.hendry" w:date="2011-11-21T19:10:00Z"/>
                  </w:rPr>
                </w:rPrChange>
              </w:rPr>
            </w:pPr>
          </w:p>
        </w:tc>
      </w:tr>
      <w:tr w:rsidR="00417626" w:rsidRPr="00015091" w:rsidTr="002847C9">
        <w:trPr>
          <w:trHeight w:val="20"/>
          <w:jc w:val="center"/>
          <w:ins w:id="172"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173" w:author="HendryHendry/선임연구원/Convergence(연)ATS그룹(hendry.hendry" w:date="2011-11-21T19:10:00Z"/>
                <w:sz w:val="20"/>
                <w:rPrChange w:id="174" w:author="HendryHendry/선임연구원/Convergence(연)ATS그룹(hendry.hendry" w:date="2011-11-21T19:12:00Z">
                  <w:rPr>
                    <w:ins w:id="175" w:author="HendryHendry/선임연구원/Convergence(연)ATS그룹(hendry.hendry" w:date="2011-11-21T19:10:00Z"/>
                  </w:rPr>
                </w:rPrChange>
              </w:rPr>
            </w:pPr>
            <w:ins w:id="176" w:author="HendryHendry/선임연구원/Convergence(연)ATS그룹(hendry.hendry" w:date="2011-11-21T19:10:00Z">
              <w:r w:rsidRPr="00264805">
                <w:rPr>
                  <w:sz w:val="20"/>
                  <w:lang w:val="en-GB"/>
                  <w:rPrChange w:id="177" w:author="HendryHendry/선임연구원/Convergence(연)ATS그룹(hendry.hendry" w:date="2011-11-21T19:12:00Z">
                    <w:rPr>
                      <w:lang w:val="en-GB"/>
                    </w:rPr>
                  </w:rPrChange>
                </w:rPr>
                <w:t>}</w:t>
              </w:r>
              <w:r w:rsidRPr="00264805">
                <w:rPr>
                  <w:sz w:val="20"/>
                  <w:rPrChange w:id="178" w:author="HendryHendry/선임연구원/Convergence(연)ATS그룹(hendry.hendry" w:date="2011-11-21T19:12:00Z">
                    <w:rPr/>
                  </w:rPrChange>
                </w:rPr>
                <w:t xml:space="preserve">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179" w:author="HendryHendry/선임연구원/Convergence(연)ATS그룹(hendry.hendry" w:date="2011-11-21T19:10:00Z"/>
                <w:sz w:val="20"/>
                <w:rPrChange w:id="180" w:author="HendryHendry/선임연구원/Convergence(연)ATS그룹(hendry.hendry" w:date="2011-11-21T19:12:00Z">
                  <w:rPr>
                    <w:ins w:id="181" w:author="HendryHendry/선임연구원/Convergence(연)ATS그룹(hendry.hendry" w:date="2011-11-21T19:10:00Z"/>
                  </w:rPr>
                </w:rPrChange>
              </w:rPr>
            </w:pPr>
          </w:p>
        </w:tc>
      </w:tr>
    </w:tbl>
    <w:p w:rsidR="00264805" w:rsidRDefault="00264805" w:rsidP="00264805">
      <w:pPr>
        <w:jc w:val="both"/>
        <w:rPr>
          <w:ins w:id="182" w:author="HendryHendry/선임연구원/Convergence(연)ATS그룹(hendry.hendry" w:date="2011-11-21T19:14:00Z"/>
          <w:rFonts w:hint="eastAsia"/>
          <w:szCs w:val="22"/>
          <w:lang w:eastAsia="ko-KR"/>
        </w:rPr>
      </w:pPr>
      <w:proofErr w:type="spellStart"/>
      <w:proofErr w:type="gramStart"/>
      <w:ins w:id="183" w:author="HendryHendry/선임연구원/Convergence(연)ATS그룹(hendry.hendry" w:date="2011-11-21T19:14:00Z">
        <w:r>
          <w:rPr>
            <w:rFonts w:hint="eastAsia"/>
            <w:b/>
            <w:szCs w:val="22"/>
            <w:lang w:eastAsia="ko-KR"/>
          </w:rPr>
          <w:t>n</w:t>
        </w:r>
      </w:ins>
      <w:ins w:id="184" w:author="HendryHendry/선임연구원/Convergence(연)ATS그룹(hendry.hendry" w:date="2011-11-21T19:13:00Z">
        <w:r>
          <w:rPr>
            <w:rFonts w:hint="eastAsia"/>
            <w:b/>
            <w:szCs w:val="22"/>
            <w:lang w:eastAsia="ko-KR"/>
          </w:rPr>
          <w:t>o_ulp_flag</w:t>
        </w:r>
        <w:proofErr w:type="spellEnd"/>
        <w:proofErr w:type="gramEnd"/>
        <w:r w:rsidRPr="00CE5C09">
          <w:rPr>
            <w:rFonts w:hint="eastAsia"/>
            <w:szCs w:val="22"/>
            <w:lang w:eastAsia="ko-KR"/>
          </w:rPr>
          <w:t xml:space="preserve"> indicates </w:t>
        </w:r>
      </w:ins>
      <w:ins w:id="185" w:author="HendryHendry/선임연구원/Convergence(연)ATS그룹(hendry.hendry" w:date="2011-11-21T19:14:00Z">
        <w:r>
          <w:rPr>
            <w:rFonts w:hint="eastAsia"/>
            <w:szCs w:val="22"/>
            <w:lang w:eastAsia="ko-KR"/>
          </w:rPr>
          <w:t xml:space="preserve">that there is no ULP exist in the </w:t>
        </w:r>
        <w:proofErr w:type="spellStart"/>
        <w:r>
          <w:rPr>
            <w:rFonts w:hint="eastAsia"/>
            <w:szCs w:val="22"/>
            <w:lang w:eastAsia="ko-KR"/>
          </w:rPr>
          <w:t>bitstream</w:t>
        </w:r>
        <w:proofErr w:type="spellEnd"/>
        <w:r>
          <w:rPr>
            <w:rFonts w:hint="eastAsia"/>
            <w:szCs w:val="22"/>
            <w:lang w:eastAsia="ko-KR"/>
          </w:rPr>
          <w:t xml:space="preserve">. </w:t>
        </w:r>
      </w:ins>
    </w:p>
    <w:p w:rsidR="00264805" w:rsidRPr="00CE5C09" w:rsidRDefault="00264805" w:rsidP="00264805">
      <w:pPr>
        <w:jc w:val="both"/>
        <w:rPr>
          <w:ins w:id="186" w:author="HendryHendry/선임연구원/Convergence(연)ATS그룹(hendry.hendry" w:date="2011-11-21T19:13:00Z"/>
          <w:szCs w:val="22"/>
          <w:lang w:eastAsia="ko-KR"/>
        </w:rPr>
      </w:pPr>
    </w:p>
    <w:p w:rsidR="00417626" w:rsidRPr="004552C8" w:rsidRDefault="00417626" w:rsidP="00417626">
      <w:pPr>
        <w:spacing w:line="300" w:lineRule="auto"/>
        <w:jc w:val="center"/>
        <w:rPr>
          <w:ins w:id="187" w:author="HendryHendry/선임연구원/Convergence(연)ATS그룹(hendry.hendry" w:date="2011-11-21T19:10:00Z"/>
          <w:lang w:eastAsia="ko-KR"/>
        </w:rPr>
      </w:pPr>
      <w:ins w:id="188" w:author="HendryHendry/선임연구원/Convergence(연)ATS그룹(hendry.hendry" w:date="2011-11-21T19:10:00Z">
        <w:r>
          <w:rPr>
            <w:rFonts w:hint="eastAsia"/>
          </w:rPr>
          <w:t xml:space="preserve">Table </w:t>
        </w:r>
      </w:ins>
      <w:ins w:id="189" w:author="HendryHendry/선임연구원/Convergence(연)ATS그룹(hendry.hendry" w:date="2011-11-21T19:11:00Z">
        <w:r w:rsidR="00264805">
          <w:rPr>
            <w:rFonts w:hint="eastAsia"/>
            <w:lang w:eastAsia="ko-KR"/>
          </w:rPr>
          <w:t>3</w:t>
        </w:r>
      </w:ins>
      <w:ins w:id="190" w:author="HendryHendry/선임연구원/Convergence(연)ATS그룹(hendry.hendry" w:date="2011-11-21T19:10:00Z">
        <w:r>
          <w:rPr>
            <w:rFonts w:hint="eastAsia"/>
          </w:rPr>
          <w:t xml:space="preserve"> </w:t>
        </w:r>
        <w:r>
          <w:t>–</w:t>
        </w:r>
        <w:r>
          <w:rPr>
            <w:rFonts w:hint="eastAsia"/>
          </w:rPr>
          <w:t xml:space="preserve"> </w:t>
        </w:r>
        <w:r>
          <w:rPr>
            <w:rFonts w:hint="eastAsia"/>
            <w:lang w:eastAsia="ko-KR"/>
          </w:rPr>
          <w:t>Proposed s</w:t>
        </w:r>
        <w:r>
          <w:rPr>
            <w:rFonts w:hint="eastAsia"/>
          </w:rPr>
          <w:t xml:space="preserve">yntax of slice header for signaling </w:t>
        </w:r>
        <w:r>
          <w:rPr>
            <w:rFonts w:hint="eastAsia"/>
            <w:lang w:eastAsia="ko-KR"/>
          </w:rPr>
          <w:t>ULP</w:t>
        </w:r>
      </w:ins>
    </w:p>
    <w:tbl>
      <w:tblPr>
        <w:tblW w:w="7001"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tblPr>
      <w:tblGrid>
        <w:gridCol w:w="6161"/>
        <w:gridCol w:w="840"/>
      </w:tblGrid>
      <w:tr w:rsidR="00417626" w:rsidRPr="00015091" w:rsidTr="002847C9">
        <w:trPr>
          <w:trHeight w:val="20"/>
          <w:jc w:val="center"/>
          <w:ins w:id="191"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192" w:author="HendryHendry/선임연구원/Convergence(연)ATS그룹(hendry.hendry" w:date="2011-11-21T19:10:00Z"/>
                <w:sz w:val="20"/>
                <w:rPrChange w:id="193" w:author="HendryHendry/선임연구원/Convergence(연)ATS그룹(hendry.hendry" w:date="2011-11-21T19:13:00Z">
                  <w:rPr>
                    <w:ins w:id="194" w:author="HendryHendry/선임연구원/Convergence(연)ATS그룹(hendry.hendry" w:date="2011-11-21T19:10:00Z"/>
                  </w:rPr>
                </w:rPrChange>
              </w:rPr>
            </w:pPr>
            <w:proofErr w:type="spellStart"/>
            <w:ins w:id="195" w:author="HendryHendry/선임연구원/Convergence(연)ATS그룹(hendry.hendry" w:date="2011-11-21T19:10:00Z">
              <w:r w:rsidRPr="00264805">
                <w:rPr>
                  <w:sz w:val="20"/>
                  <w:lang w:val="en-GB"/>
                  <w:rPrChange w:id="196" w:author="HendryHendry/선임연구원/Convergence(연)ATS그룹(hendry.hendry" w:date="2011-11-21T19:13:00Z">
                    <w:rPr>
                      <w:lang w:val="en-GB"/>
                    </w:rPr>
                  </w:rPrChange>
                </w:rPr>
                <w:t>Slice_header</w:t>
              </w:r>
              <w:proofErr w:type="spellEnd"/>
              <w:r w:rsidRPr="00264805">
                <w:rPr>
                  <w:sz w:val="20"/>
                  <w:lang w:val="en-GB"/>
                  <w:rPrChange w:id="197" w:author="HendryHendry/선임연구원/Convergence(연)ATS그룹(hendry.hendry" w:date="2011-11-21T19:13:00Z">
                    <w:rPr>
                      <w:lang w:val="en-GB"/>
                    </w:rPr>
                  </w:rPrChange>
                </w:rPr>
                <w:t>( ) {</w:t>
              </w:r>
              <w:r w:rsidRPr="00264805">
                <w:rPr>
                  <w:sz w:val="20"/>
                  <w:rPrChange w:id="198" w:author="HendryHendry/선임연구원/Convergence(연)ATS그룹(hendry.hendry" w:date="2011-11-21T19:13:00Z">
                    <w:rPr/>
                  </w:rPrChange>
                </w:rPr>
                <w:t xml:space="preserve">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199" w:author="HendryHendry/선임연구원/Convergence(연)ATS그룹(hendry.hendry" w:date="2011-11-21T19:10:00Z"/>
                <w:sz w:val="20"/>
                <w:rPrChange w:id="200" w:author="HendryHendry/선임연구원/Convergence(연)ATS그룹(hendry.hendry" w:date="2011-11-21T19:13:00Z">
                  <w:rPr>
                    <w:ins w:id="201" w:author="HendryHendry/선임연구원/Convergence(연)ATS그룹(hendry.hendry" w:date="2011-11-21T19:10:00Z"/>
                  </w:rPr>
                </w:rPrChange>
              </w:rPr>
            </w:pPr>
            <w:proofErr w:type="spellStart"/>
            <w:ins w:id="202" w:author="HendryHendry/선임연구원/Convergence(연)ATS그룹(hendry.hendry" w:date="2011-11-21T19:10:00Z">
              <w:r w:rsidRPr="00264805">
                <w:rPr>
                  <w:b/>
                  <w:bCs/>
                  <w:sz w:val="20"/>
                  <w:lang w:val="en-GB"/>
                  <w:rPrChange w:id="203" w:author="HendryHendry/선임연구원/Convergence(연)ATS그룹(hendry.hendry" w:date="2011-11-21T19:13:00Z">
                    <w:rPr>
                      <w:b/>
                      <w:bCs/>
                      <w:lang w:val="en-GB"/>
                    </w:rPr>
                  </w:rPrChange>
                </w:rPr>
                <w:t>Desc</w:t>
              </w:r>
              <w:proofErr w:type="spellEnd"/>
              <w:r w:rsidRPr="00264805">
                <w:rPr>
                  <w:b/>
                  <w:bCs/>
                  <w:sz w:val="20"/>
                  <w:rPrChange w:id="204" w:author="HendryHendry/선임연구원/Convergence(연)ATS그룹(hendry.hendry" w:date="2011-11-21T19:13:00Z">
                    <w:rPr>
                      <w:b/>
                      <w:bCs/>
                    </w:rPr>
                  </w:rPrChange>
                </w:rPr>
                <w:t xml:space="preserve"> </w:t>
              </w:r>
            </w:ins>
          </w:p>
        </w:tc>
      </w:tr>
      <w:tr w:rsidR="00417626" w:rsidRPr="00015091" w:rsidTr="002847C9">
        <w:trPr>
          <w:trHeight w:val="20"/>
          <w:jc w:val="center"/>
          <w:ins w:id="205"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794"/>
                <w:tab w:val="left" w:pos="1191"/>
                <w:tab w:val="left" w:pos="1588"/>
                <w:tab w:val="left" w:pos="1985"/>
              </w:tabs>
              <w:spacing w:before="0"/>
              <w:ind w:firstLineChars="100" w:firstLine="200"/>
              <w:rPr>
                <w:ins w:id="206" w:author="HendryHendry/선임연구원/Convergence(연)ATS그룹(hendry.hendry" w:date="2011-11-21T19:10:00Z"/>
                <w:sz w:val="20"/>
                <w:rPrChange w:id="207" w:author="HendryHendry/선임연구원/Convergence(연)ATS그룹(hendry.hendry" w:date="2011-11-21T19:13:00Z">
                  <w:rPr>
                    <w:ins w:id="208" w:author="HendryHendry/선임연구원/Convergence(연)ATS그룹(hendry.hendry" w:date="2011-11-21T19:10:00Z"/>
                  </w:rPr>
                </w:rPrChange>
              </w:rPr>
              <w:pPrChange w:id="209" w:author="HendryHendry/선임연구원/Convergence(연)ATS그룹(hendry.hendry" w:date="2011-11-21T19:13:00Z">
                <w:pPr>
                  <w:tabs>
                    <w:tab w:val="left" w:pos="794"/>
                    <w:tab w:val="left" w:pos="1191"/>
                    <w:tab w:val="left" w:pos="1588"/>
                    <w:tab w:val="left" w:pos="1985"/>
                  </w:tabs>
                  <w:spacing w:before="0"/>
                  <w:ind w:firstLineChars="100" w:firstLine="220"/>
                </w:pPr>
              </w:pPrChange>
            </w:pPr>
            <w:ins w:id="210" w:author="HendryHendry/선임연구원/Convergence(연)ATS그룹(hendry.hendry" w:date="2011-11-21T19:10:00Z">
              <w:r w:rsidRPr="00264805">
                <w:rPr>
                  <w:b/>
                  <w:bCs/>
                  <w:sz w:val="20"/>
                  <w:lang w:val="en-GB"/>
                  <w:rPrChange w:id="211" w:author="HendryHendry/선임연구원/Convergence(연)ATS그룹(hendry.hendry" w:date="2011-11-21T19:13:00Z">
                    <w:rPr>
                      <w:b/>
                      <w:bCs/>
                      <w:lang w:val="en-GB"/>
                    </w:rPr>
                  </w:rPrChange>
                </w:rPr>
                <w:t>…</w:t>
              </w:r>
              <w:r w:rsidRPr="00264805">
                <w:rPr>
                  <w:sz w:val="20"/>
                  <w:rPrChange w:id="212" w:author="HendryHendry/선임연구원/Convergence(연)ATS그룹(hendry.hendry" w:date="2011-11-21T19:13:00Z">
                    <w:rPr/>
                  </w:rPrChange>
                </w:rPr>
                <w:t xml:space="preserve">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213" w:author="HendryHendry/선임연구원/Convergence(연)ATS그룹(hendry.hendry" w:date="2011-11-21T19:10:00Z"/>
                <w:sz w:val="20"/>
                <w:rPrChange w:id="214" w:author="HendryHendry/선임연구원/Convergence(연)ATS그룹(hendry.hendry" w:date="2011-11-21T19:13:00Z">
                  <w:rPr>
                    <w:ins w:id="215" w:author="HendryHendry/선임연구원/Convergence(연)ATS그룹(hendry.hendry" w:date="2011-11-21T19:10:00Z"/>
                  </w:rPr>
                </w:rPrChange>
              </w:rPr>
            </w:pPr>
          </w:p>
        </w:tc>
      </w:tr>
      <w:tr w:rsidR="00417626" w:rsidRPr="00015091" w:rsidTr="002847C9">
        <w:trPr>
          <w:trHeight w:val="20"/>
          <w:jc w:val="center"/>
          <w:ins w:id="216"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794"/>
                <w:tab w:val="left" w:pos="1191"/>
                <w:tab w:val="left" w:pos="1588"/>
                <w:tab w:val="left" w:pos="1985"/>
              </w:tabs>
              <w:spacing w:before="0"/>
              <w:ind w:firstLineChars="100" w:firstLine="200"/>
              <w:rPr>
                <w:ins w:id="217" w:author="HendryHendry/선임연구원/Convergence(연)ATS그룹(hendry.hendry" w:date="2011-11-21T19:10:00Z"/>
                <w:sz w:val="20"/>
                <w:rPrChange w:id="218" w:author="HendryHendry/선임연구원/Convergence(연)ATS그룹(hendry.hendry" w:date="2011-11-21T19:13:00Z">
                  <w:rPr>
                    <w:ins w:id="219" w:author="HendryHendry/선임연구원/Convergence(연)ATS그룹(hendry.hendry" w:date="2011-11-21T19:10:00Z"/>
                  </w:rPr>
                </w:rPrChange>
              </w:rPr>
              <w:pPrChange w:id="220" w:author="HendryHendry/선임연구원/Convergence(연)ATS그룹(hendry.hendry" w:date="2011-11-21T19:13:00Z">
                <w:pPr>
                  <w:tabs>
                    <w:tab w:val="left" w:pos="794"/>
                    <w:tab w:val="left" w:pos="1191"/>
                    <w:tab w:val="left" w:pos="1588"/>
                    <w:tab w:val="left" w:pos="1985"/>
                  </w:tabs>
                  <w:spacing w:before="0"/>
                  <w:ind w:firstLineChars="100" w:firstLine="220"/>
                </w:pPr>
              </w:pPrChange>
            </w:pPr>
            <w:ins w:id="221" w:author="HendryHendry/선임연구원/Convergence(연)ATS그룹(hendry.hendry" w:date="2011-11-21T19:10:00Z">
              <w:r w:rsidRPr="00264805">
                <w:rPr>
                  <w:sz w:val="20"/>
                  <w:rPrChange w:id="222" w:author="HendryHendry/선임연구원/Convergence(연)ATS그룹(hendry.hendry" w:date="2011-11-21T19:13:00Z">
                    <w:rPr/>
                  </w:rPrChange>
                </w:rPr>
                <w:t>I</w:t>
              </w:r>
              <w:r w:rsidRPr="00264805">
                <w:rPr>
                  <w:rFonts w:hint="eastAsia"/>
                  <w:sz w:val="20"/>
                  <w:rPrChange w:id="223" w:author="HendryHendry/선임연구원/Convergence(연)ATS그룹(hendry.hendry" w:date="2011-11-21T19:13:00Z">
                    <w:rPr>
                      <w:rFonts w:hint="eastAsia"/>
                    </w:rPr>
                  </w:rPrChange>
                </w:rPr>
                <w:t>f (</w:t>
              </w:r>
              <w:proofErr w:type="spellStart"/>
              <w:r w:rsidRPr="00264805">
                <w:rPr>
                  <w:rFonts w:hint="eastAsia"/>
                  <w:sz w:val="20"/>
                  <w:rPrChange w:id="224" w:author="HendryHendry/선임연구원/Convergence(연)ATS그룹(hendry.hendry" w:date="2011-11-21T19:13:00Z">
                    <w:rPr>
                      <w:rFonts w:hint="eastAsia"/>
                    </w:rPr>
                  </w:rPrChange>
                </w:rPr>
                <w:t>nal_unit_type</w:t>
              </w:r>
              <w:proofErr w:type="spellEnd"/>
              <w:r w:rsidRPr="00264805">
                <w:rPr>
                  <w:rFonts w:hint="eastAsia"/>
                  <w:sz w:val="20"/>
                  <w:rPrChange w:id="225" w:author="HendryHendry/선임연구원/Convergence(연)ATS그룹(hendry.hendry" w:date="2011-11-21T19:13:00Z">
                    <w:rPr>
                      <w:rFonts w:hint="eastAsia"/>
                    </w:rPr>
                  </w:rPrChange>
                </w:rPr>
                <w:t xml:space="preserve"> == 4</w:t>
              </w:r>
            </w:ins>
            <w:ins w:id="226" w:author="HendryHendry/선임연구원/Convergence(연)ATS그룹(hendry.hendry" w:date="2011-11-21T19:13:00Z">
              <w:r w:rsidR="00264805">
                <w:rPr>
                  <w:rFonts w:hint="eastAsia"/>
                  <w:sz w:val="20"/>
                  <w:lang w:eastAsia="ko-KR"/>
                </w:rPr>
                <w:t xml:space="preserve"> &amp;&amp; !</w:t>
              </w:r>
              <w:proofErr w:type="spellStart"/>
              <w:r w:rsidR="00264805">
                <w:rPr>
                  <w:rFonts w:hint="eastAsia"/>
                  <w:sz w:val="20"/>
                  <w:lang w:eastAsia="ko-KR"/>
                </w:rPr>
                <w:t>no_ulp_flag</w:t>
              </w:r>
            </w:ins>
            <w:proofErr w:type="spellEnd"/>
            <w:ins w:id="227" w:author="HendryHendry/선임연구원/Convergence(연)ATS그룹(hendry.hendry" w:date="2011-11-21T19:10:00Z">
              <w:r w:rsidRPr="00264805">
                <w:rPr>
                  <w:rFonts w:hint="eastAsia"/>
                  <w:sz w:val="20"/>
                  <w:rPrChange w:id="228" w:author="HendryHendry/선임연구원/Convergence(연)ATS그룹(hendry.hendry" w:date="2011-11-21T19:13:00Z">
                    <w:rPr>
                      <w:rFonts w:hint="eastAsia"/>
                    </w:rPr>
                  </w:rPrChange>
                </w:rPr>
                <w:t>)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229" w:author="HendryHendry/선임연구원/Convergence(연)ATS그룹(hendry.hendry" w:date="2011-11-21T19:10:00Z"/>
                <w:sz w:val="20"/>
                <w:rPrChange w:id="230" w:author="HendryHendry/선임연구원/Convergence(연)ATS그룹(hendry.hendry" w:date="2011-11-21T19:13:00Z">
                  <w:rPr>
                    <w:ins w:id="231" w:author="HendryHendry/선임연구원/Convergence(연)ATS그룹(hendry.hendry" w:date="2011-11-21T19:10:00Z"/>
                  </w:rPr>
                </w:rPrChange>
              </w:rPr>
            </w:pPr>
          </w:p>
        </w:tc>
      </w:tr>
      <w:tr w:rsidR="00417626" w:rsidRPr="00015091" w:rsidTr="002847C9">
        <w:trPr>
          <w:trHeight w:val="20"/>
          <w:jc w:val="center"/>
          <w:ins w:id="232"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794"/>
                <w:tab w:val="left" w:pos="1191"/>
                <w:tab w:val="left" w:pos="1588"/>
                <w:tab w:val="left" w:pos="1985"/>
              </w:tabs>
              <w:spacing w:before="0"/>
              <w:ind w:firstLineChars="200" w:firstLine="400"/>
              <w:rPr>
                <w:ins w:id="233" w:author="HendryHendry/선임연구원/Convergence(연)ATS그룹(hendry.hendry" w:date="2011-11-21T19:10:00Z"/>
                <w:b/>
                <w:bCs/>
                <w:sz w:val="20"/>
                <w:lang w:val="en-GB"/>
                <w:rPrChange w:id="234" w:author="HendryHendry/선임연구원/Convergence(연)ATS그룹(hendry.hendry" w:date="2011-11-21T19:13:00Z">
                  <w:rPr>
                    <w:ins w:id="235" w:author="HendryHendry/선임연구원/Convergence(연)ATS그룹(hendry.hendry" w:date="2011-11-21T19:10:00Z"/>
                    <w:b/>
                    <w:bCs/>
                    <w:lang w:val="en-GB"/>
                  </w:rPr>
                </w:rPrChange>
              </w:rPr>
              <w:pPrChange w:id="236" w:author="HendryHendry/선임연구원/Convergence(연)ATS그룹(hendry.hendry" w:date="2011-11-21T19:13:00Z">
                <w:pPr>
                  <w:tabs>
                    <w:tab w:val="left" w:pos="794"/>
                    <w:tab w:val="left" w:pos="1191"/>
                    <w:tab w:val="left" w:pos="1588"/>
                    <w:tab w:val="left" w:pos="1985"/>
                  </w:tabs>
                  <w:spacing w:before="0"/>
                  <w:ind w:firstLineChars="200" w:firstLine="440"/>
                </w:pPr>
              </w:pPrChange>
            </w:pPr>
            <w:proofErr w:type="spellStart"/>
            <w:ins w:id="237" w:author="HendryHendry/선임연구원/Convergence(연)ATS그룹(hendry.hendry" w:date="2011-11-21T19:10:00Z">
              <w:r w:rsidRPr="00264805">
                <w:rPr>
                  <w:b/>
                  <w:bCs/>
                  <w:sz w:val="20"/>
                  <w:lang w:val="en-GB"/>
                  <w:rPrChange w:id="238" w:author="HendryHendry/선임연구원/Convergence(연)ATS그룹(hendry.hendry" w:date="2011-11-21T19:13:00Z">
                    <w:rPr>
                      <w:b/>
                      <w:bCs/>
                      <w:lang w:val="en-GB"/>
                    </w:rPr>
                  </w:rPrChange>
                </w:rPr>
                <w:t>number_of_</w:t>
              </w:r>
              <w:r w:rsidRPr="00264805">
                <w:rPr>
                  <w:rFonts w:hint="eastAsia"/>
                  <w:b/>
                  <w:bCs/>
                  <w:sz w:val="20"/>
                  <w:lang w:val="en-GB"/>
                  <w:rPrChange w:id="239" w:author="HendryHendry/선임연구원/Convergence(연)ATS그룹(hendry.hendry" w:date="2011-11-21T19:13:00Z">
                    <w:rPr>
                      <w:rFonts w:hint="eastAsia"/>
                      <w:b/>
                      <w:bCs/>
                      <w:lang w:val="en-GB"/>
                    </w:rPr>
                  </w:rPrChange>
                </w:rPr>
                <w:t>undiscardable_frames</w:t>
              </w:r>
              <w:proofErr w:type="spellEnd"/>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240" w:author="HendryHendry/선임연구원/Convergence(연)ATS그룹(hendry.hendry" w:date="2011-11-21T19:10:00Z"/>
                <w:sz w:val="20"/>
                <w:lang w:val="en-GB"/>
                <w:rPrChange w:id="241" w:author="HendryHendry/선임연구원/Convergence(연)ATS그룹(hendry.hendry" w:date="2011-11-21T19:13:00Z">
                  <w:rPr>
                    <w:ins w:id="242" w:author="HendryHendry/선임연구원/Convergence(연)ATS그룹(hendry.hendry" w:date="2011-11-21T19:10:00Z"/>
                    <w:lang w:val="en-GB"/>
                  </w:rPr>
                </w:rPrChange>
              </w:rPr>
            </w:pPr>
            <w:proofErr w:type="spellStart"/>
            <w:ins w:id="243" w:author="HendryHendry/선임연구원/Convergence(연)ATS그룹(hendry.hendry" w:date="2011-11-21T19:10:00Z">
              <w:r w:rsidRPr="00264805">
                <w:rPr>
                  <w:sz w:val="20"/>
                  <w:lang w:val="en-GB"/>
                  <w:rPrChange w:id="244" w:author="HendryHendry/선임연구원/Convergence(연)ATS그룹(hendry.hendry" w:date="2011-11-21T19:13:00Z">
                    <w:rPr>
                      <w:lang w:val="en-GB"/>
                    </w:rPr>
                  </w:rPrChange>
                </w:rPr>
                <w:t>ue</w:t>
              </w:r>
              <w:proofErr w:type="spellEnd"/>
              <w:r w:rsidRPr="00264805">
                <w:rPr>
                  <w:sz w:val="20"/>
                  <w:lang w:val="en-GB"/>
                  <w:rPrChange w:id="245" w:author="HendryHendry/선임연구원/Convergence(연)ATS그룹(hendry.hendry" w:date="2011-11-21T19:13:00Z">
                    <w:rPr>
                      <w:lang w:val="en-GB"/>
                    </w:rPr>
                  </w:rPrChange>
                </w:rPr>
                <w:t>(v)</w:t>
              </w:r>
            </w:ins>
          </w:p>
        </w:tc>
      </w:tr>
      <w:tr w:rsidR="00417626" w:rsidRPr="00015091" w:rsidTr="002847C9">
        <w:trPr>
          <w:trHeight w:val="20"/>
          <w:jc w:val="center"/>
          <w:ins w:id="246"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640"/>
                <w:tab w:val="left" w:pos="1191"/>
                <w:tab w:val="left" w:pos="1588"/>
                <w:tab w:val="left" w:pos="1985"/>
              </w:tabs>
              <w:spacing w:before="0"/>
              <w:ind w:firstLineChars="200" w:firstLine="400"/>
              <w:rPr>
                <w:ins w:id="247" w:author="HendryHendry/선임연구원/Convergence(연)ATS그룹(hendry.hendry" w:date="2011-11-21T19:10:00Z"/>
                <w:sz w:val="20"/>
                <w:rPrChange w:id="248" w:author="HendryHendry/선임연구원/Convergence(연)ATS그룹(hendry.hendry" w:date="2011-11-21T19:13:00Z">
                  <w:rPr>
                    <w:ins w:id="249" w:author="HendryHendry/선임연구원/Convergence(연)ATS그룹(hendry.hendry" w:date="2011-11-21T19:10:00Z"/>
                  </w:rPr>
                </w:rPrChange>
              </w:rPr>
              <w:pPrChange w:id="250" w:author="HendryHendry/선임연구원/Convergence(연)ATS그룹(hendry.hendry" w:date="2011-11-21T19:13:00Z">
                <w:pPr>
                  <w:tabs>
                    <w:tab w:val="left" w:pos="640"/>
                    <w:tab w:val="left" w:pos="1191"/>
                    <w:tab w:val="left" w:pos="1588"/>
                    <w:tab w:val="left" w:pos="1985"/>
                  </w:tabs>
                  <w:spacing w:before="0"/>
                  <w:ind w:firstLineChars="200" w:firstLine="440"/>
                </w:pPr>
              </w:pPrChange>
            </w:pPr>
            <w:ins w:id="251" w:author="HendryHendry/선임연구원/Convergence(연)ATS그룹(hendry.hendry" w:date="2011-11-21T19:10:00Z">
              <w:r w:rsidRPr="00264805">
                <w:rPr>
                  <w:sz w:val="20"/>
                  <w:lang w:val="en-GB"/>
                  <w:rPrChange w:id="252" w:author="HendryHendry/선임연구원/Convergence(연)ATS그룹(hendry.hendry" w:date="2011-11-21T19:13:00Z">
                    <w:rPr>
                      <w:lang w:val="en-GB"/>
                    </w:rPr>
                  </w:rPrChange>
                </w:rPr>
                <w:t xml:space="preserve">for( </w:t>
              </w:r>
              <w:proofErr w:type="spellStart"/>
              <w:r w:rsidRPr="00264805">
                <w:rPr>
                  <w:sz w:val="20"/>
                  <w:lang w:val="en-GB"/>
                  <w:rPrChange w:id="253" w:author="HendryHendry/선임연구원/Convergence(연)ATS그룹(hendry.hendry" w:date="2011-11-21T19:13:00Z">
                    <w:rPr>
                      <w:lang w:val="en-GB"/>
                    </w:rPr>
                  </w:rPrChange>
                </w:rPr>
                <w:t>i</w:t>
              </w:r>
              <w:proofErr w:type="spellEnd"/>
              <w:r w:rsidRPr="00264805">
                <w:rPr>
                  <w:sz w:val="20"/>
                  <w:lang w:val="en-GB"/>
                  <w:rPrChange w:id="254" w:author="HendryHendry/선임연구원/Convergence(연)ATS그룹(hendry.hendry" w:date="2011-11-21T19:13:00Z">
                    <w:rPr>
                      <w:lang w:val="en-GB"/>
                    </w:rPr>
                  </w:rPrChange>
                </w:rPr>
                <w:t xml:space="preserve"> = 0; </w:t>
              </w:r>
              <w:proofErr w:type="spellStart"/>
              <w:r w:rsidRPr="00264805">
                <w:rPr>
                  <w:sz w:val="20"/>
                  <w:lang w:val="en-GB"/>
                  <w:rPrChange w:id="255" w:author="HendryHendry/선임연구원/Convergence(연)ATS그룹(hendry.hendry" w:date="2011-11-21T19:13:00Z">
                    <w:rPr>
                      <w:lang w:val="en-GB"/>
                    </w:rPr>
                  </w:rPrChange>
                </w:rPr>
                <w:t>i</w:t>
              </w:r>
              <w:proofErr w:type="spellEnd"/>
              <w:r w:rsidRPr="00264805">
                <w:rPr>
                  <w:sz w:val="20"/>
                  <w:lang w:val="en-GB"/>
                  <w:rPrChange w:id="256" w:author="HendryHendry/선임연구원/Convergence(연)ATS그룹(hendry.hendry" w:date="2011-11-21T19:13:00Z">
                    <w:rPr>
                      <w:lang w:val="en-GB"/>
                    </w:rPr>
                  </w:rPrChange>
                </w:rPr>
                <w:t xml:space="preserve"> &lt; </w:t>
              </w:r>
              <w:proofErr w:type="spellStart"/>
              <w:r w:rsidRPr="00264805">
                <w:rPr>
                  <w:sz w:val="20"/>
                  <w:lang w:val="en-GB"/>
                  <w:rPrChange w:id="257" w:author="HendryHendry/선임연구원/Convergence(연)ATS그룹(hendry.hendry" w:date="2011-11-21T19:13:00Z">
                    <w:rPr>
                      <w:lang w:val="en-GB"/>
                    </w:rPr>
                  </w:rPrChange>
                </w:rPr>
                <w:t>number_</w:t>
              </w:r>
              <w:r w:rsidRPr="00264805">
                <w:rPr>
                  <w:rFonts w:hint="eastAsia"/>
                  <w:sz w:val="20"/>
                  <w:lang w:val="en-GB"/>
                  <w:rPrChange w:id="258" w:author="HendryHendry/선임연구원/Convergence(연)ATS그룹(hendry.hendry" w:date="2011-11-21T19:13:00Z">
                    <w:rPr>
                      <w:rFonts w:hint="eastAsia"/>
                      <w:lang w:val="en-GB"/>
                    </w:rPr>
                  </w:rPrChange>
                </w:rPr>
                <w:t>of_undiscardable_frames</w:t>
              </w:r>
              <w:proofErr w:type="spellEnd"/>
              <w:r w:rsidRPr="00264805">
                <w:rPr>
                  <w:sz w:val="20"/>
                  <w:lang w:val="en-GB"/>
                  <w:rPrChange w:id="259" w:author="HendryHendry/선임연구원/Convergence(연)ATS그룹(hendry.hendry" w:date="2011-11-21T19:13:00Z">
                    <w:rPr>
                      <w:lang w:val="en-GB"/>
                    </w:rPr>
                  </w:rPrChange>
                </w:rPr>
                <w:t xml:space="preserve">; </w:t>
              </w:r>
              <w:proofErr w:type="spellStart"/>
              <w:r w:rsidRPr="00264805">
                <w:rPr>
                  <w:sz w:val="20"/>
                  <w:lang w:val="en-GB"/>
                  <w:rPrChange w:id="260" w:author="HendryHendry/선임연구원/Convergence(연)ATS그룹(hendry.hendry" w:date="2011-11-21T19:13:00Z">
                    <w:rPr>
                      <w:lang w:val="en-GB"/>
                    </w:rPr>
                  </w:rPrChange>
                </w:rPr>
                <w:t>i</w:t>
              </w:r>
              <w:proofErr w:type="spellEnd"/>
              <w:r w:rsidRPr="00264805">
                <w:rPr>
                  <w:sz w:val="20"/>
                  <w:lang w:val="en-GB"/>
                  <w:rPrChange w:id="261" w:author="HendryHendry/선임연구원/Convergence(연)ATS그룹(hendry.hendry" w:date="2011-11-21T19:13:00Z">
                    <w:rPr>
                      <w:lang w:val="en-GB"/>
                    </w:rPr>
                  </w:rPrChange>
                </w:rPr>
                <w:t>++ )</w:t>
              </w:r>
              <w:r w:rsidRPr="00264805">
                <w:rPr>
                  <w:sz w:val="20"/>
                  <w:rPrChange w:id="262" w:author="HendryHendry/선임연구원/Convergence(연)ATS그룹(hendry.hendry" w:date="2011-11-21T19:13:00Z">
                    <w:rPr/>
                  </w:rPrChange>
                </w:rPr>
                <w:t xml:space="preserve"> </w:t>
              </w:r>
              <w:r w:rsidRPr="00264805">
                <w:rPr>
                  <w:rFonts w:hint="eastAsia"/>
                  <w:sz w:val="20"/>
                  <w:rPrChange w:id="263" w:author="HendryHendry/선임연구원/Convergence(연)ATS그룹(hendry.hendry" w:date="2011-11-21T19:13:00Z">
                    <w:rPr>
                      <w:rFonts w:hint="eastAsia"/>
                    </w:rPr>
                  </w:rPrChange>
                </w:rPr>
                <w:t>{</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264" w:author="HendryHendry/선임연구원/Convergence(연)ATS그룹(hendry.hendry" w:date="2011-11-21T19:10:00Z"/>
                <w:sz w:val="20"/>
                <w:rPrChange w:id="265" w:author="HendryHendry/선임연구원/Convergence(연)ATS그룹(hendry.hendry" w:date="2011-11-21T19:13:00Z">
                  <w:rPr>
                    <w:ins w:id="266" w:author="HendryHendry/선임연구원/Convergence(연)ATS그룹(hendry.hendry" w:date="2011-11-21T19:10:00Z"/>
                  </w:rPr>
                </w:rPrChange>
              </w:rPr>
            </w:pPr>
          </w:p>
        </w:tc>
      </w:tr>
      <w:tr w:rsidR="00417626" w:rsidRPr="00015091" w:rsidTr="002847C9">
        <w:trPr>
          <w:trHeight w:val="20"/>
          <w:jc w:val="center"/>
          <w:ins w:id="267"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794"/>
                <w:tab w:val="left" w:pos="1191"/>
                <w:tab w:val="left" w:pos="1588"/>
                <w:tab w:val="left" w:pos="1985"/>
              </w:tabs>
              <w:spacing w:before="0"/>
              <w:ind w:firstLineChars="300" w:firstLine="600"/>
              <w:rPr>
                <w:ins w:id="268" w:author="HendryHendry/선임연구원/Convergence(연)ATS그룹(hendry.hendry" w:date="2011-11-21T19:10:00Z"/>
                <w:b/>
                <w:bCs/>
                <w:sz w:val="20"/>
                <w:rPrChange w:id="269" w:author="HendryHendry/선임연구원/Convergence(연)ATS그룹(hendry.hendry" w:date="2011-11-21T19:13:00Z">
                  <w:rPr>
                    <w:ins w:id="270" w:author="HendryHendry/선임연구원/Convergence(연)ATS그룹(hendry.hendry" w:date="2011-11-21T19:10:00Z"/>
                    <w:b/>
                    <w:bCs/>
                  </w:rPr>
                </w:rPrChange>
              </w:rPr>
              <w:pPrChange w:id="271" w:author="HendryHendry/선임연구원/Convergence(연)ATS그룹(hendry.hendry" w:date="2011-11-21T19:13:00Z">
                <w:pPr>
                  <w:tabs>
                    <w:tab w:val="left" w:pos="794"/>
                    <w:tab w:val="left" w:pos="1191"/>
                    <w:tab w:val="left" w:pos="1588"/>
                    <w:tab w:val="left" w:pos="1985"/>
                  </w:tabs>
                  <w:spacing w:before="0"/>
                  <w:ind w:firstLineChars="300" w:firstLine="660"/>
                </w:pPr>
              </w:pPrChange>
            </w:pPr>
            <w:ins w:id="272" w:author="HendryHendry/선임연구원/Convergence(연)ATS그룹(hendry.hendry" w:date="2011-11-21T19:10:00Z">
              <w:r w:rsidRPr="00264805">
                <w:rPr>
                  <w:rFonts w:hint="eastAsia"/>
                  <w:b/>
                  <w:bCs/>
                  <w:sz w:val="20"/>
                  <w:lang w:val="nb-NO"/>
                  <w:rPrChange w:id="273" w:author="HendryHendry/선임연구원/Convergence(연)ATS그룹(hendry.hendry" w:date="2011-11-21T19:13:00Z">
                    <w:rPr>
                      <w:rFonts w:hint="eastAsia"/>
                      <w:b/>
                      <w:bCs/>
                      <w:lang w:val="nb-NO"/>
                    </w:rPr>
                  </w:rPrChange>
                </w:rPr>
                <w:t>relative_poc</w:t>
              </w:r>
              <w:r w:rsidRPr="00264805">
                <w:rPr>
                  <w:b/>
                  <w:bCs/>
                  <w:sz w:val="20"/>
                  <w:lang w:val="nb-NO"/>
                  <w:rPrChange w:id="274" w:author="HendryHendry/선임연구원/Convergence(연)ATS그룹(hendry.hendry" w:date="2011-11-21T19:13:00Z">
                    <w:rPr>
                      <w:b/>
                      <w:bCs/>
                      <w:lang w:val="nb-NO"/>
                    </w:rPr>
                  </w:rPrChange>
                </w:rPr>
                <w:t>[ i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275" w:author="HendryHendry/선임연구원/Convergence(연)ATS그룹(hendry.hendry" w:date="2011-11-21T19:10:00Z"/>
                <w:sz w:val="20"/>
                <w:lang w:val="en-GB"/>
                <w:rPrChange w:id="276" w:author="HendryHendry/선임연구원/Convergence(연)ATS그룹(hendry.hendry" w:date="2011-11-21T19:13:00Z">
                  <w:rPr>
                    <w:ins w:id="277" w:author="HendryHendry/선임연구원/Convergence(연)ATS그룹(hendry.hendry" w:date="2011-11-21T19:10:00Z"/>
                    <w:lang w:val="en-GB"/>
                  </w:rPr>
                </w:rPrChange>
              </w:rPr>
            </w:pPr>
            <w:proofErr w:type="spellStart"/>
            <w:ins w:id="278" w:author="HendryHendry/선임연구원/Convergence(연)ATS그룹(hendry.hendry" w:date="2011-11-21T19:10:00Z">
              <w:r w:rsidRPr="00264805">
                <w:rPr>
                  <w:sz w:val="20"/>
                  <w:lang w:val="en-GB"/>
                  <w:rPrChange w:id="279" w:author="HendryHendry/선임연구원/Convergence(연)ATS그룹(hendry.hendry" w:date="2011-11-21T19:13:00Z">
                    <w:rPr>
                      <w:lang w:val="en-GB"/>
                    </w:rPr>
                  </w:rPrChange>
                </w:rPr>
                <w:t>ue</w:t>
              </w:r>
              <w:proofErr w:type="spellEnd"/>
              <w:r w:rsidRPr="00264805">
                <w:rPr>
                  <w:sz w:val="20"/>
                  <w:lang w:val="en-GB"/>
                  <w:rPrChange w:id="280" w:author="HendryHendry/선임연구원/Convergence(연)ATS그룹(hendry.hendry" w:date="2011-11-21T19:13:00Z">
                    <w:rPr>
                      <w:lang w:val="en-GB"/>
                    </w:rPr>
                  </w:rPrChange>
                </w:rPr>
                <w:t>(v)</w:t>
              </w:r>
            </w:ins>
          </w:p>
        </w:tc>
      </w:tr>
      <w:tr w:rsidR="00417626" w:rsidRPr="00015091" w:rsidTr="002847C9">
        <w:trPr>
          <w:trHeight w:val="20"/>
          <w:jc w:val="center"/>
          <w:ins w:id="281"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282" w:author="HendryHendry/선임연구원/Convergence(연)ATS그룹(hendry.hendry" w:date="2011-11-21T19:10:00Z"/>
                <w:bCs/>
                <w:sz w:val="20"/>
                <w:rPrChange w:id="283" w:author="HendryHendry/선임연구원/Convergence(연)ATS그룹(hendry.hendry" w:date="2011-11-21T19:13:00Z">
                  <w:rPr>
                    <w:ins w:id="284" w:author="HendryHendry/선임연구원/Convergence(연)ATS그룹(hendry.hendry" w:date="2011-11-21T19:10:00Z"/>
                    <w:bCs/>
                  </w:rPr>
                </w:rPrChange>
              </w:rPr>
            </w:pPr>
            <w:ins w:id="285" w:author="HendryHendry/선임연구원/Convergence(연)ATS그룹(hendry.hendry" w:date="2011-11-21T19:10:00Z">
              <w:r w:rsidRPr="00264805">
                <w:rPr>
                  <w:rFonts w:hint="eastAsia"/>
                  <w:b/>
                  <w:bCs/>
                  <w:sz w:val="20"/>
                  <w:rPrChange w:id="286" w:author="HendryHendry/선임연구원/Convergence(연)ATS그룹(hendry.hendry" w:date="2011-11-21T19:13:00Z">
                    <w:rPr>
                      <w:rFonts w:hint="eastAsia"/>
                      <w:b/>
                      <w:bCs/>
                    </w:rPr>
                  </w:rPrChange>
                </w:rPr>
                <w:t xml:space="preserve">    </w:t>
              </w:r>
              <w:r w:rsidRPr="00264805">
                <w:rPr>
                  <w:rFonts w:hint="eastAsia"/>
                  <w:bCs/>
                  <w:sz w:val="20"/>
                  <w:rPrChange w:id="287" w:author="HendryHendry/선임연구원/Convergence(연)ATS그룹(hendry.hendry" w:date="2011-11-21T19:13:00Z">
                    <w:rPr>
                      <w:rFonts w:hint="eastAsia"/>
                      <w:bCs/>
                    </w:rPr>
                  </w:rPrChange>
                </w:rPr>
                <w:t>}</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288" w:author="HendryHendry/선임연구원/Convergence(연)ATS그룹(hendry.hendry" w:date="2011-11-21T19:10:00Z"/>
                <w:sz w:val="20"/>
                <w:lang w:val="en-GB"/>
                <w:rPrChange w:id="289" w:author="HendryHendry/선임연구원/Convergence(연)ATS그룹(hendry.hendry" w:date="2011-11-21T19:13:00Z">
                  <w:rPr>
                    <w:ins w:id="290" w:author="HendryHendry/선임연구원/Convergence(연)ATS그룹(hendry.hendry" w:date="2011-11-21T19:10:00Z"/>
                    <w:lang w:val="en-GB"/>
                  </w:rPr>
                </w:rPrChange>
              </w:rPr>
            </w:pPr>
          </w:p>
        </w:tc>
      </w:tr>
      <w:tr w:rsidR="00417626" w:rsidRPr="00015091" w:rsidTr="002847C9">
        <w:trPr>
          <w:trHeight w:val="20"/>
          <w:jc w:val="center"/>
          <w:ins w:id="291"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794"/>
                <w:tab w:val="left" w:pos="1191"/>
                <w:tab w:val="left" w:pos="1588"/>
                <w:tab w:val="left" w:pos="1985"/>
              </w:tabs>
              <w:spacing w:before="0"/>
              <w:ind w:leftChars="-167" w:left="-367" w:firstLineChars="250" w:firstLine="500"/>
              <w:rPr>
                <w:ins w:id="292" w:author="HendryHendry/선임연구원/Convergence(연)ATS그룹(hendry.hendry" w:date="2011-11-21T19:10:00Z"/>
                <w:sz w:val="20"/>
                <w:lang w:val="en-GB"/>
                <w:rPrChange w:id="293" w:author="HendryHendry/선임연구원/Convergence(연)ATS그룹(hendry.hendry" w:date="2011-11-21T19:13:00Z">
                  <w:rPr>
                    <w:ins w:id="294" w:author="HendryHendry/선임연구원/Convergence(연)ATS그룹(hendry.hendry" w:date="2011-11-21T19:10:00Z"/>
                    <w:lang w:val="en-GB"/>
                  </w:rPr>
                </w:rPrChange>
              </w:rPr>
              <w:pPrChange w:id="295" w:author="HendryHendry/선임연구원/Convergence(연)ATS그룹(hendry.hendry" w:date="2011-11-21T19:13:00Z">
                <w:pPr>
                  <w:tabs>
                    <w:tab w:val="left" w:pos="794"/>
                    <w:tab w:val="left" w:pos="1191"/>
                    <w:tab w:val="left" w:pos="1588"/>
                    <w:tab w:val="left" w:pos="1985"/>
                  </w:tabs>
                  <w:spacing w:before="0"/>
                  <w:ind w:leftChars="-167" w:left="-367" w:firstLineChars="250" w:firstLine="550"/>
                </w:pPr>
              </w:pPrChange>
            </w:pPr>
            <w:ins w:id="296" w:author="HendryHendry/선임연구원/Convergence(연)ATS그룹(hendry.hendry" w:date="2011-11-21T19:10:00Z">
              <w:r w:rsidRPr="00264805">
                <w:rPr>
                  <w:sz w:val="20"/>
                  <w:lang w:val="en-GB"/>
                  <w:rPrChange w:id="297" w:author="HendryHendry/선임연구원/Convergence(연)ATS그룹(hendry.hendry" w:date="2011-11-21T19:13:00Z">
                    <w:rPr>
                      <w:lang w:val="en-GB"/>
                    </w:rPr>
                  </w:rPrChange>
                </w:rPr>
                <w:t>}</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298" w:author="HendryHendry/선임연구원/Convergence(연)ATS그룹(hendry.hendry" w:date="2011-11-21T19:10:00Z"/>
                <w:sz w:val="20"/>
                <w:rPrChange w:id="299" w:author="HendryHendry/선임연구원/Convergence(연)ATS그룹(hendry.hendry" w:date="2011-11-21T19:13:00Z">
                  <w:rPr>
                    <w:ins w:id="300" w:author="HendryHendry/선임연구원/Convergence(연)ATS그룹(hendry.hendry" w:date="2011-11-21T19:10:00Z"/>
                  </w:rPr>
                </w:rPrChange>
              </w:rPr>
            </w:pPr>
          </w:p>
        </w:tc>
      </w:tr>
      <w:tr w:rsidR="00417626" w:rsidRPr="00015091" w:rsidTr="002847C9">
        <w:trPr>
          <w:trHeight w:val="20"/>
          <w:jc w:val="center"/>
          <w:ins w:id="301"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64805">
            <w:pPr>
              <w:tabs>
                <w:tab w:val="left" w:pos="794"/>
                <w:tab w:val="left" w:pos="1191"/>
                <w:tab w:val="left" w:pos="1588"/>
                <w:tab w:val="left" w:pos="1985"/>
              </w:tabs>
              <w:spacing w:before="0"/>
              <w:ind w:firstLineChars="100" w:firstLine="200"/>
              <w:rPr>
                <w:ins w:id="302" w:author="HendryHendry/선임연구원/Convergence(연)ATS그룹(hendry.hendry" w:date="2011-11-21T19:10:00Z"/>
                <w:sz w:val="20"/>
                <w:rPrChange w:id="303" w:author="HendryHendry/선임연구원/Convergence(연)ATS그룹(hendry.hendry" w:date="2011-11-21T19:13:00Z">
                  <w:rPr>
                    <w:ins w:id="304" w:author="HendryHendry/선임연구원/Convergence(연)ATS그룹(hendry.hendry" w:date="2011-11-21T19:10:00Z"/>
                  </w:rPr>
                </w:rPrChange>
              </w:rPr>
              <w:pPrChange w:id="305" w:author="HendryHendry/선임연구원/Convergence(연)ATS그룹(hendry.hendry" w:date="2011-11-21T19:13:00Z">
                <w:pPr>
                  <w:tabs>
                    <w:tab w:val="left" w:pos="794"/>
                    <w:tab w:val="left" w:pos="1191"/>
                    <w:tab w:val="left" w:pos="1588"/>
                    <w:tab w:val="left" w:pos="1985"/>
                  </w:tabs>
                  <w:spacing w:before="0"/>
                  <w:ind w:firstLineChars="100" w:firstLine="220"/>
                </w:pPr>
              </w:pPrChange>
            </w:pPr>
            <w:ins w:id="306" w:author="HendryHendry/선임연구원/Convergence(연)ATS그룹(hendry.hendry" w:date="2011-11-21T19:10:00Z">
              <w:r w:rsidRPr="00264805">
                <w:rPr>
                  <w:b/>
                  <w:bCs/>
                  <w:sz w:val="20"/>
                  <w:lang w:val="en-GB"/>
                  <w:rPrChange w:id="307" w:author="HendryHendry/선임연구원/Convergence(연)ATS그룹(hendry.hendry" w:date="2011-11-21T19:13:00Z">
                    <w:rPr>
                      <w:b/>
                      <w:bCs/>
                      <w:lang w:val="en-GB"/>
                    </w:rPr>
                  </w:rPrChange>
                </w:rPr>
                <w:t>…</w:t>
              </w:r>
              <w:r w:rsidRPr="00264805">
                <w:rPr>
                  <w:sz w:val="20"/>
                  <w:rPrChange w:id="308" w:author="HendryHendry/선임연구원/Convergence(연)ATS그룹(hendry.hendry" w:date="2011-11-21T19:13:00Z">
                    <w:rPr/>
                  </w:rPrChange>
                </w:rPr>
                <w:t xml:space="preserve">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309" w:author="HendryHendry/선임연구원/Convergence(연)ATS그룹(hendry.hendry" w:date="2011-11-21T19:10:00Z"/>
                <w:sz w:val="20"/>
                <w:rPrChange w:id="310" w:author="HendryHendry/선임연구원/Convergence(연)ATS그룹(hendry.hendry" w:date="2011-11-21T19:13:00Z">
                  <w:rPr>
                    <w:ins w:id="311" w:author="HendryHendry/선임연구원/Convergence(연)ATS그룹(hendry.hendry" w:date="2011-11-21T19:10:00Z"/>
                  </w:rPr>
                </w:rPrChange>
              </w:rPr>
            </w:pPr>
          </w:p>
        </w:tc>
      </w:tr>
      <w:tr w:rsidR="00417626" w:rsidRPr="00015091" w:rsidTr="002847C9">
        <w:trPr>
          <w:trHeight w:val="20"/>
          <w:jc w:val="center"/>
          <w:ins w:id="312" w:author="HendryHendry/선임연구원/Convergence(연)ATS그룹(hendry.hendry" w:date="2011-11-21T19:10:00Z"/>
        </w:trPr>
        <w:tc>
          <w:tcPr>
            <w:tcW w:w="6161"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313" w:author="HendryHendry/선임연구원/Convergence(연)ATS그룹(hendry.hendry" w:date="2011-11-21T19:10:00Z"/>
                <w:sz w:val="20"/>
                <w:rPrChange w:id="314" w:author="HendryHendry/선임연구원/Convergence(연)ATS그룹(hendry.hendry" w:date="2011-11-21T19:13:00Z">
                  <w:rPr>
                    <w:ins w:id="315" w:author="HendryHendry/선임연구원/Convergence(연)ATS그룹(hendry.hendry" w:date="2011-11-21T19:10:00Z"/>
                  </w:rPr>
                </w:rPrChange>
              </w:rPr>
            </w:pPr>
            <w:ins w:id="316" w:author="HendryHendry/선임연구원/Convergence(연)ATS그룹(hendry.hendry" w:date="2011-11-21T19:10:00Z">
              <w:r w:rsidRPr="00264805">
                <w:rPr>
                  <w:sz w:val="20"/>
                  <w:lang w:val="en-GB"/>
                  <w:rPrChange w:id="317" w:author="HendryHendry/선임연구원/Convergence(연)ATS그룹(hendry.hendry" w:date="2011-11-21T19:13:00Z">
                    <w:rPr>
                      <w:lang w:val="en-GB"/>
                    </w:rPr>
                  </w:rPrChange>
                </w:rPr>
                <w:t>}</w:t>
              </w:r>
              <w:r w:rsidRPr="00264805">
                <w:rPr>
                  <w:sz w:val="20"/>
                  <w:rPrChange w:id="318" w:author="HendryHendry/선임연구원/Convergence(연)ATS그룹(hendry.hendry" w:date="2011-11-21T19:13:00Z">
                    <w:rPr/>
                  </w:rPrChange>
                </w:rPr>
                <w:t xml:space="preserve"> </w:t>
              </w:r>
            </w:ins>
          </w:p>
        </w:tc>
        <w:tc>
          <w:tcPr>
            <w:tcW w:w="840" w:type="dxa"/>
            <w:shd w:val="clear" w:color="auto" w:fill="auto"/>
            <w:tcMar>
              <w:top w:w="15" w:type="dxa"/>
              <w:left w:w="108" w:type="dxa"/>
              <w:bottom w:w="0" w:type="dxa"/>
              <w:right w:w="108" w:type="dxa"/>
            </w:tcMar>
            <w:hideMark/>
          </w:tcPr>
          <w:p w:rsidR="00417626" w:rsidRPr="00264805" w:rsidRDefault="00417626" w:rsidP="002847C9">
            <w:pPr>
              <w:tabs>
                <w:tab w:val="left" w:pos="794"/>
                <w:tab w:val="left" w:pos="1191"/>
                <w:tab w:val="left" w:pos="1588"/>
                <w:tab w:val="left" w:pos="1985"/>
              </w:tabs>
              <w:spacing w:before="0"/>
              <w:rPr>
                <w:ins w:id="319" w:author="HendryHendry/선임연구원/Convergence(연)ATS그룹(hendry.hendry" w:date="2011-11-21T19:10:00Z"/>
                <w:sz w:val="20"/>
                <w:rPrChange w:id="320" w:author="HendryHendry/선임연구원/Convergence(연)ATS그룹(hendry.hendry" w:date="2011-11-21T19:13:00Z">
                  <w:rPr>
                    <w:ins w:id="321" w:author="HendryHendry/선임연구원/Convergence(연)ATS그룹(hendry.hendry" w:date="2011-11-21T19:10:00Z"/>
                  </w:rPr>
                </w:rPrChange>
              </w:rPr>
            </w:pPr>
          </w:p>
        </w:tc>
      </w:tr>
    </w:tbl>
    <w:p w:rsidR="00417626" w:rsidRDefault="00417626" w:rsidP="00417626">
      <w:pPr>
        <w:jc w:val="both"/>
        <w:rPr>
          <w:ins w:id="322" w:author="HendryHendry/선임연구원/Convergence(연)ATS그룹(hendry.hendry" w:date="2011-11-21T19:10:00Z"/>
          <w:szCs w:val="22"/>
          <w:lang w:eastAsia="ko-KR"/>
        </w:rPr>
      </w:pPr>
    </w:p>
    <w:p w:rsidR="00417626" w:rsidRPr="00417626" w:rsidDel="00264805" w:rsidRDefault="00417626" w:rsidP="0093473F">
      <w:pPr>
        <w:jc w:val="both"/>
        <w:rPr>
          <w:del w:id="323" w:author="HendryHendry/선임연구원/Convergence(연)ATS그룹(hendry.hendry" w:date="2011-11-21T19:14:00Z"/>
          <w:szCs w:val="22"/>
          <w:lang w:eastAsia="ko-KR"/>
          <w:rPrChange w:id="324" w:author="HendryHendry/선임연구원/Convergence(연)ATS그룹(hendry.hendry" w:date="2011-11-21T19:01:00Z">
            <w:rPr>
              <w:del w:id="325" w:author="HendryHendry/선임연구원/Convergence(연)ATS그룹(hendry.hendry" w:date="2011-11-21T19:14:00Z"/>
              <w:szCs w:val="22"/>
              <w:lang w:eastAsia="ko-KR"/>
            </w:rPr>
          </w:rPrChange>
        </w:rPr>
      </w:pPr>
    </w:p>
    <w:p w:rsidR="00B3289B" w:rsidRPr="00AE341B" w:rsidRDefault="00B3289B" w:rsidP="00B3289B">
      <w:pPr>
        <w:pStyle w:val="1"/>
      </w:pPr>
      <w:r>
        <w:rPr>
          <w:rFonts w:hint="eastAsia"/>
          <w:lang w:eastAsia="ko-KR"/>
        </w:rPr>
        <w:t>Simulation Results</w:t>
      </w:r>
    </w:p>
    <w:p w:rsidR="00D81747" w:rsidRDefault="00B3289B" w:rsidP="00B3289B">
      <w:pPr>
        <w:jc w:val="both"/>
        <w:rPr>
          <w:szCs w:val="22"/>
          <w:lang w:eastAsia="ko-KR"/>
        </w:rPr>
      </w:pPr>
      <w:r>
        <w:rPr>
          <w:rFonts w:hint="eastAsia"/>
          <w:szCs w:val="22"/>
          <w:lang w:eastAsia="ko-KR"/>
        </w:rPr>
        <w:t xml:space="preserve">The proposed scheme has been implemented on top of HM-4.0 and the performance was measured </w:t>
      </w:r>
      <w:r w:rsidR="00D81747">
        <w:rPr>
          <w:rFonts w:hint="eastAsia"/>
          <w:szCs w:val="22"/>
          <w:lang w:eastAsia="ko-KR"/>
        </w:rPr>
        <w:t xml:space="preserve">by simulating the scenario where scene change occurs within leading pictures. </w:t>
      </w:r>
      <w:r w:rsidR="001831C0">
        <w:rPr>
          <w:rFonts w:hint="eastAsia"/>
          <w:szCs w:val="22"/>
          <w:lang w:eastAsia="ko-KR"/>
        </w:rPr>
        <w:t xml:space="preserve">For simplicity of the simulation, we modify test sequences that are used in common test condition by interleaving two different test sequences at regular interval to </w:t>
      </w:r>
      <w:r w:rsidR="001831C0">
        <w:rPr>
          <w:szCs w:val="22"/>
          <w:lang w:eastAsia="ko-KR"/>
        </w:rPr>
        <w:t>simulate</w:t>
      </w:r>
      <w:r w:rsidR="001831C0">
        <w:rPr>
          <w:rFonts w:hint="eastAsia"/>
          <w:szCs w:val="22"/>
          <w:lang w:eastAsia="ko-KR"/>
        </w:rPr>
        <w:t xml:space="preserve"> the scene change. For </w:t>
      </w:r>
      <w:r w:rsidR="001831C0">
        <w:rPr>
          <w:szCs w:val="22"/>
          <w:lang w:eastAsia="ko-KR"/>
        </w:rPr>
        <w:t>example</w:t>
      </w:r>
      <w:r w:rsidR="001831C0">
        <w:rPr>
          <w:rFonts w:hint="eastAsia"/>
          <w:szCs w:val="22"/>
          <w:lang w:eastAsia="ko-KR"/>
        </w:rPr>
        <w:t xml:space="preserve">, test sequence BasketballDrill_PartyScene_CRA_32 is generated by combining class C </w:t>
      </w:r>
      <w:proofErr w:type="spellStart"/>
      <w:r w:rsidR="001831C0">
        <w:rPr>
          <w:rFonts w:hint="eastAsia"/>
          <w:szCs w:val="22"/>
          <w:lang w:eastAsia="ko-KR"/>
        </w:rPr>
        <w:t>BasketballDrill</w:t>
      </w:r>
      <w:proofErr w:type="spellEnd"/>
      <w:r w:rsidR="001831C0">
        <w:rPr>
          <w:rFonts w:hint="eastAsia"/>
          <w:szCs w:val="22"/>
          <w:lang w:eastAsia="ko-KR"/>
        </w:rPr>
        <w:t xml:space="preserve"> and </w:t>
      </w:r>
      <w:proofErr w:type="spellStart"/>
      <w:r w:rsidR="001831C0">
        <w:rPr>
          <w:rFonts w:hint="eastAsia"/>
          <w:szCs w:val="22"/>
          <w:lang w:eastAsia="ko-KR"/>
        </w:rPr>
        <w:t>PartyScene</w:t>
      </w:r>
      <w:proofErr w:type="spellEnd"/>
      <w:r w:rsidR="001831C0">
        <w:rPr>
          <w:rFonts w:hint="eastAsia"/>
          <w:szCs w:val="22"/>
          <w:lang w:eastAsia="ko-KR"/>
        </w:rPr>
        <w:t xml:space="preserve"> at every 32 frames. The resulted sequence has frame order as follow:</w:t>
      </w:r>
    </w:p>
    <w:p w:rsidR="001831C0" w:rsidRDefault="001831C0" w:rsidP="001831C0">
      <w:pPr>
        <w:pStyle w:val="aa"/>
        <w:numPr>
          <w:ilvl w:val="0"/>
          <w:numId w:val="18"/>
        </w:numPr>
        <w:ind w:leftChars="0"/>
        <w:jc w:val="both"/>
        <w:rPr>
          <w:szCs w:val="22"/>
          <w:lang w:eastAsia="ko-KR"/>
        </w:rPr>
      </w:pPr>
      <w:r>
        <w:rPr>
          <w:rFonts w:hint="eastAsia"/>
          <w:szCs w:val="22"/>
          <w:lang w:eastAsia="ko-KR"/>
        </w:rPr>
        <w:t xml:space="preserve">Frame 0 ~ 29 are taken from </w:t>
      </w:r>
      <w:proofErr w:type="spellStart"/>
      <w:r>
        <w:rPr>
          <w:rFonts w:hint="eastAsia"/>
          <w:szCs w:val="22"/>
          <w:lang w:eastAsia="ko-KR"/>
        </w:rPr>
        <w:t>BasketballDrill</w:t>
      </w:r>
      <w:proofErr w:type="spellEnd"/>
      <w:r>
        <w:rPr>
          <w:rFonts w:hint="eastAsia"/>
          <w:szCs w:val="22"/>
          <w:lang w:eastAsia="ko-KR"/>
        </w:rPr>
        <w:t xml:space="preserve"> sequence</w:t>
      </w:r>
    </w:p>
    <w:p w:rsidR="001831C0" w:rsidRDefault="001831C0" w:rsidP="001831C0">
      <w:pPr>
        <w:pStyle w:val="aa"/>
        <w:numPr>
          <w:ilvl w:val="0"/>
          <w:numId w:val="18"/>
        </w:numPr>
        <w:ind w:leftChars="0"/>
        <w:jc w:val="both"/>
        <w:rPr>
          <w:szCs w:val="22"/>
          <w:lang w:eastAsia="ko-KR"/>
        </w:rPr>
      </w:pPr>
      <w:r>
        <w:rPr>
          <w:rFonts w:hint="eastAsia"/>
          <w:szCs w:val="22"/>
          <w:lang w:eastAsia="ko-KR"/>
        </w:rPr>
        <w:t xml:space="preserve">Frame 30 ~ 61 are taken from </w:t>
      </w:r>
      <w:proofErr w:type="spellStart"/>
      <w:r>
        <w:rPr>
          <w:rFonts w:hint="eastAsia"/>
          <w:szCs w:val="22"/>
          <w:lang w:eastAsia="ko-KR"/>
        </w:rPr>
        <w:t>PartyScene</w:t>
      </w:r>
      <w:proofErr w:type="spellEnd"/>
      <w:r>
        <w:rPr>
          <w:rFonts w:hint="eastAsia"/>
          <w:szCs w:val="22"/>
          <w:lang w:eastAsia="ko-KR"/>
        </w:rPr>
        <w:t xml:space="preserve"> sequence</w:t>
      </w:r>
    </w:p>
    <w:p w:rsidR="001831C0" w:rsidRDefault="001831C0" w:rsidP="001831C0">
      <w:pPr>
        <w:pStyle w:val="aa"/>
        <w:numPr>
          <w:ilvl w:val="0"/>
          <w:numId w:val="18"/>
        </w:numPr>
        <w:ind w:leftChars="0"/>
        <w:jc w:val="both"/>
        <w:rPr>
          <w:szCs w:val="22"/>
          <w:lang w:eastAsia="ko-KR"/>
        </w:rPr>
      </w:pPr>
      <w:r>
        <w:rPr>
          <w:rFonts w:hint="eastAsia"/>
          <w:szCs w:val="22"/>
          <w:lang w:eastAsia="ko-KR"/>
        </w:rPr>
        <w:t>Frame 62 ~ 93</w:t>
      </w:r>
      <w:r w:rsidRPr="001831C0">
        <w:rPr>
          <w:rFonts w:hint="eastAsia"/>
          <w:szCs w:val="22"/>
          <w:lang w:eastAsia="ko-KR"/>
        </w:rPr>
        <w:t xml:space="preserve"> </w:t>
      </w:r>
      <w:r>
        <w:rPr>
          <w:rFonts w:hint="eastAsia"/>
          <w:szCs w:val="22"/>
          <w:lang w:eastAsia="ko-KR"/>
        </w:rPr>
        <w:t xml:space="preserve">are taken from </w:t>
      </w:r>
      <w:proofErr w:type="spellStart"/>
      <w:r>
        <w:rPr>
          <w:rFonts w:hint="eastAsia"/>
          <w:szCs w:val="22"/>
          <w:lang w:eastAsia="ko-KR"/>
        </w:rPr>
        <w:t>BasketballDrill</w:t>
      </w:r>
      <w:proofErr w:type="spellEnd"/>
      <w:r>
        <w:rPr>
          <w:rFonts w:hint="eastAsia"/>
          <w:szCs w:val="22"/>
          <w:lang w:eastAsia="ko-KR"/>
        </w:rPr>
        <w:t xml:space="preserve"> sequence</w:t>
      </w:r>
    </w:p>
    <w:p w:rsidR="001831C0" w:rsidRPr="001831C0" w:rsidRDefault="001831C0" w:rsidP="001831C0">
      <w:pPr>
        <w:pStyle w:val="aa"/>
        <w:numPr>
          <w:ilvl w:val="0"/>
          <w:numId w:val="18"/>
        </w:numPr>
        <w:ind w:leftChars="0"/>
        <w:jc w:val="both"/>
        <w:rPr>
          <w:szCs w:val="22"/>
          <w:lang w:eastAsia="ko-KR"/>
        </w:rPr>
      </w:pPr>
      <w:r>
        <w:rPr>
          <w:szCs w:val="22"/>
          <w:lang w:eastAsia="ko-KR"/>
        </w:rPr>
        <w:t>S</w:t>
      </w:r>
      <w:r>
        <w:rPr>
          <w:rFonts w:hint="eastAsia"/>
          <w:szCs w:val="22"/>
          <w:lang w:eastAsia="ko-KR"/>
        </w:rPr>
        <w:t>o forth</w:t>
      </w:r>
    </w:p>
    <w:p w:rsidR="001831C0" w:rsidRDefault="001831C0" w:rsidP="00B3289B">
      <w:pPr>
        <w:jc w:val="both"/>
        <w:rPr>
          <w:szCs w:val="22"/>
          <w:lang w:eastAsia="ko-KR"/>
        </w:rPr>
      </w:pPr>
    </w:p>
    <w:p w:rsidR="00B3289B" w:rsidRDefault="00991C34" w:rsidP="001831C0">
      <w:pPr>
        <w:spacing w:before="0" w:after="120"/>
        <w:jc w:val="center"/>
        <w:rPr>
          <w:ins w:id="326" w:author="HendryHendry/선임연구원/Convergence(연)ATS그룹(hendry.hendry" w:date="2011-11-16T17:08:00Z"/>
          <w:szCs w:val="22"/>
          <w:lang w:eastAsia="ko-KR"/>
        </w:rPr>
      </w:pPr>
      <w:r>
        <w:rPr>
          <w:rFonts w:hint="eastAsia"/>
          <w:szCs w:val="22"/>
          <w:lang w:eastAsia="ko-KR"/>
        </w:rPr>
        <w:t xml:space="preserve">Table </w:t>
      </w:r>
      <w:del w:id="327" w:author="HendryHendry/선임연구원/Convergence(연)ATS그룹(hendry.hendry" w:date="2011-11-21T19:10:00Z">
        <w:r w:rsidDel="00417626">
          <w:rPr>
            <w:rFonts w:hint="eastAsia"/>
            <w:szCs w:val="22"/>
            <w:lang w:eastAsia="ko-KR"/>
          </w:rPr>
          <w:delText>1</w:delText>
        </w:r>
      </w:del>
      <w:ins w:id="328" w:author="HendryHendry/선임연구원/Convergence(연)ATS그룹(hendry.hendry" w:date="2011-11-21T19:10:00Z">
        <w:r w:rsidR="00417626">
          <w:rPr>
            <w:rFonts w:hint="eastAsia"/>
            <w:szCs w:val="22"/>
            <w:lang w:eastAsia="ko-KR"/>
          </w:rPr>
          <w:t>4</w:t>
        </w:r>
      </w:ins>
      <w:r>
        <w:rPr>
          <w:rFonts w:hint="eastAsia"/>
          <w:szCs w:val="22"/>
          <w:lang w:eastAsia="ko-KR"/>
        </w:rPr>
        <w:t xml:space="preserve"> </w:t>
      </w:r>
      <w:r>
        <w:rPr>
          <w:szCs w:val="22"/>
          <w:lang w:eastAsia="ko-KR"/>
        </w:rPr>
        <w:t>–</w:t>
      </w:r>
      <w:r>
        <w:rPr>
          <w:rFonts w:hint="eastAsia"/>
          <w:szCs w:val="22"/>
          <w:lang w:eastAsia="ko-KR"/>
        </w:rPr>
        <w:t xml:space="preserve"> Performance of the proposed scheme for RAHE &amp; RALC with anchor HM-4.0</w:t>
      </w:r>
      <w:r w:rsidR="001831C0">
        <w:rPr>
          <w:rFonts w:hint="eastAsia"/>
          <w:szCs w:val="22"/>
          <w:lang w:eastAsia="ko-KR"/>
        </w:rPr>
        <w:t xml:space="preserve"> under common test condition </w:t>
      </w:r>
      <w:r w:rsidR="001831C0">
        <w:rPr>
          <w:szCs w:val="22"/>
          <w:lang w:eastAsia="ko-KR"/>
        </w:rPr>
        <w:t>except</w:t>
      </w:r>
      <w:r w:rsidR="001831C0">
        <w:rPr>
          <w:rFonts w:hint="eastAsia"/>
          <w:szCs w:val="22"/>
          <w:lang w:eastAsia="ko-KR"/>
        </w:rPr>
        <w:t xml:space="preserve"> for the test sequences</w:t>
      </w:r>
    </w:p>
    <w:tbl>
      <w:tblPr>
        <w:tblW w:w="7660" w:type="dxa"/>
        <w:jc w:val="center"/>
        <w:tblInd w:w="84" w:type="dxa"/>
        <w:tblCellMar>
          <w:left w:w="99" w:type="dxa"/>
          <w:right w:w="99" w:type="dxa"/>
        </w:tblCellMar>
        <w:tblLook w:val="04A0"/>
        <w:tblPrChange w:id="329" w:author="HendryHendry/선임연구원/Convergence(연)ATS그룹(hendry.hendry" w:date="2011-11-16T17:09:00Z">
          <w:tblPr>
            <w:tblW w:w="7660" w:type="dxa"/>
            <w:tblInd w:w="84" w:type="dxa"/>
            <w:tblCellMar>
              <w:left w:w="99" w:type="dxa"/>
              <w:right w:w="99" w:type="dxa"/>
            </w:tblCellMar>
            <w:tblLook w:val="04A0"/>
          </w:tblPr>
        </w:tblPrChange>
      </w:tblPr>
      <w:tblGrid>
        <w:gridCol w:w="1300"/>
        <w:gridCol w:w="1060"/>
        <w:gridCol w:w="1060"/>
        <w:gridCol w:w="1060"/>
        <w:gridCol w:w="1060"/>
        <w:gridCol w:w="1060"/>
        <w:gridCol w:w="1060"/>
        <w:tblGridChange w:id="330">
          <w:tblGrid>
            <w:gridCol w:w="1300"/>
            <w:gridCol w:w="1060"/>
            <w:gridCol w:w="1060"/>
            <w:gridCol w:w="1060"/>
            <w:gridCol w:w="1060"/>
            <w:gridCol w:w="1060"/>
            <w:gridCol w:w="1060"/>
          </w:tblGrid>
        </w:tblGridChange>
      </w:tblGrid>
      <w:tr w:rsidR="00286E10" w:rsidRPr="00286E10" w:rsidTr="00286E10">
        <w:trPr>
          <w:trHeight w:val="240"/>
          <w:jc w:val="center"/>
          <w:ins w:id="331" w:author="HendryHendry/선임연구원/Convergence(연)ATS그룹(hendry.hendry" w:date="2011-11-16T17:09:00Z"/>
          <w:trPrChange w:id="332" w:author="HendryHendry/선임연구원/Convergence(연)ATS그룹(hendry.hendry" w:date="2011-11-16T17:09:00Z">
            <w:trPr>
              <w:trHeight w:val="240"/>
            </w:trPr>
          </w:trPrChange>
        </w:trPr>
        <w:tc>
          <w:tcPr>
            <w:tcW w:w="1300" w:type="dxa"/>
            <w:tcBorders>
              <w:top w:val="nil"/>
              <w:left w:val="nil"/>
              <w:bottom w:val="nil"/>
              <w:right w:val="nil"/>
            </w:tcBorders>
            <w:shd w:val="clear" w:color="auto" w:fill="auto"/>
            <w:noWrap/>
            <w:vAlign w:val="bottom"/>
            <w:hideMark/>
            <w:tcPrChange w:id="333" w:author="HendryHendry/선임연구원/Convergence(연)ATS그룹(hendry.hendry" w:date="2011-11-16T17:09:00Z">
              <w:tcPr>
                <w:tcW w:w="130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334" w:author="HendryHendry/선임연구원/Convergence(연)ATS그룹(hendry.hendry" w:date="2011-11-16T17:09:00Z"/>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335" w:author="HendryHendry/선임연구원/Convergence(연)ATS그룹(hendry.hendry" w:date="2011-11-16T17:09: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36" w:author="HendryHendry/선임연구원/Convergence(연)ATS그룹(hendry.hendry" w:date="2011-11-16T17:09:00Z"/>
                <w:rFonts w:ascii="Arial" w:eastAsia="Gulim" w:hAnsi="Arial" w:cs="Arial"/>
                <w:b/>
                <w:bCs/>
                <w:color w:val="000000"/>
                <w:sz w:val="18"/>
                <w:szCs w:val="18"/>
                <w:lang w:eastAsia="ko-KR"/>
              </w:rPr>
            </w:pPr>
            <w:ins w:id="337" w:author="HendryHendry/선임연구원/Convergence(연)ATS그룹(hendry.hendry" w:date="2011-11-16T17:09:00Z">
              <w:r w:rsidRPr="00286E10">
                <w:rPr>
                  <w:rFonts w:ascii="Arial" w:eastAsia="Gulim" w:hAnsi="Arial" w:cs="Arial"/>
                  <w:b/>
                  <w:bCs/>
                  <w:color w:val="000000"/>
                  <w:sz w:val="18"/>
                  <w:szCs w:val="18"/>
                  <w:lang w:eastAsia="ko-KR"/>
                </w:rPr>
                <w:t>Random Access HE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338" w:author="HendryHendry/선임연구원/Convergence(연)ATS그룹(hendry.hendry" w:date="2011-11-16T17:09: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39" w:author="HendryHendry/선임연구원/Convergence(연)ATS그룹(hendry.hendry" w:date="2011-11-16T17:09:00Z"/>
                <w:rFonts w:ascii="Arial" w:eastAsia="Gulim" w:hAnsi="Arial" w:cs="Arial"/>
                <w:b/>
                <w:bCs/>
                <w:color w:val="000000"/>
                <w:sz w:val="18"/>
                <w:szCs w:val="18"/>
                <w:lang w:eastAsia="ko-KR"/>
              </w:rPr>
            </w:pPr>
            <w:ins w:id="340" w:author="HendryHendry/선임연구원/Convergence(연)ATS그룹(hendry.hendry" w:date="2011-11-16T17:09:00Z">
              <w:r w:rsidRPr="00286E10">
                <w:rPr>
                  <w:rFonts w:ascii="Arial" w:eastAsia="Gulim" w:hAnsi="Arial" w:cs="Arial"/>
                  <w:b/>
                  <w:bCs/>
                  <w:color w:val="000000"/>
                  <w:sz w:val="18"/>
                  <w:szCs w:val="18"/>
                  <w:lang w:eastAsia="ko-KR"/>
                </w:rPr>
                <w:t>Random Access LC</w:t>
              </w:r>
            </w:ins>
          </w:p>
        </w:tc>
      </w:tr>
      <w:tr w:rsidR="00286E10" w:rsidRPr="00286E10" w:rsidTr="00286E10">
        <w:trPr>
          <w:trHeight w:val="255"/>
          <w:jc w:val="center"/>
          <w:ins w:id="341" w:author="HendryHendry/선임연구원/Convergence(연)ATS그룹(hendry.hendry" w:date="2011-11-16T17:09:00Z"/>
          <w:trPrChange w:id="342" w:author="HendryHendry/선임연구원/Convergence(연)ATS그룹(hendry.hendry" w:date="2011-11-16T17:09:00Z">
            <w:trPr>
              <w:trHeight w:val="255"/>
            </w:trPr>
          </w:trPrChange>
        </w:trPr>
        <w:tc>
          <w:tcPr>
            <w:tcW w:w="1300" w:type="dxa"/>
            <w:tcBorders>
              <w:top w:val="nil"/>
              <w:left w:val="nil"/>
              <w:bottom w:val="nil"/>
              <w:right w:val="nil"/>
            </w:tcBorders>
            <w:shd w:val="clear" w:color="auto" w:fill="auto"/>
            <w:noWrap/>
            <w:vAlign w:val="bottom"/>
            <w:hideMark/>
            <w:tcPrChange w:id="343" w:author="HendryHendry/선임연구원/Convergence(연)ATS그룹(hendry.hendry" w:date="2011-11-16T17:09:00Z">
              <w:tcPr>
                <w:tcW w:w="130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344" w:author="HendryHendry/선임연구원/Convergence(연)ATS그룹(hendry.hendry" w:date="2011-11-16T17:09:00Z"/>
                <w:rFonts w:ascii="Arial" w:eastAsia="Gulim" w:hAnsi="Arial" w:cs="Arial"/>
                <w:color w:val="000000"/>
                <w:sz w:val="18"/>
                <w:szCs w:val="18"/>
                <w:lang w:eastAsia="ko-KR"/>
              </w:rPr>
            </w:pPr>
          </w:p>
        </w:tc>
        <w:tc>
          <w:tcPr>
            <w:tcW w:w="1060" w:type="dxa"/>
            <w:tcBorders>
              <w:top w:val="nil"/>
              <w:left w:val="single" w:sz="8" w:space="0" w:color="auto"/>
              <w:bottom w:val="nil"/>
              <w:right w:val="nil"/>
            </w:tcBorders>
            <w:shd w:val="clear" w:color="auto" w:fill="auto"/>
            <w:noWrap/>
            <w:vAlign w:val="bottom"/>
            <w:hideMark/>
            <w:tcPrChange w:id="345" w:author="HendryHendry/선임연구원/Convergence(연)ATS그룹(hendry.hendry" w:date="2011-11-16T17:09:00Z">
              <w:tcPr>
                <w:tcW w:w="1060" w:type="dxa"/>
                <w:tcBorders>
                  <w:top w:val="nil"/>
                  <w:left w:val="single" w:sz="8" w:space="0" w:color="auto"/>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46" w:author="HendryHendry/선임연구원/Convergence(연)ATS그룹(hendry.hendry" w:date="2011-11-16T17:09:00Z"/>
                <w:rFonts w:ascii="Arial" w:eastAsia="Gulim" w:hAnsi="Arial" w:cs="Arial"/>
                <w:color w:val="000000"/>
                <w:sz w:val="18"/>
                <w:szCs w:val="18"/>
                <w:lang w:eastAsia="ko-KR"/>
              </w:rPr>
            </w:pPr>
            <w:ins w:id="347" w:author="HendryHendry/선임연구원/Convergence(연)ATS그룹(hendry.hendry" w:date="2011-11-16T17:09:00Z">
              <w:r w:rsidRPr="00286E10">
                <w:rPr>
                  <w:rFonts w:ascii="Arial" w:eastAsia="Gulim" w:hAnsi="Arial" w:cs="Arial"/>
                  <w:color w:val="000000"/>
                  <w:sz w:val="18"/>
                  <w:szCs w:val="18"/>
                  <w:lang w:eastAsia="ko-KR"/>
                </w:rPr>
                <w:t>Y</w:t>
              </w:r>
            </w:ins>
          </w:p>
        </w:tc>
        <w:tc>
          <w:tcPr>
            <w:tcW w:w="1060" w:type="dxa"/>
            <w:tcBorders>
              <w:top w:val="nil"/>
              <w:left w:val="nil"/>
              <w:bottom w:val="nil"/>
              <w:right w:val="nil"/>
            </w:tcBorders>
            <w:shd w:val="clear" w:color="auto" w:fill="auto"/>
            <w:noWrap/>
            <w:vAlign w:val="bottom"/>
            <w:hideMark/>
            <w:tcPrChange w:id="348"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49" w:author="HendryHendry/선임연구원/Convergence(연)ATS그룹(hendry.hendry" w:date="2011-11-16T17:09:00Z"/>
                <w:rFonts w:ascii="Arial" w:eastAsia="Gulim" w:hAnsi="Arial" w:cs="Arial"/>
                <w:color w:val="000000"/>
                <w:sz w:val="18"/>
                <w:szCs w:val="18"/>
                <w:lang w:eastAsia="ko-KR"/>
              </w:rPr>
            </w:pPr>
            <w:ins w:id="350" w:author="HendryHendry/선임연구원/Convergence(연)ATS그룹(hendry.hendry" w:date="2011-11-16T17:09:00Z">
              <w:r w:rsidRPr="00286E10">
                <w:rPr>
                  <w:rFonts w:ascii="Arial" w:eastAsia="Gulim" w:hAnsi="Arial" w:cs="Arial"/>
                  <w:color w:val="000000"/>
                  <w:sz w:val="18"/>
                  <w:szCs w:val="18"/>
                  <w:lang w:eastAsia="ko-KR"/>
                </w:rPr>
                <w:t>U</w:t>
              </w:r>
            </w:ins>
          </w:p>
        </w:tc>
        <w:tc>
          <w:tcPr>
            <w:tcW w:w="1060" w:type="dxa"/>
            <w:tcBorders>
              <w:top w:val="nil"/>
              <w:left w:val="nil"/>
              <w:bottom w:val="nil"/>
              <w:right w:val="single" w:sz="8" w:space="0" w:color="auto"/>
            </w:tcBorders>
            <w:shd w:val="clear" w:color="auto" w:fill="auto"/>
            <w:noWrap/>
            <w:vAlign w:val="bottom"/>
            <w:hideMark/>
            <w:tcPrChange w:id="351"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52" w:author="HendryHendry/선임연구원/Convergence(연)ATS그룹(hendry.hendry" w:date="2011-11-16T17:09:00Z"/>
                <w:rFonts w:ascii="Arial" w:eastAsia="Gulim" w:hAnsi="Arial" w:cs="Arial"/>
                <w:color w:val="000000"/>
                <w:sz w:val="18"/>
                <w:szCs w:val="18"/>
                <w:lang w:eastAsia="ko-KR"/>
              </w:rPr>
            </w:pPr>
            <w:ins w:id="353" w:author="HendryHendry/선임연구원/Convergence(연)ATS그룹(hendry.hendry" w:date="2011-11-16T17:09:00Z">
              <w:r w:rsidRPr="00286E10">
                <w:rPr>
                  <w:rFonts w:ascii="Arial" w:eastAsia="Gulim" w:hAnsi="Arial" w:cs="Arial"/>
                  <w:color w:val="000000"/>
                  <w:sz w:val="18"/>
                  <w:szCs w:val="18"/>
                  <w:lang w:eastAsia="ko-KR"/>
                </w:rPr>
                <w:t>V</w:t>
              </w:r>
            </w:ins>
          </w:p>
        </w:tc>
        <w:tc>
          <w:tcPr>
            <w:tcW w:w="1060" w:type="dxa"/>
            <w:tcBorders>
              <w:top w:val="nil"/>
              <w:left w:val="nil"/>
              <w:bottom w:val="nil"/>
              <w:right w:val="nil"/>
            </w:tcBorders>
            <w:shd w:val="clear" w:color="auto" w:fill="auto"/>
            <w:noWrap/>
            <w:vAlign w:val="bottom"/>
            <w:hideMark/>
            <w:tcPrChange w:id="354"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55" w:author="HendryHendry/선임연구원/Convergence(연)ATS그룹(hendry.hendry" w:date="2011-11-16T17:09:00Z"/>
                <w:rFonts w:ascii="Arial" w:eastAsia="Gulim" w:hAnsi="Arial" w:cs="Arial"/>
                <w:color w:val="000000"/>
                <w:sz w:val="18"/>
                <w:szCs w:val="18"/>
                <w:lang w:eastAsia="ko-KR"/>
              </w:rPr>
            </w:pPr>
            <w:ins w:id="356" w:author="HendryHendry/선임연구원/Convergence(연)ATS그룹(hendry.hendry" w:date="2011-11-16T17:09:00Z">
              <w:r w:rsidRPr="00286E10">
                <w:rPr>
                  <w:rFonts w:ascii="Arial" w:eastAsia="Gulim" w:hAnsi="Arial" w:cs="Arial"/>
                  <w:color w:val="000000"/>
                  <w:sz w:val="18"/>
                  <w:szCs w:val="18"/>
                  <w:lang w:eastAsia="ko-KR"/>
                </w:rPr>
                <w:t>Y</w:t>
              </w:r>
            </w:ins>
          </w:p>
        </w:tc>
        <w:tc>
          <w:tcPr>
            <w:tcW w:w="1060" w:type="dxa"/>
            <w:tcBorders>
              <w:top w:val="nil"/>
              <w:left w:val="nil"/>
              <w:bottom w:val="nil"/>
              <w:right w:val="nil"/>
            </w:tcBorders>
            <w:shd w:val="clear" w:color="auto" w:fill="auto"/>
            <w:noWrap/>
            <w:vAlign w:val="bottom"/>
            <w:hideMark/>
            <w:tcPrChange w:id="357"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58" w:author="HendryHendry/선임연구원/Convergence(연)ATS그룹(hendry.hendry" w:date="2011-11-16T17:09:00Z"/>
                <w:rFonts w:ascii="Arial" w:eastAsia="Gulim" w:hAnsi="Arial" w:cs="Arial"/>
                <w:color w:val="000000"/>
                <w:sz w:val="18"/>
                <w:szCs w:val="18"/>
                <w:lang w:eastAsia="ko-KR"/>
              </w:rPr>
            </w:pPr>
            <w:ins w:id="359" w:author="HendryHendry/선임연구원/Convergence(연)ATS그룹(hendry.hendry" w:date="2011-11-16T17:09:00Z">
              <w:r w:rsidRPr="00286E10">
                <w:rPr>
                  <w:rFonts w:ascii="Arial" w:eastAsia="Gulim" w:hAnsi="Arial" w:cs="Arial"/>
                  <w:color w:val="000000"/>
                  <w:sz w:val="18"/>
                  <w:szCs w:val="18"/>
                  <w:lang w:eastAsia="ko-KR"/>
                </w:rPr>
                <w:t>U</w:t>
              </w:r>
            </w:ins>
          </w:p>
        </w:tc>
        <w:tc>
          <w:tcPr>
            <w:tcW w:w="1060" w:type="dxa"/>
            <w:tcBorders>
              <w:top w:val="nil"/>
              <w:left w:val="nil"/>
              <w:bottom w:val="nil"/>
              <w:right w:val="single" w:sz="8" w:space="0" w:color="auto"/>
            </w:tcBorders>
            <w:shd w:val="clear" w:color="auto" w:fill="auto"/>
            <w:noWrap/>
            <w:vAlign w:val="bottom"/>
            <w:hideMark/>
            <w:tcPrChange w:id="360"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61" w:author="HendryHendry/선임연구원/Convergence(연)ATS그룹(hendry.hendry" w:date="2011-11-16T17:09:00Z"/>
                <w:rFonts w:ascii="Arial" w:eastAsia="Gulim" w:hAnsi="Arial" w:cs="Arial"/>
                <w:color w:val="000000"/>
                <w:sz w:val="18"/>
                <w:szCs w:val="18"/>
                <w:lang w:eastAsia="ko-KR"/>
              </w:rPr>
            </w:pPr>
            <w:ins w:id="362" w:author="HendryHendry/선임연구원/Convergence(연)ATS그룹(hendry.hendry" w:date="2011-11-16T17:09:00Z">
              <w:r w:rsidRPr="00286E10">
                <w:rPr>
                  <w:rFonts w:ascii="Arial" w:eastAsia="Gulim" w:hAnsi="Arial" w:cs="Arial"/>
                  <w:color w:val="000000"/>
                  <w:sz w:val="18"/>
                  <w:szCs w:val="18"/>
                  <w:lang w:eastAsia="ko-KR"/>
                </w:rPr>
                <w:t>V</w:t>
              </w:r>
            </w:ins>
          </w:p>
        </w:tc>
      </w:tr>
      <w:tr w:rsidR="00286E10" w:rsidRPr="00286E10" w:rsidTr="00286E10">
        <w:trPr>
          <w:trHeight w:val="240"/>
          <w:jc w:val="center"/>
          <w:ins w:id="363" w:author="HendryHendry/선임연구원/Convergence(연)ATS그룹(hendry.hendry" w:date="2011-11-16T17:09:00Z"/>
          <w:trPrChange w:id="364" w:author="HendryHendry/선임연구원/Convergence(연)ATS그룹(hendry.hendry" w:date="2011-11-16T17:09:00Z">
            <w:trPr>
              <w:trHeight w:val="240"/>
            </w:trPr>
          </w:trPrChange>
        </w:trPr>
        <w:tc>
          <w:tcPr>
            <w:tcW w:w="1300" w:type="dxa"/>
            <w:tcBorders>
              <w:top w:val="single" w:sz="8" w:space="0" w:color="auto"/>
              <w:left w:val="single" w:sz="8" w:space="0" w:color="auto"/>
              <w:bottom w:val="nil"/>
              <w:right w:val="single" w:sz="8" w:space="0" w:color="auto"/>
            </w:tcBorders>
            <w:shd w:val="clear" w:color="auto" w:fill="auto"/>
            <w:noWrap/>
            <w:vAlign w:val="bottom"/>
            <w:hideMark/>
            <w:tcPrChange w:id="365" w:author="HendryHendry/선임연구원/Convergence(연)ATS그룹(hendry.hendry" w:date="2011-11-16T17:09:00Z">
              <w:tcPr>
                <w:tcW w:w="130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366" w:author="HendryHendry/선임연구원/Convergence(연)ATS그룹(hendry.hendry" w:date="2011-11-16T17:09:00Z"/>
                <w:rFonts w:ascii="Arial" w:eastAsia="Gulim" w:hAnsi="Arial" w:cs="Arial"/>
                <w:color w:val="000000"/>
                <w:sz w:val="18"/>
                <w:szCs w:val="18"/>
                <w:lang w:eastAsia="ko-KR"/>
              </w:rPr>
            </w:pPr>
            <w:ins w:id="367" w:author="HendryHendry/선임연구원/Convergence(연)ATS그룹(hendry.hendry" w:date="2011-11-16T17:09:00Z">
              <w:r w:rsidRPr="00286E10">
                <w:rPr>
                  <w:rFonts w:ascii="Arial" w:eastAsia="Gulim" w:hAnsi="Arial" w:cs="Arial"/>
                  <w:color w:val="000000"/>
                  <w:sz w:val="18"/>
                  <w:szCs w:val="18"/>
                  <w:lang w:eastAsia="ko-KR"/>
                </w:rPr>
                <w:t>Class A</w:t>
              </w:r>
            </w:ins>
          </w:p>
        </w:tc>
        <w:tc>
          <w:tcPr>
            <w:tcW w:w="1060" w:type="dxa"/>
            <w:tcBorders>
              <w:top w:val="single" w:sz="8" w:space="0" w:color="auto"/>
              <w:left w:val="nil"/>
              <w:bottom w:val="nil"/>
              <w:right w:val="nil"/>
            </w:tcBorders>
            <w:shd w:val="clear" w:color="auto" w:fill="auto"/>
            <w:noWrap/>
            <w:vAlign w:val="bottom"/>
            <w:hideMark/>
            <w:tcPrChange w:id="368" w:author="HendryHendry/선임연구원/Convergence(연)ATS그룹(hendry.hendry" w:date="2011-11-16T17:09:00Z">
              <w:tcPr>
                <w:tcW w:w="1060" w:type="dxa"/>
                <w:tcBorders>
                  <w:top w:val="single" w:sz="8" w:space="0" w:color="auto"/>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69" w:author="HendryHendry/선임연구원/Convergence(연)ATS그룹(hendry.hendry" w:date="2011-11-16T17:09:00Z"/>
                <w:rFonts w:ascii="Arial" w:eastAsia="Gulim" w:hAnsi="Arial" w:cs="Arial"/>
                <w:color w:val="000000"/>
                <w:sz w:val="18"/>
                <w:szCs w:val="18"/>
                <w:lang w:eastAsia="ko-KR"/>
              </w:rPr>
            </w:pPr>
            <w:ins w:id="370" w:author="HendryHendry/선임연구원/Convergence(연)ATS그룹(hendry.hendry" w:date="2011-11-16T17:09:00Z">
              <w:r w:rsidRPr="00286E10">
                <w:rPr>
                  <w:rFonts w:ascii="Arial" w:eastAsia="Gulim" w:hAnsi="Arial" w:cs="Arial"/>
                  <w:color w:val="000000"/>
                  <w:sz w:val="18"/>
                  <w:szCs w:val="18"/>
                  <w:lang w:eastAsia="ko-KR"/>
                </w:rPr>
                <w:t>-0.1%</w:t>
              </w:r>
            </w:ins>
          </w:p>
        </w:tc>
        <w:tc>
          <w:tcPr>
            <w:tcW w:w="1060" w:type="dxa"/>
            <w:tcBorders>
              <w:top w:val="single" w:sz="8" w:space="0" w:color="auto"/>
              <w:left w:val="nil"/>
              <w:bottom w:val="nil"/>
              <w:right w:val="nil"/>
            </w:tcBorders>
            <w:shd w:val="clear" w:color="auto" w:fill="auto"/>
            <w:noWrap/>
            <w:vAlign w:val="bottom"/>
            <w:hideMark/>
            <w:tcPrChange w:id="371" w:author="HendryHendry/선임연구원/Convergence(연)ATS그룹(hendry.hendry" w:date="2011-11-16T17:09:00Z">
              <w:tcPr>
                <w:tcW w:w="1060" w:type="dxa"/>
                <w:tcBorders>
                  <w:top w:val="single" w:sz="8" w:space="0" w:color="auto"/>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72" w:author="HendryHendry/선임연구원/Convergence(연)ATS그룹(hendry.hendry" w:date="2011-11-16T17:09:00Z"/>
                <w:rFonts w:ascii="Arial" w:eastAsia="Gulim" w:hAnsi="Arial" w:cs="Arial"/>
                <w:color w:val="000000"/>
                <w:sz w:val="18"/>
                <w:szCs w:val="18"/>
                <w:lang w:eastAsia="ko-KR"/>
              </w:rPr>
            </w:pPr>
            <w:ins w:id="373"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single" w:sz="8" w:space="0" w:color="auto"/>
              <w:left w:val="nil"/>
              <w:bottom w:val="nil"/>
              <w:right w:val="single" w:sz="8" w:space="0" w:color="auto"/>
            </w:tcBorders>
            <w:shd w:val="clear" w:color="auto" w:fill="auto"/>
            <w:noWrap/>
            <w:vAlign w:val="bottom"/>
            <w:hideMark/>
            <w:tcPrChange w:id="374" w:author="HendryHendry/선임연구원/Convergence(연)ATS그룹(hendry.hendry" w:date="2011-11-16T17:09:00Z">
              <w:tcPr>
                <w:tcW w:w="1060" w:type="dxa"/>
                <w:tcBorders>
                  <w:top w:val="single" w:sz="8" w:space="0" w:color="auto"/>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75" w:author="HendryHendry/선임연구원/Convergence(연)ATS그룹(hendry.hendry" w:date="2011-11-16T17:09:00Z"/>
                <w:rFonts w:ascii="Arial" w:eastAsia="Gulim" w:hAnsi="Arial" w:cs="Arial"/>
                <w:color w:val="000000"/>
                <w:sz w:val="18"/>
                <w:szCs w:val="18"/>
                <w:lang w:eastAsia="ko-KR"/>
              </w:rPr>
            </w:pPr>
            <w:ins w:id="376"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single" w:sz="8" w:space="0" w:color="auto"/>
              <w:left w:val="nil"/>
              <w:bottom w:val="nil"/>
              <w:right w:val="nil"/>
            </w:tcBorders>
            <w:shd w:val="clear" w:color="auto" w:fill="auto"/>
            <w:noWrap/>
            <w:vAlign w:val="bottom"/>
            <w:hideMark/>
            <w:tcPrChange w:id="377" w:author="HendryHendry/선임연구원/Convergence(연)ATS그룹(hendry.hendry" w:date="2011-11-16T17:09:00Z">
              <w:tcPr>
                <w:tcW w:w="1060" w:type="dxa"/>
                <w:tcBorders>
                  <w:top w:val="single" w:sz="8" w:space="0" w:color="auto"/>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78" w:author="HendryHendry/선임연구원/Convergence(연)ATS그룹(hendry.hendry" w:date="2011-11-16T17:09:00Z"/>
                <w:rFonts w:ascii="Arial" w:eastAsia="Gulim" w:hAnsi="Arial" w:cs="Arial"/>
                <w:color w:val="000000"/>
                <w:sz w:val="18"/>
                <w:szCs w:val="18"/>
                <w:lang w:eastAsia="ko-KR"/>
              </w:rPr>
            </w:pPr>
            <w:ins w:id="379" w:author="HendryHendry/선임연구원/Convergence(연)ATS그룹(hendry.hendry" w:date="2011-11-16T17:09:00Z">
              <w:r w:rsidRPr="00286E10">
                <w:rPr>
                  <w:rFonts w:ascii="Arial" w:eastAsia="Gulim" w:hAnsi="Arial" w:cs="Arial"/>
                  <w:color w:val="000000"/>
                  <w:sz w:val="18"/>
                  <w:szCs w:val="18"/>
                  <w:lang w:eastAsia="ko-KR"/>
                </w:rPr>
                <w:t>-0.4%</w:t>
              </w:r>
            </w:ins>
          </w:p>
        </w:tc>
        <w:tc>
          <w:tcPr>
            <w:tcW w:w="1060" w:type="dxa"/>
            <w:tcBorders>
              <w:top w:val="single" w:sz="8" w:space="0" w:color="auto"/>
              <w:left w:val="nil"/>
              <w:bottom w:val="nil"/>
              <w:right w:val="nil"/>
            </w:tcBorders>
            <w:shd w:val="clear" w:color="auto" w:fill="auto"/>
            <w:noWrap/>
            <w:vAlign w:val="bottom"/>
            <w:hideMark/>
            <w:tcPrChange w:id="380" w:author="HendryHendry/선임연구원/Convergence(연)ATS그룹(hendry.hendry" w:date="2011-11-16T17:09:00Z">
              <w:tcPr>
                <w:tcW w:w="1060" w:type="dxa"/>
                <w:tcBorders>
                  <w:top w:val="single" w:sz="8" w:space="0" w:color="auto"/>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81" w:author="HendryHendry/선임연구원/Convergence(연)ATS그룹(hendry.hendry" w:date="2011-11-16T17:09:00Z"/>
                <w:rFonts w:ascii="Arial" w:eastAsia="Gulim" w:hAnsi="Arial" w:cs="Arial"/>
                <w:color w:val="000000"/>
                <w:sz w:val="18"/>
                <w:szCs w:val="18"/>
                <w:lang w:eastAsia="ko-KR"/>
              </w:rPr>
            </w:pPr>
            <w:ins w:id="382" w:author="HendryHendry/선임연구원/Convergence(연)ATS그룹(hendry.hendry" w:date="2011-11-16T17:09:00Z">
              <w:r w:rsidRPr="00286E10">
                <w:rPr>
                  <w:rFonts w:ascii="Arial" w:eastAsia="Gulim" w:hAnsi="Arial" w:cs="Arial"/>
                  <w:color w:val="000000"/>
                  <w:sz w:val="18"/>
                  <w:szCs w:val="18"/>
                  <w:lang w:eastAsia="ko-KR"/>
                </w:rPr>
                <w:t>0.0%</w:t>
              </w:r>
            </w:ins>
          </w:p>
        </w:tc>
        <w:tc>
          <w:tcPr>
            <w:tcW w:w="1060" w:type="dxa"/>
            <w:tcBorders>
              <w:top w:val="single" w:sz="8" w:space="0" w:color="auto"/>
              <w:left w:val="nil"/>
              <w:bottom w:val="nil"/>
              <w:right w:val="single" w:sz="8" w:space="0" w:color="auto"/>
            </w:tcBorders>
            <w:shd w:val="clear" w:color="auto" w:fill="auto"/>
            <w:noWrap/>
            <w:vAlign w:val="bottom"/>
            <w:hideMark/>
            <w:tcPrChange w:id="383" w:author="HendryHendry/선임연구원/Convergence(연)ATS그룹(hendry.hendry" w:date="2011-11-16T17:09:00Z">
              <w:tcPr>
                <w:tcW w:w="1060" w:type="dxa"/>
                <w:tcBorders>
                  <w:top w:val="single" w:sz="8" w:space="0" w:color="auto"/>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84" w:author="HendryHendry/선임연구원/Convergence(연)ATS그룹(hendry.hendry" w:date="2011-11-16T17:09:00Z"/>
                <w:rFonts w:ascii="Arial" w:eastAsia="Gulim" w:hAnsi="Arial" w:cs="Arial"/>
                <w:color w:val="000000"/>
                <w:sz w:val="18"/>
                <w:szCs w:val="18"/>
                <w:lang w:eastAsia="ko-KR"/>
              </w:rPr>
            </w:pPr>
            <w:ins w:id="385" w:author="HendryHendry/선임연구원/Convergence(연)ATS그룹(hendry.hendry" w:date="2011-11-16T17:09:00Z">
              <w:r w:rsidRPr="00286E10">
                <w:rPr>
                  <w:rFonts w:ascii="Arial" w:eastAsia="Gulim" w:hAnsi="Arial" w:cs="Arial"/>
                  <w:color w:val="000000"/>
                  <w:sz w:val="18"/>
                  <w:szCs w:val="18"/>
                  <w:lang w:eastAsia="ko-KR"/>
                </w:rPr>
                <w:t>-0.2%</w:t>
              </w:r>
            </w:ins>
          </w:p>
        </w:tc>
      </w:tr>
      <w:tr w:rsidR="00286E10" w:rsidRPr="00286E10" w:rsidTr="00286E10">
        <w:trPr>
          <w:trHeight w:val="240"/>
          <w:jc w:val="center"/>
          <w:ins w:id="386" w:author="HendryHendry/선임연구원/Convergence(연)ATS그룹(hendry.hendry" w:date="2011-11-16T17:09:00Z"/>
          <w:trPrChange w:id="387" w:author="HendryHendry/선임연구원/Convergence(연)ATS그룹(hendry.hendry" w:date="2011-11-16T17:09: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88" w:author="HendryHendry/선임연구원/Convergence(연)ATS그룹(hendry.hendry" w:date="2011-11-16T17:09:00Z">
              <w:tcPr>
                <w:tcW w:w="1300" w:type="dxa"/>
                <w:tcBorders>
                  <w:top w:val="nil"/>
                  <w:left w:val="single" w:sz="8" w:space="0" w:color="auto"/>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389" w:author="HendryHendry/선임연구원/Convergence(연)ATS그룹(hendry.hendry" w:date="2011-11-16T17:09:00Z"/>
                <w:rFonts w:ascii="Arial" w:eastAsia="Gulim" w:hAnsi="Arial" w:cs="Arial"/>
                <w:color w:val="000000"/>
                <w:sz w:val="18"/>
                <w:szCs w:val="18"/>
                <w:lang w:eastAsia="ko-KR"/>
              </w:rPr>
            </w:pPr>
            <w:ins w:id="390" w:author="HendryHendry/선임연구원/Convergence(연)ATS그룹(hendry.hendry" w:date="2011-11-16T17:09:00Z">
              <w:r w:rsidRPr="00286E10">
                <w:rPr>
                  <w:rFonts w:ascii="Arial" w:eastAsia="Gulim" w:hAnsi="Arial" w:cs="Arial"/>
                  <w:color w:val="000000"/>
                  <w:sz w:val="18"/>
                  <w:szCs w:val="18"/>
                  <w:lang w:eastAsia="ko-KR"/>
                </w:rPr>
                <w:t>Class B</w:t>
              </w:r>
            </w:ins>
          </w:p>
        </w:tc>
        <w:tc>
          <w:tcPr>
            <w:tcW w:w="1060" w:type="dxa"/>
            <w:tcBorders>
              <w:top w:val="nil"/>
              <w:left w:val="nil"/>
              <w:bottom w:val="nil"/>
              <w:right w:val="nil"/>
            </w:tcBorders>
            <w:shd w:val="clear" w:color="auto" w:fill="auto"/>
            <w:noWrap/>
            <w:vAlign w:val="bottom"/>
            <w:hideMark/>
            <w:tcPrChange w:id="391"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92" w:author="HendryHendry/선임연구원/Convergence(연)ATS그룹(hendry.hendry" w:date="2011-11-16T17:09:00Z"/>
                <w:rFonts w:ascii="Arial" w:eastAsia="Gulim" w:hAnsi="Arial" w:cs="Arial"/>
                <w:color w:val="000000"/>
                <w:sz w:val="18"/>
                <w:szCs w:val="18"/>
                <w:lang w:eastAsia="ko-KR"/>
              </w:rPr>
            </w:pPr>
            <w:ins w:id="393"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394"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95" w:author="HendryHendry/선임연구원/Convergence(연)ATS그룹(hendry.hendry" w:date="2011-11-16T17:09:00Z"/>
                <w:rFonts w:ascii="Arial" w:eastAsia="Gulim" w:hAnsi="Arial" w:cs="Arial"/>
                <w:color w:val="000000"/>
                <w:sz w:val="18"/>
                <w:szCs w:val="18"/>
                <w:lang w:eastAsia="ko-KR"/>
              </w:rPr>
            </w:pPr>
            <w:ins w:id="396"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single" w:sz="8" w:space="0" w:color="auto"/>
            </w:tcBorders>
            <w:shd w:val="clear" w:color="auto" w:fill="auto"/>
            <w:noWrap/>
            <w:vAlign w:val="bottom"/>
            <w:hideMark/>
            <w:tcPrChange w:id="397"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398" w:author="HendryHendry/선임연구원/Convergence(연)ATS그룹(hendry.hendry" w:date="2011-11-16T17:09:00Z"/>
                <w:rFonts w:ascii="Arial" w:eastAsia="Gulim" w:hAnsi="Arial" w:cs="Arial"/>
                <w:color w:val="000000"/>
                <w:sz w:val="18"/>
                <w:szCs w:val="18"/>
                <w:lang w:eastAsia="ko-KR"/>
              </w:rPr>
            </w:pPr>
            <w:ins w:id="399" w:author="HendryHendry/선임연구원/Convergence(연)ATS그룹(hendry.hendry" w:date="2011-11-16T17:09:00Z">
              <w:r w:rsidRPr="00286E10">
                <w:rPr>
                  <w:rFonts w:ascii="Arial" w:eastAsia="Gulim" w:hAnsi="Arial" w:cs="Arial"/>
                  <w:color w:val="000000"/>
                  <w:sz w:val="18"/>
                  <w:szCs w:val="18"/>
                  <w:lang w:eastAsia="ko-KR"/>
                </w:rPr>
                <w:t>-0.3%</w:t>
              </w:r>
            </w:ins>
          </w:p>
        </w:tc>
        <w:tc>
          <w:tcPr>
            <w:tcW w:w="1060" w:type="dxa"/>
            <w:tcBorders>
              <w:top w:val="nil"/>
              <w:left w:val="nil"/>
              <w:bottom w:val="nil"/>
              <w:right w:val="nil"/>
            </w:tcBorders>
            <w:shd w:val="clear" w:color="auto" w:fill="auto"/>
            <w:noWrap/>
            <w:vAlign w:val="bottom"/>
            <w:hideMark/>
            <w:tcPrChange w:id="400"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01" w:author="HendryHendry/선임연구원/Convergence(연)ATS그룹(hendry.hendry" w:date="2011-11-16T17:09:00Z"/>
                <w:rFonts w:ascii="Arial" w:eastAsia="Gulim" w:hAnsi="Arial" w:cs="Arial"/>
                <w:color w:val="000000"/>
                <w:sz w:val="18"/>
                <w:szCs w:val="18"/>
                <w:lang w:eastAsia="ko-KR"/>
              </w:rPr>
            </w:pPr>
            <w:ins w:id="402" w:author="HendryHendry/선임연구원/Convergence(연)ATS그룹(hendry.hendry" w:date="2011-11-16T17:09:00Z">
              <w:r w:rsidRPr="00286E10">
                <w:rPr>
                  <w:rFonts w:ascii="Arial" w:eastAsia="Gulim" w:hAnsi="Arial" w:cs="Arial"/>
                  <w:color w:val="000000"/>
                  <w:sz w:val="18"/>
                  <w:szCs w:val="18"/>
                  <w:lang w:eastAsia="ko-KR"/>
                </w:rPr>
                <w:t>-0.3%</w:t>
              </w:r>
            </w:ins>
          </w:p>
        </w:tc>
        <w:tc>
          <w:tcPr>
            <w:tcW w:w="1060" w:type="dxa"/>
            <w:tcBorders>
              <w:top w:val="nil"/>
              <w:left w:val="nil"/>
              <w:bottom w:val="nil"/>
              <w:right w:val="nil"/>
            </w:tcBorders>
            <w:shd w:val="clear" w:color="auto" w:fill="auto"/>
            <w:noWrap/>
            <w:vAlign w:val="bottom"/>
            <w:hideMark/>
            <w:tcPrChange w:id="403"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04" w:author="HendryHendry/선임연구원/Convergence(연)ATS그룹(hendry.hendry" w:date="2011-11-16T17:09:00Z"/>
                <w:rFonts w:ascii="Arial" w:eastAsia="Gulim" w:hAnsi="Arial" w:cs="Arial"/>
                <w:color w:val="000000"/>
                <w:sz w:val="18"/>
                <w:szCs w:val="18"/>
                <w:lang w:eastAsia="ko-KR"/>
              </w:rPr>
            </w:pPr>
            <w:ins w:id="405"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single" w:sz="8" w:space="0" w:color="auto"/>
            </w:tcBorders>
            <w:shd w:val="clear" w:color="auto" w:fill="auto"/>
            <w:noWrap/>
            <w:vAlign w:val="bottom"/>
            <w:hideMark/>
            <w:tcPrChange w:id="406"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07" w:author="HendryHendry/선임연구원/Convergence(연)ATS그룹(hendry.hendry" w:date="2011-11-16T17:09:00Z"/>
                <w:rFonts w:ascii="Arial" w:eastAsia="Gulim" w:hAnsi="Arial" w:cs="Arial"/>
                <w:color w:val="000000"/>
                <w:sz w:val="18"/>
                <w:szCs w:val="18"/>
                <w:lang w:eastAsia="ko-KR"/>
              </w:rPr>
            </w:pPr>
            <w:ins w:id="408" w:author="HendryHendry/선임연구원/Convergence(연)ATS그룹(hendry.hendry" w:date="2011-11-16T17:09:00Z">
              <w:r w:rsidRPr="00286E10">
                <w:rPr>
                  <w:rFonts w:ascii="Arial" w:eastAsia="Gulim" w:hAnsi="Arial" w:cs="Arial"/>
                  <w:color w:val="000000"/>
                  <w:sz w:val="18"/>
                  <w:szCs w:val="18"/>
                  <w:lang w:eastAsia="ko-KR"/>
                </w:rPr>
                <w:t>-0.2%</w:t>
              </w:r>
            </w:ins>
          </w:p>
        </w:tc>
      </w:tr>
      <w:tr w:rsidR="00286E10" w:rsidRPr="00286E10" w:rsidTr="00286E10">
        <w:trPr>
          <w:trHeight w:val="240"/>
          <w:jc w:val="center"/>
          <w:ins w:id="409" w:author="HendryHendry/선임연구원/Convergence(연)ATS그룹(hendry.hendry" w:date="2011-11-16T17:09:00Z"/>
          <w:trPrChange w:id="410" w:author="HendryHendry/선임연구원/Convergence(연)ATS그룹(hendry.hendry" w:date="2011-11-16T17:09: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411" w:author="HendryHendry/선임연구원/Convergence(연)ATS그룹(hendry.hendry" w:date="2011-11-16T17:09:00Z">
              <w:tcPr>
                <w:tcW w:w="1300" w:type="dxa"/>
                <w:tcBorders>
                  <w:top w:val="nil"/>
                  <w:left w:val="single" w:sz="8" w:space="0" w:color="auto"/>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412" w:author="HendryHendry/선임연구원/Convergence(연)ATS그룹(hendry.hendry" w:date="2011-11-16T17:09:00Z"/>
                <w:rFonts w:ascii="Arial" w:eastAsia="Gulim" w:hAnsi="Arial" w:cs="Arial"/>
                <w:color w:val="000000"/>
                <w:sz w:val="18"/>
                <w:szCs w:val="18"/>
                <w:lang w:eastAsia="ko-KR"/>
              </w:rPr>
            </w:pPr>
            <w:ins w:id="413" w:author="HendryHendry/선임연구원/Convergence(연)ATS그룹(hendry.hendry" w:date="2011-11-16T17:09:00Z">
              <w:r w:rsidRPr="00286E10">
                <w:rPr>
                  <w:rFonts w:ascii="Arial" w:eastAsia="Gulim" w:hAnsi="Arial" w:cs="Arial"/>
                  <w:color w:val="000000"/>
                  <w:sz w:val="18"/>
                  <w:szCs w:val="18"/>
                  <w:lang w:eastAsia="ko-KR"/>
                </w:rPr>
                <w:t>Class C</w:t>
              </w:r>
            </w:ins>
          </w:p>
        </w:tc>
        <w:tc>
          <w:tcPr>
            <w:tcW w:w="1060" w:type="dxa"/>
            <w:tcBorders>
              <w:top w:val="nil"/>
              <w:left w:val="nil"/>
              <w:bottom w:val="nil"/>
              <w:right w:val="nil"/>
            </w:tcBorders>
            <w:shd w:val="clear" w:color="auto" w:fill="auto"/>
            <w:noWrap/>
            <w:vAlign w:val="bottom"/>
            <w:hideMark/>
            <w:tcPrChange w:id="414"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15" w:author="HendryHendry/선임연구원/Convergence(연)ATS그룹(hendry.hendry" w:date="2011-11-16T17:09:00Z"/>
                <w:rFonts w:ascii="Arial" w:eastAsia="Gulim" w:hAnsi="Arial" w:cs="Arial"/>
                <w:color w:val="000000"/>
                <w:sz w:val="18"/>
                <w:szCs w:val="18"/>
                <w:lang w:eastAsia="ko-KR"/>
              </w:rPr>
            </w:pPr>
            <w:ins w:id="416"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417"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18" w:author="HendryHendry/선임연구원/Convergence(연)ATS그룹(hendry.hendry" w:date="2011-11-16T17:09:00Z"/>
                <w:rFonts w:ascii="Arial" w:eastAsia="Gulim" w:hAnsi="Arial" w:cs="Arial"/>
                <w:color w:val="000000"/>
                <w:sz w:val="18"/>
                <w:szCs w:val="18"/>
                <w:lang w:eastAsia="ko-KR"/>
              </w:rPr>
            </w:pPr>
            <w:ins w:id="419" w:author="HendryHendry/선임연구원/Convergence(연)ATS그룹(hendry.hendry" w:date="2011-11-16T17:09:00Z">
              <w:r w:rsidRPr="00286E10">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420"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21" w:author="HendryHendry/선임연구원/Convergence(연)ATS그룹(hendry.hendry" w:date="2011-11-16T17:09:00Z"/>
                <w:rFonts w:ascii="Arial" w:eastAsia="Gulim" w:hAnsi="Arial" w:cs="Arial"/>
                <w:color w:val="000000"/>
                <w:sz w:val="18"/>
                <w:szCs w:val="18"/>
                <w:lang w:eastAsia="ko-KR"/>
              </w:rPr>
            </w:pPr>
            <w:ins w:id="422" w:author="HendryHendry/선임연구원/Convergence(연)ATS그룹(hendry.hendry" w:date="2011-11-16T17:09:00Z">
              <w:r w:rsidRPr="00286E10">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423"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24" w:author="HendryHendry/선임연구원/Convergence(연)ATS그룹(hendry.hendry" w:date="2011-11-16T17:09:00Z"/>
                <w:rFonts w:ascii="Arial" w:eastAsia="Gulim" w:hAnsi="Arial" w:cs="Arial"/>
                <w:color w:val="000000"/>
                <w:sz w:val="18"/>
                <w:szCs w:val="18"/>
                <w:lang w:eastAsia="ko-KR"/>
              </w:rPr>
            </w:pPr>
            <w:ins w:id="425"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426"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27" w:author="HendryHendry/선임연구원/Convergence(연)ATS그룹(hendry.hendry" w:date="2011-11-16T17:09:00Z"/>
                <w:rFonts w:ascii="Arial" w:eastAsia="Gulim" w:hAnsi="Arial" w:cs="Arial"/>
                <w:color w:val="000000"/>
                <w:sz w:val="18"/>
                <w:szCs w:val="18"/>
                <w:lang w:eastAsia="ko-KR"/>
              </w:rPr>
            </w:pPr>
            <w:ins w:id="428" w:author="HendryHendry/선임연구원/Convergence(연)ATS그룹(hendry.hendry" w:date="2011-11-16T17:09:00Z">
              <w:r w:rsidRPr="00286E10">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429"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30" w:author="HendryHendry/선임연구원/Convergence(연)ATS그룹(hendry.hendry" w:date="2011-11-16T17:09:00Z"/>
                <w:rFonts w:ascii="Arial" w:eastAsia="Gulim" w:hAnsi="Arial" w:cs="Arial"/>
                <w:color w:val="000000"/>
                <w:sz w:val="18"/>
                <w:szCs w:val="18"/>
                <w:lang w:eastAsia="ko-KR"/>
              </w:rPr>
            </w:pPr>
            <w:ins w:id="431" w:author="HendryHendry/선임연구원/Convergence(연)ATS그룹(hendry.hendry" w:date="2011-11-16T17:09:00Z">
              <w:r w:rsidRPr="00286E10">
                <w:rPr>
                  <w:rFonts w:ascii="Arial" w:eastAsia="Gulim" w:hAnsi="Arial" w:cs="Arial"/>
                  <w:color w:val="000000"/>
                  <w:sz w:val="18"/>
                  <w:szCs w:val="18"/>
                  <w:lang w:eastAsia="ko-KR"/>
                </w:rPr>
                <w:t>-0.1%</w:t>
              </w:r>
            </w:ins>
          </w:p>
        </w:tc>
      </w:tr>
      <w:tr w:rsidR="00286E10" w:rsidRPr="00286E10" w:rsidTr="00286E10">
        <w:trPr>
          <w:trHeight w:val="240"/>
          <w:jc w:val="center"/>
          <w:ins w:id="432" w:author="HendryHendry/선임연구원/Convergence(연)ATS그룹(hendry.hendry" w:date="2011-11-16T17:09:00Z"/>
          <w:trPrChange w:id="433" w:author="HendryHendry/선임연구원/Convergence(연)ATS그룹(hendry.hendry" w:date="2011-11-16T17:09: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434" w:author="HendryHendry/선임연구원/Convergence(연)ATS그룹(hendry.hendry" w:date="2011-11-16T17:09:00Z">
              <w:tcPr>
                <w:tcW w:w="1300" w:type="dxa"/>
                <w:tcBorders>
                  <w:top w:val="nil"/>
                  <w:left w:val="single" w:sz="8" w:space="0" w:color="auto"/>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435" w:author="HendryHendry/선임연구원/Convergence(연)ATS그룹(hendry.hendry" w:date="2011-11-16T17:09:00Z"/>
                <w:rFonts w:ascii="Arial" w:eastAsia="Gulim" w:hAnsi="Arial" w:cs="Arial"/>
                <w:color w:val="000000"/>
                <w:sz w:val="18"/>
                <w:szCs w:val="18"/>
                <w:lang w:eastAsia="ko-KR"/>
              </w:rPr>
            </w:pPr>
            <w:ins w:id="436" w:author="HendryHendry/선임연구원/Convergence(연)ATS그룹(hendry.hendry" w:date="2011-11-16T17:09:00Z">
              <w:r w:rsidRPr="00286E10">
                <w:rPr>
                  <w:rFonts w:ascii="Arial" w:eastAsia="Gulim" w:hAnsi="Arial" w:cs="Arial"/>
                  <w:color w:val="000000"/>
                  <w:sz w:val="18"/>
                  <w:szCs w:val="18"/>
                  <w:lang w:eastAsia="ko-KR"/>
                </w:rPr>
                <w:t>Class D</w:t>
              </w:r>
            </w:ins>
          </w:p>
        </w:tc>
        <w:tc>
          <w:tcPr>
            <w:tcW w:w="1060" w:type="dxa"/>
            <w:tcBorders>
              <w:top w:val="nil"/>
              <w:left w:val="nil"/>
              <w:bottom w:val="nil"/>
              <w:right w:val="nil"/>
            </w:tcBorders>
            <w:shd w:val="clear" w:color="auto" w:fill="auto"/>
            <w:noWrap/>
            <w:vAlign w:val="bottom"/>
            <w:hideMark/>
            <w:tcPrChange w:id="437"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38" w:author="HendryHendry/선임연구원/Convergence(연)ATS그룹(hendry.hendry" w:date="2011-11-16T17:09:00Z"/>
                <w:rFonts w:ascii="Arial" w:eastAsia="Gulim" w:hAnsi="Arial" w:cs="Arial"/>
                <w:color w:val="000000"/>
                <w:sz w:val="18"/>
                <w:szCs w:val="18"/>
                <w:lang w:eastAsia="ko-KR"/>
              </w:rPr>
            </w:pPr>
            <w:ins w:id="439"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440"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41" w:author="HendryHendry/선임연구원/Convergence(연)ATS그룹(hendry.hendry" w:date="2011-11-16T17:09:00Z"/>
                <w:rFonts w:ascii="Arial" w:eastAsia="Gulim" w:hAnsi="Arial" w:cs="Arial"/>
                <w:color w:val="000000"/>
                <w:sz w:val="18"/>
                <w:szCs w:val="18"/>
                <w:lang w:eastAsia="ko-KR"/>
              </w:rPr>
            </w:pPr>
            <w:ins w:id="442"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single" w:sz="8" w:space="0" w:color="auto"/>
            </w:tcBorders>
            <w:shd w:val="clear" w:color="auto" w:fill="auto"/>
            <w:noWrap/>
            <w:vAlign w:val="bottom"/>
            <w:hideMark/>
            <w:tcPrChange w:id="443"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44" w:author="HendryHendry/선임연구원/Convergence(연)ATS그룹(hendry.hendry" w:date="2011-11-16T17:09:00Z"/>
                <w:rFonts w:ascii="Arial" w:eastAsia="Gulim" w:hAnsi="Arial" w:cs="Arial"/>
                <w:color w:val="000000"/>
                <w:sz w:val="18"/>
                <w:szCs w:val="18"/>
                <w:lang w:eastAsia="ko-KR"/>
              </w:rPr>
            </w:pPr>
            <w:ins w:id="445" w:author="HendryHendry/선임연구원/Convergence(연)ATS그룹(hendry.hendry" w:date="2011-11-16T17:09:00Z">
              <w:r w:rsidRPr="00286E10">
                <w:rPr>
                  <w:rFonts w:ascii="Arial" w:eastAsia="Gulim" w:hAnsi="Arial" w:cs="Arial"/>
                  <w:color w:val="000000"/>
                  <w:sz w:val="18"/>
                  <w:szCs w:val="18"/>
                  <w:lang w:eastAsia="ko-KR"/>
                </w:rPr>
                <w:t>-0.3%</w:t>
              </w:r>
            </w:ins>
          </w:p>
        </w:tc>
        <w:tc>
          <w:tcPr>
            <w:tcW w:w="1060" w:type="dxa"/>
            <w:tcBorders>
              <w:top w:val="nil"/>
              <w:left w:val="nil"/>
              <w:bottom w:val="nil"/>
              <w:right w:val="nil"/>
            </w:tcBorders>
            <w:shd w:val="clear" w:color="auto" w:fill="auto"/>
            <w:noWrap/>
            <w:vAlign w:val="bottom"/>
            <w:hideMark/>
            <w:tcPrChange w:id="446"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47" w:author="HendryHendry/선임연구원/Convergence(연)ATS그룹(hendry.hendry" w:date="2011-11-16T17:09:00Z"/>
                <w:rFonts w:ascii="Arial" w:eastAsia="Gulim" w:hAnsi="Arial" w:cs="Arial"/>
                <w:color w:val="000000"/>
                <w:sz w:val="18"/>
                <w:szCs w:val="18"/>
                <w:lang w:eastAsia="ko-KR"/>
              </w:rPr>
            </w:pPr>
            <w:ins w:id="448"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449"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50" w:author="HendryHendry/선임연구원/Convergence(연)ATS그룹(hendry.hendry" w:date="2011-11-16T17:09:00Z"/>
                <w:rFonts w:ascii="Arial" w:eastAsia="Gulim" w:hAnsi="Arial" w:cs="Arial"/>
                <w:color w:val="000000"/>
                <w:sz w:val="18"/>
                <w:szCs w:val="18"/>
                <w:lang w:eastAsia="ko-KR"/>
              </w:rPr>
            </w:pPr>
            <w:ins w:id="451" w:author="HendryHendry/선임연구원/Convergence(연)ATS그룹(hendry.hendry" w:date="2011-11-16T17:09:00Z">
              <w:r w:rsidRPr="00286E10">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452"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53" w:author="HendryHendry/선임연구원/Convergence(연)ATS그룹(hendry.hendry" w:date="2011-11-16T17:09:00Z"/>
                <w:rFonts w:ascii="Arial" w:eastAsia="Gulim" w:hAnsi="Arial" w:cs="Arial"/>
                <w:color w:val="000000"/>
                <w:sz w:val="18"/>
                <w:szCs w:val="18"/>
                <w:lang w:eastAsia="ko-KR"/>
              </w:rPr>
            </w:pPr>
            <w:ins w:id="454" w:author="HendryHendry/선임연구원/Convergence(연)ATS그룹(hendry.hendry" w:date="2011-11-16T17:09:00Z">
              <w:r w:rsidRPr="00286E10">
                <w:rPr>
                  <w:rFonts w:ascii="Arial" w:eastAsia="Gulim" w:hAnsi="Arial" w:cs="Arial"/>
                  <w:color w:val="000000"/>
                  <w:sz w:val="18"/>
                  <w:szCs w:val="18"/>
                  <w:lang w:eastAsia="ko-KR"/>
                </w:rPr>
                <w:t>-0.1%</w:t>
              </w:r>
            </w:ins>
          </w:p>
        </w:tc>
      </w:tr>
      <w:tr w:rsidR="00286E10" w:rsidRPr="00286E10" w:rsidTr="00286E10">
        <w:trPr>
          <w:trHeight w:val="240"/>
          <w:jc w:val="center"/>
          <w:ins w:id="455" w:author="HendryHendry/선임연구원/Convergence(연)ATS그룹(hendry.hendry" w:date="2011-11-16T17:09:00Z"/>
          <w:trPrChange w:id="456" w:author="HendryHendry/선임연구원/Convergence(연)ATS그룹(hendry.hendry" w:date="2011-11-16T17:09: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457" w:author="HendryHendry/선임연구원/Convergence(연)ATS그룹(hendry.hendry" w:date="2011-11-16T17:09:00Z">
              <w:tcPr>
                <w:tcW w:w="1300" w:type="dxa"/>
                <w:tcBorders>
                  <w:top w:val="nil"/>
                  <w:left w:val="single" w:sz="8" w:space="0" w:color="auto"/>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458" w:author="HendryHendry/선임연구원/Convergence(연)ATS그룹(hendry.hendry" w:date="2011-11-16T17:09:00Z"/>
                <w:rFonts w:ascii="Arial" w:eastAsia="Gulim" w:hAnsi="Arial" w:cs="Arial"/>
                <w:color w:val="000000"/>
                <w:sz w:val="18"/>
                <w:szCs w:val="18"/>
                <w:lang w:eastAsia="ko-KR"/>
              </w:rPr>
            </w:pPr>
            <w:ins w:id="459" w:author="HendryHendry/선임연구원/Convergence(연)ATS그룹(hendry.hendry" w:date="2011-11-16T17:09:00Z">
              <w:r w:rsidRPr="00286E10">
                <w:rPr>
                  <w:rFonts w:ascii="Arial" w:eastAsia="Gulim" w:hAnsi="Arial" w:cs="Arial"/>
                  <w:color w:val="000000"/>
                  <w:sz w:val="18"/>
                  <w:szCs w:val="18"/>
                  <w:lang w:eastAsia="ko-KR"/>
                </w:rPr>
                <w:t>Class E</w:t>
              </w:r>
            </w:ins>
          </w:p>
        </w:tc>
        <w:tc>
          <w:tcPr>
            <w:tcW w:w="1060" w:type="dxa"/>
            <w:tcBorders>
              <w:top w:val="nil"/>
              <w:left w:val="nil"/>
              <w:bottom w:val="nil"/>
              <w:right w:val="nil"/>
            </w:tcBorders>
            <w:shd w:val="clear" w:color="auto" w:fill="auto"/>
            <w:noWrap/>
            <w:vAlign w:val="bottom"/>
            <w:hideMark/>
            <w:tcPrChange w:id="460"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61" w:author="HendryHendry/선임연구원/Convergence(연)ATS그룹(hendry.hendry" w:date="2011-11-16T17:09:00Z"/>
                <w:rFonts w:ascii="Arial" w:eastAsia="Gulim" w:hAnsi="Arial" w:cs="Arial"/>
                <w:color w:val="000000"/>
                <w:sz w:val="18"/>
                <w:szCs w:val="18"/>
                <w:lang w:eastAsia="ko-KR"/>
              </w:rPr>
            </w:pPr>
            <w:ins w:id="462" w:author="HendryHendry/선임연구원/Convergence(연)ATS그룹(hendry.hendry" w:date="2011-11-16T17:09:00Z">
              <w:r w:rsidRPr="00286E10">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463"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64" w:author="HendryHendry/선임연구원/Convergence(연)ATS그룹(hendry.hendry" w:date="2011-11-16T17:09:00Z"/>
                <w:rFonts w:ascii="Arial" w:eastAsia="Gulim" w:hAnsi="Arial" w:cs="Arial"/>
                <w:color w:val="000000"/>
                <w:sz w:val="18"/>
                <w:szCs w:val="18"/>
                <w:lang w:eastAsia="ko-KR"/>
              </w:rPr>
            </w:pPr>
          </w:p>
        </w:tc>
        <w:tc>
          <w:tcPr>
            <w:tcW w:w="1060" w:type="dxa"/>
            <w:tcBorders>
              <w:top w:val="nil"/>
              <w:left w:val="nil"/>
              <w:bottom w:val="nil"/>
              <w:right w:val="single" w:sz="8" w:space="0" w:color="auto"/>
            </w:tcBorders>
            <w:shd w:val="clear" w:color="auto" w:fill="auto"/>
            <w:noWrap/>
            <w:vAlign w:val="bottom"/>
            <w:hideMark/>
            <w:tcPrChange w:id="465"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66" w:author="HendryHendry/선임연구원/Convergence(연)ATS그룹(hendry.hendry" w:date="2011-11-16T17:09:00Z"/>
                <w:rFonts w:ascii="Arial" w:eastAsia="Gulim" w:hAnsi="Arial" w:cs="Arial"/>
                <w:color w:val="000000"/>
                <w:sz w:val="18"/>
                <w:szCs w:val="18"/>
                <w:lang w:eastAsia="ko-KR"/>
              </w:rPr>
            </w:pPr>
            <w:ins w:id="467" w:author="HendryHendry/선임연구원/Convergence(연)ATS그룹(hendry.hendry" w:date="2011-11-16T17:09:00Z">
              <w:r w:rsidRPr="00286E10">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468"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69" w:author="HendryHendry/선임연구원/Convergence(연)ATS그룹(hendry.hendry" w:date="2011-11-16T17:09:00Z"/>
                <w:rFonts w:ascii="Arial" w:eastAsia="Gulim" w:hAnsi="Arial" w:cs="Arial"/>
                <w:color w:val="000000"/>
                <w:sz w:val="18"/>
                <w:szCs w:val="18"/>
                <w:lang w:eastAsia="ko-KR"/>
              </w:rPr>
            </w:pPr>
            <w:ins w:id="470" w:author="HendryHendry/선임연구원/Convergence(연)ATS그룹(hendry.hendry" w:date="2011-11-16T17:09:00Z">
              <w:r w:rsidRPr="00286E10">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471"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72" w:author="HendryHendry/선임연구원/Convergence(연)ATS그룹(hendry.hendry" w:date="2011-11-16T17:09:00Z"/>
                <w:rFonts w:ascii="Arial" w:eastAsia="Gulim" w:hAnsi="Arial" w:cs="Arial"/>
                <w:color w:val="000000"/>
                <w:sz w:val="18"/>
                <w:szCs w:val="18"/>
                <w:lang w:eastAsia="ko-KR"/>
              </w:rPr>
            </w:pPr>
          </w:p>
        </w:tc>
        <w:tc>
          <w:tcPr>
            <w:tcW w:w="1060" w:type="dxa"/>
            <w:tcBorders>
              <w:top w:val="nil"/>
              <w:left w:val="nil"/>
              <w:bottom w:val="nil"/>
              <w:right w:val="single" w:sz="8" w:space="0" w:color="auto"/>
            </w:tcBorders>
            <w:shd w:val="clear" w:color="auto" w:fill="auto"/>
            <w:noWrap/>
            <w:vAlign w:val="bottom"/>
            <w:hideMark/>
            <w:tcPrChange w:id="473"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74" w:author="HendryHendry/선임연구원/Convergence(연)ATS그룹(hendry.hendry" w:date="2011-11-16T17:09:00Z"/>
                <w:rFonts w:ascii="Arial" w:eastAsia="Gulim" w:hAnsi="Arial" w:cs="Arial"/>
                <w:color w:val="000000"/>
                <w:sz w:val="18"/>
                <w:szCs w:val="18"/>
                <w:lang w:eastAsia="ko-KR"/>
              </w:rPr>
            </w:pPr>
            <w:ins w:id="475" w:author="HendryHendry/선임연구원/Convergence(연)ATS그룹(hendry.hendry" w:date="2011-11-16T17:09:00Z">
              <w:r w:rsidRPr="00286E10">
                <w:rPr>
                  <w:rFonts w:ascii="Arial" w:eastAsia="Gulim" w:hAnsi="Arial" w:cs="Arial"/>
                  <w:color w:val="000000"/>
                  <w:sz w:val="18"/>
                  <w:szCs w:val="18"/>
                  <w:lang w:eastAsia="ko-KR"/>
                </w:rPr>
                <w:t xml:space="preserve">　</w:t>
              </w:r>
            </w:ins>
          </w:p>
        </w:tc>
      </w:tr>
      <w:tr w:rsidR="00286E10" w:rsidRPr="00286E10" w:rsidTr="00286E10">
        <w:trPr>
          <w:trHeight w:val="240"/>
          <w:jc w:val="center"/>
          <w:ins w:id="476" w:author="HendryHendry/선임연구원/Convergence(연)ATS그룹(hendry.hendry" w:date="2011-11-16T17:09:00Z"/>
          <w:trPrChange w:id="477" w:author="HendryHendry/선임연구원/Convergence(연)ATS그룹(hendry.hendry" w:date="2011-11-16T17:09: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478" w:author="HendryHendry/선임연구원/Convergence(연)ATS그룹(hendry.hendry" w:date="2011-11-16T17:09:00Z">
              <w:tcPr>
                <w:tcW w:w="1300" w:type="dxa"/>
                <w:tcBorders>
                  <w:top w:val="nil"/>
                  <w:left w:val="single" w:sz="8" w:space="0" w:color="auto"/>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479" w:author="HendryHendry/선임연구원/Convergence(연)ATS그룹(hendry.hendry" w:date="2011-11-16T17:09:00Z"/>
                <w:rFonts w:ascii="Arial" w:eastAsia="Gulim" w:hAnsi="Arial" w:cs="Arial"/>
                <w:b/>
                <w:bCs/>
                <w:color w:val="000000"/>
                <w:sz w:val="18"/>
                <w:szCs w:val="18"/>
                <w:lang w:eastAsia="ko-KR"/>
              </w:rPr>
            </w:pPr>
            <w:ins w:id="480" w:author="HendryHendry/선임연구원/Convergence(연)ATS그룹(hendry.hendry" w:date="2011-11-16T17:09:00Z">
              <w:r w:rsidRPr="00286E10">
                <w:rPr>
                  <w:rFonts w:ascii="Arial" w:eastAsia="Gulim" w:hAnsi="Arial" w:cs="Arial"/>
                  <w:b/>
                  <w:bCs/>
                  <w:color w:val="000000"/>
                  <w:sz w:val="18"/>
                  <w:szCs w:val="18"/>
                  <w:lang w:eastAsia="ko-KR"/>
                </w:rPr>
                <w:t>Overall</w:t>
              </w:r>
            </w:ins>
          </w:p>
        </w:tc>
        <w:tc>
          <w:tcPr>
            <w:tcW w:w="1060" w:type="dxa"/>
            <w:tcBorders>
              <w:top w:val="nil"/>
              <w:left w:val="nil"/>
              <w:bottom w:val="nil"/>
              <w:right w:val="nil"/>
            </w:tcBorders>
            <w:shd w:val="clear" w:color="auto" w:fill="auto"/>
            <w:noWrap/>
            <w:vAlign w:val="bottom"/>
            <w:hideMark/>
            <w:tcPrChange w:id="481"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82" w:author="HendryHendry/선임연구원/Convergence(연)ATS그룹(hendry.hendry" w:date="2011-11-16T17:09:00Z"/>
                <w:rFonts w:ascii="Arial" w:eastAsia="Gulim" w:hAnsi="Arial" w:cs="Arial"/>
                <w:color w:val="000000"/>
                <w:sz w:val="18"/>
                <w:szCs w:val="18"/>
                <w:lang w:eastAsia="ko-KR"/>
              </w:rPr>
            </w:pPr>
            <w:ins w:id="483"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484"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85" w:author="HendryHendry/선임연구원/Convergence(연)ATS그룹(hendry.hendry" w:date="2011-11-16T17:09:00Z"/>
                <w:rFonts w:ascii="Arial" w:eastAsia="Gulim" w:hAnsi="Arial" w:cs="Arial"/>
                <w:color w:val="000000"/>
                <w:sz w:val="18"/>
                <w:szCs w:val="18"/>
                <w:lang w:eastAsia="ko-KR"/>
              </w:rPr>
            </w:pPr>
            <w:ins w:id="486"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single" w:sz="8" w:space="0" w:color="auto"/>
            </w:tcBorders>
            <w:shd w:val="clear" w:color="auto" w:fill="auto"/>
            <w:noWrap/>
            <w:vAlign w:val="bottom"/>
            <w:hideMark/>
            <w:tcPrChange w:id="487"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88" w:author="HendryHendry/선임연구원/Convergence(연)ATS그룹(hendry.hendry" w:date="2011-11-16T17:09:00Z"/>
                <w:rFonts w:ascii="Arial" w:eastAsia="Gulim" w:hAnsi="Arial" w:cs="Arial"/>
                <w:color w:val="000000"/>
                <w:sz w:val="18"/>
                <w:szCs w:val="18"/>
                <w:lang w:eastAsia="ko-KR"/>
              </w:rPr>
            </w:pPr>
            <w:ins w:id="489" w:author="HendryHendry/선임연구원/Convergence(연)ATS그룹(hendry.hendry" w:date="2011-11-16T17:09:00Z">
              <w:r w:rsidRPr="00286E10">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490"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91" w:author="HendryHendry/선임연구원/Convergence(연)ATS그룹(hendry.hendry" w:date="2011-11-16T17:09:00Z"/>
                <w:rFonts w:ascii="Arial" w:eastAsia="Gulim" w:hAnsi="Arial" w:cs="Arial"/>
                <w:color w:val="000000"/>
                <w:sz w:val="18"/>
                <w:szCs w:val="18"/>
                <w:lang w:eastAsia="ko-KR"/>
              </w:rPr>
            </w:pPr>
            <w:ins w:id="492" w:author="HendryHendry/선임연구원/Convergence(연)ATS그룹(hendry.hendry" w:date="2011-11-16T17:09:00Z">
              <w:r w:rsidRPr="00286E10">
                <w:rPr>
                  <w:rFonts w:ascii="Arial" w:eastAsia="Gulim" w:hAnsi="Arial" w:cs="Arial"/>
                  <w:color w:val="000000"/>
                  <w:sz w:val="18"/>
                  <w:szCs w:val="18"/>
                  <w:lang w:eastAsia="ko-KR"/>
                </w:rPr>
                <w:t>-0.3%</w:t>
              </w:r>
            </w:ins>
          </w:p>
        </w:tc>
        <w:tc>
          <w:tcPr>
            <w:tcW w:w="1060" w:type="dxa"/>
            <w:tcBorders>
              <w:top w:val="nil"/>
              <w:left w:val="nil"/>
              <w:bottom w:val="nil"/>
              <w:right w:val="nil"/>
            </w:tcBorders>
            <w:shd w:val="clear" w:color="auto" w:fill="auto"/>
            <w:noWrap/>
            <w:vAlign w:val="bottom"/>
            <w:hideMark/>
            <w:tcPrChange w:id="493" w:author="HendryHendry/선임연구원/Convergence(연)ATS그룹(hendry.hendry" w:date="2011-11-16T17:09:00Z">
              <w:tcPr>
                <w:tcW w:w="1060" w:type="dxa"/>
                <w:tcBorders>
                  <w:top w:val="nil"/>
                  <w:left w:val="nil"/>
                  <w:bottom w:val="nil"/>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94" w:author="HendryHendry/선임연구원/Convergence(연)ATS그룹(hendry.hendry" w:date="2011-11-16T17:09:00Z"/>
                <w:rFonts w:ascii="Arial" w:eastAsia="Gulim" w:hAnsi="Arial" w:cs="Arial"/>
                <w:color w:val="000000"/>
                <w:sz w:val="18"/>
                <w:szCs w:val="18"/>
                <w:lang w:eastAsia="ko-KR"/>
              </w:rPr>
            </w:pPr>
            <w:ins w:id="495" w:author="HendryHendry/선임연구원/Convergence(연)ATS그룹(hendry.hendry" w:date="2011-11-16T17:09:00Z">
              <w:r w:rsidRPr="00286E10">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496" w:author="HendryHendry/선임연구원/Convergence(연)ATS그룹(hendry.hendry" w:date="2011-11-16T17:09:00Z">
              <w:tcPr>
                <w:tcW w:w="1060" w:type="dxa"/>
                <w:tcBorders>
                  <w:top w:val="nil"/>
                  <w:left w:val="nil"/>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497" w:author="HendryHendry/선임연구원/Convergence(연)ATS그룹(hendry.hendry" w:date="2011-11-16T17:09:00Z"/>
                <w:rFonts w:ascii="Arial" w:eastAsia="Gulim" w:hAnsi="Arial" w:cs="Arial"/>
                <w:color w:val="000000"/>
                <w:sz w:val="18"/>
                <w:szCs w:val="18"/>
                <w:lang w:eastAsia="ko-KR"/>
              </w:rPr>
            </w:pPr>
            <w:ins w:id="498" w:author="HendryHendry/선임연구원/Convergence(연)ATS그룹(hendry.hendry" w:date="2011-11-16T17:09:00Z">
              <w:r w:rsidRPr="00286E10">
                <w:rPr>
                  <w:rFonts w:ascii="Arial" w:eastAsia="Gulim" w:hAnsi="Arial" w:cs="Arial"/>
                  <w:color w:val="000000"/>
                  <w:sz w:val="18"/>
                  <w:szCs w:val="18"/>
                  <w:lang w:eastAsia="ko-KR"/>
                </w:rPr>
                <w:t>-0.2%</w:t>
              </w:r>
            </w:ins>
          </w:p>
        </w:tc>
      </w:tr>
      <w:tr w:rsidR="00286E10" w:rsidRPr="00286E10" w:rsidTr="00286E10">
        <w:trPr>
          <w:trHeight w:val="255"/>
          <w:jc w:val="center"/>
          <w:ins w:id="499" w:author="HendryHendry/선임연구원/Convergence(연)ATS그룹(hendry.hendry" w:date="2011-11-16T17:09:00Z"/>
          <w:trPrChange w:id="500" w:author="HendryHendry/선임연구원/Convergence(연)ATS그룹(hendry.hendry" w:date="2011-11-16T17:09:00Z">
            <w:trPr>
              <w:trHeight w:val="255"/>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501" w:author="HendryHendry/선임연구원/Convergence(연)ATS그룹(hendry.hendry" w:date="2011-11-16T17:09:00Z">
              <w:tcPr>
                <w:tcW w:w="130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502" w:author="HendryHendry/선임연구원/Convergence(연)ATS그룹(hendry.hendry" w:date="2011-11-16T17:09:00Z"/>
                <w:rFonts w:ascii="Arial" w:eastAsia="Gulim" w:hAnsi="Arial" w:cs="Arial"/>
                <w:color w:val="000000"/>
                <w:sz w:val="18"/>
                <w:szCs w:val="18"/>
                <w:lang w:eastAsia="ko-KR"/>
              </w:rPr>
            </w:pPr>
            <w:ins w:id="503" w:author="HendryHendry/선임연구원/Convergence(연)ATS그룹(hendry.hendry" w:date="2011-11-16T17:09:00Z">
              <w:r w:rsidRPr="00286E10">
                <w:rPr>
                  <w:rFonts w:ascii="Arial" w:eastAsia="Gulim" w:hAnsi="Arial" w:cs="Arial"/>
                  <w:color w:val="000000"/>
                  <w:sz w:val="18"/>
                  <w:szCs w:val="18"/>
                  <w:lang w:eastAsia="ko-KR"/>
                </w:rPr>
                <w:t xml:space="preserve">　</w:t>
              </w:r>
            </w:ins>
          </w:p>
        </w:tc>
        <w:tc>
          <w:tcPr>
            <w:tcW w:w="1060" w:type="dxa"/>
            <w:tcBorders>
              <w:top w:val="nil"/>
              <w:left w:val="nil"/>
              <w:bottom w:val="single" w:sz="8" w:space="0" w:color="auto"/>
              <w:right w:val="nil"/>
            </w:tcBorders>
            <w:shd w:val="clear" w:color="auto" w:fill="auto"/>
            <w:noWrap/>
            <w:vAlign w:val="bottom"/>
            <w:hideMark/>
            <w:tcPrChange w:id="504" w:author="HendryHendry/선임연구원/Convergence(연)ATS그룹(hendry.hendry" w:date="2011-11-16T17:09:00Z">
              <w:tcPr>
                <w:tcW w:w="1060" w:type="dxa"/>
                <w:tcBorders>
                  <w:top w:val="nil"/>
                  <w:left w:val="nil"/>
                  <w:bottom w:val="single" w:sz="8" w:space="0" w:color="auto"/>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05" w:author="HendryHendry/선임연구원/Convergence(연)ATS그룹(hendry.hendry" w:date="2011-11-16T17:09:00Z"/>
                <w:rFonts w:ascii="Arial" w:eastAsia="Gulim" w:hAnsi="Arial" w:cs="Arial"/>
                <w:color w:val="808080"/>
                <w:sz w:val="18"/>
                <w:szCs w:val="18"/>
                <w:lang w:eastAsia="ko-KR"/>
              </w:rPr>
            </w:pPr>
            <w:ins w:id="506" w:author="HendryHendry/선임연구원/Convergence(연)ATS그룹(hendry.hendry" w:date="2011-11-16T17:09:00Z">
              <w:r w:rsidRPr="00286E10">
                <w:rPr>
                  <w:rFonts w:ascii="Arial" w:eastAsia="Gulim" w:hAnsi="Arial" w:cs="Arial"/>
                  <w:color w:val="808080"/>
                  <w:sz w:val="18"/>
                  <w:szCs w:val="18"/>
                  <w:lang w:eastAsia="ko-KR"/>
                </w:rPr>
                <w:t>-0.2%</w:t>
              </w:r>
            </w:ins>
          </w:p>
        </w:tc>
        <w:tc>
          <w:tcPr>
            <w:tcW w:w="1060" w:type="dxa"/>
            <w:tcBorders>
              <w:top w:val="nil"/>
              <w:left w:val="nil"/>
              <w:bottom w:val="single" w:sz="8" w:space="0" w:color="auto"/>
              <w:right w:val="nil"/>
            </w:tcBorders>
            <w:shd w:val="clear" w:color="auto" w:fill="auto"/>
            <w:noWrap/>
            <w:vAlign w:val="bottom"/>
            <w:hideMark/>
            <w:tcPrChange w:id="507" w:author="HendryHendry/선임연구원/Convergence(연)ATS그룹(hendry.hendry" w:date="2011-11-16T17:09:00Z">
              <w:tcPr>
                <w:tcW w:w="1060" w:type="dxa"/>
                <w:tcBorders>
                  <w:top w:val="nil"/>
                  <w:left w:val="nil"/>
                  <w:bottom w:val="single" w:sz="8" w:space="0" w:color="auto"/>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08" w:author="HendryHendry/선임연구원/Convergence(연)ATS그룹(hendry.hendry" w:date="2011-11-16T17:09:00Z"/>
                <w:rFonts w:ascii="Arial" w:eastAsia="Gulim" w:hAnsi="Arial" w:cs="Arial"/>
                <w:color w:val="808080"/>
                <w:sz w:val="18"/>
                <w:szCs w:val="18"/>
                <w:lang w:eastAsia="ko-KR"/>
              </w:rPr>
            </w:pPr>
            <w:ins w:id="509" w:author="HendryHendry/선임연구원/Convergence(연)ATS그룹(hendry.hendry" w:date="2011-11-16T17:09:00Z">
              <w:r w:rsidRPr="00286E10">
                <w:rPr>
                  <w:rFonts w:ascii="Arial" w:eastAsia="Gulim" w:hAnsi="Arial" w:cs="Arial"/>
                  <w:color w:val="808080"/>
                  <w:sz w:val="18"/>
                  <w:szCs w:val="18"/>
                  <w:lang w:eastAsia="ko-KR"/>
                </w:rPr>
                <w:t>-0.2%</w:t>
              </w:r>
            </w:ins>
          </w:p>
        </w:tc>
        <w:tc>
          <w:tcPr>
            <w:tcW w:w="1060" w:type="dxa"/>
            <w:tcBorders>
              <w:top w:val="nil"/>
              <w:left w:val="nil"/>
              <w:bottom w:val="single" w:sz="8" w:space="0" w:color="auto"/>
              <w:right w:val="single" w:sz="8" w:space="0" w:color="auto"/>
            </w:tcBorders>
            <w:shd w:val="clear" w:color="auto" w:fill="auto"/>
            <w:noWrap/>
            <w:vAlign w:val="bottom"/>
            <w:hideMark/>
            <w:tcPrChange w:id="510" w:author="HendryHendry/선임연구원/Convergence(연)ATS그룹(hendry.hendry" w:date="2011-11-16T17:09:00Z">
              <w:tcPr>
                <w:tcW w:w="1060" w:type="dxa"/>
                <w:tcBorders>
                  <w:top w:val="nil"/>
                  <w:left w:val="nil"/>
                  <w:bottom w:val="single" w:sz="8" w:space="0" w:color="auto"/>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11" w:author="HendryHendry/선임연구원/Convergence(연)ATS그룹(hendry.hendry" w:date="2011-11-16T17:09:00Z"/>
                <w:rFonts w:ascii="Arial" w:eastAsia="Gulim" w:hAnsi="Arial" w:cs="Arial"/>
                <w:color w:val="808080"/>
                <w:sz w:val="18"/>
                <w:szCs w:val="18"/>
                <w:lang w:eastAsia="ko-KR"/>
              </w:rPr>
            </w:pPr>
            <w:ins w:id="512" w:author="HendryHendry/선임연구원/Convergence(연)ATS그룹(hendry.hendry" w:date="2011-11-16T17:09:00Z">
              <w:r w:rsidRPr="00286E10">
                <w:rPr>
                  <w:rFonts w:ascii="Arial" w:eastAsia="Gulim" w:hAnsi="Arial" w:cs="Arial"/>
                  <w:color w:val="808080"/>
                  <w:sz w:val="18"/>
                  <w:szCs w:val="18"/>
                  <w:lang w:eastAsia="ko-KR"/>
                </w:rPr>
                <w:t>-0.2%</w:t>
              </w:r>
            </w:ins>
          </w:p>
        </w:tc>
        <w:tc>
          <w:tcPr>
            <w:tcW w:w="1060" w:type="dxa"/>
            <w:tcBorders>
              <w:top w:val="nil"/>
              <w:left w:val="nil"/>
              <w:bottom w:val="single" w:sz="8" w:space="0" w:color="auto"/>
              <w:right w:val="nil"/>
            </w:tcBorders>
            <w:shd w:val="clear" w:color="auto" w:fill="auto"/>
            <w:noWrap/>
            <w:vAlign w:val="bottom"/>
            <w:hideMark/>
            <w:tcPrChange w:id="513" w:author="HendryHendry/선임연구원/Convergence(연)ATS그룹(hendry.hendry" w:date="2011-11-16T17:09:00Z">
              <w:tcPr>
                <w:tcW w:w="1060" w:type="dxa"/>
                <w:tcBorders>
                  <w:top w:val="nil"/>
                  <w:left w:val="nil"/>
                  <w:bottom w:val="single" w:sz="8" w:space="0" w:color="auto"/>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14" w:author="HendryHendry/선임연구원/Convergence(연)ATS그룹(hendry.hendry" w:date="2011-11-16T17:09:00Z"/>
                <w:rFonts w:ascii="Arial" w:eastAsia="Gulim" w:hAnsi="Arial" w:cs="Arial"/>
                <w:color w:val="808080"/>
                <w:sz w:val="18"/>
                <w:szCs w:val="18"/>
                <w:lang w:eastAsia="ko-KR"/>
              </w:rPr>
            </w:pPr>
            <w:ins w:id="515" w:author="HendryHendry/선임연구원/Convergence(연)ATS그룹(hendry.hendry" w:date="2011-11-16T17:09:00Z">
              <w:r w:rsidRPr="00286E10">
                <w:rPr>
                  <w:rFonts w:ascii="Arial" w:eastAsia="Gulim" w:hAnsi="Arial" w:cs="Arial"/>
                  <w:color w:val="808080"/>
                  <w:sz w:val="18"/>
                  <w:szCs w:val="18"/>
                  <w:lang w:eastAsia="ko-KR"/>
                </w:rPr>
                <w:t>-0.3%</w:t>
              </w:r>
            </w:ins>
          </w:p>
        </w:tc>
        <w:tc>
          <w:tcPr>
            <w:tcW w:w="1060" w:type="dxa"/>
            <w:tcBorders>
              <w:top w:val="nil"/>
              <w:left w:val="nil"/>
              <w:bottom w:val="single" w:sz="8" w:space="0" w:color="auto"/>
              <w:right w:val="nil"/>
            </w:tcBorders>
            <w:shd w:val="clear" w:color="auto" w:fill="auto"/>
            <w:noWrap/>
            <w:vAlign w:val="bottom"/>
            <w:hideMark/>
            <w:tcPrChange w:id="516" w:author="HendryHendry/선임연구원/Convergence(연)ATS그룹(hendry.hendry" w:date="2011-11-16T17:09:00Z">
              <w:tcPr>
                <w:tcW w:w="1060" w:type="dxa"/>
                <w:tcBorders>
                  <w:top w:val="nil"/>
                  <w:left w:val="nil"/>
                  <w:bottom w:val="single" w:sz="8" w:space="0" w:color="auto"/>
                  <w:right w:val="nil"/>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17" w:author="HendryHendry/선임연구원/Convergence(연)ATS그룹(hendry.hendry" w:date="2011-11-16T17:09:00Z"/>
                <w:rFonts w:ascii="Arial" w:eastAsia="Gulim" w:hAnsi="Arial" w:cs="Arial"/>
                <w:color w:val="808080"/>
                <w:sz w:val="18"/>
                <w:szCs w:val="18"/>
                <w:lang w:eastAsia="ko-KR"/>
              </w:rPr>
            </w:pPr>
            <w:ins w:id="518" w:author="HendryHendry/선임연구원/Convergence(연)ATS그룹(hendry.hendry" w:date="2011-11-16T17:09:00Z">
              <w:r w:rsidRPr="00286E10">
                <w:rPr>
                  <w:rFonts w:ascii="Arial" w:eastAsia="Gulim" w:hAnsi="Arial" w:cs="Arial"/>
                  <w:color w:val="808080"/>
                  <w:sz w:val="18"/>
                  <w:szCs w:val="18"/>
                  <w:lang w:eastAsia="ko-KR"/>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519" w:author="HendryHendry/선임연구원/Convergence(연)ATS그룹(hendry.hendry" w:date="2011-11-16T17:09:00Z">
              <w:tcPr>
                <w:tcW w:w="1060" w:type="dxa"/>
                <w:tcBorders>
                  <w:top w:val="nil"/>
                  <w:left w:val="nil"/>
                  <w:bottom w:val="single" w:sz="8" w:space="0" w:color="auto"/>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20" w:author="HendryHendry/선임연구원/Convergence(연)ATS그룹(hendry.hendry" w:date="2011-11-16T17:09:00Z"/>
                <w:rFonts w:ascii="Arial" w:eastAsia="Gulim" w:hAnsi="Arial" w:cs="Arial"/>
                <w:color w:val="808080"/>
                <w:sz w:val="18"/>
                <w:szCs w:val="18"/>
                <w:lang w:eastAsia="ko-KR"/>
              </w:rPr>
            </w:pPr>
            <w:ins w:id="521" w:author="HendryHendry/선임연구원/Convergence(연)ATS그룹(hendry.hendry" w:date="2011-11-16T17:09:00Z">
              <w:r w:rsidRPr="00286E10">
                <w:rPr>
                  <w:rFonts w:ascii="Arial" w:eastAsia="Gulim" w:hAnsi="Arial" w:cs="Arial"/>
                  <w:color w:val="808080"/>
                  <w:sz w:val="18"/>
                  <w:szCs w:val="18"/>
                  <w:lang w:eastAsia="ko-KR"/>
                </w:rPr>
                <w:t>-0.2%</w:t>
              </w:r>
            </w:ins>
          </w:p>
        </w:tc>
      </w:tr>
      <w:tr w:rsidR="00286E10" w:rsidRPr="00286E10" w:rsidTr="00286E10">
        <w:trPr>
          <w:trHeight w:val="240"/>
          <w:jc w:val="center"/>
          <w:ins w:id="522" w:author="HendryHendry/선임연구원/Convergence(연)ATS그룹(hendry.hendry" w:date="2011-11-16T17:09:00Z"/>
          <w:trPrChange w:id="523" w:author="HendryHendry/선임연구원/Convergence(연)ATS그룹(hendry.hendry" w:date="2011-11-16T17:09: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524" w:author="HendryHendry/선임연구원/Convergence(연)ATS그룹(hendry.hendry" w:date="2011-11-16T17:09:00Z">
              <w:tcPr>
                <w:tcW w:w="1300" w:type="dxa"/>
                <w:tcBorders>
                  <w:top w:val="nil"/>
                  <w:left w:val="single" w:sz="8" w:space="0" w:color="auto"/>
                  <w:bottom w:val="nil"/>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525" w:author="HendryHendry/선임연구원/Convergence(연)ATS그룹(hendry.hendry" w:date="2011-11-16T17:09:00Z"/>
                <w:rFonts w:ascii="Arial" w:eastAsia="Gulim" w:hAnsi="Arial" w:cs="Arial"/>
                <w:color w:val="000000"/>
                <w:sz w:val="18"/>
                <w:szCs w:val="18"/>
                <w:lang w:eastAsia="ko-KR"/>
              </w:rPr>
            </w:pPr>
            <w:ins w:id="526" w:author="HendryHendry/선임연구원/Convergence(연)ATS그룹(hendry.hendry" w:date="2011-11-16T17:09:00Z">
              <w:r w:rsidRPr="00286E10">
                <w:rPr>
                  <w:rFonts w:ascii="Arial" w:eastAsia="Gulim" w:hAnsi="Arial" w:cs="Arial"/>
                  <w:color w:val="000000"/>
                  <w:sz w:val="18"/>
                  <w:szCs w:val="18"/>
                  <w:lang w:eastAsia="ko-KR"/>
                </w:rPr>
                <w:t>Enc Time[%]</w:t>
              </w:r>
            </w:ins>
          </w:p>
        </w:tc>
        <w:tc>
          <w:tcPr>
            <w:tcW w:w="3180" w:type="dxa"/>
            <w:gridSpan w:val="3"/>
            <w:tcBorders>
              <w:top w:val="nil"/>
              <w:left w:val="nil"/>
              <w:bottom w:val="nil"/>
              <w:right w:val="single" w:sz="8" w:space="0" w:color="000000"/>
            </w:tcBorders>
            <w:shd w:val="clear" w:color="auto" w:fill="auto"/>
            <w:noWrap/>
            <w:vAlign w:val="bottom"/>
            <w:hideMark/>
            <w:tcPrChange w:id="527" w:author="HendryHendry/선임연구원/Convergence(연)ATS그룹(hendry.hendry" w:date="2011-11-16T17:09:00Z">
              <w:tcPr>
                <w:tcW w:w="3180" w:type="dxa"/>
                <w:gridSpan w:val="3"/>
                <w:tcBorders>
                  <w:top w:val="nil"/>
                  <w:left w:val="nil"/>
                  <w:bottom w:val="nil"/>
                  <w:right w:val="single" w:sz="8" w:space="0" w:color="000000"/>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28" w:author="HendryHendry/선임연구원/Convergence(연)ATS그룹(hendry.hendry" w:date="2011-11-16T17:09:00Z"/>
                <w:rFonts w:ascii="Arial" w:eastAsia="Gulim" w:hAnsi="Arial" w:cs="Arial"/>
                <w:color w:val="000000"/>
                <w:sz w:val="18"/>
                <w:szCs w:val="18"/>
                <w:lang w:eastAsia="ko-KR"/>
              </w:rPr>
            </w:pPr>
            <w:ins w:id="529" w:author="HendryHendry/선임연구원/Convergence(연)ATS그룹(hendry.hendry" w:date="2011-11-16T17:09:00Z">
              <w:r w:rsidRPr="00286E10">
                <w:rPr>
                  <w:rFonts w:ascii="Arial" w:eastAsia="Gulim" w:hAnsi="Arial" w:cs="Arial"/>
                  <w:color w:val="000000"/>
                  <w:sz w:val="18"/>
                  <w:szCs w:val="18"/>
                  <w:lang w:eastAsia="ko-KR"/>
                </w:rPr>
                <w:t>100%</w:t>
              </w:r>
            </w:ins>
          </w:p>
        </w:tc>
        <w:tc>
          <w:tcPr>
            <w:tcW w:w="3180" w:type="dxa"/>
            <w:gridSpan w:val="3"/>
            <w:tcBorders>
              <w:top w:val="nil"/>
              <w:left w:val="nil"/>
              <w:bottom w:val="nil"/>
              <w:right w:val="single" w:sz="8" w:space="0" w:color="000000"/>
            </w:tcBorders>
            <w:shd w:val="clear" w:color="auto" w:fill="auto"/>
            <w:noWrap/>
            <w:vAlign w:val="bottom"/>
            <w:hideMark/>
            <w:tcPrChange w:id="530" w:author="HendryHendry/선임연구원/Convergence(연)ATS그룹(hendry.hendry" w:date="2011-11-16T17:09:00Z">
              <w:tcPr>
                <w:tcW w:w="3180" w:type="dxa"/>
                <w:gridSpan w:val="3"/>
                <w:tcBorders>
                  <w:top w:val="nil"/>
                  <w:left w:val="nil"/>
                  <w:bottom w:val="nil"/>
                  <w:right w:val="single" w:sz="8" w:space="0" w:color="000000"/>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31" w:author="HendryHendry/선임연구원/Convergence(연)ATS그룹(hendry.hendry" w:date="2011-11-16T17:09:00Z"/>
                <w:rFonts w:ascii="Arial" w:eastAsia="Gulim" w:hAnsi="Arial" w:cs="Arial"/>
                <w:color w:val="000000"/>
                <w:sz w:val="18"/>
                <w:szCs w:val="18"/>
                <w:lang w:eastAsia="ko-KR"/>
              </w:rPr>
            </w:pPr>
            <w:ins w:id="532" w:author="HendryHendry/선임연구원/Convergence(연)ATS그룹(hendry.hendry" w:date="2011-11-16T17:09:00Z">
              <w:r w:rsidRPr="00286E10">
                <w:rPr>
                  <w:rFonts w:ascii="Arial" w:eastAsia="Gulim" w:hAnsi="Arial" w:cs="Arial"/>
                  <w:color w:val="000000"/>
                  <w:sz w:val="18"/>
                  <w:szCs w:val="18"/>
                  <w:lang w:eastAsia="ko-KR"/>
                </w:rPr>
                <w:t>101%</w:t>
              </w:r>
            </w:ins>
          </w:p>
        </w:tc>
      </w:tr>
      <w:tr w:rsidR="00286E10" w:rsidRPr="00286E10" w:rsidTr="00286E10">
        <w:trPr>
          <w:trHeight w:val="255"/>
          <w:jc w:val="center"/>
          <w:ins w:id="533" w:author="HendryHendry/선임연구원/Convergence(연)ATS그룹(hendry.hendry" w:date="2011-11-16T17:09:00Z"/>
          <w:trPrChange w:id="534" w:author="HendryHendry/선임연구원/Convergence(연)ATS그룹(hendry.hendry" w:date="2011-11-16T17:09:00Z">
            <w:trPr>
              <w:trHeight w:val="255"/>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535" w:author="HendryHendry/선임연구원/Convergence(연)ATS그룹(hendry.hendry" w:date="2011-11-16T17:09:00Z">
              <w:tcPr>
                <w:tcW w:w="130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textAlignment w:val="auto"/>
              <w:rPr>
                <w:ins w:id="536" w:author="HendryHendry/선임연구원/Convergence(연)ATS그룹(hendry.hendry" w:date="2011-11-16T17:09:00Z"/>
                <w:rFonts w:ascii="Arial" w:eastAsia="Gulim" w:hAnsi="Arial" w:cs="Arial"/>
                <w:color w:val="000000"/>
                <w:sz w:val="18"/>
                <w:szCs w:val="18"/>
                <w:lang w:eastAsia="ko-KR"/>
              </w:rPr>
            </w:pPr>
            <w:ins w:id="537" w:author="HendryHendry/선임연구원/Convergence(연)ATS그룹(hendry.hendry" w:date="2011-11-16T17:09:00Z">
              <w:r w:rsidRPr="00286E10">
                <w:rPr>
                  <w:rFonts w:ascii="Arial" w:eastAsia="Gulim" w:hAnsi="Arial" w:cs="Arial"/>
                  <w:color w:val="000000"/>
                  <w:sz w:val="18"/>
                  <w:szCs w:val="18"/>
                  <w:lang w:eastAsia="ko-KR"/>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538" w:author="HendryHendry/선임연구원/Convergence(연)ATS그룹(hendry.hendry" w:date="2011-11-16T17:09: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39" w:author="HendryHendry/선임연구원/Convergence(연)ATS그룹(hendry.hendry" w:date="2011-11-16T17:09:00Z"/>
                <w:rFonts w:ascii="Arial" w:eastAsia="Gulim" w:hAnsi="Arial" w:cs="Arial"/>
                <w:color w:val="000000"/>
                <w:sz w:val="18"/>
                <w:szCs w:val="18"/>
                <w:lang w:eastAsia="ko-KR"/>
              </w:rPr>
            </w:pPr>
            <w:ins w:id="540" w:author="HendryHendry/선임연구원/Convergence(연)ATS그룹(hendry.hendry" w:date="2011-11-16T17:09:00Z">
              <w:r w:rsidRPr="00286E10">
                <w:rPr>
                  <w:rFonts w:ascii="Arial" w:eastAsia="Gulim" w:hAnsi="Arial" w:cs="Arial"/>
                  <w:color w:val="000000"/>
                  <w:sz w:val="18"/>
                  <w:szCs w:val="18"/>
                  <w:lang w:eastAsia="ko-KR"/>
                </w:rPr>
                <w:t>100%</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541" w:author="HendryHendry/선임연구원/Convergence(연)ATS그룹(hendry.hendry" w:date="2011-11-16T17:09: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286E10" w:rsidRPr="00286E10" w:rsidRDefault="00286E10" w:rsidP="00286E10">
            <w:pPr>
              <w:tabs>
                <w:tab w:val="clear" w:pos="360"/>
                <w:tab w:val="clear" w:pos="720"/>
                <w:tab w:val="clear" w:pos="1080"/>
                <w:tab w:val="clear" w:pos="1440"/>
              </w:tabs>
              <w:overflowPunct/>
              <w:autoSpaceDE/>
              <w:autoSpaceDN/>
              <w:adjustRightInd/>
              <w:spacing w:before="0"/>
              <w:jc w:val="center"/>
              <w:textAlignment w:val="auto"/>
              <w:rPr>
                <w:ins w:id="542" w:author="HendryHendry/선임연구원/Convergence(연)ATS그룹(hendry.hendry" w:date="2011-11-16T17:09:00Z"/>
                <w:rFonts w:ascii="Arial" w:eastAsia="Gulim" w:hAnsi="Arial" w:cs="Arial"/>
                <w:color w:val="000000"/>
                <w:sz w:val="18"/>
                <w:szCs w:val="18"/>
                <w:lang w:eastAsia="ko-KR"/>
              </w:rPr>
            </w:pPr>
            <w:ins w:id="543" w:author="HendryHendry/선임연구원/Convergence(연)ATS그룹(hendry.hendry" w:date="2011-11-16T17:09:00Z">
              <w:r w:rsidRPr="00286E10">
                <w:rPr>
                  <w:rFonts w:ascii="Arial" w:eastAsia="Gulim" w:hAnsi="Arial" w:cs="Arial"/>
                  <w:color w:val="000000"/>
                  <w:sz w:val="18"/>
                  <w:szCs w:val="18"/>
                  <w:lang w:eastAsia="ko-KR"/>
                </w:rPr>
                <w:t>101%</w:t>
              </w:r>
            </w:ins>
          </w:p>
        </w:tc>
      </w:tr>
    </w:tbl>
    <w:p w:rsidR="00286E10" w:rsidDel="00286E10" w:rsidRDefault="00286E10" w:rsidP="001831C0">
      <w:pPr>
        <w:spacing w:before="0" w:after="120"/>
        <w:jc w:val="center"/>
        <w:rPr>
          <w:del w:id="544" w:author="HendryHendry/선임연구원/Convergence(연)ATS그룹(hendry.hendry" w:date="2011-11-16T17:09:00Z"/>
          <w:szCs w:val="22"/>
          <w:lang w:eastAsia="ko-KR"/>
        </w:rPr>
      </w:pPr>
    </w:p>
    <w:tbl>
      <w:tblPr>
        <w:tblW w:w="7660" w:type="dxa"/>
        <w:jc w:val="center"/>
        <w:tblInd w:w="84" w:type="dxa"/>
        <w:tblCellMar>
          <w:left w:w="99" w:type="dxa"/>
          <w:right w:w="99" w:type="dxa"/>
        </w:tblCellMar>
        <w:tblLook w:val="04A0"/>
      </w:tblPr>
      <w:tblGrid>
        <w:gridCol w:w="1300"/>
        <w:gridCol w:w="1060"/>
        <w:gridCol w:w="1060"/>
        <w:gridCol w:w="1060"/>
        <w:gridCol w:w="1060"/>
        <w:gridCol w:w="1060"/>
        <w:gridCol w:w="1060"/>
      </w:tblGrid>
      <w:tr w:rsidR="00F951F8" w:rsidRPr="00F951F8" w:rsidDel="00286E10" w:rsidTr="00F951F8">
        <w:trPr>
          <w:trHeight w:val="240"/>
          <w:jc w:val="center"/>
          <w:del w:id="545" w:author="HendryHendry/선임연구원/Convergence(연)ATS그룹(hendry.hendry" w:date="2011-11-16T17:09:00Z"/>
        </w:trPr>
        <w:tc>
          <w:tcPr>
            <w:tcW w:w="130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546" w:author="HendryHendry/선임연구원/Convergence(연)ATS그룹(hendry.hendry" w:date="2011-11-16T17:09:00Z"/>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47" w:author="HendryHendry/선임연구원/Convergence(연)ATS그룹(hendry.hendry" w:date="2011-11-16T17:09:00Z"/>
                <w:rFonts w:ascii="Arial" w:eastAsia="Gulim" w:hAnsi="Arial" w:cs="Arial"/>
                <w:b/>
                <w:bCs/>
                <w:color w:val="000000"/>
                <w:sz w:val="18"/>
                <w:szCs w:val="18"/>
                <w:lang w:eastAsia="ko-KR"/>
              </w:rPr>
            </w:pPr>
            <w:del w:id="548" w:author="HendryHendry/선임연구원/Convergence(연)ATS그룹(hendry.hendry" w:date="2011-11-16T17:09:00Z">
              <w:r w:rsidRPr="00F951F8" w:rsidDel="00286E10">
                <w:rPr>
                  <w:rFonts w:ascii="Arial" w:eastAsia="Gulim" w:hAnsi="Arial" w:cs="Arial"/>
                  <w:b/>
                  <w:bCs/>
                  <w:color w:val="000000"/>
                  <w:sz w:val="18"/>
                  <w:szCs w:val="18"/>
                  <w:lang w:eastAsia="ko-KR"/>
                </w:rPr>
                <w:delText>Random Access HE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49" w:author="HendryHendry/선임연구원/Convergence(연)ATS그룹(hendry.hendry" w:date="2011-11-16T17:09:00Z"/>
                <w:rFonts w:ascii="Arial" w:eastAsia="Gulim" w:hAnsi="Arial" w:cs="Arial"/>
                <w:b/>
                <w:bCs/>
                <w:color w:val="000000"/>
                <w:sz w:val="18"/>
                <w:szCs w:val="18"/>
                <w:lang w:eastAsia="ko-KR"/>
              </w:rPr>
            </w:pPr>
            <w:del w:id="550" w:author="HendryHendry/선임연구원/Convergence(연)ATS그룹(hendry.hendry" w:date="2011-11-16T17:09:00Z">
              <w:r w:rsidRPr="00F951F8" w:rsidDel="00286E10">
                <w:rPr>
                  <w:rFonts w:ascii="Arial" w:eastAsia="Gulim" w:hAnsi="Arial" w:cs="Arial"/>
                  <w:b/>
                  <w:bCs/>
                  <w:color w:val="000000"/>
                  <w:sz w:val="18"/>
                  <w:szCs w:val="18"/>
                  <w:lang w:eastAsia="ko-KR"/>
                </w:rPr>
                <w:delText>Random Access LC</w:delText>
              </w:r>
            </w:del>
          </w:p>
        </w:tc>
      </w:tr>
      <w:tr w:rsidR="00F951F8" w:rsidRPr="00F951F8" w:rsidDel="00286E10" w:rsidTr="00F951F8">
        <w:trPr>
          <w:trHeight w:val="255"/>
          <w:jc w:val="center"/>
          <w:del w:id="551" w:author="HendryHendry/선임연구원/Convergence(연)ATS그룹(hendry.hendry" w:date="2011-11-16T17:09:00Z"/>
        </w:trPr>
        <w:tc>
          <w:tcPr>
            <w:tcW w:w="130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552" w:author="HendryHendry/선임연구원/Convergence(연)ATS그룹(hendry.hendry" w:date="2011-11-16T17:09:00Z"/>
                <w:rFonts w:ascii="Arial" w:eastAsia="Gulim" w:hAnsi="Arial" w:cs="Arial"/>
                <w:color w:val="000000"/>
                <w:sz w:val="18"/>
                <w:szCs w:val="18"/>
                <w:lang w:eastAsia="ko-KR"/>
              </w:rPr>
            </w:pPr>
          </w:p>
        </w:tc>
        <w:tc>
          <w:tcPr>
            <w:tcW w:w="1060" w:type="dxa"/>
            <w:tcBorders>
              <w:top w:val="nil"/>
              <w:left w:val="single" w:sz="8" w:space="0" w:color="auto"/>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53" w:author="HendryHendry/선임연구원/Convergence(연)ATS그룹(hendry.hendry" w:date="2011-11-16T17:09:00Z"/>
                <w:rFonts w:ascii="Arial" w:eastAsia="Gulim" w:hAnsi="Arial" w:cs="Arial"/>
                <w:color w:val="000000"/>
                <w:sz w:val="18"/>
                <w:szCs w:val="18"/>
                <w:lang w:eastAsia="ko-KR"/>
              </w:rPr>
            </w:pPr>
            <w:del w:id="554" w:author="HendryHendry/선임연구원/Convergence(연)ATS그룹(hendry.hendry" w:date="2011-11-16T17:09:00Z">
              <w:r w:rsidRPr="00F951F8" w:rsidDel="00286E10">
                <w:rPr>
                  <w:rFonts w:ascii="Arial" w:eastAsia="Gulim" w:hAnsi="Arial" w:cs="Arial"/>
                  <w:color w:val="000000"/>
                  <w:sz w:val="18"/>
                  <w:szCs w:val="18"/>
                  <w:lang w:eastAsia="ko-KR"/>
                </w:rPr>
                <w:delText>Y</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55" w:author="HendryHendry/선임연구원/Convergence(연)ATS그룹(hendry.hendry" w:date="2011-11-16T17:09:00Z"/>
                <w:rFonts w:ascii="Arial" w:eastAsia="Gulim" w:hAnsi="Arial" w:cs="Arial"/>
                <w:color w:val="000000"/>
                <w:sz w:val="18"/>
                <w:szCs w:val="18"/>
                <w:lang w:eastAsia="ko-KR"/>
              </w:rPr>
            </w:pPr>
            <w:del w:id="556" w:author="HendryHendry/선임연구원/Convergence(연)ATS그룹(hendry.hendry" w:date="2011-11-16T17:09:00Z">
              <w:r w:rsidRPr="00F951F8" w:rsidDel="00286E10">
                <w:rPr>
                  <w:rFonts w:ascii="Arial" w:eastAsia="Gulim" w:hAnsi="Arial" w:cs="Arial"/>
                  <w:color w:val="000000"/>
                  <w:sz w:val="18"/>
                  <w:szCs w:val="18"/>
                  <w:lang w:eastAsia="ko-KR"/>
                </w:rPr>
                <w:delText>U</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57" w:author="HendryHendry/선임연구원/Convergence(연)ATS그룹(hendry.hendry" w:date="2011-11-16T17:09:00Z"/>
                <w:rFonts w:ascii="Arial" w:eastAsia="Gulim" w:hAnsi="Arial" w:cs="Arial"/>
                <w:color w:val="000000"/>
                <w:sz w:val="18"/>
                <w:szCs w:val="18"/>
                <w:lang w:eastAsia="ko-KR"/>
              </w:rPr>
            </w:pPr>
            <w:del w:id="558" w:author="HendryHendry/선임연구원/Convergence(연)ATS그룹(hendry.hendry" w:date="2011-11-16T17:09:00Z">
              <w:r w:rsidRPr="00F951F8" w:rsidDel="00286E10">
                <w:rPr>
                  <w:rFonts w:ascii="Arial" w:eastAsia="Gulim" w:hAnsi="Arial" w:cs="Arial"/>
                  <w:color w:val="000000"/>
                  <w:sz w:val="18"/>
                  <w:szCs w:val="18"/>
                  <w:lang w:eastAsia="ko-KR"/>
                </w:rPr>
                <w:delText>V</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59" w:author="HendryHendry/선임연구원/Convergence(연)ATS그룹(hendry.hendry" w:date="2011-11-16T17:09:00Z"/>
                <w:rFonts w:ascii="Arial" w:eastAsia="Gulim" w:hAnsi="Arial" w:cs="Arial"/>
                <w:color w:val="000000"/>
                <w:sz w:val="18"/>
                <w:szCs w:val="18"/>
                <w:lang w:eastAsia="ko-KR"/>
              </w:rPr>
            </w:pPr>
            <w:del w:id="560" w:author="HendryHendry/선임연구원/Convergence(연)ATS그룹(hendry.hendry" w:date="2011-11-16T17:09:00Z">
              <w:r w:rsidRPr="00F951F8" w:rsidDel="00286E10">
                <w:rPr>
                  <w:rFonts w:ascii="Arial" w:eastAsia="Gulim" w:hAnsi="Arial" w:cs="Arial"/>
                  <w:color w:val="000000"/>
                  <w:sz w:val="18"/>
                  <w:szCs w:val="18"/>
                  <w:lang w:eastAsia="ko-KR"/>
                </w:rPr>
                <w:delText>Y</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61" w:author="HendryHendry/선임연구원/Convergence(연)ATS그룹(hendry.hendry" w:date="2011-11-16T17:09:00Z"/>
                <w:rFonts w:ascii="Arial" w:eastAsia="Gulim" w:hAnsi="Arial" w:cs="Arial"/>
                <w:color w:val="000000"/>
                <w:sz w:val="18"/>
                <w:szCs w:val="18"/>
                <w:lang w:eastAsia="ko-KR"/>
              </w:rPr>
            </w:pPr>
            <w:del w:id="562" w:author="HendryHendry/선임연구원/Convergence(연)ATS그룹(hendry.hendry" w:date="2011-11-16T17:09:00Z">
              <w:r w:rsidRPr="00F951F8" w:rsidDel="00286E10">
                <w:rPr>
                  <w:rFonts w:ascii="Arial" w:eastAsia="Gulim" w:hAnsi="Arial" w:cs="Arial"/>
                  <w:color w:val="000000"/>
                  <w:sz w:val="18"/>
                  <w:szCs w:val="18"/>
                  <w:lang w:eastAsia="ko-KR"/>
                </w:rPr>
                <w:delText>U</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63" w:author="HendryHendry/선임연구원/Convergence(연)ATS그룹(hendry.hendry" w:date="2011-11-16T17:09:00Z"/>
                <w:rFonts w:ascii="Arial" w:eastAsia="Gulim" w:hAnsi="Arial" w:cs="Arial"/>
                <w:color w:val="000000"/>
                <w:sz w:val="18"/>
                <w:szCs w:val="18"/>
                <w:lang w:eastAsia="ko-KR"/>
              </w:rPr>
            </w:pPr>
            <w:del w:id="564" w:author="HendryHendry/선임연구원/Convergence(연)ATS그룹(hendry.hendry" w:date="2011-11-16T17:09:00Z">
              <w:r w:rsidRPr="00F951F8" w:rsidDel="00286E10">
                <w:rPr>
                  <w:rFonts w:ascii="Arial" w:eastAsia="Gulim" w:hAnsi="Arial" w:cs="Arial"/>
                  <w:color w:val="000000"/>
                  <w:sz w:val="18"/>
                  <w:szCs w:val="18"/>
                  <w:lang w:eastAsia="ko-KR"/>
                </w:rPr>
                <w:delText>V</w:delText>
              </w:r>
            </w:del>
          </w:p>
        </w:tc>
      </w:tr>
      <w:tr w:rsidR="00F951F8" w:rsidRPr="00F951F8" w:rsidDel="00286E10" w:rsidTr="00F951F8">
        <w:trPr>
          <w:trHeight w:val="240"/>
          <w:jc w:val="center"/>
          <w:del w:id="565" w:author="HendryHendry/선임연구원/Convergence(연)ATS그룹(hendry.hendry" w:date="2011-11-16T17:09:00Z"/>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566" w:author="HendryHendry/선임연구원/Convergence(연)ATS그룹(hendry.hendry" w:date="2011-11-16T17:09:00Z"/>
                <w:rFonts w:ascii="Arial" w:eastAsia="Gulim" w:hAnsi="Arial" w:cs="Arial"/>
                <w:color w:val="000000"/>
                <w:sz w:val="18"/>
                <w:szCs w:val="18"/>
                <w:lang w:eastAsia="ko-KR"/>
              </w:rPr>
            </w:pPr>
            <w:del w:id="567" w:author="HendryHendry/선임연구원/Convergence(연)ATS그룹(hendry.hendry" w:date="2011-11-16T17:09:00Z">
              <w:r w:rsidRPr="00F951F8" w:rsidDel="00286E10">
                <w:rPr>
                  <w:rFonts w:ascii="Arial" w:eastAsia="Gulim" w:hAnsi="Arial" w:cs="Arial"/>
                  <w:color w:val="000000"/>
                  <w:sz w:val="18"/>
                  <w:szCs w:val="18"/>
                  <w:lang w:eastAsia="ko-KR"/>
                </w:rPr>
                <w:delText>Class A</w:delText>
              </w:r>
            </w:del>
          </w:p>
        </w:tc>
        <w:tc>
          <w:tcPr>
            <w:tcW w:w="1060" w:type="dxa"/>
            <w:tcBorders>
              <w:top w:val="single" w:sz="8" w:space="0" w:color="auto"/>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68" w:author="HendryHendry/선임연구원/Convergence(연)ATS그룹(hendry.hendry" w:date="2011-11-16T17:09:00Z"/>
                <w:rFonts w:ascii="Arial" w:eastAsia="Gulim" w:hAnsi="Arial" w:cs="Arial"/>
                <w:color w:val="000000"/>
                <w:sz w:val="18"/>
                <w:szCs w:val="18"/>
                <w:lang w:eastAsia="ko-KR"/>
              </w:rPr>
            </w:pPr>
            <w:del w:id="569"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single" w:sz="8" w:space="0" w:color="auto"/>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70" w:author="HendryHendry/선임연구원/Convergence(연)ATS그룹(hendry.hendry" w:date="2011-11-16T17:09:00Z"/>
                <w:rFonts w:ascii="Arial" w:eastAsia="Gulim" w:hAnsi="Arial" w:cs="Arial"/>
                <w:color w:val="000000"/>
                <w:sz w:val="18"/>
                <w:szCs w:val="18"/>
                <w:lang w:eastAsia="ko-KR"/>
              </w:rPr>
            </w:pPr>
            <w:del w:id="571"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72" w:author="HendryHendry/선임연구원/Convergence(연)ATS그룹(hendry.hendry" w:date="2011-11-16T17:09:00Z"/>
                <w:rFonts w:ascii="Arial" w:eastAsia="Gulim" w:hAnsi="Arial" w:cs="Arial"/>
                <w:color w:val="000000"/>
                <w:sz w:val="18"/>
                <w:szCs w:val="18"/>
                <w:lang w:eastAsia="ko-KR"/>
              </w:rPr>
            </w:pPr>
            <w:del w:id="573"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single" w:sz="8" w:space="0" w:color="auto"/>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74" w:author="HendryHendry/선임연구원/Convergence(연)ATS그룹(hendry.hendry" w:date="2011-11-16T17:09:00Z"/>
                <w:rFonts w:ascii="Arial" w:eastAsia="Gulim" w:hAnsi="Arial" w:cs="Arial"/>
                <w:color w:val="000000"/>
                <w:sz w:val="18"/>
                <w:szCs w:val="18"/>
                <w:lang w:eastAsia="ko-KR"/>
              </w:rPr>
            </w:pPr>
            <w:del w:id="575"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single" w:sz="8" w:space="0" w:color="auto"/>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76" w:author="HendryHendry/선임연구원/Convergence(연)ATS그룹(hendry.hendry" w:date="2011-11-16T17:09:00Z"/>
                <w:rFonts w:ascii="Arial" w:eastAsia="Gulim" w:hAnsi="Arial" w:cs="Arial"/>
                <w:color w:val="000000"/>
                <w:sz w:val="18"/>
                <w:szCs w:val="18"/>
                <w:lang w:eastAsia="ko-KR"/>
              </w:rPr>
            </w:pPr>
            <w:del w:id="577"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single" w:sz="8" w:space="0" w:color="auto"/>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78" w:author="HendryHendry/선임연구원/Convergence(연)ATS그룹(hendry.hendry" w:date="2011-11-16T17:09:00Z"/>
                <w:rFonts w:ascii="Arial" w:eastAsia="Gulim" w:hAnsi="Arial" w:cs="Arial"/>
                <w:color w:val="000000"/>
                <w:sz w:val="18"/>
                <w:szCs w:val="18"/>
                <w:lang w:eastAsia="ko-KR"/>
              </w:rPr>
            </w:pPr>
            <w:del w:id="579"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r>
      <w:tr w:rsidR="00F951F8" w:rsidRPr="00F951F8" w:rsidDel="00286E10" w:rsidTr="00F951F8">
        <w:trPr>
          <w:trHeight w:val="240"/>
          <w:jc w:val="center"/>
          <w:del w:id="580" w:author="HendryHendry/선임연구원/Convergence(연)ATS그룹(hendry.hendry" w:date="2011-11-16T17:09:00Z"/>
        </w:trPr>
        <w:tc>
          <w:tcPr>
            <w:tcW w:w="1300" w:type="dxa"/>
            <w:tcBorders>
              <w:top w:val="nil"/>
              <w:left w:val="single" w:sz="8" w:space="0" w:color="auto"/>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581" w:author="HendryHendry/선임연구원/Convergence(연)ATS그룹(hendry.hendry" w:date="2011-11-16T17:09:00Z"/>
                <w:rFonts w:ascii="Arial" w:eastAsia="Gulim" w:hAnsi="Arial" w:cs="Arial"/>
                <w:color w:val="000000"/>
                <w:sz w:val="18"/>
                <w:szCs w:val="18"/>
                <w:lang w:eastAsia="ko-KR"/>
              </w:rPr>
            </w:pPr>
            <w:del w:id="582" w:author="HendryHendry/선임연구원/Convergence(연)ATS그룹(hendry.hendry" w:date="2011-11-16T17:09:00Z">
              <w:r w:rsidRPr="00F951F8" w:rsidDel="00286E10">
                <w:rPr>
                  <w:rFonts w:ascii="Arial" w:eastAsia="Gulim" w:hAnsi="Arial" w:cs="Arial"/>
                  <w:color w:val="000000"/>
                  <w:sz w:val="18"/>
                  <w:szCs w:val="18"/>
                  <w:lang w:eastAsia="ko-KR"/>
                </w:rPr>
                <w:delText>Class B</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83" w:author="HendryHendry/선임연구원/Convergence(연)ATS그룹(hendry.hendry" w:date="2011-11-16T17:09:00Z"/>
                <w:rFonts w:ascii="Arial" w:eastAsia="Gulim" w:hAnsi="Arial" w:cs="Arial"/>
                <w:color w:val="000000"/>
                <w:sz w:val="18"/>
                <w:szCs w:val="18"/>
                <w:lang w:eastAsia="ko-KR"/>
              </w:rPr>
            </w:pPr>
            <w:del w:id="584"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85" w:author="HendryHendry/선임연구원/Convergence(연)ATS그룹(hendry.hendry" w:date="2011-11-16T17:09:00Z"/>
                <w:rFonts w:ascii="Arial" w:eastAsia="Gulim" w:hAnsi="Arial" w:cs="Arial"/>
                <w:color w:val="000000"/>
                <w:sz w:val="18"/>
                <w:szCs w:val="18"/>
                <w:lang w:eastAsia="ko-KR"/>
              </w:rPr>
            </w:pPr>
            <w:del w:id="586"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87" w:author="HendryHendry/선임연구원/Convergence(연)ATS그룹(hendry.hendry" w:date="2011-11-16T17:09:00Z"/>
                <w:rFonts w:ascii="Arial" w:eastAsia="Gulim" w:hAnsi="Arial" w:cs="Arial"/>
                <w:color w:val="000000"/>
                <w:sz w:val="18"/>
                <w:szCs w:val="18"/>
                <w:lang w:eastAsia="ko-KR"/>
              </w:rPr>
            </w:pPr>
            <w:del w:id="588" w:author="HendryHendry/선임연구원/Convergence(연)ATS그룹(hendry.hendry" w:date="2011-11-16T17:09:00Z">
              <w:r w:rsidRPr="00F951F8" w:rsidDel="00286E10">
                <w:rPr>
                  <w:rFonts w:ascii="Arial" w:eastAsia="Gulim" w:hAnsi="Arial" w:cs="Arial"/>
                  <w:color w:val="000000"/>
                  <w:sz w:val="18"/>
                  <w:szCs w:val="18"/>
                  <w:lang w:eastAsia="ko-KR"/>
                </w:rPr>
                <w:delText>-0.3%</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89" w:author="HendryHendry/선임연구원/Convergence(연)ATS그룹(hendry.hendry" w:date="2011-11-16T17:09:00Z"/>
                <w:rFonts w:ascii="Arial" w:eastAsia="Gulim" w:hAnsi="Arial" w:cs="Arial"/>
                <w:color w:val="000000"/>
                <w:sz w:val="18"/>
                <w:szCs w:val="18"/>
                <w:lang w:eastAsia="ko-KR"/>
              </w:rPr>
            </w:pPr>
            <w:del w:id="590" w:author="HendryHendry/선임연구원/Convergence(연)ATS그룹(hendry.hendry" w:date="2011-11-16T17:09:00Z">
              <w:r w:rsidRPr="00F951F8" w:rsidDel="00286E10">
                <w:rPr>
                  <w:rFonts w:ascii="Arial" w:eastAsia="Gulim" w:hAnsi="Arial" w:cs="Arial"/>
                  <w:color w:val="000000"/>
                  <w:sz w:val="18"/>
                  <w:szCs w:val="18"/>
                  <w:lang w:eastAsia="ko-KR"/>
                </w:rPr>
                <w:delText>-0.3%</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91" w:author="HendryHendry/선임연구원/Convergence(연)ATS그룹(hendry.hendry" w:date="2011-11-16T17:09:00Z"/>
                <w:rFonts w:ascii="Arial" w:eastAsia="Gulim" w:hAnsi="Arial" w:cs="Arial"/>
                <w:color w:val="000000"/>
                <w:sz w:val="18"/>
                <w:szCs w:val="18"/>
                <w:lang w:eastAsia="ko-KR"/>
              </w:rPr>
            </w:pPr>
            <w:del w:id="592"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93" w:author="HendryHendry/선임연구원/Convergence(연)ATS그룹(hendry.hendry" w:date="2011-11-16T17:09:00Z"/>
                <w:rFonts w:ascii="Arial" w:eastAsia="Gulim" w:hAnsi="Arial" w:cs="Arial"/>
                <w:color w:val="000000"/>
                <w:sz w:val="18"/>
                <w:szCs w:val="18"/>
                <w:lang w:eastAsia="ko-KR"/>
              </w:rPr>
            </w:pPr>
            <w:del w:id="594"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r>
      <w:tr w:rsidR="00F951F8" w:rsidRPr="00F951F8" w:rsidDel="00286E10" w:rsidTr="00F951F8">
        <w:trPr>
          <w:trHeight w:val="240"/>
          <w:jc w:val="center"/>
          <w:del w:id="595" w:author="HendryHendry/선임연구원/Convergence(연)ATS그룹(hendry.hendry" w:date="2011-11-16T17:09:00Z"/>
        </w:trPr>
        <w:tc>
          <w:tcPr>
            <w:tcW w:w="1300" w:type="dxa"/>
            <w:tcBorders>
              <w:top w:val="nil"/>
              <w:left w:val="single" w:sz="8" w:space="0" w:color="auto"/>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596" w:author="HendryHendry/선임연구원/Convergence(연)ATS그룹(hendry.hendry" w:date="2011-11-16T17:09:00Z"/>
                <w:rFonts w:ascii="Arial" w:eastAsia="Gulim" w:hAnsi="Arial" w:cs="Arial"/>
                <w:color w:val="000000"/>
                <w:sz w:val="18"/>
                <w:szCs w:val="18"/>
                <w:lang w:eastAsia="ko-KR"/>
              </w:rPr>
            </w:pPr>
            <w:del w:id="597" w:author="HendryHendry/선임연구원/Convergence(연)ATS그룹(hendry.hendry" w:date="2011-11-16T17:09:00Z">
              <w:r w:rsidRPr="00F951F8" w:rsidDel="00286E10">
                <w:rPr>
                  <w:rFonts w:ascii="Arial" w:eastAsia="Gulim" w:hAnsi="Arial" w:cs="Arial"/>
                  <w:color w:val="000000"/>
                  <w:sz w:val="18"/>
                  <w:szCs w:val="18"/>
                  <w:lang w:eastAsia="ko-KR"/>
                </w:rPr>
                <w:delText>Class C</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598" w:author="HendryHendry/선임연구원/Convergence(연)ATS그룹(hendry.hendry" w:date="2011-11-16T17:09:00Z"/>
                <w:rFonts w:ascii="Arial" w:eastAsia="Gulim" w:hAnsi="Arial" w:cs="Arial"/>
                <w:color w:val="000000"/>
                <w:sz w:val="18"/>
                <w:szCs w:val="18"/>
                <w:lang w:eastAsia="ko-KR"/>
              </w:rPr>
            </w:pPr>
            <w:del w:id="599"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00" w:author="HendryHendry/선임연구원/Convergence(연)ATS그룹(hendry.hendry" w:date="2011-11-16T17:09:00Z"/>
                <w:rFonts w:ascii="Arial" w:eastAsia="Gulim" w:hAnsi="Arial" w:cs="Arial"/>
                <w:color w:val="000000"/>
                <w:sz w:val="18"/>
                <w:szCs w:val="18"/>
                <w:lang w:eastAsia="ko-KR"/>
              </w:rPr>
            </w:pPr>
            <w:del w:id="601" w:author="HendryHendry/선임연구원/Convergence(연)ATS그룹(hendry.hendry" w:date="2011-11-16T17:09:00Z">
              <w:r w:rsidRPr="00F951F8" w:rsidDel="00286E10">
                <w:rPr>
                  <w:rFonts w:ascii="Arial" w:eastAsia="Gulim" w:hAnsi="Arial" w:cs="Arial"/>
                  <w:color w:val="000000"/>
                  <w:sz w:val="18"/>
                  <w:szCs w:val="18"/>
                  <w:lang w:eastAsia="ko-KR"/>
                </w:rPr>
                <w:delText>-0.1%</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02" w:author="HendryHendry/선임연구원/Convergence(연)ATS그룹(hendry.hendry" w:date="2011-11-16T17:09:00Z"/>
                <w:rFonts w:ascii="Arial" w:eastAsia="Gulim" w:hAnsi="Arial" w:cs="Arial"/>
                <w:color w:val="000000"/>
                <w:sz w:val="18"/>
                <w:szCs w:val="18"/>
                <w:lang w:eastAsia="ko-KR"/>
              </w:rPr>
            </w:pPr>
            <w:del w:id="603" w:author="HendryHendry/선임연구원/Convergence(연)ATS그룹(hendry.hendry" w:date="2011-11-16T17:09:00Z">
              <w:r w:rsidRPr="00F951F8" w:rsidDel="00286E10">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04" w:author="HendryHendry/선임연구원/Convergence(연)ATS그룹(hendry.hendry" w:date="2011-11-16T17:09:00Z"/>
                <w:rFonts w:ascii="Arial" w:eastAsia="Gulim" w:hAnsi="Arial" w:cs="Arial"/>
                <w:color w:val="000000"/>
                <w:sz w:val="18"/>
                <w:szCs w:val="18"/>
                <w:lang w:eastAsia="ko-KR"/>
              </w:rPr>
            </w:pPr>
            <w:del w:id="605"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06" w:author="HendryHendry/선임연구원/Convergence(연)ATS그룹(hendry.hendry" w:date="2011-11-16T17:09:00Z"/>
                <w:rFonts w:ascii="Arial" w:eastAsia="Gulim" w:hAnsi="Arial" w:cs="Arial"/>
                <w:color w:val="000000"/>
                <w:sz w:val="18"/>
                <w:szCs w:val="18"/>
                <w:lang w:eastAsia="ko-KR"/>
              </w:rPr>
            </w:pPr>
            <w:del w:id="607" w:author="HendryHendry/선임연구원/Convergence(연)ATS그룹(hendry.hendry" w:date="2011-11-16T17:09:00Z">
              <w:r w:rsidRPr="00F951F8" w:rsidDel="00286E10">
                <w:rPr>
                  <w:rFonts w:ascii="Arial" w:eastAsia="Gulim" w:hAnsi="Arial" w:cs="Arial"/>
                  <w:color w:val="000000"/>
                  <w:sz w:val="18"/>
                  <w:szCs w:val="18"/>
                  <w:lang w:eastAsia="ko-KR"/>
                </w:rPr>
                <w:delText>-0.1%</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08" w:author="HendryHendry/선임연구원/Convergence(연)ATS그룹(hendry.hendry" w:date="2011-11-16T17:09:00Z"/>
                <w:rFonts w:ascii="Arial" w:eastAsia="Gulim" w:hAnsi="Arial" w:cs="Arial"/>
                <w:color w:val="000000"/>
                <w:sz w:val="18"/>
                <w:szCs w:val="18"/>
                <w:lang w:eastAsia="ko-KR"/>
              </w:rPr>
            </w:pPr>
            <w:del w:id="609" w:author="HendryHendry/선임연구원/Convergence(연)ATS그룹(hendry.hendry" w:date="2011-11-16T17:09:00Z">
              <w:r w:rsidRPr="00F951F8" w:rsidDel="00286E10">
                <w:rPr>
                  <w:rFonts w:ascii="Arial" w:eastAsia="Gulim" w:hAnsi="Arial" w:cs="Arial"/>
                  <w:color w:val="000000"/>
                  <w:sz w:val="18"/>
                  <w:szCs w:val="18"/>
                  <w:lang w:eastAsia="ko-KR"/>
                </w:rPr>
                <w:delText>-0.1%</w:delText>
              </w:r>
            </w:del>
          </w:p>
        </w:tc>
      </w:tr>
      <w:tr w:rsidR="00F951F8" w:rsidRPr="00F951F8" w:rsidDel="00286E10" w:rsidTr="00F951F8">
        <w:trPr>
          <w:trHeight w:val="240"/>
          <w:jc w:val="center"/>
          <w:del w:id="610" w:author="HendryHendry/선임연구원/Convergence(연)ATS그룹(hendry.hendry" w:date="2011-11-16T17:09:00Z"/>
        </w:trPr>
        <w:tc>
          <w:tcPr>
            <w:tcW w:w="1300" w:type="dxa"/>
            <w:tcBorders>
              <w:top w:val="nil"/>
              <w:left w:val="single" w:sz="8" w:space="0" w:color="auto"/>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611" w:author="HendryHendry/선임연구원/Convergence(연)ATS그룹(hendry.hendry" w:date="2011-11-16T17:09:00Z"/>
                <w:rFonts w:ascii="Arial" w:eastAsia="Gulim" w:hAnsi="Arial" w:cs="Arial"/>
                <w:color w:val="000000"/>
                <w:sz w:val="18"/>
                <w:szCs w:val="18"/>
                <w:lang w:eastAsia="ko-KR"/>
              </w:rPr>
            </w:pPr>
            <w:del w:id="612" w:author="HendryHendry/선임연구원/Convergence(연)ATS그룹(hendry.hendry" w:date="2011-11-16T17:09:00Z">
              <w:r w:rsidRPr="00F951F8" w:rsidDel="00286E10">
                <w:rPr>
                  <w:rFonts w:ascii="Arial" w:eastAsia="Gulim" w:hAnsi="Arial" w:cs="Arial"/>
                  <w:color w:val="000000"/>
                  <w:sz w:val="18"/>
                  <w:szCs w:val="18"/>
                  <w:lang w:eastAsia="ko-KR"/>
                </w:rPr>
                <w:delText>Class D</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13" w:author="HendryHendry/선임연구원/Convergence(연)ATS그룹(hendry.hendry" w:date="2011-11-16T17:09:00Z"/>
                <w:rFonts w:ascii="Arial" w:eastAsia="Gulim" w:hAnsi="Arial" w:cs="Arial"/>
                <w:color w:val="000000"/>
                <w:sz w:val="18"/>
                <w:szCs w:val="18"/>
                <w:lang w:eastAsia="ko-KR"/>
              </w:rPr>
            </w:pPr>
            <w:del w:id="614"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15" w:author="HendryHendry/선임연구원/Convergence(연)ATS그룹(hendry.hendry" w:date="2011-11-16T17:09:00Z"/>
                <w:rFonts w:ascii="Arial" w:eastAsia="Gulim" w:hAnsi="Arial" w:cs="Arial"/>
                <w:color w:val="000000"/>
                <w:sz w:val="18"/>
                <w:szCs w:val="18"/>
                <w:lang w:eastAsia="ko-KR"/>
              </w:rPr>
            </w:pPr>
            <w:del w:id="616"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17" w:author="HendryHendry/선임연구원/Convergence(연)ATS그룹(hendry.hendry" w:date="2011-11-16T17:09:00Z"/>
                <w:rFonts w:ascii="Arial" w:eastAsia="Gulim" w:hAnsi="Arial" w:cs="Arial"/>
                <w:color w:val="000000"/>
                <w:sz w:val="18"/>
                <w:szCs w:val="18"/>
                <w:lang w:eastAsia="ko-KR"/>
              </w:rPr>
            </w:pPr>
            <w:del w:id="618" w:author="HendryHendry/선임연구원/Convergence(연)ATS그룹(hendry.hendry" w:date="2011-11-16T17:09:00Z">
              <w:r w:rsidRPr="00F951F8" w:rsidDel="00286E10">
                <w:rPr>
                  <w:rFonts w:ascii="Arial" w:eastAsia="Gulim" w:hAnsi="Arial" w:cs="Arial"/>
                  <w:color w:val="000000"/>
                  <w:sz w:val="18"/>
                  <w:szCs w:val="18"/>
                  <w:lang w:eastAsia="ko-KR"/>
                </w:rPr>
                <w:delText>-0.3%</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19" w:author="HendryHendry/선임연구원/Convergence(연)ATS그룹(hendry.hendry" w:date="2011-11-16T17:09:00Z"/>
                <w:rFonts w:ascii="Arial" w:eastAsia="Gulim" w:hAnsi="Arial" w:cs="Arial"/>
                <w:color w:val="000000"/>
                <w:sz w:val="18"/>
                <w:szCs w:val="18"/>
                <w:lang w:eastAsia="ko-KR"/>
              </w:rPr>
            </w:pPr>
            <w:del w:id="620" w:author="HendryHendry/선임연구원/Convergence(연)ATS그룹(hendry.hendry" w:date="2011-11-16T17:09:00Z">
              <w:r w:rsidRPr="00F951F8" w:rsidDel="00286E10">
                <w:rPr>
                  <w:rFonts w:ascii="Arial" w:eastAsia="Gulim" w:hAnsi="Arial" w:cs="Arial"/>
                  <w:color w:val="000000"/>
                  <w:sz w:val="18"/>
                  <w:szCs w:val="18"/>
                  <w:lang w:eastAsia="ko-KR"/>
                </w:rPr>
                <w:delText>-0.2%</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21" w:author="HendryHendry/선임연구원/Convergence(연)ATS그룹(hendry.hendry" w:date="2011-11-16T17:09:00Z"/>
                <w:rFonts w:ascii="Arial" w:eastAsia="Gulim" w:hAnsi="Arial" w:cs="Arial"/>
                <w:color w:val="000000"/>
                <w:sz w:val="18"/>
                <w:szCs w:val="18"/>
                <w:lang w:eastAsia="ko-KR"/>
              </w:rPr>
            </w:pPr>
            <w:del w:id="622" w:author="HendryHendry/선임연구원/Convergence(연)ATS그룹(hendry.hendry" w:date="2011-11-16T17:09:00Z">
              <w:r w:rsidRPr="00F951F8" w:rsidDel="00286E10">
                <w:rPr>
                  <w:rFonts w:ascii="Arial" w:eastAsia="Gulim" w:hAnsi="Arial" w:cs="Arial"/>
                  <w:color w:val="000000"/>
                  <w:sz w:val="18"/>
                  <w:szCs w:val="18"/>
                  <w:lang w:eastAsia="ko-KR"/>
                </w:rPr>
                <w:delText>-0.1%</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23" w:author="HendryHendry/선임연구원/Convergence(연)ATS그룹(hendry.hendry" w:date="2011-11-16T17:09:00Z"/>
                <w:rFonts w:ascii="Arial" w:eastAsia="Gulim" w:hAnsi="Arial" w:cs="Arial"/>
                <w:color w:val="000000"/>
                <w:sz w:val="18"/>
                <w:szCs w:val="18"/>
                <w:lang w:eastAsia="ko-KR"/>
              </w:rPr>
            </w:pPr>
            <w:del w:id="624" w:author="HendryHendry/선임연구원/Convergence(연)ATS그룹(hendry.hendry" w:date="2011-11-16T17:09:00Z">
              <w:r w:rsidRPr="00F951F8" w:rsidDel="00286E10">
                <w:rPr>
                  <w:rFonts w:ascii="Arial" w:eastAsia="Gulim" w:hAnsi="Arial" w:cs="Arial"/>
                  <w:color w:val="000000"/>
                  <w:sz w:val="18"/>
                  <w:szCs w:val="18"/>
                  <w:lang w:eastAsia="ko-KR"/>
                </w:rPr>
                <w:delText>-0.1%</w:delText>
              </w:r>
            </w:del>
          </w:p>
        </w:tc>
      </w:tr>
      <w:tr w:rsidR="00F951F8" w:rsidRPr="00F951F8" w:rsidDel="00286E10" w:rsidTr="00F951F8">
        <w:trPr>
          <w:trHeight w:val="240"/>
          <w:jc w:val="center"/>
          <w:del w:id="625" w:author="HendryHendry/선임연구원/Convergence(연)ATS그룹(hendry.hendry" w:date="2011-11-16T17:09:00Z"/>
        </w:trPr>
        <w:tc>
          <w:tcPr>
            <w:tcW w:w="1300" w:type="dxa"/>
            <w:tcBorders>
              <w:top w:val="nil"/>
              <w:left w:val="single" w:sz="8" w:space="0" w:color="auto"/>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626" w:author="HendryHendry/선임연구원/Convergence(연)ATS그룹(hendry.hendry" w:date="2011-11-16T17:09:00Z"/>
                <w:rFonts w:ascii="Arial" w:eastAsia="Gulim" w:hAnsi="Arial" w:cs="Arial"/>
                <w:color w:val="000000"/>
                <w:sz w:val="18"/>
                <w:szCs w:val="18"/>
                <w:lang w:eastAsia="ko-KR"/>
              </w:rPr>
            </w:pPr>
            <w:del w:id="627" w:author="HendryHendry/선임연구원/Convergence(연)ATS그룹(hendry.hendry" w:date="2011-11-16T17:09:00Z">
              <w:r w:rsidRPr="00F951F8" w:rsidDel="00286E10">
                <w:rPr>
                  <w:rFonts w:ascii="Arial" w:eastAsia="Gulim" w:hAnsi="Arial" w:cs="Arial"/>
                  <w:color w:val="000000"/>
                  <w:sz w:val="18"/>
                  <w:szCs w:val="18"/>
                  <w:lang w:eastAsia="ko-KR"/>
                </w:rPr>
                <w:delText>Class E</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28" w:author="HendryHendry/선임연구원/Convergence(연)ATS그룹(hendry.hendry" w:date="2011-11-16T17:09:00Z"/>
                <w:rFonts w:ascii="Arial" w:eastAsia="Gulim" w:hAnsi="Arial" w:cs="Arial"/>
                <w:color w:val="000000"/>
                <w:sz w:val="18"/>
                <w:szCs w:val="18"/>
                <w:lang w:eastAsia="ko-KR"/>
              </w:rPr>
            </w:pPr>
            <w:del w:id="629" w:author="HendryHendry/선임연구원/Convergence(연)ATS그룹(hendry.hendry" w:date="2011-11-16T17:09:00Z">
              <w:r w:rsidRPr="00F951F8" w:rsidDel="00286E10">
                <w:rPr>
                  <w:rFonts w:ascii="Arial" w:eastAsia="Gulim" w:hAnsi="Arial" w:cs="Arial"/>
                  <w:color w:val="000000"/>
                  <w:sz w:val="18"/>
                  <w:szCs w:val="18"/>
                  <w:lang w:eastAsia="ko-KR"/>
                </w:rPr>
                <w:delText xml:space="preserve">　</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30" w:author="HendryHendry/선임연구원/Convergence(연)ATS그룹(hendry.hendry" w:date="2011-11-16T17:09:00Z"/>
                <w:rFonts w:ascii="Arial" w:eastAsia="Gulim" w:hAnsi="Arial" w:cs="Arial"/>
                <w:color w:val="000000"/>
                <w:sz w:val="18"/>
                <w:szCs w:val="18"/>
                <w:lang w:eastAsia="ko-KR"/>
              </w:rPr>
            </w:pPr>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31" w:author="HendryHendry/선임연구원/Convergence(연)ATS그룹(hendry.hendry" w:date="2011-11-16T17:09:00Z"/>
                <w:rFonts w:ascii="Arial" w:eastAsia="Gulim" w:hAnsi="Arial" w:cs="Arial"/>
                <w:color w:val="000000"/>
                <w:sz w:val="18"/>
                <w:szCs w:val="18"/>
                <w:lang w:eastAsia="ko-KR"/>
              </w:rPr>
            </w:pPr>
            <w:del w:id="632" w:author="HendryHendry/선임연구원/Convergence(연)ATS그룹(hendry.hendry" w:date="2011-11-16T17:09:00Z">
              <w:r w:rsidRPr="00F951F8" w:rsidDel="00286E10">
                <w:rPr>
                  <w:rFonts w:ascii="Arial" w:eastAsia="Gulim" w:hAnsi="Arial" w:cs="Arial"/>
                  <w:color w:val="000000"/>
                  <w:sz w:val="18"/>
                  <w:szCs w:val="18"/>
                  <w:lang w:eastAsia="ko-KR"/>
                </w:rPr>
                <w:delText xml:space="preserve">　</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33" w:author="HendryHendry/선임연구원/Convergence(연)ATS그룹(hendry.hendry" w:date="2011-11-16T17:09:00Z"/>
                <w:rFonts w:ascii="Arial" w:eastAsia="Gulim" w:hAnsi="Arial" w:cs="Arial"/>
                <w:color w:val="000000"/>
                <w:sz w:val="18"/>
                <w:szCs w:val="18"/>
                <w:lang w:eastAsia="ko-KR"/>
              </w:rPr>
            </w:pPr>
            <w:del w:id="634" w:author="HendryHendry/선임연구원/Convergence(연)ATS그룹(hendry.hendry" w:date="2011-11-16T17:09:00Z">
              <w:r w:rsidRPr="00F951F8" w:rsidDel="00286E10">
                <w:rPr>
                  <w:rFonts w:ascii="Arial" w:eastAsia="Gulim" w:hAnsi="Arial" w:cs="Arial"/>
                  <w:color w:val="000000"/>
                  <w:sz w:val="18"/>
                  <w:szCs w:val="18"/>
                  <w:lang w:eastAsia="ko-KR"/>
                </w:rPr>
                <w:delText xml:space="preserve">　</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35" w:author="HendryHendry/선임연구원/Convergence(연)ATS그룹(hendry.hendry" w:date="2011-11-16T17:09:00Z"/>
                <w:rFonts w:ascii="Arial" w:eastAsia="Gulim" w:hAnsi="Arial" w:cs="Arial"/>
                <w:color w:val="000000"/>
                <w:sz w:val="18"/>
                <w:szCs w:val="18"/>
                <w:lang w:eastAsia="ko-KR"/>
              </w:rPr>
            </w:pPr>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36" w:author="HendryHendry/선임연구원/Convergence(연)ATS그룹(hendry.hendry" w:date="2011-11-16T17:09:00Z"/>
                <w:rFonts w:ascii="Arial" w:eastAsia="Gulim" w:hAnsi="Arial" w:cs="Arial"/>
                <w:color w:val="000000"/>
                <w:sz w:val="18"/>
                <w:szCs w:val="18"/>
                <w:lang w:eastAsia="ko-KR"/>
              </w:rPr>
            </w:pPr>
            <w:del w:id="637" w:author="HendryHendry/선임연구원/Convergence(연)ATS그룹(hendry.hendry" w:date="2011-11-16T17:09:00Z">
              <w:r w:rsidRPr="00F951F8" w:rsidDel="00286E10">
                <w:rPr>
                  <w:rFonts w:ascii="Arial" w:eastAsia="Gulim" w:hAnsi="Arial" w:cs="Arial"/>
                  <w:color w:val="000000"/>
                  <w:sz w:val="18"/>
                  <w:szCs w:val="18"/>
                  <w:lang w:eastAsia="ko-KR"/>
                </w:rPr>
                <w:delText xml:space="preserve">　</w:delText>
              </w:r>
            </w:del>
          </w:p>
        </w:tc>
      </w:tr>
      <w:tr w:rsidR="00F951F8" w:rsidRPr="00F951F8" w:rsidDel="00286E10" w:rsidTr="00F951F8">
        <w:trPr>
          <w:trHeight w:val="240"/>
          <w:jc w:val="center"/>
          <w:del w:id="638" w:author="HendryHendry/선임연구원/Convergence(연)ATS그룹(hendry.hendry" w:date="2011-11-16T17:09:00Z"/>
        </w:trPr>
        <w:tc>
          <w:tcPr>
            <w:tcW w:w="1300" w:type="dxa"/>
            <w:tcBorders>
              <w:top w:val="nil"/>
              <w:left w:val="single" w:sz="8" w:space="0" w:color="auto"/>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639" w:author="HendryHendry/선임연구원/Convergence(연)ATS그룹(hendry.hendry" w:date="2011-11-16T17:09:00Z"/>
                <w:rFonts w:ascii="Arial" w:eastAsia="Gulim" w:hAnsi="Arial" w:cs="Arial"/>
                <w:b/>
                <w:bCs/>
                <w:color w:val="000000"/>
                <w:sz w:val="18"/>
                <w:szCs w:val="18"/>
                <w:lang w:eastAsia="ko-KR"/>
              </w:rPr>
            </w:pPr>
            <w:del w:id="640" w:author="HendryHendry/선임연구원/Convergence(연)ATS그룹(hendry.hendry" w:date="2011-11-16T17:09:00Z">
              <w:r w:rsidRPr="00F951F8" w:rsidDel="00286E10">
                <w:rPr>
                  <w:rFonts w:ascii="Arial" w:eastAsia="Gulim" w:hAnsi="Arial" w:cs="Arial"/>
                  <w:b/>
                  <w:bCs/>
                  <w:color w:val="000000"/>
                  <w:sz w:val="18"/>
                  <w:szCs w:val="18"/>
                  <w:lang w:eastAsia="ko-KR"/>
                </w:rPr>
                <w:delText>Overall</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41" w:author="HendryHendry/선임연구원/Convergence(연)ATS그룹(hendry.hendry" w:date="2011-11-16T17:09:00Z"/>
                <w:rFonts w:ascii="Arial" w:eastAsia="Gulim" w:hAnsi="Arial" w:cs="Arial"/>
                <w:color w:val="000000"/>
                <w:sz w:val="18"/>
                <w:szCs w:val="18"/>
                <w:lang w:eastAsia="ko-KR"/>
              </w:rPr>
            </w:pPr>
            <w:del w:id="642"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43" w:author="HendryHendry/선임연구원/Convergence(연)ATS그룹(hendry.hendry" w:date="2011-11-16T17:09:00Z"/>
                <w:rFonts w:ascii="Arial" w:eastAsia="Gulim" w:hAnsi="Arial" w:cs="Arial"/>
                <w:color w:val="000000"/>
                <w:sz w:val="18"/>
                <w:szCs w:val="18"/>
                <w:lang w:eastAsia="ko-KR"/>
              </w:rPr>
            </w:pPr>
            <w:del w:id="644"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45" w:author="HendryHendry/선임연구원/Convergence(연)ATS그룹(hendry.hendry" w:date="2011-11-16T17:09:00Z"/>
                <w:rFonts w:ascii="Arial" w:eastAsia="Gulim" w:hAnsi="Arial" w:cs="Arial"/>
                <w:color w:val="000000"/>
                <w:sz w:val="18"/>
                <w:szCs w:val="18"/>
                <w:lang w:eastAsia="ko-KR"/>
              </w:rPr>
            </w:pPr>
            <w:del w:id="646"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47" w:author="HendryHendry/선임연구원/Convergence(연)ATS그룹(hendry.hendry" w:date="2011-11-16T17:09:00Z"/>
                <w:rFonts w:ascii="Arial" w:eastAsia="Gulim" w:hAnsi="Arial" w:cs="Arial"/>
                <w:color w:val="000000"/>
                <w:sz w:val="18"/>
                <w:szCs w:val="18"/>
                <w:lang w:eastAsia="ko-KR"/>
              </w:rPr>
            </w:pPr>
            <w:del w:id="648"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nil"/>
              <w:left w:val="nil"/>
              <w:bottom w:val="nil"/>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49" w:author="HendryHendry/선임연구원/Convergence(연)ATS그룹(hendry.hendry" w:date="2011-11-16T17:09:00Z"/>
                <w:rFonts w:ascii="Arial" w:eastAsia="Gulim" w:hAnsi="Arial" w:cs="Arial"/>
                <w:color w:val="000000"/>
                <w:sz w:val="18"/>
                <w:szCs w:val="18"/>
                <w:lang w:eastAsia="ko-KR"/>
              </w:rPr>
            </w:pPr>
            <w:del w:id="650"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c>
          <w:tcPr>
            <w:tcW w:w="1060" w:type="dxa"/>
            <w:tcBorders>
              <w:top w:val="nil"/>
              <w:left w:val="nil"/>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51" w:author="HendryHendry/선임연구원/Convergence(연)ATS그룹(hendry.hendry" w:date="2011-11-16T17:09:00Z"/>
                <w:rFonts w:ascii="Arial" w:eastAsia="Gulim" w:hAnsi="Arial" w:cs="Arial"/>
                <w:color w:val="000000"/>
                <w:sz w:val="18"/>
                <w:szCs w:val="18"/>
                <w:lang w:eastAsia="ko-KR"/>
              </w:rPr>
            </w:pPr>
            <w:del w:id="652" w:author="HendryHendry/선임연구원/Convergence(연)ATS그룹(hendry.hendry" w:date="2011-11-16T17:09:00Z">
              <w:r w:rsidRPr="00F951F8" w:rsidDel="00286E10">
                <w:rPr>
                  <w:rFonts w:ascii="Arial" w:eastAsia="Gulim" w:hAnsi="Arial" w:cs="Arial"/>
                  <w:color w:val="000000"/>
                  <w:sz w:val="18"/>
                  <w:szCs w:val="18"/>
                  <w:lang w:eastAsia="ko-KR"/>
                </w:rPr>
                <w:delText>#VALUE!</w:delText>
              </w:r>
            </w:del>
          </w:p>
        </w:tc>
      </w:tr>
      <w:tr w:rsidR="00F951F8" w:rsidRPr="00F951F8" w:rsidDel="00286E10" w:rsidTr="00F951F8">
        <w:trPr>
          <w:trHeight w:val="255"/>
          <w:jc w:val="center"/>
          <w:del w:id="653" w:author="HendryHendry/선임연구원/Convergence(연)ATS그룹(hendry.hendry" w:date="2011-11-16T17:09: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654" w:author="HendryHendry/선임연구원/Convergence(연)ATS그룹(hendry.hendry" w:date="2011-11-16T17:09:00Z"/>
                <w:rFonts w:ascii="Arial" w:eastAsia="Gulim" w:hAnsi="Arial" w:cs="Arial"/>
                <w:color w:val="000000"/>
                <w:sz w:val="18"/>
                <w:szCs w:val="18"/>
                <w:lang w:eastAsia="ko-KR"/>
              </w:rPr>
            </w:pPr>
            <w:del w:id="655" w:author="HendryHendry/선임연구원/Convergence(연)ATS그룹(hendry.hendry" w:date="2011-11-16T17:09:00Z">
              <w:r w:rsidRPr="00F951F8" w:rsidDel="00286E10">
                <w:rPr>
                  <w:rFonts w:ascii="Arial" w:eastAsia="Gulim" w:hAnsi="Arial" w:cs="Arial"/>
                  <w:color w:val="000000"/>
                  <w:sz w:val="18"/>
                  <w:szCs w:val="18"/>
                  <w:lang w:eastAsia="ko-KR"/>
                </w:rPr>
                <w:delText xml:space="preserve">　</w:delText>
              </w:r>
            </w:del>
          </w:p>
        </w:tc>
        <w:tc>
          <w:tcPr>
            <w:tcW w:w="1060" w:type="dxa"/>
            <w:tcBorders>
              <w:top w:val="nil"/>
              <w:left w:val="nil"/>
              <w:bottom w:val="single" w:sz="8" w:space="0" w:color="auto"/>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56" w:author="HendryHendry/선임연구원/Convergence(연)ATS그룹(hendry.hendry" w:date="2011-11-16T17:09:00Z"/>
                <w:rFonts w:ascii="Arial" w:eastAsia="Gulim" w:hAnsi="Arial" w:cs="Arial"/>
                <w:color w:val="808080"/>
                <w:sz w:val="18"/>
                <w:szCs w:val="18"/>
                <w:lang w:eastAsia="ko-KR"/>
              </w:rPr>
            </w:pPr>
            <w:del w:id="657" w:author="HendryHendry/선임연구원/Convergence(연)ATS그룹(hendry.hendry" w:date="2011-11-16T17:09:00Z">
              <w:r w:rsidRPr="00F951F8" w:rsidDel="00286E10">
                <w:rPr>
                  <w:rFonts w:ascii="Arial" w:eastAsia="Gulim" w:hAnsi="Arial" w:cs="Arial"/>
                  <w:color w:val="808080"/>
                  <w:sz w:val="18"/>
                  <w:szCs w:val="18"/>
                  <w:lang w:eastAsia="ko-KR"/>
                </w:rPr>
                <w:delText>#VALUE!</w:delText>
              </w:r>
            </w:del>
          </w:p>
        </w:tc>
        <w:tc>
          <w:tcPr>
            <w:tcW w:w="1060" w:type="dxa"/>
            <w:tcBorders>
              <w:top w:val="nil"/>
              <w:left w:val="nil"/>
              <w:bottom w:val="single" w:sz="8" w:space="0" w:color="auto"/>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58" w:author="HendryHendry/선임연구원/Convergence(연)ATS그룹(hendry.hendry" w:date="2011-11-16T17:09:00Z"/>
                <w:rFonts w:ascii="Arial" w:eastAsia="Gulim" w:hAnsi="Arial" w:cs="Arial"/>
                <w:color w:val="808080"/>
                <w:sz w:val="18"/>
                <w:szCs w:val="18"/>
                <w:lang w:eastAsia="ko-KR"/>
              </w:rPr>
            </w:pPr>
            <w:del w:id="659" w:author="HendryHendry/선임연구원/Convergence(연)ATS그룹(hendry.hendry" w:date="2011-11-16T17:09:00Z">
              <w:r w:rsidRPr="00F951F8" w:rsidDel="00286E10">
                <w:rPr>
                  <w:rFonts w:ascii="Arial" w:eastAsia="Gulim" w:hAnsi="Arial" w:cs="Arial"/>
                  <w:color w:val="808080"/>
                  <w:sz w:val="18"/>
                  <w:szCs w:val="18"/>
                  <w:lang w:eastAsia="ko-KR"/>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60" w:author="HendryHendry/선임연구원/Convergence(연)ATS그룹(hendry.hendry" w:date="2011-11-16T17:09:00Z"/>
                <w:rFonts w:ascii="Arial" w:eastAsia="Gulim" w:hAnsi="Arial" w:cs="Arial"/>
                <w:color w:val="808080"/>
                <w:sz w:val="18"/>
                <w:szCs w:val="18"/>
                <w:lang w:eastAsia="ko-KR"/>
              </w:rPr>
            </w:pPr>
            <w:del w:id="661" w:author="HendryHendry/선임연구원/Convergence(연)ATS그룹(hendry.hendry" w:date="2011-11-16T17:09:00Z">
              <w:r w:rsidRPr="00F951F8" w:rsidDel="00286E10">
                <w:rPr>
                  <w:rFonts w:ascii="Arial" w:eastAsia="Gulim" w:hAnsi="Arial" w:cs="Arial"/>
                  <w:color w:val="808080"/>
                  <w:sz w:val="18"/>
                  <w:szCs w:val="18"/>
                  <w:lang w:eastAsia="ko-KR"/>
                </w:rPr>
                <w:delText>#VALUE!</w:delText>
              </w:r>
            </w:del>
          </w:p>
        </w:tc>
        <w:tc>
          <w:tcPr>
            <w:tcW w:w="1060" w:type="dxa"/>
            <w:tcBorders>
              <w:top w:val="nil"/>
              <w:left w:val="nil"/>
              <w:bottom w:val="single" w:sz="8" w:space="0" w:color="auto"/>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62" w:author="HendryHendry/선임연구원/Convergence(연)ATS그룹(hendry.hendry" w:date="2011-11-16T17:09:00Z"/>
                <w:rFonts w:ascii="Arial" w:eastAsia="Gulim" w:hAnsi="Arial" w:cs="Arial"/>
                <w:color w:val="808080"/>
                <w:sz w:val="18"/>
                <w:szCs w:val="18"/>
                <w:lang w:eastAsia="ko-KR"/>
              </w:rPr>
            </w:pPr>
            <w:del w:id="663" w:author="HendryHendry/선임연구원/Convergence(연)ATS그룹(hendry.hendry" w:date="2011-11-16T17:09:00Z">
              <w:r w:rsidRPr="00F951F8" w:rsidDel="00286E10">
                <w:rPr>
                  <w:rFonts w:ascii="Arial" w:eastAsia="Gulim" w:hAnsi="Arial" w:cs="Arial"/>
                  <w:color w:val="808080"/>
                  <w:sz w:val="18"/>
                  <w:szCs w:val="18"/>
                  <w:lang w:eastAsia="ko-KR"/>
                </w:rPr>
                <w:delText>#VALUE!</w:delText>
              </w:r>
            </w:del>
          </w:p>
        </w:tc>
        <w:tc>
          <w:tcPr>
            <w:tcW w:w="1060" w:type="dxa"/>
            <w:tcBorders>
              <w:top w:val="nil"/>
              <w:left w:val="nil"/>
              <w:bottom w:val="single" w:sz="8" w:space="0" w:color="auto"/>
              <w:right w:val="nil"/>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64" w:author="HendryHendry/선임연구원/Convergence(연)ATS그룹(hendry.hendry" w:date="2011-11-16T17:09:00Z"/>
                <w:rFonts w:ascii="Arial" w:eastAsia="Gulim" w:hAnsi="Arial" w:cs="Arial"/>
                <w:color w:val="808080"/>
                <w:sz w:val="18"/>
                <w:szCs w:val="18"/>
                <w:lang w:eastAsia="ko-KR"/>
              </w:rPr>
            </w:pPr>
            <w:del w:id="665" w:author="HendryHendry/선임연구원/Convergence(연)ATS그룹(hendry.hendry" w:date="2011-11-16T17:09:00Z">
              <w:r w:rsidRPr="00F951F8" w:rsidDel="00286E10">
                <w:rPr>
                  <w:rFonts w:ascii="Arial" w:eastAsia="Gulim" w:hAnsi="Arial" w:cs="Arial"/>
                  <w:color w:val="808080"/>
                  <w:sz w:val="18"/>
                  <w:szCs w:val="18"/>
                  <w:lang w:eastAsia="ko-KR"/>
                </w:rPr>
                <w:delText>#VALUE!</w:delText>
              </w:r>
            </w:del>
          </w:p>
        </w:tc>
        <w:tc>
          <w:tcPr>
            <w:tcW w:w="1060" w:type="dxa"/>
            <w:tcBorders>
              <w:top w:val="nil"/>
              <w:left w:val="nil"/>
              <w:bottom w:val="single" w:sz="8" w:space="0" w:color="auto"/>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66" w:author="HendryHendry/선임연구원/Convergence(연)ATS그룹(hendry.hendry" w:date="2011-11-16T17:09:00Z"/>
                <w:rFonts w:ascii="Arial" w:eastAsia="Gulim" w:hAnsi="Arial" w:cs="Arial"/>
                <w:color w:val="808080"/>
                <w:sz w:val="18"/>
                <w:szCs w:val="18"/>
                <w:lang w:eastAsia="ko-KR"/>
              </w:rPr>
            </w:pPr>
            <w:del w:id="667" w:author="HendryHendry/선임연구원/Convergence(연)ATS그룹(hendry.hendry" w:date="2011-11-16T17:09:00Z">
              <w:r w:rsidRPr="00F951F8" w:rsidDel="00286E10">
                <w:rPr>
                  <w:rFonts w:ascii="Arial" w:eastAsia="Gulim" w:hAnsi="Arial" w:cs="Arial"/>
                  <w:color w:val="808080"/>
                  <w:sz w:val="18"/>
                  <w:szCs w:val="18"/>
                  <w:lang w:eastAsia="ko-KR"/>
                </w:rPr>
                <w:delText>#VALUE!</w:delText>
              </w:r>
            </w:del>
          </w:p>
        </w:tc>
      </w:tr>
      <w:tr w:rsidR="00F951F8" w:rsidRPr="00F951F8" w:rsidDel="00286E10" w:rsidTr="00F951F8">
        <w:trPr>
          <w:trHeight w:val="240"/>
          <w:jc w:val="center"/>
          <w:del w:id="668" w:author="HendryHendry/선임연구원/Convergence(연)ATS그룹(hendry.hendry" w:date="2011-11-16T17:09:00Z"/>
        </w:trPr>
        <w:tc>
          <w:tcPr>
            <w:tcW w:w="1300" w:type="dxa"/>
            <w:tcBorders>
              <w:top w:val="nil"/>
              <w:left w:val="single" w:sz="8" w:space="0" w:color="auto"/>
              <w:bottom w:val="nil"/>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669" w:author="HendryHendry/선임연구원/Convergence(연)ATS그룹(hendry.hendry" w:date="2011-11-16T17:09:00Z"/>
                <w:rFonts w:ascii="Arial" w:eastAsia="Gulim" w:hAnsi="Arial" w:cs="Arial"/>
                <w:color w:val="000000"/>
                <w:sz w:val="18"/>
                <w:szCs w:val="18"/>
                <w:lang w:eastAsia="ko-KR"/>
              </w:rPr>
            </w:pPr>
            <w:del w:id="670" w:author="HendryHendry/선임연구원/Convergence(연)ATS그룹(hendry.hendry" w:date="2011-11-16T17:09:00Z">
              <w:r w:rsidRPr="00F951F8" w:rsidDel="00286E10">
                <w:rPr>
                  <w:rFonts w:ascii="Arial" w:eastAsia="Gulim" w:hAnsi="Arial" w:cs="Arial"/>
                  <w:color w:val="000000"/>
                  <w:sz w:val="18"/>
                  <w:szCs w:val="18"/>
                  <w:lang w:eastAsia="ko-KR"/>
                </w:rPr>
                <w:delText>Enc Time[%]</w:delText>
              </w:r>
            </w:del>
          </w:p>
        </w:tc>
        <w:tc>
          <w:tcPr>
            <w:tcW w:w="3180" w:type="dxa"/>
            <w:gridSpan w:val="3"/>
            <w:tcBorders>
              <w:top w:val="nil"/>
              <w:left w:val="nil"/>
              <w:bottom w:val="nil"/>
              <w:right w:val="single" w:sz="8" w:space="0" w:color="000000"/>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71" w:author="HendryHendry/선임연구원/Convergence(연)ATS그룹(hendry.hendry" w:date="2011-11-16T17:09:00Z"/>
                <w:rFonts w:ascii="Arial" w:eastAsia="Gulim" w:hAnsi="Arial" w:cs="Arial"/>
                <w:color w:val="000000"/>
                <w:sz w:val="18"/>
                <w:szCs w:val="18"/>
                <w:lang w:eastAsia="ko-KR"/>
              </w:rPr>
            </w:pPr>
            <w:del w:id="672" w:author="HendryHendry/선임연구원/Convergence(연)ATS그룹(hendry.hendry" w:date="2011-11-16T17:09:00Z">
              <w:r w:rsidRPr="00F951F8" w:rsidDel="00286E10">
                <w:rPr>
                  <w:rFonts w:ascii="Arial" w:eastAsia="Gulim" w:hAnsi="Arial" w:cs="Arial"/>
                  <w:color w:val="000000"/>
                  <w:sz w:val="18"/>
                  <w:szCs w:val="18"/>
                  <w:lang w:eastAsia="ko-KR"/>
                </w:rPr>
                <w:delText>#NUM!</w:delText>
              </w:r>
            </w:del>
          </w:p>
        </w:tc>
        <w:tc>
          <w:tcPr>
            <w:tcW w:w="3180" w:type="dxa"/>
            <w:gridSpan w:val="3"/>
            <w:tcBorders>
              <w:top w:val="nil"/>
              <w:left w:val="nil"/>
              <w:bottom w:val="nil"/>
              <w:right w:val="single" w:sz="8" w:space="0" w:color="000000"/>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73" w:author="HendryHendry/선임연구원/Convergence(연)ATS그룹(hendry.hendry" w:date="2011-11-16T17:09:00Z"/>
                <w:rFonts w:ascii="Arial" w:eastAsia="Gulim" w:hAnsi="Arial" w:cs="Arial"/>
                <w:color w:val="000000"/>
                <w:sz w:val="18"/>
                <w:szCs w:val="18"/>
                <w:lang w:eastAsia="ko-KR"/>
              </w:rPr>
            </w:pPr>
            <w:del w:id="674" w:author="HendryHendry/선임연구원/Convergence(연)ATS그룹(hendry.hendry" w:date="2011-11-16T17:09:00Z">
              <w:r w:rsidRPr="00F951F8" w:rsidDel="00286E10">
                <w:rPr>
                  <w:rFonts w:ascii="Arial" w:eastAsia="Gulim" w:hAnsi="Arial" w:cs="Arial"/>
                  <w:color w:val="000000"/>
                  <w:sz w:val="18"/>
                  <w:szCs w:val="18"/>
                  <w:lang w:eastAsia="ko-KR"/>
                </w:rPr>
                <w:delText>#NUM!</w:delText>
              </w:r>
            </w:del>
          </w:p>
        </w:tc>
      </w:tr>
      <w:tr w:rsidR="00F951F8" w:rsidRPr="00F951F8" w:rsidDel="00286E10" w:rsidTr="00F951F8">
        <w:trPr>
          <w:trHeight w:val="255"/>
          <w:jc w:val="center"/>
          <w:del w:id="675" w:author="HendryHendry/선임연구원/Convergence(연)ATS그룹(hendry.hendry" w:date="2011-11-16T17:09: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textAlignment w:val="auto"/>
              <w:rPr>
                <w:del w:id="676" w:author="HendryHendry/선임연구원/Convergence(연)ATS그룹(hendry.hendry" w:date="2011-11-16T17:09:00Z"/>
                <w:rFonts w:ascii="Arial" w:eastAsia="Gulim" w:hAnsi="Arial" w:cs="Arial"/>
                <w:color w:val="000000"/>
                <w:sz w:val="18"/>
                <w:szCs w:val="18"/>
                <w:lang w:eastAsia="ko-KR"/>
              </w:rPr>
            </w:pPr>
            <w:del w:id="677" w:author="HendryHendry/선임연구원/Convergence(연)ATS그룹(hendry.hendry" w:date="2011-11-16T17:09:00Z">
              <w:r w:rsidRPr="00F951F8" w:rsidDel="00286E10">
                <w:rPr>
                  <w:rFonts w:ascii="Arial" w:eastAsia="Gulim" w:hAnsi="Arial" w:cs="Arial"/>
                  <w:color w:val="000000"/>
                  <w:sz w:val="18"/>
                  <w:szCs w:val="18"/>
                  <w:lang w:eastAsia="ko-KR"/>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78" w:author="HendryHendry/선임연구원/Convergence(연)ATS그룹(hendry.hendry" w:date="2011-11-16T17:09:00Z"/>
                <w:rFonts w:ascii="Arial" w:eastAsia="Gulim" w:hAnsi="Arial" w:cs="Arial"/>
                <w:color w:val="000000"/>
                <w:sz w:val="18"/>
                <w:szCs w:val="18"/>
                <w:lang w:eastAsia="ko-KR"/>
              </w:rPr>
            </w:pPr>
            <w:del w:id="679" w:author="HendryHendry/선임연구원/Convergence(연)ATS그룹(hendry.hendry" w:date="2011-11-16T17:09:00Z">
              <w:r w:rsidRPr="00F951F8" w:rsidDel="00286E10">
                <w:rPr>
                  <w:rFonts w:ascii="Arial" w:eastAsia="Gulim" w:hAnsi="Arial" w:cs="Arial"/>
                  <w:color w:val="000000"/>
                  <w:sz w:val="18"/>
                  <w:szCs w:val="18"/>
                  <w:lang w:eastAsia="ko-KR"/>
                </w:rPr>
                <w:delText>#NUM!</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F951F8" w:rsidRPr="00F951F8" w:rsidDel="00286E10" w:rsidRDefault="00F951F8" w:rsidP="00F951F8">
            <w:pPr>
              <w:tabs>
                <w:tab w:val="clear" w:pos="360"/>
                <w:tab w:val="clear" w:pos="720"/>
                <w:tab w:val="clear" w:pos="1080"/>
                <w:tab w:val="clear" w:pos="1440"/>
              </w:tabs>
              <w:overflowPunct/>
              <w:autoSpaceDE/>
              <w:autoSpaceDN/>
              <w:adjustRightInd/>
              <w:spacing w:before="0"/>
              <w:jc w:val="center"/>
              <w:textAlignment w:val="auto"/>
              <w:rPr>
                <w:del w:id="680" w:author="HendryHendry/선임연구원/Convergence(연)ATS그룹(hendry.hendry" w:date="2011-11-16T17:09:00Z"/>
                <w:rFonts w:ascii="Arial" w:eastAsia="Gulim" w:hAnsi="Arial" w:cs="Arial"/>
                <w:color w:val="000000"/>
                <w:sz w:val="18"/>
                <w:szCs w:val="18"/>
                <w:lang w:eastAsia="ko-KR"/>
              </w:rPr>
            </w:pPr>
            <w:del w:id="681" w:author="HendryHendry/선임연구원/Convergence(연)ATS그룹(hendry.hendry" w:date="2011-11-16T17:09:00Z">
              <w:r w:rsidRPr="00F951F8" w:rsidDel="00286E10">
                <w:rPr>
                  <w:rFonts w:ascii="Arial" w:eastAsia="Gulim" w:hAnsi="Arial" w:cs="Arial"/>
                  <w:color w:val="000000"/>
                  <w:sz w:val="18"/>
                  <w:szCs w:val="18"/>
                  <w:lang w:eastAsia="ko-KR"/>
                </w:rPr>
                <w:delText>#NUM!</w:delText>
              </w:r>
            </w:del>
          </w:p>
        </w:tc>
      </w:tr>
    </w:tbl>
    <w:p w:rsidR="00F951F8" w:rsidDel="00286E10" w:rsidRDefault="00F951F8" w:rsidP="001831C0">
      <w:pPr>
        <w:spacing w:before="0" w:after="120"/>
        <w:jc w:val="center"/>
        <w:rPr>
          <w:del w:id="682" w:author="HendryHendry/선임연구원/Convergence(연)ATS그룹(hendry.hendry" w:date="2011-11-16T17:09:00Z"/>
          <w:szCs w:val="22"/>
          <w:lang w:eastAsia="ko-KR"/>
        </w:rPr>
      </w:pPr>
    </w:p>
    <w:p w:rsidR="00AF69AB" w:rsidDel="00286E10" w:rsidRDefault="00F951F8" w:rsidP="00AF69AB">
      <w:pPr>
        <w:spacing w:before="0" w:after="120"/>
        <w:rPr>
          <w:del w:id="683" w:author="HendryHendry/선임연구원/Convergence(연)ATS그룹(hendry.hendry" w:date="2011-11-16T17:09:00Z"/>
          <w:szCs w:val="22"/>
          <w:lang w:eastAsia="ko-KR"/>
        </w:rPr>
      </w:pPr>
      <w:del w:id="684" w:author="HendryHendry/선임연구원/Convergence(연)ATS그룹(hendry.hendry" w:date="2011-11-16T17:09:00Z">
        <w:r w:rsidRPr="00160247" w:rsidDel="00286E10">
          <w:rPr>
            <w:highlight w:val="yellow"/>
          </w:rPr>
          <w:delText xml:space="preserve"> </w:delText>
        </w:r>
        <w:r w:rsidR="00AF69AB" w:rsidRPr="00160247" w:rsidDel="00286E10">
          <w:rPr>
            <w:highlight w:val="yellow"/>
          </w:rPr>
          <w:delText xml:space="preserve">[Ed. note: </w:delText>
        </w:r>
        <w:r w:rsidR="00AF69AB" w:rsidDel="00286E10">
          <w:rPr>
            <w:rFonts w:hint="eastAsia"/>
            <w:highlight w:val="yellow"/>
            <w:lang w:eastAsia="ko-KR"/>
          </w:rPr>
          <w:delText xml:space="preserve">Simulation results for class A and B are not fully completed and </w:delText>
        </w:r>
        <w:r w:rsidR="00AF69AB" w:rsidRPr="00160247" w:rsidDel="00286E10">
          <w:rPr>
            <w:highlight w:val="yellow"/>
          </w:rPr>
          <w:delText xml:space="preserve">will be </w:delText>
        </w:r>
        <w:r w:rsidR="00AF69AB" w:rsidDel="00286E10">
          <w:rPr>
            <w:rFonts w:hint="eastAsia"/>
            <w:highlight w:val="yellow"/>
            <w:lang w:eastAsia="ko-KR"/>
          </w:rPr>
          <w:delText xml:space="preserve">given </w:delText>
        </w:r>
        <w:r w:rsidR="00AF69AB" w:rsidRPr="00160247" w:rsidDel="00286E10">
          <w:rPr>
            <w:highlight w:val="yellow"/>
          </w:rPr>
          <w:delText>in a later revision.]</w:delText>
        </w:r>
      </w:del>
    </w:p>
    <w:p w:rsidR="00616DBC" w:rsidRPr="00616DBC" w:rsidRDefault="00616DBC" w:rsidP="00991C34">
      <w:pPr>
        <w:jc w:val="both"/>
        <w:rPr>
          <w:szCs w:val="22"/>
          <w:lang w:eastAsia="ko-KR"/>
        </w:rPr>
      </w:pPr>
    </w:p>
    <w:p w:rsidR="00616DBC" w:rsidRPr="00AE341B" w:rsidRDefault="00616DBC" w:rsidP="00616DBC">
      <w:pPr>
        <w:pStyle w:val="1"/>
      </w:pPr>
      <w:r>
        <w:rPr>
          <w:rFonts w:hint="eastAsia"/>
          <w:lang w:eastAsia="ko-KR"/>
        </w:rPr>
        <w:lastRenderedPageBreak/>
        <w:t>Conclusion</w:t>
      </w:r>
    </w:p>
    <w:p w:rsidR="00616DBC" w:rsidRDefault="00616DBC" w:rsidP="00616DBC">
      <w:pPr>
        <w:jc w:val="both"/>
        <w:rPr>
          <w:szCs w:val="22"/>
          <w:lang w:eastAsia="ko-KR"/>
        </w:rPr>
      </w:pPr>
      <w:r>
        <w:rPr>
          <w:rFonts w:hint="eastAsia"/>
          <w:szCs w:val="22"/>
          <w:lang w:eastAsia="ko-KR"/>
        </w:rPr>
        <w:t>This contribution proposes</w:t>
      </w:r>
      <w:ins w:id="685" w:author="HendryHendry/선임연구원/Convergence(연)ATS그룹(hendry.hendry" w:date="2011-11-17T18:09:00Z">
        <w:r w:rsidR="005D7944">
          <w:rPr>
            <w:rFonts w:hint="eastAsia"/>
            <w:szCs w:val="22"/>
            <w:lang w:eastAsia="ko-KR"/>
          </w:rPr>
          <w:t xml:space="preserve"> modification to the definition of CRA. In the new defin</w:t>
        </w:r>
        <w:r w:rsidR="005049EF">
          <w:rPr>
            <w:rFonts w:hint="eastAsia"/>
            <w:szCs w:val="22"/>
            <w:lang w:eastAsia="ko-KR"/>
          </w:rPr>
          <w:t xml:space="preserve">ition, when the first key picture after CRA is received, decoder shall flush DPB except reference pictures </w:t>
        </w:r>
      </w:ins>
      <w:ins w:id="686" w:author="HendryHendry/선임연구원/Convergence(연)ATS그룹(hendry.hendry" w:date="2011-11-17T18:42:00Z">
        <w:r w:rsidR="005049EF">
          <w:rPr>
            <w:szCs w:val="22"/>
            <w:lang w:eastAsia="ko-KR"/>
          </w:rPr>
          <w:t>that</w:t>
        </w:r>
      </w:ins>
      <w:ins w:id="687" w:author="HendryHendry/선임연구원/Convergence(연)ATS그룹(hendry.hendry" w:date="2011-11-17T18:09:00Z">
        <w:r w:rsidR="005049EF">
          <w:rPr>
            <w:rFonts w:hint="eastAsia"/>
            <w:szCs w:val="22"/>
            <w:lang w:eastAsia="ko-KR"/>
          </w:rPr>
          <w:t xml:space="preserve"> </w:t>
        </w:r>
      </w:ins>
      <w:ins w:id="688" w:author="HendryHendry/선임연구원/Convergence(연)ATS그룹(hendry.hendry" w:date="2011-11-17T18:42:00Z">
        <w:r w:rsidR="005049EF">
          <w:rPr>
            <w:rFonts w:hint="eastAsia"/>
            <w:szCs w:val="22"/>
            <w:lang w:eastAsia="ko-KR"/>
          </w:rPr>
          <w:t xml:space="preserve">are marked as </w:t>
        </w:r>
        <w:proofErr w:type="spellStart"/>
        <w:r w:rsidR="005049EF">
          <w:rPr>
            <w:rFonts w:hint="eastAsia"/>
            <w:szCs w:val="22"/>
            <w:lang w:eastAsia="ko-KR"/>
          </w:rPr>
          <w:t>undiscardable</w:t>
        </w:r>
        <w:proofErr w:type="spellEnd"/>
        <w:r w:rsidR="005049EF">
          <w:rPr>
            <w:rFonts w:hint="eastAsia"/>
            <w:szCs w:val="22"/>
            <w:lang w:eastAsia="ko-KR"/>
          </w:rPr>
          <w:t xml:space="preserve"> leading pictures.</w:t>
        </w:r>
      </w:ins>
      <w:del w:id="689" w:author="HendryHendry/선임연구원/Convergence(연)ATS그룹(hendry.hendry" w:date="2011-11-17T18:09:00Z">
        <w:r w:rsidDel="005D7944">
          <w:rPr>
            <w:rFonts w:hint="eastAsia"/>
            <w:szCs w:val="22"/>
            <w:lang w:eastAsia="ko-KR"/>
          </w:rPr>
          <w:delText xml:space="preserve"> modification to </w:delText>
        </w:r>
      </w:del>
      <w:del w:id="690" w:author="HendryHendry/선임연구원/Convergence(연)ATS그룹(hendry.hendry" w:date="2011-11-17T18:43:00Z">
        <w:r w:rsidDel="005049EF">
          <w:rPr>
            <w:rFonts w:hint="eastAsia"/>
            <w:szCs w:val="22"/>
            <w:lang w:eastAsia="ko-KR"/>
          </w:rPr>
          <w:delText>current reference picture construction process for random access settings</w:delText>
        </w:r>
      </w:del>
      <w:ins w:id="691" w:author="HendryHendry/선임연구원/Convergence(연)ATS그룹(hendry.hendry" w:date="2011-11-17T18:43:00Z">
        <w:r w:rsidR="005049EF">
          <w:rPr>
            <w:rFonts w:hint="eastAsia"/>
            <w:szCs w:val="22"/>
            <w:lang w:eastAsia="ko-KR"/>
          </w:rPr>
          <w:t xml:space="preserve"> It is shown through experiments that ULP can improve coding performance in some situation such as when scene change happens near CRA picture</w:t>
        </w:r>
      </w:ins>
      <w:r>
        <w:rPr>
          <w:rFonts w:hint="eastAsia"/>
          <w:szCs w:val="22"/>
          <w:lang w:eastAsia="ko-KR"/>
        </w:rPr>
        <w:t>.</w:t>
      </w:r>
      <w:del w:id="692" w:author="HendryHendry/선임연구원/Convergence(연)ATS그룹(hendry.hendry" w:date="2011-11-17T18:44:00Z">
        <w:r w:rsidDel="005049EF">
          <w:rPr>
            <w:rFonts w:hint="eastAsia"/>
            <w:szCs w:val="22"/>
            <w:lang w:eastAsia="ko-KR"/>
          </w:rPr>
          <w:delText xml:space="preserve"> The </w:delText>
        </w:r>
        <w:r w:rsidR="00482BC3" w:rsidDel="005049EF">
          <w:rPr>
            <w:rFonts w:hint="eastAsia"/>
            <w:szCs w:val="22"/>
            <w:lang w:eastAsia="ko-KR"/>
          </w:rPr>
          <w:delText>experiment</w:delText>
        </w:r>
        <w:r w:rsidDel="005049EF">
          <w:rPr>
            <w:rFonts w:hint="eastAsia"/>
            <w:szCs w:val="22"/>
            <w:lang w:eastAsia="ko-KR"/>
          </w:rPr>
          <w:delText xml:space="preserve"> result</w:delText>
        </w:r>
        <w:r w:rsidR="00482BC3" w:rsidDel="005049EF">
          <w:rPr>
            <w:rFonts w:hint="eastAsia"/>
            <w:szCs w:val="22"/>
            <w:lang w:eastAsia="ko-KR"/>
          </w:rPr>
          <w:delText>s</w:delText>
        </w:r>
        <w:r w:rsidDel="005049EF">
          <w:rPr>
            <w:rFonts w:hint="eastAsia"/>
            <w:szCs w:val="22"/>
            <w:lang w:eastAsia="ko-KR"/>
          </w:rPr>
          <w:delText xml:space="preserve"> </w:delText>
        </w:r>
        <w:r w:rsidR="00482BC3" w:rsidDel="005049EF">
          <w:rPr>
            <w:rFonts w:hint="eastAsia"/>
            <w:szCs w:val="22"/>
            <w:lang w:eastAsia="ko-KR"/>
          </w:rPr>
          <w:delText xml:space="preserve">that simulate the </w:delText>
        </w:r>
        <w:r w:rsidR="00482BC3" w:rsidDel="005049EF">
          <w:rPr>
            <w:szCs w:val="22"/>
            <w:lang w:eastAsia="ko-KR"/>
          </w:rPr>
          <w:delText>scenario</w:delText>
        </w:r>
        <w:r w:rsidR="00482BC3" w:rsidDel="005049EF">
          <w:rPr>
            <w:rFonts w:hint="eastAsia"/>
            <w:szCs w:val="22"/>
            <w:lang w:eastAsia="ko-KR"/>
          </w:rPr>
          <w:delText xml:space="preserve"> when scene change occurs within leading pictures </w:delText>
        </w:r>
        <w:r w:rsidDel="005049EF">
          <w:rPr>
            <w:rFonts w:hint="eastAsia"/>
            <w:szCs w:val="22"/>
            <w:lang w:eastAsia="ko-KR"/>
          </w:rPr>
          <w:delText xml:space="preserve">show that the proposed scheme </w:delText>
        </w:r>
        <w:r w:rsidR="00482BC3" w:rsidDel="005049EF">
          <w:rPr>
            <w:rFonts w:hint="eastAsia"/>
            <w:szCs w:val="22"/>
            <w:lang w:eastAsia="ko-KR"/>
          </w:rPr>
          <w:delText>can improve the coding performance of current CRA picture</w:delText>
        </w:r>
        <w:r w:rsidDel="005049EF">
          <w:rPr>
            <w:rFonts w:hint="eastAsia"/>
            <w:lang w:eastAsia="ko-KR"/>
          </w:rPr>
          <w:delText>.</w:delText>
        </w:r>
      </w:del>
    </w:p>
    <w:p w:rsidR="00616DBC" w:rsidRDefault="00616DBC" w:rsidP="009234A5">
      <w:pPr>
        <w:jc w:val="both"/>
        <w:rPr>
          <w:szCs w:val="22"/>
          <w:lang w:eastAsia="ko-KR"/>
        </w:rPr>
      </w:pPr>
      <w:r>
        <w:rPr>
          <w:rFonts w:hint="eastAsia"/>
          <w:szCs w:val="22"/>
          <w:lang w:eastAsia="ko-KR"/>
        </w:rPr>
        <w:t xml:space="preserve">We would like to recommend that the JCTVC considers </w:t>
      </w:r>
      <w:ins w:id="693" w:author="HendryHendry/선임연구원/Convergence(연)ATS그룹(hendry.hendry" w:date="2011-11-17T18:44:00Z">
        <w:r w:rsidR="005049EF">
          <w:rPr>
            <w:rFonts w:hint="eastAsia"/>
            <w:szCs w:val="22"/>
            <w:lang w:eastAsia="ko-KR"/>
          </w:rPr>
          <w:t xml:space="preserve">and adopts </w:t>
        </w:r>
      </w:ins>
      <w:r w:rsidR="00482BC3">
        <w:rPr>
          <w:rFonts w:hint="eastAsia"/>
          <w:szCs w:val="22"/>
          <w:lang w:eastAsia="ko-KR"/>
        </w:rPr>
        <w:t xml:space="preserve">the </w:t>
      </w:r>
      <w:ins w:id="694" w:author="HendryHendry/선임연구원/Convergence(연)ATS그룹(hendry.hendry" w:date="2011-11-17T18:44:00Z">
        <w:r w:rsidR="005049EF">
          <w:rPr>
            <w:rFonts w:hint="eastAsia"/>
            <w:szCs w:val="22"/>
            <w:lang w:eastAsia="ko-KR"/>
          </w:rPr>
          <w:t>proposed ULP concept</w:t>
        </w:r>
      </w:ins>
      <w:del w:id="695" w:author="HendryHendry/선임연구원/Convergence(연)ATS그룹(hendry.hendry" w:date="2011-11-17T18:44:00Z">
        <w:r w:rsidR="00526DD7" w:rsidDel="005049EF">
          <w:rPr>
            <w:rFonts w:hint="eastAsia"/>
            <w:szCs w:val="22"/>
            <w:lang w:eastAsia="ko-KR"/>
          </w:rPr>
          <w:delText xml:space="preserve">adopting </w:delText>
        </w:r>
        <w:r w:rsidDel="005049EF">
          <w:rPr>
            <w:rFonts w:hint="eastAsia"/>
            <w:szCs w:val="22"/>
            <w:lang w:eastAsia="ko-KR"/>
          </w:rPr>
          <w:delText>the proposed scheme</w:delText>
        </w:r>
      </w:del>
      <w:r>
        <w:rPr>
          <w:rFonts w:hint="eastAsia"/>
          <w:szCs w:val="22"/>
          <w:lang w:eastAsia="ko-KR"/>
        </w:rPr>
        <w:t>.</w:t>
      </w:r>
    </w:p>
    <w:p w:rsidR="001F2594" w:rsidRDefault="001F2594" w:rsidP="009234A5">
      <w:pPr>
        <w:jc w:val="both"/>
        <w:rPr>
          <w:szCs w:val="22"/>
        </w:rPr>
      </w:pPr>
    </w:p>
    <w:p w:rsidR="001F2594" w:rsidRDefault="001F2594" w:rsidP="00E11923">
      <w:pPr>
        <w:pStyle w:val="1"/>
      </w:pPr>
      <w:r w:rsidRPr="00E11923">
        <w:t>Patent</w:t>
      </w:r>
      <w:r w:rsidRPr="002B191D">
        <w:t xml:space="preserve"> rights declaration</w:t>
      </w:r>
      <w:r w:rsidR="00B94B06" w:rsidRPr="002B191D">
        <w:t>(s)</w:t>
      </w:r>
    </w:p>
    <w:p w:rsidR="00342FF4" w:rsidRPr="009234A5" w:rsidRDefault="00EB4ECF" w:rsidP="009234A5">
      <w:pPr>
        <w:jc w:val="both"/>
        <w:rPr>
          <w:szCs w:val="22"/>
        </w:rPr>
      </w:pPr>
      <w:r w:rsidRPr="00EB4ECF">
        <w:rPr>
          <w:rFonts w:hint="eastAsia"/>
          <w:b/>
          <w:szCs w:val="22"/>
          <w:lang w:eastAsia="ko-KR"/>
        </w:rPr>
        <w:t>LG Electronics</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Default="007F1F8B" w:rsidP="009234A5">
      <w:pPr>
        <w:jc w:val="both"/>
        <w:rPr>
          <w:szCs w:val="22"/>
          <w:lang w:eastAsia="ko-KR"/>
        </w:rPr>
      </w:pPr>
    </w:p>
    <w:p w:rsidR="00616DBC" w:rsidRDefault="00616DBC" w:rsidP="00616DBC">
      <w:pPr>
        <w:pStyle w:val="1"/>
        <w:ind w:left="432" w:hanging="432"/>
      </w:pPr>
      <w:r>
        <w:t>Reference</w:t>
      </w:r>
    </w:p>
    <w:p w:rsidR="00616DBC" w:rsidRDefault="00616DBC" w:rsidP="00616DBC">
      <w:pPr>
        <w:numPr>
          <w:ilvl w:val="0"/>
          <w:numId w:val="15"/>
        </w:numPr>
        <w:tabs>
          <w:tab w:val="clear" w:pos="360"/>
          <w:tab w:val="clear" w:pos="720"/>
          <w:tab w:val="clear" w:pos="1080"/>
          <w:tab w:val="clear" w:pos="1440"/>
          <w:tab w:val="left" w:pos="1191"/>
          <w:tab w:val="left" w:pos="1588"/>
          <w:tab w:val="left" w:pos="1985"/>
        </w:tabs>
        <w:spacing w:before="120"/>
        <w:jc w:val="both"/>
        <w:rPr>
          <w:szCs w:val="22"/>
          <w:lang w:eastAsia="ja-JP"/>
        </w:rPr>
      </w:pPr>
      <w:r w:rsidRPr="00484004">
        <w:rPr>
          <w:szCs w:val="22"/>
          <w:lang w:eastAsia="ja-JP"/>
        </w:rPr>
        <w:t>JCTVC-</w:t>
      </w:r>
      <w:r>
        <w:rPr>
          <w:rFonts w:hint="eastAsia"/>
          <w:szCs w:val="22"/>
          <w:lang w:eastAsia="ko-KR"/>
        </w:rPr>
        <w:t>F803_d5</w:t>
      </w:r>
      <w:r w:rsidRPr="00484004">
        <w:rPr>
          <w:szCs w:val="22"/>
          <w:lang w:eastAsia="ja-JP"/>
        </w:rPr>
        <w:t>, “</w:t>
      </w:r>
      <w:r w:rsidRPr="00484004">
        <w:rPr>
          <w:szCs w:val="22"/>
          <w:lang w:eastAsia="ko-KR"/>
        </w:rPr>
        <w:t>WD</w:t>
      </w:r>
      <w:r>
        <w:rPr>
          <w:rFonts w:hint="eastAsia"/>
          <w:szCs w:val="22"/>
          <w:lang w:eastAsia="ko-KR"/>
        </w:rPr>
        <w:t>4</w:t>
      </w:r>
      <w:r w:rsidRPr="00484004">
        <w:rPr>
          <w:szCs w:val="22"/>
          <w:lang w:eastAsia="ko-KR"/>
        </w:rPr>
        <w:t xml:space="preserve">: Working Draft </w:t>
      </w:r>
      <w:r>
        <w:rPr>
          <w:rFonts w:hint="eastAsia"/>
          <w:szCs w:val="22"/>
          <w:lang w:eastAsia="ko-KR"/>
        </w:rPr>
        <w:t>4</w:t>
      </w:r>
      <w:r w:rsidRPr="00484004">
        <w:rPr>
          <w:szCs w:val="22"/>
          <w:lang w:eastAsia="ko-KR"/>
        </w:rPr>
        <w:t xml:space="preserve"> of High-Efficiency Video Coding</w:t>
      </w:r>
      <w:r w:rsidRPr="00484004">
        <w:rPr>
          <w:szCs w:val="22"/>
          <w:lang w:eastAsia="ja-JP"/>
        </w:rPr>
        <w:t xml:space="preserve">,” </w:t>
      </w:r>
      <w:r>
        <w:rPr>
          <w:rFonts w:hint="eastAsia"/>
          <w:szCs w:val="22"/>
          <w:lang w:eastAsia="ko-KR"/>
        </w:rPr>
        <w:t>6</w:t>
      </w:r>
      <w:r w:rsidRPr="00484004">
        <w:rPr>
          <w:szCs w:val="22"/>
          <w:lang w:eastAsia="ja-JP"/>
        </w:rPr>
        <w:t xml:space="preserve">th JCT-VC Meeting, </w:t>
      </w:r>
      <w:r>
        <w:rPr>
          <w:rFonts w:hint="eastAsia"/>
          <w:szCs w:val="22"/>
          <w:lang w:eastAsia="ko-KR"/>
        </w:rPr>
        <w:t>6</w:t>
      </w:r>
      <w:r w:rsidRPr="00484004">
        <w:rPr>
          <w:szCs w:val="22"/>
        </w:rPr>
        <w:t xml:space="preserve">th Meeting: </w:t>
      </w:r>
      <w:r>
        <w:rPr>
          <w:rFonts w:hint="eastAsia"/>
          <w:szCs w:val="22"/>
          <w:lang w:eastAsia="ko-KR"/>
        </w:rPr>
        <w:t>Torino</w:t>
      </w:r>
      <w:r w:rsidRPr="00484004">
        <w:rPr>
          <w:szCs w:val="22"/>
        </w:rPr>
        <w:t xml:space="preserve">, </w:t>
      </w:r>
      <w:r>
        <w:rPr>
          <w:rFonts w:hint="eastAsia"/>
          <w:szCs w:val="22"/>
          <w:lang w:eastAsia="ko-KR"/>
        </w:rPr>
        <w:t>IT</w:t>
      </w:r>
      <w:r w:rsidRPr="00484004">
        <w:rPr>
          <w:szCs w:val="22"/>
        </w:rPr>
        <w:t>, 1</w:t>
      </w:r>
      <w:r>
        <w:rPr>
          <w:rFonts w:hint="eastAsia"/>
          <w:szCs w:val="22"/>
          <w:lang w:eastAsia="ko-KR"/>
        </w:rPr>
        <w:t>4</w:t>
      </w:r>
      <w:r w:rsidRPr="00484004">
        <w:rPr>
          <w:szCs w:val="22"/>
        </w:rPr>
        <w:t>-2</w:t>
      </w:r>
      <w:r>
        <w:rPr>
          <w:rFonts w:hint="eastAsia"/>
          <w:szCs w:val="22"/>
          <w:lang w:eastAsia="ko-KR"/>
        </w:rPr>
        <w:t>2</w:t>
      </w:r>
      <w:r w:rsidRPr="00484004">
        <w:rPr>
          <w:szCs w:val="22"/>
        </w:rPr>
        <w:t xml:space="preserve"> </w:t>
      </w:r>
      <w:r>
        <w:rPr>
          <w:rFonts w:hint="eastAsia"/>
          <w:szCs w:val="22"/>
          <w:lang w:eastAsia="ko-KR"/>
        </w:rPr>
        <w:t>July</w:t>
      </w:r>
      <w:r w:rsidRPr="00484004">
        <w:rPr>
          <w:szCs w:val="22"/>
        </w:rPr>
        <w:t>, 2011</w:t>
      </w:r>
      <w:r w:rsidRPr="00484004">
        <w:rPr>
          <w:szCs w:val="22"/>
          <w:lang w:eastAsia="ja-JP"/>
        </w:rPr>
        <w:t xml:space="preserve">. </w:t>
      </w:r>
    </w:p>
    <w:p w:rsidR="00D36E96" w:rsidRPr="00D36E96" w:rsidRDefault="00D36E96" w:rsidP="00D36E96">
      <w:pPr>
        <w:numPr>
          <w:ilvl w:val="0"/>
          <w:numId w:val="15"/>
        </w:numPr>
        <w:tabs>
          <w:tab w:val="clear" w:pos="360"/>
          <w:tab w:val="clear" w:pos="720"/>
          <w:tab w:val="clear" w:pos="1080"/>
          <w:tab w:val="clear" w:pos="1440"/>
          <w:tab w:val="left" w:pos="1191"/>
          <w:tab w:val="left" w:pos="1588"/>
          <w:tab w:val="left" w:pos="1985"/>
        </w:tabs>
        <w:spacing w:before="120"/>
        <w:jc w:val="both"/>
        <w:rPr>
          <w:szCs w:val="22"/>
          <w:lang w:eastAsia="ja-JP"/>
        </w:rPr>
      </w:pPr>
      <w:r w:rsidRPr="00484004">
        <w:rPr>
          <w:szCs w:val="22"/>
          <w:lang w:eastAsia="ja-JP"/>
        </w:rPr>
        <w:t>JCTVC-</w:t>
      </w:r>
      <w:r>
        <w:rPr>
          <w:rFonts w:hint="eastAsia"/>
          <w:szCs w:val="22"/>
          <w:lang w:eastAsia="ko-KR"/>
        </w:rPr>
        <w:t>F759</w:t>
      </w:r>
      <w:r w:rsidRPr="00484004">
        <w:rPr>
          <w:szCs w:val="22"/>
          <w:lang w:eastAsia="ja-JP"/>
        </w:rPr>
        <w:t>, “</w:t>
      </w:r>
      <w:r>
        <w:rPr>
          <w:rFonts w:hint="eastAsia"/>
          <w:szCs w:val="22"/>
          <w:lang w:eastAsia="ko-KR"/>
        </w:rPr>
        <w:t xml:space="preserve">CRA </w:t>
      </w:r>
      <w:proofErr w:type="spellStart"/>
      <w:r>
        <w:rPr>
          <w:rFonts w:hint="eastAsia"/>
          <w:szCs w:val="22"/>
          <w:lang w:eastAsia="ko-KR"/>
        </w:rPr>
        <w:t>BoG</w:t>
      </w:r>
      <w:proofErr w:type="spellEnd"/>
      <w:r>
        <w:rPr>
          <w:rFonts w:hint="eastAsia"/>
          <w:szCs w:val="22"/>
          <w:lang w:eastAsia="ko-KR"/>
        </w:rPr>
        <w:t xml:space="preserve"> report v2</w:t>
      </w:r>
      <w:r w:rsidRPr="00484004">
        <w:rPr>
          <w:szCs w:val="22"/>
          <w:lang w:eastAsia="ja-JP"/>
        </w:rPr>
        <w:t xml:space="preserve">,” </w:t>
      </w:r>
      <w:r>
        <w:rPr>
          <w:rFonts w:hint="eastAsia"/>
          <w:szCs w:val="22"/>
          <w:lang w:eastAsia="ko-KR"/>
        </w:rPr>
        <w:t>6</w:t>
      </w:r>
      <w:r w:rsidRPr="00484004">
        <w:rPr>
          <w:szCs w:val="22"/>
          <w:lang w:eastAsia="ja-JP"/>
        </w:rPr>
        <w:t xml:space="preserve">th JCT-VC Meeting, </w:t>
      </w:r>
      <w:r>
        <w:rPr>
          <w:rFonts w:hint="eastAsia"/>
          <w:szCs w:val="22"/>
          <w:lang w:eastAsia="ko-KR"/>
        </w:rPr>
        <w:t>6</w:t>
      </w:r>
      <w:r w:rsidRPr="00484004">
        <w:rPr>
          <w:szCs w:val="22"/>
        </w:rPr>
        <w:t xml:space="preserve">th Meeting: </w:t>
      </w:r>
      <w:r>
        <w:rPr>
          <w:rFonts w:hint="eastAsia"/>
          <w:szCs w:val="22"/>
          <w:lang w:eastAsia="ko-KR"/>
        </w:rPr>
        <w:t>Torino</w:t>
      </w:r>
      <w:r w:rsidRPr="00484004">
        <w:rPr>
          <w:szCs w:val="22"/>
        </w:rPr>
        <w:t xml:space="preserve">, </w:t>
      </w:r>
      <w:r>
        <w:rPr>
          <w:rFonts w:hint="eastAsia"/>
          <w:szCs w:val="22"/>
          <w:lang w:eastAsia="ko-KR"/>
        </w:rPr>
        <w:t>IT</w:t>
      </w:r>
      <w:r w:rsidRPr="00484004">
        <w:rPr>
          <w:szCs w:val="22"/>
        </w:rPr>
        <w:t>, 1</w:t>
      </w:r>
      <w:r>
        <w:rPr>
          <w:rFonts w:hint="eastAsia"/>
          <w:szCs w:val="22"/>
          <w:lang w:eastAsia="ko-KR"/>
        </w:rPr>
        <w:t>4</w:t>
      </w:r>
      <w:r w:rsidRPr="00484004">
        <w:rPr>
          <w:szCs w:val="22"/>
        </w:rPr>
        <w:t>-2</w:t>
      </w:r>
      <w:r>
        <w:rPr>
          <w:rFonts w:hint="eastAsia"/>
          <w:szCs w:val="22"/>
          <w:lang w:eastAsia="ko-KR"/>
        </w:rPr>
        <w:t>2</w:t>
      </w:r>
      <w:r w:rsidRPr="00484004">
        <w:rPr>
          <w:szCs w:val="22"/>
        </w:rPr>
        <w:t xml:space="preserve"> </w:t>
      </w:r>
      <w:r>
        <w:rPr>
          <w:rFonts w:hint="eastAsia"/>
          <w:szCs w:val="22"/>
          <w:lang w:eastAsia="ko-KR"/>
        </w:rPr>
        <w:t>July</w:t>
      </w:r>
      <w:r w:rsidRPr="00484004">
        <w:rPr>
          <w:szCs w:val="22"/>
        </w:rPr>
        <w:t>, 2011</w:t>
      </w:r>
      <w:r w:rsidRPr="00484004">
        <w:rPr>
          <w:szCs w:val="22"/>
          <w:lang w:eastAsia="ja-JP"/>
        </w:rPr>
        <w:t xml:space="preserve">. </w:t>
      </w:r>
    </w:p>
    <w:sectPr w:rsidR="00D36E96" w:rsidRPr="00D36E96"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395" w:rsidRDefault="00012395">
      <w:r>
        <w:separator/>
      </w:r>
    </w:p>
  </w:endnote>
  <w:endnote w:type="continuationSeparator" w:id="0">
    <w:p w:rsidR="00012395" w:rsidRDefault="000123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auto"/>
    <w:notTrueType/>
    <w:pitch w:val="variable"/>
    <w:sig w:usb0="00000003" w:usb1="00000000" w:usb2="00000000" w:usb3="00000000" w:csb0="00000001" w:csb1="00000000"/>
  </w:font>
  <w:font w:name="Gulim">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944" w:rsidRDefault="005D7944"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811FD9">
      <w:rPr>
        <w:rStyle w:val="a5"/>
      </w:rPr>
      <w:fldChar w:fldCharType="begin"/>
    </w:r>
    <w:r>
      <w:rPr>
        <w:rStyle w:val="a5"/>
      </w:rPr>
      <w:instrText xml:space="preserve"> PAGE </w:instrText>
    </w:r>
    <w:r w:rsidR="00811FD9">
      <w:rPr>
        <w:rStyle w:val="a5"/>
      </w:rPr>
      <w:fldChar w:fldCharType="separate"/>
    </w:r>
    <w:r w:rsidR="00264805">
      <w:rPr>
        <w:rStyle w:val="a5"/>
        <w:noProof/>
      </w:rPr>
      <w:t>7</w:t>
    </w:r>
    <w:r w:rsidR="00811FD9">
      <w:rPr>
        <w:rStyle w:val="a5"/>
      </w:rPr>
      <w:fldChar w:fldCharType="end"/>
    </w:r>
    <w:r>
      <w:rPr>
        <w:rStyle w:val="a5"/>
      </w:rPr>
      <w:tab/>
      <w:t xml:space="preserve">Date Saved: </w:t>
    </w:r>
    <w:r w:rsidR="00811FD9">
      <w:rPr>
        <w:rStyle w:val="a5"/>
      </w:rPr>
      <w:fldChar w:fldCharType="begin"/>
    </w:r>
    <w:r>
      <w:rPr>
        <w:rStyle w:val="a5"/>
      </w:rPr>
      <w:instrText xml:space="preserve"> SAVEDATE  \@ "yyyy-MM-dd"  \* MERGEFORMAT </w:instrText>
    </w:r>
    <w:r w:rsidR="00811FD9">
      <w:rPr>
        <w:rStyle w:val="a5"/>
      </w:rPr>
      <w:fldChar w:fldCharType="separate"/>
    </w:r>
    <w:ins w:id="696" w:author="HendryHendry/선임연구원/Convergence(연)ATS그룹(hendry.hendry" w:date="2011-11-21T19:00:00Z">
      <w:r w:rsidR="009C69EB">
        <w:rPr>
          <w:rStyle w:val="a5"/>
          <w:noProof/>
        </w:rPr>
        <w:t>2011-11-17</w:t>
      </w:r>
    </w:ins>
    <w:del w:id="697" w:author="HendryHendry/선임연구원/Convergence(연)ATS그룹(hendry.hendry" w:date="2011-11-17T16:11:00Z">
      <w:r w:rsidDel="00FB12BD">
        <w:rPr>
          <w:rStyle w:val="a5"/>
          <w:noProof/>
        </w:rPr>
        <w:delText>2011-11-11</w:delText>
      </w:r>
    </w:del>
    <w:r w:rsidR="00811FD9">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395" w:rsidRDefault="00012395">
      <w:r>
        <w:separator/>
      </w:r>
    </w:p>
  </w:footnote>
  <w:footnote w:type="continuationSeparator" w:id="0">
    <w:p w:rsidR="00012395" w:rsidRDefault="00012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20F88"/>
    <w:multiLevelType w:val="hybridMultilevel"/>
    <w:tmpl w:val="64A235C0"/>
    <w:lvl w:ilvl="0" w:tplc="0409000F">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2065FC"/>
    <w:multiLevelType w:val="hybridMultilevel"/>
    <w:tmpl w:val="5568CB1C"/>
    <w:lvl w:ilvl="0" w:tplc="0D46B800">
      <w:start w:val="1"/>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nsid w:val="4BE548FA"/>
    <w:multiLevelType w:val="hybridMultilevel"/>
    <w:tmpl w:val="98A0B536"/>
    <w:lvl w:ilvl="0" w:tplc="6CBE0F7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AB327C2"/>
    <w:multiLevelType w:val="hybridMultilevel"/>
    <w:tmpl w:val="E8187996"/>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DC9196B"/>
    <w:multiLevelType w:val="hybridMultilevel"/>
    <w:tmpl w:val="7AB4B776"/>
    <w:lvl w:ilvl="0" w:tplc="0DFE4BCE">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79DF273B"/>
    <w:multiLevelType w:val="hybridMultilevel"/>
    <w:tmpl w:val="9D30C7C6"/>
    <w:lvl w:ilvl="0" w:tplc="04090003">
      <w:start w:val="1"/>
      <w:numFmt w:val="decimal"/>
      <w:lvlText w:val="[%1] "/>
      <w:lvlJc w:val="left"/>
      <w:pPr>
        <w:tabs>
          <w:tab w:val="num" w:pos="420"/>
        </w:tabs>
        <w:ind w:left="420" w:hanging="420"/>
      </w:pPr>
      <w:rPr>
        <w:rFonts w:hint="eastAsia"/>
        <w:b w:val="0"/>
        <w:i w:val="0"/>
        <w:spacing w:val="0"/>
        <w:position w:val="0"/>
      </w:rPr>
    </w:lvl>
    <w:lvl w:ilvl="1" w:tplc="7B8C3B44" w:tentative="1">
      <w:start w:val="1"/>
      <w:numFmt w:val="aiueoFullWidth"/>
      <w:lvlText w:val="(%2)"/>
      <w:lvlJc w:val="left"/>
      <w:pPr>
        <w:tabs>
          <w:tab w:val="num" w:pos="840"/>
        </w:tabs>
        <w:ind w:left="840" w:hanging="420"/>
      </w:pPr>
    </w:lvl>
    <w:lvl w:ilvl="2" w:tplc="04090005"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aiueoFullWidth"/>
      <w:lvlText w:val="(%5)"/>
      <w:lvlJc w:val="left"/>
      <w:pPr>
        <w:tabs>
          <w:tab w:val="num" w:pos="2100"/>
        </w:tabs>
        <w:ind w:left="2100" w:hanging="420"/>
      </w:pPr>
    </w:lvl>
    <w:lvl w:ilvl="5" w:tplc="04090005"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aiueoFullWidth"/>
      <w:lvlText w:val="(%8)"/>
      <w:lvlJc w:val="left"/>
      <w:pPr>
        <w:tabs>
          <w:tab w:val="num" w:pos="3360"/>
        </w:tabs>
        <w:ind w:left="3360" w:hanging="420"/>
      </w:pPr>
    </w:lvl>
    <w:lvl w:ilvl="8" w:tplc="04090005" w:tentative="1">
      <w:start w:val="1"/>
      <w:numFmt w:val="decimalEnclosedCircle"/>
      <w:lvlText w:val="%9"/>
      <w:lvlJc w:val="left"/>
      <w:pPr>
        <w:tabs>
          <w:tab w:val="num" w:pos="3780"/>
        </w:tabs>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9"/>
  </w:num>
  <w:num w:numId="5">
    <w:abstractNumId w:val="10"/>
  </w:num>
  <w:num w:numId="6">
    <w:abstractNumId w:val="4"/>
  </w:num>
  <w:num w:numId="7">
    <w:abstractNumId w:val="5"/>
  </w:num>
  <w:num w:numId="8">
    <w:abstractNumId w:val="4"/>
  </w:num>
  <w:num w:numId="9">
    <w:abstractNumId w:val="1"/>
  </w:num>
  <w:num w:numId="10">
    <w:abstractNumId w:val="3"/>
  </w:num>
  <w:num w:numId="11">
    <w:abstractNumId w:val="15"/>
  </w:num>
  <w:num w:numId="12">
    <w:abstractNumId w:val="13"/>
  </w:num>
  <w:num w:numId="13">
    <w:abstractNumId w:val="7"/>
  </w:num>
  <w:num w:numId="14">
    <w:abstractNumId w:val="11"/>
  </w:num>
  <w:num w:numId="15">
    <w:abstractNumId w:val="16"/>
  </w:num>
  <w:num w:numId="16">
    <w:abstractNumId w:val="8"/>
  </w:num>
  <w:num w:numId="17">
    <w:abstractNumId w:val="2"/>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12395"/>
    <w:rsid w:val="000458BC"/>
    <w:rsid w:val="00045C41"/>
    <w:rsid w:val="00046C03"/>
    <w:rsid w:val="0007614F"/>
    <w:rsid w:val="000B1C6B"/>
    <w:rsid w:val="000C09AC"/>
    <w:rsid w:val="000E00F3"/>
    <w:rsid w:val="000F158C"/>
    <w:rsid w:val="00102F3D"/>
    <w:rsid w:val="001202E5"/>
    <w:rsid w:val="00124E38"/>
    <w:rsid w:val="0012580B"/>
    <w:rsid w:val="0013526E"/>
    <w:rsid w:val="00166796"/>
    <w:rsid w:val="00171371"/>
    <w:rsid w:val="00175A24"/>
    <w:rsid w:val="001831C0"/>
    <w:rsid w:val="00187E58"/>
    <w:rsid w:val="001A2777"/>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7BA7"/>
    <w:rsid w:val="002410BB"/>
    <w:rsid w:val="0024705B"/>
    <w:rsid w:val="00263398"/>
    <w:rsid w:val="00264805"/>
    <w:rsid w:val="00275BCF"/>
    <w:rsid w:val="00286E10"/>
    <w:rsid w:val="00292257"/>
    <w:rsid w:val="002A4A70"/>
    <w:rsid w:val="002A54E0"/>
    <w:rsid w:val="002B1595"/>
    <w:rsid w:val="002B191D"/>
    <w:rsid w:val="002B1A46"/>
    <w:rsid w:val="002B3220"/>
    <w:rsid w:val="002C1F7B"/>
    <w:rsid w:val="002D0AF6"/>
    <w:rsid w:val="002F164D"/>
    <w:rsid w:val="00306206"/>
    <w:rsid w:val="003159AF"/>
    <w:rsid w:val="00317D85"/>
    <w:rsid w:val="00327C56"/>
    <w:rsid w:val="003315A1"/>
    <w:rsid w:val="003373EC"/>
    <w:rsid w:val="00342FF4"/>
    <w:rsid w:val="003706CC"/>
    <w:rsid w:val="003761C2"/>
    <w:rsid w:val="003A2D8E"/>
    <w:rsid w:val="003C20E4"/>
    <w:rsid w:val="003D76E8"/>
    <w:rsid w:val="003E6F90"/>
    <w:rsid w:val="003F5D0F"/>
    <w:rsid w:val="00414101"/>
    <w:rsid w:val="00417626"/>
    <w:rsid w:val="004334DA"/>
    <w:rsid w:val="00433DDB"/>
    <w:rsid w:val="00437619"/>
    <w:rsid w:val="004561C4"/>
    <w:rsid w:val="00482BC3"/>
    <w:rsid w:val="004A2A63"/>
    <w:rsid w:val="004B210C"/>
    <w:rsid w:val="004B7BC9"/>
    <w:rsid w:val="004D405F"/>
    <w:rsid w:val="004E4F4F"/>
    <w:rsid w:val="004E6789"/>
    <w:rsid w:val="004F61E3"/>
    <w:rsid w:val="005020C8"/>
    <w:rsid w:val="005049EF"/>
    <w:rsid w:val="0051015C"/>
    <w:rsid w:val="00516CF1"/>
    <w:rsid w:val="00526DD7"/>
    <w:rsid w:val="00531AE9"/>
    <w:rsid w:val="00550A66"/>
    <w:rsid w:val="00567EC7"/>
    <w:rsid w:val="00570013"/>
    <w:rsid w:val="005801A2"/>
    <w:rsid w:val="005952A5"/>
    <w:rsid w:val="005A33A1"/>
    <w:rsid w:val="005C385F"/>
    <w:rsid w:val="005D7944"/>
    <w:rsid w:val="005F6F1B"/>
    <w:rsid w:val="00616DBC"/>
    <w:rsid w:val="00624A5E"/>
    <w:rsid w:val="00624B33"/>
    <w:rsid w:val="00630AA2"/>
    <w:rsid w:val="00646707"/>
    <w:rsid w:val="006476BF"/>
    <w:rsid w:val="00662E58"/>
    <w:rsid w:val="00664DCF"/>
    <w:rsid w:val="00687D70"/>
    <w:rsid w:val="006C5D39"/>
    <w:rsid w:val="006E2810"/>
    <w:rsid w:val="006E5417"/>
    <w:rsid w:val="006E7C7E"/>
    <w:rsid w:val="006F1CC5"/>
    <w:rsid w:val="00712F60"/>
    <w:rsid w:val="00713A71"/>
    <w:rsid w:val="00720E3B"/>
    <w:rsid w:val="00745F6B"/>
    <w:rsid w:val="0075585E"/>
    <w:rsid w:val="007559DA"/>
    <w:rsid w:val="00770571"/>
    <w:rsid w:val="007768FF"/>
    <w:rsid w:val="007824D3"/>
    <w:rsid w:val="00794794"/>
    <w:rsid w:val="00796EE3"/>
    <w:rsid w:val="007A14F9"/>
    <w:rsid w:val="007A7D29"/>
    <w:rsid w:val="007B4AB8"/>
    <w:rsid w:val="007F1F8B"/>
    <w:rsid w:val="007F67A1"/>
    <w:rsid w:val="00811FD9"/>
    <w:rsid w:val="008206C8"/>
    <w:rsid w:val="00874A6C"/>
    <w:rsid w:val="00876461"/>
    <w:rsid w:val="00876C65"/>
    <w:rsid w:val="008947AD"/>
    <w:rsid w:val="008A27CE"/>
    <w:rsid w:val="008A4B4C"/>
    <w:rsid w:val="008B3668"/>
    <w:rsid w:val="008B49CD"/>
    <w:rsid w:val="008C239F"/>
    <w:rsid w:val="008E480C"/>
    <w:rsid w:val="00907757"/>
    <w:rsid w:val="009212B0"/>
    <w:rsid w:val="009234A5"/>
    <w:rsid w:val="009336F7"/>
    <w:rsid w:val="00933C48"/>
    <w:rsid w:val="0093473F"/>
    <w:rsid w:val="009374A7"/>
    <w:rsid w:val="0098551D"/>
    <w:rsid w:val="00991139"/>
    <w:rsid w:val="00991C34"/>
    <w:rsid w:val="0099518F"/>
    <w:rsid w:val="009A523D"/>
    <w:rsid w:val="009B720B"/>
    <w:rsid w:val="009C69EB"/>
    <w:rsid w:val="009E50E4"/>
    <w:rsid w:val="009F496B"/>
    <w:rsid w:val="00A01439"/>
    <w:rsid w:val="00A02E61"/>
    <w:rsid w:val="00A05CFF"/>
    <w:rsid w:val="00A24DED"/>
    <w:rsid w:val="00A43D70"/>
    <w:rsid w:val="00A56B97"/>
    <w:rsid w:val="00A6093D"/>
    <w:rsid w:val="00A64D90"/>
    <w:rsid w:val="00A76A6D"/>
    <w:rsid w:val="00A83253"/>
    <w:rsid w:val="00A86A51"/>
    <w:rsid w:val="00AA6E84"/>
    <w:rsid w:val="00AB4340"/>
    <w:rsid w:val="00AE341B"/>
    <w:rsid w:val="00AF69AB"/>
    <w:rsid w:val="00B00464"/>
    <w:rsid w:val="00B00C07"/>
    <w:rsid w:val="00B07CA7"/>
    <w:rsid w:val="00B1279A"/>
    <w:rsid w:val="00B3289B"/>
    <w:rsid w:val="00B5222E"/>
    <w:rsid w:val="00B61C96"/>
    <w:rsid w:val="00B73A2A"/>
    <w:rsid w:val="00B94B06"/>
    <w:rsid w:val="00B94C28"/>
    <w:rsid w:val="00BB46C6"/>
    <w:rsid w:val="00BC10BA"/>
    <w:rsid w:val="00BC5AFD"/>
    <w:rsid w:val="00C04F43"/>
    <w:rsid w:val="00C0609D"/>
    <w:rsid w:val="00C115AB"/>
    <w:rsid w:val="00C30249"/>
    <w:rsid w:val="00C3723B"/>
    <w:rsid w:val="00C606C9"/>
    <w:rsid w:val="00C90650"/>
    <w:rsid w:val="00C97D78"/>
    <w:rsid w:val="00CB1E39"/>
    <w:rsid w:val="00CB6ED7"/>
    <w:rsid w:val="00CC2AAE"/>
    <w:rsid w:val="00CC5A42"/>
    <w:rsid w:val="00CD0EAB"/>
    <w:rsid w:val="00CD370E"/>
    <w:rsid w:val="00CD7614"/>
    <w:rsid w:val="00CE5C09"/>
    <w:rsid w:val="00CF34DB"/>
    <w:rsid w:val="00CF558F"/>
    <w:rsid w:val="00D073E2"/>
    <w:rsid w:val="00D074A1"/>
    <w:rsid w:val="00D22CD3"/>
    <w:rsid w:val="00D36E96"/>
    <w:rsid w:val="00D446EC"/>
    <w:rsid w:val="00D51BF0"/>
    <w:rsid w:val="00D55942"/>
    <w:rsid w:val="00D807BF"/>
    <w:rsid w:val="00D80C36"/>
    <w:rsid w:val="00D81747"/>
    <w:rsid w:val="00DA7887"/>
    <w:rsid w:val="00DB2C26"/>
    <w:rsid w:val="00DE6B43"/>
    <w:rsid w:val="00E11923"/>
    <w:rsid w:val="00E262D4"/>
    <w:rsid w:val="00E36250"/>
    <w:rsid w:val="00E40EB1"/>
    <w:rsid w:val="00E54511"/>
    <w:rsid w:val="00E61DAC"/>
    <w:rsid w:val="00E75FE3"/>
    <w:rsid w:val="00EB4ECF"/>
    <w:rsid w:val="00EB7AB1"/>
    <w:rsid w:val="00EE7481"/>
    <w:rsid w:val="00EF3628"/>
    <w:rsid w:val="00EF48CC"/>
    <w:rsid w:val="00F274D0"/>
    <w:rsid w:val="00F73032"/>
    <w:rsid w:val="00F779D9"/>
    <w:rsid w:val="00F848FC"/>
    <w:rsid w:val="00F9282A"/>
    <w:rsid w:val="00F93ABF"/>
    <w:rsid w:val="00F951F8"/>
    <w:rsid w:val="00F96BAD"/>
    <w:rsid w:val="00FB0E84"/>
    <w:rsid w:val="00FB12BD"/>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561C4"/>
    <w:pPr>
      <w:tabs>
        <w:tab w:val="center" w:pos="4320"/>
        <w:tab w:val="right" w:pos="8640"/>
      </w:tabs>
    </w:pPr>
  </w:style>
  <w:style w:type="paragraph" w:styleId="a4">
    <w:name w:val="footer"/>
    <w:basedOn w:val="a"/>
    <w:rsid w:val="004561C4"/>
    <w:pPr>
      <w:tabs>
        <w:tab w:val="center" w:pos="4320"/>
        <w:tab w:val="right" w:pos="8640"/>
      </w:tabs>
    </w:pPr>
  </w:style>
  <w:style w:type="character" w:styleId="a5">
    <w:name w:val="page number"/>
    <w:basedOn w:val="a0"/>
    <w:rsid w:val="004561C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styleId="aa">
    <w:name w:val="List Paragraph"/>
    <w:basedOn w:val="a"/>
    <w:uiPriority w:val="34"/>
    <w:qFormat/>
    <w:rsid w:val="0093473F"/>
    <w:pPr>
      <w:ind w:leftChars="400" w:left="800"/>
    </w:pPr>
  </w:style>
</w:styles>
</file>

<file path=word/webSettings.xml><?xml version="1.0" encoding="utf-8"?>
<w:webSettings xmlns:r="http://schemas.openxmlformats.org/officeDocument/2006/relationships" xmlns:w="http://schemas.openxmlformats.org/wordprocessingml/2006/main">
  <w:divs>
    <w:div w:id="28377549">
      <w:bodyDiv w:val="1"/>
      <w:marLeft w:val="0"/>
      <w:marRight w:val="0"/>
      <w:marTop w:val="0"/>
      <w:marBottom w:val="0"/>
      <w:divBdr>
        <w:top w:val="none" w:sz="0" w:space="0" w:color="auto"/>
        <w:left w:val="none" w:sz="0" w:space="0" w:color="auto"/>
        <w:bottom w:val="none" w:sz="0" w:space="0" w:color="auto"/>
        <w:right w:val="none" w:sz="0" w:space="0" w:color="auto"/>
      </w:divBdr>
    </w:div>
    <w:div w:id="170721486">
      <w:bodyDiv w:val="1"/>
      <w:marLeft w:val="0"/>
      <w:marRight w:val="0"/>
      <w:marTop w:val="0"/>
      <w:marBottom w:val="0"/>
      <w:divBdr>
        <w:top w:val="none" w:sz="0" w:space="0" w:color="auto"/>
        <w:left w:val="none" w:sz="0" w:space="0" w:color="auto"/>
        <w:bottom w:val="none" w:sz="0" w:space="0" w:color="auto"/>
        <w:right w:val="none" w:sz="0" w:space="0" w:color="auto"/>
      </w:divBdr>
    </w:div>
    <w:div w:id="674456023">
      <w:bodyDiv w:val="1"/>
      <w:marLeft w:val="0"/>
      <w:marRight w:val="0"/>
      <w:marTop w:val="0"/>
      <w:marBottom w:val="0"/>
      <w:divBdr>
        <w:top w:val="none" w:sz="0" w:space="0" w:color="auto"/>
        <w:left w:val="none" w:sz="0" w:space="0" w:color="auto"/>
        <w:bottom w:val="none" w:sz="0" w:space="0" w:color="auto"/>
        <w:right w:val="none" w:sz="0" w:space="0" w:color="auto"/>
      </w:divBdr>
    </w:div>
    <w:div w:id="96268990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8020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B01A7-47BA-4294-8B87-153FC073F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1873</Words>
  <Characters>10680</Characters>
  <Application>Microsoft Office Word</Application>
  <DocSecurity>0</DocSecurity>
  <Lines>89</Lines>
  <Paragraphs>25</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12528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3</cp:revision>
  <cp:lastPrinted>1601-01-01T00:00:00Z</cp:lastPrinted>
  <dcterms:created xsi:type="dcterms:W3CDTF">2011-11-21T10:00:00Z</dcterms:created>
  <dcterms:modified xsi:type="dcterms:W3CDTF">2011-11-21T10:14:00Z</dcterms:modified>
</cp:coreProperties>
</file>