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7939AC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B46C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B46C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342FF4" w:rsidP="00342FF4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27CE">
            <w:pPr>
              <w:tabs>
                <w:tab w:val="left" w:pos="7200"/>
              </w:tabs>
              <w:rPr>
                <w:u w:val="single"/>
                <w:lang w:eastAsia="ko-KR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342FF4">
              <w:t>G</w:t>
            </w:r>
            <w:r w:rsidR="008A27CE">
              <w:rPr>
                <w:rFonts w:hint="eastAsia"/>
                <w:lang w:eastAsia="ko-KR"/>
              </w:rPr>
              <w:t>157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AB4340">
            <w:pPr>
              <w:spacing w:before="60" w:after="60"/>
              <w:rPr>
                <w:b/>
                <w:szCs w:val="22"/>
                <w:lang w:eastAsia="ko-KR"/>
              </w:rPr>
            </w:pPr>
            <w:r>
              <w:rPr>
                <w:rFonts w:hint="eastAsia"/>
                <w:b/>
                <w:szCs w:val="22"/>
                <w:lang w:eastAsia="ko-KR"/>
              </w:rPr>
              <w:t>Reference List Construction for Random Access Setting</w:t>
            </w:r>
            <w:r w:rsidR="00616DBC">
              <w:rPr>
                <w:rFonts w:hint="eastAsia"/>
                <w:b/>
                <w:szCs w:val="22"/>
                <w:lang w:eastAsia="ko-KR"/>
              </w:rPr>
              <w:t>s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AB4340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AB4340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AB4340" w:rsidP="00AB4340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Hendry</w:t>
            </w:r>
            <w:r w:rsidR="00E61DAC" w:rsidRPr="00AE341B">
              <w:rPr>
                <w:szCs w:val="22"/>
              </w:rPr>
              <w:br/>
            </w:r>
            <w:r>
              <w:rPr>
                <w:rFonts w:hint="eastAsia"/>
                <w:szCs w:val="22"/>
                <w:lang w:eastAsia="ko-KR"/>
              </w:rPr>
              <w:t>Seungwook Park</w:t>
            </w:r>
            <w:r>
              <w:rPr>
                <w:szCs w:val="22"/>
              </w:rPr>
              <w:br/>
            </w:r>
            <w:proofErr w:type="spellStart"/>
            <w:r>
              <w:rPr>
                <w:rFonts w:hint="eastAsia"/>
                <w:szCs w:val="22"/>
                <w:lang w:eastAsia="ko-KR"/>
              </w:rPr>
              <w:t>Byeongmoon</w:t>
            </w:r>
            <w:proofErr w:type="spellEnd"/>
            <w:r>
              <w:rPr>
                <w:rFonts w:hint="eastAsia"/>
                <w:szCs w:val="22"/>
                <w:lang w:eastAsia="ko-KR"/>
              </w:rPr>
              <w:t xml:space="preserve"> Jeon</w:t>
            </w:r>
            <w:r w:rsidR="00E61DAC" w:rsidRPr="00AE341B">
              <w:rPr>
                <w:szCs w:val="22"/>
              </w:rPr>
              <w:br/>
            </w:r>
          </w:p>
          <w:p w:rsidR="00AB4340" w:rsidRDefault="00AB4340" w:rsidP="00AB4340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 xml:space="preserve">#221 </w:t>
            </w:r>
            <w:proofErr w:type="spellStart"/>
            <w:r>
              <w:rPr>
                <w:rFonts w:hint="eastAsia"/>
                <w:szCs w:val="22"/>
                <w:lang w:eastAsia="ko-KR"/>
              </w:rPr>
              <w:t>Yangjae</w:t>
            </w:r>
            <w:proofErr w:type="spellEnd"/>
            <w:r>
              <w:rPr>
                <w:rFonts w:hint="eastAsia"/>
                <w:szCs w:val="22"/>
                <w:lang w:eastAsia="ko-KR"/>
              </w:rPr>
              <w:t xml:space="preserve">-dong, </w:t>
            </w:r>
            <w:proofErr w:type="spellStart"/>
            <w:r>
              <w:rPr>
                <w:rFonts w:hint="eastAsia"/>
                <w:szCs w:val="22"/>
                <w:lang w:eastAsia="ko-KR"/>
              </w:rPr>
              <w:t>Seocho-gu</w:t>
            </w:r>
            <w:proofErr w:type="spellEnd"/>
            <w:r>
              <w:rPr>
                <w:rFonts w:hint="eastAsia"/>
                <w:szCs w:val="22"/>
                <w:lang w:eastAsia="ko-KR"/>
              </w:rPr>
              <w:t>,</w:t>
            </w:r>
          </w:p>
          <w:p w:rsidR="00AB4340" w:rsidRDefault="00AB4340" w:rsidP="00AB4340">
            <w:pPr>
              <w:spacing w:before="0"/>
              <w:rPr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Seoul 137-130,</w:t>
            </w:r>
          </w:p>
          <w:p w:rsidR="00AB4340" w:rsidRPr="00AE341B" w:rsidRDefault="00AB4340" w:rsidP="00AB4340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Korea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E61DAC" w:rsidP="005952A5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AB4340">
              <w:rPr>
                <w:rFonts w:hint="eastAsia"/>
                <w:szCs w:val="22"/>
                <w:lang w:eastAsia="ja-JP"/>
              </w:rPr>
              <w:t>+8</w:t>
            </w:r>
            <w:r w:rsidR="00AB4340">
              <w:rPr>
                <w:rFonts w:hint="eastAsia"/>
                <w:szCs w:val="22"/>
                <w:lang w:eastAsia="ko-KR"/>
              </w:rPr>
              <w:t>2-10-7738-9288</w:t>
            </w:r>
            <w:r w:rsidRPr="00AE341B">
              <w:rPr>
                <w:szCs w:val="22"/>
              </w:rPr>
              <w:br/>
            </w:r>
            <w:r w:rsidR="00AB4340">
              <w:rPr>
                <w:rFonts w:hint="eastAsia"/>
                <w:szCs w:val="22"/>
                <w:lang w:eastAsia="ko-KR"/>
              </w:rPr>
              <w:t>h</w:t>
            </w:r>
            <w:r w:rsidR="00AB4340">
              <w:rPr>
                <w:szCs w:val="22"/>
                <w:lang w:eastAsia="ko-KR"/>
              </w:rPr>
              <w:t>endry</w:t>
            </w:r>
            <w:r w:rsidR="00AB4340">
              <w:rPr>
                <w:rFonts w:hint="eastAsia"/>
                <w:szCs w:val="22"/>
                <w:lang w:eastAsia="ko-KR"/>
              </w:rPr>
              <w:t>.hendry</w:t>
            </w:r>
            <w:r w:rsidR="00AB4340">
              <w:rPr>
                <w:rFonts w:hint="eastAsia"/>
                <w:szCs w:val="22"/>
                <w:lang w:eastAsia="ja-JP"/>
              </w:rPr>
              <w:t>@</w:t>
            </w:r>
            <w:r w:rsidR="00AB4340">
              <w:rPr>
                <w:rFonts w:hint="eastAsia"/>
                <w:szCs w:val="22"/>
                <w:lang w:eastAsia="ko-KR"/>
              </w:rPr>
              <w:t>lge</w:t>
            </w:r>
            <w:r w:rsidR="00AB4340">
              <w:rPr>
                <w:rFonts w:hint="eastAsia"/>
                <w:szCs w:val="22"/>
                <w:lang w:eastAsia="ja-JP"/>
              </w:rPr>
              <w:t>.com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AB4340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LG Electronics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AB4340" w:rsidRDefault="00BB46C6" w:rsidP="00794794">
      <w:pPr>
        <w:jc w:val="both"/>
        <w:rPr>
          <w:lang w:eastAsia="ko-KR"/>
        </w:rPr>
      </w:pPr>
      <w:r>
        <w:rPr>
          <w:rFonts w:hint="eastAsia"/>
          <w:lang w:eastAsia="ko-KR"/>
        </w:rPr>
        <w:t>In the 6</w:t>
      </w:r>
      <w:r w:rsidRPr="00BB46C6">
        <w:rPr>
          <w:rFonts w:hint="eastAsia"/>
          <w:vertAlign w:val="superscript"/>
          <w:lang w:eastAsia="ko-KR"/>
        </w:rPr>
        <w:t>th</w:t>
      </w:r>
      <w:r>
        <w:rPr>
          <w:rFonts w:hint="eastAsia"/>
          <w:lang w:eastAsia="ko-KR"/>
        </w:rPr>
        <w:t xml:space="preserve"> JCT-VC meeting, based on contribution JCTVC-F433 and JCTVC-F701, reference picture list construction by using 3 high</w:t>
      </w:r>
      <w:r w:rsidR="002B1A46">
        <w:rPr>
          <w:rFonts w:hint="eastAsia"/>
          <w:lang w:eastAsia="ko-KR"/>
        </w:rPr>
        <w:t>er</w:t>
      </w:r>
      <w:r>
        <w:rPr>
          <w:rFonts w:hint="eastAsia"/>
          <w:lang w:eastAsia="ko-KR"/>
        </w:rPr>
        <w:t xml:space="preserve"> </w:t>
      </w:r>
      <w:proofErr w:type="gramStart"/>
      <w:r>
        <w:rPr>
          <w:rFonts w:hint="eastAsia"/>
          <w:lang w:eastAsia="ko-KR"/>
        </w:rPr>
        <w:t>quality</w:t>
      </w:r>
      <w:proofErr w:type="gramEnd"/>
      <w:r>
        <w:rPr>
          <w:rFonts w:hint="eastAsia"/>
          <w:lang w:eastAsia="ko-KR"/>
        </w:rPr>
        <w:t xml:space="preserve"> and 1 nearest reference pictures has been adopted for low delay setting. In the same spirit</w:t>
      </w:r>
      <w:r w:rsidR="00794794">
        <w:rPr>
          <w:rFonts w:hint="eastAsia"/>
          <w:lang w:eastAsia="ko-KR"/>
        </w:rPr>
        <w:t xml:space="preserve">, this contribution proposes a similar </w:t>
      </w:r>
      <w:r w:rsidR="00CD370E">
        <w:rPr>
          <w:rFonts w:hint="eastAsia"/>
          <w:lang w:eastAsia="ko-KR"/>
        </w:rPr>
        <w:t>scheme</w:t>
      </w:r>
      <w:r w:rsidR="00794794">
        <w:rPr>
          <w:rFonts w:hint="eastAsia"/>
          <w:lang w:eastAsia="ko-KR"/>
        </w:rPr>
        <w:t xml:space="preserve"> to construct reference picture list when random access setting is used.</w:t>
      </w:r>
      <w:r w:rsidR="008947AD">
        <w:rPr>
          <w:rFonts w:hint="eastAsia"/>
          <w:lang w:eastAsia="ko-KR"/>
        </w:rPr>
        <w:t xml:space="preserve"> When constructing </w:t>
      </w:r>
      <w:r w:rsidR="008947AD" w:rsidRPr="008947AD">
        <w:rPr>
          <w:rFonts w:hint="eastAsia"/>
          <w:i/>
          <w:lang w:eastAsia="ko-KR"/>
        </w:rPr>
        <w:t>RefPicListX</w:t>
      </w:r>
      <w:r w:rsidR="00D22CD3">
        <w:rPr>
          <w:rFonts w:hint="eastAsia"/>
          <w:lang w:eastAsia="ko-KR"/>
        </w:rPr>
        <w:t>, t</w:t>
      </w:r>
      <w:r w:rsidR="00F274D0">
        <w:rPr>
          <w:rFonts w:hint="eastAsia"/>
          <w:lang w:eastAsia="ko-KR"/>
        </w:rPr>
        <w:t xml:space="preserve">he proposed </w:t>
      </w:r>
      <w:r w:rsidR="00CD370E">
        <w:rPr>
          <w:rFonts w:hint="eastAsia"/>
          <w:lang w:eastAsia="ko-KR"/>
        </w:rPr>
        <w:t xml:space="preserve">scheme </w:t>
      </w:r>
      <w:r w:rsidR="00F274D0">
        <w:rPr>
          <w:rFonts w:hint="eastAsia"/>
          <w:lang w:eastAsia="ko-KR"/>
        </w:rPr>
        <w:t>suggest</w:t>
      </w:r>
      <w:r w:rsidR="00CD370E">
        <w:rPr>
          <w:rFonts w:hint="eastAsia"/>
          <w:lang w:eastAsia="ko-KR"/>
        </w:rPr>
        <w:t>s</w:t>
      </w:r>
      <w:r w:rsidR="00F274D0">
        <w:rPr>
          <w:rFonts w:hint="eastAsia"/>
          <w:lang w:eastAsia="ko-KR"/>
        </w:rPr>
        <w:t xml:space="preserve"> </w:t>
      </w:r>
      <w:r w:rsidR="00CD370E">
        <w:rPr>
          <w:lang w:eastAsia="ko-KR"/>
        </w:rPr>
        <w:t>sorting</w:t>
      </w:r>
      <w:r w:rsidR="00D22CD3">
        <w:rPr>
          <w:rFonts w:hint="eastAsia"/>
          <w:lang w:eastAsia="ko-KR"/>
        </w:rPr>
        <w:t xml:space="preserve"> reference picture </w:t>
      </w:r>
      <w:r w:rsidR="008947AD">
        <w:rPr>
          <w:rFonts w:hint="eastAsia"/>
          <w:lang w:eastAsia="ko-KR"/>
        </w:rPr>
        <w:t>in Decoded Picture Buffer</w:t>
      </w:r>
      <w:r w:rsidR="00D22CD3">
        <w:rPr>
          <w:rFonts w:hint="eastAsia"/>
          <w:lang w:eastAsia="ko-KR"/>
        </w:rPr>
        <w:t xml:space="preserve"> </w:t>
      </w:r>
      <w:r w:rsidR="008947AD">
        <w:rPr>
          <w:rFonts w:hint="eastAsia"/>
          <w:lang w:eastAsia="ko-KR"/>
        </w:rPr>
        <w:t xml:space="preserve">by POC first and then by QP relative to QP value of current picture, instead of only by POC as it is done currently. </w:t>
      </w:r>
      <w:r w:rsidR="00F274D0">
        <w:rPr>
          <w:rFonts w:hint="eastAsia"/>
          <w:lang w:eastAsia="ko-KR"/>
        </w:rPr>
        <w:t xml:space="preserve">It is reported that the proposed </w:t>
      </w:r>
      <w:r w:rsidR="00CD370E">
        <w:rPr>
          <w:rFonts w:hint="eastAsia"/>
          <w:lang w:eastAsia="ko-KR"/>
        </w:rPr>
        <w:t xml:space="preserve">scheme </w:t>
      </w:r>
      <w:r w:rsidR="00F274D0">
        <w:rPr>
          <w:rFonts w:hint="eastAsia"/>
          <w:lang w:eastAsia="ko-KR"/>
        </w:rPr>
        <w:t>gives average coding gains of 0.4% Y, 0.4% U, and 0.4% V for RAHE and 0.5% Y, 0.8% U, and 0.7% V for RALC</w:t>
      </w:r>
      <w:ins w:id="0" w:author="HendryHendry/선임연구원/Convergence(연)ATS그룹(hendry.hendry" w:date="2011-11-16T16:58:00Z">
        <w:r w:rsidR="00B9023C">
          <w:rPr>
            <w:rFonts w:hint="eastAsia"/>
            <w:lang w:eastAsia="ko-KR"/>
          </w:rPr>
          <w:t xml:space="preserve"> </w:t>
        </w:r>
        <w:r w:rsidR="00B9023C">
          <w:rPr>
            <w:lang w:eastAsia="ko-KR"/>
          </w:rPr>
          <w:t>with not change to encoding and decoding running time</w:t>
        </w:r>
      </w:ins>
      <w:r w:rsidR="00F274D0">
        <w:rPr>
          <w:rFonts w:hint="eastAsia"/>
          <w:lang w:eastAsia="ko-KR"/>
        </w:rPr>
        <w:t>.</w:t>
      </w:r>
    </w:p>
    <w:p w:rsidR="00F274D0" w:rsidRDefault="00F274D0" w:rsidP="00794794">
      <w:pPr>
        <w:jc w:val="both"/>
        <w:rPr>
          <w:lang w:eastAsia="ko-KR"/>
        </w:rPr>
      </w:pPr>
    </w:p>
    <w:p w:rsidR="00745F6B" w:rsidRPr="00AE341B" w:rsidRDefault="00745F6B" w:rsidP="00E11923">
      <w:pPr>
        <w:pStyle w:val="1"/>
      </w:pPr>
      <w:r w:rsidRPr="00AE341B">
        <w:t>Introduction</w:t>
      </w:r>
    </w:p>
    <w:p w:rsidR="0093473F" w:rsidRDefault="00A86A51" w:rsidP="009234A5">
      <w:pPr>
        <w:jc w:val="both"/>
        <w:rPr>
          <w:lang w:eastAsia="ko-KR"/>
        </w:rPr>
      </w:pPr>
      <w:r>
        <w:rPr>
          <w:rFonts w:hint="eastAsia"/>
          <w:szCs w:val="22"/>
          <w:lang w:eastAsia="ko-KR"/>
        </w:rPr>
        <w:t xml:space="preserve">Currently, reference picture construction process for </w:t>
      </w:r>
      <w:r w:rsidRPr="008947AD">
        <w:rPr>
          <w:rFonts w:hint="eastAsia"/>
          <w:i/>
          <w:lang w:eastAsia="ko-KR"/>
        </w:rPr>
        <w:t>RefPicListX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szCs w:val="22"/>
          <w:lang w:eastAsia="ko-KR"/>
        </w:rPr>
        <w:t xml:space="preserve">as </w:t>
      </w:r>
      <w:r>
        <w:rPr>
          <w:szCs w:val="22"/>
          <w:lang w:eastAsia="ko-KR"/>
        </w:rPr>
        <w:t xml:space="preserve">specified in </w:t>
      </w:r>
      <w:r>
        <w:rPr>
          <w:rFonts w:hint="eastAsia"/>
          <w:szCs w:val="22"/>
          <w:lang w:eastAsia="ko-KR"/>
        </w:rPr>
        <w:t>WD 4 of HEVC [</w:t>
      </w:r>
      <w:r w:rsidR="002B7DEF">
        <w:rPr>
          <w:rFonts w:hint="eastAsia"/>
          <w:szCs w:val="22"/>
          <w:lang w:eastAsia="ko-KR"/>
        </w:rPr>
        <w:t>1</w:t>
      </w:r>
      <w:r>
        <w:rPr>
          <w:rFonts w:hint="eastAsia"/>
          <w:szCs w:val="22"/>
          <w:lang w:eastAsia="ko-KR"/>
        </w:rPr>
        <w:t xml:space="preserve">] </w:t>
      </w:r>
      <w:r>
        <w:rPr>
          <w:rFonts w:hint="eastAsia"/>
          <w:lang w:eastAsia="ko-KR"/>
        </w:rPr>
        <w:t xml:space="preserve">takes </w:t>
      </w:r>
      <w:r w:rsidR="008947AD">
        <w:rPr>
          <w:rFonts w:hint="eastAsia"/>
          <w:i/>
          <w:lang w:eastAsia="ko-KR"/>
        </w:rPr>
        <w:t>n</w:t>
      </w:r>
      <w:r>
        <w:rPr>
          <w:rFonts w:hint="eastAsia"/>
          <w:lang w:eastAsia="ko-KR"/>
        </w:rPr>
        <w:t xml:space="preserve"> nearest reference pictures after all available reference pictures in Decoded Picture Buffer (DPB) is sorted, where </w:t>
      </w:r>
      <w:r w:rsidR="008947AD">
        <w:rPr>
          <w:rFonts w:hint="eastAsia"/>
          <w:i/>
          <w:lang w:eastAsia="ko-KR"/>
        </w:rPr>
        <w:t>n</w:t>
      </w:r>
      <w:r>
        <w:rPr>
          <w:rFonts w:hint="eastAsia"/>
          <w:lang w:eastAsia="ko-KR"/>
        </w:rPr>
        <w:t xml:space="preserve"> denotes </w:t>
      </w:r>
      <w:proofErr w:type="spellStart"/>
      <w:r w:rsidRPr="00A86A51">
        <w:rPr>
          <w:rFonts w:hint="eastAsia"/>
          <w:i/>
          <w:lang w:eastAsia="ko-KR"/>
        </w:rPr>
        <w:t>NumOfReferenceB_LX</w:t>
      </w:r>
      <w:proofErr w:type="spellEnd"/>
      <w:r w:rsidR="00A43D70">
        <w:rPr>
          <w:rFonts w:hint="eastAsia"/>
          <w:lang w:eastAsia="ko-KR"/>
        </w:rPr>
        <w:t>. T</w:t>
      </w:r>
      <w:r w:rsidR="0093473F">
        <w:rPr>
          <w:rFonts w:hint="eastAsia"/>
          <w:lang w:eastAsia="ko-KR"/>
        </w:rPr>
        <w:t>emporal distance</w:t>
      </w:r>
      <w:r w:rsidR="00A43D70">
        <w:rPr>
          <w:rFonts w:hint="eastAsia"/>
          <w:lang w:eastAsia="ko-KR"/>
        </w:rPr>
        <w:t xml:space="preserve"> between current </w:t>
      </w:r>
      <w:r w:rsidR="00A43D70">
        <w:rPr>
          <w:lang w:eastAsia="ko-KR"/>
        </w:rPr>
        <w:t>picture</w:t>
      </w:r>
      <w:r w:rsidR="00A43D70">
        <w:rPr>
          <w:rFonts w:hint="eastAsia"/>
          <w:lang w:eastAsia="ko-KR"/>
        </w:rPr>
        <w:t xml:space="preserve"> and reference picture </w:t>
      </w:r>
      <w:r w:rsidR="0093473F">
        <w:rPr>
          <w:rFonts w:hint="eastAsia"/>
          <w:lang w:eastAsia="ko-KR"/>
        </w:rPr>
        <w:t xml:space="preserve">is an important factor to select reference picture, </w:t>
      </w:r>
      <w:r w:rsidR="00A43D70">
        <w:rPr>
          <w:rFonts w:hint="eastAsia"/>
          <w:lang w:eastAsia="ko-KR"/>
        </w:rPr>
        <w:t xml:space="preserve">however, in our opinion, </w:t>
      </w:r>
      <w:r w:rsidR="00B3289B">
        <w:rPr>
          <w:rFonts w:hint="eastAsia"/>
          <w:lang w:eastAsia="ko-KR"/>
        </w:rPr>
        <w:t xml:space="preserve">since using reference pictures coded with better </w:t>
      </w:r>
      <w:r w:rsidR="0093473F">
        <w:rPr>
          <w:rFonts w:hint="eastAsia"/>
          <w:lang w:eastAsia="ko-KR"/>
        </w:rPr>
        <w:t xml:space="preserve">coding quality </w:t>
      </w:r>
      <w:r w:rsidR="00B3289B">
        <w:rPr>
          <w:rFonts w:hint="eastAsia"/>
          <w:lang w:eastAsia="ko-KR"/>
        </w:rPr>
        <w:t>give</w:t>
      </w:r>
      <w:ins w:id="1" w:author="HendryHendry/선임연구원/Convergence(연)ATS그룹(hendry.hendry" w:date="2011-11-16T16:59:00Z">
        <w:r w:rsidR="00B9023C">
          <w:rPr>
            <w:rFonts w:hint="eastAsia"/>
            <w:lang w:eastAsia="ko-KR"/>
          </w:rPr>
          <w:t>s</w:t>
        </w:r>
      </w:ins>
      <w:r w:rsidR="00B3289B">
        <w:rPr>
          <w:rFonts w:hint="eastAsia"/>
          <w:lang w:eastAsia="ko-KR"/>
        </w:rPr>
        <w:t xml:space="preserve"> better inter prediction results, then coding quality </w:t>
      </w:r>
      <w:r w:rsidR="0093473F">
        <w:rPr>
          <w:rFonts w:hint="eastAsia"/>
          <w:lang w:eastAsia="ko-KR"/>
        </w:rPr>
        <w:t xml:space="preserve">of the reference pictures should also be taken into consideration. </w:t>
      </w:r>
      <w:ins w:id="2" w:author="HendryHendry/선임연구원/Convergence(연)ATS그룹(hendry.hendry" w:date="2011-11-16T16:59:00Z">
        <w:r w:rsidR="00B9023C">
          <w:rPr>
            <w:rFonts w:hint="eastAsia"/>
            <w:lang w:eastAsia="ko-KR"/>
          </w:rPr>
          <w:t xml:space="preserve">However, </w:t>
        </w:r>
      </w:ins>
      <w:ins w:id="3" w:author="HendryHendry/선임연구원/Convergence(연)ATS그룹(hendry.hendry" w:date="2011-11-16T17:00:00Z">
        <w:r w:rsidR="00B9023C">
          <w:rPr>
            <w:rFonts w:hint="eastAsia"/>
            <w:lang w:eastAsia="ko-KR"/>
          </w:rPr>
          <w:t xml:space="preserve">reference picture selection method that gives good trade-off </w:t>
        </w:r>
      </w:ins>
      <w:del w:id="4" w:author="HendryHendry/선임연구원/Convergence(연)ATS그룹(hendry.hendry" w:date="2011-11-16T17:00:00Z">
        <w:r w:rsidR="0093473F" w:rsidDel="00B9023C">
          <w:rPr>
            <w:rFonts w:hint="eastAsia"/>
            <w:lang w:eastAsia="ko-KR"/>
          </w:rPr>
          <w:delText xml:space="preserve">Thus, the problem is how to find the balance </w:delText>
        </w:r>
      </w:del>
      <w:r w:rsidR="0093473F">
        <w:rPr>
          <w:rFonts w:hint="eastAsia"/>
          <w:lang w:eastAsia="ko-KR"/>
        </w:rPr>
        <w:t>between reference picture with relatively short temporal distance and relatively better / same coding quality</w:t>
      </w:r>
      <w:ins w:id="5" w:author="HendryHendry/선임연구원/Convergence(연)ATS그룹(hendry.hendry" w:date="2011-11-16T17:00:00Z">
        <w:r w:rsidR="00B9023C">
          <w:rPr>
            <w:rFonts w:hint="eastAsia"/>
            <w:lang w:eastAsia="ko-KR"/>
          </w:rPr>
          <w:t xml:space="preserve"> is not available yet</w:t>
        </w:r>
      </w:ins>
      <w:r w:rsidR="0093473F">
        <w:rPr>
          <w:rFonts w:hint="eastAsia"/>
          <w:lang w:eastAsia="ko-KR"/>
        </w:rPr>
        <w:t>.</w:t>
      </w:r>
      <w:ins w:id="6" w:author="HendryHendry/선임연구원/Convergence(연)ATS그룹(hendry.hendry" w:date="2011-11-16T17:01:00Z">
        <w:r w:rsidR="00B9023C">
          <w:rPr>
            <w:rFonts w:hint="eastAsia"/>
            <w:lang w:eastAsia="ko-KR"/>
          </w:rPr>
          <w:t xml:space="preserve"> In this </w:t>
        </w:r>
        <w:r w:rsidR="00B9023C">
          <w:rPr>
            <w:lang w:eastAsia="ko-KR"/>
          </w:rPr>
          <w:t>contribution</w:t>
        </w:r>
        <w:r w:rsidR="00B9023C">
          <w:rPr>
            <w:rFonts w:hint="eastAsia"/>
            <w:lang w:eastAsia="ko-KR"/>
          </w:rPr>
          <w:t xml:space="preserve">, we propose mechanism to select reference pictures that can give good </w:t>
        </w:r>
      </w:ins>
      <w:ins w:id="7" w:author="HendryHendry/선임연구원/Convergence(연)ATS그룹(hendry.hendry" w:date="2011-11-16T17:02:00Z">
        <w:r w:rsidR="00B9023C">
          <w:rPr>
            <w:rFonts w:hint="eastAsia"/>
            <w:lang w:eastAsia="ko-KR"/>
          </w:rPr>
          <w:t xml:space="preserve">temporal distance &amp; coding quality </w:t>
        </w:r>
      </w:ins>
      <w:ins w:id="8" w:author="HendryHendry/선임연구원/Convergence(연)ATS그룹(hendry.hendry" w:date="2011-11-16T17:01:00Z">
        <w:r w:rsidR="00B9023C">
          <w:rPr>
            <w:rFonts w:hint="eastAsia"/>
            <w:lang w:eastAsia="ko-KR"/>
          </w:rPr>
          <w:t xml:space="preserve">trade-off </w:t>
        </w:r>
      </w:ins>
      <w:ins w:id="9" w:author="HendryHendry/선임연구원/Convergence(연)ATS그룹(hendry.hendry" w:date="2011-11-16T17:02:00Z">
        <w:r w:rsidR="00B9023C">
          <w:rPr>
            <w:rFonts w:hint="eastAsia"/>
            <w:lang w:eastAsia="ko-KR"/>
          </w:rPr>
          <w:t xml:space="preserve">when </w:t>
        </w:r>
        <w:proofErr w:type="gramStart"/>
        <w:r w:rsidR="00B9023C">
          <w:rPr>
            <w:rFonts w:hint="eastAsia"/>
            <w:lang w:eastAsia="ko-KR"/>
          </w:rPr>
          <w:t>random access settings is</w:t>
        </w:r>
        <w:proofErr w:type="gramEnd"/>
        <w:r w:rsidR="00B9023C">
          <w:rPr>
            <w:rFonts w:hint="eastAsia"/>
            <w:lang w:eastAsia="ko-KR"/>
          </w:rPr>
          <w:t xml:space="preserve"> used.</w:t>
        </w:r>
      </w:ins>
    </w:p>
    <w:p w:rsidR="00A86A51" w:rsidRDefault="002A4A70" w:rsidP="009234A5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Figure 1 illustrates </w:t>
      </w:r>
      <w:r w:rsidR="00166796">
        <w:rPr>
          <w:rFonts w:hint="eastAsia"/>
          <w:lang w:eastAsia="ko-KR"/>
        </w:rPr>
        <w:t xml:space="preserve">the </w:t>
      </w:r>
      <w:r>
        <w:rPr>
          <w:rFonts w:hint="eastAsia"/>
          <w:lang w:eastAsia="ko-KR"/>
        </w:rPr>
        <w:t xml:space="preserve">result of </w:t>
      </w:r>
      <w:r w:rsidR="00166796">
        <w:rPr>
          <w:rFonts w:hint="eastAsia"/>
          <w:lang w:eastAsia="ko-KR"/>
        </w:rPr>
        <w:t xml:space="preserve">current </w:t>
      </w:r>
      <w:r>
        <w:rPr>
          <w:rFonts w:hint="eastAsia"/>
          <w:lang w:eastAsia="ko-KR"/>
        </w:rPr>
        <w:t xml:space="preserve">construction process for </w:t>
      </w:r>
      <w:r w:rsidRPr="00A43D70">
        <w:rPr>
          <w:rFonts w:hint="eastAsia"/>
          <w:i/>
          <w:lang w:eastAsia="ko-KR"/>
        </w:rPr>
        <w:t>RefPicList0</w:t>
      </w:r>
      <w:r>
        <w:rPr>
          <w:rFonts w:hint="eastAsia"/>
          <w:lang w:eastAsia="ko-KR"/>
        </w:rPr>
        <w:t xml:space="preserve"> for picture 12 (picture with POC 12) and our suggestion for better choice. With current reference picture list construction, </w:t>
      </w:r>
      <w:r w:rsidRPr="00A43D70">
        <w:rPr>
          <w:rFonts w:hint="eastAsia"/>
          <w:i/>
          <w:lang w:eastAsia="ko-KR"/>
        </w:rPr>
        <w:t>RefPicList0</w:t>
      </w:r>
      <w:r>
        <w:rPr>
          <w:rFonts w:hint="eastAsia"/>
          <w:lang w:eastAsia="ko-KR"/>
        </w:rPr>
        <w:t xml:space="preserve"> for picture 12 shall be {8</w:t>
      </w:r>
      <w:proofErr w:type="gramStart"/>
      <w:r>
        <w:rPr>
          <w:rFonts w:hint="eastAsia"/>
          <w:lang w:eastAsia="ko-KR"/>
        </w:rPr>
        <w:t>,6</w:t>
      </w:r>
      <w:proofErr w:type="gramEnd"/>
      <w:r>
        <w:rPr>
          <w:rFonts w:hint="eastAsia"/>
          <w:lang w:eastAsia="ko-KR"/>
        </w:rPr>
        <w:t>}</w:t>
      </w:r>
      <w:r w:rsidR="00166796">
        <w:rPr>
          <w:rFonts w:hint="eastAsia"/>
          <w:lang w:eastAsia="ko-KR"/>
        </w:rPr>
        <w:t xml:space="preserve">. </w:t>
      </w:r>
      <w:r w:rsidR="002B1A46">
        <w:rPr>
          <w:rFonts w:hint="eastAsia"/>
          <w:lang w:eastAsia="ko-KR"/>
        </w:rPr>
        <w:t>P</w:t>
      </w:r>
      <w:r w:rsidR="00166796">
        <w:rPr>
          <w:rFonts w:hint="eastAsia"/>
          <w:lang w:eastAsia="ko-KR"/>
        </w:rPr>
        <w:t>icture 8 is a good choice</w:t>
      </w:r>
      <w:r w:rsidR="002B1A46">
        <w:rPr>
          <w:rFonts w:hint="eastAsia"/>
          <w:lang w:eastAsia="ko-KR"/>
        </w:rPr>
        <w:t xml:space="preserve"> as reference</w:t>
      </w:r>
      <w:r w:rsidR="00166796">
        <w:rPr>
          <w:rFonts w:hint="eastAsia"/>
          <w:lang w:eastAsia="ko-KR"/>
        </w:rPr>
        <w:t xml:space="preserve"> </w:t>
      </w:r>
      <w:r w:rsidR="00A43D70">
        <w:rPr>
          <w:rFonts w:hint="eastAsia"/>
          <w:lang w:eastAsia="ko-KR"/>
        </w:rPr>
        <w:t>because</w:t>
      </w:r>
      <w:r w:rsidR="00166796">
        <w:rPr>
          <w:rFonts w:hint="eastAsia"/>
          <w:lang w:eastAsia="ko-KR"/>
        </w:rPr>
        <w:t xml:space="preserve"> it is near and coded with smaller QP than that of picture 12, </w:t>
      </w:r>
      <w:r w:rsidR="002B1A46">
        <w:rPr>
          <w:rFonts w:hint="eastAsia"/>
          <w:lang w:eastAsia="ko-KR"/>
        </w:rPr>
        <w:t xml:space="preserve">but </w:t>
      </w:r>
      <w:r w:rsidR="00166796">
        <w:rPr>
          <w:rFonts w:hint="eastAsia"/>
          <w:lang w:eastAsia="ko-KR"/>
        </w:rPr>
        <w:t xml:space="preserve">picture 6 might not be a good choice </w:t>
      </w:r>
      <w:r w:rsidR="002B1A46">
        <w:rPr>
          <w:rFonts w:hint="eastAsia"/>
          <w:lang w:eastAsia="ko-KR"/>
        </w:rPr>
        <w:t>because</w:t>
      </w:r>
      <w:r w:rsidR="00166796">
        <w:rPr>
          <w:rFonts w:hint="eastAsia"/>
          <w:lang w:eastAsia="ko-KR"/>
        </w:rPr>
        <w:t xml:space="preserve"> it is coded with higher QP. Instead of picture 6, we propose to use picture 4 as it is coded with same QP</w:t>
      </w:r>
      <w:r w:rsidR="0093473F">
        <w:rPr>
          <w:rFonts w:hint="eastAsia"/>
          <w:lang w:eastAsia="ko-KR"/>
        </w:rPr>
        <w:t xml:space="preserve"> as that of picture 12 </w:t>
      </w:r>
      <w:r w:rsidR="002B1A46">
        <w:rPr>
          <w:rFonts w:hint="eastAsia"/>
          <w:lang w:eastAsia="ko-KR"/>
        </w:rPr>
        <w:t xml:space="preserve">with trade off that it is </w:t>
      </w:r>
      <w:r w:rsidR="002B1A46">
        <w:rPr>
          <w:lang w:eastAsia="ko-KR"/>
        </w:rPr>
        <w:t>relatively</w:t>
      </w:r>
      <w:r w:rsidR="002B1A46">
        <w:rPr>
          <w:rFonts w:hint="eastAsia"/>
          <w:lang w:eastAsia="ko-KR"/>
        </w:rPr>
        <w:t xml:space="preserve"> </w:t>
      </w:r>
      <w:r w:rsidR="0093473F">
        <w:rPr>
          <w:rFonts w:hint="eastAsia"/>
          <w:lang w:eastAsia="ko-KR"/>
        </w:rPr>
        <w:t>further distance from picture 12</w:t>
      </w:r>
      <w:r w:rsidR="00166796">
        <w:rPr>
          <w:rFonts w:hint="eastAsia"/>
          <w:lang w:eastAsia="ko-KR"/>
        </w:rPr>
        <w:t xml:space="preserve">. Although picture 0 is coded with </w:t>
      </w:r>
      <w:r w:rsidR="00166796">
        <w:rPr>
          <w:lang w:eastAsia="ko-KR"/>
        </w:rPr>
        <w:t>smaller</w:t>
      </w:r>
      <w:r w:rsidR="00166796">
        <w:rPr>
          <w:rFonts w:hint="eastAsia"/>
          <w:lang w:eastAsia="ko-KR"/>
        </w:rPr>
        <w:t xml:space="preserve"> QP, the temporal distance from picture 12 is relatively far so that it is not a good choice for reference picture.</w:t>
      </w:r>
    </w:p>
    <w:p w:rsidR="002B1A46" w:rsidRDefault="006479D3" w:rsidP="0093473F">
      <w:pPr>
        <w:jc w:val="center"/>
        <w:rPr>
          <w:i/>
          <w:szCs w:val="22"/>
          <w:lang w:eastAsia="ko-KR"/>
        </w:rPr>
      </w:pPr>
      <w:ins w:id="10" w:author="HendryHendry/선임연구원/Convergence(연)ATS그룹(hendry.hendry" w:date="2011-11-17T15:24:00Z">
        <w:r w:rsidRPr="006479D3">
          <w:rPr>
            <w:i/>
            <w:szCs w:val="22"/>
            <w:lang w:eastAsia="ko-KR"/>
          </w:rPr>
          <w:lastRenderedPageBreak/>
          <w:drawing>
            <wp:inline distT="0" distB="0" distL="0" distR="0">
              <wp:extent cx="5943600" cy="2399030"/>
              <wp:effectExtent l="0" t="0" r="0" b="0"/>
              <wp:docPr id="2" name="개체 2"/>
              <wp:cNvGraphicFramePr/>
              <a:graphic xmlns:a="http://schemas.openxmlformats.org/drawingml/2006/main">
                <a:graphicData uri="http://schemas.openxmlformats.org/drawingml/2006/lockedCanvas">
                  <lc:lockedCanvas xmlns:lc="http://schemas.openxmlformats.org/drawingml/2006/lockedCanvas">
                    <a:nvGrpSpPr>
                      <a:cNvPr id="0" name=""/>
                      <a:cNvGrpSpPr/>
                    </a:nvGrpSpPr>
                    <a:grpSpPr>
                      <a:xfrm>
                        <a:off x="0" y="0"/>
                        <a:ext cx="7098002" cy="2865421"/>
                        <a:chOff x="1022999" y="1996289"/>
                        <a:chExt cx="7098002" cy="2865421"/>
                      </a:xfrm>
                    </a:grpSpPr>
                    <a:grpSp>
                      <a:nvGrpSpPr>
                        <a:cNvPr id="5" name="그룹 4"/>
                        <a:cNvGrpSpPr/>
                      </a:nvGrpSpPr>
                      <a:grpSpPr>
                        <a:xfrm>
                          <a:off x="1022999" y="1996289"/>
                          <a:ext cx="7098002" cy="2865421"/>
                          <a:chOff x="1022999" y="1643699"/>
                          <a:chExt cx="7098002" cy="2865421"/>
                        </a:xfrm>
                      </a:grpSpPr>
                      <a:sp>
                        <a:nvSpPr>
                          <a:cNvPr id="6" name="직사각형 5"/>
                          <a:cNvSpPr/>
                        </a:nvSpPr>
                        <a:spPr>
                          <a:xfrm>
                            <a:off x="1714228" y="3337128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" name="직사각형 6"/>
                          <a:cNvSpPr/>
                        </a:nvSpPr>
                        <a:spPr>
                          <a:xfrm>
                            <a:off x="3229063" y="2954741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8" name="직사각형 7"/>
                          <a:cNvSpPr/>
                        </a:nvSpPr>
                        <a:spPr>
                          <a:xfrm>
                            <a:off x="2471646" y="2626980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9" name="직사각형 8"/>
                          <a:cNvSpPr/>
                        </a:nvSpPr>
                        <a:spPr>
                          <a:xfrm>
                            <a:off x="3917625" y="2626980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0" name="직사각형 9"/>
                          <a:cNvSpPr/>
                        </a:nvSpPr>
                        <a:spPr>
                          <a:xfrm>
                            <a:off x="2127365" y="2299220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1" name="직사각형 10"/>
                          <a:cNvSpPr/>
                        </a:nvSpPr>
                        <a:spPr>
                          <a:xfrm>
                            <a:off x="3573344" y="2299220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2" name="직사각형 11"/>
                          <a:cNvSpPr/>
                        </a:nvSpPr>
                        <a:spPr>
                          <a:xfrm>
                            <a:off x="2884782" y="2299220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3" name="직사각형 12"/>
                          <a:cNvSpPr/>
                        </a:nvSpPr>
                        <a:spPr>
                          <a:xfrm>
                            <a:off x="4330761" y="2299220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4" name="TextBox 24"/>
                          <a:cNvSpPr txBox="1"/>
                        </a:nvSpPr>
                        <a:spPr>
                          <a:xfrm>
                            <a:off x="1714228" y="1643699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0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5" name="TextBox 25"/>
                          <a:cNvSpPr txBox="1"/>
                        </a:nvSpPr>
                        <a:spPr>
                          <a:xfrm>
                            <a:off x="4743898" y="1643699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8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6" name="TextBox 26"/>
                          <a:cNvSpPr txBox="1"/>
                        </a:nvSpPr>
                        <a:spPr>
                          <a:xfrm>
                            <a:off x="3160207" y="1643699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4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7" name="TextBox 27"/>
                          <a:cNvSpPr txBox="1"/>
                        </a:nvSpPr>
                        <a:spPr>
                          <a:xfrm>
                            <a:off x="2471646" y="1643699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2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8" name="TextBox 28"/>
                          <a:cNvSpPr txBox="1"/>
                        </a:nvSpPr>
                        <a:spPr>
                          <a:xfrm>
                            <a:off x="3917625" y="1643699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6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9" name="TextBox 29"/>
                          <a:cNvSpPr txBox="1"/>
                        </a:nvSpPr>
                        <a:spPr>
                          <a:xfrm>
                            <a:off x="2127365" y="1643699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0" name="TextBox 30"/>
                          <a:cNvSpPr txBox="1"/>
                        </a:nvSpPr>
                        <a:spPr>
                          <a:xfrm>
                            <a:off x="2815926" y="1643699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3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1" name="TextBox 31"/>
                          <a:cNvSpPr txBox="1"/>
                        </a:nvSpPr>
                        <a:spPr>
                          <a:xfrm>
                            <a:off x="3504488" y="1643699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5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" name="TextBox 32"/>
                          <a:cNvSpPr txBox="1"/>
                        </a:nvSpPr>
                        <a:spPr>
                          <a:xfrm>
                            <a:off x="4330761" y="1643699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7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" name="TextBox 45"/>
                          <a:cNvSpPr txBox="1"/>
                        </a:nvSpPr>
                        <a:spPr>
                          <a:xfrm>
                            <a:off x="1022999" y="1643699"/>
                            <a:ext cx="413137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POC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4" name="TextBox 50"/>
                          <a:cNvSpPr txBox="1"/>
                        </a:nvSpPr>
                        <a:spPr>
                          <a:xfrm>
                            <a:off x="1640281" y="1862206"/>
                            <a:ext cx="280515" cy="153888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0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IDR</a:t>
                              </a:r>
                              <a:endParaRPr lang="ko-KR" altLang="en-US" sz="10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" name="TextBox 51"/>
                          <a:cNvSpPr txBox="1"/>
                        </a:nvSpPr>
                        <a:spPr>
                          <a:xfrm>
                            <a:off x="2127365" y="1862206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6" name="TextBox 52"/>
                          <a:cNvSpPr txBox="1"/>
                        </a:nvSpPr>
                        <a:spPr>
                          <a:xfrm>
                            <a:off x="2471646" y="1862206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7" name="TextBox 53"/>
                          <a:cNvSpPr txBox="1"/>
                        </a:nvSpPr>
                        <a:spPr>
                          <a:xfrm>
                            <a:off x="2815926" y="1862206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8" name="TextBox 54"/>
                          <a:cNvSpPr txBox="1"/>
                        </a:nvSpPr>
                        <a:spPr>
                          <a:xfrm>
                            <a:off x="3160207" y="1862206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9" name="TextBox 55"/>
                          <a:cNvSpPr txBox="1"/>
                        </a:nvSpPr>
                        <a:spPr>
                          <a:xfrm>
                            <a:off x="3504488" y="1862206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0" name="TextBox 56"/>
                          <a:cNvSpPr txBox="1"/>
                        </a:nvSpPr>
                        <a:spPr>
                          <a:xfrm>
                            <a:off x="3917625" y="1862206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1" name="TextBox 57"/>
                          <a:cNvSpPr txBox="1"/>
                        </a:nvSpPr>
                        <a:spPr>
                          <a:xfrm>
                            <a:off x="4330761" y="1862206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2" name="TextBox 58"/>
                          <a:cNvSpPr txBox="1"/>
                        </a:nvSpPr>
                        <a:spPr>
                          <a:xfrm>
                            <a:off x="4743898" y="1862206"/>
                            <a:ext cx="275425" cy="1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3" name="직사각형 32"/>
                          <a:cNvSpPr/>
                        </a:nvSpPr>
                        <a:spPr>
                          <a:xfrm>
                            <a:off x="4812754" y="3337128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4" name="직사각형 33"/>
                          <a:cNvSpPr/>
                        </a:nvSpPr>
                        <a:spPr>
                          <a:xfrm>
                            <a:off x="6330741" y="2969639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5" name="직사각형 34"/>
                          <a:cNvSpPr/>
                        </a:nvSpPr>
                        <a:spPr>
                          <a:xfrm>
                            <a:off x="5573324" y="2641878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6" name="직사각형 35"/>
                          <a:cNvSpPr/>
                        </a:nvSpPr>
                        <a:spPr>
                          <a:xfrm>
                            <a:off x="7019303" y="2641878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7" name="직사각형 36"/>
                          <a:cNvSpPr/>
                        </a:nvSpPr>
                        <a:spPr>
                          <a:xfrm>
                            <a:off x="5229043" y="2314118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8" name="직사각형 37"/>
                          <a:cNvSpPr/>
                        </a:nvSpPr>
                        <a:spPr>
                          <a:xfrm>
                            <a:off x="6675022" y="2314118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9" name="직사각형 38"/>
                          <a:cNvSpPr/>
                        </a:nvSpPr>
                        <a:spPr>
                          <a:xfrm>
                            <a:off x="5986460" y="2314118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0" name="직사각형 39"/>
                          <a:cNvSpPr/>
                        </a:nvSpPr>
                        <a:spPr>
                          <a:xfrm>
                            <a:off x="7432439" y="2314118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1" name="TextBox 88"/>
                          <a:cNvSpPr txBox="1"/>
                        </a:nvSpPr>
                        <a:spPr>
                          <a:xfrm>
                            <a:off x="7845576" y="1658597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16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2" name="TextBox 89"/>
                          <a:cNvSpPr txBox="1"/>
                        </a:nvSpPr>
                        <a:spPr>
                          <a:xfrm>
                            <a:off x="6261885" y="1658597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12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3" name="TextBox 90"/>
                          <a:cNvSpPr txBox="1"/>
                        </a:nvSpPr>
                        <a:spPr>
                          <a:xfrm>
                            <a:off x="5573324" y="1658597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10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4" name="TextBox 91"/>
                          <a:cNvSpPr txBox="1"/>
                        </a:nvSpPr>
                        <a:spPr>
                          <a:xfrm>
                            <a:off x="7019303" y="1658597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14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5" name="TextBox 92"/>
                          <a:cNvSpPr txBox="1"/>
                        </a:nvSpPr>
                        <a:spPr>
                          <a:xfrm>
                            <a:off x="5229043" y="1658597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9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6" name="TextBox 93"/>
                          <a:cNvSpPr txBox="1"/>
                        </a:nvSpPr>
                        <a:spPr>
                          <a:xfrm>
                            <a:off x="5917604" y="1658597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11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7" name="TextBox 94"/>
                          <a:cNvSpPr txBox="1"/>
                        </a:nvSpPr>
                        <a:spPr>
                          <a:xfrm>
                            <a:off x="6606166" y="1658597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13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8" name="TextBox 95"/>
                          <a:cNvSpPr txBox="1"/>
                        </a:nvSpPr>
                        <a:spPr>
                          <a:xfrm>
                            <a:off x="7432439" y="1658597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15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9" name="TextBox 96"/>
                          <a:cNvSpPr txBox="1"/>
                        </a:nvSpPr>
                        <a:spPr>
                          <a:xfrm>
                            <a:off x="5229043" y="1877104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" name="TextBox 97"/>
                          <a:cNvSpPr txBox="1"/>
                        </a:nvSpPr>
                        <a:spPr>
                          <a:xfrm>
                            <a:off x="5573324" y="1877104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1" name="TextBox 98"/>
                          <a:cNvSpPr txBox="1"/>
                        </a:nvSpPr>
                        <a:spPr>
                          <a:xfrm>
                            <a:off x="5917604" y="1877104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2" name="TextBox 99"/>
                          <a:cNvSpPr txBox="1"/>
                        </a:nvSpPr>
                        <a:spPr>
                          <a:xfrm>
                            <a:off x="6261885" y="1877104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3" name="TextBox 100"/>
                          <a:cNvSpPr txBox="1"/>
                        </a:nvSpPr>
                        <a:spPr>
                          <a:xfrm>
                            <a:off x="6606166" y="1877104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4" name="TextBox 101"/>
                          <a:cNvSpPr txBox="1"/>
                        </a:nvSpPr>
                        <a:spPr>
                          <a:xfrm>
                            <a:off x="7019303" y="1877104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5" name="TextBox 102"/>
                          <a:cNvSpPr txBox="1"/>
                        </a:nvSpPr>
                        <a:spPr>
                          <a:xfrm>
                            <a:off x="7432439" y="1877104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6" name="TextBox 103"/>
                          <a:cNvSpPr txBox="1"/>
                        </a:nvSpPr>
                        <a:spPr>
                          <a:xfrm>
                            <a:off x="7845576" y="1877104"/>
                            <a:ext cx="275425" cy="1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7" name="직사각형 56"/>
                          <a:cNvSpPr/>
                        </a:nvSpPr>
                        <a:spPr>
                          <a:xfrm>
                            <a:off x="7914432" y="3352026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58" name="직선 화살표 연결선 57"/>
                          <a:cNvCxnSpPr>
                            <a:stCxn id="34" idx="1"/>
                            <a:endCxn id="33" idx="3"/>
                          </a:cNvCxnSpPr>
                        </a:nvCxnSpPr>
                        <a:spPr>
                          <a:xfrm flipH="1">
                            <a:off x="4950466" y="3188146"/>
                            <a:ext cx="1380275" cy="367489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9" name="직선 화살표 연결선 58"/>
                          <a:cNvCxnSpPr>
                            <a:stCxn id="34" idx="1"/>
                            <a:endCxn id="9" idx="3"/>
                          </a:cNvCxnSpPr>
                        </a:nvCxnSpPr>
                        <a:spPr>
                          <a:xfrm flipH="1" flipV="1">
                            <a:off x="4055337" y="2845487"/>
                            <a:ext cx="2275404" cy="342659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60" name="직선 화살표 연결선 59"/>
                          <a:cNvCxnSpPr/>
                        </a:nvCxnSpPr>
                        <a:spPr>
                          <a:xfrm>
                            <a:off x="1136225" y="4077072"/>
                            <a:ext cx="419924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61" name="직선 화살표 연결선 60"/>
                          <a:cNvCxnSpPr/>
                        </a:nvCxnSpPr>
                        <a:spPr>
                          <a:xfrm flipH="1">
                            <a:off x="4952649" y="3314781"/>
                            <a:ext cx="1368154" cy="36004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62" name="직선 화살표 연결선 61"/>
                          <a:cNvCxnSpPr/>
                        </a:nvCxnSpPr>
                        <a:spPr>
                          <a:xfrm flipH="1">
                            <a:off x="3368473" y="3314781"/>
                            <a:ext cx="2952328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63" name="직선 화살표 연결선 62"/>
                          <a:cNvCxnSpPr/>
                        </a:nvCxnSpPr>
                        <a:spPr>
                          <a:xfrm>
                            <a:off x="1136225" y="4365104"/>
                            <a:ext cx="419924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64" name="타원 63"/>
                          <a:cNvSpPr/>
                        </a:nvSpPr>
                        <a:spPr>
                          <a:xfrm>
                            <a:off x="5024657" y="3314781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0</a:t>
                              </a:r>
                              <a:endParaRPr lang="ko-KR" altLang="en-US" sz="10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5" name="타원 64"/>
                          <a:cNvSpPr/>
                        </a:nvSpPr>
                        <a:spPr>
                          <a:xfrm>
                            <a:off x="4664617" y="2738717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</a:t>
                              </a:r>
                              <a:endParaRPr lang="ko-KR" altLang="en-US" sz="10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6" name="타원 65"/>
                          <a:cNvSpPr/>
                        </a:nvSpPr>
                        <a:spPr>
                          <a:xfrm>
                            <a:off x="4088553" y="3098757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</a:t>
                              </a:r>
                              <a:endParaRPr lang="ko-KR" altLang="en-US" sz="10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7" name="타원 66"/>
                          <a:cNvSpPr/>
                        </a:nvSpPr>
                        <a:spPr>
                          <a:xfrm>
                            <a:off x="5528713" y="3530805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0</a:t>
                              </a:r>
                              <a:endParaRPr lang="ko-KR" altLang="en-US" sz="10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8" name="TextBox 279"/>
                          <a:cNvSpPr txBox="1"/>
                        </a:nvSpPr>
                        <a:spPr>
                          <a:xfrm>
                            <a:off x="1568273" y="3933056"/>
                            <a:ext cx="2376264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2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Reference with current scheme</a:t>
                              </a:r>
                              <a:endParaRPr lang="ko-KR" altLang="en-US" sz="12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69" name="TextBox 280"/>
                          <a:cNvSpPr txBox="1"/>
                        </a:nvSpPr>
                        <a:spPr>
                          <a:xfrm>
                            <a:off x="1568273" y="4221088"/>
                            <a:ext cx="2520280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2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Reference with proposed method</a:t>
                              </a:r>
                              <a:endParaRPr lang="ko-KR" altLang="en-US" sz="12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70" name="타원 69"/>
                          <a:cNvSpPr/>
                        </a:nvSpPr>
                        <a:spPr>
                          <a:xfrm>
                            <a:off x="4088553" y="4005064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x</a:t>
                              </a:r>
                              <a:endParaRPr lang="ko-KR" altLang="en-US" sz="10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1" name="TextBox 282"/>
                          <a:cNvSpPr txBox="1"/>
                        </a:nvSpPr>
                        <a:spPr>
                          <a:xfrm>
                            <a:off x="4304577" y="3933056"/>
                            <a:ext cx="3384376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2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Order of reference picture in current scheme</a:t>
                              </a:r>
                              <a:endParaRPr lang="ko-KR" altLang="en-US" sz="12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72" name="타원 71"/>
                          <a:cNvSpPr/>
                        </a:nvSpPr>
                        <a:spPr>
                          <a:xfrm>
                            <a:off x="4088553" y="4293096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x</a:t>
                              </a:r>
                              <a:endParaRPr lang="ko-KR" altLang="en-US" sz="10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3" name="TextBox 284"/>
                          <a:cNvSpPr txBox="1"/>
                        </a:nvSpPr>
                        <a:spPr>
                          <a:xfrm>
                            <a:off x="4304577" y="4232121"/>
                            <a:ext cx="3384376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2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Order of reference picture in proposed scheme</a:t>
                              </a:r>
                              <a:endParaRPr lang="ko-KR" altLang="en-US" sz="12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</lc:lockedCanvas>
                </a:graphicData>
              </a:graphic>
            </wp:inline>
          </w:drawing>
        </w:r>
      </w:ins>
      <w:del w:id="11" w:author="HendryHendry/선임연구원/Convergence(연)ATS그룹(hendry.hendry" w:date="2011-11-17T15:24:00Z">
        <w:r w:rsidR="002B1A46" w:rsidRPr="002B1A46" w:rsidDel="006479D3">
          <w:rPr>
            <w:i/>
            <w:noProof/>
            <w:szCs w:val="22"/>
            <w:lang w:eastAsia="ko-KR"/>
          </w:rPr>
          <w:drawing>
            <wp:inline distT="0" distB="0" distL="0" distR="0">
              <wp:extent cx="5438692" cy="2019631"/>
              <wp:effectExtent l="0" t="0" r="0" b="0"/>
              <wp:docPr id="1" name="개체 1"/>
              <wp:cNvGraphicFramePr/>
              <a:graphic xmlns:a="http://schemas.openxmlformats.org/drawingml/2006/main">
                <a:graphicData uri="http://schemas.openxmlformats.org/drawingml/2006/lockedCanvas">
                  <lc:lockedCanvas xmlns:lc="http://schemas.openxmlformats.org/drawingml/2006/lockedCanvas">
                    <a:nvGrpSpPr>
                      <a:cNvPr id="0" name=""/>
                      <a:cNvGrpSpPr/>
                    </a:nvGrpSpPr>
                    <a:grpSpPr>
                      <a:xfrm>
                        <a:off x="0" y="0"/>
                        <a:ext cx="7098002" cy="2865421"/>
                        <a:chOff x="1022999" y="1643699"/>
                        <a:chExt cx="7098002" cy="2865421"/>
                      </a:xfrm>
                    </a:grpSpPr>
                    <a:grpSp>
                      <a:nvGrpSpPr>
                        <a:cNvPr id="150" name="그룹 149"/>
                        <a:cNvGrpSpPr/>
                      </a:nvGrpSpPr>
                      <a:grpSpPr>
                        <a:xfrm>
                          <a:off x="1022999" y="1643699"/>
                          <a:ext cx="7098002" cy="2865421"/>
                          <a:chOff x="1022999" y="1643699"/>
                          <a:chExt cx="7098002" cy="2865421"/>
                        </a:xfrm>
                      </a:grpSpPr>
                      <a:sp>
                        <a:nvSpPr>
                          <a:cNvPr id="6" name="직사각형 5"/>
                          <a:cNvSpPr/>
                        </a:nvSpPr>
                        <a:spPr>
                          <a:xfrm>
                            <a:off x="1714228" y="3337128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" name="직사각형 6"/>
                          <a:cNvSpPr/>
                        </a:nvSpPr>
                        <a:spPr>
                          <a:xfrm>
                            <a:off x="3229063" y="2954741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8" name="직사각형 7"/>
                          <a:cNvSpPr/>
                        </a:nvSpPr>
                        <a:spPr>
                          <a:xfrm>
                            <a:off x="2471646" y="2626980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9" name="직사각형 8"/>
                          <a:cNvSpPr/>
                        </a:nvSpPr>
                        <a:spPr>
                          <a:xfrm>
                            <a:off x="3917625" y="2626980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0" name="직사각형 9"/>
                          <a:cNvSpPr/>
                        </a:nvSpPr>
                        <a:spPr>
                          <a:xfrm>
                            <a:off x="2127365" y="2299220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1" name="직사각형 10"/>
                          <a:cNvSpPr/>
                        </a:nvSpPr>
                        <a:spPr>
                          <a:xfrm>
                            <a:off x="3573344" y="2299220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2" name="직사각형 11"/>
                          <a:cNvSpPr/>
                        </a:nvSpPr>
                        <a:spPr>
                          <a:xfrm>
                            <a:off x="2884782" y="2299220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3" name="직사각형 12"/>
                          <a:cNvSpPr/>
                        </a:nvSpPr>
                        <a:spPr>
                          <a:xfrm>
                            <a:off x="4330761" y="2299220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4" name="TextBox 24"/>
                          <a:cNvSpPr txBox="1"/>
                        </a:nvSpPr>
                        <a:spPr>
                          <a:xfrm>
                            <a:off x="1714228" y="1643699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0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5" name="TextBox 25"/>
                          <a:cNvSpPr txBox="1"/>
                        </a:nvSpPr>
                        <a:spPr>
                          <a:xfrm>
                            <a:off x="4743898" y="1643699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8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6" name="TextBox 26"/>
                          <a:cNvSpPr txBox="1"/>
                        </a:nvSpPr>
                        <a:spPr>
                          <a:xfrm>
                            <a:off x="3160207" y="1643699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4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7" name="TextBox 27"/>
                          <a:cNvSpPr txBox="1"/>
                        </a:nvSpPr>
                        <a:spPr>
                          <a:xfrm>
                            <a:off x="2471646" y="1643699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2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8" name="TextBox 28"/>
                          <a:cNvSpPr txBox="1"/>
                        </a:nvSpPr>
                        <a:spPr>
                          <a:xfrm>
                            <a:off x="3917625" y="1643699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6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9" name="TextBox 29"/>
                          <a:cNvSpPr txBox="1"/>
                        </a:nvSpPr>
                        <a:spPr>
                          <a:xfrm>
                            <a:off x="2127365" y="1643699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0" name="TextBox 30"/>
                          <a:cNvSpPr txBox="1"/>
                        </a:nvSpPr>
                        <a:spPr>
                          <a:xfrm>
                            <a:off x="2815926" y="1643699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3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1" name="TextBox 31"/>
                          <a:cNvSpPr txBox="1"/>
                        </a:nvSpPr>
                        <a:spPr>
                          <a:xfrm>
                            <a:off x="3504488" y="1643699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5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" name="TextBox 32"/>
                          <a:cNvSpPr txBox="1"/>
                        </a:nvSpPr>
                        <a:spPr>
                          <a:xfrm>
                            <a:off x="4330761" y="1643699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6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" name="TextBox 45"/>
                          <a:cNvSpPr txBox="1"/>
                        </a:nvSpPr>
                        <a:spPr>
                          <a:xfrm>
                            <a:off x="1022999" y="1643699"/>
                            <a:ext cx="413137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POC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4" name="TextBox 50"/>
                          <a:cNvSpPr txBox="1"/>
                        </a:nvSpPr>
                        <a:spPr>
                          <a:xfrm>
                            <a:off x="1640281" y="1862206"/>
                            <a:ext cx="280515" cy="153888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0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IDR</a:t>
                              </a:r>
                              <a:endParaRPr lang="ko-KR" altLang="en-US" sz="10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" name="TextBox 51"/>
                          <a:cNvSpPr txBox="1"/>
                        </a:nvSpPr>
                        <a:spPr>
                          <a:xfrm>
                            <a:off x="2127365" y="1862206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6" name="TextBox 52"/>
                          <a:cNvSpPr txBox="1"/>
                        </a:nvSpPr>
                        <a:spPr>
                          <a:xfrm>
                            <a:off x="2471646" y="1862206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7" name="TextBox 53"/>
                          <a:cNvSpPr txBox="1"/>
                        </a:nvSpPr>
                        <a:spPr>
                          <a:xfrm>
                            <a:off x="2815926" y="1862206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8" name="TextBox 54"/>
                          <a:cNvSpPr txBox="1"/>
                        </a:nvSpPr>
                        <a:spPr>
                          <a:xfrm>
                            <a:off x="3160207" y="1862206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9" name="TextBox 55"/>
                          <a:cNvSpPr txBox="1"/>
                        </a:nvSpPr>
                        <a:spPr>
                          <a:xfrm>
                            <a:off x="3504488" y="1862206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0" name="TextBox 56"/>
                          <a:cNvSpPr txBox="1"/>
                        </a:nvSpPr>
                        <a:spPr>
                          <a:xfrm>
                            <a:off x="3917625" y="1862206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1" name="TextBox 57"/>
                          <a:cNvSpPr txBox="1"/>
                        </a:nvSpPr>
                        <a:spPr>
                          <a:xfrm>
                            <a:off x="4330761" y="1862206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2" name="TextBox 58"/>
                          <a:cNvSpPr txBox="1"/>
                        </a:nvSpPr>
                        <a:spPr>
                          <a:xfrm>
                            <a:off x="4743898" y="1862206"/>
                            <a:ext cx="275425" cy="1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3" name="직사각형 32"/>
                          <a:cNvSpPr/>
                        </a:nvSpPr>
                        <a:spPr>
                          <a:xfrm>
                            <a:off x="4812754" y="3337128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4" name="직사각형 33"/>
                          <a:cNvSpPr/>
                        </a:nvSpPr>
                        <a:spPr>
                          <a:xfrm>
                            <a:off x="6330741" y="2969639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5" name="직사각형 34"/>
                          <a:cNvSpPr/>
                        </a:nvSpPr>
                        <a:spPr>
                          <a:xfrm>
                            <a:off x="5573324" y="2641878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6" name="직사각형 35"/>
                          <a:cNvSpPr/>
                        </a:nvSpPr>
                        <a:spPr>
                          <a:xfrm>
                            <a:off x="7019303" y="2641878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7" name="직사각형 36"/>
                          <a:cNvSpPr/>
                        </a:nvSpPr>
                        <a:spPr>
                          <a:xfrm>
                            <a:off x="5229043" y="2314118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8" name="직사각형 37"/>
                          <a:cNvSpPr/>
                        </a:nvSpPr>
                        <a:spPr>
                          <a:xfrm>
                            <a:off x="6675022" y="2314118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9" name="직사각형 38"/>
                          <a:cNvSpPr/>
                        </a:nvSpPr>
                        <a:spPr>
                          <a:xfrm>
                            <a:off x="5986460" y="2314118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0" name="직사각형 39"/>
                          <a:cNvSpPr/>
                        </a:nvSpPr>
                        <a:spPr>
                          <a:xfrm>
                            <a:off x="7432439" y="2314118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1" name="TextBox 88"/>
                          <a:cNvSpPr txBox="1"/>
                        </a:nvSpPr>
                        <a:spPr>
                          <a:xfrm>
                            <a:off x="7845576" y="1658597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16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2" name="TextBox 89"/>
                          <a:cNvSpPr txBox="1"/>
                        </a:nvSpPr>
                        <a:spPr>
                          <a:xfrm>
                            <a:off x="6261885" y="1658597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12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3" name="TextBox 90"/>
                          <a:cNvSpPr txBox="1"/>
                        </a:nvSpPr>
                        <a:spPr>
                          <a:xfrm>
                            <a:off x="5573324" y="1658597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10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4" name="TextBox 91"/>
                          <a:cNvSpPr txBox="1"/>
                        </a:nvSpPr>
                        <a:spPr>
                          <a:xfrm>
                            <a:off x="7019303" y="1658597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14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5" name="TextBox 92"/>
                          <a:cNvSpPr txBox="1"/>
                        </a:nvSpPr>
                        <a:spPr>
                          <a:xfrm>
                            <a:off x="5229043" y="1658597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9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6" name="TextBox 93"/>
                          <a:cNvSpPr txBox="1"/>
                        </a:nvSpPr>
                        <a:spPr>
                          <a:xfrm>
                            <a:off x="5917604" y="1658597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11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7" name="TextBox 94"/>
                          <a:cNvSpPr txBox="1"/>
                        </a:nvSpPr>
                        <a:spPr>
                          <a:xfrm>
                            <a:off x="6606166" y="1658597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13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8" name="TextBox 95"/>
                          <a:cNvSpPr txBox="1"/>
                        </a:nvSpPr>
                        <a:spPr>
                          <a:xfrm>
                            <a:off x="7432439" y="1658597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15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9" name="TextBox 96"/>
                          <a:cNvSpPr txBox="1"/>
                        </a:nvSpPr>
                        <a:spPr>
                          <a:xfrm>
                            <a:off x="5229043" y="1877104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" name="TextBox 97"/>
                          <a:cNvSpPr txBox="1"/>
                        </a:nvSpPr>
                        <a:spPr>
                          <a:xfrm>
                            <a:off x="5573324" y="1877104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1" name="TextBox 98"/>
                          <a:cNvSpPr txBox="1"/>
                        </a:nvSpPr>
                        <a:spPr>
                          <a:xfrm>
                            <a:off x="5917604" y="1877104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2" name="TextBox 99"/>
                          <a:cNvSpPr txBox="1"/>
                        </a:nvSpPr>
                        <a:spPr>
                          <a:xfrm>
                            <a:off x="6261885" y="1877104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3" name="TextBox 100"/>
                          <a:cNvSpPr txBox="1"/>
                        </a:nvSpPr>
                        <a:spPr>
                          <a:xfrm>
                            <a:off x="6606166" y="1877104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4" name="TextBox 101"/>
                          <a:cNvSpPr txBox="1"/>
                        </a:nvSpPr>
                        <a:spPr>
                          <a:xfrm>
                            <a:off x="7019303" y="1877104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5" name="TextBox 102"/>
                          <a:cNvSpPr txBox="1"/>
                        </a:nvSpPr>
                        <a:spPr>
                          <a:xfrm>
                            <a:off x="7432439" y="1877104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6" name="TextBox 103"/>
                          <a:cNvSpPr txBox="1"/>
                        </a:nvSpPr>
                        <a:spPr>
                          <a:xfrm>
                            <a:off x="7845576" y="1877104"/>
                            <a:ext cx="275425" cy="1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7" name="직사각형 56"/>
                          <a:cNvSpPr/>
                        </a:nvSpPr>
                        <a:spPr>
                          <a:xfrm>
                            <a:off x="7914432" y="3352026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58" name="직선 화살표 연결선 57"/>
                          <a:cNvCxnSpPr>
                            <a:stCxn id="34" idx="1"/>
                            <a:endCxn id="33" idx="3"/>
                          </a:cNvCxnSpPr>
                        </a:nvCxnSpPr>
                        <a:spPr>
                          <a:xfrm flipH="1">
                            <a:off x="4950466" y="3188146"/>
                            <a:ext cx="1380275" cy="367489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9" name="직선 화살표 연결선 58"/>
                          <a:cNvCxnSpPr>
                            <a:stCxn id="34" idx="1"/>
                            <a:endCxn id="9" idx="3"/>
                          </a:cNvCxnSpPr>
                        </a:nvCxnSpPr>
                        <a:spPr>
                          <a:xfrm flipH="1" flipV="1">
                            <a:off x="4055337" y="2845487"/>
                            <a:ext cx="2275404" cy="342659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60" name="직선 화살표 연결선 59"/>
                          <a:cNvCxnSpPr/>
                        </a:nvCxnSpPr>
                        <a:spPr>
                          <a:xfrm>
                            <a:off x="1136225" y="4077072"/>
                            <a:ext cx="419924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61" name="직선 화살표 연결선 60"/>
                          <a:cNvCxnSpPr/>
                        </a:nvCxnSpPr>
                        <a:spPr>
                          <a:xfrm flipH="1">
                            <a:off x="4952649" y="3314781"/>
                            <a:ext cx="1368154" cy="36004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62" name="직선 화살표 연결선 61"/>
                          <a:cNvCxnSpPr/>
                        </a:nvCxnSpPr>
                        <a:spPr>
                          <a:xfrm flipH="1">
                            <a:off x="3368473" y="3314781"/>
                            <a:ext cx="2952328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63" name="직선 화살표 연결선 62"/>
                          <a:cNvCxnSpPr/>
                        </a:nvCxnSpPr>
                        <a:spPr>
                          <a:xfrm>
                            <a:off x="1136225" y="4365104"/>
                            <a:ext cx="419924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120" name="타원 119"/>
                          <a:cNvSpPr/>
                        </a:nvSpPr>
                        <a:spPr>
                          <a:xfrm>
                            <a:off x="5024657" y="3314781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0</a:t>
                              </a:r>
                              <a:endParaRPr lang="ko-KR" altLang="en-US" sz="10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21" name="타원 120"/>
                          <a:cNvSpPr/>
                        </a:nvSpPr>
                        <a:spPr>
                          <a:xfrm>
                            <a:off x="4664617" y="2738717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</a:t>
                              </a:r>
                              <a:endParaRPr lang="ko-KR" altLang="en-US" sz="10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22" name="타원 121"/>
                          <a:cNvSpPr/>
                        </a:nvSpPr>
                        <a:spPr>
                          <a:xfrm>
                            <a:off x="4088553" y="3098757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</a:t>
                              </a:r>
                              <a:endParaRPr lang="ko-KR" altLang="en-US" sz="10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23" name="타원 122"/>
                          <a:cNvSpPr/>
                        </a:nvSpPr>
                        <a:spPr>
                          <a:xfrm>
                            <a:off x="5528713" y="3530805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0</a:t>
                              </a:r>
                              <a:endParaRPr lang="ko-KR" altLang="en-US" sz="10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44" name="TextBox 279"/>
                          <a:cNvSpPr txBox="1"/>
                        </a:nvSpPr>
                        <a:spPr>
                          <a:xfrm>
                            <a:off x="1568273" y="3933056"/>
                            <a:ext cx="2376264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2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Reference with current scheme</a:t>
                              </a:r>
                              <a:endParaRPr lang="ko-KR" altLang="en-US" sz="12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45" name="TextBox 280"/>
                          <a:cNvSpPr txBox="1"/>
                        </a:nvSpPr>
                        <a:spPr>
                          <a:xfrm>
                            <a:off x="1568273" y="4221088"/>
                            <a:ext cx="2520280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2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Reference with proposed method</a:t>
                              </a:r>
                              <a:endParaRPr lang="ko-KR" altLang="en-US" sz="12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46" name="타원 145"/>
                          <a:cNvSpPr/>
                        </a:nvSpPr>
                        <a:spPr>
                          <a:xfrm>
                            <a:off x="4088553" y="4005064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x</a:t>
                              </a:r>
                              <a:endParaRPr lang="ko-KR" altLang="en-US" sz="10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47" name="TextBox 282"/>
                          <a:cNvSpPr txBox="1"/>
                        </a:nvSpPr>
                        <a:spPr>
                          <a:xfrm>
                            <a:off x="4304577" y="3933056"/>
                            <a:ext cx="3384376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2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Order of reference picture in current scheme</a:t>
                              </a:r>
                              <a:endParaRPr lang="ko-KR" altLang="en-US" sz="12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48" name="타원 147"/>
                          <a:cNvSpPr/>
                        </a:nvSpPr>
                        <a:spPr>
                          <a:xfrm>
                            <a:off x="4088553" y="4293096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x</a:t>
                              </a:r>
                              <a:endParaRPr lang="ko-KR" altLang="en-US" sz="10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49" name="TextBox 284"/>
                          <a:cNvSpPr txBox="1"/>
                        </a:nvSpPr>
                        <a:spPr>
                          <a:xfrm>
                            <a:off x="4304577" y="4232121"/>
                            <a:ext cx="3384376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2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Order of reference picture in proposed scheme</a:t>
                              </a:r>
                              <a:endParaRPr lang="ko-KR" altLang="en-US" sz="12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</lc:lockedCanvas>
                </a:graphicData>
              </a:graphic>
            </wp:inline>
          </w:drawing>
        </w:r>
      </w:del>
    </w:p>
    <w:p w:rsidR="0093473F" w:rsidRPr="002B1A46" w:rsidRDefault="0093473F" w:rsidP="0093473F">
      <w:pPr>
        <w:jc w:val="center"/>
        <w:rPr>
          <w:szCs w:val="22"/>
          <w:lang w:eastAsia="ko-KR"/>
        </w:rPr>
      </w:pPr>
      <w:r w:rsidRPr="002B1A46">
        <w:rPr>
          <w:rFonts w:hint="eastAsia"/>
          <w:szCs w:val="22"/>
          <w:lang w:eastAsia="ko-KR"/>
        </w:rPr>
        <w:t xml:space="preserve">Figure 1 </w:t>
      </w:r>
      <w:r w:rsidRPr="002B1A46">
        <w:rPr>
          <w:szCs w:val="22"/>
          <w:lang w:eastAsia="ko-KR"/>
        </w:rPr>
        <w:t>–</w:t>
      </w:r>
      <w:r w:rsidR="002B1A46" w:rsidRPr="002B1A46">
        <w:rPr>
          <w:rFonts w:hint="eastAsia"/>
          <w:szCs w:val="22"/>
          <w:lang w:eastAsia="ko-KR"/>
        </w:rPr>
        <w:t xml:space="preserve"> </w:t>
      </w:r>
      <w:r w:rsidR="002B1A46" w:rsidRPr="00B3289B">
        <w:rPr>
          <w:rFonts w:hint="eastAsia"/>
          <w:i/>
          <w:lang w:eastAsia="ko-KR"/>
        </w:rPr>
        <w:t>RefPicList0</w:t>
      </w:r>
      <w:r w:rsidR="002B1A46" w:rsidRPr="002B1A46">
        <w:rPr>
          <w:rFonts w:hint="eastAsia"/>
          <w:lang w:eastAsia="ko-KR"/>
        </w:rPr>
        <w:t xml:space="preserve"> for Picture 12 when using current and </w:t>
      </w:r>
      <w:r w:rsidR="00B3289B">
        <w:rPr>
          <w:rFonts w:hint="eastAsia"/>
          <w:lang w:eastAsia="ko-KR"/>
        </w:rPr>
        <w:t xml:space="preserve">the </w:t>
      </w:r>
      <w:r w:rsidR="002B1A46" w:rsidRPr="002B1A46">
        <w:rPr>
          <w:rFonts w:hint="eastAsia"/>
          <w:lang w:eastAsia="ko-KR"/>
        </w:rPr>
        <w:t>proposed schemes</w:t>
      </w:r>
    </w:p>
    <w:p w:rsidR="0093473F" w:rsidRPr="002B1A46" w:rsidRDefault="0093473F" w:rsidP="0093473F">
      <w:pPr>
        <w:jc w:val="center"/>
        <w:rPr>
          <w:szCs w:val="22"/>
          <w:lang w:eastAsia="ko-KR"/>
        </w:rPr>
      </w:pPr>
    </w:p>
    <w:p w:rsidR="0093473F" w:rsidRPr="00AE341B" w:rsidRDefault="0093473F" w:rsidP="0093473F">
      <w:pPr>
        <w:pStyle w:val="1"/>
      </w:pPr>
      <w:r>
        <w:rPr>
          <w:rFonts w:hint="eastAsia"/>
          <w:lang w:eastAsia="ko-KR"/>
        </w:rPr>
        <w:t>Proposed Reference Picture List Construction Process</w:t>
      </w:r>
    </w:p>
    <w:p w:rsidR="0093473F" w:rsidRDefault="00CD370E" w:rsidP="0093473F">
      <w:pPr>
        <w:jc w:val="both"/>
        <w:rPr>
          <w:lang w:eastAsia="ko-KR"/>
        </w:rPr>
      </w:pPr>
      <w:r>
        <w:rPr>
          <w:rFonts w:hint="eastAsia"/>
          <w:szCs w:val="22"/>
          <w:lang w:eastAsia="ko-KR"/>
        </w:rPr>
        <w:t xml:space="preserve">Current scheme for reference </w:t>
      </w:r>
      <w:r>
        <w:rPr>
          <w:rFonts w:hint="eastAsia"/>
          <w:lang w:eastAsia="ko-KR"/>
        </w:rPr>
        <w:t>picture list construction process sort</w:t>
      </w:r>
      <w:r w:rsidR="00F779D9">
        <w:rPr>
          <w:rFonts w:hint="eastAsia"/>
          <w:lang w:eastAsia="ko-KR"/>
        </w:rPr>
        <w:t>s</w:t>
      </w:r>
      <w:r>
        <w:rPr>
          <w:rFonts w:hint="eastAsia"/>
          <w:lang w:eastAsia="ko-KR"/>
        </w:rPr>
        <w:t xml:space="preserve"> all </w:t>
      </w:r>
      <w:r>
        <w:rPr>
          <w:lang w:eastAsia="ko-KR"/>
        </w:rPr>
        <w:t>reference</w:t>
      </w:r>
      <w:r>
        <w:rPr>
          <w:rFonts w:hint="eastAsia"/>
          <w:lang w:eastAsia="ko-KR"/>
        </w:rPr>
        <w:t xml:space="preserve"> pictures in DPB according to their POC. The proposed scheme </w:t>
      </w:r>
      <w:r>
        <w:rPr>
          <w:rFonts w:hint="eastAsia"/>
          <w:szCs w:val="22"/>
          <w:lang w:eastAsia="ko-KR"/>
        </w:rPr>
        <w:t xml:space="preserve">for reference </w:t>
      </w:r>
      <w:r>
        <w:rPr>
          <w:rFonts w:hint="eastAsia"/>
          <w:lang w:eastAsia="ko-KR"/>
        </w:rPr>
        <w:t>picture list construction process suggest</w:t>
      </w:r>
      <w:r w:rsidR="00F779D9">
        <w:rPr>
          <w:rFonts w:hint="eastAsia"/>
          <w:lang w:eastAsia="ko-KR"/>
        </w:rPr>
        <w:t>s</w:t>
      </w:r>
      <w:r>
        <w:rPr>
          <w:rFonts w:hint="eastAsia"/>
          <w:lang w:eastAsia="ko-KR"/>
        </w:rPr>
        <w:t xml:space="preserve"> further sort</w:t>
      </w:r>
      <w:r w:rsidR="00F779D9">
        <w:rPr>
          <w:rFonts w:hint="eastAsia"/>
          <w:lang w:eastAsia="ko-KR"/>
        </w:rPr>
        <w:t>ing</w:t>
      </w:r>
      <w:r>
        <w:rPr>
          <w:rFonts w:hint="eastAsia"/>
          <w:lang w:eastAsia="ko-KR"/>
        </w:rPr>
        <w:t xml:space="preserve"> the reference pictures in DPB by their QP relative to the QP of current picture. </w:t>
      </w:r>
      <w:r w:rsidR="00F779D9">
        <w:rPr>
          <w:rFonts w:hint="eastAsia"/>
          <w:lang w:eastAsia="ko-KR"/>
        </w:rPr>
        <w:t>A</w:t>
      </w:r>
      <w:r>
        <w:rPr>
          <w:rFonts w:hint="eastAsia"/>
          <w:lang w:eastAsia="ko-KR"/>
        </w:rPr>
        <w:t xml:space="preserve"> reference picture</w:t>
      </w:r>
      <w:r w:rsidR="00F779D9">
        <w:rPr>
          <w:rFonts w:hint="eastAsia"/>
          <w:lang w:eastAsia="ko-KR"/>
        </w:rPr>
        <w:t xml:space="preserve"> in index </w:t>
      </w:r>
      <w:r w:rsidR="004334DA">
        <w:rPr>
          <w:rFonts w:hint="eastAsia"/>
          <w:i/>
          <w:lang w:eastAsia="ko-KR"/>
        </w:rPr>
        <w:t>x</w:t>
      </w:r>
      <w:r>
        <w:rPr>
          <w:rFonts w:hint="eastAsia"/>
          <w:lang w:eastAsia="ko-KR"/>
        </w:rPr>
        <w:t xml:space="preserve"> should be moved to </w:t>
      </w:r>
      <w:r w:rsidR="004334DA">
        <w:rPr>
          <w:rFonts w:hint="eastAsia"/>
          <w:i/>
          <w:lang w:eastAsia="ko-KR"/>
        </w:rPr>
        <w:t>x</w:t>
      </w:r>
      <w:r w:rsidR="00F779D9">
        <w:rPr>
          <w:rFonts w:hint="eastAsia"/>
          <w:lang w:eastAsia="ko-KR"/>
        </w:rPr>
        <w:t>-1</w:t>
      </w:r>
      <w:r>
        <w:rPr>
          <w:rFonts w:hint="eastAsia"/>
          <w:lang w:eastAsia="ko-KR"/>
        </w:rPr>
        <w:t xml:space="preserve"> in </w:t>
      </w:r>
      <w:r w:rsidR="00F779D9">
        <w:rPr>
          <w:rFonts w:hint="eastAsia"/>
          <w:lang w:eastAsia="ko-KR"/>
        </w:rPr>
        <w:t xml:space="preserve">the sorted list </w:t>
      </w:r>
      <w:r>
        <w:rPr>
          <w:rFonts w:hint="eastAsia"/>
          <w:lang w:eastAsia="ko-KR"/>
        </w:rPr>
        <w:t xml:space="preserve">if its QP is the same or smaller than that of current picture and </w:t>
      </w:r>
      <w:r w:rsidR="00F779D9">
        <w:rPr>
          <w:rFonts w:hint="eastAsia"/>
          <w:lang w:eastAsia="ko-KR"/>
        </w:rPr>
        <w:t xml:space="preserve">the reference picture in the index </w:t>
      </w:r>
      <w:r w:rsidR="004334DA">
        <w:rPr>
          <w:rFonts w:hint="eastAsia"/>
          <w:i/>
          <w:lang w:eastAsia="ko-KR"/>
        </w:rPr>
        <w:t>x</w:t>
      </w:r>
      <w:r w:rsidR="00F779D9">
        <w:rPr>
          <w:rFonts w:hint="eastAsia"/>
          <w:lang w:eastAsia="ko-KR"/>
        </w:rPr>
        <w:t>-1 has QP bigger than that of current picture.</w:t>
      </w:r>
    </w:p>
    <w:p w:rsidR="00F779D9" w:rsidRDefault="00F779D9" w:rsidP="0093473F">
      <w:pPr>
        <w:jc w:val="both"/>
        <w:rPr>
          <w:lang w:eastAsia="ko-KR"/>
        </w:rPr>
      </w:pPr>
      <w:r>
        <w:rPr>
          <w:rFonts w:hint="eastAsia"/>
          <w:lang w:eastAsia="ko-KR"/>
        </w:rPr>
        <w:t>The above suggestion can be described in steps as follows:</w:t>
      </w:r>
    </w:p>
    <w:p w:rsidR="00F779D9" w:rsidRDefault="00F779D9" w:rsidP="00F779D9">
      <w:pPr>
        <w:pStyle w:val="aa"/>
        <w:numPr>
          <w:ilvl w:val="0"/>
          <w:numId w:val="12"/>
        </w:numPr>
        <w:ind w:leftChars="0"/>
        <w:jc w:val="both"/>
        <w:rPr>
          <w:lang w:eastAsia="ko-KR"/>
        </w:rPr>
      </w:pPr>
      <w:r>
        <w:rPr>
          <w:rFonts w:hint="eastAsia"/>
          <w:lang w:eastAsia="ko-KR"/>
        </w:rPr>
        <w:t xml:space="preserve">Sort </w:t>
      </w:r>
      <w:r>
        <w:rPr>
          <w:lang w:eastAsia="ko-KR"/>
        </w:rPr>
        <w:t>reference</w:t>
      </w:r>
      <w:r>
        <w:rPr>
          <w:rFonts w:hint="eastAsia"/>
          <w:lang w:eastAsia="ko-KR"/>
        </w:rPr>
        <w:t xml:space="preserve"> pictures in DPB </w:t>
      </w:r>
      <w:r w:rsidR="00EB4ECF">
        <w:rPr>
          <w:rFonts w:hint="eastAsia"/>
          <w:lang w:eastAsia="ko-KR"/>
        </w:rPr>
        <w:t>by their POC (</w:t>
      </w:r>
      <w:r>
        <w:rPr>
          <w:rFonts w:hint="eastAsia"/>
          <w:lang w:eastAsia="ko-KR"/>
        </w:rPr>
        <w:t xml:space="preserve">in </w:t>
      </w:r>
      <w:r w:rsidR="009E50E4">
        <w:rPr>
          <w:rFonts w:hint="eastAsia"/>
          <w:lang w:eastAsia="ko-KR"/>
        </w:rPr>
        <w:t xml:space="preserve">descending </w:t>
      </w:r>
      <w:r>
        <w:rPr>
          <w:rFonts w:hint="eastAsia"/>
          <w:lang w:eastAsia="ko-KR"/>
        </w:rPr>
        <w:t xml:space="preserve">order </w:t>
      </w:r>
      <w:r w:rsidR="00EB4ECF">
        <w:rPr>
          <w:rFonts w:hint="eastAsia"/>
          <w:lang w:eastAsia="ko-KR"/>
        </w:rPr>
        <w:t xml:space="preserve">for </w:t>
      </w:r>
      <w:r w:rsidR="00EB4ECF" w:rsidRPr="00A43D70">
        <w:rPr>
          <w:rFonts w:hint="eastAsia"/>
          <w:i/>
          <w:lang w:eastAsia="ko-KR"/>
        </w:rPr>
        <w:t>RefPicList0</w:t>
      </w:r>
      <w:r w:rsidR="00EB4ECF">
        <w:rPr>
          <w:rFonts w:hint="eastAsia"/>
          <w:lang w:eastAsia="ko-KR"/>
        </w:rPr>
        <w:t xml:space="preserve"> and in </w:t>
      </w:r>
      <w:r w:rsidR="009E50E4">
        <w:rPr>
          <w:rFonts w:hint="eastAsia"/>
          <w:lang w:eastAsia="ko-KR"/>
        </w:rPr>
        <w:t xml:space="preserve">ascending </w:t>
      </w:r>
      <w:r w:rsidR="00EB4ECF">
        <w:rPr>
          <w:rFonts w:hint="eastAsia"/>
          <w:lang w:eastAsia="ko-KR"/>
        </w:rPr>
        <w:t xml:space="preserve">order of </w:t>
      </w:r>
      <w:r w:rsidR="00EB4ECF" w:rsidRPr="00A43D70">
        <w:rPr>
          <w:rFonts w:hint="eastAsia"/>
          <w:i/>
          <w:lang w:eastAsia="ko-KR"/>
        </w:rPr>
        <w:t>RefPicList</w:t>
      </w:r>
      <w:r w:rsidR="00EB4ECF">
        <w:rPr>
          <w:rFonts w:hint="eastAsia"/>
          <w:i/>
          <w:lang w:eastAsia="ko-KR"/>
        </w:rPr>
        <w:t>1</w:t>
      </w:r>
      <w:r w:rsidR="00EB4ECF">
        <w:rPr>
          <w:rFonts w:hint="eastAsia"/>
          <w:lang w:eastAsia="ko-KR"/>
        </w:rPr>
        <w:t>)</w:t>
      </w:r>
    </w:p>
    <w:p w:rsidR="00F779D9" w:rsidRDefault="00EB4ECF" w:rsidP="00F779D9">
      <w:pPr>
        <w:pStyle w:val="aa"/>
        <w:numPr>
          <w:ilvl w:val="0"/>
          <w:numId w:val="12"/>
        </w:numPr>
        <w:ind w:leftChars="0"/>
        <w:jc w:val="both"/>
        <w:rPr>
          <w:lang w:eastAsia="ko-KR"/>
        </w:rPr>
      </w:pPr>
      <w:r>
        <w:rPr>
          <w:lang w:eastAsia="ko-KR"/>
        </w:rPr>
        <w:t>T</w:t>
      </w:r>
      <w:r>
        <w:rPr>
          <w:rFonts w:hint="eastAsia"/>
          <w:lang w:eastAsia="ko-KR"/>
        </w:rPr>
        <w:t>he, s</w:t>
      </w:r>
      <w:r w:rsidR="00F779D9">
        <w:rPr>
          <w:rFonts w:hint="eastAsia"/>
          <w:lang w:eastAsia="ko-KR"/>
        </w:rPr>
        <w:t xml:space="preserve">ort reference pictures in DPB </w:t>
      </w:r>
      <w:r w:rsidR="004334DA">
        <w:rPr>
          <w:rFonts w:hint="eastAsia"/>
          <w:lang w:eastAsia="ko-KR"/>
        </w:rPr>
        <w:t>by applying the following pseudo-codes:</w:t>
      </w:r>
    </w:p>
    <w:p w:rsidR="004334DA" w:rsidRDefault="004334DA" w:rsidP="004334DA">
      <w:pPr>
        <w:pStyle w:val="aa"/>
        <w:ind w:leftChars="0" w:left="400"/>
        <w:jc w:val="both"/>
        <w:rPr>
          <w:lang w:eastAsia="ko-KR"/>
        </w:rPr>
      </w:pPr>
      <w:r>
        <w:rPr>
          <w:lang w:eastAsia="ko-KR"/>
        </w:rPr>
        <w:t>F</w:t>
      </w:r>
      <w:r>
        <w:rPr>
          <w:rFonts w:hint="eastAsia"/>
          <w:lang w:eastAsia="ko-KR"/>
        </w:rPr>
        <w:t>or (</w:t>
      </w:r>
      <w:r w:rsidRPr="004334DA">
        <w:rPr>
          <w:rFonts w:hint="eastAsia"/>
          <w:i/>
          <w:lang w:eastAsia="ko-KR"/>
        </w:rPr>
        <w:t>ii</w:t>
      </w:r>
      <w:r>
        <w:rPr>
          <w:rFonts w:hint="eastAsia"/>
          <w:lang w:eastAsia="ko-KR"/>
        </w:rPr>
        <w:t xml:space="preserve"> = </w:t>
      </w:r>
      <w:ins w:id="12" w:author="HendryHendry/선임연구원/Convergence(연)ATS그룹(hendry.hendry" w:date="2011-11-17T15:38:00Z">
        <w:r w:rsidR="00457ED2">
          <w:rPr>
            <w:rFonts w:hint="eastAsia"/>
            <w:lang w:eastAsia="ko-KR"/>
          </w:rPr>
          <w:t xml:space="preserve">1 to the </w:t>
        </w:r>
      </w:ins>
      <w:r>
        <w:rPr>
          <w:rFonts w:hint="eastAsia"/>
          <w:lang w:eastAsia="ko-KR"/>
        </w:rPr>
        <w:t xml:space="preserve">last index of </w:t>
      </w:r>
      <w:r w:rsidR="00616DBC">
        <w:rPr>
          <w:rFonts w:hint="eastAsia"/>
          <w:lang w:eastAsia="ko-KR"/>
        </w:rPr>
        <w:t>entryShortTerm</w:t>
      </w:r>
      <w:del w:id="13" w:author="HendryHendry/선임연구원/Convergence(연)ATS그룹(hendry.hendry" w:date="2011-11-17T15:38:00Z">
        <w:r w:rsidDel="00457ED2">
          <w:rPr>
            <w:rFonts w:hint="eastAsia"/>
            <w:lang w:eastAsia="ko-KR"/>
          </w:rPr>
          <w:delText xml:space="preserve"> to 0</w:delText>
        </w:r>
      </w:del>
      <w:r>
        <w:rPr>
          <w:rFonts w:hint="eastAsia"/>
          <w:lang w:eastAsia="ko-KR"/>
        </w:rPr>
        <w:t>)</w:t>
      </w:r>
    </w:p>
    <w:p w:rsidR="004334DA" w:rsidRDefault="004334DA" w:rsidP="004334DA">
      <w:pPr>
        <w:pStyle w:val="aa"/>
        <w:ind w:leftChars="0" w:left="400"/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lang w:eastAsia="ko-KR"/>
        </w:rPr>
        <w:t>S</w:t>
      </w:r>
      <w:r>
        <w:rPr>
          <w:rFonts w:hint="eastAsia"/>
          <w:lang w:eastAsia="ko-KR"/>
        </w:rPr>
        <w:t xml:space="preserve">et </w:t>
      </w:r>
      <w:proofErr w:type="spellStart"/>
      <w:proofErr w:type="gramStart"/>
      <w:r w:rsidRPr="004334DA">
        <w:rPr>
          <w:rFonts w:hint="eastAsia"/>
          <w:i/>
          <w:lang w:eastAsia="ko-KR"/>
        </w:rPr>
        <w:t>jj</w:t>
      </w:r>
      <w:proofErr w:type="spellEnd"/>
      <w:proofErr w:type="gramEnd"/>
      <w:r>
        <w:rPr>
          <w:rFonts w:hint="eastAsia"/>
          <w:lang w:eastAsia="ko-KR"/>
        </w:rPr>
        <w:t xml:space="preserve"> = </w:t>
      </w:r>
      <w:r w:rsidRPr="004334DA">
        <w:rPr>
          <w:rFonts w:hint="eastAsia"/>
          <w:i/>
          <w:lang w:eastAsia="ko-KR"/>
        </w:rPr>
        <w:t>ii</w:t>
      </w:r>
      <w:r>
        <w:rPr>
          <w:rFonts w:hint="eastAsia"/>
          <w:lang w:eastAsia="ko-KR"/>
        </w:rPr>
        <w:t>;</w:t>
      </w:r>
    </w:p>
    <w:p w:rsidR="004334DA" w:rsidRDefault="004334DA" w:rsidP="004334DA">
      <w:pPr>
        <w:ind w:left="1417" w:hangingChars="644" w:hanging="1417"/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lang w:eastAsia="ko-KR"/>
        </w:rPr>
        <w:t>W</w:t>
      </w:r>
      <w:r>
        <w:rPr>
          <w:rFonts w:hint="eastAsia"/>
          <w:lang w:eastAsia="ko-KR"/>
        </w:rPr>
        <w:t>hile (</w:t>
      </w:r>
      <w:r w:rsidR="00616DBC">
        <w:rPr>
          <w:rFonts w:hint="eastAsia"/>
          <w:lang w:eastAsia="ko-KR"/>
        </w:rPr>
        <w:t>(</w:t>
      </w:r>
      <w:proofErr w:type="spellStart"/>
      <w:proofErr w:type="gramStart"/>
      <w:r w:rsidRPr="004334DA">
        <w:rPr>
          <w:rFonts w:hint="eastAsia"/>
          <w:i/>
          <w:lang w:eastAsia="ko-KR"/>
        </w:rPr>
        <w:t>jj</w:t>
      </w:r>
      <w:proofErr w:type="spellEnd"/>
      <w:proofErr w:type="gramEnd"/>
      <w:r>
        <w:rPr>
          <w:rFonts w:hint="eastAsia"/>
          <w:lang w:eastAsia="ko-KR"/>
        </w:rPr>
        <w:t xml:space="preserve"> &gt; 0</w:t>
      </w:r>
      <w:r w:rsidR="00616DBC">
        <w:rPr>
          <w:rFonts w:hint="eastAsia"/>
          <w:lang w:eastAsia="ko-KR"/>
        </w:rPr>
        <w:t>)</w:t>
      </w:r>
      <w:r>
        <w:rPr>
          <w:rFonts w:hint="eastAsia"/>
          <w:lang w:eastAsia="ko-KR"/>
        </w:rPr>
        <w:t xml:space="preserve"> and </w:t>
      </w:r>
    </w:p>
    <w:p w:rsidR="00616DBC" w:rsidRDefault="00616DBC" w:rsidP="004334DA">
      <w:pPr>
        <w:ind w:left="1417" w:hangingChars="644" w:hanging="1417"/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  <w:t>(</w:t>
      </w:r>
      <w:proofErr w:type="gramStart"/>
      <w:r>
        <w:rPr>
          <w:rFonts w:hint="eastAsia"/>
          <w:lang w:eastAsia="ko-KR"/>
        </w:rPr>
        <w:t>POC(</w:t>
      </w:r>
      <w:proofErr w:type="spellStart"/>
      <w:proofErr w:type="gramEnd"/>
      <w:r>
        <w:rPr>
          <w:rFonts w:hint="eastAsia"/>
          <w:lang w:eastAsia="ko-KR"/>
        </w:rPr>
        <w:t>entryShortTerm</w:t>
      </w:r>
      <w:proofErr w:type="spellEnd"/>
      <w:r>
        <w:rPr>
          <w:rFonts w:hint="eastAsia"/>
          <w:lang w:eastAsia="ko-KR"/>
        </w:rPr>
        <w:t xml:space="preserve"> [</w:t>
      </w:r>
      <w:proofErr w:type="spellStart"/>
      <w:r w:rsidRPr="004334DA">
        <w:rPr>
          <w:rFonts w:hint="eastAsia"/>
          <w:i/>
          <w:lang w:eastAsia="ko-KR"/>
        </w:rPr>
        <w:t>jj</w:t>
      </w:r>
      <w:proofErr w:type="spellEnd"/>
      <w:r>
        <w:rPr>
          <w:rFonts w:hint="eastAsia"/>
          <w:lang w:eastAsia="ko-KR"/>
        </w:rPr>
        <w:t>]) and POC(</w:t>
      </w:r>
      <w:proofErr w:type="spellStart"/>
      <w:r>
        <w:rPr>
          <w:rFonts w:hint="eastAsia"/>
          <w:lang w:eastAsia="ko-KR"/>
        </w:rPr>
        <w:t>entryShortTerm</w:t>
      </w:r>
      <w:proofErr w:type="spellEnd"/>
      <w:r>
        <w:rPr>
          <w:rFonts w:hint="eastAsia"/>
          <w:lang w:eastAsia="ko-KR"/>
        </w:rPr>
        <w:t xml:space="preserve"> [</w:t>
      </w:r>
      <w:proofErr w:type="spellStart"/>
      <w:r w:rsidRPr="004334DA">
        <w:rPr>
          <w:rFonts w:hint="eastAsia"/>
          <w:i/>
          <w:lang w:eastAsia="ko-KR"/>
        </w:rPr>
        <w:t>jj</w:t>
      </w:r>
      <w:proofErr w:type="spellEnd"/>
      <w:r>
        <w:rPr>
          <w:rFonts w:hint="eastAsia"/>
          <w:i/>
          <w:lang w:eastAsia="ko-KR"/>
        </w:rPr>
        <w:t xml:space="preserve"> - </w:t>
      </w:r>
      <w:r w:rsidRPr="00616DBC">
        <w:rPr>
          <w:rFonts w:hint="eastAsia"/>
          <w:lang w:eastAsia="ko-KR"/>
        </w:rPr>
        <w:t>1</w:t>
      </w:r>
      <w:r>
        <w:rPr>
          <w:rFonts w:hint="eastAsia"/>
          <w:lang w:eastAsia="ko-KR"/>
        </w:rPr>
        <w:t>]) are both lower or higher than POC(current picture))</w:t>
      </w:r>
    </w:p>
    <w:p w:rsidR="004334DA" w:rsidRDefault="004334DA" w:rsidP="004334DA">
      <w:pPr>
        <w:ind w:left="1417" w:hangingChars="644" w:hanging="1417"/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="00616DBC">
        <w:rPr>
          <w:rFonts w:hint="eastAsia"/>
          <w:lang w:eastAsia="ko-KR"/>
        </w:rPr>
        <w:t>(</w:t>
      </w:r>
      <w:proofErr w:type="gramStart"/>
      <w:r>
        <w:rPr>
          <w:rFonts w:hint="eastAsia"/>
          <w:lang w:eastAsia="ko-KR"/>
        </w:rPr>
        <w:t>QP</w:t>
      </w:r>
      <w:r w:rsidR="00616DBC">
        <w:rPr>
          <w:rFonts w:hint="eastAsia"/>
          <w:lang w:eastAsia="ko-KR"/>
        </w:rPr>
        <w:t>(</w:t>
      </w:r>
      <w:proofErr w:type="spellStart"/>
      <w:proofErr w:type="gramEnd"/>
      <w:r w:rsidR="00616DBC">
        <w:rPr>
          <w:rFonts w:hint="eastAsia"/>
          <w:lang w:eastAsia="ko-KR"/>
        </w:rPr>
        <w:t>entryShortTerm</w:t>
      </w:r>
      <w:proofErr w:type="spellEnd"/>
      <w:r w:rsidR="00616DBC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[</w:t>
      </w:r>
      <w:proofErr w:type="spellStart"/>
      <w:r w:rsidRPr="004334DA">
        <w:rPr>
          <w:rFonts w:hint="eastAsia"/>
          <w:i/>
          <w:lang w:eastAsia="ko-KR"/>
        </w:rPr>
        <w:t>jj</w:t>
      </w:r>
      <w:proofErr w:type="spellEnd"/>
      <w:r>
        <w:rPr>
          <w:rFonts w:hint="eastAsia"/>
          <w:lang w:eastAsia="ko-KR"/>
        </w:rPr>
        <w:t>]</w:t>
      </w:r>
      <w:r w:rsidR="00616DBC">
        <w:rPr>
          <w:rFonts w:hint="eastAsia"/>
          <w:lang w:eastAsia="ko-KR"/>
        </w:rPr>
        <w:t>)</w:t>
      </w:r>
      <w:r>
        <w:rPr>
          <w:rFonts w:hint="eastAsia"/>
          <w:lang w:eastAsia="ko-KR"/>
        </w:rPr>
        <w:t xml:space="preserve"> &lt;= QP</w:t>
      </w:r>
      <w:r w:rsidR="00616DBC">
        <w:rPr>
          <w:rFonts w:hint="eastAsia"/>
          <w:lang w:eastAsia="ko-KR"/>
        </w:rPr>
        <w:t>(</w:t>
      </w:r>
      <w:r>
        <w:rPr>
          <w:rFonts w:hint="eastAsia"/>
          <w:lang w:eastAsia="ko-KR"/>
        </w:rPr>
        <w:t>current picture</w:t>
      </w:r>
      <w:r w:rsidR="00616DBC">
        <w:rPr>
          <w:rFonts w:hint="eastAsia"/>
          <w:lang w:eastAsia="ko-KR"/>
        </w:rPr>
        <w:t>))</w:t>
      </w:r>
      <w:r>
        <w:rPr>
          <w:rFonts w:hint="eastAsia"/>
          <w:lang w:eastAsia="ko-KR"/>
        </w:rPr>
        <w:t xml:space="preserve"> and </w:t>
      </w:r>
    </w:p>
    <w:p w:rsidR="004334DA" w:rsidRDefault="004334DA" w:rsidP="004334DA">
      <w:pPr>
        <w:ind w:left="1417" w:hangingChars="644" w:hanging="1417"/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="00616DBC">
        <w:rPr>
          <w:rFonts w:hint="eastAsia"/>
          <w:lang w:eastAsia="ko-KR"/>
        </w:rPr>
        <w:t>(</w:t>
      </w:r>
      <w:proofErr w:type="gramStart"/>
      <w:r>
        <w:rPr>
          <w:rFonts w:hint="eastAsia"/>
          <w:lang w:eastAsia="ko-KR"/>
        </w:rPr>
        <w:t>QP</w:t>
      </w:r>
      <w:r w:rsidR="00616DBC">
        <w:rPr>
          <w:rFonts w:hint="eastAsia"/>
          <w:lang w:eastAsia="ko-KR"/>
        </w:rPr>
        <w:t>(</w:t>
      </w:r>
      <w:proofErr w:type="spellStart"/>
      <w:proofErr w:type="gramEnd"/>
      <w:r w:rsidR="00616DBC">
        <w:rPr>
          <w:rFonts w:hint="eastAsia"/>
          <w:lang w:eastAsia="ko-KR"/>
        </w:rPr>
        <w:t>entryShortTerm</w:t>
      </w:r>
      <w:proofErr w:type="spellEnd"/>
      <w:r>
        <w:rPr>
          <w:rFonts w:hint="eastAsia"/>
          <w:lang w:eastAsia="ko-KR"/>
        </w:rPr>
        <w:t>[</w:t>
      </w:r>
      <w:proofErr w:type="spellStart"/>
      <w:r w:rsidRPr="004334DA">
        <w:rPr>
          <w:rFonts w:hint="eastAsia"/>
          <w:i/>
          <w:lang w:eastAsia="ko-KR"/>
        </w:rPr>
        <w:t>jj</w:t>
      </w:r>
      <w:proofErr w:type="spellEnd"/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1]</w:t>
      </w:r>
      <w:r w:rsidR="00616DBC">
        <w:rPr>
          <w:rFonts w:hint="eastAsia"/>
          <w:lang w:eastAsia="ko-KR"/>
        </w:rPr>
        <w:t>)</w:t>
      </w:r>
      <w:r>
        <w:rPr>
          <w:rFonts w:hint="eastAsia"/>
          <w:lang w:eastAsia="ko-KR"/>
        </w:rPr>
        <w:t xml:space="preserve"> &gt; QP</w:t>
      </w:r>
      <w:r w:rsidR="00616DBC">
        <w:rPr>
          <w:rFonts w:hint="eastAsia"/>
          <w:lang w:eastAsia="ko-KR"/>
        </w:rPr>
        <w:t>(</w:t>
      </w:r>
      <w:r>
        <w:rPr>
          <w:rFonts w:hint="eastAsia"/>
          <w:lang w:eastAsia="ko-KR"/>
        </w:rPr>
        <w:t>current picture</w:t>
      </w:r>
      <w:r w:rsidR="00616DBC">
        <w:rPr>
          <w:rFonts w:hint="eastAsia"/>
          <w:lang w:eastAsia="ko-KR"/>
        </w:rPr>
        <w:t>))</w:t>
      </w:r>
      <w:r>
        <w:rPr>
          <w:rFonts w:hint="eastAsia"/>
          <w:lang w:eastAsia="ko-KR"/>
        </w:rPr>
        <w:t>)</w:t>
      </w:r>
    </w:p>
    <w:p w:rsidR="004334DA" w:rsidRDefault="004334DA" w:rsidP="004334DA">
      <w:pPr>
        <w:pStyle w:val="aa"/>
        <w:ind w:leftChars="0" w:left="400"/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  <w:t xml:space="preserve">Swap </w:t>
      </w:r>
      <w:proofErr w:type="spellStart"/>
      <w:r w:rsidR="00616DBC">
        <w:rPr>
          <w:rFonts w:hint="eastAsia"/>
          <w:lang w:eastAsia="ko-KR"/>
        </w:rPr>
        <w:t>entryShortTerm</w:t>
      </w:r>
      <w:proofErr w:type="spellEnd"/>
      <w:r w:rsidR="00616DBC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[</w:t>
      </w:r>
      <w:proofErr w:type="spellStart"/>
      <w:proofErr w:type="gramStart"/>
      <w:r w:rsidRPr="004334DA">
        <w:rPr>
          <w:rFonts w:hint="eastAsia"/>
          <w:i/>
          <w:lang w:eastAsia="ko-KR"/>
        </w:rPr>
        <w:t>jj</w:t>
      </w:r>
      <w:proofErr w:type="spellEnd"/>
      <w:proofErr w:type="gramEnd"/>
      <w:r>
        <w:rPr>
          <w:rFonts w:hint="eastAsia"/>
          <w:lang w:eastAsia="ko-KR"/>
        </w:rPr>
        <w:t xml:space="preserve">] and </w:t>
      </w:r>
      <w:proofErr w:type="spellStart"/>
      <w:r w:rsidR="00616DBC">
        <w:rPr>
          <w:rFonts w:hint="eastAsia"/>
          <w:lang w:eastAsia="ko-KR"/>
        </w:rPr>
        <w:t>entryShortTerm</w:t>
      </w:r>
      <w:proofErr w:type="spellEnd"/>
      <w:r w:rsidR="00616DBC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[</w:t>
      </w:r>
      <w:proofErr w:type="spellStart"/>
      <w:r w:rsidRPr="004334DA">
        <w:rPr>
          <w:rFonts w:hint="eastAsia"/>
          <w:i/>
          <w:lang w:eastAsia="ko-KR"/>
        </w:rPr>
        <w:t>jj</w:t>
      </w:r>
      <w:proofErr w:type="spellEnd"/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1]</w:t>
      </w:r>
    </w:p>
    <w:p w:rsidR="004334DA" w:rsidRDefault="004334DA" w:rsidP="004334DA">
      <w:pPr>
        <w:pStyle w:val="aa"/>
        <w:ind w:leftChars="0" w:left="400"/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  <w:t xml:space="preserve">Set </w:t>
      </w:r>
      <w:proofErr w:type="spellStart"/>
      <w:proofErr w:type="gramStart"/>
      <w:r w:rsidRPr="004334DA">
        <w:rPr>
          <w:rFonts w:hint="eastAsia"/>
          <w:i/>
          <w:lang w:eastAsia="ko-KR"/>
        </w:rPr>
        <w:t>jj</w:t>
      </w:r>
      <w:proofErr w:type="spellEnd"/>
      <w:proofErr w:type="gramEnd"/>
      <w:r>
        <w:rPr>
          <w:rFonts w:hint="eastAsia"/>
          <w:lang w:eastAsia="ko-KR"/>
        </w:rPr>
        <w:t xml:space="preserve"> = </w:t>
      </w:r>
      <w:proofErr w:type="spellStart"/>
      <w:r w:rsidRPr="004334DA">
        <w:rPr>
          <w:rFonts w:hint="eastAsia"/>
          <w:i/>
          <w:lang w:eastAsia="ko-KR"/>
        </w:rPr>
        <w:t>jj</w:t>
      </w:r>
      <w:proofErr w:type="spellEnd"/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1</w:t>
      </w:r>
    </w:p>
    <w:p w:rsidR="00F779D9" w:rsidRDefault="00F779D9" w:rsidP="0093473F">
      <w:pPr>
        <w:jc w:val="both"/>
        <w:rPr>
          <w:szCs w:val="22"/>
          <w:lang w:eastAsia="ko-KR"/>
        </w:rPr>
      </w:pPr>
    </w:p>
    <w:p w:rsidR="00EB4ECF" w:rsidRDefault="00B3289B" w:rsidP="0093473F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By applying the above step 2, we are moving candidate reference </w:t>
      </w:r>
      <w:r>
        <w:rPr>
          <w:szCs w:val="22"/>
          <w:lang w:eastAsia="ko-KR"/>
        </w:rPr>
        <w:t>pictures</w:t>
      </w:r>
      <w:r>
        <w:rPr>
          <w:rFonts w:hint="eastAsia"/>
          <w:szCs w:val="22"/>
          <w:lang w:eastAsia="ko-KR"/>
        </w:rPr>
        <w:t xml:space="preserve"> with same or better QP to smaller index to </w:t>
      </w:r>
      <w:r>
        <w:rPr>
          <w:szCs w:val="22"/>
          <w:lang w:eastAsia="ko-KR"/>
        </w:rPr>
        <w:t>give</w:t>
      </w:r>
      <w:r>
        <w:rPr>
          <w:rFonts w:hint="eastAsia"/>
          <w:szCs w:val="22"/>
          <w:lang w:eastAsia="ko-KR"/>
        </w:rPr>
        <w:t xml:space="preserve"> it better chance to be selected in to </w:t>
      </w:r>
      <w:r w:rsidRPr="00A43D70">
        <w:rPr>
          <w:rFonts w:hint="eastAsia"/>
          <w:i/>
          <w:lang w:eastAsia="ko-KR"/>
        </w:rPr>
        <w:t>RefPicList</w:t>
      </w:r>
      <w:r>
        <w:rPr>
          <w:rFonts w:hint="eastAsia"/>
          <w:i/>
          <w:lang w:eastAsia="ko-KR"/>
        </w:rPr>
        <w:t>X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szCs w:val="22"/>
          <w:lang w:eastAsia="ko-KR"/>
        </w:rPr>
        <w:t xml:space="preserve">instead of reference pictures with QP coarser than </w:t>
      </w:r>
      <w:r>
        <w:rPr>
          <w:szCs w:val="22"/>
          <w:lang w:eastAsia="ko-KR"/>
        </w:rPr>
        <w:t>that</w:t>
      </w:r>
      <w:r>
        <w:rPr>
          <w:rFonts w:hint="eastAsia"/>
          <w:szCs w:val="22"/>
          <w:lang w:eastAsia="ko-KR"/>
        </w:rPr>
        <w:t xml:space="preserve"> of current picture. Figure 2 shows another example of the different of reference picture list constructed by using current scheme and the proposed scheme. </w:t>
      </w:r>
      <w:r w:rsidRPr="00A43D70">
        <w:rPr>
          <w:rFonts w:hint="eastAsia"/>
          <w:i/>
          <w:lang w:eastAsia="ko-KR"/>
        </w:rPr>
        <w:t>RefPicList</w:t>
      </w:r>
      <w:r>
        <w:rPr>
          <w:rFonts w:hint="eastAsia"/>
          <w:i/>
          <w:lang w:eastAsia="ko-KR"/>
        </w:rPr>
        <w:t>0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szCs w:val="22"/>
          <w:lang w:eastAsia="ko-KR"/>
        </w:rPr>
        <w:t>for picture 16 when constructed by using current scheme shall contain {8, 6, 4, 0} while by using the proposed scheme it shall contain {8, 0, 6, 4}.</w:t>
      </w:r>
    </w:p>
    <w:p w:rsidR="004334DA" w:rsidRDefault="004334DA" w:rsidP="0093473F">
      <w:pPr>
        <w:jc w:val="both"/>
        <w:rPr>
          <w:szCs w:val="22"/>
          <w:lang w:eastAsia="ko-KR"/>
        </w:rPr>
      </w:pPr>
    </w:p>
    <w:p w:rsidR="00B3289B" w:rsidRDefault="006479D3" w:rsidP="00B3289B">
      <w:pPr>
        <w:jc w:val="center"/>
        <w:rPr>
          <w:szCs w:val="22"/>
          <w:lang w:eastAsia="ko-KR"/>
        </w:rPr>
      </w:pPr>
      <w:ins w:id="14" w:author="HendryHendry/선임연구원/Convergence(연)ATS그룹(hendry.hendry" w:date="2011-11-17T15:24:00Z">
        <w:r w:rsidRPr="006479D3">
          <w:rPr>
            <w:szCs w:val="22"/>
            <w:lang w:eastAsia="ko-KR"/>
          </w:rPr>
          <w:lastRenderedPageBreak/>
          <w:drawing>
            <wp:inline distT="0" distB="0" distL="0" distR="0">
              <wp:extent cx="5943600" cy="2821305"/>
              <wp:effectExtent l="0" t="0" r="0" b="0"/>
              <wp:docPr id="3" name="개체 3"/>
              <wp:cNvGraphicFramePr/>
              <a:graphic xmlns:a="http://schemas.openxmlformats.org/drawingml/2006/main">
                <a:graphicData uri="http://schemas.openxmlformats.org/drawingml/2006/lockedCanvas">
                  <lc:lockedCanvas xmlns:lc="http://schemas.openxmlformats.org/drawingml/2006/lockedCanvas">
                    <a:nvGrpSpPr>
                      <a:cNvPr id="0" name=""/>
                      <a:cNvGrpSpPr/>
                    </a:nvGrpSpPr>
                    <a:grpSpPr>
                      <a:xfrm>
                        <a:off x="0" y="0"/>
                        <a:ext cx="7098002" cy="3369478"/>
                        <a:chOff x="1022999" y="1916832"/>
                        <a:chExt cx="7098002" cy="3369478"/>
                      </a:xfrm>
                    </a:grpSpPr>
                    <a:grpSp>
                      <a:nvGrpSpPr>
                        <a:cNvPr id="296" name="그룹 295"/>
                        <a:cNvGrpSpPr/>
                      </a:nvGrpSpPr>
                      <a:grpSpPr>
                        <a:xfrm>
                          <a:off x="1022999" y="1916832"/>
                          <a:ext cx="7098002" cy="3369478"/>
                          <a:chOff x="1022999" y="1916832"/>
                          <a:chExt cx="7098002" cy="3369478"/>
                        </a:xfrm>
                      </a:grpSpPr>
                      <a:cxnSp>
                        <a:nvCxnSpPr>
                          <a:cNvPr id="206" name="직선 화살표 연결선 205"/>
                          <a:cNvCxnSpPr/>
                        </a:nvCxnSpPr>
                        <a:spPr>
                          <a:xfrm>
                            <a:off x="1136225" y="4854262"/>
                            <a:ext cx="419924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09" name="직선 화살표 연결선 208"/>
                          <a:cNvCxnSpPr/>
                        </a:nvCxnSpPr>
                        <a:spPr>
                          <a:xfrm>
                            <a:off x="1136225" y="5142294"/>
                            <a:ext cx="419924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10" name="직사각형 209"/>
                          <a:cNvSpPr/>
                        </a:nvSpPr>
                        <a:spPr>
                          <a:xfrm>
                            <a:off x="1714228" y="3610261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11" name="직사각형 210"/>
                          <a:cNvSpPr/>
                        </a:nvSpPr>
                        <a:spPr>
                          <a:xfrm>
                            <a:off x="3229063" y="3227874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12" name="직사각형 211"/>
                          <a:cNvSpPr/>
                        </a:nvSpPr>
                        <a:spPr>
                          <a:xfrm>
                            <a:off x="2471646" y="2900113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13" name="직사각형 212"/>
                          <a:cNvSpPr/>
                        </a:nvSpPr>
                        <a:spPr>
                          <a:xfrm>
                            <a:off x="3917625" y="2900113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14" name="직사각형 213"/>
                          <a:cNvSpPr/>
                        </a:nvSpPr>
                        <a:spPr>
                          <a:xfrm>
                            <a:off x="2127365" y="2572353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15" name="직사각형 214"/>
                          <a:cNvSpPr/>
                        </a:nvSpPr>
                        <a:spPr>
                          <a:xfrm>
                            <a:off x="3573344" y="2572353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16" name="직사각형 215"/>
                          <a:cNvSpPr/>
                        </a:nvSpPr>
                        <a:spPr>
                          <a:xfrm>
                            <a:off x="2884782" y="2572353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17" name="직사각형 216"/>
                          <a:cNvSpPr/>
                        </a:nvSpPr>
                        <a:spPr>
                          <a:xfrm>
                            <a:off x="4330761" y="2572353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18" name="TextBox 156"/>
                          <a:cNvSpPr txBox="1"/>
                        </a:nvSpPr>
                        <a:spPr>
                          <a:xfrm>
                            <a:off x="1714228" y="1916832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0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19" name="TextBox 157"/>
                          <a:cNvSpPr txBox="1"/>
                        </a:nvSpPr>
                        <a:spPr>
                          <a:xfrm>
                            <a:off x="4743898" y="1916832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8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0" name="TextBox 158"/>
                          <a:cNvSpPr txBox="1"/>
                        </a:nvSpPr>
                        <a:spPr>
                          <a:xfrm>
                            <a:off x="3160207" y="1916832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4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1" name="TextBox 159"/>
                          <a:cNvSpPr txBox="1"/>
                        </a:nvSpPr>
                        <a:spPr>
                          <a:xfrm>
                            <a:off x="2471646" y="1916832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2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2" name="TextBox 160"/>
                          <a:cNvSpPr txBox="1"/>
                        </a:nvSpPr>
                        <a:spPr>
                          <a:xfrm>
                            <a:off x="3917625" y="1916832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6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3" name="TextBox 161"/>
                          <a:cNvSpPr txBox="1"/>
                        </a:nvSpPr>
                        <a:spPr>
                          <a:xfrm>
                            <a:off x="2127365" y="1916832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4" name="TextBox 162"/>
                          <a:cNvSpPr txBox="1"/>
                        </a:nvSpPr>
                        <a:spPr>
                          <a:xfrm>
                            <a:off x="2815926" y="1916832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3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5" name="TextBox 163"/>
                          <a:cNvSpPr txBox="1"/>
                        </a:nvSpPr>
                        <a:spPr>
                          <a:xfrm>
                            <a:off x="3504488" y="1916832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5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6" name="TextBox 164"/>
                          <a:cNvSpPr txBox="1"/>
                        </a:nvSpPr>
                        <a:spPr>
                          <a:xfrm>
                            <a:off x="4330761" y="1916832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7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7" name="TextBox 165"/>
                          <a:cNvSpPr txBox="1"/>
                        </a:nvSpPr>
                        <a:spPr>
                          <a:xfrm>
                            <a:off x="1022999" y="1916832"/>
                            <a:ext cx="413137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POC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8" name="TextBox 166"/>
                          <a:cNvSpPr txBox="1"/>
                        </a:nvSpPr>
                        <a:spPr>
                          <a:xfrm>
                            <a:off x="1640281" y="2135339"/>
                            <a:ext cx="280515" cy="153888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0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IDR</a:t>
                              </a:r>
                              <a:endParaRPr lang="ko-KR" altLang="en-US" sz="10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9" name="TextBox 167"/>
                          <a:cNvSpPr txBox="1"/>
                        </a:nvSpPr>
                        <a:spPr>
                          <a:xfrm>
                            <a:off x="2127365" y="2135339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0" name="TextBox 168"/>
                          <a:cNvSpPr txBox="1"/>
                        </a:nvSpPr>
                        <a:spPr>
                          <a:xfrm>
                            <a:off x="2471646" y="2135339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1" name="TextBox 169"/>
                          <a:cNvSpPr txBox="1"/>
                        </a:nvSpPr>
                        <a:spPr>
                          <a:xfrm>
                            <a:off x="2815926" y="2135339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2" name="TextBox 170"/>
                          <a:cNvSpPr txBox="1"/>
                        </a:nvSpPr>
                        <a:spPr>
                          <a:xfrm>
                            <a:off x="3160207" y="2135339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3" name="TextBox 171"/>
                          <a:cNvSpPr txBox="1"/>
                        </a:nvSpPr>
                        <a:spPr>
                          <a:xfrm>
                            <a:off x="3504488" y="2135339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4" name="TextBox 172"/>
                          <a:cNvSpPr txBox="1"/>
                        </a:nvSpPr>
                        <a:spPr>
                          <a:xfrm>
                            <a:off x="3917625" y="2135339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5" name="TextBox 173"/>
                          <a:cNvSpPr txBox="1"/>
                        </a:nvSpPr>
                        <a:spPr>
                          <a:xfrm>
                            <a:off x="4330761" y="2135339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6" name="TextBox 174"/>
                          <a:cNvSpPr txBox="1"/>
                        </a:nvSpPr>
                        <a:spPr>
                          <a:xfrm>
                            <a:off x="4743898" y="2135339"/>
                            <a:ext cx="275425" cy="1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7" name="직사각형 236"/>
                          <a:cNvSpPr/>
                        </a:nvSpPr>
                        <a:spPr>
                          <a:xfrm>
                            <a:off x="4812754" y="3610261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38" name="직사각형 237"/>
                          <a:cNvSpPr/>
                        </a:nvSpPr>
                        <a:spPr>
                          <a:xfrm>
                            <a:off x="6330741" y="3242772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39" name="직사각형 238"/>
                          <a:cNvSpPr/>
                        </a:nvSpPr>
                        <a:spPr>
                          <a:xfrm>
                            <a:off x="5573324" y="2915011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40" name="직사각형 239"/>
                          <a:cNvSpPr/>
                        </a:nvSpPr>
                        <a:spPr>
                          <a:xfrm>
                            <a:off x="7019303" y="2915011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41" name="직사각형 240"/>
                          <a:cNvSpPr/>
                        </a:nvSpPr>
                        <a:spPr>
                          <a:xfrm>
                            <a:off x="5229043" y="2587251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42" name="직사각형 241"/>
                          <a:cNvSpPr/>
                        </a:nvSpPr>
                        <a:spPr>
                          <a:xfrm>
                            <a:off x="6675022" y="2587251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43" name="직사각형 242"/>
                          <a:cNvSpPr/>
                        </a:nvSpPr>
                        <a:spPr>
                          <a:xfrm>
                            <a:off x="5986460" y="2587251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44" name="직사각형 243"/>
                          <a:cNvSpPr/>
                        </a:nvSpPr>
                        <a:spPr>
                          <a:xfrm>
                            <a:off x="7432439" y="2587251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45" name="TextBox 183"/>
                          <a:cNvSpPr txBox="1"/>
                        </a:nvSpPr>
                        <a:spPr>
                          <a:xfrm>
                            <a:off x="7845576" y="1931730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16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46" name="TextBox 184"/>
                          <a:cNvSpPr txBox="1"/>
                        </a:nvSpPr>
                        <a:spPr>
                          <a:xfrm>
                            <a:off x="6261885" y="1931730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12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47" name="TextBox 185"/>
                          <a:cNvSpPr txBox="1"/>
                        </a:nvSpPr>
                        <a:spPr>
                          <a:xfrm>
                            <a:off x="5573324" y="1931730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10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48" name="TextBox 186"/>
                          <a:cNvSpPr txBox="1"/>
                        </a:nvSpPr>
                        <a:spPr>
                          <a:xfrm>
                            <a:off x="7019303" y="1931730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14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49" name="TextBox 187"/>
                          <a:cNvSpPr txBox="1"/>
                        </a:nvSpPr>
                        <a:spPr>
                          <a:xfrm>
                            <a:off x="5229043" y="1931730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9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0" name="TextBox 188"/>
                          <a:cNvSpPr txBox="1"/>
                        </a:nvSpPr>
                        <a:spPr>
                          <a:xfrm>
                            <a:off x="5917604" y="1931730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11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1" name="TextBox 189"/>
                          <a:cNvSpPr txBox="1"/>
                        </a:nvSpPr>
                        <a:spPr>
                          <a:xfrm>
                            <a:off x="6606166" y="1931730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13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2" name="TextBox 190"/>
                          <a:cNvSpPr txBox="1"/>
                        </a:nvSpPr>
                        <a:spPr>
                          <a:xfrm>
                            <a:off x="7432439" y="1931730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15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3" name="TextBox 191"/>
                          <a:cNvSpPr txBox="1"/>
                        </a:nvSpPr>
                        <a:spPr>
                          <a:xfrm>
                            <a:off x="5229043" y="2150237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4" name="TextBox 192"/>
                          <a:cNvSpPr txBox="1"/>
                        </a:nvSpPr>
                        <a:spPr>
                          <a:xfrm>
                            <a:off x="5573324" y="2150237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5" name="TextBox 193"/>
                          <a:cNvSpPr txBox="1"/>
                        </a:nvSpPr>
                        <a:spPr>
                          <a:xfrm>
                            <a:off x="5917604" y="2150237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6" name="TextBox 194"/>
                          <a:cNvSpPr txBox="1"/>
                        </a:nvSpPr>
                        <a:spPr>
                          <a:xfrm>
                            <a:off x="6261885" y="2150237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7" name="TextBox 195"/>
                          <a:cNvSpPr txBox="1"/>
                        </a:nvSpPr>
                        <a:spPr>
                          <a:xfrm>
                            <a:off x="6606166" y="2150237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8" name="TextBox 196"/>
                          <a:cNvSpPr txBox="1"/>
                        </a:nvSpPr>
                        <a:spPr>
                          <a:xfrm>
                            <a:off x="7019303" y="2150237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9" name="TextBox 197"/>
                          <a:cNvSpPr txBox="1"/>
                        </a:nvSpPr>
                        <a:spPr>
                          <a:xfrm>
                            <a:off x="7432439" y="2150237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60" name="TextBox 198"/>
                          <a:cNvSpPr txBox="1"/>
                        </a:nvSpPr>
                        <a:spPr>
                          <a:xfrm>
                            <a:off x="7845576" y="2150237"/>
                            <a:ext cx="275425" cy="1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61" name="직사각형 260"/>
                          <a:cNvSpPr/>
                        </a:nvSpPr>
                        <a:spPr>
                          <a:xfrm>
                            <a:off x="7914432" y="3625159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262" name="직선 화살표 연결선 261"/>
                          <a:cNvCxnSpPr>
                            <a:stCxn id="261" idx="1"/>
                            <a:endCxn id="237" idx="3"/>
                          </a:cNvCxnSpPr>
                        </a:nvCxnSpPr>
                        <a:spPr>
                          <a:xfrm flipH="1" flipV="1">
                            <a:off x="4950466" y="3828768"/>
                            <a:ext cx="2963966" cy="14898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63" name="직선 화살표 연결선 262"/>
                          <a:cNvCxnSpPr>
                            <a:stCxn id="261" idx="1"/>
                            <a:endCxn id="213" idx="3"/>
                          </a:cNvCxnSpPr>
                        </a:nvCxnSpPr>
                        <a:spPr>
                          <a:xfrm flipH="1" flipV="1">
                            <a:off x="4055337" y="3118620"/>
                            <a:ext cx="3859095" cy="725046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64" name="직선 화살표 연결선 263"/>
                          <a:cNvCxnSpPr>
                            <a:stCxn id="261" idx="1"/>
                            <a:endCxn id="211" idx="3"/>
                          </a:cNvCxnSpPr>
                        </a:nvCxnSpPr>
                        <a:spPr>
                          <a:xfrm flipH="1" flipV="1">
                            <a:off x="3366775" y="3446381"/>
                            <a:ext cx="4547657" cy="39728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65" name="직선 화살표 연결선 264"/>
                          <a:cNvCxnSpPr/>
                        </a:nvCxnSpPr>
                        <a:spPr>
                          <a:xfrm flipH="1" flipV="1">
                            <a:off x="1851940" y="3903259"/>
                            <a:ext cx="6062492" cy="14898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70" name="직선 연결선 269"/>
                          <a:cNvCxnSpPr/>
                        </a:nvCxnSpPr>
                        <a:spPr>
                          <a:xfrm>
                            <a:off x="7904977" y="4062173"/>
                            <a:ext cx="0" cy="72008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71" name="직선 연결선 270"/>
                          <a:cNvCxnSpPr/>
                        </a:nvCxnSpPr>
                        <a:spPr>
                          <a:xfrm flipH="1">
                            <a:off x="4880641" y="4134181"/>
                            <a:ext cx="3024336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72" name="직선 연결선 271"/>
                          <a:cNvCxnSpPr>
                            <a:endCxn id="237" idx="2"/>
                          </a:cNvCxnSpPr>
                        </a:nvCxnSpPr>
                        <a:spPr>
                          <a:xfrm flipV="1">
                            <a:off x="4880641" y="4047275"/>
                            <a:ext cx="969" cy="86906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73" name="직선 연결선 272"/>
                          <a:cNvCxnSpPr/>
                        </a:nvCxnSpPr>
                        <a:spPr>
                          <a:xfrm>
                            <a:off x="8048993" y="4062173"/>
                            <a:ext cx="0" cy="504056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74" name="직선 연결선 273"/>
                          <a:cNvCxnSpPr/>
                        </a:nvCxnSpPr>
                        <a:spPr>
                          <a:xfrm flipH="1" flipV="1">
                            <a:off x="1784297" y="4557845"/>
                            <a:ext cx="6264696" cy="8384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75" name="직선 연결선 274"/>
                          <a:cNvCxnSpPr/>
                        </a:nvCxnSpPr>
                        <a:spPr>
                          <a:xfrm flipV="1">
                            <a:off x="1784297" y="4062173"/>
                            <a:ext cx="969" cy="504056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76" name="타원 275"/>
                          <a:cNvSpPr/>
                        </a:nvSpPr>
                        <a:spPr>
                          <a:xfrm>
                            <a:off x="5024657" y="3630125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0</a:t>
                              </a:r>
                              <a:endParaRPr lang="ko-KR" altLang="en-US" sz="10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77" name="타원 276"/>
                          <a:cNvSpPr/>
                        </a:nvSpPr>
                        <a:spPr>
                          <a:xfrm>
                            <a:off x="4736625" y="3054061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</a:t>
                              </a:r>
                              <a:endParaRPr lang="ko-KR" altLang="en-US" sz="10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78" name="타원 277"/>
                          <a:cNvSpPr/>
                        </a:nvSpPr>
                        <a:spPr>
                          <a:xfrm>
                            <a:off x="4088553" y="3270085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2</a:t>
                              </a:r>
                              <a:endParaRPr lang="ko-KR" altLang="en-US" sz="10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79" name="타원 278"/>
                          <a:cNvSpPr/>
                        </a:nvSpPr>
                        <a:spPr>
                          <a:xfrm>
                            <a:off x="2288353" y="3702133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3</a:t>
                              </a:r>
                              <a:endParaRPr lang="ko-KR" altLang="en-US" sz="10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280" name="직선 연결선 279"/>
                          <a:cNvCxnSpPr/>
                        </a:nvCxnSpPr>
                        <a:spPr>
                          <a:xfrm>
                            <a:off x="7904977" y="4062173"/>
                            <a:ext cx="0" cy="288032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81" name="직선 연결선 280"/>
                          <a:cNvCxnSpPr/>
                        </a:nvCxnSpPr>
                        <a:spPr>
                          <a:xfrm flipH="1">
                            <a:off x="7976985" y="4062173"/>
                            <a:ext cx="8384" cy="36004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82" name="직선 연결선 281"/>
                          <a:cNvCxnSpPr/>
                        </a:nvCxnSpPr>
                        <a:spPr>
                          <a:xfrm flipH="1" flipV="1">
                            <a:off x="4016545" y="4350205"/>
                            <a:ext cx="3888432" cy="8384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83" name="직선 연결선 282"/>
                          <a:cNvCxnSpPr/>
                        </a:nvCxnSpPr>
                        <a:spPr>
                          <a:xfrm flipH="1" flipV="1">
                            <a:off x="3296465" y="4422213"/>
                            <a:ext cx="4680520" cy="8384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84" name="직선 연결선 283"/>
                          <a:cNvCxnSpPr/>
                        </a:nvCxnSpPr>
                        <a:spPr>
                          <a:xfrm flipV="1">
                            <a:off x="4016545" y="3342093"/>
                            <a:ext cx="0" cy="1008112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85" name="직선 연결선 284"/>
                          <a:cNvCxnSpPr/>
                        </a:nvCxnSpPr>
                        <a:spPr>
                          <a:xfrm flipV="1">
                            <a:off x="3296465" y="3630125"/>
                            <a:ext cx="0" cy="792088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86" name="타원 285"/>
                          <a:cNvSpPr/>
                        </a:nvSpPr>
                        <a:spPr>
                          <a:xfrm>
                            <a:off x="6248793" y="3918157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0</a:t>
                              </a:r>
                              <a:endParaRPr lang="ko-KR" altLang="en-US" sz="10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87" name="타원 286"/>
                          <a:cNvSpPr/>
                        </a:nvSpPr>
                        <a:spPr>
                          <a:xfrm>
                            <a:off x="2216345" y="4350205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</a:t>
                              </a:r>
                              <a:endParaRPr lang="ko-KR" altLang="en-US" sz="10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88" name="타원 287"/>
                          <a:cNvSpPr/>
                        </a:nvSpPr>
                        <a:spPr>
                          <a:xfrm>
                            <a:off x="4016545" y="3630125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2</a:t>
                              </a:r>
                              <a:endParaRPr lang="ko-KR" altLang="en-US" sz="10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89" name="타원 288"/>
                          <a:cNvSpPr/>
                        </a:nvSpPr>
                        <a:spPr>
                          <a:xfrm>
                            <a:off x="3296465" y="3990165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3</a:t>
                              </a:r>
                              <a:endParaRPr lang="ko-KR" altLang="en-US" sz="10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90" name="TextBox 279"/>
                          <a:cNvSpPr txBox="1"/>
                        </a:nvSpPr>
                        <a:spPr>
                          <a:xfrm>
                            <a:off x="1568273" y="4710246"/>
                            <a:ext cx="2376264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2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Reference with current scheme</a:t>
                              </a:r>
                              <a:endParaRPr lang="ko-KR" altLang="en-US" sz="12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91" name="TextBox 280"/>
                          <a:cNvSpPr txBox="1"/>
                        </a:nvSpPr>
                        <a:spPr>
                          <a:xfrm>
                            <a:off x="1568273" y="4998278"/>
                            <a:ext cx="2520280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2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Reference with proposed method</a:t>
                              </a:r>
                              <a:endParaRPr lang="ko-KR" altLang="en-US" sz="12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92" name="타원 291"/>
                          <a:cNvSpPr/>
                        </a:nvSpPr>
                        <a:spPr>
                          <a:xfrm>
                            <a:off x="4088553" y="4782254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x</a:t>
                              </a:r>
                              <a:endParaRPr lang="ko-KR" altLang="en-US" sz="10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93" name="TextBox 282"/>
                          <a:cNvSpPr txBox="1"/>
                        </a:nvSpPr>
                        <a:spPr>
                          <a:xfrm>
                            <a:off x="4304577" y="4710246"/>
                            <a:ext cx="3384376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2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Order of reference picture in current scheme</a:t>
                              </a:r>
                              <a:endParaRPr lang="ko-KR" altLang="en-US" sz="12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94" name="타원 293"/>
                          <a:cNvSpPr/>
                        </a:nvSpPr>
                        <a:spPr>
                          <a:xfrm>
                            <a:off x="4088553" y="5070286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x</a:t>
                              </a:r>
                              <a:endParaRPr lang="ko-KR" altLang="en-US" sz="10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95" name="TextBox 284"/>
                          <a:cNvSpPr txBox="1"/>
                        </a:nvSpPr>
                        <a:spPr>
                          <a:xfrm>
                            <a:off x="4304577" y="5009311"/>
                            <a:ext cx="3384376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2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Order of reference picture in proposed scheme</a:t>
                              </a:r>
                              <a:endParaRPr lang="ko-KR" altLang="en-US" sz="12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</lc:lockedCanvas>
                </a:graphicData>
              </a:graphic>
            </wp:inline>
          </w:drawing>
        </w:r>
      </w:ins>
      <w:del w:id="15" w:author="HendryHendry/선임연구원/Convergence(연)ATS그룹(hendry.hendry" w:date="2011-11-17T15:24:00Z">
        <w:r w:rsidR="00B3289B" w:rsidRPr="00B3289B" w:rsidDel="006479D3">
          <w:rPr>
            <w:noProof/>
            <w:szCs w:val="22"/>
            <w:lang w:eastAsia="ko-KR"/>
          </w:rPr>
          <w:drawing>
            <wp:inline distT="0" distB="0" distL="0" distR="0">
              <wp:extent cx="5943600" cy="2821305"/>
              <wp:effectExtent l="0" t="0" r="0" b="0"/>
              <wp:docPr id="4" name="개체 4"/>
              <wp:cNvGraphicFramePr/>
              <a:graphic xmlns:a="http://schemas.openxmlformats.org/drawingml/2006/main">
                <a:graphicData uri="http://schemas.openxmlformats.org/drawingml/2006/lockedCanvas">
                  <lc:lockedCanvas xmlns:lc="http://schemas.openxmlformats.org/drawingml/2006/lockedCanvas">
                    <a:nvGrpSpPr>
                      <a:cNvPr id="0" name=""/>
                      <a:cNvGrpSpPr/>
                    </a:nvGrpSpPr>
                    <a:grpSpPr>
                      <a:xfrm>
                        <a:off x="0" y="0"/>
                        <a:ext cx="7098002" cy="3369478"/>
                        <a:chOff x="1022999" y="1916832"/>
                        <a:chExt cx="7098002" cy="3369478"/>
                      </a:xfrm>
                    </a:grpSpPr>
                    <a:grpSp>
                      <a:nvGrpSpPr>
                        <a:cNvPr id="296" name="그룹 295"/>
                        <a:cNvGrpSpPr/>
                      </a:nvGrpSpPr>
                      <a:grpSpPr>
                        <a:xfrm>
                          <a:off x="1022999" y="1916832"/>
                          <a:ext cx="7098002" cy="3369478"/>
                          <a:chOff x="1022999" y="1916832"/>
                          <a:chExt cx="7098002" cy="3369478"/>
                        </a:xfrm>
                      </a:grpSpPr>
                      <a:cxnSp>
                        <a:nvCxnSpPr>
                          <a:cNvPr id="206" name="직선 화살표 연결선 205"/>
                          <a:cNvCxnSpPr/>
                        </a:nvCxnSpPr>
                        <a:spPr>
                          <a:xfrm>
                            <a:off x="1136225" y="4854262"/>
                            <a:ext cx="419924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09" name="직선 화살표 연결선 208"/>
                          <a:cNvCxnSpPr/>
                        </a:nvCxnSpPr>
                        <a:spPr>
                          <a:xfrm>
                            <a:off x="1136225" y="5142294"/>
                            <a:ext cx="419924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10" name="직사각형 209"/>
                          <a:cNvSpPr/>
                        </a:nvSpPr>
                        <a:spPr>
                          <a:xfrm>
                            <a:off x="1714228" y="3610261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11" name="직사각형 210"/>
                          <a:cNvSpPr/>
                        </a:nvSpPr>
                        <a:spPr>
                          <a:xfrm>
                            <a:off x="3229063" y="3227874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12" name="직사각형 211"/>
                          <a:cNvSpPr/>
                        </a:nvSpPr>
                        <a:spPr>
                          <a:xfrm>
                            <a:off x="2471646" y="2900113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13" name="직사각형 212"/>
                          <a:cNvSpPr/>
                        </a:nvSpPr>
                        <a:spPr>
                          <a:xfrm>
                            <a:off x="3917625" y="2900113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14" name="직사각형 213"/>
                          <a:cNvSpPr/>
                        </a:nvSpPr>
                        <a:spPr>
                          <a:xfrm>
                            <a:off x="2127365" y="2572353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15" name="직사각형 214"/>
                          <a:cNvSpPr/>
                        </a:nvSpPr>
                        <a:spPr>
                          <a:xfrm>
                            <a:off x="3573344" y="2572353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16" name="직사각형 215"/>
                          <a:cNvSpPr/>
                        </a:nvSpPr>
                        <a:spPr>
                          <a:xfrm>
                            <a:off x="2884782" y="2572353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17" name="직사각형 216"/>
                          <a:cNvSpPr/>
                        </a:nvSpPr>
                        <a:spPr>
                          <a:xfrm>
                            <a:off x="4330761" y="2572353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18" name="TextBox 156"/>
                          <a:cNvSpPr txBox="1"/>
                        </a:nvSpPr>
                        <a:spPr>
                          <a:xfrm>
                            <a:off x="1714228" y="1916832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0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19" name="TextBox 157"/>
                          <a:cNvSpPr txBox="1"/>
                        </a:nvSpPr>
                        <a:spPr>
                          <a:xfrm>
                            <a:off x="4743898" y="1916832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8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0" name="TextBox 158"/>
                          <a:cNvSpPr txBox="1"/>
                        </a:nvSpPr>
                        <a:spPr>
                          <a:xfrm>
                            <a:off x="3160207" y="1916832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4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1" name="TextBox 159"/>
                          <a:cNvSpPr txBox="1"/>
                        </a:nvSpPr>
                        <a:spPr>
                          <a:xfrm>
                            <a:off x="2471646" y="1916832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2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2" name="TextBox 160"/>
                          <a:cNvSpPr txBox="1"/>
                        </a:nvSpPr>
                        <a:spPr>
                          <a:xfrm>
                            <a:off x="3917625" y="1916832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6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3" name="TextBox 161"/>
                          <a:cNvSpPr txBox="1"/>
                        </a:nvSpPr>
                        <a:spPr>
                          <a:xfrm>
                            <a:off x="2127365" y="1916832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4" name="TextBox 162"/>
                          <a:cNvSpPr txBox="1"/>
                        </a:nvSpPr>
                        <a:spPr>
                          <a:xfrm>
                            <a:off x="2815926" y="1916832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3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5" name="TextBox 163"/>
                          <a:cNvSpPr txBox="1"/>
                        </a:nvSpPr>
                        <a:spPr>
                          <a:xfrm>
                            <a:off x="3504488" y="1916832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5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6" name="TextBox 164"/>
                          <a:cNvSpPr txBox="1"/>
                        </a:nvSpPr>
                        <a:spPr>
                          <a:xfrm>
                            <a:off x="4330761" y="1916832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6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7" name="TextBox 165"/>
                          <a:cNvSpPr txBox="1"/>
                        </a:nvSpPr>
                        <a:spPr>
                          <a:xfrm>
                            <a:off x="1022999" y="1916832"/>
                            <a:ext cx="413137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POC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8" name="TextBox 166"/>
                          <a:cNvSpPr txBox="1"/>
                        </a:nvSpPr>
                        <a:spPr>
                          <a:xfrm>
                            <a:off x="1640281" y="2135339"/>
                            <a:ext cx="280515" cy="153888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0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IDR</a:t>
                              </a:r>
                              <a:endParaRPr lang="ko-KR" altLang="en-US" sz="10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9" name="TextBox 167"/>
                          <a:cNvSpPr txBox="1"/>
                        </a:nvSpPr>
                        <a:spPr>
                          <a:xfrm>
                            <a:off x="2127365" y="2135339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0" name="TextBox 168"/>
                          <a:cNvSpPr txBox="1"/>
                        </a:nvSpPr>
                        <a:spPr>
                          <a:xfrm>
                            <a:off x="2471646" y="2135339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1" name="TextBox 169"/>
                          <a:cNvSpPr txBox="1"/>
                        </a:nvSpPr>
                        <a:spPr>
                          <a:xfrm>
                            <a:off x="2815926" y="2135339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2" name="TextBox 170"/>
                          <a:cNvSpPr txBox="1"/>
                        </a:nvSpPr>
                        <a:spPr>
                          <a:xfrm>
                            <a:off x="3160207" y="2135339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3" name="TextBox 171"/>
                          <a:cNvSpPr txBox="1"/>
                        </a:nvSpPr>
                        <a:spPr>
                          <a:xfrm>
                            <a:off x="3504488" y="2135339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4" name="TextBox 172"/>
                          <a:cNvSpPr txBox="1"/>
                        </a:nvSpPr>
                        <a:spPr>
                          <a:xfrm>
                            <a:off x="3917625" y="2135339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5" name="TextBox 173"/>
                          <a:cNvSpPr txBox="1"/>
                        </a:nvSpPr>
                        <a:spPr>
                          <a:xfrm>
                            <a:off x="4330761" y="2135339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6" name="TextBox 174"/>
                          <a:cNvSpPr txBox="1"/>
                        </a:nvSpPr>
                        <a:spPr>
                          <a:xfrm>
                            <a:off x="4743898" y="2135339"/>
                            <a:ext cx="275425" cy="1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7" name="직사각형 236"/>
                          <a:cNvSpPr/>
                        </a:nvSpPr>
                        <a:spPr>
                          <a:xfrm>
                            <a:off x="4812754" y="3610261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38" name="직사각형 237"/>
                          <a:cNvSpPr/>
                        </a:nvSpPr>
                        <a:spPr>
                          <a:xfrm>
                            <a:off x="6330741" y="3242772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39" name="직사각형 238"/>
                          <a:cNvSpPr/>
                        </a:nvSpPr>
                        <a:spPr>
                          <a:xfrm>
                            <a:off x="5573324" y="2915011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40" name="직사각형 239"/>
                          <a:cNvSpPr/>
                        </a:nvSpPr>
                        <a:spPr>
                          <a:xfrm>
                            <a:off x="7019303" y="2915011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41" name="직사각형 240"/>
                          <a:cNvSpPr/>
                        </a:nvSpPr>
                        <a:spPr>
                          <a:xfrm>
                            <a:off x="5229043" y="2587251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42" name="직사각형 241"/>
                          <a:cNvSpPr/>
                        </a:nvSpPr>
                        <a:spPr>
                          <a:xfrm>
                            <a:off x="6675022" y="2587251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43" name="직사각형 242"/>
                          <a:cNvSpPr/>
                        </a:nvSpPr>
                        <a:spPr>
                          <a:xfrm>
                            <a:off x="5986460" y="2587251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44" name="직사각형 243"/>
                          <a:cNvSpPr/>
                        </a:nvSpPr>
                        <a:spPr>
                          <a:xfrm>
                            <a:off x="7432439" y="2587251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45" name="TextBox 183"/>
                          <a:cNvSpPr txBox="1"/>
                        </a:nvSpPr>
                        <a:spPr>
                          <a:xfrm>
                            <a:off x="7845576" y="1931730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16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46" name="TextBox 184"/>
                          <a:cNvSpPr txBox="1"/>
                        </a:nvSpPr>
                        <a:spPr>
                          <a:xfrm>
                            <a:off x="6261885" y="1931730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12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47" name="TextBox 185"/>
                          <a:cNvSpPr txBox="1"/>
                        </a:nvSpPr>
                        <a:spPr>
                          <a:xfrm>
                            <a:off x="5573324" y="1931730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10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48" name="TextBox 186"/>
                          <a:cNvSpPr txBox="1"/>
                        </a:nvSpPr>
                        <a:spPr>
                          <a:xfrm>
                            <a:off x="7019303" y="1931730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14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49" name="TextBox 187"/>
                          <a:cNvSpPr txBox="1"/>
                        </a:nvSpPr>
                        <a:spPr>
                          <a:xfrm>
                            <a:off x="5229043" y="1931730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9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0" name="TextBox 188"/>
                          <a:cNvSpPr txBox="1"/>
                        </a:nvSpPr>
                        <a:spPr>
                          <a:xfrm>
                            <a:off x="5917604" y="1931730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11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1" name="TextBox 189"/>
                          <a:cNvSpPr txBox="1"/>
                        </a:nvSpPr>
                        <a:spPr>
                          <a:xfrm>
                            <a:off x="6606166" y="1931730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13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2" name="TextBox 190"/>
                          <a:cNvSpPr txBox="1"/>
                        </a:nvSpPr>
                        <a:spPr>
                          <a:xfrm>
                            <a:off x="7432439" y="1931730"/>
                            <a:ext cx="206568" cy="21544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15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3" name="TextBox 191"/>
                          <a:cNvSpPr txBox="1"/>
                        </a:nvSpPr>
                        <a:spPr>
                          <a:xfrm>
                            <a:off x="5229043" y="2150237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4" name="TextBox 192"/>
                          <a:cNvSpPr txBox="1"/>
                        </a:nvSpPr>
                        <a:spPr>
                          <a:xfrm>
                            <a:off x="5573324" y="2150237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5" name="TextBox 193"/>
                          <a:cNvSpPr txBox="1"/>
                        </a:nvSpPr>
                        <a:spPr>
                          <a:xfrm>
                            <a:off x="5917604" y="2150237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6" name="TextBox 194"/>
                          <a:cNvSpPr txBox="1"/>
                        </a:nvSpPr>
                        <a:spPr>
                          <a:xfrm>
                            <a:off x="6261885" y="2150237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7" name="TextBox 195"/>
                          <a:cNvSpPr txBox="1"/>
                        </a:nvSpPr>
                        <a:spPr>
                          <a:xfrm>
                            <a:off x="6606166" y="2150237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8" name="TextBox 196"/>
                          <a:cNvSpPr txBox="1"/>
                        </a:nvSpPr>
                        <a:spPr>
                          <a:xfrm>
                            <a:off x="7019303" y="2150237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9" name="TextBox 197"/>
                          <a:cNvSpPr txBox="1"/>
                        </a:nvSpPr>
                        <a:spPr>
                          <a:xfrm>
                            <a:off x="7432439" y="2150237"/>
                            <a:ext cx="206568" cy="16344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60" name="TextBox 198"/>
                          <a:cNvSpPr txBox="1"/>
                        </a:nvSpPr>
                        <a:spPr>
                          <a:xfrm>
                            <a:off x="7845576" y="2150237"/>
                            <a:ext cx="275425" cy="1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B</a:t>
                              </a:r>
                              <a:endParaRPr lang="ko-KR" altLang="en-US" sz="14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61" name="직사각형 260"/>
                          <a:cNvSpPr/>
                        </a:nvSpPr>
                        <a:spPr>
                          <a:xfrm>
                            <a:off x="7914432" y="3625159"/>
                            <a:ext cx="137712" cy="43701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ko-KR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262" name="직선 화살표 연결선 261"/>
                          <a:cNvCxnSpPr>
                            <a:stCxn id="261" idx="1"/>
                            <a:endCxn id="237" idx="3"/>
                          </a:cNvCxnSpPr>
                        </a:nvCxnSpPr>
                        <a:spPr>
                          <a:xfrm flipH="1" flipV="1">
                            <a:off x="4950466" y="3828768"/>
                            <a:ext cx="2963966" cy="14898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63" name="직선 화살표 연결선 262"/>
                          <a:cNvCxnSpPr>
                            <a:stCxn id="261" idx="1"/>
                            <a:endCxn id="213" idx="3"/>
                          </a:cNvCxnSpPr>
                        </a:nvCxnSpPr>
                        <a:spPr>
                          <a:xfrm flipH="1" flipV="1">
                            <a:off x="4055337" y="3118620"/>
                            <a:ext cx="3859095" cy="725046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64" name="직선 화살표 연결선 263"/>
                          <a:cNvCxnSpPr>
                            <a:stCxn id="261" idx="1"/>
                            <a:endCxn id="211" idx="3"/>
                          </a:cNvCxnSpPr>
                        </a:nvCxnSpPr>
                        <a:spPr>
                          <a:xfrm flipH="1" flipV="1">
                            <a:off x="3366775" y="3446381"/>
                            <a:ext cx="4547657" cy="39728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65" name="직선 화살표 연결선 264"/>
                          <a:cNvCxnSpPr/>
                        </a:nvCxnSpPr>
                        <a:spPr>
                          <a:xfrm flipH="1" flipV="1">
                            <a:off x="1851940" y="3903259"/>
                            <a:ext cx="6062492" cy="14898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70" name="직선 연결선 269"/>
                          <a:cNvCxnSpPr/>
                        </a:nvCxnSpPr>
                        <a:spPr>
                          <a:xfrm>
                            <a:off x="7904977" y="4062173"/>
                            <a:ext cx="0" cy="72008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71" name="직선 연결선 270"/>
                          <a:cNvCxnSpPr/>
                        </a:nvCxnSpPr>
                        <a:spPr>
                          <a:xfrm flipH="1">
                            <a:off x="4880641" y="4134181"/>
                            <a:ext cx="3024336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72" name="직선 연결선 271"/>
                          <a:cNvCxnSpPr>
                            <a:endCxn id="237" idx="2"/>
                          </a:cNvCxnSpPr>
                        </a:nvCxnSpPr>
                        <a:spPr>
                          <a:xfrm flipV="1">
                            <a:off x="4880641" y="4047275"/>
                            <a:ext cx="969" cy="86906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73" name="직선 연결선 272"/>
                          <a:cNvCxnSpPr/>
                        </a:nvCxnSpPr>
                        <a:spPr>
                          <a:xfrm>
                            <a:off x="8048993" y="4062173"/>
                            <a:ext cx="0" cy="504056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74" name="직선 연결선 273"/>
                          <a:cNvCxnSpPr/>
                        </a:nvCxnSpPr>
                        <a:spPr>
                          <a:xfrm flipH="1" flipV="1">
                            <a:off x="1784297" y="4557845"/>
                            <a:ext cx="6264696" cy="8384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75" name="직선 연결선 274"/>
                          <a:cNvCxnSpPr/>
                        </a:nvCxnSpPr>
                        <a:spPr>
                          <a:xfrm flipV="1">
                            <a:off x="1784297" y="4062173"/>
                            <a:ext cx="969" cy="504056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76" name="타원 275"/>
                          <a:cNvSpPr/>
                        </a:nvSpPr>
                        <a:spPr>
                          <a:xfrm>
                            <a:off x="5024657" y="3630125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0</a:t>
                              </a:r>
                              <a:endParaRPr lang="ko-KR" altLang="en-US" sz="10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77" name="타원 276"/>
                          <a:cNvSpPr/>
                        </a:nvSpPr>
                        <a:spPr>
                          <a:xfrm>
                            <a:off x="4736625" y="3054061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</a:t>
                              </a:r>
                              <a:endParaRPr lang="ko-KR" altLang="en-US" sz="10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78" name="타원 277"/>
                          <a:cNvSpPr/>
                        </a:nvSpPr>
                        <a:spPr>
                          <a:xfrm>
                            <a:off x="4088553" y="3270085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2</a:t>
                              </a:r>
                              <a:endParaRPr lang="ko-KR" altLang="en-US" sz="10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79" name="타원 278"/>
                          <a:cNvSpPr/>
                        </a:nvSpPr>
                        <a:spPr>
                          <a:xfrm>
                            <a:off x="2288353" y="3702133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3</a:t>
                              </a:r>
                              <a:endParaRPr lang="ko-KR" altLang="en-US" sz="10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280" name="직선 연결선 279"/>
                          <a:cNvCxnSpPr/>
                        </a:nvCxnSpPr>
                        <a:spPr>
                          <a:xfrm>
                            <a:off x="7904977" y="4062173"/>
                            <a:ext cx="0" cy="288032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81" name="직선 연결선 280"/>
                          <a:cNvCxnSpPr/>
                        </a:nvCxnSpPr>
                        <a:spPr>
                          <a:xfrm flipH="1">
                            <a:off x="7976985" y="4062173"/>
                            <a:ext cx="8384" cy="36004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82" name="직선 연결선 281"/>
                          <a:cNvCxnSpPr/>
                        </a:nvCxnSpPr>
                        <a:spPr>
                          <a:xfrm flipH="1" flipV="1">
                            <a:off x="4016545" y="4350205"/>
                            <a:ext cx="3888432" cy="8384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83" name="직선 연결선 282"/>
                          <a:cNvCxnSpPr/>
                        </a:nvCxnSpPr>
                        <a:spPr>
                          <a:xfrm flipH="1" flipV="1">
                            <a:off x="3296465" y="4422213"/>
                            <a:ext cx="4680520" cy="8384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84" name="직선 연결선 283"/>
                          <a:cNvCxnSpPr/>
                        </a:nvCxnSpPr>
                        <a:spPr>
                          <a:xfrm flipV="1">
                            <a:off x="4016545" y="3342093"/>
                            <a:ext cx="0" cy="1008112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85" name="직선 연결선 284"/>
                          <a:cNvCxnSpPr/>
                        </a:nvCxnSpPr>
                        <a:spPr>
                          <a:xfrm flipV="1">
                            <a:off x="3296465" y="3630125"/>
                            <a:ext cx="0" cy="792088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86" name="타원 285"/>
                          <a:cNvSpPr/>
                        </a:nvSpPr>
                        <a:spPr>
                          <a:xfrm>
                            <a:off x="6248793" y="3918157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0</a:t>
                              </a:r>
                              <a:endParaRPr lang="ko-KR" altLang="en-US" sz="10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87" name="타원 286"/>
                          <a:cNvSpPr/>
                        </a:nvSpPr>
                        <a:spPr>
                          <a:xfrm>
                            <a:off x="2216345" y="4350205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</a:t>
                              </a:r>
                              <a:endParaRPr lang="ko-KR" altLang="en-US" sz="10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88" name="타원 287"/>
                          <a:cNvSpPr/>
                        </a:nvSpPr>
                        <a:spPr>
                          <a:xfrm>
                            <a:off x="4016545" y="3630125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2</a:t>
                              </a:r>
                              <a:endParaRPr lang="ko-KR" altLang="en-US" sz="10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89" name="타원 288"/>
                          <a:cNvSpPr/>
                        </a:nvSpPr>
                        <a:spPr>
                          <a:xfrm>
                            <a:off x="3296465" y="3990165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3</a:t>
                              </a:r>
                              <a:endParaRPr lang="ko-KR" altLang="en-US" sz="10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90" name="TextBox 279"/>
                          <a:cNvSpPr txBox="1"/>
                        </a:nvSpPr>
                        <a:spPr>
                          <a:xfrm>
                            <a:off x="1568273" y="4710246"/>
                            <a:ext cx="2376264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2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Reference with current scheme</a:t>
                              </a:r>
                              <a:endParaRPr lang="ko-KR" altLang="en-US" sz="12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91" name="TextBox 280"/>
                          <a:cNvSpPr txBox="1"/>
                        </a:nvSpPr>
                        <a:spPr>
                          <a:xfrm>
                            <a:off x="1568273" y="4998278"/>
                            <a:ext cx="2520280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2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Reference with proposed method</a:t>
                              </a:r>
                              <a:endParaRPr lang="ko-KR" altLang="en-US" sz="12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92" name="타원 291"/>
                          <a:cNvSpPr/>
                        </a:nvSpPr>
                        <a:spPr>
                          <a:xfrm>
                            <a:off x="4088553" y="4782254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x</a:t>
                              </a:r>
                              <a:endParaRPr lang="ko-KR" altLang="en-US" sz="10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93" name="TextBox 282"/>
                          <a:cNvSpPr txBox="1"/>
                        </a:nvSpPr>
                        <a:spPr>
                          <a:xfrm>
                            <a:off x="4304577" y="4710246"/>
                            <a:ext cx="3384376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200" b="1" dirty="0" smtClean="0">
                                  <a:latin typeface="Times New Roman" pitchFamily="18" charset="0"/>
                                  <a:cs typeface="Times New Roman" pitchFamily="18" charset="0"/>
                                </a:rPr>
                                <a:t>Order of reference picture in current scheme</a:t>
                              </a:r>
                              <a:endParaRPr lang="ko-KR" altLang="en-US" sz="1200" b="1" dirty="0"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94" name="타원 293"/>
                          <a:cNvSpPr/>
                        </a:nvSpPr>
                        <a:spPr>
                          <a:xfrm>
                            <a:off x="4088553" y="5070286"/>
                            <a:ext cx="216024" cy="2160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lIns="0" tIns="0" rIns="0" bIns="0" rtlCol="0" anchor="ctr"/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altLang="ko-KR" sz="10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x</a:t>
                              </a:r>
                              <a:endParaRPr lang="ko-KR" altLang="en-US" sz="10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95" name="TextBox 284"/>
                          <a:cNvSpPr txBox="1"/>
                        </a:nvSpPr>
                        <a:spPr>
                          <a:xfrm>
                            <a:off x="4304577" y="5009311"/>
                            <a:ext cx="3384376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ko-KR"/>
                              </a:defPPr>
                              <a:lvl1pPr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1pPr>
                              <a:lvl2pPr marL="4572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2pPr>
                              <a:lvl3pPr marL="9144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3pPr>
                              <a:lvl4pPr marL="13716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4pPr>
                              <a:lvl5pPr marL="1828800" algn="l" rtl="0" fontAlgn="base" latinLnBrk="1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umimoji="1" kern="1200">
                                  <a:solidFill>
                                    <a:schemeClr val="tx1"/>
                                  </a:solidFill>
                                  <a:latin typeface="굴림" charset="-127"/>
                                  <a:ea typeface="굴림" charset="-127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200" b="1" dirty="0" smtClean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Order of reference picture in proposed scheme</a:t>
                              </a:r>
                              <a:endParaRPr lang="ko-KR" altLang="en-US" sz="12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</lc:lockedCanvas>
                </a:graphicData>
              </a:graphic>
            </wp:inline>
          </w:drawing>
        </w:r>
      </w:del>
    </w:p>
    <w:p w:rsidR="00B3289B" w:rsidRPr="002B1A46" w:rsidRDefault="00B3289B" w:rsidP="00B3289B">
      <w:pPr>
        <w:jc w:val="center"/>
        <w:rPr>
          <w:szCs w:val="22"/>
          <w:lang w:eastAsia="ko-KR"/>
        </w:rPr>
      </w:pPr>
      <w:r w:rsidRPr="002B1A46">
        <w:rPr>
          <w:rFonts w:hint="eastAsia"/>
          <w:szCs w:val="22"/>
          <w:lang w:eastAsia="ko-KR"/>
        </w:rPr>
        <w:t xml:space="preserve">Figure </w:t>
      </w:r>
      <w:r>
        <w:rPr>
          <w:rFonts w:hint="eastAsia"/>
          <w:szCs w:val="22"/>
          <w:lang w:eastAsia="ko-KR"/>
        </w:rPr>
        <w:t>2</w:t>
      </w:r>
      <w:r w:rsidRPr="002B1A46">
        <w:rPr>
          <w:rFonts w:hint="eastAsia"/>
          <w:szCs w:val="22"/>
          <w:lang w:eastAsia="ko-KR"/>
        </w:rPr>
        <w:t xml:space="preserve"> </w:t>
      </w:r>
      <w:r w:rsidRPr="002B1A46">
        <w:rPr>
          <w:szCs w:val="22"/>
          <w:lang w:eastAsia="ko-KR"/>
        </w:rPr>
        <w:t>–</w:t>
      </w:r>
      <w:r w:rsidRPr="002B1A46">
        <w:rPr>
          <w:rFonts w:hint="eastAsia"/>
          <w:szCs w:val="22"/>
          <w:lang w:eastAsia="ko-KR"/>
        </w:rPr>
        <w:t xml:space="preserve"> </w:t>
      </w:r>
      <w:r w:rsidRPr="00B3289B">
        <w:rPr>
          <w:rFonts w:hint="eastAsia"/>
          <w:i/>
          <w:lang w:eastAsia="ko-KR"/>
        </w:rPr>
        <w:t>RefPicList0</w:t>
      </w:r>
      <w:r w:rsidRPr="002B1A46">
        <w:rPr>
          <w:rFonts w:hint="eastAsia"/>
          <w:lang w:eastAsia="ko-KR"/>
        </w:rPr>
        <w:t xml:space="preserve"> for Picture 12 when using current and </w:t>
      </w:r>
      <w:r>
        <w:rPr>
          <w:rFonts w:hint="eastAsia"/>
          <w:lang w:eastAsia="ko-KR"/>
        </w:rPr>
        <w:t xml:space="preserve">the </w:t>
      </w:r>
      <w:r w:rsidRPr="002B1A46">
        <w:rPr>
          <w:rFonts w:hint="eastAsia"/>
          <w:lang w:eastAsia="ko-KR"/>
        </w:rPr>
        <w:t>proposed schemes</w:t>
      </w:r>
    </w:p>
    <w:p w:rsidR="00B3289B" w:rsidRPr="00B3289B" w:rsidRDefault="00B3289B" w:rsidP="00B3289B">
      <w:pPr>
        <w:jc w:val="center"/>
        <w:rPr>
          <w:szCs w:val="22"/>
          <w:lang w:eastAsia="ko-KR"/>
        </w:rPr>
      </w:pPr>
    </w:p>
    <w:p w:rsidR="00B3289B" w:rsidRDefault="00B3289B" w:rsidP="0093473F">
      <w:pPr>
        <w:jc w:val="both"/>
        <w:rPr>
          <w:szCs w:val="22"/>
          <w:lang w:eastAsia="ko-KR"/>
        </w:rPr>
      </w:pPr>
    </w:p>
    <w:p w:rsidR="00B3289B" w:rsidRPr="00AE341B" w:rsidRDefault="00B3289B" w:rsidP="00B3289B">
      <w:pPr>
        <w:pStyle w:val="1"/>
      </w:pPr>
      <w:r>
        <w:rPr>
          <w:rFonts w:hint="eastAsia"/>
          <w:lang w:eastAsia="ko-KR"/>
        </w:rPr>
        <w:t>Simulation Results</w:t>
      </w:r>
    </w:p>
    <w:p w:rsidR="00B3289B" w:rsidRDefault="00B3289B" w:rsidP="00B3289B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The proposed scheme has been implemented on top of HM-4.0 and the performance was measured under common test condition for RAHE and RALC configuration. The results are shown in Table 1.</w:t>
      </w:r>
    </w:p>
    <w:p w:rsidR="00B3289B" w:rsidRDefault="00B3289B" w:rsidP="00B3289B">
      <w:pPr>
        <w:jc w:val="both"/>
        <w:rPr>
          <w:szCs w:val="22"/>
          <w:lang w:eastAsia="ko-KR"/>
        </w:rPr>
      </w:pPr>
    </w:p>
    <w:p w:rsidR="00991C34" w:rsidRDefault="00991C34" w:rsidP="00991C34">
      <w:pPr>
        <w:spacing w:line="360" w:lineRule="auto"/>
        <w:jc w:val="center"/>
        <w:rPr>
          <w:ins w:id="16" w:author="HendryHendry/선임연구원/Convergence(연)ATS그룹(hendry.hendry" w:date="2011-11-16T16:56:00Z"/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Table 1 </w:t>
      </w:r>
      <w:r>
        <w:rPr>
          <w:szCs w:val="22"/>
          <w:lang w:eastAsia="ko-KR"/>
        </w:rPr>
        <w:t>–</w:t>
      </w:r>
      <w:r>
        <w:rPr>
          <w:rFonts w:hint="eastAsia"/>
          <w:szCs w:val="22"/>
          <w:lang w:eastAsia="ko-KR"/>
        </w:rPr>
        <w:t xml:space="preserve"> Performance of the proposed scheme for RAHE &amp; RALC with anchor HM-4.0</w:t>
      </w:r>
    </w:p>
    <w:p w:rsidR="00B9023C" w:rsidDel="00B9023C" w:rsidRDefault="00B9023C" w:rsidP="00991C34">
      <w:pPr>
        <w:spacing w:line="360" w:lineRule="auto"/>
        <w:jc w:val="center"/>
        <w:rPr>
          <w:del w:id="17" w:author="HendryHendry/선임연구원/Convergence(연)ATS그룹(hendry.hendry" w:date="2011-11-16T16:56:00Z"/>
          <w:szCs w:val="22"/>
          <w:lang w:eastAsia="ko-KR"/>
        </w:rPr>
      </w:pPr>
    </w:p>
    <w:tbl>
      <w:tblPr>
        <w:tblW w:w="766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  <w:tblGridChange w:id="18">
          <w:tblGrid>
            <w:gridCol w:w="93"/>
            <w:gridCol w:w="1207"/>
            <w:gridCol w:w="93"/>
            <w:gridCol w:w="967"/>
            <w:gridCol w:w="93"/>
            <w:gridCol w:w="967"/>
            <w:gridCol w:w="93"/>
            <w:gridCol w:w="967"/>
            <w:gridCol w:w="93"/>
            <w:gridCol w:w="967"/>
            <w:gridCol w:w="93"/>
            <w:gridCol w:w="967"/>
            <w:gridCol w:w="93"/>
            <w:gridCol w:w="967"/>
            <w:gridCol w:w="93"/>
          </w:tblGrid>
        </w:tblGridChange>
      </w:tblGrid>
      <w:tr w:rsidR="00B3289B" w:rsidRPr="00B3289B" w:rsidDel="00B9023C" w:rsidTr="00B3289B">
        <w:trPr>
          <w:trHeight w:val="240"/>
          <w:jc w:val="center"/>
          <w:del w:id="19" w:author="HendryHendry/선임연구원/Convergence(연)ATS그룹(hendry.hendry" w:date="2011-11-16T16:56:00Z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0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1" w:author="HendryHendry/선임연구원/Convergence(연)ATS그룹(hendry.hendry" w:date="2011-11-16T16:56:00Z"/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del w:id="22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b/>
                  <w:bCs/>
                  <w:color w:val="000000"/>
                  <w:sz w:val="18"/>
                  <w:szCs w:val="18"/>
                  <w:lang w:eastAsia="ko-KR"/>
                </w:rPr>
                <w:delText>Random Access HE</w:delText>
              </w:r>
            </w:del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3" w:author="HendryHendry/선임연구원/Convergence(연)ATS그룹(hendry.hendry" w:date="2011-11-16T16:56:00Z"/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del w:id="24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b/>
                  <w:bCs/>
                  <w:color w:val="000000"/>
                  <w:sz w:val="18"/>
                  <w:szCs w:val="18"/>
                  <w:lang w:eastAsia="ko-KR"/>
                </w:rPr>
                <w:delText>Random Access LC</w:delText>
              </w:r>
            </w:del>
          </w:p>
        </w:tc>
      </w:tr>
      <w:tr w:rsidR="00B3289B" w:rsidRPr="00B3289B" w:rsidDel="00B9023C" w:rsidTr="00B3289B">
        <w:trPr>
          <w:trHeight w:val="255"/>
          <w:jc w:val="center"/>
          <w:del w:id="25" w:author="HendryHendry/선임연구원/Convergence(연)ATS그룹(hendry.hendry" w:date="2011-11-16T16:56:00Z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6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7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28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Y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9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30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U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1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32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V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3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34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Y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5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36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U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7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38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V</w:delText>
              </w:r>
            </w:del>
          </w:p>
        </w:tc>
      </w:tr>
      <w:tr w:rsidR="00B3289B" w:rsidRPr="00B3289B" w:rsidDel="00B9023C" w:rsidTr="00B3289B">
        <w:trPr>
          <w:trHeight w:val="240"/>
          <w:jc w:val="center"/>
          <w:del w:id="39" w:author="HendryHendry/선임연구원/Convergence(연)ATS그룹(hendry.hendry" w:date="2011-11-16T16:56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0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41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Class A</w:delText>
              </w:r>
            </w:del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2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43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-0.1%</w:delText>
              </w:r>
            </w:del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4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45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-0.5%</w:delText>
              </w:r>
            </w:del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6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47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-0.4%</w:delText>
              </w:r>
            </w:del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8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49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-0.1%</w:delText>
              </w:r>
            </w:del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0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51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-0.8%</w:delText>
              </w:r>
            </w:del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2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53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-0.9%</w:delText>
              </w:r>
            </w:del>
          </w:p>
        </w:tc>
      </w:tr>
      <w:tr w:rsidR="00B3289B" w:rsidRPr="00B3289B" w:rsidDel="00B9023C" w:rsidTr="00B3289B">
        <w:trPr>
          <w:trHeight w:val="240"/>
          <w:jc w:val="center"/>
          <w:del w:id="54" w:author="HendryHendry/선임연구원/Convergence(연)ATS그룹(hendry.hendry" w:date="2011-11-16T16:56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5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56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Class B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7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58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-0.3%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9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60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-0.3%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1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62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-0.1%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3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64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-0.4%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5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66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-0.6%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7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68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-0.4%</w:delText>
              </w:r>
            </w:del>
          </w:p>
        </w:tc>
      </w:tr>
      <w:tr w:rsidR="00B3289B" w:rsidRPr="00B3289B" w:rsidDel="00B9023C" w:rsidTr="00B3289B">
        <w:trPr>
          <w:trHeight w:val="240"/>
          <w:jc w:val="center"/>
          <w:del w:id="69" w:author="HendryHendry/선임연구원/Convergence(연)ATS그룹(hendry.hendry" w:date="2011-11-16T16:56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0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71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Class C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2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73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-0.6%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4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75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-0.7%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6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77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-0.5%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8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79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-0.8%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0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81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-0.8%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2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83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-0.8%</w:delText>
              </w:r>
            </w:del>
          </w:p>
        </w:tc>
      </w:tr>
      <w:tr w:rsidR="00B3289B" w:rsidRPr="00B3289B" w:rsidDel="00B9023C" w:rsidTr="00B3289B">
        <w:trPr>
          <w:trHeight w:val="240"/>
          <w:jc w:val="center"/>
          <w:del w:id="84" w:author="HendryHendry/선임연구원/Convergence(연)ATS그룹(hendry.hendry" w:date="2011-11-16T16:56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85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86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Class D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7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88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-0.5%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9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90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-0.4%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1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92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-0.4%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3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94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-0.7%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5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96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-0.8%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7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98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-0.9%</w:delText>
              </w:r>
            </w:del>
          </w:p>
        </w:tc>
      </w:tr>
      <w:tr w:rsidR="00B3289B" w:rsidRPr="00B3289B" w:rsidDel="00B9023C" w:rsidTr="00B3289B">
        <w:trPr>
          <w:trHeight w:val="240"/>
          <w:jc w:val="center"/>
          <w:del w:id="99" w:author="HendryHendry/선임연구원/Convergence(연)ATS그룹(hendry.hendry" w:date="2011-11-16T16:56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00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101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Class E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02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103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 xml:space="preserve">　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04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05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106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 xml:space="preserve">　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07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108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 xml:space="preserve">　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09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10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111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 xml:space="preserve">　</w:delText>
              </w:r>
            </w:del>
          </w:p>
        </w:tc>
      </w:tr>
      <w:tr w:rsidR="00B3289B" w:rsidRPr="00B3289B" w:rsidDel="00B9023C" w:rsidTr="00B3289B">
        <w:trPr>
          <w:trHeight w:val="240"/>
          <w:jc w:val="center"/>
          <w:del w:id="112" w:author="HendryHendry/선임연구원/Convergence(연)ATS그룹(hendry.hendry" w:date="2011-11-16T16:56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13" w:author="HendryHendry/선임연구원/Convergence(연)ATS그룹(hendry.hendry" w:date="2011-11-16T16:56:00Z"/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del w:id="114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b/>
                  <w:bCs/>
                  <w:color w:val="000000"/>
                  <w:sz w:val="18"/>
                  <w:szCs w:val="18"/>
                  <w:lang w:eastAsia="ko-KR"/>
                </w:rPr>
                <w:delText>Overall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15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116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-0.4%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17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118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-0.4%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19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120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-0.4%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21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122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-0.5%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23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124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-0.8%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25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126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-0.7%</w:delText>
              </w:r>
            </w:del>
          </w:p>
        </w:tc>
      </w:tr>
      <w:tr w:rsidR="00B3289B" w:rsidRPr="00B3289B" w:rsidDel="00B9023C" w:rsidTr="00B3289B">
        <w:trPr>
          <w:trHeight w:val="255"/>
          <w:jc w:val="center"/>
          <w:del w:id="127" w:author="HendryHendry/선임연구원/Convergence(연)ATS그룹(hendry.hendry" w:date="2011-11-16T16:56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28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129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 xml:space="preserve">　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30" w:author="HendryHendry/선임연구원/Convergence(연)ATS그룹(hendry.hendry" w:date="2011-11-16T16:56:00Z"/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del w:id="131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808080"/>
                  <w:sz w:val="18"/>
                  <w:szCs w:val="18"/>
                  <w:lang w:eastAsia="ko-KR"/>
                </w:rPr>
                <w:delText>-0.4%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32" w:author="HendryHendry/선임연구원/Convergence(연)ATS그룹(hendry.hendry" w:date="2011-11-16T16:56:00Z"/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del w:id="133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808080"/>
                  <w:sz w:val="18"/>
                  <w:szCs w:val="18"/>
                  <w:lang w:eastAsia="ko-KR"/>
                </w:rPr>
                <w:delText>-0.4%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34" w:author="HendryHendry/선임연구원/Convergence(연)ATS그룹(hendry.hendry" w:date="2011-11-16T16:56:00Z"/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del w:id="135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808080"/>
                  <w:sz w:val="18"/>
                  <w:szCs w:val="18"/>
                  <w:lang w:eastAsia="ko-KR"/>
                </w:rPr>
                <w:delText>-0.4%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36" w:author="HendryHendry/선임연구원/Convergence(연)ATS그룹(hendry.hendry" w:date="2011-11-16T16:56:00Z"/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del w:id="137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808080"/>
                  <w:sz w:val="18"/>
                  <w:szCs w:val="18"/>
                  <w:lang w:eastAsia="ko-KR"/>
                </w:rPr>
                <w:delText>-0.5%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38" w:author="HendryHendry/선임연구원/Convergence(연)ATS그룹(hendry.hendry" w:date="2011-11-16T16:56:00Z"/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del w:id="139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808080"/>
                  <w:sz w:val="18"/>
                  <w:szCs w:val="18"/>
                  <w:lang w:eastAsia="ko-KR"/>
                </w:rPr>
                <w:delText>-0.7%</w:delText>
              </w:r>
            </w:del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40" w:author="HendryHendry/선임연구원/Convergence(연)ATS그룹(hendry.hendry" w:date="2011-11-16T16:56:00Z"/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del w:id="141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808080"/>
                  <w:sz w:val="18"/>
                  <w:szCs w:val="18"/>
                  <w:lang w:eastAsia="ko-KR"/>
                </w:rPr>
                <w:delText>-0.7%</w:delText>
              </w:r>
            </w:del>
          </w:p>
        </w:tc>
      </w:tr>
      <w:tr w:rsidR="00B3289B" w:rsidRPr="00B3289B" w:rsidDel="00B9023C" w:rsidTr="00B3289B">
        <w:trPr>
          <w:trHeight w:val="240"/>
          <w:jc w:val="center"/>
          <w:del w:id="142" w:author="HendryHendry/선임연구원/Convergence(연)ATS그룹(hendry.hendry" w:date="2011-11-16T16:56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43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144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Enc Time[%]</w:delText>
              </w:r>
            </w:del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45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146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106%</w:delText>
              </w:r>
            </w:del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47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148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106%</w:delText>
              </w:r>
            </w:del>
          </w:p>
        </w:tc>
      </w:tr>
      <w:tr w:rsidR="00B3289B" w:rsidRPr="00B3289B" w:rsidDel="00B9023C" w:rsidTr="00B3289B">
        <w:trPr>
          <w:trHeight w:val="255"/>
          <w:jc w:val="center"/>
          <w:del w:id="149" w:author="HendryHendry/선임연구원/Convergence(연)ATS그룹(hendry.hendry" w:date="2011-11-16T16:56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50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151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Dec Time[%]</w:delText>
              </w:r>
            </w:del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52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153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99%</w:delText>
              </w:r>
            </w:del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3289B" w:rsidRPr="00B3289B" w:rsidDel="00B9023C" w:rsidRDefault="00B3289B" w:rsidP="00B328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54" w:author="HendryHendry/선임연구원/Convergence(연)ATS그룹(hendry.hendry" w:date="2011-11-16T16:56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del w:id="155" w:author="HendryHendry/선임연구원/Convergence(연)ATS그룹(hendry.hendry" w:date="2011-11-16T16:56:00Z">
              <w:r w:rsidRPr="00B3289B" w:rsidDel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delText>101%</w:delText>
              </w:r>
            </w:del>
          </w:p>
        </w:tc>
      </w:tr>
      <w:tr w:rsidR="00B9023C" w:rsidRPr="00B9023C" w:rsidTr="00B9023C">
        <w:tblPrEx>
          <w:tblW w:w="7660" w:type="dxa"/>
          <w:jc w:val="center"/>
          <w:tblInd w:w="84" w:type="dxa"/>
          <w:tblCellMar>
            <w:left w:w="99" w:type="dxa"/>
            <w:right w:w="99" w:type="dxa"/>
          </w:tblCellMar>
          <w:tblPrExChange w:id="156" w:author="HendryHendry/선임연구원/Convergence(연)ATS그룹(hendry.hendry" w:date="2011-11-16T16:57:00Z">
            <w:tblPrEx>
              <w:tblW w:w="7660" w:type="dxa"/>
              <w:jc w:val="center"/>
              <w:tblInd w:w="84" w:type="dxa"/>
              <w:tblCellMar>
                <w:left w:w="99" w:type="dxa"/>
                <w:right w:w="99" w:type="dxa"/>
              </w:tblCellMar>
            </w:tblPrEx>
          </w:tblPrExChange>
        </w:tblPrEx>
        <w:trPr>
          <w:trHeight w:val="240"/>
          <w:jc w:val="center"/>
          <w:ins w:id="157" w:author="HendryHendry/선임연구원/Convergence(연)ATS그룹(hendry.hendry" w:date="2011-11-16T16:57:00Z"/>
          <w:trPrChange w:id="158" w:author="HendryHendry/선임연구원/Convergence(연)ATS그룹(hendry.hendry" w:date="2011-11-16T16:57:00Z">
            <w:trPr>
              <w:gridAfter w:val="0"/>
              <w:trHeight w:val="240"/>
              <w:jc w:val="center"/>
            </w:trPr>
          </w:trPrChange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59" w:author="HendryHendry/선임연구원/Convergence(연)ATS그룹(hendry.hendry" w:date="2011-11-16T16:57:00Z">
              <w:tcPr>
                <w:tcW w:w="13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60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61" w:author="HendryHendry/선임연구원/Convergence(연)ATS그룹(hendry.hendry" w:date="2011-11-16T16:57:00Z">
              <w:tcPr>
                <w:tcW w:w="3180" w:type="dxa"/>
                <w:gridSpan w:val="6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2" w:author="HendryHendry/선임연구원/Convergence(연)ATS그룹(hendry.hendry" w:date="2011-11-16T16:57:00Z"/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ins w:id="163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b/>
                  <w:bCs/>
                  <w:color w:val="000000"/>
                  <w:sz w:val="18"/>
                  <w:szCs w:val="18"/>
                  <w:lang w:eastAsia="ko-KR"/>
                </w:rPr>
                <w:t>Random Access HE</w:t>
              </w:r>
            </w:ins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64" w:author="HendryHendry/선임연구원/Convergence(연)ATS그룹(hendry.hendry" w:date="2011-11-16T16:57:00Z">
              <w:tcPr>
                <w:tcW w:w="3180" w:type="dxa"/>
                <w:gridSpan w:val="6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5" w:author="HendryHendry/선임연구원/Convergence(연)ATS그룹(hendry.hendry" w:date="2011-11-16T16:57:00Z"/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ins w:id="166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b/>
                  <w:bCs/>
                  <w:color w:val="000000"/>
                  <w:sz w:val="18"/>
                  <w:szCs w:val="18"/>
                  <w:lang w:eastAsia="ko-KR"/>
                </w:rPr>
                <w:t>Random Access LC</w:t>
              </w:r>
            </w:ins>
          </w:p>
        </w:tc>
      </w:tr>
      <w:tr w:rsidR="00B9023C" w:rsidRPr="00B9023C" w:rsidTr="00B9023C">
        <w:tblPrEx>
          <w:tblW w:w="7660" w:type="dxa"/>
          <w:jc w:val="center"/>
          <w:tblInd w:w="84" w:type="dxa"/>
          <w:tblCellMar>
            <w:left w:w="99" w:type="dxa"/>
            <w:right w:w="99" w:type="dxa"/>
          </w:tblCellMar>
          <w:tblPrExChange w:id="167" w:author="HendryHendry/선임연구원/Convergence(연)ATS그룹(hendry.hendry" w:date="2011-11-16T16:57:00Z">
            <w:tblPrEx>
              <w:tblW w:w="7660" w:type="dxa"/>
              <w:jc w:val="center"/>
              <w:tblInd w:w="84" w:type="dxa"/>
              <w:tblCellMar>
                <w:left w:w="99" w:type="dxa"/>
                <w:right w:w="99" w:type="dxa"/>
              </w:tblCellMar>
            </w:tblPrEx>
          </w:tblPrExChange>
        </w:tblPrEx>
        <w:trPr>
          <w:trHeight w:val="255"/>
          <w:jc w:val="center"/>
          <w:ins w:id="168" w:author="HendryHendry/선임연구원/Convergence(연)ATS그룹(hendry.hendry" w:date="2011-11-16T16:57:00Z"/>
          <w:trPrChange w:id="169" w:author="HendryHendry/선임연구원/Convergence(연)ATS그룹(hendry.hendry" w:date="2011-11-16T16:57:00Z">
            <w:trPr>
              <w:gridAfter w:val="0"/>
              <w:trHeight w:val="255"/>
              <w:jc w:val="center"/>
            </w:trPr>
          </w:trPrChange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70" w:author="HendryHendry/선임연구원/Convergence(연)ATS그룹(hendry.hendry" w:date="2011-11-16T16:57:00Z">
              <w:tcPr>
                <w:tcW w:w="13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71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72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3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174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Y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75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6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177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U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78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9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180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V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81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2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183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Y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84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5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186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U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87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8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189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V</w:t>
              </w:r>
            </w:ins>
          </w:p>
        </w:tc>
      </w:tr>
      <w:tr w:rsidR="00B9023C" w:rsidRPr="00B9023C" w:rsidTr="00B9023C">
        <w:tblPrEx>
          <w:tblW w:w="7660" w:type="dxa"/>
          <w:jc w:val="center"/>
          <w:tblInd w:w="84" w:type="dxa"/>
          <w:tblCellMar>
            <w:left w:w="99" w:type="dxa"/>
            <w:right w:w="99" w:type="dxa"/>
          </w:tblCellMar>
          <w:tblPrExChange w:id="190" w:author="HendryHendry/선임연구원/Convergence(연)ATS그룹(hendry.hendry" w:date="2011-11-16T16:57:00Z">
            <w:tblPrEx>
              <w:tblW w:w="7660" w:type="dxa"/>
              <w:jc w:val="center"/>
              <w:tblInd w:w="84" w:type="dxa"/>
              <w:tblCellMar>
                <w:left w:w="99" w:type="dxa"/>
                <w:right w:w="99" w:type="dxa"/>
              </w:tblCellMar>
            </w:tblPrEx>
          </w:tblPrExChange>
        </w:tblPrEx>
        <w:trPr>
          <w:trHeight w:val="240"/>
          <w:jc w:val="center"/>
          <w:ins w:id="191" w:author="HendryHendry/선임연구원/Convergence(연)ATS그룹(hendry.hendry" w:date="2011-11-16T16:57:00Z"/>
          <w:trPrChange w:id="192" w:author="HendryHendry/선임연구원/Convergence(연)ATS그룹(hendry.hendry" w:date="2011-11-16T16:57:00Z">
            <w:trPr>
              <w:gridAfter w:val="0"/>
              <w:trHeight w:val="240"/>
              <w:jc w:val="center"/>
            </w:trPr>
          </w:trPrChange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93" w:author="HendryHendry/선임연구원/Convergence(연)ATS그룹(hendry.hendry" w:date="2011-11-16T16:57:00Z">
              <w:tcPr>
                <w:tcW w:w="130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94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195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Class A</w:t>
              </w:r>
            </w:ins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96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7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198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-0.1%</w:t>
              </w:r>
            </w:ins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99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0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01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-0.5%</w:t>
              </w:r>
            </w:ins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02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3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04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-0.4%</w:t>
              </w:r>
            </w:ins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05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6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07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-0.1%</w:t>
              </w:r>
            </w:ins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08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9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10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-0.8%</w:t>
              </w:r>
            </w:ins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11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2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13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-0.9%</w:t>
              </w:r>
            </w:ins>
          </w:p>
        </w:tc>
      </w:tr>
      <w:tr w:rsidR="00B9023C" w:rsidRPr="00B9023C" w:rsidTr="00B9023C">
        <w:tblPrEx>
          <w:tblW w:w="7660" w:type="dxa"/>
          <w:jc w:val="center"/>
          <w:tblInd w:w="84" w:type="dxa"/>
          <w:tblCellMar>
            <w:left w:w="99" w:type="dxa"/>
            <w:right w:w="99" w:type="dxa"/>
          </w:tblCellMar>
          <w:tblPrExChange w:id="214" w:author="HendryHendry/선임연구원/Convergence(연)ATS그룹(hendry.hendry" w:date="2011-11-16T16:57:00Z">
            <w:tblPrEx>
              <w:tblW w:w="7660" w:type="dxa"/>
              <w:jc w:val="center"/>
              <w:tblInd w:w="84" w:type="dxa"/>
              <w:tblCellMar>
                <w:left w:w="99" w:type="dxa"/>
                <w:right w:w="99" w:type="dxa"/>
              </w:tblCellMar>
            </w:tblPrEx>
          </w:tblPrExChange>
        </w:tblPrEx>
        <w:trPr>
          <w:trHeight w:val="240"/>
          <w:jc w:val="center"/>
          <w:ins w:id="215" w:author="HendryHendry/선임연구원/Convergence(연)ATS그룹(hendry.hendry" w:date="2011-11-16T16:57:00Z"/>
          <w:trPrChange w:id="216" w:author="HendryHendry/선임연구원/Convergence(연)ATS그룹(hendry.hendry" w:date="2011-11-16T16:57:00Z">
            <w:trPr>
              <w:gridAfter w:val="0"/>
              <w:trHeight w:val="24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17" w:author="HendryHendry/선임연구원/Convergence(연)ATS그룹(hendry.hendry" w:date="2011-11-16T16:57:00Z">
              <w:tcPr>
                <w:tcW w:w="1300" w:type="dxa"/>
                <w:gridSpan w:val="2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18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19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Class B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20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1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22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-0.3%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23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4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25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-0.3%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26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7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28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-0.1%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29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0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31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-0.4%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32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3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34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-0.6%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35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6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37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-0.4%</w:t>
              </w:r>
            </w:ins>
          </w:p>
        </w:tc>
      </w:tr>
      <w:tr w:rsidR="00B9023C" w:rsidRPr="00B9023C" w:rsidTr="00B9023C">
        <w:tblPrEx>
          <w:tblW w:w="7660" w:type="dxa"/>
          <w:jc w:val="center"/>
          <w:tblInd w:w="84" w:type="dxa"/>
          <w:tblCellMar>
            <w:left w:w="99" w:type="dxa"/>
            <w:right w:w="99" w:type="dxa"/>
          </w:tblCellMar>
          <w:tblPrExChange w:id="238" w:author="HendryHendry/선임연구원/Convergence(연)ATS그룹(hendry.hendry" w:date="2011-11-16T16:57:00Z">
            <w:tblPrEx>
              <w:tblW w:w="7660" w:type="dxa"/>
              <w:jc w:val="center"/>
              <w:tblInd w:w="84" w:type="dxa"/>
              <w:tblCellMar>
                <w:left w:w="99" w:type="dxa"/>
                <w:right w:w="99" w:type="dxa"/>
              </w:tblCellMar>
            </w:tblPrEx>
          </w:tblPrExChange>
        </w:tblPrEx>
        <w:trPr>
          <w:trHeight w:val="240"/>
          <w:jc w:val="center"/>
          <w:ins w:id="239" w:author="HendryHendry/선임연구원/Convergence(연)ATS그룹(hendry.hendry" w:date="2011-11-16T16:57:00Z"/>
          <w:trPrChange w:id="240" w:author="HendryHendry/선임연구원/Convergence(연)ATS그룹(hendry.hendry" w:date="2011-11-16T16:57:00Z">
            <w:trPr>
              <w:gridAfter w:val="0"/>
              <w:trHeight w:val="24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41" w:author="HendryHendry/선임연구원/Convergence(연)ATS그룹(hendry.hendry" w:date="2011-11-16T16:57:00Z">
              <w:tcPr>
                <w:tcW w:w="1300" w:type="dxa"/>
                <w:gridSpan w:val="2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42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43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Class C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44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5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46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-0.6%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47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8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49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-0.7%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50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1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52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-0.5%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53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4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55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-0.8%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56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7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58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-0.8%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59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0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61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-0.8%</w:t>
              </w:r>
            </w:ins>
          </w:p>
        </w:tc>
      </w:tr>
      <w:tr w:rsidR="00B9023C" w:rsidRPr="00B9023C" w:rsidTr="00B9023C">
        <w:tblPrEx>
          <w:tblW w:w="7660" w:type="dxa"/>
          <w:jc w:val="center"/>
          <w:tblInd w:w="84" w:type="dxa"/>
          <w:tblCellMar>
            <w:left w:w="99" w:type="dxa"/>
            <w:right w:w="99" w:type="dxa"/>
          </w:tblCellMar>
          <w:tblPrExChange w:id="262" w:author="HendryHendry/선임연구원/Convergence(연)ATS그룹(hendry.hendry" w:date="2011-11-16T16:57:00Z">
            <w:tblPrEx>
              <w:tblW w:w="7660" w:type="dxa"/>
              <w:jc w:val="center"/>
              <w:tblInd w:w="84" w:type="dxa"/>
              <w:tblCellMar>
                <w:left w:w="99" w:type="dxa"/>
                <w:right w:w="99" w:type="dxa"/>
              </w:tblCellMar>
            </w:tblPrEx>
          </w:tblPrExChange>
        </w:tblPrEx>
        <w:trPr>
          <w:trHeight w:val="240"/>
          <w:jc w:val="center"/>
          <w:ins w:id="263" w:author="HendryHendry/선임연구원/Convergence(연)ATS그룹(hendry.hendry" w:date="2011-11-16T16:57:00Z"/>
          <w:trPrChange w:id="264" w:author="HendryHendry/선임연구원/Convergence(연)ATS그룹(hendry.hendry" w:date="2011-11-16T16:57:00Z">
            <w:trPr>
              <w:gridAfter w:val="0"/>
              <w:trHeight w:val="24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65" w:author="HendryHendry/선임연구원/Convergence(연)ATS그룹(hendry.hendry" w:date="2011-11-16T16:57:00Z">
              <w:tcPr>
                <w:tcW w:w="1300" w:type="dxa"/>
                <w:gridSpan w:val="2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66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67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Class D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68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9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70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-0.5%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71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2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73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-0.4%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74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5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76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-0.5%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77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8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79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-0.7%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80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1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82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-0.8%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83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4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85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-0.9%</w:t>
              </w:r>
            </w:ins>
          </w:p>
        </w:tc>
      </w:tr>
      <w:tr w:rsidR="00B9023C" w:rsidRPr="00B9023C" w:rsidTr="00B9023C">
        <w:tblPrEx>
          <w:tblW w:w="7660" w:type="dxa"/>
          <w:jc w:val="center"/>
          <w:tblInd w:w="84" w:type="dxa"/>
          <w:tblCellMar>
            <w:left w:w="99" w:type="dxa"/>
            <w:right w:w="99" w:type="dxa"/>
          </w:tblCellMar>
          <w:tblPrExChange w:id="286" w:author="HendryHendry/선임연구원/Convergence(연)ATS그룹(hendry.hendry" w:date="2011-11-16T16:57:00Z">
            <w:tblPrEx>
              <w:tblW w:w="7660" w:type="dxa"/>
              <w:jc w:val="center"/>
              <w:tblInd w:w="84" w:type="dxa"/>
              <w:tblCellMar>
                <w:left w:w="99" w:type="dxa"/>
                <w:right w:w="99" w:type="dxa"/>
              </w:tblCellMar>
            </w:tblPrEx>
          </w:tblPrExChange>
        </w:tblPrEx>
        <w:trPr>
          <w:trHeight w:val="240"/>
          <w:jc w:val="center"/>
          <w:ins w:id="287" w:author="HendryHendry/선임연구원/Convergence(연)ATS그룹(hendry.hendry" w:date="2011-11-16T16:57:00Z"/>
          <w:trPrChange w:id="288" w:author="HendryHendry/선임연구원/Convergence(연)ATS그룹(hendry.hendry" w:date="2011-11-16T16:57:00Z">
            <w:trPr>
              <w:gridAfter w:val="0"/>
              <w:trHeight w:val="24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89" w:author="HendryHendry/선임연구원/Convergence(연)ATS그룹(hendry.hendry" w:date="2011-11-16T16:57:00Z">
              <w:tcPr>
                <w:tcW w:w="1300" w:type="dxa"/>
                <w:gridSpan w:val="2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90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91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Class E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92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3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94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 xml:space="preserve">　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95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6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97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8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299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 xml:space="preserve">　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00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1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302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 xml:space="preserve">　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03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4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05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6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307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 xml:space="preserve">　</w:t>
              </w:r>
            </w:ins>
          </w:p>
        </w:tc>
      </w:tr>
      <w:tr w:rsidR="00B9023C" w:rsidRPr="00B9023C" w:rsidTr="00B9023C">
        <w:tblPrEx>
          <w:tblW w:w="7660" w:type="dxa"/>
          <w:jc w:val="center"/>
          <w:tblInd w:w="84" w:type="dxa"/>
          <w:tblCellMar>
            <w:left w:w="99" w:type="dxa"/>
            <w:right w:w="99" w:type="dxa"/>
          </w:tblCellMar>
          <w:tblPrExChange w:id="308" w:author="HendryHendry/선임연구원/Convergence(연)ATS그룹(hendry.hendry" w:date="2011-11-16T16:57:00Z">
            <w:tblPrEx>
              <w:tblW w:w="7660" w:type="dxa"/>
              <w:jc w:val="center"/>
              <w:tblInd w:w="84" w:type="dxa"/>
              <w:tblCellMar>
                <w:left w:w="99" w:type="dxa"/>
                <w:right w:w="99" w:type="dxa"/>
              </w:tblCellMar>
            </w:tblPrEx>
          </w:tblPrExChange>
        </w:tblPrEx>
        <w:trPr>
          <w:trHeight w:val="240"/>
          <w:jc w:val="center"/>
          <w:ins w:id="309" w:author="HendryHendry/선임연구원/Convergence(연)ATS그룹(hendry.hendry" w:date="2011-11-16T16:57:00Z"/>
          <w:trPrChange w:id="310" w:author="HendryHendry/선임연구원/Convergence(연)ATS그룹(hendry.hendry" w:date="2011-11-16T16:57:00Z">
            <w:trPr>
              <w:gridAfter w:val="0"/>
              <w:trHeight w:val="24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11" w:author="HendryHendry/선임연구원/Convergence(연)ATS그룹(hendry.hendry" w:date="2011-11-16T16:57:00Z">
              <w:tcPr>
                <w:tcW w:w="1300" w:type="dxa"/>
                <w:gridSpan w:val="2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12" w:author="HendryHendry/선임연구원/Convergence(연)ATS그룹(hendry.hendry" w:date="2011-11-16T16:57:00Z"/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ins w:id="313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b/>
                  <w:bCs/>
                  <w:color w:val="000000"/>
                  <w:sz w:val="18"/>
                  <w:szCs w:val="18"/>
                  <w:lang w:eastAsia="ko-KR"/>
                </w:rPr>
                <w:t>Overall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14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5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316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-0.4%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17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8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319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-0.4%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20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1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322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-0.4%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3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4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325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-0.5%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6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7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328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-0.8%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29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0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331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-0.7%</w:t>
              </w:r>
            </w:ins>
          </w:p>
        </w:tc>
      </w:tr>
      <w:tr w:rsidR="00B9023C" w:rsidRPr="00B9023C" w:rsidTr="00B9023C">
        <w:tblPrEx>
          <w:tblW w:w="7660" w:type="dxa"/>
          <w:jc w:val="center"/>
          <w:tblInd w:w="84" w:type="dxa"/>
          <w:tblCellMar>
            <w:left w:w="99" w:type="dxa"/>
            <w:right w:w="99" w:type="dxa"/>
          </w:tblCellMar>
          <w:tblPrExChange w:id="332" w:author="HendryHendry/선임연구원/Convergence(연)ATS그룹(hendry.hendry" w:date="2011-11-16T16:57:00Z">
            <w:tblPrEx>
              <w:tblW w:w="7660" w:type="dxa"/>
              <w:jc w:val="center"/>
              <w:tblInd w:w="84" w:type="dxa"/>
              <w:tblCellMar>
                <w:left w:w="99" w:type="dxa"/>
                <w:right w:w="99" w:type="dxa"/>
              </w:tblCellMar>
            </w:tblPrEx>
          </w:tblPrExChange>
        </w:tblPrEx>
        <w:trPr>
          <w:trHeight w:val="255"/>
          <w:jc w:val="center"/>
          <w:ins w:id="333" w:author="HendryHendry/선임연구원/Convergence(연)ATS그룹(hendry.hendry" w:date="2011-11-16T16:57:00Z"/>
          <w:trPrChange w:id="334" w:author="HendryHendry/선임연구원/Convergence(연)ATS그룹(hendry.hendry" w:date="2011-11-16T16:57:00Z">
            <w:trPr>
              <w:gridAfter w:val="0"/>
              <w:trHeight w:val="255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35" w:author="HendryHendry/선임연구원/Convergence(연)ATS그룹(hendry.hendry" w:date="2011-11-16T16:57:00Z">
              <w:tcPr>
                <w:tcW w:w="1300" w:type="dxa"/>
                <w:gridSpan w:val="2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36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337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 xml:space="preserve">　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38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9" w:author="HendryHendry/선임연구원/Convergence(연)ATS그룹(hendry.hendry" w:date="2011-11-16T16:57:00Z"/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ins w:id="340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808080"/>
                  <w:sz w:val="18"/>
                  <w:szCs w:val="18"/>
                  <w:lang w:eastAsia="ko-KR"/>
                </w:rPr>
                <w:t>-0.4%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41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2" w:author="HendryHendry/선임연구원/Convergence(연)ATS그룹(hendry.hendry" w:date="2011-11-16T16:57:00Z"/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ins w:id="343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808080"/>
                  <w:sz w:val="18"/>
                  <w:szCs w:val="18"/>
                  <w:lang w:eastAsia="ko-KR"/>
                </w:rPr>
                <w:t>-0.4%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44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5" w:author="HendryHendry/선임연구원/Convergence(연)ATS그룹(hendry.hendry" w:date="2011-11-16T16:57:00Z"/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ins w:id="346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808080"/>
                  <w:sz w:val="18"/>
                  <w:szCs w:val="18"/>
                  <w:lang w:eastAsia="ko-KR"/>
                </w:rPr>
                <w:t>-0.4%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47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8" w:author="HendryHendry/선임연구원/Convergence(연)ATS그룹(hendry.hendry" w:date="2011-11-16T16:57:00Z"/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ins w:id="349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808080"/>
                  <w:sz w:val="18"/>
                  <w:szCs w:val="18"/>
                  <w:lang w:eastAsia="ko-KR"/>
                </w:rPr>
                <w:t>-0.5%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50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1" w:author="HendryHendry/선임연구원/Convergence(연)ATS그룹(hendry.hendry" w:date="2011-11-16T16:57:00Z"/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ins w:id="352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808080"/>
                  <w:sz w:val="18"/>
                  <w:szCs w:val="18"/>
                  <w:lang w:eastAsia="ko-KR"/>
                </w:rPr>
                <w:t>-0.7%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53" w:author="HendryHendry/선임연구원/Convergence(연)ATS그룹(hendry.hendry" w:date="2011-11-16T16:57:00Z">
              <w:tcPr>
                <w:tcW w:w="1060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4" w:author="HendryHendry/선임연구원/Convergence(연)ATS그룹(hendry.hendry" w:date="2011-11-16T16:57:00Z"/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ins w:id="355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808080"/>
                  <w:sz w:val="18"/>
                  <w:szCs w:val="18"/>
                  <w:lang w:eastAsia="ko-KR"/>
                </w:rPr>
                <w:t>-0.7%</w:t>
              </w:r>
            </w:ins>
          </w:p>
        </w:tc>
      </w:tr>
      <w:tr w:rsidR="00B9023C" w:rsidRPr="00B9023C" w:rsidTr="00B9023C">
        <w:tblPrEx>
          <w:tblW w:w="7660" w:type="dxa"/>
          <w:jc w:val="center"/>
          <w:tblInd w:w="84" w:type="dxa"/>
          <w:tblCellMar>
            <w:left w:w="99" w:type="dxa"/>
            <w:right w:w="99" w:type="dxa"/>
          </w:tblCellMar>
          <w:tblPrExChange w:id="356" w:author="HendryHendry/선임연구원/Convergence(연)ATS그룹(hendry.hendry" w:date="2011-11-16T16:57:00Z">
            <w:tblPrEx>
              <w:tblW w:w="7660" w:type="dxa"/>
              <w:jc w:val="center"/>
              <w:tblInd w:w="84" w:type="dxa"/>
              <w:tblCellMar>
                <w:left w:w="99" w:type="dxa"/>
                <w:right w:w="99" w:type="dxa"/>
              </w:tblCellMar>
            </w:tblPrEx>
          </w:tblPrExChange>
        </w:tblPrEx>
        <w:trPr>
          <w:trHeight w:val="240"/>
          <w:jc w:val="center"/>
          <w:ins w:id="357" w:author="HendryHendry/선임연구원/Convergence(연)ATS그룹(hendry.hendry" w:date="2011-11-16T16:57:00Z"/>
          <w:trPrChange w:id="358" w:author="HendryHendry/선임연구원/Convergence(연)ATS그룹(hendry.hendry" w:date="2011-11-16T16:57:00Z">
            <w:trPr>
              <w:gridAfter w:val="0"/>
              <w:trHeight w:val="24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59" w:author="HendryHendry/선임연구원/Convergence(연)ATS그룹(hendry.hendry" w:date="2011-11-16T16:57:00Z">
              <w:tcPr>
                <w:tcW w:w="1300" w:type="dxa"/>
                <w:gridSpan w:val="2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60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361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Enc Time[%]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62" w:author="HendryHendry/선임연구원/Convergence(연)ATS그룹(hendry.hendry" w:date="2011-11-16T16:57:00Z">
              <w:tcPr>
                <w:tcW w:w="3180" w:type="dxa"/>
                <w:gridSpan w:val="6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3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364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100%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65" w:author="HendryHendry/선임연구원/Convergence(연)ATS그룹(hendry.hendry" w:date="2011-11-16T16:57:00Z">
              <w:tcPr>
                <w:tcW w:w="3180" w:type="dxa"/>
                <w:gridSpan w:val="6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6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367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100%</w:t>
              </w:r>
            </w:ins>
          </w:p>
        </w:tc>
      </w:tr>
      <w:tr w:rsidR="00B9023C" w:rsidRPr="00B9023C" w:rsidTr="00B9023C">
        <w:tblPrEx>
          <w:tblW w:w="7660" w:type="dxa"/>
          <w:jc w:val="center"/>
          <w:tblInd w:w="84" w:type="dxa"/>
          <w:tblCellMar>
            <w:left w:w="99" w:type="dxa"/>
            <w:right w:w="99" w:type="dxa"/>
          </w:tblCellMar>
          <w:tblPrExChange w:id="368" w:author="HendryHendry/선임연구원/Convergence(연)ATS그룹(hendry.hendry" w:date="2011-11-16T16:57:00Z">
            <w:tblPrEx>
              <w:tblW w:w="7660" w:type="dxa"/>
              <w:jc w:val="center"/>
              <w:tblInd w:w="84" w:type="dxa"/>
              <w:tblCellMar>
                <w:left w:w="99" w:type="dxa"/>
                <w:right w:w="99" w:type="dxa"/>
              </w:tblCellMar>
            </w:tblPrEx>
          </w:tblPrExChange>
        </w:tblPrEx>
        <w:trPr>
          <w:trHeight w:val="255"/>
          <w:jc w:val="center"/>
          <w:ins w:id="369" w:author="HendryHendry/선임연구원/Convergence(연)ATS그룹(hendry.hendry" w:date="2011-11-16T16:57:00Z"/>
          <w:trPrChange w:id="370" w:author="HendryHendry/선임연구원/Convergence(연)ATS그룹(hendry.hendry" w:date="2011-11-16T16:57:00Z">
            <w:trPr>
              <w:gridAfter w:val="0"/>
              <w:trHeight w:val="255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71" w:author="HendryHendry/선임연구원/Convergence(연)ATS그룹(hendry.hendry" w:date="2011-11-16T16:57:00Z">
              <w:tcPr>
                <w:tcW w:w="1300" w:type="dxa"/>
                <w:gridSpan w:val="2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72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373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Dec Time[%]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74" w:author="HendryHendry/선임연구원/Convergence(연)ATS그룹(hendry.hendry" w:date="2011-11-16T16:57:00Z">
              <w:tcPr>
                <w:tcW w:w="3180" w:type="dxa"/>
                <w:gridSpan w:val="6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5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376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99%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77" w:author="HendryHendry/선임연구원/Convergence(연)ATS그룹(hendry.hendry" w:date="2011-11-16T16:57:00Z">
              <w:tcPr>
                <w:tcW w:w="3180" w:type="dxa"/>
                <w:gridSpan w:val="6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9023C" w:rsidRPr="00B9023C" w:rsidRDefault="00B9023C" w:rsidP="00B902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8" w:author="HendryHendry/선임연구원/Convergence(연)ATS그룹(hendry.hendry" w:date="2011-11-16T16:57:00Z"/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ins w:id="379" w:author="HendryHendry/선임연구원/Convergence(연)ATS그룹(hendry.hendry" w:date="2011-11-16T16:57:00Z">
              <w:r w:rsidRPr="00B9023C">
                <w:rPr>
                  <w:rFonts w:ascii="Arial" w:eastAsia="Gulim" w:hAnsi="Arial" w:cs="Arial"/>
                  <w:color w:val="000000"/>
                  <w:sz w:val="18"/>
                  <w:szCs w:val="18"/>
                  <w:lang w:eastAsia="ko-KR"/>
                </w:rPr>
                <w:t>101%</w:t>
              </w:r>
            </w:ins>
          </w:p>
        </w:tc>
      </w:tr>
    </w:tbl>
    <w:p w:rsidR="00B9023C" w:rsidRDefault="00B9023C" w:rsidP="00B3289B">
      <w:pPr>
        <w:jc w:val="center"/>
        <w:rPr>
          <w:szCs w:val="22"/>
          <w:lang w:eastAsia="ko-KR"/>
        </w:rPr>
      </w:pPr>
    </w:p>
    <w:p w:rsidR="00991C34" w:rsidRPr="00AE341B" w:rsidRDefault="00991C34" w:rsidP="00991C34">
      <w:pPr>
        <w:pStyle w:val="1"/>
      </w:pPr>
      <w:r>
        <w:rPr>
          <w:rFonts w:hint="eastAsia"/>
          <w:lang w:eastAsia="ko-KR"/>
        </w:rPr>
        <w:t>Proposed Changes to WD Text</w:t>
      </w:r>
    </w:p>
    <w:p w:rsidR="00991C34" w:rsidRDefault="00616DBC" w:rsidP="00991C34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In order to </w:t>
      </w:r>
      <w:r>
        <w:rPr>
          <w:szCs w:val="22"/>
          <w:lang w:eastAsia="ko-KR"/>
        </w:rPr>
        <w:t>accommodate</w:t>
      </w:r>
      <w:r>
        <w:rPr>
          <w:rFonts w:hint="eastAsia"/>
          <w:szCs w:val="22"/>
          <w:lang w:eastAsia="ko-KR"/>
        </w:rPr>
        <w:t xml:space="preserve"> the proposed scheme, we propose to change the WD text as follows (added text is highlighted with yellow color):</w:t>
      </w:r>
    </w:p>
    <w:p w:rsidR="00616DBC" w:rsidRPr="00210652" w:rsidRDefault="00616DBC" w:rsidP="00616DBC">
      <w:pPr>
        <w:keepNext/>
        <w:keepLines/>
      </w:pPr>
      <w:r w:rsidRPr="00210652">
        <w:lastRenderedPageBreak/>
        <w:t>The reference picture list RefPicList0 is ordered such that short-term reference entries have lower indices than long-term reference entries. It is ordered as follows:</w:t>
      </w:r>
    </w:p>
    <w:p w:rsidR="00616DBC" w:rsidRPr="00616DBC" w:rsidRDefault="00616DBC" w:rsidP="00616DBC">
      <w:pPr>
        <w:keepNext/>
        <w:keepLines/>
        <w:numPr>
          <w:ilvl w:val="0"/>
          <w:numId w:val="13"/>
        </w:numPr>
        <w:tabs>
          <w:tab w:val="clear" w:pos="36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ind w:left="714" w:hanging="357"/>
        <w:jc w:val="both"/>
        <w:rPr>
          <w:highlight w:val="yellow"/>
        </w:rPr>
      </w:pPr>
      <w:r w:rsidRPr="00210652">
        <w:t xml:space="preserve">Let </w:t>
      </w:r>
      <w:proofErr w:type="spellStart"/>
      <w:r w:rsidRPr="00210652">
        <w:t>entryShortTerm</w:t>
      </w:r>
      <w:proofErr w:type="spellEnd"/>
      <w:r w:rsidRPr="00210652">
        <w:t xml:space="preserve"> be a variable ranging over all reference entries that are currently marked as "used for </w:t>
      </w:r>
      <w:proofErr w:type="spellStart"/>
      <w:r w:rsidRPr="00210652">
        <w:t>short</w:t>
      </w:r>
      <w:r w:rsidRPr="00210652">
        <w:noBreakHyphen/>
        <w:t>term</w:t>
      </w:r>
      <w:proofErr w:type="spellEnd"/>
      <w:r w:rsidRPr="00210652">
        <w:t xml:space="preserve"> reference"</w:t>
      </w:r>
      <w:r w:rsidRPr="00210652">
        <w:rPr>
          <w:lang w:eastAsia="ko-KR"/>
        </w:rPr>
        <w:t xml:space="preserve"> and which have a value of </w:t>
      </w:r>
      <w:proofErr w:type="spellStart"/>
      <w:r w:rsidRPr="00210652">
        <w:rPr>
          <w:lang w:eastAsia="ko-KR"/>
        </w:rPr>
        <w:t>temporal_id</w:t>
      </w:r>
      <w:proofErr w:type="spellEnd"/>
      <w:r w:rsidRPr="00210652">
        <w:rPr>
          <w:lang w:eastAsia="ko-KR"/>
        </w:rPr>
        <w:t xml:space="preserve"> equal to or lower than the </w:t>
      </w:r>
      <w:proofErr w:type="spellStart"/>
      <w:r w:rsidRPr="00210652">
        <w:rPr>
          <w:lang w:eastAsia="ko-KR"/>
        </w:rPr>
        <w:t>temporal_id</w:t>
      </w:r>
      <w:proofErr w:type="spellEnd"/>
      <w:r w:rsidRPr="00210652">
        <w:rPr>
          <w:lang w:eastAsia="ko-KR"/>
        </w:rPr>
        <w:t xml:space="preserve"> of the current picture.</w:t>
      </w:r>
      <w:r w:rsidRPr="00210652">
        <w:t xml:space="preserve"> When some values of </w:t>
      </w:r>
      <w:proofErr w:type="spellStart"/>
      <w:r w:rsidRPr="00210652">
        <w:t>entryShortTerm</w:t>
      </w:r>
      <w:proofErr w:type="spellEnd"/>
      <w:r w:rsidRPr="00210652">
        <w:t xml:space="preserve"> are present having </w:t>
      </w:r>
      <w:proofErr w:type="spellStart"/>
      <w:r w:rsidRPr="00210652">
        <w:t>PicOrderCnt</w:t>
      </w:r>
      <w:proofErr w:type="spellEnd"/>
      <w:r w:rsidRPr="00210652">
        <w:t>( </w:t>
      </w:r>
      <w:proofErr w:type="spellStart"/>
      <w:r w:rsidRPr="00210652">
        <w:t>entryShortTerm</w:t>
      </w:r>
      <w:proofErr w:type="spellEnd"/>
      <w:r w:rsidRPr="00210652">
        <w:t xml:space="preserve"> ) less than </w:t>
      </w:r>
      <w:proofErr w:type="spellStart"/>
      <w:r w:rsidRPr="00210652">
        <w:t>PicOrderCnt</w:t>
      </w:r>
      <w:proofErr w:type="spellEnd"/>
      <w:r w:rsidRPr="00210652">
        <w:t>( </w:t>
      </w:r>
      <w:proofErr w:type="spellStart"/>
      <w:r w:rsidRPr="00210652">
        <w:t>CurrPic</w:t>
      </w:r>
      <w:proofErr w:type="spellEnd"/>
      <w:r w:rsidRPr="00210652">
        <w:t xml:space="preserve"> ), these values of </w:t>
      </w:r>
      <w:proofErr w:type="spellStart"/>
      <w:r w:rsidRPr="00210652">
        <w:t>entryShortTerm</w:t>
      </w:r>
      <w:proofErr w:type="spellEnd"/>
      <w:r w:rsidRPr="00210652">
        <w:t xml:space="preserve"> are placed at the beginning of refPicList0 in descending order of </w:t>
      </w:r>
      <w:proofErr w:type="spellStart"/>
      <w:r w:rsidRPr="00210652">
        <w:t>PicOrderCnt</w:t>
      </w:r>
      <w:proofErr w:type="spellEnd"/>
      <w:r w:rsidRPr="00210652">
        <w:t>( </w:t>
      </w:r>
      <w:proofErr w:type="spellStart"/>
      <w:r w:rsidRPr="00210652">
        <w:t>entryShortTerm</w:t>
      </w:r>
      <w:proofErr w:type="spellEnd"/>
      <w:r w:rsidRPr="00210652">
        <w:t xml:space="preserve"> ). All of the remaining values of </w:t>
      </w:r>
      <w:proofErr w:type="spellStart"/>
      <w:r w:rsidRPr="00210652">
        <w:t>entryShortTerm</w:t>
      </w:r>
      <w:proofErr w:type="spellEnd"/>
      <w:r w:rsidRPr="00210652">
        <w:t xml:space="preserve"> (when present) are then appended to refPicList0 in ascending order of </w:t>
      </w:r>
      <w:proofErr w:type="spellStart"/>
      <w:proofErr w:type="gramStart"/>
      <w:r w:rsidRPr="00210652">
        <w:t>PicOrderCnt</w:t>
      </w:r>
      <w:proofErr w:type="spellEnd"/>
      <w:r w:rsidRPr="00210652">
        <w:t>(</w:t>
      </w:r>
      <w:proofErr w:type="gramEnd"/>
      <w:r w:rsidRPr="00210652">
        <w:t> </w:t>
      </w:r>
      <w:proofErr w:type="spellStart"/>
      <w:r w:rsidRPr="00210652">
        <w:t>entryShortTerm</w:t>
      </w:r>
      <w:proofErr w:type="spellEnd"/>
      <w:r w:rsidRPr="00210652">
        <w:t> ).</w:t>
      </w:r>
      <w:r>
        <w:rPr>
          <w:rFonts w:hint="eastAsia"/>
          <w:lang w:eastAsia="ko-KR"/>
        </w:rPr>
        <w:t xml:space="preserve"> </w:t>
      </w:r>
      <w:r w:rsidRPr="00616DBC">
        <w:rPr>
          <w:rFonts w:hint="eastAsia"/>
          <w:highlight w:val="yellow"/>
          <w:lang w:eastAsia="ko-KR"/>
        </w:rPr>
        <w:t xml:space="preserve">Then, the </w:t>
      </w:r>
      <w:proofErr w:type="spellStart"/>
      <w:r w:rsidRPr="00616DBC">
        <w:rPr>
          <w:rFonts w:hint="eastAsia"/>
          <w:highlight w:val="yellow"/>
          <w:lang w:eastAsia="ko-KR"/>
        </w:rPr>
        <w:t>entryShortTerm</w:t>
      </w:r>
      <w:proofErr w:type="spellEnd"/>
      <w:r w:rsidRPr="00616DBC">
        <w:rPr>
          <w:rFonts w:hint="eastAsia"/>
          <w:highlight w:val="yellow"/>
          <w:lang w:eastAsia="ko-KR"/>
        </w:rPr>
        <w:t xml:space="preserve"> is further sorted as follow:</w:t>
      </w:r>
    </w:p>
    <w:p w:rsidR="00616DBC" w:rsidRPr="00616DBC" w:rsidRDefault="00616DBC" w:rsidP="00616DBC">
      <w:pPr>
        <w:keepNext/>
        <w:keepLines/>
        <w:tabs>
          <w:tab w:val="left" w:pos="284"/>
        </w:tabs>
        <w:ind w:left="714"/>
        <w:rPr>
          <w:highlight w:val="yellow"/>
        </w:rPr>
      </w:pPr>
    </w:p>
    <w:p w:rsidR="00616DBC" w:rsidRPr="00616DBC" w:rsidRDefault="00616DBC" w:rsidP="00616DBC">
      <w:pPr>
        <w:pStyle w:val="aa"/>
        <w:spacing w:before="0"/>
        <w:ind w:leftChars="0" w:left="720"/>
        <w:jc w:val="both"/>
        <w:rPr>
          <w:sz w:val="20"/>
          <w:highlight w:val="yellow"/>
          <w:lang w:eastAsia="ko-KR"/>
        </w:rPr>
      </w:pPr>
      <w:r w:rsidRPr="00616DBC">
        <w:rPr>
          <w:sz w:val="20"/>
          <w:highlight w:val="yellow"/>
          <w:lang w:eastAsia="ko-KR"/>
        </w:rPr>
        <w:t>F</w:t>
      </w:r>
      <w:r w:rsidRPr="00616DBC">
        <w:rPr>
          <w:rFonts w:hint="eastAsia"/>
          <w:sz w:val="20"/>
          <w:highlight w:val="yellow"/>
          <w:lang w:eastAsia="ko-KR"/>
        </w:rPr>
        <w:t>or (</w:t>
      </w:r>
      <w:r w:rsidRPr="00616DBC">
        <w:rPr>
          <w:rFonts w:hint="eastAsia"/>
          <w:i/>
          <w:sz w:val="20"/>
          <w:highlight w:val="yellow"/>
          <w:lang w:eastAsia="ko-KR"/>
        </w:rPr>
        <w:t>ii</w:t>
      </w:r>
      <w:r w:rsidRPr="00616DBC">
        <w:rPr>
          <w:rFonts w:hint="eastAsia"/>
          <w:sz w:val="20"/>
          <w:highlight w:val="yellow"/>
          <w:lang w:eastAsia="ko-KR"/>
        </w:rPr>
        <w:t xml:space="preserve"> = </w:t>
      </w:r>
      <w:ins w:id="380" w:author="HendryHendry/선임연구원/Convergence(연)ATS그룹(hendry.hendry" w:date="2011-11-17T15:38:00Z">
        <w:r w:rsidR="00457ED2">
          <w:rPr>
            <w:rFonts w:hint="eastAsia"/>
            <w:sz w:val="20"/>
            <w:highlight w:val="yellow"/>
            <w:lang w:eastAsia="ko-KR"/>
          </w:rPr>
          <w:t xml:space="preserve">1 to the </w:t>
        </w:r>
      </w:ins>
      <w:r w:rsidRPr="00616DBC">
        <w:rPr>
          <w:rFonts w:hint="eastAsia"/>
          <w:sz w:val="20"/>
          <w:highlight w:val="yellow"/>
          <w:lang w:eastAsia="ko-KR"/>
        </w:rPr>
        <w:t xml:space="preserve">last index of </w:t>
      </w:r>
      <w:r w:rsidRPr="00616DBC">
        <w:rPr>
          <w:sz w:val="20"/>
          <w:highlight w:val="yellow"/>
        </w:rPr>
        <w:t>entryShortTerm</w:t>
      </w:r>
      <w:del w:id="381" w:author="HendryHendry/선임연구원/Convergence(연)ATS그룹(hendry.hendry" w:date="2011-11-17T15:38:00Z">
        <w:r w:rsidRPr="00616DBC" w:rsidDel="00457ED2">
          <w:rPr>
            <w:rFonts w:hint="eastAsia"/>
            <w:sz w:val="20"/>
            <w:highlight w:val="yellow"/>
            <w:lang w:eastAsia="ko-KR"/>
          </w:rPr>
          <w:delText xml:space="preserve"> to 0</w:delText>
        </w:r>
      </w:del>
      <w:r w:rsidRPr="00616DBC">
        <w:rPr>
          <w:rFonts w:hint="eastAsia"/>
          <w:sz w:val="20"/>
          <w:highlight w:val="yellow"/>
          <w:lang w:eastAsia="ko-KR"/>
        </w:rPr>
        <w:t>)</w:t>
      </w:r>
    </w:p>
    <w:p w:rsidR="00616DBC" w:rsidRPr="00616DBC" w:rsidRDefault="00616DBC" w:rsidP="00616DBC">
      <w:pPr>
        <w:pStyle w:val="aa"/>
        <w:spacing w:before="0"/>
        <w:ind w:leftChars="0" w:left="720"/>
        <w:jc w:val="both"/>
        <w:rPr>
          <w:sz w:val="20"/>
          <w:highlight w:val="yellow"/>
          <w:lang w:eastAsia="ko-KR"/>
        </w:rPr>
      </w:pPr>
      <w:r w:rsidRPr="00616DBC">
        <w:rPr>
          <w:rFonts w:hint="eastAsia"/>
          <w:sz w:val="20"/>
          <w:highlight w:val="yellow"/>
          <w:lang w:eastAsia="ko-KR"/>
        </w:rPr>
        <w:tab/>
      </w:r>
      <w:r w:rsidRPr="00616DBC">
        <w:rPr>
          <w:sz w:val="20"/>
          <w:highlight w:val="yellow"/>
          <w:lang w:eastAsia="ko-KR"/>
        </w:rPr>
        <w:t>S</w:t>
      </w:r>
      <w:r w:rsidRPr="00616DBC">
        <w:rPr>
          <w:rFonts w:hint="eastAsia"/>
          <w:sz w:val="20"/>
          <w:highlight w:val="yellow"/>
          <w:lang w:eastAsia="ko-KR"/>
        </w:rPr>
        <w:t xml:space="preserve">et </w:t>
      </w:r>
      <w:proofErr w:type="spellStart"/>
      <w:proofErr w:type="gramStart"/>
      <w:r w:rsidRPr="00616DBC">
        <w:rPr>
          <w:rFonts w:hint="eastAsia"/>
          <w:i/>
          <w:sz w:val="20"/>
          <w:highlight w:val="yellow"/>
          <w:lang w:eastAsia="ko-KR"/>
        </w:rPr>
        <w:t>jj</w:t>
      </w:r>
      <w:proofErr w:type="spellEnd"/>
      <w:proofErr w:type="gramEnd"/>
      <w:r w:rsidRPr="00616DBC">
        <w:rPr>
          <w:rFonts w:hint="eastAsia"/>
          <w:sz w:val="20"/>
          <w:highlight w:val="yellow"/>
          <w:lang w:eastAsia="ko-KR"/>
        </w:rPr>
        <w:t xml:space="preserve"> = </w:t>
      </w:r>
      <w:r w:rsidRPr="00616DBC">
        <w:rPr>
          <w:rFonts w:hint="eastAsia"/>
          <w:i/>
          <w:sz w:val="20"/>
          <w:highlight w:val="yellow"/>
          <w:lang w:eastAsia="ko-KR"/>
        </w:rPr>
        <w:t>ii</w:t>
      </w:r>
      <w:r w:rsidRPr="00616DBC">
        <w:rPr>
          <w:rFonts w:hint="eastAsia"/>
          <w:sz w:val="20"/>
          <w:highlight w:val="yellow"/>
          <w:lang w:eastAsia="ko-KR"/>
        </w:rPr>
        <w:t>;</w:t>
      </w:r>
    </w:p>
    <w:p w:rsidR="00616DBC" w:rsidRPr="00616DBC" w:rsidRDefault="00616DBC" w:rsidP="00616DBC">
      <w:pPr>
        <w:pStyle w:val="aa"/>
        <w:spacing w:before="0"/>
        <w:ind w:leftChars="0" w:left="720"/>
        <w:rPr>
          <w:sz w:val="20"/>
          <w:highlight w:val="yellow"/>
          <w:lang w:eastAsia="ko-KR"/>
        </w:rPr>
      </w:pPr>
      <w:r w:rsidRPr="00616DBC">
        <w:rPr>
          <w:rFonts w:hint="eastAsia"/>
          <w:sz w:val="20"/>
          <w:highlight w:val="yellow"/>
          <w:lang w:eastAsia="ko-KR"/>
        </w:rPr>
        <w:tab/>
      </w:r>
      <w:del w:id="382" w:author="HendryHendry/선임연구원/Convergence(연)ATS그룹(hendry.hendry" w:date="2011-11-17T15:35:00Z">
        <w:r w:rsidRPr="00616DBC" w:rsidDel="00457ED2">
          <w:rPr>
            <w:rFonts w:hint="eastAsia"/>
            <w:sz w:val="20"/>
            <w:highlight w:val="yellow"/>
            <w:lang w:eastAsia="ko-KR"/>
          </w:rPr>
          <w:tab/>
        </w:r>
      </w:del>
      <w:r w:rsidRPr="00616DBC">
        <w:rPr>
          <w:sz w:val="20"/>
          <w:highlight w:val="yellow"/>
          <w:lang w:eastAsia="ko-KR"/>
        </w:rPr>
        <w:t>W</w:t>
      </w:r>
      <w:r w:rsidRPr="00616DBC">
        <w:rPr>
          <w:rFonts w:hint="eastAsia"/>
          <w:sz w:val="20"/>
          <w:highlight w:val="yellow"/>
          <w:lang w:eastAsia="ko-KR"/>
        </w:rPr>
        <w:t>hile ((</w:t>
      </w:r>
      <w:proofErr w:type="spellStart"/>
      <w:proofErr w:type="gramStart"/>
      <w:r w:rsidRPr="00616DBC">
        <w:rPr>
          <w:rFonts w:hint="eastAsia"/>
          <w:i/>
          <w:sz w:val="20"/>
          <w:highlight w:val="yellow"/>
          <w:lang w:eastAsia="ko-KR"/>
        </w:rPr>
        <w:t>jj</w:t>
      </w:r>
      <w:proofErr w:type="spellEnd"/>
      <w:proofErr w:type="gramEnd"/>
      <w:r w:rsidRPr="00616DBC">
        <w:rPr>
          <w:rFonts w:hint="eastAsia"/>
          <w:sz w:val="20"/>
          <w:highlight w:val="yellow"/>
          <w:lang w:eastAsia="ko-KR"/>
        </w:rPr>
        <w:t xml:space="preserve"> &gt; 0) and </w:t>
      </w:r>
    </w:p>
    <w:p w:rsidR="00616DBC" w:rsidRPr="00457ED2" w:rsidRDefault="00616DBC" w:rsidP="00457ED2">
      <w:pPr>
        <w:spacing w:before="0"/>
        <w:ind w:leftChars="850" w:left="1970" w:hangingChars="50" w:hanging="100"/>
        <w:rPr>
          <w:sz w:val="20"/>
          <w:highlight w:val="yellow"/>
          <w:lang w:eastAsia="ko-KR"/>
          <w:rPrChange w:id="383" w:author="HendryHendry/선임연구원/Convergence(연)ATS그룹(hendry.hendry" w:date="2011-11-17T15:35:00Z">
            <w:rPr>
              <w:highlight w:val="yellow"/>
              <w:lang w:eastAsia="ko-KR"/>
            </w:rPr>
          </w:rPrChange>
        </w:rPr>
        <w:pPrChange w:id="384" w:author="HendryHendry/선임연구원/Convergence(연)ATS그룹(hendry.hendry" w:date="2011-11-17T15:35:00Z">
          <w:pPr>
            <w:pStyle w:val="aa"/>
            <w:spacing w:before="0"/>
            <w:ind w:leftChars="0" w:left="2400"/>
          </w:pPr>
        </w:pPrChange>
      </w:pPr>
      <w:r w:rsidRPr="00457ED2">
        <w:rPr>
          <w:rFonts w:hint="eastAsia"/>
          <w:sz w:val="20"/>
          <w:highlight w:val="yellow"/>
          <w:lang w:eastAsia="ko-KR"/>
          <w:rPrChange w:id="385" w:author="HendryHendry/선임연구원/Convergence(연)ATS그룹(hendry.hendry" w:date="2011-11-17T15:35:00Z">
            <w:rPr>
              <w:rFonts w:hint="eastAsia"/>
              <w:highlight w:val="yellow"/>
              <w:lang w:eastAsia="ko-KR"/>
            </w:rPr>
          </w:rPrChange>
        </w:rPr>
        <w:t>(</w:t>
      </w:r>
      <w:proofErr w:type="spellStart"/>
      <w:proofErr w:type="gramStart"/>
      <w:r w:rsidRPr="00457ED2">
        <w:rPr>
          <w:sz w:val="20"/>
          <w:highlight w:val="yellow"/>
          <w:rPrChange w:id="386" w:author="HendryHendry/선임연구원/Convergence(연)ATS그룹(hendry.hendry" w:date="2011-11-17T15:35:00Z">
            <w:rPr>
              <w:highlight w:val="yellow"/>
            </w:rPr>
          </w:rPrChange>
        </w:rPr>
        <w:t>PicOrderCnt</w:t>
      </w:r>
      <w:proofErr w:type="spellEnd"/>
      <w:r w:rsidRPr="00457ED2">
        <w:rPr>
          <w:sz w:val="20"/>
          <w:highlight w:val="yellow"/>
          <w:rPrChange w:id="387" w:author="HendryHendry/선임연구원/Convergence(연)ATS그룹(hendry.hendry" w:date="2011-11-17T15:35:00Z">
            <w:rPr>
              <w:highlight w:val="yellow"/>
            </w:rPr>
          </w:rPrChange>
        </w:rPr>
        <w:t>(</w:t>
      </w:r>
      <w:proofErr w:type="spellStart"/>
      <w:proofErr w:type="gramEnd"/>
      <w:r w:rsidRPr="00457ED2">
        <w:rPr>
          <w:sz w:val="20"/>
          <w:highlight w:val="yellow"/>
          <w:rPrChange w:id="388" w:author="HendryHendry/선임연구원/Convergence(연)ATS그룹(hendry.hendry" w:date="2011-11-17T15:35:00Z">
            <w:rPr>
              <w:highlight w:val="yellow"/>
            </w:rPr>
          </w:rPrChange>
        </w:rPr>
        <w:t>entryShortTerm</w:t>
      </w:r>
      <w:proofErr w:type="spellEnd"/>
      <w:r w:rsidRPr="00457ED2">
        <w:rPr>
          <w:rFonts w:hint="eastAsia"/>
          <w:sz w:val="20"/>
          <w:highlight w:val="yellow"/>
          <w:lang w:eastAsia="ko-KR"/>
          <w:rPrChange w:id="389" w:author="HendryHendry/선임연구원/Convergence(연)ATS그룹(hendry.hendry" w:date="2011-11-17T15:35:00Z">
            <w:rPr>
              <w:rFonts w:hint="eastAsia"/>
              <w:highlight w:val="yellow"/>
              <w:lang w:eastAsia="ko-KR"/>
            </w:rPr>
          </w:rPrChange>
        </w:rPr>
        <w:t xml:space="preserve"> [</w:t>
      </w:r>
      <w:proofErr w:type="spellStart"/>
      <w:r w:rsidRPr="00457ED2">
        <w:rPr>
          <w:rFonts w:hint="eastAsia"/>
          <w:i/>
          <w:sz w:val="20"/>
          <w:highlight w:val="yellow"/>
          <w:lang w:eastAsia="ko-KR"/>
          <w:rPrChange w:id="390" w:author="HendryHendry/선임연구원/Convergence(연)ATS그룹(hendry.hendry" w:date="2011-11-17T15:35:00Z">
            <w:rPr>
              <w:rFonts w:hint="eastAsia"/>
              <w:i/>
              <w:highlight w:val="yellow"/>
              <w:lang w:eastAsia="ko-KR"/>
            </w:rPr>
          </w:rPrChange>
        </w:rPr>
        <w:t>jj</w:t>
      </w:r>
      <w:proofErr w:type="spellEnd"/>
      <w:r w:rsidRPr="00457ED2">
        <w:rPr>
          <w:rFonts w:hint="eastAsia"/>
          <w:sz w:val="20"/>
          <w:highlight w:val="yellow"/>
          <w:lang w:eastAsia="ko-KR"/>
          <w:rPrChange w:id="391" w:author="HendryHendry/선임연구원/Convergence(연)ATS그룹(hendry.hendry" w:date="2011-11-17T15:35:00Z">
            <w:rPr>
              <w:rFonts w:hint="eastAsia"/>
              <w:highlight w:val="yellow"/>
              <w:lang w:eastAsia="ko-KR"/>
            </w:rPr>
          </w:rPrChange>
        </w:rPr>
        <w:t xml:space="preserve">]) and </w:t>
      </w:r>
      <w:proofErr w:type="spellStart"/>
      <w:r w:rsidRPr="00457ED2">
        <w:rPr>
          <w:sz w:val="20"/>
          <w:highlight w:val="yellow"/>
          <w:rPrChange w:id="392" w:author="HendryHendry/선임연구원/Convergence(연)ATS그룹(hendry.hendry" w:date="2011-11-17T15:35:00Z">
            <w:rPr>
              <w:highlight w:val="yellow"/>
            </w:rPr>
          </w:rPrChange>
        </w:rPr>
        <w:t>PicOrderCnt</w:t>
      </w:r>
      <w:proofErr w:type="spellEnd"/>
      <w:r w:rsidRPr="00457ED2">
        <w:rPr>
          <w:sz w:val="20"/>
          <w:highlight w:val="yellow"/>
          <w:rPrChange w:id="393" w:author="HendryHendry/선임연구원/Convergence(연)ATS그룹(hendry.hendry" w:date="2011-11-17T15:35:00Z">
            <w:rPr>
              <w:highlight w:val="yellow"/>
            </w:rPr>
          </w:rPrChange>
        </w:rPr>
        <w:t>(</w:t>
      </w:r>
      <w:proofErr w:type="spellStart"/>
      <w:r w:rsidRPr="00457ED2">
        <w:rPr>
          <w:sz w:val="20"/>
          <w:highlight w:val="yellow"/>
          <w:rPrChange w:id="394" w:author="HendryHendry/선임연구원/Convergence(연)ATS그룹(hendry.hendry" w:date="2011-11-17T15:35:00Z">
            <w:rPr>
              <w:highlight w:val="yellow"/>
            </w:rPr>
          </w:rPrChange>
        </w:rPr>
        <w:t>entryShortTerm</w:t>
      </w:r>
      <w:proofErr w:type="spellEnd"/>
      <w:r w:rsidRPr="00457ED2">
        <w:rPr>
          <w:rFonts w:hint="eastAsia"/>
          <w:sz w:val="20"/>
          <w:highlight w:val="yellow"/>
          <w:lang w:eastAsia="ko-KR"/>
          <w:rPrChange w:id="395" w:author="HendryHendry/선임연구원/Convergence(연)ATS그룹(hendry.hendry" w:date="2011-11-17T15:35:00Z">
            <w:rPr>
              <w:rFonts w:hint="eastAsia"/>
              <w:highlight w:val="yellow"/>
              <w:lang w:eastAsia="ko-KR"/>
            </w:rPr>
          </w:rPrChange>
        </w:rPr>
        <w:t xml:space="preserve"> [</w:t>
      </w:r>
      <w:r w:rsidRPr="00457ED2">
        <w:rPr>
          <w:rFonts w:hint="eastAsia"/>
          <w:i/>
          <w:sz w:val="20"/>
          <w:highlight w:val="yellow"/>
          <w:lang w:eastAsia="ko-KR"/>
          <w:rPrChange w:id="396" w:author="HendryHendry/선임연구원/Convergence(연)ATS그룹(hendry.hendry" w:date="2011-11-17T15:35:00Z">
            <w:rPr>
              <w:rFonts w:hint="eastAsia"/>
              <w:i/>
              <w:highlight w:val="yellow"/>
              <w:lang w:eastAsia="ko-KR"/>
            </w:rPr>
          </w:rPrChange>
        </w:rPr>
        <w:t>jj-</w:t>
      </w:r>
      <w:r w:rsidRPr="00457ED2">
        <w:rPr>
          <w:rFonts w:hint="eastAsia"/>
          <w:sz w:val="20"/>
          <w:highlight w:val="yellow"/>
          <w:lang w:eastAsia="ko-KR"/>
          <w:rPrChange w:id="397" w:author="HendryHendry/선임연구원/Convergence(연)ATS그룹(hendry.hendry" w:date="2011-11-17T15:35:00Z">
            <w:rPr>
              <w:rFonts w:hint="eastAsia"/>
              <w:highlight w:val="yellow"/>
              <w:lang w:eastAsia="ko-KR"/>
            </w:rPr>
          </w:rPrChange>
        </w:rPr>
        <w:t xml:space="preserve">1]) are both lower or higher than </w:t>
      </w:r>
      <w:proofErr w:type="spellStart"/>
      <w:r w:rsidRPr="00457ED2">
        <w:rPr>
          <w:sz w:val="20"/>
          <w:highlight w:val="yellow"/>
          <w:rPrChange w:id="398" w:author="HendryHendry/선임연구원/Convergence(연)ATS그룹(hendry.hendry" w:date="2011-11-17T15:35:00Z">
            <w:rPr>
              <w:highlight w:val="yellow"/>
            </w:rPr>
          </w:rPrChange>
        </w:rPr>
        <w:t>PicOrderCnt</w:t>
      </w:r>
      <w:proofErr w:type="spellEnd"/>
      <w:r w:rsidRPr="00457ED2">
        <w:rPr>
          <w:sz w:val="20"/>
          <w:highlight w:val="yellow"/>
          <w:rPrChange w:id="399" w:author="HendryHendry/선임연구원/Convergence(연)ATS그룹(hendry.hendry" w:date="2011-11-17T15:35:00Z">
            <w:rPr>
              <w:highlight w:val="yellow"/>
            </w:rPr>
          </w:rPrChange>
        </w:rPr>
        <w:t>( </w:t>
      </w:r>
      <w:proofErr w:type="spellStart"/>
      <w:r w:rsidRPr="00457ED2">
        <w:rPr>
          <w:sz w:val="20"/>
          <w:highlight w:val="yellow"/>
          <w:rPrChange w:id="400" w:author="HendryHendry/선임연구원/Convergence(연)ATS그룹(hendry.hendry" w:date="2011-11-17T15:35:00Z">
            <w:rPr>
              <w:highlight w:val="yellow"/>
            </w:rPr>
          </w:rPrChange>
        </w:rPr>
        <w:t>CurrPic</w:t>
      </w:r>
      <w:proofErr w:type="spellEnd"/>
      <w:r w:rsidRPr="00457ED2">
        <w:rPr>
          <w:sz w:val="20"/>
          <w:highlight w:val="yellow"/>
          <w:rPrChange w:id="401" w:author="HendryHendry/선임연구원/Convergence(연)ATS그룹(hendry.hendry" w:date="2011-11-17T15:35:00Z">
            <w:rPr>
              <w:highlight w:val="yellow"/>
            </w:rPr>
          </w:rPrChange>
        </w:rPr>
        <w:t> )</w:t>
      </w:r>
      <w:r w:rsidRPr="00457ED2">
        <w:rPr>
          <w:rFonts w:hint="eastAsia"/>
          <w:sz w:val="20"/>
          <w:highlight w:val="yellow"/>
          <w:lang w:eastAsia="ko-KR"/>
          <w:rPrChange w:id="402" w:author="HendryHendry/선임연구원/Convergence(연)ATS그룹(hendry.hendry" w:date="2011-11-17T15:35:00Z">
            <w:rPr>
              <w:rFonts w:hint="eastAsia"/>
              <w:highlight w:val="yellow"/>
              <w:lang w:eastAsia="ko-KR"/>
            </w:rPr>
          </w:rPrChange>
        </w:rPr>
        <w:t>)</w:t>
      </w:r>
      <w:ins w:id="403" w:author="HendryHendry/선임연구원/Convergence(연)ATS그룹(hendry.hendry" w:date="2011-11-17T15:35:00Z">
        <w:r w:rsidR="00457ED2" w:rsidRPr="00457ED2">
          <w:rPr>
            <w:rFonts w:hint="eastAsia"/>
            <w:sz w:val="20"/>
            <w:highlight w:val="yellow"/>
            <w:lang w:eastAsia="ko-KR"/>
            <w:rPrChange w:id="404" w:author="HendryHendry/선임연구원/Convergence(연)ATS그룹(hendry.hendry" w:date="2011-11-17T15:35:00Z">
              <w:rPr>
                <w:rFonts w:hint="eastAsia"/>
                <w:highlight w:val="yellow"/>
                <w:lang w:eastAsia="ko-KR"/>
              </w:rPr>
            </w:rPrChange>
          </w:rPr>
          <w:t xml:space="preserve"> and</w:t>
        </w:r>
      </w:ins>
    </w:p>
    <w:p w:rsidR="00616DBC" w:rsidRPr="00616DBC" w:rsidRDefault="00616DBC" w:rsidP="00457ED2">
      <w:pPr>
        <w:pStyle w:val="aa"/>
        <w:tabs>
          <w:tab w:val="clear" w:pos="1440"/>
          <w:tab w:val="left" w:pos="1855"/>
        </w:tabs>
        <w:spacing w:before="0"/>
        <w:ind w:leftChars="0" w:left="720"/>
        <w:rPr>
          <w:sz w:val="20"/>
          <w:highlight w:val="yellow"/>
          <w:lang w:eastAsia="ko-KR"/>
        </w:rPr>
      </w:pPr>
      <w:r w:rsidRPr="00616DBC">
        <w:rPr>
          <w:rFonts w:hint="eastAsia"/>
          <w:sz w:val="20"/>
          <w:highlight w:val="yellow"/>
          <w:lang w:eastAsia="ko-KR"/>
        </w:rPr>
        <w:tab/>
      </w:r>
      <w:r w:rsidRPr="00616DBC">
        <w:rPr>
          <w:rFonts w:hint="eastAsia"/>
          <w:sz w:val="20"/>
          <w:highlight w:val="yellow"/>
          <w:lang w:eastAsia="ko-KR"/>
        </w:rPr>
        <w:tab/>
      </w:r>
      <w:del w:id="405" w:author="HendryHendry/선임연구원/Convergence(연)ATS그룹(hendry.hendry" w:date="2011-11-17T15:35:00Z">
        <w:r w:rsidRPr="00616DBC" w:rsidDel="00457ED2">
          <w:rPr>
            <w:rFonts w:hint="eastAsia"/>
            <w:sz w:val="20"/>
            <w:highlight w:val="yellow"/>
            <w:lang w:eastAsia="ko-KR"/>
          </w:rPr>
          <w:tab/>
        </w:r>
        <w:r w:rsidRPr="00616DBC" w:rsidDel="00457ED2">
          <w:rPr>
            <w:rFonts w:hint="eastAsia"/>
            <w:sz w:val="20"/>
            <w:highlight w:val="yellow"/>
            <w:lang w:eastAsia="ko-KR"/>
          </w:rPr>
          <w:tab/>
        </w:r>
      </w:del>
      <w:r w:rsidRPr="00616DBC">
        <w:rPr>
          <w:rFonts w:hint="eastAsia"/>
          <w:sz w:val="20"/>
          <w:highlight w:val="yellow"/>
          <w:lang w:eastAsia="ko-KR"/>
        </w:rPr>
        <w:t>(</w:t>
      </w:r>
      <w:proofErr w:type="gramStart"/>
      <w:r w:rsidRPr="00616DBC">
        <w:rPr>
          <w:rFonts w:hint="eastAsia"/>
          <w:sz w:val="20"/>
          <w:highlight w:val="yellow"/>
          <w:lang w:eastAsia="ko-KR"/>
        </w:rPr>
        <w:t>QP(</w:t>
      </w:r>
      <w:proofErr w:type="spellStart"/>
      <w:proofErr w:type="gramEnd"/>
      <w:r w:rsidRPr="00616DBC">
        <w:rPr>
          <w:sz w:val="20"/>
          <w:highlight w:val="yellow"/>
        </w:rPr>
        <w:t>entryShortTerm</w:t>
      </w:r>
      <w:proofErr w:type="spellEnd"/>
      <w:r w:rsidRPr="00616DBC">
        <w:rPr>
          <w:rFonts w:hint="eastAsia"/>
          <w:sz w:val="20"/>
          <w:highlight w:val="yellow"/>
          <w:lang w:eastAsia="ko-KR"/>
        </w:rPr>
        <w:t xml:space="preserve"> [</w:t>
      </w:r>
      <w:proofErr w:type="spellStart"/>
      <w:r w:rsidRPr="00616DBC">
        <w:rPr>
          <w:rFonts w:hint="eastAsia"/>
          <w:i/>
          <w:sz w:val="20"/>
          <w:highlight w:val="yellow"/>
          <w:lang w:eastAsia="ko-KR"/>
        </w:rPr>
        <w:t>jj</w:t>
      </w:r>
      <w:proofErr w:type="spellEnd"/>
      <w:r w:rsidRPr="00616DBC">
        <w:rPr>
          <w:rFonts w:hint="eastAsia"/>
          <w:sz w:val="20"/>
          <w:highlight w:val="yellow"/>
          <w:lang w:eastAsia="ko-KR"/>
        </w:rPr>
        <w:t xml:space="preserve">]) &lt;= QP(current picture)) and </w:t>
      </w:r>
    </w:p>
    <w:p w:rsidR="00616DBC" w:rsidRPr="00616DBC" w:rsidRDefault="00616DBC" w:rsidP="00457ED2">
      <w:pPr>
        <w:pStyle w:val="aa"/>
        <w:tabs>
          <w:tab w:val="clear" w:pos="1440"/>
          <w:tab w:val="left" w:pos="1855"/>
        </w:tabs>
        <w:spacing w:before="0"/>
        <w:ind w:leftChars="0" w:left="720"/>
        <w:rPr>
          <w:sz w:val="20"/>
          <w:highlight w:val="yellow"/>
          <w:lang w:eastAsia="ko-KR"/>
        </w:rPr>
      </w:pPr>
      <w:r w:rsidRPr="00616DBC">
        <w:rPr>
          <w:rFonts w:hint="eastAsia"/>
          <w:sz w:val="20"/>
          <w:highlight w:val="yellow"/>
          <w:lang w:eastAsia="ko-KR"/>
        </w:rPr>
        <w:tab/>
      </w:r>
      <w:r w:rsidRPr="00616DBC">
        <w:rPr>
          <w:rFonts w:hint="eastAsia"/>
          <w:sz w:val="20"/>
          <w:highlight w:val="yellow"/>
          <w:lang w:eastAsia="ko-KR"/>
        </w:rPr>
        <w:tab/>
      </w:r>
      <w:del w:id="406" w:author="HendryHendry/선임연구원/Convergence(연)ATS그룹(hendry.hendry" w:date="2011-11-17T15:36:00Z">
        <w:r w:rsidRPr="00616DBC" w:rsidDel="00457ED2">
          <w:rPr>
            <w:rFonts w:hint="eastAsia"/>
            <w:sz w:val="20"/>
            <w:highlight w:val="yellow"/>
            <w:lang w:eastAsia="ko-KR"/>
          </w:rPr>
          <w:tab/>
        </w:r>
      </w:del>
      <w:del w:id="407" w:author="HendryHendry/선임연구원/Convergence(연)ATS그룹(hendry.hendry" w:date="2011-11-17T15:35:00Z">
        <w:r w:rsidRPr="00616DBC" w:rsidDel="00457ED2">
          <w:rPr>
            <w:rFonts w:hint="eastAsia"/>
            <w:sz w:val="20"/>
            <w:highlight w:val="yellow"/>
            <w:lang w:eastAsia="ko-KR"/>
          </w:rPr>
          <w:tab/>
        </w:r>
      </w:del>
      <w:r w:rsidRPr="00616DBC">
        <w:rPr>
          <w:rFonts w:hint="eastAsia"/>
          <w:sz w:val="20"/>
          <w:highlight w:val="yellow"/>
          <w:lang w:eastAsia="ko-KR"/>
        </w:rPr>
        <w:t>(</w:t>
      </w:r>
      <w:proofErr w:type="gramStart"/>
      <w:r w:rsidRPr="00616DBC">
        <w:rPr>
          <w:rFonts w:hint="eastAsia"/>
          <w:sz w:val="20"/>
          <w:highlight w:val="yellow"/>
          <w:lang w:eastAsia="ko-KR"/>
        </w:rPr>
        <w:t>QP(</w:t>
      </w:r>
      <w:proofErr w:type="spellStart"/>
      <w:proofErr w:type="gramEnd"/>
      <w:r w:rsidRPr="00616DBC">
        <w:rPr>
          <w:sz w:val="20"/>
          <w:highlight w:val="yellow"/>
        </w:rPr>
        <w:t>entryShortTerm</w:t>
      </w:r>
      <w:proofErr w:type="spellEnd"/>
      <w:r w:rsidRPr="00616DBC">
        <w:rPr>
          <w:rFonts w:hint="eastAsia"/>
          <w:sz w:val="20"/>
          <w:highlight w:val="yellow"/>
          <w:lang w:eastAsia="ko-KR"/>
        </w:rPr>
        <w:t xml:space="preserve"> [</w:t>
      </w:r>
      <w:proofErr w:type="spellStart"/>
      <w:r w:rsidRPr="00616DBC">
        <w:rPr>
          <w:rFonts w:hint="eastAsia"/>
          <w:i/>
          <w:sz w:val="20"/>
          <w:highlight w:val="yellow"/>
          <w:lang w:eastAsia="ko-KR"/>
        </w:rPr>
        <w:t>jj</w:t>
      </w:r>
      <w:proofErr w:type="spellEnd"/>
      <w:r w:rsidRPr="00616DBC">
        <w:rPr>
          <w:rFonts w:hint="eastAsia"/>
          <w:sz w:val="20"/>
          <w:highlight w:val="yellow"/>
          <w:lang w:eastAsia="ko-KR"/>
        </w:rPr>
        <w:t xml:space="preserve"> </w:t>
      </w:r>
      <w:r w:rsidRPr="00616DBC">
        <w:rPr>
          <w:sz w:val="20"/>
          <w:highlight w:val="yellow"/>
          <w:lang w:eastAsia="ko-KR"/>
        </w:rPr>
        <w:t>–</w:t>
      </w:r>
      <w:r w:rsidRPr="00616DBC">
        <w:rPr>
          <w:rFonts w:hint="eastAsia"/>
          <w:sz w:val="20"/>
          <w:highlight w:val="yellow"/>
          <w:lang w:eastAsia="ko-KR"/>
        </w:rPr>
        <w:t xml:space="preserve"> 1]) &gt; QP(current picture)))</w:t>
      </w:r>
    </w:p>
    <w:p w:rsidR="00616DBC" w:rsidRPr="00616DBC" w:rsidRDefault="00616DBC" w:rsidP="00616DBC">
      <w:pPr>
        <w:pStyle w:val="aa"/>
        <w:spacing w:before="0"/>
        <w:ind w:leftChars="0" w:left="720"/>
        <w:jc w:val="both"/>
        <w:rPr>
          <w:sz w:val="20"/>
          <w:highlight w:val="yellow"/>
          <w:lang w:eastAsia="ko-KR"/>
        </w:rPr>
      </w:pPr>
      <w:r w:rsidRPr="00616DBC">
        <w:rPr>
          <w:rFonts w:hint="eastAsia"/>
          <w:sz w:val="20"/>
          <w:highlight w:val="yellow"/>
          <w:lang w:eastAsia="ko-KR"/>
        </w:rPr>
        <w:tab/>
      </w:r>
      <w:r w:rsidRPr="00616DBC">
        <w:rPr>
          <w:rFonts w:hint="eastAsia"/>
          <w:sz w:val="20"/>
          <w:highlight w:val="yellow"/>
          <w:lang w:eastAsia="ko-KR"/>
        </w:rPr>
        <w:tab/>
        <w:t xml:space="preserve">Swap </w:t>
      </w:r>
      <w:proofErr w:type="spellStart"/>
      <w:r w:rsidRPr="00616DBC">
        <w:rPr>
          <w:sz w:val="20"/>
          <w:highlight w:val="yellow"/>
        </w:rPr>
        <w:t>entryShortTerm</w:t>
      </w:r>
      <w:proofErr w:type="spellEnd"/>
      <w:r w:rsidRPr="00616DBC">
        <w:rPr>
          <w:rFonts w:hint="eastAsia"/>
          <w:sz w:val="20"/>
          <w:highlight w:val="yellow"/>
          <w:lang w:eastAsia="ko-KR"/>
        </w:rPr>
        <w:t xml:space="preserve"> [</w:t>
      </w:r>
      <w:proofErr w:type="spellStart"/>
      <w:proofErr w:type="gramStart"/>
      <w:r w:rsidRPr="00616DBC">
        <w:rPr>
          <w:rFonts w:hint="eastAsia"/>
          <w:i/>
          <w:sz w:val="20"/>
          <w:highlight w:val="yellow"/>
          <w:lang w:eastAsia="ko-KR"/>
        </w:rPr>
        <w:t>jj</w:t>
      </w:r>
      <w:proofErr w:type="spellEnd"/>
      <w:proofErr w:type="gramEnd"/>
      <w:r w:rsidRPr="00616DBC">
        <w:rPr>
          <w:rFonts w:hint="eastAsia"/>
          <w:sz w:val="20"/>
          <w:highlight w:val="yellow"/>
          <w:lang w:eastAsia="ko-KR"/>
        </w:rPr>
        <w:t xml:space="preserve">] and </w:t>
      </w:r>
      <w:proofErr w:type="spellStart"/>
      <w:r w:rsidRPr="00616DBC">
        <w:rPr>
          <w:sz w:val="20"/>
          <w:highlight w:val="yellow"/>
        </w:rPr>
        <w:t>entryShortTerm</w:t>
      </w:r>
      <w:proofErr w:type="spellEnd"/>
      <w:r w:rsidRPr="00616DBC">
        <w:rPr>
          <w:rFonts w:hint="eastAsia"/>
          <w:sz w:val="20"/>
          <w:highlight w:val="yellow"/>
          <w:lang w:eastAsia="ko-KR"/>
        </w:rPr>
        <w:t xml:space="preserve"> [</w:t>
      </w:r>
      <w:proofErr w:type="spellStart"/>
      <w:r w:rsidRPr="00616DBC">
        <w:rPr>
          <w:rFonts w:hint="eastAsia"/>
          <w:i/>
          <w:sz w:val="20"/>
          <w:highlight w:val="yellow"/>
          <w:lang w:eastAsia="ko-KR"/>
        </w:rPr>
        <w:t>jj</w:t>
      </w:r>
      <w:proofErr w:type="spellEnd"/>
      <w:r w:rsidRPr="00616DBC">
        <w:rPr>
          <w:rFonts w:hint="eastAsia"/>
          <w:sz w:val="20"/>
          <w:highlight w:val="yellow"/>
          <w:lang w:eastAsia="ko-KR"/>
        </w:rPr>
        <w:t xml:space="preserve"> </w:t>
      </w:r>
      <w:r w:rsidRPr="00616DBC">
        <w:rPr>
          <w:sz w:val="20"/>
          <w:highlight w:val="yellow"/>
          <w:lang w:eastAsia="ko-KR"/>
        </w:rPr>
        <w:t>–</w:t>
      </w:r>
      <w:r w:rsidRPr="00616DBC">
        <w:rPr>
          <w:rFonts w:hint="eastAsia"/>
          <w:sz w:val="20"/>
          <w:highlight w:val="yellow"/>
          <w:lang w:eastAsia="ko-KR"/>
        </w:rPr>
        <w:t xml:space="preserve"> 1]</w:t>
      </w:r>
    </w:p>
    <w:p w:rsidR="00616DBC" w:rsidRPr="000A6C40" w:rsidRDefault="00616DBC" w:rsidP="00616DBC">
      <w:pPr>
        <w:pStyle w:val="aa"/>
        <w:keepNext/>
        <w:keepLines/>
        <w:tabs>
          <w:tab w:val="left" w:pos="284"/>
        </w:tabs>
        <w:spacing w:before="0"/>
        <w:ind w:leftChars="0" w:left="720"/>
        <w:rPr>
          <w:sz w:val="20"/>
          <w:lang w:eastAsia="ko-KR"/>
        </w:rPr>
      </w:pPr>
      <w:r w:rsidRPr="00616DBC">
        <w:rPr>
          <w:rFonts w:hint="eastAsia"/>
          <w:sz w:val="20"/>
          <w:highlight w:val="yellow"/>
          <w:lang w:eastAsia="ko-KR"/>
        </w:rPr>
        <w:tab/>
      </w:r>
      <w:r w:rsidRPr="00616DBC">
        <w:rPr>
          <w:rFonts w:hint="eastAsia"/>
          <w:sz w:val="20"/>
          <w:highlight w:val="yellow"/>
          <w:lang w:eastAsia="ko-KR"/>
        </w:rPr>
        <w:tab/>
        <w:t xml:space="preserve">Set </w:t>
      </w:r>
      <w:proofErr w:type="spellStart"/>
      <w:proofErr w:type="gramStart"/>
      <w:r w:rsidRPr="00616DBC">
        <w:rPr>
          <w:rFonts w:hint="eastAsia"/>
          <w:i/>
          <w:sz w:val="20"/>
          <w:highlight w:val="yellow"/>
          <w:lang w:eastAsia="ko-KR"/>
        </w:rPr>
        <w:t>jj</w:t>
      </w:r>
      <w:proofErr w:type="spellEnd"/>
      <w:proofErr w:type="gramEnd"/>
      <w:r w:rsidRPr="00616DBC">
        <w:rPr>
          <w:rFonts w:hint="eastAsia"/>
          <w:sz w:val="20"/>
          <w:highlight w:val="yellow"/>
          <w:lang w:eastAsia="ko-KR"/>
        </w:rPr>
        <w:t xml:space="preserve"> = </w:t>
      </w:r>
      <w:proofErr w:type="spellStart"/>
      <w:r w:rsidRPr="00616DBC">
        <w:rPr>
          <w:rFonts w:hint="eastAsia"/>
          <w:i/>
          <w:sz w:val="20"/>
          <w:highlight w:val="yellow"/>
          <w:lang w:eastAsia="ko-KR"/>
        </w:rPr>
        <w:t>jj</w:t>
      </w:r>
      <w:proofErr w:type="spellEnd"/>
      <w:r w:rsidRPr="00616DBC">
        <w:rPr>
          <w:rFonts w:hint="eastAsia"/>
          <w:sz w:val="20"/>
          <w:highlight w:val="yellow"/>
          <w:lang w:eastAsia="ko-KR"/>
        </w:rPr>
        <w:t xml:space="preserve"> </w:t>
      </w:r>
      <w:r w:rsidRPr="00616DBC">
        <w:rPr>
          <w:sz w:val="20"/>
          <w:highlight w:val="yellow"/>
          <w:lang w:eastAsia="ko-KR"/>
        </w:rPr>
        <w:t>–</w:t>
      </w:r>
      <w:r w:rsidRPr="00616DBC">
        <w:rPr>
          <w:rFonts w:hint="eastAsia"/>
          <w:sz w:val="20"/>
          <w:highlight w:val="yellow"/>
          <w:lang w:eastAsia="ko-KR"/>
        </w:rPr>
        <w:t xml:space="preserve"> 1</w:t>
      </w:r>
    </w:p>
    <w:p w:rsidR="00616DBC" w:rsidRPr="000A6C40" w:rsidRDefault="00616DBC" w:rsidP="00616DBC">
      <w:pPr>
        <w:keepNext/>
        <w:keepLines/>
        <w:tabs>
          <w:tab w:val="left" w:pos="284"/>
        </w:tabs>
        <w:spacing w:before="0"/>
        <w:rPr>
          <w:sz w:val="20"/>
          <w:lang w:eastAsia="ko-KR"/>
        </w:rPr>
      </w:pPr>
    </w:p>
    <w:p w:rsidR="00616DBC" w:rsidRPr="00210652" w:rsidRDefault="00616DBC" w:rsidP="00616DBC">
      <w:pPr>
        <w:numPr>
          <w:ilvl w:val="0"/>
          <w:numId w:val="13"/>
        </w:numPr>
        <w:tabs>
          <w:tab w:val="clear" w:pos="36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</w:pPr>
      <w:r w:rsidRPr="00210652">
        <w:t xml:space="preserve">The long-term reference entries which have a value of </w:t>
      </w:r>
      <w:proofErr w:type="spellStart"/>
      <w:r w:rsidRPr="00210652">
        <w:t>temporal_id</w:t>
      </w:r>
      <w:proofErr w:type="spellEnd"/>
      <w:r w:rsidRPr="00210652">
        <w:t xml:space="preserve"> equal to or lower than the </w:t>
      </w:r>
      <w:proofErr w:type="spellStart"/>
      <w:r w:rsidRPr="00210652">
        <w:t>temporal_id</w:t>
      </w:r>
      <w:proofErr w:type="spellEnd"/>
      <w:r w:rsidRPr="00210652">
        <w:t xml:space="preserve"> of the current picture are ordered starting with the long-term reference entry that has the lowest </w:t>
      </w:r>
      <w:proofErr w:type="spellStart"/>
      <w:r w:rsidRPr="00210652">
        <w:t>LongTermPicNum</w:t>
      </w:r>
      <w:proofErr w:type="spellEnd"/>
      <w:r w:rsidRPr="00210652">
        <w:t xml:space="preserve"> value and proceeding through in ascending order to the long-term reference entry that has the highest </w:t>
      </w:r>
      <w:proofErr w:type="spellStart"/>
      <w:r w:rsidRPr="00210652">
        <w:t>LongTermPicNum</w:t>
      </w:r>
      <w:proofErr w:type="spellEnd"/>
      <w:r w:rsidRPr="00210652">
        <w:t xml:space="preserve"> value.</w:t>
      </w:r>
    </w:p>
    <w:p w:rsidR="00616DBC" w:rsidRDefault="00616DBC" w:rsidP="00616DBC">
      <w:pPr>
        <w:rPr>
          <w:lang w:eastAsia="ko-KR"/>
        </w:rPr>
      </w:pPr>
    </w:p>
    <w:p w:rsidR="00616DBC" w:rsidRPr="00210652" w:rsidRDefault="00616DBC" w:rsidP="00616DBC">
      <w:r w:rsidRPr="00210652">
        <w:t>The reference picture list RefPicList1 is ordered so that short-term reference entries have lower indices than long-term reference entries. It is ordered as follows:</w:t>
      </w:r>
    </w:p>
    <w:p w:rsidR="00616DBC" w:rsidRPr="00616DBC" w:rsidRDefault="00616DBC" w:rsidP="00616DBC">
      <w:pPr>
        <w:keepNext/>
        <w:keepLines/>
        <w:numPr>
          <w:ilvl w:val="0"/>
          <w:numId w:val="14"/>
        </w:numPr>
        <w:tabs>
          <w:tab w:val="clear" w:pos="36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highlight w:val="yellow"/>
        </w:rPr>
      </w:pPr>
      <w:r w:rsidRPr="00210652">
        <w:t xml:space="preserve">Let </w:t>
      </w:r>
      <w:proofErr w:type="spellStart"/>
      <w:r w:rsidRPr="00210652">
        <w:t>entryShortTerm</w:t>
      </w:r>
      <w:proofErr w:type="spellEnd"/>
      <w:r w:rsidRPr="00210652">
        <w:t xml:space="preserve"> be a variable ranging over all reference entries that are currently marked as "used for </w:t>
      </w:r>
      <w:proofErr w:type="spellStart"/>
      <w:r w:rsidRPr="00210652">
        <w:t>short</w:t>
      </w:r>
      <w:r w:rsidRPr="00210652">
        <w:noBreakHyphen/>
        <w:t>term</w:t>
      </w:r>
      <w:proofErr w:type="spellEnd"/>
      <w:r w:rsidRPr="00210652">
        <w:t xml:space="preserve"> reference"</w:t>
      </w:r>
      <w:r w:rsidRPr="00210652">
        <w:rPr>
          <w:lang w:eastAsia="ko-KR"/>
        </w:rPr>
        <w:t xml:space="preserve"> and which have a value of </w:t>
      </w:r>
      <w:proofErr w:type="spellStart"/>
      <w:r w:rsidRPr="00210652">
        <w:rPr>
          <w:lang w:eastAsia="ko-KR"/>
        </w:rPr>
        <w:t>temporal_id</w:t>
      </w:r>
      <w:proofErr w:type="spellEnd"/>
      <w:r w:rsidRPr="00210652">
        <w:rPr>
          <w:lang w:eastAsia="ko-KR"/>
        </w:rPr>
        <w:t xml:space="preserve"> equal to or lower than the </w:t>
      </w:r>
      <w:proofErr w:type="spellStart"/>
      <w:r w:rsidRPr="00210652">
        <w:rPr>
          <w:lang w:eastAsia="ko-KR"/>
        </w:rPr>
        <w:t>temporal_id</w:t>
      </w:r>
      <w:proofErr w:type="spellEnd"/>
      <w:r w:rsidRPr="00210652">
        <w:rPr>
          <w:lang w:eastAsia="ko-KR"/>
        </w:rPr>
        <w:t xml:space="preserve"> of the current picture.</w:t>
      </w:r>
      <w:r w:rsidRPr="00210652">
        <w:t xml:space="preserve"> When some values of </w:t>
      </w:r>
      <w:proofErr w:type="spellStart"/>
      <w:r w:rsidRPr="00210652">
        <w:t>entryShortTerm</w:t>
      </w:r>
      <w:proofErr w:type="spellEnd"/>
      <w:r w:rsidRPr="00210652">
        <w:t xml:space="preserve"> are present having </w:t>
      </w:r>
      <w:proofErr w:type="spellStart"/>
      <w:proofErr w:type="gramStart"/>
      <w:r w:rsidRPr="00210652">
        <w:t>PicOrderCnt</w:t>
      </w:r>
      <w:proofErr w:type="spellEnd"/>
      <w:r w:rsidRPr="00210652">
        <w:t>(</w:t>
      </w:r>
      <w:proofErr w:type="gramEnd"/>
      <w:r w:rsidRPr="00210652">
        <w:t> </w:t>
      </w:r>
      <w:proofErr w:type="spellStart"/>
      <w:r w:rsidRPr="00210652">
        <w:t>entryShortTerm</w:t>
      </w:r>
      <w:proofErr w:type="spellEnd"/>
      <w:r w:rsidRPr="00210652">
        <w:t xml:space="preserve"> ) greater than </w:t>
      </w:r>
      <w:proofErr w:type="spellStart"/>
      <w:r w:rsidRPr="00210652">
        <w:t>PicOrderCnt</w:t>
      </w:r>
      <w:proofErr w:type="spellEnd"/>
      <w:r w:rsidRPr="00210652">
        <w:t>( </w:t>
      </w:r>
      <w:proofErr w:type="spellStart"/>
      <w:r w:rsidRPr="00210652">
        <w:t>CurrPic</w:t>
      </w:r>
      <w:proofErr w:type="spellEnd"/>
      <w:r w:rsidRPr="00210652">
        <w:t xml:space="preserve"> ), these values of </w:t>
      </w:r>
      <w:proofErr w:type="spellStart"/>
      <w:r w:rsidRPr="00210652">
        <w:t>entryShortTerm</w:t>
      </w:r>
      <w:proofErr w:type="spellEnd"/>
      <w:r w:rsidRPr="00210652">
        <w:t xml:space="preserve"> are placed at the beginning of refPicList1 in ascending order of </w:t>
      </w:r>
      <w:proofErr w:type="spellStart"/>
      <w:r w:rsidRPr="00210652">
        <w:t>PicOrderCnt</w:t>
      </w:r>
      <w:proofErr w:type="spellEnd"/>
      <w:r w:rsidRPr="00210652">
        <w:t>( </w:t>
      </w:r>
      <w:proofErr w:type="spellStart"/>
      <w:r w:rsidRPr="00210652">
        <w:t>entryShortTerm</w:t>
      </w:r>
      <w:proofErr w:type="spellEnd"/>
      <w:r w:rsidRPr="00210652">
        <w:t xml:space="preserve"> ). All of the remaining values of </w:t>
      </w:r>
      <w:proofErr w:type="spellStart"/>
      <w:r w:rsidRPr="00210652">
        <w:t>entryShortTerm</w:t>
      </w:r>
      <w:proofErr w:type="spellEnd"/>
      <w:r w:rsidRPr="00210652">
        <w:t xml:space="preserve"> (when present) are then appended to refPicList1 in descending order of </w:t>
      </w:r>
      <w:proofErr w:type="spellStart"/>
      <w:proofErr w:type="gramStart"/>
      <w:r w:rsidRPr="00210652">
        <w:t>PicOrderCnt</w:t>
      </w:r>
      <w:proofErr w:type="spellEnd"/>
      <w:r w:rsidRPr="00210652">
        <w:t>(</w:t>
      </w:r>
      <w:proofErr w:type="gramEnd"/>
      <w:r w:rsidRPr="00210652">
        <w:t> </w:t>
      </w:r>
      <w:proofErr w:type="spellStart"/>
      <w:r w:rsidRPr="00210652">
        <w:t>entryShortTerm</w:t>
      </w:r>
      <w:proofErr w:type="spellEnd"/>
      <w:r w:rsidRPr="00210652">
        <w:t> ).</w:t>
      </w:r>
      <w:r>
        <w:rPr>
          <w:rFonts w:hint="eastAsia"/>
          <w:lang w:eastAsia="ko-KR"/>
        </w:rPr>
        <w:t xml:space="preserve"> </w:t>
      </w:r>
      <w:r w:rsidRPr="00616DBC">
        <w:rPr>
          <w:rFonts w:hint="eastAsia"/>
          <w:highlight w:val="yellow"/>
          <w:lang w:eastAsia="ko-KR"/>
        </w:rPr>
        <w:t xml:space="preserve">Then, the </w:t>
      </w:r>
      <w:proofErr w:type="spellStart"/>
      <w:r w:rsidRPr="00616DBC">
        <w:rPr>
          <w:rFonts w:hint="eastAsia"/>
          <w:highlight w:val="yellow"/>
          <w:lang w:eastAsia="ko-KR"/>
        </w:rPr>
        <w:t>entryShortTerm</w:t>
      </w:r>
      <w:proofErr w:type="spellEnd"/>
      <w:r w:rsidRPr="00616DBC">
        <w:rPr>
          <w:rFonts w:hint="eastAsia"/>
          <w:highlight w:val="yellow"/>
          <w:lang w:eastAsia="ko-KR"/>
        </w:rPr>
        <w:t xml:space="preserve"> is further sorted as follow:</w:t>
      </w:r>
    </w:p>
    <w:p w:rsidR="00616DBC" w:rsidRPr="00616DBC" w:rsidRDefault="00616DBC" w:rsidP="00616DBC">
      <w:pPr>
        <w:keepNext/>
        <w:keepLines/>
        <w:tabs>
          <w:tab w:val="left" w:pos="284"/>
        </w:tabs>
        <w:ind w:left="720"/>
        <w:rPr>
          <w:highlight w:val="yellow"/>
          <w:lang w:eastAsia="ko-KR"/>
        </w:rPr>
      </w:pPr>
    </w:p>
    <w:p w:rsidR="00616DBC" w:rsidRPr="00616DBC" w:rsidRDefault="00616DBC" w:rsidP="00616DBC">
      <w:pPr>
        <w:pStyle w:val="aa"/>
        <w:spacing w:before="0"/>
        <w:ind w:leftChars="0" w:left="720"/>
        <w:jc w:val="both"/>
        <w:rPr>
          <w:sz w:val="20"/>
          <w:highlight w:val="yellow"/>
          <w:lang w:eastAsia="ko-KR"/>
        </w:rPr>
      </w:pPr>
      <w:r w:rsidRPr="00616DBC">
        <w:rPr>
          <w:sz w:val="20"/>
          <w:highlight w:val="yellow"/>
          <w:lang w:eastAsia="ko-KR"/>
        </w:rPr>
        <w:t>F</w:t>
      </w:r>
      <w:r w:rsidRPr="00616DBC">
        <w:rPr>
          <w:rFonts w:hint="eastAsia"/>
          <w:sz w:val="20"/>
          <w:highlight w:val="yellow"/>
          <w:lang w:eastAsia="ko-KR"/>
        </w:rPr>
        <w:t>or (</w:t>
      </w:r>
      <w:r w:rsidRPr="00616DBC">
        <w:rPr>
          <w:rFonts w:hint="eastAsia"/>
          <w:i/>
          <w:sz w:val="20"/>
          <w:highlight w:val="yellow"/>
          <w:lang w:eastAsia="ko-KR"/>
        </w:rPr>
        <w:t>ii</w:t>
      </w:r>
      <w:r w:rsidRPr="00616DBC">
        <w:rPr>
          <w:rFonts w:hint="eastAsia"/>
          <w:sz w:val="20"/>
          <w:highlight w:val="yellow"/>
          <w:lang w:eastAsia="ko-KR"/>
        </w:rPr>
        <w:t xml:space="preserve"> = </w:t>
      </w:r>
      <w:ins w:id="408" w:author="HendryHendry/선임연구원/Convergence(연)ATS그룹(hendry.hendry" w:date="2011-11-17T15:39:00Z">
        <w:r w:rsidR="00457ED2">
          <w:rPr>
            <w:rFonts w:hint="eastAsia"/>
            <w:sz w:val="20"/>
            <w:highlight w:val="yellow"/>
            <w:lang w:eastAsia="ko-KR"/>
          </w:rPr>
          <w:t xml:space="preserve">1 to the </w:t>
        </w:r>
      </w:ins>
      <w:r w:rsidRPr="00616DBC">
        <w:rPr>
          <w:rFonts w:hint="eastAsia"/>
          <w:sz w:val="20"/>
          <w:highlight w:val="yellow"/>
          <w:lang w:eastAsia="ko-KR"/>
        </w:rPr>
        <w:t xml:space="preserve">last index of </w:t>
      </w:r>
      <w:proofErr w:type="spellStart"/>
      <w:proofErr w:type="gramStart"/>
      <w:r w:rsidRPr="00616DBC">
        <w:rPr>
          <w:sz w:val="20"/>
          <w:highlight w:val="yellow"/>
        </w:rPr>
        <w:t>entryShortTerm</w:t>
      </w:r>
      <w:proofErr w:type="spellEnd"/>
      <w:r w:rsidRPr="00616DBC">
        <w:rPr>
          <w:rFonts w:hint="eastAsia"/>
          <w:sz w:val="20"/>
          <w:highlight w:val="yellow"/>
          <w:lang w:eastAsia="ko-KR"/>
        </w:rPr>
        <w:t xml:space="preserve"> </w:t>
      </w:r>
      <w:proofErr w:type="gramEnd"/>
      <w:del w:id="409" w:author="HendryHendry/선임연구원/Convergence(연)ATS그룹(hendry.hendry" w:date="2011-11-17T15:39:00Z">
        <w:r w:rsidRPr="00616DBC" w:rsidDel="00457ED2">
          <w:rPr>
            <w:rFonts w:hint="eastAsia"/>
            <w:sz w:val="20"/>
            <w:highlight w:val="yellow"/>
            <w:lang w:eastAsia="ko-KR"/>
          </w:rPr>
          <w:delText>to 0</w:delText>
        </w:r>
      </w:del>
      <w:r w:rsidRPr="00616DBC">
        <w:rPr>
          <w:rFonts w:hint="eastAsia"/>
          <w:sz w:val="20"/>
          <w:highlight w:val="yellow"/>
          <w:lang w:eastAsia="ko-KR"/>
        </w:rPr>
        <w:t>)</w:t>
      </w:r>
    </w:p>
    <w:p w:rsidR="00616DBC" w:rsidRPr="00616DBC" w:rsidRDefault="00616DBC" w:rsidP="00616DBC">
      <w:pPr>
        <w:pStyle w:val="aa"/>
        <w:spacing w:before="0"/>
        <w:ind w:leftChars="0" w:left="720"/>
        <w:jc w:val="both"/>
        <w:rPr>
          <w:sz w:val="20"/>
          <w:highlight w:val="yellow"/>
          <w:lang w:eastAsia="ko-KR"/>
        </w:rPr>
      </w:pPr>
      <w:r w:rsidRPr="00616DBC">
        <w:rPr>
          <w:rFonts w:hint="eastAsia"/>
          <w:sz w:val="20"/>
          <w:highlight w:val="yellow"/>
          <w:lang w:eastAsia="ko-KR"/>
        </w:rPr>
        <w:tab/>
      </w:r>
      <w:r w:rsidRPr="00616DBC">
        <w:rPr>
          <w:sz w:val="20"/>
          <w:highlight w:val="yellow"/>
          <w:lang w:eastAsia="ko-KR"/>
        </w:rPr>
        <w:t>S</w:t>
      </w:r>
      <w:r w:rsidRPr="00616DBC">
        <w:rPr>
          <w:rFonts w:hint="eastAsia"/>
          <w:sz w:val="20"/>
          <w:highlight w:val="yellow"/>
          <w:lang w:eastAsia="ko-KR"/>
        </w:rPr>
        <w:t xml:space="preserve">et </w:t>
      </w:r>
      <w:proofErr w:type="spellStart"/>
      <w:proofErr w:type="gramStart"/>
      <w:r w:rsidRPr="00616DBC">
        <w:rPr>
          <w:rFonts w:hint="eastAsia"/>
          <w:i/>
          <w:sz w:val="20"/>
          <w:highlight w:val="yellow"/>
          <w:lang w:eastAsia="ko-KR"/>
        </w:rPr>
        <w:t>jj</w:t>
      </w:r>
      <w:proofErr w:type="spellEnd"/>
      <w:proofErr w:type="gramEnd"/>
      <w:r w:rsidRPr="00616DBC">
        <w:rPr>
          <w:rFonts w:hint="eastAsia"/>
          <w:sz w:val="20"/>
          <w:highlight w:val="yellow"/>
          <w:lang w:eastAsia="ko-KR"/>
        </w:rPr>
        <w:t xml:space="preserve"> = </w:t>
      </w:r>
      <w:r w:rsidRPr="00616DBC">
        <w:rPr>
          <w:rFonts w:hint="eastAsia"/>
          <w:i/>
          <w:sz w:val="20"/>
          <w:highlight w:val="yellow"/>
          <w:lang w:eastAsia="ko-KR"/>
        </w:rPr>
        <w:t>ii</w:t>
      </w:r>
      <w:r w:rsidRPr="00616DBC">
        <w:rPr>
          <w:rFonts w:hint="eastAsia"/>
          <w:sz w:val="20"/>
          <w:highlight w:val="yellow"/>
          <w:lang w:eastAsia="ko-KR"/>
        </w:rPr>
        <w:t>;</w:t>
      </w:r>
    </w:p>
    <w:p w:rsidR="00616DBC" w:rsidRPr="00616DBC" w:rsidRDefault="00616DBC" w:rsidP="00457ED2">
      <w:pPr>
        <w:pStyle w:val="aa"/>
        <w:tabs>
          <w:tab w:val="clear" w:pos="1440"/>
        </w:tabs>
        <w:spacing w:before="0"/>
        <w:ind w:leftChars="0" w:left="720"/>
        <w:rPr>
          <w:sz w:val="20"/>
          <w:highlight w:val="yellow"/>
          <w:lang w:eastAsia="ko-KR"/>
        </w:rPr>
      </w:pPr>
      <w:r w:rsidRPr="00616DBC">
        <w:rPr>
          <w:rFonts w:hint="eastAsia"/>
          <w:sz w:val="20"/>
          <w:highlight w:val="yellow"/>
          <w:lang w:eastAsia="ko-KR"/>
        </w:rPr>
        <w:tab/>
      </w:r>
      <w:del w:id="410" w:author="HendryHendry/선임연구원/Convergence(연)ATS그룹(hendry.hendry" w:date="2011-11-17T15:39:00Z">
        <w:r w:rsidRPr="00616DBC" w:rsidDel="00457ED2">
          <w:rPr>
            <w:rFonts w:hint="eastAsia"/>
            <w:sz w:val="20"/>
            <w:highlight w:val="yellow"/>
            <w:lang w:eastAsia="ko-KR"/>
          </w:rPr>
          <w:tab/>
        </w:r>
      </w:del>
      <w:r w:rsidRPr="00616DBC">
        <w:rPr>
          <w:sz w:val="20"/>
          <w:highlight w:val="yellow"/>
          <w:lang w:eastAsia="ko-KR"/>
        </w:rPr>
        <w:t>W</w:t>
      </w:r>
      <w:r w:rsidRPr="00616DBC">
        <w:rPr>
          <w:rFonts w:hint="eastAsia"/>
          <w:sz w:val="20"/>
          <w:highlight w:val="yellow"/>
          <w:lang w:eastAsia="ko-KR"/>
        </w:rPr>
        <w:t>hile ((</w:t>
      </w:r>
      <w:proofErr w:type="spellStart"/>
      <w:proofErr w:type="gramStart"/>
      <w:r w:rsidRPr="00616DBC">
        <w:rPr>
          <w:rFonts w:hint="eastAsia"/>
          <w:i/>
          <w:sz w:val="20"/>
          <w:highlight w:val="yellow"/>
          <w:lang w:eastAsia="ko-KR"/>
        </w:rPr>
        <w:t>jj</w:t>
      </w:r>
      <w:proofErr w:type="spellEnd"/>
      <w:proofErr w:type="gramEnd"/>
      <w:r w:rsidRPr="00616DBC">
        <w:rPr>
          <w:rFonts w:hint="eastAsia"/>
          <w:sz w:val="20"/>
          <w:highlight w:val="yellow"/>
          <w:lang w:eastAsia="ko-KR"/>
        </w:rPr>
        <w:t xml:space="preserve"> &gt; 0) and </w:t>
      </w:r>
    </w:p>
    <w:p w:rsidR="00616DBC" w:rsidRPr="00457ED2" w:rsidRDefault="00616DBC" w:rsidP="00457ED2">
      <w:pPr>
        <w:spacing w:before="0"/>
        <w:ind w:leftChars="850" w:left="1970" w:hangingChars="50" w:hanging="100"/>
        <w:rPr>
          <w:sz w:val="20"/>
          <w:highlight w:val="yellow"/>
          <w:lang w:eastAsia="ko-KR"/>
          <w:rPrChange w:id="411" w:author="HendryHendry/선임연구원/Convergence(연)ATS그룹(hendry.hendry" w:date="2011-11-17T15:39:00Z">
            <w:rPr>
              <w:highlight w:val="yellow"/>
              <w:lang w:eastAsia="ko-KR"/>
            </w:rPr>
          </w:rPrChange>
        </w:rPr>
        <w:pPrChange w:id="412" w:author="HendryHendry/선임연구원/Convergence(연)ATS그룹(hendry.hendry" w:date="2011-11-17T15:39:00Z">
          <w:pPr>
            <w:pStyle w:val="aa"/>
            <w:spacing w:before="0"/>
            <w:ind w:leftChars="0" w:left="2400"/>
          </w:pPr>
        </w:pPrChange>
      </w:pPr>
      <w:r w:rsidRPr="00457ED2">
        <w:rPr>
          <w:rFonts w:hint="eastAsia"/>
          <w:sz w:val="20"/>
          <w:highlight w:val="yellow"/>
          <w:lang w:eastAsia="ko-KR"/>
          <w:rPrChange w:id="413" w:author="HendryHendry/선임연구원/Convergence(연)ATS그룹(hendry.hendry" w:date="2011-11-17T15:39:00Z">
            <w:rPr>
              <w:rFonts w:hint="eastAsia"/>
              <w:highlight w:val="yellow"/>
              <w:lang w:eastAsia="ko-KR"/>
            </w:rPr>
          </w:rPrChange>
        </w:rPr>
        <w:t>(</w:t>
      </w:r>
      <w:proofErr w:type="spellStart"/>
      <w:proofErr w:type="gramStart"/>
      <w:r w:rsidRPr="00457ED2">
        <w:rPr>
          <w:sz w:val="20"/>
          <w:highlight w:val="yellow"/>
          <w:rPrChange w:id="414" w:author="HendryHendry/선임연구원/Convergence(연)ATS그룹(hendry.hendry" w:date="2011-11-17T15:39:00Z">
            <w:rPr>
              <w:highlight w:val="yellow"/>
            </w:rPr>
          </w:rPrChange>
        </w:rPr>
        <w:t>PicOrderCnt</w:t>
      </w:r>
      <w:proofErr w:type="spellEnd"/>
      <w:r w:rsidRPr="00457ED2">
        <w:rPr>
          <w:sz w:val="20"/>
          <w:highlight w:val="yellow"/>
          <w:rPrChange w:id="415" w:author="HendryHendry/선임연구원/Convergence(연)ATS그룹(hendry.hendry" w:date="2011-11-17T15:39:00Z">
            <w:rPr>
              <w:highlight w:val="yellow"/>
            </w:rPr>
          </w:rPrChange>
        </w:rPr>
        <w:t>(</w:t>
      </w:r>
      <w:proofErr w:type="spellStart"/>
      <w:proofErr w:type="gramEnd"/>
      <w:r w:rsidRPr="00457ED2">
        <w:rPr>
          <w:sz w:val="20"/>
          <w:highlight w:val="yellow"/>
          <w:rPrChange w:id="416" w:author="HendryHendry/선임연구원/Convergence(연)ATS그룹(hendry.hendry" w:date="2011-11-17T15:39:00Z">
            <w:rPr>
              <w:highlight w:val="yellow"/>
            </w:rPr>
          </w:rPrChange>
        </w:rPr>
        <w:t>entryShortTerm</w:t>
      </w:r>
      <w:proofErr w:type="spellEnd"/>
      <w:r w:rsidRPr="00457ED2">
        <w:rPr>
          <w:rFonts w:hint="eastAsia"/>
          <w:sz w:val="20"/>
          <w:highlight w:val="yellow"/>
          <w:lang w:eastAsia="ko-KR"/>
          <w:rPrChange w:id="417" w:author="HendryHendry/선임연구원/Convergence(연)ATS그룹(hendry.hendry" w:date="2011-11-17T15:39:00Z">
            <w:rPr>
              <w:rFonts w:hint="eastAsia"/>
              <w:highlight w:val="yellow"/>
              <w:lang w:eastAsia="ko-KR"/>
            </w:rPr>
          </w:rPrChange>
        </w:rPr>
        <w:t xml:space="preserve"> [</w:t>
      </w:r>
      <w:proofErr w:type="spellStart"/>
      <w:r w:rsidRPr="00457ED2">
        <w:rPr>
          <w:rFonts w:hint="eastAsia"/>
          <w:i/>
          <w:sz w:val="20"/>
          <w:highlight w:val="yellow"/>
          <w:lang w:eastAsia="ko-KR"/>
          <w:rPrChange w:id="418" w:author="HendryHendry/선임연구원/Convergence(연)ATS그룹(hendry.hendry" w:date="2011-11-17T15:39:00Z">
            <w:rPr>
              <w:rFonts w:hint="eastAsia"/>
              <w:i/>
              <w:highlight w:val="yellow"/>
              <w:lang w:eastAsia="ko-KR"/>
            </w:rPr>
          </w:rPrChange>
        </w:rPr>
        <w:t>jj</w:t>
      </w:r>
      <w:proofErr w:type="spellEnd"/>
      <w:r w:rsidRPr="00457ED2">
        <w:rPr>
          <w:rFonts w:hint="eastAsia"/>
          <w:sz w:val="20"/>
          <w:highlight w:val="yellow"/>
          <w:lang w:eastAsia="ko-KR"/>
          <w:rPrChange w:id="419" w:author="HendryHendry/선임연구원/Convergence(연)ATS그룹(hendry.hendry" w:date="2011-11-17T15:39:00Z">
            <w:rPr>
              <w:rFonts w:hint="eastAsia"/>
              <w:highlight w:val="yellow"/>
              <w:lang w:eastAsia="ko-KR"/>
            </w:rPr>
          </w:rPrChange>
        </w:rPr>
        <w:t xml:space="preserve">]) and </w:t>
      </w:r>
      <w:proofErr w:type="spellStart"/>
      <w:r w:rsidRPr="00457ED2">
        <w:rPr>
          <w:sz w:val="20"/>
          <w:highlight w:val="yellow"/>
          <w:rPrChange w:id="420" w:author="HendryHendry/선임연구원/Convergence(연)ATS그룹(hendry.hendry" w:date="2011-11-17T15:39:00Z">
            <w:rPr>
              <w:highlight w:val="yellow"/>
            </w:rPr>
          </w:rPrChange>
        </w:rPr>
        <w:t>PicOrderCnt</w:t>
      </w:r>
      <w:proofErr w:type="spellEnd"/>
      <w:r w:rsidRPr="00457ED2">
        <w:rPr>
          <w:sz w:val="20"/>
          <w:highlight w:val="yellow"/>
          <w:rPrChange w:id="421" w:author="HendryHendry/선임연구원/Convergence(연)ATS그룹(hendry.hendry" w:date="2011-11-17T15:39:00Z">
            <w:rPr>
              <w:highlight w:val="yellow"/>
            </w:rPr>
          </w:rPrChange>
        </w:rPr>
        <w:t>(</w:t>
      </w:r>
      <w:proofErr w:type="spellStart"/>
      <w:r w:rsidRPr="00457ED2">
        <w:rPr>
          <w:sz w:val="20"/>
          <w:highlight w:val="yellow"/>
          <w:rPrChange w:id="422" w:author="HendryHendry/선임연구원/Convergence(연)ATS그룹(hendry.hendry" w:date="2011-11-17T15:39:00Z">
            <w:rPr>
              <w:highlight w:val="yellow"/>
            </w:rPr>
          </w:rPrChange>
        </w:rPr>
        <w:t>entryShortTerm</w:t>
      </w:r>
      <w:proofErr w:type="spellEnd"/>
      <w:r w:rsidRPr="00457ED2">
        <w:rPr>
          <w:rFonts w:hint="eastAsia"/>
          <w:sz w:val="20"/>
          <w:highlight w:val="yellow"/>
          <w:lang w:eastAsia="ko-KR"/>
          <w:rPrChange w:id="423" w:author="HendryHendry/선임연구원/Convergence(연)ATS그룹(hendry.hendry" w:date="2011-11-17T15:39:00Z">
            <w:rPr>
              <w:rFonts w:hint="eastAsia"/>
              <w:highlight w:val="yellow"/>
              <w:lang w:eastAsia="ko-KR"/>
            </w:rPr>
          </w:rPrChange>
        </w:rPr>
        <w:t xml:space="preserve"> [</w:t>
      </w:r>
      <w:r w:rsidRPr="00457ED2">
        <w:rPr>
          <w:rFonts w:hint="eastAsia"/>
          <w:i/>
          <w:sz w:val="20"/>
          <w:highlight w:val="yellow"/>
          <w:lang w:eastAsia="ko-KR"/>
          <w:rPrChange w:id="424" w:author="HendryHendry/선임연구원/Convergence(연)ATS그룹(hendry.hendry" w:date="2011-11-17T15:39:00Z">
            <w:rPr>
              <w:rFonts w:hint="eastAsia"/>
              <w:i/>
              <w:highlight w:val="yellow"/>
              <w:lang w:eastAsia="ko-KR"/>
            </w:rPr>
          </w:rPrChange>
        </w:rPr>
        <w:t>jj-</w:t>
      </w:r>
      <w:r w:rsidRPr="00457ED2">
        <w:rPr>
          <w:rFonts w:hint="eastAsia"/>
          <w:sz w:val="20"/>
          <w:highlight w:val="yellow"/>
          <w:lang w:eastAsia="ko-KR"/>
          <w:rPrChange w:id="425" w:author="HendryHendry/선임연구원/Convergence(연)ATS그룹(hendry.hendry" w:date="2011-11-17T15:39:00Z">
            <w:rPr>
              <w:rFonts w:hint="eastAsia"/>
              <w:highlight w:val="yellow"/>
              <w:lang w:eastAsia="ko-KR"/>
            </w:rPr>
          </w:rPrChange>
        </w:rPr>
        <w:t xml:space="preserve">1]) are both lower or higher than </w:t>
      </w:r>
      <w:proofErr w:type="spellStart"/>
      <w:r w:rsidRPr="00457ED2">
        <w:rPr>
          <w:sz w:val="20"/>
          <w:highlight w:val="yellow"/>
          <w:rPrChange w:id="426" w:author="HendryHendry/선임연구원/Convergence(연)ATS그룹(hendry.hendry" w:date="2011-11-17T15:39:00Z">
            <w:rPr>
              <w:highlight w:val="yellow"/>
            </w:rPr>
          </w:rPrChange>
        </w:rPr>
        <w:t>PicOrderCnt</w:t>
      </w:r>
      <w:proofErr w:type="spellEnd"/>
      <w:r w:rsidRPr="00457ED2">
        <w:rPr>
          <w:sz w:val="20"/>
          <w:highlight w:val="yellow"/>
          <w:rPrChange w:id="427" w:author="HendryHendry/선임연구원/Convergence(연)ATS그룹(hendry.hendry" w:date="2011-11-17T15:39:00Z">
            <w:rPr>
              <w:highlight w:val="yellow"/>
            </w:rPr>
          </w:rPrChange>
        </w:rPr>
        <w:t>( </w:t>
      </w:r>
      <w:proofErr w:type="spellStart"/>
      <w:r w:rsidRPr="00457ED2">
        <w:rPr>
          <w:sz w:val="20"/>
          <w:highlight w:val="yellow"/>
          <w:rPrChange w:id="428" w:author="HendryHendry/선임연구원/Convergence(연)ATS그룹(hendry.hendry" w:date="2011-11-17T15:39:00Z">
            <w:rPr>
              <w:highlight w:val="yellow"/>
            </w:rPr>
          </w:rPrChange>
        </w:rPr>
        <w:t>CurrPic</w:t>
      </w:r>
      <w:proofErr w:type="spellEnd"/>
      <w:r w:rsidRPr="00457ED2">
        <w:rPr>
          <w:sz w:val="20"/>
          <w:highlight w:val="yellow"/>
          <w:rPrChange w:id="429" w:author="HendryHendry/선임연구원/Convergence(연)ATS그룹(hendry.hendry" w:date="2011-11-17T15:39:00Z">
            <w:rPr>
              <w:highlight w:val="yellow"/>
            </w:rPr>
          </w:rPrChange>
        </w:rPr>
        <w:t> )</w:t>
      </w:r>
      <w:r w:rsidRPr="00457ED2">
        <w:rPr>
          <w:rFonts w:hint="eastAsia"/>
          <w:sz w:val="20"/>
          <w:highlight w:val="yellow"/>
          <w:lang w:eastAsia="ko-KR"/>
          <w:rPrChange w:id="430" w:author="HendryHendry/선임연구원/Convergence(연)ATS그룹(hendry.hendry" w:date="2011-11-17T15:39:00Z">
            <w:rPr>
              <w:rFonts w:hint="eastAsia"/>
              <w:highlight w:val="yellow"/>
              <w:lang w:eastAsia="ko-KR"/>
            </w:rPr>
          </w:rPrChange>
        </w:rPr>
        <w:t>)</w:t>
      </w:r>
      <w:ins w:id="431" w:author="HendryHendry/선임연구원/Convergence(연)ATS그룹(hendry.hendry" w:date="2011-11-17T15:39:00Z">
        <w:r w:rsidR="00457ED2">
          <w:rPr>
            <w:rFonts w:hint="eastAsia"/>
            <w:sz w:val="20"/>
            <w:highlight w:val="yellow"/>
            <w:lang w:eastAsia="ko-KR"/>
          </w:rPr>
          <w:t xml:space="preserve"> and</w:t>
        </w:r>
      </w:ins>
    </w:p>
    <w:p w:rsidR="00616DBC" w:rsidRPr="00616DBC" w:rsidRDefault="00616DBC" w:rsidP="00457ED2">
      <w:pPr>
        <w:pStyle w:val="aa"/>
        <w:tabs>
          <w:tab w:val="clear" w:pos="1440"/>
          <w:tab w:val="left" w:pos="1855"/>
        </w:tabs>
        <w:spacing w:before="0"/>
        <w:ind w:leftChars="0" w:left="720"/>
        <w:rPr>
          <w:sz w:val="20"/>
          <w:highlight w:val="yellow"/>
          <w:lang w:eastAsia="ko-KR"/>
        </w:rPr>
      </w:pPr>
      <w:r w:rsidRPr="00616DBC">
        <w:rPr>
          <w:rFonts w:hint="eastAsia"/>
          <w:sz w:val="20"/>
          <w:highlight w:val="yellow"/>
          <w:lang w:eastAsia="ko-KR"/>
        </w:rPr>
        <w:tab/>
      </w:r>
      <w:r w:rsidRPr="00616DBC">
        <w:rPr>
          <w:rFonts w:hint="eastAsia"/>
          <w:sz w:val="20"/>
          <w:highlight w:val="yellow"/>
          <w:lang w:eastAsia="ko-KR"/>
        </w:rPr>
        <w:tab/>
      </w:r>
      <w:del w:id="432" w:author="HendryHendry/선임연구원/Convergence(연)ATS그룹(hendry.hendry" w:date="2011-11-17T15:39:00Z">
        <w:r w:rsidRPr="00616DBC" w:rsidDel="00457ED2">
          <w:rPr>
            <w:rFonts w:hint="eastAsia"/>
            <w:sz w:val="20"/>
            <w:highlight w:val="yellow"/>
            <w:lang w:eastAsia="ko-KR"/>
          </w:rPr>
          <w:tab/>
        </w:r>
        <w:r w:rsidRPr="00616DBC" w:rsidDel="00457ED2">
          <w:rPr>
            <w:rFonts w:hint="eastAsia"/>
            <w:sz w:val="20"/>
            <w:highlight w:val="yellow"/>
            <w:lang w:eastAsia="ko-KR"/>
          </w:rPr>
          <w:tab/>
        </w:r>
      </w:del>
      <w:r w:rsidRPr="00616DBC">
        <w:rPr>
          <w:rFonts w:hint="eastAsia"/>
          <w:sz w:val="20"/>
          <w:highlight w:val="yellow"/>
          <w:lang w:eastAsia="ko-KR"/>
        </w:rPr>
        <w:t>(</w:t>
      </w:r>
      <w:proofErr w:type="gramStart"/>
      <w:r w:rsidRPr="00616DBC">
        <w:rPr>
          <w:rFonts w:hint="eastAsia"/>
          <w:sz w:val="20"/>
          <w:highlight w:val="yellow"/>
          <w:lang w:eastAsia="ko-KR"/>
        </w:rPr>
        <w:t>QP(</w:t>
      </w:r>
      <w:proofErr w:type="spellStart"/>
      <w:proofErr w:type="gramEnd"/>
      <w:r w:rsidRPr="00616DBC">
        <w:rPr>
          <w:sz w:val="20"/>
          <w:highlight w:val="yellow"/>
        </w:rPr>
        <w:t>entryShortTerm</w:t>
      </w:r>
      <w:proofErr w:type="spellEnd"/>
      <w:r w:rsidRPr="00616DBC">
        <w:rPr>
          <w:rFonts w:hint="eastAsia"/>
          <w:sz w:val="20"/>
          <w:highlight w:val="yellow"/>
          <w:lang w:eastAsia="ko-KR"/>
        </w:rPr>
        <w:t xml:space="preserve"> [</w:t>
      </w:r>
      <w:proofErr w:type="spellStart"/>
      <w:r w:rsidRPr="00616DBC">
        <w:rPr>
          <w:rFonts w:hint="eastAsia"/>
          <w:i/>
          <w:sz w:val="20"/>
          <w:highlight w:val="yellow"/>
          <w:lang w:eastAsia="ko-KR"/>
        </w:rPr>
        <w:t>jj</w:t>
      </w:r>
      <w:proofErr w:type="spellEnd"/>
      <w:r w:rsidRPr="00616DBC">
        <w:rPr>
          <w:rFonts w:hint="eastAsia"/>
          <w:sz w:val="20"/>
          <w:highlight w:val="yellow"/>
          <w:lang w:eastAsia="ko-KR"/>
        </w:rPr>
        <w:t xml:space="preserve">]) &lt;= QP(current picture)) and </w:t>
      </w:r>
    </w:p>
    <w:p w:rsidR="00616DBC" w:rsidRPr="00616DBC" w:rsidRDefault="00616DBC" w:rsidP="00457ED2">
      <w:pPr>
        <w:pStyle w:val="aa"/>
        <w:tabs>
          <w:tab w:val="clear" w:pos="1440"/>
          <w:tab w:val="left" w:pos="1540"/>
        </w:tabs>
        <w:spacing w:before="0"/>
        <w:ind w:leftChars="0" w:left="720"/>
        <w:rPr>
          <w:sz w:val="20"/>
          <w:highlight w:val="yellow"/>
          <w:lang w:eastAsia="ko-KR"/>
        </w:rPr>
      </w:pPr>
      <w:del w:id="433" w:author="HendryHendry/선임연구원/Convergence(연)ATS그룹(hendry.hendry" w:date="2011-11-17T15:39:00Z">
        <w:r w:rsidRPr="00616DBC" w:rsidDel="00457ED2">
          <w:rPr>
            <w:rFonts w:hint="eastAsia"/>
            <w:sz w:val="20"/>
            <w:highlight w:val="yellow"/>
            <w:lang w:eastAsia="ko-KR"/>
          </w:rPr>
          <w:tab/>
        </w:r>
        <w:r w:rsidRPr="00616DBC" w:rsidDel="00457ED2">
          <w:rPr>
            <w:rFonts w:hint="eastAsia"/>
            <w:sz w:val="20"/>
            <w:highlight w:val="yellow"/>
            <w:lang w:eastAsia="ko-KR"/>
          </w:rPr>
          <w:tab/>
        </w:r>
      </w:del>
      <w:r w:rsidRPr="00616DBC">
        <w:rPr>
          <w:rFonts w:hint="eastAsia"/>
          <w:sz w:val="20"/>
          <w:highlight w:val="yellow"/>
          <w:lang w:eastAsia="ko-KR"/>
        </w:rPr>
        <w:tab/>
      </w:r>
      <w:r w:rsidRPr="00616DBC">
        <w:rPr>
          <w:rFonts w:hint="eastAsia"/>
          <w:sz w:val="20"/>
          <w:highlight w:val="yellow"/>
          <w:lang w:eastAsia="ko-KR"/>
        </w:rPr>
        <w:tab/>
      </w:r>
      <w:ins w:id="434" w:author="HendryHendry/선임연구원/Convergence(연)ATS그룹(hendry.hendry" w:date="2011-11-17T15:40:00Z">
        <w:r w:rsidR="00457ED2">
          <w:rPr>
            <w:rFonts w:hint="eastAsia"/>
            <w:sz w:val="20"/>
            <w:highlight w:val="yellow"/>
            <w:lang w:eastAsia="ko-KR"/>
          </w:rPr>
          <w:t xml:space="preserve">   </w:t>
        </w:r>
      </w:ins>
      <w:r w:rsidRPr="00616DBC">
        <w:rPr>
          <w:rFonts w:hint="eastAsia"/>
          <w:sz w:val="20"/>
          <w:highlight w:val="yellow"/>
          <w:lang w:eastAsia="ko-KR"/>
        </w:rPr>
        <w:t>(</w:t>
      </w:r>
      <w:proofErr w:type="gramStart"/>
      <w:r w:rsidRPr="00616DBC">
        <w:rPr>
          <w:rFonts w:hint="eastAsia"/>
          <w:sz w:val="20"/>
          <w:highlight w:val="yellow"/>
          <w:lang w:eastAsia="ko-KR"/>
        </w:rPr>
        <w:t>QP(</w:t>
      </w:r>
      <w:proofErr w:type="spellStart"/>
      <w:proofErr w:type="gramEnd"/>
      <w:r w:rsidRPr="00616DBC">
        <w:rPr>
          <w:sz w:val="20"/>
          <w:highlight w:val="yellow"/>
        </w:rPr>
        <w:t>entryShortTerm</w:t>
      </w:r>
      <w:proofErr w:type="spellEnd"/>
      <w:r w:rsidRPr="00616DBC">
        <w:rPr>
          <w:rFonts w:hint="eastAsia"/>
          <w:sz w:val="20"/>
          <w:highlight w:val="yellow"/>
          <w:lang w:eastAsia="ko-KR"/>
        </w:rPr>
        <w:t xml:space="preserve"> [</w:t>
      </w:r>
      <w:proofErr w:type="spellStart"/>
      <w:r w:rsidRPr="00616DBC">
        <w:rPr>
          <w:rFonts w:hint="eastAsia"/>
          <w:i/>
          <w:sz w:val="20"/>
          <w:highlight w:val="yellow"/>
          <w:lang w:eastAsia="ko-KR"/>
        </w:rPr>
        <w:t>jj</w:t>
      </w:r>
      <w:proofErr w:type="spellEnd"/>
      <w:r w:rsidRPr="00616DBC">
        <w:rPr>
          <w:rFonts w:hint="eastAsia"/>
          <w:sz w:val="20"/>
          <w:highlight w:val="yellow"/>
          <w:lang w:eastAsia="ko-KR"/>
        </w:rPr>
        <w:t xml:space="preserve"> </w:t>
      </w:r>
      <w:r w:rsidRPr="00616DBC">
        <w:rPr>
          <w:sz w:val="20"/>
          <w:highlight w:val="yellow"/>
          <w:lang w:eastAsia="ko-KR"/>
        </w:rPr>
        <w:t>–</w:t>
      </w:r>
      <w:r w:rsidRPr="00616DBC">
        <w:rPr>
          <w:rFonts w:hint="eastAsia"/>
          <w:sz w:val="20"/>
          <w:highlight w:val="yellow"/>
          <w:lang w:eastAsia="ko-KR"/>
        </w:rPr>
        <w:t xml:space="preserve"> 1]) &gt; QP(current picture)))</w:t>
      </w:r>
    </w:p>
    <w:p w:rsidR="00616DBC" w:rsidRPr="00616DBC" w:rsidRDefault="00616DBC" w:rsidP="00616DBC">
      <w:pPr>
        <w:pStyle w:val="aa"/>
        <w:spacing w:before="0"/>
        <w:ind w:leftChars="0" w:left="720"/>
        <w:jc w:val="both"/>
        <w:rPr>
          <w:sz w:val="20"/>
          <w:highlight w:val="yellow"/>
          <w:lang w:eastAsia="ko-KR"/>
        </w:rPr>
      </w:pPr>
      <w:r w:rsidRPr="00616DBC">
        <w:rPr>
          <w:rFonts w:hint="eastAsia"/>
          <w:sz w:val="20"/>
          <w:highlight w:val="yellow"/>
          <w:lang w:eastAsia="ko-KR"/>
        </w:rPr>
        <w:tab/>
      </w:r>
      <w:r w:rsidRPr="00616DBC">
        <w:rPr>
          <w:rFonts w:hint="eastAsia"/>
          <w:sz w:val="20"/>
          <w:highlight w:val="yellow"/>
          <w:lang w:eastAsia="ko-KR"/>
        </w:rPr>
        <w:tab/>
        <w:t xml:space="preserve">Swap </w:t>
      </w:r>
      <w:proofErr w:type="spellStart"/>
      <w:r w:rsidRPr="00616DBC">
        <w:rPr>
          <w:sz w:val="20"/>
          <w:highlight w:val="yellow"/>
        </w:rPr>
        <w:t>entryShortTerm</w:t>
      </w:r>
      <w:proofErr w:type="spellEnd"/>
      <w:r w:rsidRPr="00616DBC">
        <w:rPr>
          <w:rFonts w:hint="eastAsia"/>
          <w:sz w:val="20"/>
          <w:highlight w:val="yellow"/>
          <w:lang w:eastAsia="ko-KR"/>
        </w:rPr>
        <w:t xml:space="preserve"> [</w:t>
      </w:r>
      <w:proofErr w:type="spellStart"/>
      <w:proofErr w:type="gramStart"/>
      <w:r w:rsidRPr="00616DBC">
        <w:rPr>
          <w:rFonts w:hint="eastAsia"/>
          <w:i/>
          <w:sz w:val="20"/>
          <w:highlight w:val="yellow"/>
          <w:lang w:eastAsia="ko-KR"/>
        </w:rPr>
        <w:t>jj</w:t>
      </w:r>
      <w:proofErr w:type="spellEnd"/>
      <w:proofErr w:type="gramEnd"/>
      <w:r w:rsidRPr="00616DBC">
        <w:rPr>
          <w:rFonts w:hint="eastAsia"/>
          <w:sz w:val="20"/>
          <w:highlight w:val="yellow"/>
          <w:lang w:eastAsia="ko-KR"/>
        </w:rPr>
        <w:t xml:space="preserve">] and </w:t>
      </w:r>
      <w:proofErr w:type="spellStart"/>
      <w:r w:rsidRPr="00616DBC">
        <w:rPr>
          <w:sz w:val="20"/>
          <w:highlight w:val="yellow"/>
        </w:rPr>
        <w:t>entryShortTerm</w:t>
      </w:r>
      <w:proofErr w:type="spellEnd"/>
      <w:r w:rsidRPr="00616DBC">
        <w:rPr>
          <w:rFonts w:hint="eastAsia"/>
          <w:sz w:val="20"/>
          <w:highlight w:val="yellow"/>
          <w:lang w:eastAsia="ko-KR"/>
        </w:rPr>
        <w:t xml:space="preserve"> [</w:t>
      </w:r>
      <w:proofErr w:type="spellStart"/>
      <w:r w:rsidRPr="00616DBC">
        <w:rPr>
          <w:rFonts w:hint="eastAsia"/>
          <w:i/>
          <w:sz w:val="20"/>
          <w:highlight w:val="yellow"/>
          <w:lang w:eastAsia="ko-KR"/>
        </w:rPr>
        <w:t>jj</w:t>
      </w:r>
      <w:proofErr w:type="spellEnd"/>
      <w:r w:rsidRPr="00616DBC">
        <w:rPr>
          <w:rFonts w:hint="eastAsia"/>
          <w:sz w:val="20"/>
          <w:highlight w:val="yellow"/>
          <w:lang w:eastAsia="ko-KR"/>
        </w:rPr>
        <w:t xml:space="preserve"> </w:t>
      </w:r>
      <w:r w:rsidRPr="00616DBC">
        <w:rPr>
          <w:sz w:val="20"/>
          <w:highlight w:val="yellow"/>
          <w:lang w:eastAsia="ko-KR"/>
        </w:rPr>
        <w:t>–</w:t>
      </w:r>
      <w:r w:rsidRPr="00616DBC">
        <w:rPr>
          <w:rFonts w:hint="eastAsia"/>
          <w:sz w:val="20"/>
          <w:highlight w:val="yellow"/>
          <w:lang w:eastAsia="ko-KR"/>
        </w:rPr>
        <w:t xml:space="preserve"> 1]</w:t>
      </w:r>
    </w:p>
    <w:p w:rsidR="00616DBC" w:rsidRPr="000A6C40" w:rsidRDefault="00616DBC" w:rsidP="00616DBC">
      <w:pPr>
        <w:pStyle w:val="aa"/>
        <w:keepNext/>
        <w:keepLines/>
        <w:tabs>
          <w:tab w:val="left" w:pos="284"/>
        </w:tabs>
        <w:spacing w:before="0"/>
        <w:ind w:leftChars="0" w:left="720"/>
        <w:rPr>
          <w:sz w:val="20"/>
          <w:lang w:eastAsia="ko-KR"/>
        </w:rPr>
      </w:pPr>
      <w:r w:rsidRPr="00616DBC">
        <w:rPr>
          <w:rFonts w:hint="eastAsia"/>
          <w:sz w:val="20"/>
          <w:highlight w:val="yellow"/>
          <w:lang w:eastAsia="ko-KR"/>
        </w:rPr>
        <w:lastRenderedPageBreak/>
        <w:tab/>
      </w:r>
      <w:r w:rsidRPr="00616DBC">
        <w:rPr>
          <w:rFonts w:hint="eastAsia"/>
          <w:sz w:val="20"/>
          <w:highlight w:val="yellow"/>
          <w:lang w:eastAsia="ko-KR"/>
        </w:rPr>
        <w:tab/>
        <w:t xml:space="preserve">Set </w:t>
      </w:r>
      <w:proofErr w:type="spellStart"/>
      <w:proofErr w:type="gramStart"/>
      <w:r w:rsidRPr="00616DBC">
        <w:rPr>
          <w:rFonts w:hint="eastAsia"/>
          <w:i/>
          <w:sz w:val="20"/>
          <w:highlight w:val="yellow"/>
          <w:lang w:eastAsia="ko-KR"/>
        </w:rPr>
        <w:t>jj</w:t>
      </w:r>
      <w:proofErr w:type="spellEnd"/>
      <w:proofErr w:type="gramEnd"/>
      <w:r w:rsidRPr="00616DBC">
        <w:rPr>
          <w:rFonts w:hint="eastAsia"/>
          <w:sz w:val="20"/>
          <w:highlight w:val="yellow"/>
          <w:lang w:eastAsia="ko-KR"/>
        </w:rPr>
        <w:t xml:space="preserve"> = </w:t>
      </w:r>
      <w:proofErr w:type="spellStart"/>
      <w:r w:rsidRPr="00616DBC">
        <w:rPr>
          <w:rFonts w:hint="eastAsia"/>
          <w:i/>
          <w:sz w:val="20"/>
          <w:highlight w:val="yellow"/>
          <w:lang w:eastAsia="ko-KR"/>
        </w:rPr>
        <w:t>jj</w:t>
      </w:r>
      <w:proofErr w:type="spellEnd"/>
      <w:r w:rsidRPr="00616DBC">
        <w:rPr>
          <w:rFonts w:hint="eastAsia"/>
          <w:sz w:val="20"/>
          <w:highlight w:val="yellow"/>
          <w:lang w:eastAsia="ko-KR"/>
        </w:rPr>
        <w:t xml:space="preserve"> </w:t>
      </w:r>
      <w:r w:rsidRPr="00616DBC">
        <w:rPr>
          <w:sz w:val="20"/>
          <w:highlight w:val="yellow"/>
          <w:lang w:eastAsia="ko-KR"/>
        </w:rPr>
        <w:t>–</w:t>
      </w:r>
      <w:r w:rsidRPr="00616DBC">
        <w:rPr>
          <w:rFonts w:hint="eastAsia"/>
          <w:sz w:val="20"/>
          <w:highlight w:val="yellow"/>
          <w:lang w:eastAsia="ko-KR"/>
        </w:rPr>
        <w:t xml:space="preserve"> 1</w:t>
      </w:r>
    </w:p>
    <w:p w:rsidR="00616DBC" w:rsidRDefault="00616DBC" w:rsidP="00616DBC">
      <w:pPr>
        <w:keepNext/>
        <w:keepLines/>
        <w:tabs>
          <w:tab w:val="left" w:pos="284"/>
        </w:tabs>
        <w:ind w:left="720"/>
        <w:rPr>
          <w:lang w:eastAsia="ko-KR"/>
        </w:rPr>
      </w:pPr>
    </w:p>
    <w:p w:rsidR="00616DBC" w:rsidRPr="00210652" w:rsidRDefault="00616DBC" w:rsidP="00616DBC">
      <w:pPr>
        <w:keepNext/>
        <w:keepLines/>
        <w:numPr>
          <w:ilvl w:val="0"/>
          <w:numId w:val="14"/>
        </w:numPr>
        <w:tabs>
          <w:tab w:val="clear" w:pos="36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</w:pPr>
      <w:r w:rsidRPr="00210652">
        <w:t xml:space="preserve">Long-term reference entries which have a value of </w:t>
      </w:r>
      <w:proofErr w:type="spellStart"/>
      <w:r w:rsidRPr="00210652">
        <w:t>temporal_id</w:t>
      </w:r>
      <w:proofErr w:type="spellEnd"/>
      <w:r w:rsidRPr="00210652">
        <w:t xml:space="preserve"> equal to or lower than the </w:t>
      </w:r>
      <w:proofErr w:type="spellStart"/>
      <w:r w:rsidRPr="00210652">
        <w:t>temporal_id</w:t>
      </w:r>
      <w:proofErr w:type="spellEnd"/>
      <w:r w:rsidRPr="00210652">
        <w:t xml:space="preserve"> of the current picture are ordered starting with the long-term reference picture that has the lowest </w:t>
      </w:r>
      <w:proofErr w:type="spellStart"/>
      <w:r w:rsidRPr="00210652">
        <w:t>LongTermPicNum</w:t>
      </w:r>
      <w:proofErr w:type="spellEnd"/>
      <w:r w:rsidRPr="00210652">
        <w:t xml:space="preserve"> value and proceeding through in ascending order to the </w:t>
      </w:r>
      <w:proofErr w:type="spellStart"/>
      <w:r w:rsidRPr="00210652">
        <w:t>long</w:t>
      </w:r>
      <w:r w:rsidRPr="00210652">
        <w:noBreakHyphen/>
        <w:t>term</w:t>
      </w:r>
      <w:proofErr w:type="spellEnd"/>
      <w:r w:rsidRPr="00210652">
        <w:t xml:space="preserve"> reference entry that has the highest </w:t>
      </w:r>
      <w:proofErr w:type="spellStart"/>
      <w:r w:rsidRPr="00210652">
        <w:t>LongTermPicNum</w:t>
      </w:r>
      <w:proofErr w:type="spellEnd"/>
      <w:r w:rsidRPr="00210652">
        <w:t xml:space="preserve"> value.</w:t>
      </w:r>
    </w:p>
    <w:p w:rsidR="00616DBC" w:rsidRPr="00210652" w:rsidRDefault="00616DBC" w:rsidP="00616DBC">
      <w:pPr>
        <w:numPr>
          <w:ilvl w:val="0"/>
          <w:numId w:val="14"/>
        </w:numPr>
        <w:tabs>
          <w:tab w:val="clear" w:pos="36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</w:pPr>
      <w:bookmarkStart w:id="435" w:name="_Toc20134319"/>
      <w:bookmarkStart w:id="436" w:name="_Ref23056285"/>
      <w:bookmarkStart w:id="437" w:name="_Ref23056290"/>
      <w:r w:rsidRPr="00210652">
        <w:t xml:space="preserve">When the reference picture list RefPicList1 has more than one entry and RefPicList1 is identical to the reference picture list RefPicList0, the first two entries </w:t>
      </w:r>
      <w:proofErr w:type="gramStart"/>
      <w:r w:rsidRPr="00210652">
        <w:t>RefPicList1[</w:t>
      </w:r>
      <w:proofErr w:type="gramEnd"/>
      <w:r w:rsidRPr="00210652">
        <w:t> 0 ] and RefPicList1[ 1 ] are switched.</w:t>
      </w:r>
    </w:p>
    <w:bookmarkEnd w:id="435"/>
    <w:bookmarkEnd w:id="436"/>
    <w:bookmarkEnd w:id="437"/>
    <w:p w:rsidR="00616DBC" w:rsidRPr="00616DBC" w:rsidRDefault="00616DBC" w:rsidP="00991C34">
      <w:pPr>
        <w:jc w:val="both"/>
        <w:rPr>
          <w:szCs w:val="22"/>
          <w:lang w:eastAsia="ko-KR"/>
        </w:rPr>
      </w:pPr>
    </w:p>
    <w:p w:rsidR="00616DBC" w:rsidRPr="00AE341B" w:rsidRDefault="00616DBC" w:rsidP="00616DBC">
      <w:pPr>
        <w:pStyle w:val="1"/>
      </w:pPr>
      <w:r>
        <w:rPr>
          <w:rFonts w:hint="eastAsia"/>
          <w:lang w:eastAsia="ko-KR"/>
        </w:rPr>
        <w:t>Conclusion</w:t>
      </w:r>
    </w:p>
    <w:p w:rsidR="00616DBC" w:rsidRDefault="00616DBC" w:rsidP="00616DBC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This contribution proposes modification to current reference picture construction process for random access settings. The simulation results shows that the proposed scheme gives coding gains </w:t>
      </w:r>
      <w:r>
        <w:rPr>
          <w:rFonts w:hint="eastAsia"/>
          <w:lang w:eastAsia="ko-KR"/>
        </w:rPr>
        <w:t>of 0.4% Y, 0.4% U, and 0.4% V for RAHE and 0.5% Y, 0.8% U, and 0.7% V for RALC.</w:t>
      </w:r>
    </w:p>
    <w:p w:rsidR="00616DBC" w:rsidRDefault="00616DBC" w:rsidP="009234A5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We would like to recommend that the JCTVC considers adopting the proposed scheme when random access setting/configuration is used.</w:t>
      </w:r>
    </w:p>
    <w:p w:rsidR="001F2594" w:rsidRDefault="001F2594" w:rsidP="009234A5">
      <w:pPr>
        <w:jc w:val="both"/>
        <w:rPr>
          <w:szCs w:val="22"/>
        </w:rPr>
      </w:pPr>
    </w:p>
    <w:p w:rsidR="001F2594" w:rsidRDefault="001F2594" w:rsidP="00E11923">
      <w:pPr>
        <w:pStyle w:val="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342FF4" w:rsidRPr="009234A5" w:rsidRDefault="00EB4ECF" w:rsidP="009234A5">
      <w:pPr>
        <w:jc w:val="both"/>
        <w:rPr>
          <w:szCs w:val="22"/>
        </w:rPr>
      </w:pPr>
      <w:r w:rsidRPr="00EB4ECF">
        <w:rPr>
          <w:rFonts w:hint="eastAsia"/>
          <w:b/>
          <w:szCs w:val="22"/>
          <w:lang w:eastAsia="ko-KR"/>
        </w:rPr>
        <w:t>LG Electronics</w:t>
      </w:r>
      <w:r w:rsidR="001F2594" w:rsidRPr="00A01439">
        <w:rPr>
          <w:b/>
          <w:szCs w:val="22"/>
        </w:rPr>
        <w:t xml:space="preserve"> may have </w:t>
      </w:r>
      <w:r w:rsidR="0098551D">
        <w:rPr>
          <w:b/>
          <w:szCs w:val="22"/>
        </w:rPr>
        <w:t>current or pending</w:t>
      </w:r>
      <w:r w:rsidR="001F2594" w:rsidRPr="00A01439">
        <w:rPr>
          <w:b/>
          <w:szCs w:val="22"/>
        </w:rPr>
        <w:t xml:space="preserve"> </w:t>
      </w:r>
      <w:r w:rsidR="0098551D">
        <w:rPr>
          <w:b/>
          <w:szCs w:val="22"/>
        </w:rPr>
        <w:t xml:space="preserve">patent rights </w:t>
      </w:r>
      <w:r w:rsidR="001F2594" w:rsidRPr="00A01439">
        <w:rPr>
          <w:b/>
          <w:szCs w:val="22"/>
        </w:rPr>
        <w:t xml:space="preserve">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7F1F8B" w:rsidRDefault="007F1F8B" w:rsidP="009234A5">
      <w:pPr>
        <w:jc w:val="both"/>
        <w:rPr>
          <w:szCs w:val="22"/>
          <w:lang w:eastAsia="ko-KR"/>
        </w:rPr>
      </w:pPr>
    </w:p>
    <w:p w:rsidR="00616DBC" w:rsidRDefault="00616DBC" w:rsidP="00616DBC">
      <w:pPr>
        <w:pStyle w:val="1"/>
        <w:ind w:left="432" w:hanging="432"/>
      </w:pPr>
      <w:r>
        <w:t>Reference</w:t>
      </w:r>
    </w:p>
    <w:p w:rsidR="00616DBC" w:rsidRDefault="00616DBC" w:rsidP="00616DBC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spacing w:before="120"/>
        <w:jc w:val="both"/>
        <w:rPr>
          <w:szCs w:val="22"/>
          <w:lang w:eastAsia="ja-JP"/>
        </w:rPr>
      </w:pPr>
      <w:r w:rsidRPr="00484004">
        <w:rPr>
          <w:szCs w:val="22"/>
          <w:lang w:eastAsia="ja-JP"/>
        </w:rPr>
        <w:t>JCTVC-</w:t>
      </w:r>
      <w:r>
        <w:rPr>
          <w:rFonts w:hint="eastAsia"/>
          <w:szCs w:val="22"/>
          <w:lang w:eastAsia="ko-KR"/>
        </w:rPr>
        <w:t>F803_d5</w:t>
      </w:r>
      <w:r w:rsidRPr="00484004">
        <w:rPr>
          <w:szCs w:val="22"/>
          <w:lang w:eastAsia="ja-JP"/>
        </w:rPr>
        <w:t>, “</w:t>
      </w:r>
      <w:r w:rsidRPr="00484004">
        <w:rPr>
          <w:szCs w:val="22"/>
          <w:lang w:eastAsia="ko-KR"/>
        </w:rPr>
        <w:t>WD</w:t>
      </w:r>
      <w:r>
        <w:rPr>
          <w:rFonts w:hint="eastAsia"/>
          <w:szCs w:val="22"/>
          <w:lang w:eastAsia="ko-KR"/>
        </w:rPr>
        <w:t>4</w:t>
      </w:r>
      <w:r w:rsidRPr="00484004">
        <w:rPr>
          <w:szCs w:val="22"/>
          <w:lang w:eastAsia="ko-KR"/>
        </w:rPr>
        <w:t xml:space="preserve">: Working Draft </w:t>
      </w:r>
      <w:r>
        <w:rPr>
          <w:rFonts w:hint="eastAsia"/>
          <w:szCs w:val="22"/>
          <w:lang w:eastAsia="ko-KR"/>
        </w:rPr>
        <w:t>4</w:t>
      </w:r>
      <w:r w:rsidRPr="00484004">
        <w:rPr>
          <w:szCs w:val="22"/>
          <w:lang w:eastAsia="ko-KR"/>
        </w:rPr>
        <w:t xml:space="preserve"> of High-Efficiency Video Coding</w:t>
      </w:r>
      <w:r w:rsidRPr="00484004">
        <w:rPr>
          <w:szCs w:val="22"/>
          <w:lang w:eastAsia="ja-JP"/>
        </w:rPr>
        <w:t xml:space="preserve">,” </w:t>
      </w:r>
      <w:r>
        <w:rPr>
          <w:rFonts w:hint="eastAsia"/>
          <w:szCs w:val="22"/>
          <w:lang w:eastAsia="ko-KR"/>
        </w:rPr>
        <w:t>6</w:t>
      </w:r>
      <w:r w:rsidRPr="00484004">
        <w:rPr>
          <w:szCs w:val="22"/>
          <w:lang w:eastAsia="ja-JP"/>
        </w:rPr>
        <w:t xml:space="preserve">th JCT-VC Meeting, </w:t>
      </w:r>
      <w:r>
        <w:rPr>
          <w:rFonts w:hint="eastAsia"/>
          <w:szCs w:val="22"/>
          <w:lang w:eastAsia="ko-KR"/>
        </w:rPr>
        <w:t>6</w:t>
      </w:r>
      <w:r w:rsidRPr="00484004">
        <w:rPr>
          <w:szCs w:val="22"/>
        </w:rPr>
        <w:t xml:space="preserve">th Meeting: </w:t>
      </w:r>
      <w:r>
        <w:rPr>
          <w:rFonts w:hint="eastAsia"/>
          <w:szCs w:val="22"/>
          <w:lang w:eastAsia="ko-KR"/>
        </w:rPr>
        <w:t>Torino</w:t>
      </w:r>
      <w:r w:rsidRPr="00484004">
        <w:rPr>
          <w:szCs w:val="22"/>
        </w:rPr>
        <w:t xml:space="preserve">, </w:t>
      </w:r>
      <w:r>
        <w:rPr>
          <w:rFonts w:hint="eastAsia"/>
          <w:szCs w:val="22"/>
          <w:lang w:eastAsia="ko-KR"/>
        </w:rPr>
        <w:t>IT</w:t>
      </w:r>
      <w:r w:rsidRPr="00484004">
        <w:rPr>
          <w:szCs w:val="22"/>
        </w:rPr>
        <w:t>, 1</w:t>
      </w:r>
      <w:r>
        <w:rPr>
          <w:rFonts w:hint="eastAsia"/>
          <w:szCs w:val="22"/>
          <w:lang w:eastAsia="ko-KR"/>
        </w:rPr>
        <w:t>4</w:t>
      </w:r>
      <w:r w:rsidRPr="00484004">
        <w:rPr>
          <w:szCs w:val="22"/>
        </w:rPr>
        <w:t>-2</w:t>
      </w:r>
      <w:r>
        <w:rPr>
          <w:rFonts w:hint="eastAsia"/>
          <w:szCs w:val="22"/>
          <w:lang w:eastAsia="ko-KR"/>
        </w:rPr>
        <w:t>2</w:t>
      </w:r>
      <w:r w:rsidRPr="00484004">
        <w:rPr>
          <w:szCs w:val="22"/>
        </w:rPr>
        <w:t xml:space="preserve"> </w:t>
      </w:r>
      <w:r>
        <w:rPr>
          <w:rFonts w:hint="eastAsia"/>
          <w:szCs w:val="22"/>
          <w:lang w:eastAsia="ko-KR"/>
        </w:rPr>
        <w:t>July</w:t>
      </w:r>
      <w:r w:rsidRPr="00484004">
        <w:rPr>
          <w:szCs w:val="22"/>
        </w:rPr>
        <w:t>, 2011</w:t>
      </w:r>
      <w:r w:rsidRPr="00484004">
        <w:rPr>
          <w:szCs w:val="22"/>
          <w:lang w:eastAsia="ja-JP"/>
        </w:rPr>
        <w:t xml:space="preserve">. </w:t>
      </w:r>
    </w:p>
    <w:sectPr w:rsidR="00616DBC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389" w:rsidRDefault="00EF3389">
      <w:r>
        <w:separator/>
      </w:r>
    </w:p>
  </w:endnote>
  <w:endnote w:type="continuationSeparator" w:id="0">
    <w:p w:rsidR="00EF3389" w:rsidRDefault="00EF3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939AC">
      <w:rPr>
        <w:rStyle w:val="a5"/>
      </w:rPr>
      <w:fldChar w:fldCharType="begin"/>
    </w:r>
    <w:r>
      <w:rPr>
        <w:rStyle w:val="a5"/>
      </w:rPr>
      <w:instrText xml:space="preserve"> PAGE </w:instrText>
    </w:r>
    <w:r w:rsidR="007939AC">
      <w:rPr>
        <w:rStyle w:val="a5"/>
      </w:rPr>
      <w:fldChar w:fldCharType="separate"/>
    </w:r>
    <w:r w:rsidR="00457ED2">
      <w:rPr>
        <w:rStyle w:val="a5"/>
        <w:noProof/>
      </w:rPr>
      <w:t>4</w:t>
    </w:r>
    <w:r w:rsidR="007939AC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7939AC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7939AC">
      <w:rPr>
        <w:rStyle w:val="a5"/>
      </w:rPr>
      <w:fldChar w:fldCharType="separate"/>
    </w:r>
    <w:ins w:id="438" w:author="HendryHendry/선임연구원/Convergence(연)ATS그룹(hendry.hendry" w:date="2011-11-17T14:55:00Z">
      <w:r w:rsidR="006479D3">
        <w:rPr>
          <w:rStyle w:val="a5"/>
          <w:noProof/>
        </w:rPr>
        <w:t>2011-11-16</w:t>
      </w:r>
    </w:ins>
    <w:del w:id="439" w:author="HendryHendry/선임연구원/Convergence(연)ATS그룹(hendry.hendry" w:date="2011-11-17T14:55:00Z">
      <w:r w:rsidR="00EB3960" w:rsidDel="006479D3">
        <w:rPr>
          <w:rStyle w:val="a5"/>
          <w:noProof/>
        </w:rPr>
        <w:delText>2011-11-07</w:delText>
      </w:r>
    </w:del>
    <w:r w:rsidR="007939AC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389" w:rsidRDefault="00EF3389">
      <w:r>
        <w:separator/>
      </w:r>
    </w:p>
  </w:footnote>
  <w:footnote w:type="continuationSeparator" w:id="0">
    <w:p w:rsidR="00EF3389" w:rsidRDefault="00EF33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5B4E23"/>
    <w:multiLevelType w:val="hybridMultilevel"/>
    <w:tmpl w:val="22C09CA4"/>
    <w:lvl w:ilvl="0" w:tplc="49C80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AE3690"/>
    <w:multiLevelType w:val="hybridMultilevel"/>
    <w:tmpl w:val="00785BD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B327C2"/>
    <w:multiLevelType w:val="hybridMultilevel"/>
    <w:tmpl w:val="E8187996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6DC9196B"/>
    <w:multiLevelType w:val="hybridMultilevel"/>
    <w:tmpl w:val="7AB4B776"/>
    <w:lvl w:ilvl="0" w:tplc="0DFE4BCE">
      <w:start w:val="1"/>
      <w:numFmt w:val="bullet"/>
      <w:lvlText w:val="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79DF273B"/>
    <w:multiLevelType w:val="hybridMultilevel"/>
    <w:tmpl w:val="9D30C7C6"/>
    <w:lvl w:ilvl="0" w:tplc="04090003">
      <w:start w:val="1"/>
      <w:numFmt w:val="decimal"/>
      <w:lvlText w:val="[%1] "/>
      <w:lvlJc w:val="left"/>
      <w:pPr>
        <w:tabs>
          <w:tab w:val="num" w:pos="420"/>
        </w:tabs>
        <w:ind w:left="420" w:hanging="420"/>
      </w:pPr>
      <w:rPr>
        <w:rFonts w:hint="eastAsia"/>
        <w:b w:val="0"/>
        <w:i w:val="0"/>
        <w:spacing w:val="0"/>
        <w:position w:val="0"/>
      </w:rPr>
    </w:lvl>
    <w:lvl w:ilvl="1" w:tplc="7B8C3B4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5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3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3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5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12"/>
  </w:num>
  <w:num w:numId="12">
    <w:abstractNumId w:val="10"/>
  </w:num>
  <w:num w:numId="13">
    <w:abstractNumId w:val="5"/>
  </w:num>
  <w:num w:numId="14">
    <w:abstractNumId w:val="8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458BC"/>
    <w:rsid w:val="00045C41"/>
    <w:rsid w:val="00046C03"/>
    <w:rsid w:val="0007614F"/>
    <w:rsid w:val="000A23EE"/>
    <w:rsid w:val="000B1C6B"/>
    <w:rsid w:val="000C09AC"/>
    <w:rsid w:val="000E00F3"/>
    <w:rsid w:val="000F158C"/>
    <w:rsid w:val="00102F3D"/>
    <w:rsid w:val="00124A75"/>
    <w:rsid w:val="00124E38"/>
    <w:rsid w:val="0012580B"/>
    <w:rsid w:val="0013526E"/>
    <w:rsid w:val="00166796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4A70"/>
    <w:rsid w:val="002A54E0"/>
    <w:rsid w:val="002B1595"/>
    <w:rsid w:val="002B191D"/>
    <w:rsid w:val="002B1A46"/>
    <w:rsid w:val="002B7DEF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A2D8E"/>
    <w:rsid w:val="003C20E4"/>
    <w:rsid w:val="003E6F90"/>
    <w:rsid w:val="003F5D0F"/>
    <w:rsid w:val="00414101"/>
    <w:rsid w:val="004334DA"/>
    <w:rsid w:val="00433DDB"/>
    <w:rsid w:val="00437619"/>
    <w:rsid w:val="004561C4"/>
    <w:rsid w:val="00457ED2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C385F"/>
    <w:rsid w:val="005F6F1B"/>
    <w:rsid w:val="00616DBC"/>
    <w:rsid w:val="00624B33"/>
    <w:rsid w:val="00630AA2"/>
    <w:rsid w:val="00646707"/>
    <w:rsid w:val="006479D3"/>
    <w:rsid w:val="00662E58"/>
    <w:rsid w:val="00664DCF"/>
    <w:rsid w:val="006C5D39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39AC"/>
    <w:rsid w:val="00794794"/>
    <w:rsid w:val="00796EE3"/>
    <w:rsid w:val="007A7D29"/>
    <w:rsid w:val="007B4AB8"/>
    <w:rsid w:val="007F1F8B"/>
    <w:rsid w:val="007F67A1"/>
    <w:rsid w:val="008206C8"/>
    <w:rsid w:val="00874A6C"/>
    <w:rsid w:val="00876C65"/>
    <w:rsid w:val="008947AD"/>
    <w:rsid w:val="008A27CE"/>
    <w:rsid w:val="008A4B4C"/>
    <w:rsid w:val="008B3668"/>
    <w:rsid w:val="008C239F"/>
    <w:rsid w:val="008E480C"/>
    <w:rsid w:val="00907757"/>
    <w:rsid w:val="009212B0"/>
    <w:rsid w:val="009234A5"/>
    <w:rsid w:val="009336F7"/>
    <w:rsid w:val="00933C48"/>
    <w:rsid w:val="0093473F"/>
    <w:rsid w:val="009374A7"/>
    <w:rsid w:val="0098551D"/>
    <w:rsid w:val="00991C34"/>
    <w:rsid w:val="0099518F"/>
    <w:rsid w:val="009A523D"/>
    <w:rsid w:val="009E50E4"/>
    <w:rsid w:val="009F496B"/>
    <w:rsid w:val="00A01439"/>
    <w:rsid w:val="00A02E61"/>
    <w:rsid w:val="00A05CFF"/>
    <w:rsid w:val="00A36BAC"/>
    <w:rsid w:val="00A43D70"/>
    <w:rsid w:val="00A56B97"/>
    <w:rsid w:val="00A6093D"/>
    <w:rsid w:val="00A76A6D"/>
    <w:rsid w:val="00A83253"/>
    <w:rsid w:val="00A86A51"/>
    <w:rsid w:val="00AA43BA"/>
    <w:rsid w:val="00AA6E84"/>
    <w:rsid w:val="00AB4340"/>
    <w:rsid w:val="00AC10DE"/>
    <w:rsid w:val="00AE341B"/>
    <w:rsid w:val="00B07CA7"/>
    <w:rsid w:val="00B1279A"/>
    <w:rsid w:val="00B3289B"/>
    <w:rsid w:val="00B5222E"/>
    <w:rsid w:val="00B61C96"/>
    <w:rsid w:val="00B73A2A"/>
    <w:rsid w:val="00B9023C"/>
    <w:rsid w:val="00B94B06"/>
    <w:rsid w:val="00B94C28"/>
    <w:rsid w:val="00BB46C6"/>
    <w:rsid w:val="00BC10BA"/>
    <w:rsid w:val="00BC5AFD"/>
    <w:rsid w:val="00C04F43"/>
    <w:rsid w:val="00C0609D"/>
    <w:rsid w:val="00C115AB"/>
    <w:rsid w:val="00C30249"/>
    <w:rsid w:val="00C3723B"/>
    <w:rsid w:val="00C606C9"/>
    <w:rsid w:val="00C90650"/>
    <w:rsid w:val="00C97D78"/>
    <w:rsid w:val="00CC2AAE"/>
    <w:rsid w:val="00CC5A42"/>
    <w:rsid w:val="00CD0EAB"/>
    <w:rsid w:val="00CD370E"/>
    <w:rsid w:val="00CF34DB"/>
    <w:rsid w:val="00CF558F"/>
    <w:rsid w:val="00D073E2"/>
    <w:rsid w:val="00D22CD3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5FE3"/>
    <w:rsid w:val="00EB3960"/>
    <w:rsid w:val="00EB4ECF"/>
    <w:rsid w:val="00EB7AB1"/>
    <w:rsid w:val="00EF3389"/>
    <w:rsid w:val="00EF48CC"/>
    <w:rsid w:val="00F274D0"/>
    <w:rsid w:val="00F73032"/>
    <w:rsid w:val="00F779D9"/>
    <w:rsid w:val="00F848FC"/>
    <w:rsid w:val="00F9282A"/>
    <w:rsid w:val="00F96BAD"/>
    <w:rsid w:val="00FB0E84"/>
    <w:rsid w:val="00FD01C2"/>
    <w:rsid w:val="00FF0CE3"/>
    <w:rsid w:val="00FF5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561C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4561C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4561C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93473F"/>
    <w:pPr>
      <w:ind w:leftChars="400" w:left="800"/>
    </w:pPr>
  </w:style>
  <w:style w:type="character" w:styleId="ab">
    <w:name w:val="annotation reference"/>
    <w:basedOn w:val="a0"/>
    <w:rsid w:val="00EB3960"/>
    <w:rPr>
      <w:sz w:val="18"/>
      <w:szCs w:val="18"/>
    </w:rPr>
  </w:style>
  <w:style w:type="paragraph" w:styleId="ac">
    <w:name w:val="annotation text"/>
    <w:basedOn w:val="a"/>
    <w:link w:val="Char0"/>
    <w:rsid w:val="00EB3960"/>
  </w:style>
  <w:style w:type="character" w:customStyle="1" w:styleId="Char0">
    <w:name w:val="메모 텍스트 Char"/>
    <w:basedOn w:val="a0"/>
    <w:link w:val="ac"/>
    <w:rsid w:val="00EB3960"/>
    <w:rPr>
      <w:sz w:val="22"/>
      <w:lang w:eastAsia="en-US"/>
    </w:rPr>
  </w:style>
  <w:style w:type="paragraph" w:styleId="ad">
    <w:name w:val="annotation subject"/>
    <w:basedOn w:val="ac"/>
    <w:next w:val="ac"/>
    <w:link w:val="Char1"/>
    <w:rsid w:val="00EB3960"/>
    <w:rPr>
      <w:b/>
      <w:bCs/>
    </w:rPr>
  </w:style>
  <w:style w:type="character" w:customStyle="1" w:styleId="Char1">
    <w:name w:val="메모 주제 Char"/>
    <w:basedOn w:val="Char0"/>
    <w:link w:val="ad"/>
    <w:rsid w:val="00EB39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1587</Words>
  <Characters>9052</Characters>
  <Application>Microsoft Office Word</Application>
  <DocSecurity>0</DocSecurity>
  <Lines>75</Lines>
  <Paragraphs>21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10618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HendryHendry/선임연구원/Convergence(연)ATS그룹(hendry.hendry</cp:lastModifiedBy>
  <cp:revision>4</cp:revision>
  <cp:lastPrinted>1601-01-01T00:00:00Z</cp:lastPrinted>
  <dcterms:created xsi:type="dcterms:W3CDTF">2011-11-16T07:56:00Z</dcterms:created>
  <dcterms:modified xsi:type="dcterms:W3CDTF">2011-11-17T06:40:00Z</dcterms:modified>
</cp:coreProperties>
</file>