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346EF0">
        <w:tc>
          <w:tcPr>
            <w:tcW w:w="6408" w:type="dxa"/>
          </w:tcPr>
          <w:p w:rsidR="006C5D39" w:rsidRPr="00346EF0" w:rsidRDefault="00DC0D8A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192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D713D8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713D8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346EF0">
              <w:rPr>
                <w:b/>
                <w:szCs w:val="22"/>
              </w:rPr>
              <w:t xml:space="preserve">Joint </w:t>
            </w:r>
            <w:r w:rsidR="006C5D39" w:rsidRPr="00346EF0">
              <w:rPr>
                <w:b/>
                <w:szCs w:val="22"/>
              </w:rPr>
              <w:t>Collaborative</w:t>
            </w:r>
            <w:r w:rsidR="00E61DAC" w:rsidRPr="00346EF0">
              <w:rPr>
                <w:b/>
                <w:szCs w:val="22"/>
              </w:rPr>
              <w:t xml:space="preserve"> Team </w:t>
            </w:r>
            <w:r w:rsidR="006C5D39" w:rsidRPr="00346EF0">
              <w:rPr>
                <w:b/>
                <w:szCs w:val="22"/>
              </w:rPr>
              <w:t>on Video Coding (JCT-VC)</w:t>
            </w:r>
          </w:p>
          <w:p w:rsidR="00E61DAC" w:rsidRPr="00346EF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346EF0">
              <w:rPr>
                <w:b/>
                <w:szCs w:val="22"/>
              </w:rPr>
              <w:t xml:space="preserve">of </w:t>
            </w:r>
            <w:r w:rsidR="007F1F8B" w:rsidRPr="00346EF0">
              <w:rPr>
                <w:b/>
                <w:szCs w:val="22"/>
              </w:rPr>
              <w:t>ITU-T SG16 WP3 and ISO/IEC JTC1/SC29/WG11</w:t>
            </w:r>
          </w:p>
          <w:p w:rsidR="00E61DAC" w:rsidRPr="00346EF0" w:rsidRDefault="007446D1" w:rsidP="00CC2AA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Geneva,</w:t>
            </w:r>
            <w:r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Switzerland, </w:t>
            </w:r>
            <w:r w:rsidRPr="00923488">
              <w:rPr>
                <w:szCs w:val="22"/>
              </w:rPr>
              <w:t>21-30 July, 2011</w:t>
            </w:r>
          </w:p>
        </w:tc>
        <w:tc>
          <w:tcPr>
            <w:tcW w:w="3168" w:type="dxa"/>
          </w:tcPr>
          <w:p w:rsidR="008A4B4C" w:rsidRDefault="00E61DAC" w:rsidP="004E771A">
            <w:pPr>
              <w:tabs>
                <w:tab w:val="left" w:pos="7200"/>
              </w:tabs>
            </w:pPr>
            <w:r w:rsidRPr="00346EF0">
              <w:t>Document</w:t>
            </w:r>
            <w:r w:rsidR="006C5D39" w:rsidRPr="00346EF0">
              <w:t>: JC</w:t>
            </w:r>
            <w:r w:rsidRPr="00346EF0">
              <w:t>T</w:t>
            </w:r>
            <w:r w:rsidR="006C5D39" w:rsidRPr="00346EF0">
              <w:t>VC</w:t>
            </w:r>
            <w:r w:rsidRPr="00346EF0">
              <w:t>-</w:t>
            </w:r>
            <w:r w:rsidR="00866739" w:rsidRPr="004E771A">
              <w:t>G</w:t>
            </w:r>
            <w:r w:rsidR="004E771A">
              <w:t>156</w:t>
            </w:r>
            <w:ins w:id="0" w:author="chyeo" w:date="2011-11-22T04:43:00Z">
              <w:r w:rsidR="00161719">
                <w:t>_r1</w:t>
              </w:r>
            </w:ins>
          </w:p>
          <w:p w:rsidR="004E771A" w:rsidRPr="00346EF0" w:rsidRDefault="004E771A" w:rsidP="004E771A">
            <w:pPr>
              <w:tabs>
                <w:tab w:val="left" w:pos="7200"/>
              </w:tabs>
              <w:rPr>
                <w:u w:val="single"/>
                <w:lang w:eastAsia="ko-KR"/>
              </w:rPr>
            </w:pPr>
            <w:r>
              <w:t>WG11 number: m21709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46EF0">
        <w:tc>
          <w:tcPr>
            <w:tcW w:w="1458" w:type="dxa"/>
          </w:tcPr>
          <w:p w:rsidR="00E61DAC" w:rsidRPr="00346EF0" w:rsidRDefault="00E61DAC">
            <w:pPr>
              <w:spacing w:before="60" w:after="60"/>
              <w:rPr>
                <w:i/>
                <w:szCs w:val="22"/>
              </w:rPr>
            </w:pPr>
            <w:r w:rsidRPr="00346EF0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46EF0" w:rsidRDefault="00F920BB" w:rsidP="00016141">
            <w:pPr>
              <w:spacing w:before="60" w:after="60"/>
              <w:rPr>
                <w:b/>
                <w:szCs w:val="22"/>
                <w:lang w:eastAsia="ko-KR"/>
              </w:rPr>
            </w:pPr>
            <w:r>
              <w:rPr>
                <w:b/>
                <w:szCs w:val="22"/>
                <w:lang w:eastAsia="ko-KR"/>
              </w:rPr>
              <w:t xml:space="preserve">CU Depth Pruning for Fast Coding Tree Block Decision </w:t>
            </w:r>
          </w:p>
        </w:tc>
      </w:tr>
      <w:tr w:rsidR="00E61DAC" w:rsidRPr="00346EF0">
        <w:tc>
          <w:tcPr>
            <w:tcW w:w="1458" w:type="dxa"/>
          </w:tcPr>
          <w:p w:rsidR="00E61DAC" w:rsidRPr="00346EF0" w:rsidRDefault="00E61DAC">
            <w:pPr>
              <w:spacing w:before="60" w:after="60"/>
              <w:rPr>
                <w:i/>
                <w:szCs w:val="22"/>
              </w:rPr>
            </w:pPr>
            <w:r w:rsidRPr="00346EF0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46EF0" w:rsidRDefault="00E61DAC" w:rsidP="001F19DF">
            <w:pPr>
              <w:spacing w:before="60" w:after="60"/>
              <w:rPr>
                <w:szCs w:val="22"/>
              </w:rPr>
            </w:pPr>
            <w:r w:rsidRPr="00346EF0">
              <w:rPr>
                <w:szCs w:val="22"/>
              </w:rPr>
              <w:t xml:space="preserve">Input Document to </w:t>
            </w:r>
            <w:r w:rsidR="00AE341B" w:rsidRPr="00346EF0">
              <w:rPr>
                <w:szCs w:val="22"/>
              </w:rPr>
              <w:t>JCT-VC</w:t>
            </w:r>
          </w:p>
        </w:tc>
      </w:tr>
      <w:tr w:rsidR="00E61DAC" w:rsidRPr="00346EF0">
        <w:tc>
          <w:tcPr>
            <w:tcW w:w="1458" w:type="dxa"/>
          </w:tcPr>
          <w:p w:rsidR="00E61DAC" w:rsidRPr="00346EF0" w:rsidRDefault="00E61DAC">
            <w:pPr>
              <w:spacing w:before="60" w:after="60"/>
              <w:rPr>
                <w:i/>
                <w:szCs w:val="22"/>
              </w:rPr>
            </w:pPr>
            <w:r w:rsidRPr="00346EF0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46EF0" w:rsidRDefault="00E61DAC" w:rsidP="001F19DF">
            <w:pPr>
              <w:spacing w:before="60" w:after="60"/>
              <w:rPr>
                <w:szCs w:val="22"/>
              </w:rPr>
            </w:pPr>
            <w:r w:rsidRPr="00346EF0">
              <w:rPr>
                <w:szCs w:val="22"/>
              </w:rPr>
              <w:t>Proposal</w:t>
            </w:r>
          </w:p>
        </w:tc>
      </w:tr>
      <w:tr w:rsidR="00E61DAC" w:rsidRPr="00346EF0">
        <w:tc>
          <w:tcPr>
            <w:tcW w:w="1458" w:type="dxa"/>
          </w:tcPr>
          <w:p w:rsidR="00E61DAC" w:rsidRPr="00346EF0" w:rsidRDefault="00E61DAC">
            <w:pPr>
              <w:spacing w:before="60" w:after="60"/>
              <w:rPr>
                <w:i/>
                <w:szCs w:val="22"/>
              </w:rPr>
            </w:pPr>
            <w:r w:rsidRPr="00346EF0">
              <w:rPr>
                <w:i/>
                <w:szCs w:val="22"/>
              </w:rPr>
              <w:t>Author(s) or</w:t>
            </w:r>
            <w:r w:rsidRPr="00346EF0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866739" w:rsidRDefault="00866739" w:rsidP="00F920BB">
            <w:pPr>
              <w:spacing w:before="60" w:after="60"/>
              <w:rPr>
                <w:szCs w:val="22"/>
              </w:rPr>
            </w:pPr>
            <w:proofErr w:type="spellStart"/>
            <w:r>
              <w:rPr>
                <w:szCs w:val="22"/>
              </w:rPr>
              <w:t>Hui</w:t>
            </w:r>
            <w:proofErr w:type="spellEnd"/>
            <w:r>
              <w:rPr>
                <w:szCs w:val="22"/>
              </w:rPr>
              <w:t xml:space="preserve"> Li Tan</w:t>
            </w:r>
          </w:p>
          <w:p w:rsidR="00866739" w:rsidRDefault="00866739" w:rsidP="00F920BB">
            <w:pPr>
              <w:spacing w:before="60" w:after="60"/>
              <w:rPr>
                <w:szCs w:val="22"/>
              </w:rPr>
            </w:pPr>
            <w:proofErr w:type="spellStart"/>
            <w:r>
              <w:rPr>
                <w:szCs w:val="22"/>
              </w:rPr>
              <w:t>Chuohao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Yeo</w:t>
            </w:r>
            <w:proofErr w:type="spellEnd"/>
          </w:p>
          <w:p w:rsidR="00F920BB" w:rsidRDefault="00866739" w:rsidP="00F920BB">
            <w:pPr>
              <w:spacing w:before="60" w:after="60"/>
              <w:rPr>
                <w:szCs w:val="22"/>
              </w:rPr>
            </w:pPr>
            <w:proofErr w:type="spellStart"/>
            <w:r>
              <w:rPr>
                <w:szCs w:val="22"/>
              </w:rPr>
              <w:t>Yih</w:t>
            </w:r>
            <w:proofErr w:type="spellEnd"/>
            <w:r>
              <w:rPr>
                <w:szCs w:val="22"/>
              </w:rPr>
              <w:t xml:space="preserve"> Han Tan</w:t>
            </w:r>
            <w:r w:rsidR="00F920BB" w:rsidRPr="00AE341B">
              <w:rPr>
                <w:szCs w:val="22"/>
              </w:rPr>
              <w:br/>
            </w:r>
          </w:p>
          <w:p w:rsidR="00F920BB" w:rsidRDefault="00F920BB" w:rsidP="00F920BB">
            <w:pPr>
              <w:spacing w:before="60" w:after="60"/>
              <w:rPr>
                <w:szCs w:val="22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szCs w:val="22"/>
                  </w:rPr>
                  <w:t xml:space="preserve">1 </w:t>
                </w:r>
                <w:proofErr w:type="spellStart"/>
                <w:r>
                  <w:rPr>
                    <w:szCs w:val="22"/>
                  </w:rPr>
                  <w:t>Fusionopolis</w:t>
                </w:r>
                <w:proofErr w:type="spellEnd"/>
                <w:r>
                  <w:rPr>
                    <w:szCs w:val="22"/>
                  </w:rPr>
                  <w:t xml:space="preserve"> Way</w:t>
                </w:r>
              </w:smartTag>
            </w:smartTag>
          </w:p>
          <w:p w:rsidR="00F920BB" w:rsidRDefault="00F920BB" w:rsidP="00F920B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#21-01 </w:t>
            </w:r>
            <w:proofErr w:type="spellStart"/>
            <w:r>
              <w:rPr>
                <w:szCs w:val="22"/>
              </w:rPr>
              <w:t>Connexis</w:t>
            </w:r>
            <w:proofErr w:type="spellEnd"/>
            <w:r>
              <w:rPr>
                <w:szCs w:val="22"/>
              </w:rPr>
              <w:t xml:space="preserve"> (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szCs w:val="22"/>
                  </w:rPr>
                  <w:t>South</w:t>
                </w:r>
              </w:smartTag>
              <w:r>
                <w:rPr>
                  <w:szCs w:val="22"/>
                </w:rPr>
                <w:t xml:space="preserve"> </w:t>
              </w:r>
              <w:smartTag w:uri="urn:schemas-microsoft-com:office:smarttags" w:element="PlaceType">
                <w:r>
                  <w:rPr>
                    <w:szCs w:val="22"/>
                  </w:rPr>
                  <w:t>Tower</w:t>
                </w:r>
              </w:smartTag>
            </w:smartTag>
            <w:r>
              <w:rPr>
                <w:szCs w:val="22"/>
              </w:rPr>
              <w:t>)</w:t>
            </w:r>
          </w:p>
          <w:p w:rsidR="00E61DAC" w:rsidRPr="00346EF0" w:rsidRDefault="00F920BB" w:rsidP="001F19DF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Singapore 138632</w:t>
            </w:r>
          </w:p>
        </w:tc>
        <w:tc>
          <w:tcPr>
            <w:tcW w:w="900" w:type="dxa"/>
          </w:tcPr>
          <w:p w:rsidR="00E61DAC" w:rsidRPr="00346EF0" w:rsidRDefault="00E61DAC">
            <w:pPr>
              <w:spacing w:before="60" w:after="60"/>
              <w:rPr>
                <w:szCs w:val="22"/>
              </w:rPr>
            </w:pPr>
            <w:r w:rsidRPr="00346EF0">
              <w:rPr>
                <w:szCs w:val="22"/>
              </w:rPr>
              <w:t>Tel:</w:t>
            </w:r>
            <w:r w:rsidRPr="00346EF0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F920BB" w:rsidRDefault="00F920BB" w:rsidP="00F920B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+65 6408 2000</w:t>
            </w:r>
          </w:p>
          <w:p w:rsidR="00E61DAC" w:rsidRPr="00346EF0" w:rsidRDefault="00F920BB" w:rsidP="00F920BB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szCs w:val="22"/>
              </w:rPr>
              <w:t>chyeo@i2r.a-star.edu.sg</w:t>
            </w:r>
          </w:p>
        </w:tc>
      </w:tr>
      <w:tr w:rsidR="00044004" w:rsidRPr="00346EF0">
        <w:tc>
          <w:tcPr>
            <w:tcW w:w="1458" w:type="dxa"/>
          </w:tcPr>
          <w:p w:rsidR="00044004" w:rsidRPr="00346EF0" w:rsidRDefault="00044004">
            <w:pPr>
              <w:spacing w:before="60" w:after="60"/>
              <w:rPr>
                <w:i/>
                <w:szCs w:val="22"/>
              </w:rPr>
            </w:pPr>
            <w:r w:rsidRPr="00346EF0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044004" w:rsidRPr="00346EF0" w:rsidRDefault="00F920BB" w:rsidP="00346EF0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eastAsia="ko-KR"/>
              </w:rPr>
              <w:t xml:space="preserve">Institute for </w:t>
            </w:r>
            <w:proofErr w:type="spellStart"/>
            <w:r>
              <w:rPr>
                <w:szCs w:val="22"/>
                <w:lang w:eastAsia="ko-KR"/>
              </w:rPr>
              <w:t>Infocomm</w:t>
            </w:r>
            <w:proofErr w:type="spellEnd"/>
            <w:r>
              <w:rPr>
                <w:szCs w:val="22"/>
                <w:lang w:eastAsia="ko-KR"/>
              </w:rPr>
              <w:t xml:space="preserve"> Research, A*STAR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933710" w:rsidRDefault="00F920BB" w:rsidP="00E93D19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ins w:id="1" w:author="chyeo" w:date="2011-11-20T23:00:00Z"/>
          <w:szCs w:val="22"/>
          <w:lang w:val="en-SG" w:eastAsia="zh-CN"/>
        </w:rPr>
      </w:pPr>
      <w:r w:rsidRPr="00F920BB">
        <w:rPr>
          <w:szCs w:val="22"/>
          <w:lang w:eastAsia="ko-KR"/>
        </w:rPr>
        <w:t xml:space="preserve">This </w:t>
      </w:r>
      <w:r>
        <w:rPr>
          <w:szCs w:val="22"/>
          <w:lang w:eastAsia="ko-KR"/>
        </w:rPr>
        <w:t>contrib</w:t>
      </w:r>
      <w:r w:rsidRPr="00F920BB">
        <w:rPr>
          <w:szCs w:val="22"/>
          <w:lang w:eastAsia="ko-KR"/>
        </w:rPr>
        <w:t>u</w:t>
      </w:r>
      <w:r>
        <w:rPr>
          <w:szCs w:val="22"/>
          <w:lang w:eastAsia="ko-KR"/>
        </w:rPr>
        <w:t>t</w:t>
      </w:r>
      <w:r w:rsidRPr="00F920BB">
        <w:rPr>
          <w:szCs w:val="22"/>
          <w:lang w:eastAsia="ko-KR"/>
        </w:rPr>
        <w:t>ion presents a CU Depth Pruning algorithm for fast coding tree block</w:t>
      </w:r>
      <w:r w:rsidR="00E93D19">
        <w:rPr>
          <w:szCs w:val="22"/>
          <w:lang w:eastAsia="ko-KR"/>
        </w:rPr>
        <w:t xml:space="preserve"> (CTB)</w:t>
      </w:r>
      <w:r w:rsidRPr="00F920BB">
        <w:rPr>
          <w:szCs w:val="22"/>
          <w:lang w:eastAsia="ko-KR"/>
        </w:rPr>
        <w:t xml:space="preserve"> decision. The proposed method</w:t>
      </w:r>
      <w:r w:rsidRPr="00F920BB">
        <w:rPr>
          <w:szCs w:val="22"/>
          <w:lang w:val="en-SG" w:eastAsia="zh-CN"/>
        </w:rPr>
        <w:t xml:space="preserve"> attempts to terminate the CTB decision process by performing a one-level look-ahead</w:t>
      </w:r>
      <w:r w:rsidR="00866739">
        <w:rPr>
          <w:szCs w:val="22"/>
          <w:lang w:val="en-SG" w:eastAsia="zh-CN"/>
        </w:rPr>
        <w:t xml:space="preserve"> </w:t>
      </w:r>
      <w:r w:rsidR="006A6A44">
        <w:rPr>
          <w:szCs w:val="22"/>
          <w:lang w:val="en-SG" w:eastAsia="zh-CN"/>
        </w:rPr>
        <w:t xml:space="preserve">for the last sub-CU </w:t>
      </w:r>
      <w:r w:rsidR="00866739">
        <w:rPr>
          <w:szCs w:val="22"/>
          <w:lang w:val="en-SG" w:eastAsia="zh-CN"/>
        </w:rPr>
        <w:t>where possible</w:t>
      </w:r>
      <w:r w:rsidRPr="00F920BB">
        <w:rPr>
          <w:szCs w:val="22"/>
          <w:lang w:val="en-SG" w:eastAsia="zh-CN"/>
        </w:rPr>
        <w:t xml:space="preserve">. </w:t>
      </w:r>
      <w:r>
        <w:rPr>
          <w:szCs w:val="22"/>
          <w:lang w:val="en-SG" w:eastAsia="zh-CN"/>
        </w:rPr>
        <w:t xml:space="preserve">It is reported that the </w:t>
      </w:r>
      <w:r w:rsidR="00E93D19">
        <w:rPr>
          <w:szCs w:val="22"/>
          <w:lang w:val="en-SG" w:eastAsia="zh-CN"/>
        </w:rPr>
        <w:t xml:space="preserve">proposed method reduces encoding time by </w:t>
      </w:r>
      <w:r w:rsidR="00866739">
        <w:rPr>
          <w:szCs w:val="22"/>
          <w:lang w:val="en-SG" w:eastAsia="zh-CN"/>
        </w:rPr>
        <w:t xml:space="preserve">about </w:t>
      </w:r>
      <w:r w:rsidR="00932C79">
        <w:rPr>
          <w:szCs w:val="22"/>
          <w:lang w:val="en-SG" w:eastAsia="zh-CN"/>
        </w:rPr>
        <w:t>8</w:t>
      </w:r>
      <w:r w:rsidR="00E93D19">
        <w:rPr>
          <w:szCs w:val="22"/>
          <w:lang w:val="en-SG" w:eastAsia="zh-CN"/>
        </w:rPr>
        <w:t xml:space="preserve">% with 0.1% </w:t>
      </w:r>
      <w:proofErr w:type="spellStart"/>
      <w:r w:rsidR="00866739">
        <w:rPr>
          <w:szCs w:val="22"/>
          <w:lang w:val="en-SG" w:eastAsia="zh-CN"/>
        </w:rPr>
        <w:t>Luma</w:t>
      </w:r>
      <w:proofErr w:type="spellEnd"/>
      <w:r w:rsidR="00866739">
        <w:rPr>
          <w:szCs w:val="22"/>
          <w:lang w:val="en-SG" w:eastAsia="zh-CN"/>
        </w:rPr>
        <w:t xml:space="preserve"> BD-Rate </w:t>
      </w:r>
      <w:r w:rsidR="00E93D19">
        <w:rPr>
          <w:szCs w:val="22"/>
          <w:lang w:val="en-SG" w:eastAsia="zh-CN"/>
        </w:rPr>
        <w:t xml:space="preserve">coding loss for </w:t>
      </w:r>
      <w:r w:rsidR="00866739">
        <w:rPr>
          <w:szCs w:val="22"/>
          <w:lang w:val="en-SG" w:eastAsia="zh-CN"/>
        </w:rPr>
        <w:t>the Random Access and Low Delay configurations</w:t>
      </w:r>
      <w:r w:rsidR="00E93D19">
        <w:rPr>
          <w:szCs w:val="22"/>
          <w:lang w:val="en-SG" w:eastAsia="zh-CN"/>
        </w:rPr>
        <w:t>.</w:t>
      </w:r>
    </w:p>
    <w:p w:rsidR="00513E7F" w:rsidRPr="00E93D19" w:rsidRDefault="00513E7F" w:rsidP="00E93D19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SG" w:eastAsia="zh-CN"/>
        </w:rPr>
      </w:pPr>
    </w:p>
    <w:p w:rsidR="00745F6B" w:rsidRPr="00AE341B" w:rsidRDefault="00406CA3" w:rsidP="00E11923">
      <w:pPr>
        <w:pStyle w:val="Heading1"/>
      </w:pPr>
      <w:r>
        <w:t>Introduction</w:t>
      </w:r>
    </w:p>
    <w:p w:rsidR="00513E7F" w:rsidRDefault="00513E7F" w:rsidP="00E93D19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ins w:id="2" w:author="chyeo" w:date="2011-11-20T23:00:00Z"/>
          <w:szCs w:val="22"/>
          <w:lang w:val="en-SG" w:eastAsia="zh-CN"/>
        </w:rPr>
      </w:pPr>
    </w:p>
    <w:p w:rsidR="00E93D19" w:rsidRDefault="00874EE2" w:rsidP="00E93D19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ins w:id="3" w:author="chyeo" w:date="2011-11-20T23:00:00Z"/>
          <w:szCs w:val="22"/>
          <w:lang w:val="en-SG" w:eastAsia="zh-CN"/>
        </w:rPr>
      </w:pPr>
      <w:r>
        <w:rPr>
          <w:szCs w:val="22"/>
          <w:lang w:val="en-SG" w:eastAsia="zh-CN"/>
        </w:rPr>
        <w:t>In HEVC,</w:t>
      </w:r>
      <w:r w:rsidR="00E93D19" w:rsidRPr="00E93D19">
        <w:rPr>
          <w:szCs w:val="22"/>
          <w:lang w:val="en-SG" w:eastAsia="zh-CN"/>
        </w:rPr>
        <w:t xml:space="preserve"> </w:t>
      </w:r>
      <w:r w:rsidR="00E93D19">
        <w:rPr>
          <w:szCs w:val="22"/>
          <w:lang w:val="en-SG" w:eastAsia="zh-CN"/>
        </w:rPr>
        <w:t>coding block tree (</w:t>
      </w:r>
      <w:r w:rsidR="00E93D19" w:rsidRPr="00E93D19">
        <w:rPr>
          <w:szCs w:val="22"/>
          <w:lang w:val="en-SG" w:eastAsia="zh-CN"/>
        </w:rPr>
        <w:t>CTB</w:t>
      </w:r>
      <w:r w:rsidR="00E93D19">
        <w:rPr>
          <w:szCs w:val="22"/>
          <w:lang w:val="en-SG" w:eastAsia="zh-CN"/>
        </w:rPr>
        <w:t>)</w:t>
      </w:r>
      <w:r w:rsidR="00E93D19" w:rsidRPr="00E93D19">
        <w:rPr>
          <w:szCs w:val="22"/>
          <w:lang w:val="en-SG" w:eastAsia="zh-CN"/>
        </w:rPr>
        <w:t>, based on a recursive quad-tree decomposition</w:t>
      </w:r>
      <w:r w:rsidR="00E93D19">
        <w:rPr>
          <w:szCs w:val="22"/>
          <w:lang w:val="en-SG" w:eastAsia="zh-CN"/>
        </w:rPr>
        <w:t xml:space="preserve"> </w:t>
      </w:r>
      <w:r w:rsidR="00E93D19" w:rsidRPr="00E93D19">
        <w:rPr>
          <w:szCs w:val="22"/>
          <w:lang w:val="en-SG" w:eastAsia="zh-CN"/>
        </w:rPr>
        <w:t xml:space="preserve">of </w:t>
      </w:r>
      <w:r w:rsidR="00866739">
        <w:rPr>
          <w:szCs w:val="22"/>
          <w:lang w:val="en-SG" w:eastAsia="zh-CN"/>
        </w:rPr>
        <w:t>each largest coding unit (LCU)</w:t>
      </w:r>
      <w:r w:rsidR="00E93D19">
        <w:rPr>
          <w:szCs w:val="22"/>
          <w:lang w:val="en-SG" w:eastAsia="zh-CN"/>
        </w:rPr>
        <w:t xml:space="preserve">, is </w:t>
      </w:r>
      <w:r>
        <w:rPr>
          <w:szCs w:val="22"/>
          <w:lang w:val="en-SG" w:eastAsia="zh-CN"/>
        </w:rPr>
        <w:t>used for the</w:t>
      </w:r>
      <w:r w:rsidR="00E93D19">
        <w:rPr>
          <w:szCs w:val="22"/>
          <w:lang w:val="en-SG" w:eastAsia="zh-CN"/>
        </w:rPr>
        <w:t xml:space="preserve"> </w:t>
      </w:r>
      <w:r w:rsidR="00E93D19" w:rsidRPr="00E93D19">
        <w:rPr>
          <w:szCs w:val="22"/>
          <w:lang w:val="en-SG" w:eastAsia="zh-CN"/>
        </w:rPr>
        <w:t>representation of variable</w:t>
      </w:r>
      <w:r w:rsidR="00E93D19">
        <w:rPr>
          <w:szCs w:val="22"/>
          <w:lang w:val="en-SG" w:eastAsia="zh-CN"/>
        </w:rPr>
        <w:t xml:space="preserve"> </w:t>
      </w:r>
      <w:r w:rsidR="00E93D19" w:rsidRPr="00E93D19">
        <w:rPr>
          <w:szCs w:val="22"/>
          <w:lang w:val="en-SG" w:eastAsia="zh-CN"/>
        </w:rPr>
        <w:t>block sizes, so that regions of different sizes can be better</w:t>
      </w:r>
      <w:r w:rsidR="00E93D19">
        <w:rPr>
          <w:szCs w:val="22"/>
          <w:lang w:val="en-SG" w:eastAsia="zh-CN"/>
        </w:rPr>
        <w:t xml:space="preserve"> </w:t>
      </w:r>
      <w:r w:rsidR="00E93D19" w:rsidRPr="00E93D19">
        <w:rPr>
          <w:szCs w:val="22"/>
          <w:lang w:val="en-SG" w:eastAsia="zh-CN"/>
        </w:rPr>
        <w:t>coded</w:t>
      </w:r>
      <w:r w:rsidR="007446D1">
        <w:rPr>
          <w:szCs w:val="22"/>
          <w:lang w:val="en-SG" w:eastAsia="zh-CN"/>
        </w:rPr>
        <w:t>.</w:t>
      </w:r>
      <w:r w:rsidR="00E93D19" w:rsidRPr="00E93D19">
        <w:rPr>
          <w:szCs w:val="22"/>
          <w:lang w:val="en-SG" w:eastAsia="zh-CN"/>
        </w:rPr>
        <w:t xml:space="preserve"> </w:t>
      </w:r>
      <w:r w:rsidR="007446D1">
        <w:rPr>
          <w:szCs w:val="22"/>
          <w:lang w:val="en-SG" w:eastAsia="zh-CN"/>
        </w:rPr>
        <w:t>R</w:t>
      </w:r>
      <w:r w:rsidR="007446D1" w:rsidRPr="00E93D19">
        <w:rPr>
          <w:szCs w:val="22"/>
          <w:lang w:val="en-SG" w:eastAsia="zh-CN"/>
        </w:rPr>
        <w:t xml:space="preserve">egions of high </w:t>
      </w:r>
      <w:proofErr w:type="spellStart"/>
      <w:r w:rsidR="007446D1" w:rsidRPr="00E93D19">
        <w:rPr>
          <w:szCs w:val="22"/>
          <w:lang w:val="en-SG" w:eastAsia="zh-CN"/>
        </w:rPr>
        <w:t>stationarity</w:t>
      </w:r>
      <w:proofErr w:type="spellEnd"/>
      <w:r w:rsidR="007446D1" w:rsidRPr="00E93D19">
        <w:rPr>
          <w:szCs w:val="22"/>
          <w:lang w:val="en-SG" w:eastAsia="zh-CN"/>
        </w:rPr>
        <w:t xml:space="preserve"> and homogeneity</w:t>
      </w:r>
      <w:r w:rsidR="00E93D19" w:rsidRPr="00E93D19">
        <w:rPr>
          <w:szCs w:val="22"/>
          <w:lang w:val="en-SG" w:eastAsia="zh-CN"/>
        </w:rPr>
        <w:t xml:space="preserve"> </w:t>
      </w:r>
      <w:r w:rsidR="007446D1">
        <w:rPr>
          <w:szCs w:val="22"/>
          <w:lang w:val="en-SG" w:eastAsia="zh-CN"/>
        </w:rPr>
        <w:t xml:space="preserve">can possibly be coded </w:t>
      </w:r>
      <w:r w:rsidR="00E93D19" w:rsidRPr="00E93D19">
        <w:rPr>
          <w:szCs w:val="22"/>
          <w:lang w:val="en-SG" w:eastAsia="zh-CN"/>
        </w:rPr>
        <w:t xml:space="preserve">with a larger block size, </w:t>
      </w:r>
      <w:r w:rsidR="007446D1">
        <w:rPr>
          <w:szCs w:val="22"/>
          <w:lang w:val="en-SG" w:eastAsia="zh-CN"/>
        </w:rPr>
        <w:t>which results</w:t>
      </w:r>
      <w:r w:rsidR="00E93D19">
        <w:rPr>
          <w:szCs w:val="22"/>
          <w:lang w:val="en-SG" w:eastAsia="zh-CN"/>
        </w:rPr>
        <w:t xml:space="preserve"> </w:t>
      </w:r>
      <w:r w:rsidR="00E93D19" w:rsidRPr="00E93D19">
        <w:rPr>
          <w:szCs w:val="22"/>
          <w:lang w:val="en-SG" w:eastAsia="zh-CN"/>
        </w:rPr>
        <w:t>in a smaller side-information overhead. However, the flexibility</w:t>
      </w:r>
      <w:r w:rsidR="00E93D19">
        <w:rPr>
          <w:szCs w:val="22"/>
          <w:lang w:val="en-SG" w:eastAsia="zh-CN"/>
        </w:rPr>
        <w:t xml:space="preserve"> </w:t>
      </w:r>
      <w:r w:rsidR="00E93D19" w:rsidRPr="00E93D19">
        <w:rPr>
          <w:szCs w:val="22"/>
          <w:lang w:val="en-SG" w:eastAsia="zh-CN"/>
        </w:rPr>
        <w:t>of the variable block size structure greatly increases</w:t>
      </w:r>
      <w:r w:rsidR="00E93D19">
        <w:rPr>
          <w:szCs w:val="22"/>
          <w:lang w:val="en-SG" w:eastAsia="zh-CN"/>
        </w:rPr>
        <w:t xml:space="preserve"> </w:t>
      </w:r>
      <w:r w:rsidR="00E93D19" w:rsidRPr="00E93D19">
        <w:rPr>
          <w:szCs w:val="22"/>
          <w:lang w:val="en-SG" w:eastAsia="zh-CN"/>
        </w:rPr>
        <w:t>the search domain and hence the computational complexity</w:t>
      </w:r>
      <w:r w:rsidR="00E93D19">
        <w:rPr>
          <w:szCs w:val="22"/>
          <w:lang w:val="en-SG" w:eastAsia="zh-CN"/>
        </w:rPr>
        <w:t xml:space="preserve"> </w:t>
      </w:r>
      <w:r w:rsidR="00E93D19" w:rsidRPr="00E93D19">
        <w:rPr>
          <w:szCs w:val="22"/>
          <w:lang w:val="en-SG" w:eastAsia="zh-CN"/>
        </w:rPr>
        <w:t>of RDO at the encoder.</w:t>
      </w:r>
      <w:r w:rsidR="00E93D19">
        <w:rPr>
          <w:szCs w:val="22"/>
          <w:lang w:val="en-SG" w:eastAsia="zh-CN"/>
        </w:rPr>
        <w:t xml:space="preserve"> </w:t>
      </w:r>
      <w:r w:rsidR="00E93D19" w:rsidRPr="00E93D19">
        <w:rPr>
          <w:szCs w:val="22"/>
          <w:lang w:val="en-SG" w:eastAsia="zh-CN"/>
        </w:rPr>
        <w:t>To speed up the CTB and mode decision process,</w:t>
      </w:r>
      <w:r w:rsidR="00E93D19">
        <w:rPr>
          <w:szCs w:val="22"/>
          <w:lang w:val="en-SG" w:eastAsia="zh-CN"/>
        </w:rPr>
        <w:t xml:space="preserve"> </w:t>
      </w:r>
      <w:r w:rsidR="00E93D19" w:rsidRPr="00E93D19">
        <w:rPr>
          <w:szCs w:val="22"/>
          <w:lang w:val="en-SG" w:eastAsia="zh-CN"/>
        </w:rPr>
        <w:t>one possible approach is to reduce the search space by avoiding full branching of the search tree</w:t>
      </w:r>
      <w:r w:rsidR="00016141">
        <w:rPr>
          <w:szCs w:val="22"/>
          <w:lang w:val="en-SG" w:eastAsia="zh-CN"/>
        </w:rPr>
        <w:t xml:space="preserve"> by</w:t>
      </w:r>
      <w:r w:rsidR="00E93D19" w:rsidRPr="00E93D19">
        <w:rPr>
          <w:szCs w:val="22"/>
          <w:lang w:val="en-SG" w:eastAsia="zh-CN"/>
        </w:rPr>
        <w:t xml:space="preserve"> making early CTB termination.</w:t>
      </w:r>
    </w:p>
    <w:p w:rsidR="00513E7F" w:rsidRDefault="00513E7F" w:rsidP="00E93D19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SG" w:eastAsia="zh-CN"/>
        </w:rPr>
      </w:pPr>
    </w:p>
    <w:p w:rsidR="000F28D8" w:rsidRDefault="003F0F2E" w:rsidP="000F28D8">
      <w:pPr>
        <w:pStyle w:val="Heading1"/>
        <w:rPr>
          <w:lang w:eastAsia="ko-KR"/>
        </w:rPr>
      </w:pPr>
      <w:del w:id="4" w:author="chyeo" w:date="2011-11-20T22:59:00Z">
        <w:r w:rsidDel="00513E7F">
          <w:rPr>
            <w:rFonts w:hint="eastAsia"/>
            <w:lang w:eastAsia="ko-KR"/>
          </w:rPr>
          <w:delText>Proposed</w:delText>
        </w:r>
        <w:r w:rsidR="00684814" w:rsidDel="00513E7F">
          <w:rPr>
            <w:rFonts w:hint="eastAsia"/>
            <w:lang w:eastAsia="ko-KR"/>
          </w:rPr>
          <w:delText xml:space="preserve"> method</w:delText>
        </w:r>
      </w:del>
      <w:ins w:id="5" w:author="chyeo" w:date="2011-11-20T22:59:00Z">
        <w:r w:rsidR="00513E7F">
          <w:rPr>
            <w:lang w:eastAsia="ko-KR"/>
          </w:rPr>
          <w:t>Background</w:t>
        </w:r>
      </w:ins>
    </w:p>
    <w:p w:rsidR="00513E7F" w:rsidRDefault="00513E7F" w:rsidP="00FF620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ins w:id="6" w:author="chyeo" w:date="2011-11-20T23:00:00Z"/>
          <w:szCs w:val="22"/>
          <w:lang w:val="en-SG" w:eastAsia="zh-CN"/>
        </w:rPr>
      </w:pPr>
    </w:p>
    <w:p w:rsidR="00016141" w:rsidRDefault="00FF6205" w:rsidP="00FF620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SG" w:eastAsia="zh-CN"/>
        </w:rPr>
      </w:pPr>
      <w:r w:rsidRPr="00FF6205">
        <w:rPr>
          <w:szCs w:val="22"/>
          <w:lang w:val="en-SG" w:eastAsia="zh-CN"/>
        </w:rPr>
        <w:t xml:space="preserve">For ease of discussion, we shall use the following notation. </w:t>
      </w:r>
      <w:r>
        <w:rPr>
          <w:szCs w:val="22"/>
          <w:lang w:val="en-SG" w:eastAsia="zh-CN"/>
        </w:rPr>
        <w:t>Referring to Figure 1</w:t>
      </w:r>
      <w:r w:rsidRPr="00FF6205">
        <w:rPr>
          <w:szCs w:val="22"/>
          <w:lang w:val="en-SG" w:eastAsia="zh-CN"/>
        </w:rPr>
        <w:t>, each frame is divided</w:t>
      </w:r>
      <w:r>
        <w:rPr>
          <w:szCs w:val="22"/>
          <w:lang w:val="en-SG" w:eastAsia="zh-CN"/>
        </w:rPr>
        <w:t xml:space="preserve"> i</w:t>
      </w:r>
      <w:r w:rsidRPr="00FF6205">
        <w:rPr>
          <w:szCs w:val="22"/>
          <w:lang w:val="en-SG" w:eastAsia="zh-CN"/>
        </w:rPr>
        <w:t xml:space="preserve">nto non-overlapping LCUs, where </w:t>
      </w:r>
      <m:oMath>
        <m:sSub>
          <m:sSub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bPr>
          <m:e>
            <m:r>
              <w:rPr>
                <w:rFonts w:ascii="Cambria Math" w:hAnsi="Cambria Math"/>
                <w:szCs w:val="22"/>
                <w:lang w:val="en-SG" w:eastAsia="zh-CN"/>
              </w:rPr>
              <m:t>X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i</m:t>
                </m:r>
              </m:e>
              <m:sub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0</m:t>
                </m:r>
              </m:sub>
            </m:sSub>
          </m:sub>
        </m:sSub>
        <m:r>
          <w:rPr>
            <w:rFonts w:ascii="Cambria Math" w:hAnsi="Cambria Math"/>
            <w:szCs w:val="22"/>
            <w:lang w:val="en-SG" w:eastAsia="zh-CN"/>
          </w:rPr>
          <m:t xml:space="preserve"> </m:t>
        </m:r>
      </m:oMath>
      <w:r w:rsidRPr="00FF6205">
        <w:rPr>
          <w:szCs w:val="22"/>
          <w:lang w:val="en-SG" w:eastAsia="zh-CN"/>
        </w:rPr>
        <w:t xml:space="preserve">denotes the </w:t>
      </w:r>
      <w:r w:rsidRPr="00FF6205">
        <w:rPr>
          <w:i/>
          <w:szCs w:val="22"/>
          <w:lang w:val="en-SG" w:eastAsia="zh-CN"/>
        </w:rPr>
        <w:t>i</w:t>
      </w:r>
      <w:r w:rsidRPr="00FF6205">
        <w:rPr>
          <w:szCs w:val="22"/>
          <w:vertAlign w:val="subscript"/>
          <w:lang w:val="en-SG" w:eastAsia="zh-CN"/>
        </w:rPr>
        <w:t>0</w:t>
      </w:r>
      <w:r w:rsidRPr="00FF6205">
        <w:rPr>
          <w:szCs w:val="22"/>
          <w:vertAlign w:val="superscript"/>
          <w:lang w:val="en-SG" w:eastAsia="zh-CN"/>
        </w:rPr>
        <w:t>th</w:t>
      </w:r>
      <w:r w:rsidRPr="00FF6205">
        <w:rPr>
          <w:szCs w:val="22"/>
          <w:lang w:val="en-SG" w:eastAsia="zh-CN"/>
        </w:rPr>
        <w:t xml:space="preserve"> LCU within the frame. Let </w:t>
      </w:r>
      <w:r w:rsidRPr="00FF6205">
        <w:rPr>
          <w:i/>
          <w:szCs w:val="22"/>
          <w:lang w:val="en-SG" w:eastAsia="zh-CN"/>
        </w:rPr>
        <w:t>M</w:t>
      </w:r>
      <w:r w:rsidRPr="00FF6205">
        <w:rPr>
          <w:szCs w:val="22"/>
          <w:lang w:val="en-SG" w:eastAsia="zh-CN"/>
        </w:rPr>
        <w:t xml:space="preserve"> denotes the </w:t>
      </w:r>
      <w:proofErr w:type="gramStart"/>
      <w:r w:rsidRPr="00FF6205">
        <w:rPr>
          <w:szCs w:val="22"/>
          <w:lang w:val="en-SG" w:eastAsia="zh-CN"/>
        </w:rPr>
        <w:t>maximum</w:t>
      </w:r>
      <w:proofErr w:type="gramEnd"/>
      <w:r w:rsidRPr="00FF6205">
        <w:rPr>
          <w:szCs w:val="22"/>
          <w:lang w:val="en-SG" w:eastAsia="zh-CN"/>
        </w:rPr>
        <w:t xml:space="preserve"> depth of the CTB representation, and </w:t>
      </w:r>
      <w:r w:rsidRPr="00FF6205">
        <w:rPr>
          <w:i/>
          <w:szCs w:val="22"/>
          <w:lang w:val="en-SG" w:eastAsia="zh-CN"/>
        </w:rPr>
        <w:t>m</w:t>
      </w:r>
      <w:r w:rsidRPr="00FF6205">
        <w:rPr>
          <w:szCs w:val="22"/>
          <w:vertAlign w:val="subscript"/>
          <w:lang w:val="en-SG" w:eastAsia="zh-CN"/>
        </w:rPr>
        <w:t>0</w:t>
      </w:r>
      <w:r w:rsidRPr="00FF6205">
        <w:rPr>
          <w:szCs w:val="22"/>
          <w:lang w:val="en-SG" w:eastAsia="zh-CN"/>
        </w:rPr>
        <w:t xml:space="preserve"> denote</w:t>
      </w:r>
      <w:r w:rsidR="00874EE2">
        <w:rPr>
          <w:szCs w:val="22"/>
          <w:lang w:val="en-SG" w:eastAsia="zh-CN"/>
        </w:rPr>
        <w:t>s</w:t>
      </w:r>
      <w:r w:rsidRPr="00FF6205">
        <w:rPr>
          <w:szCs w:val="22"/>
          <w:lang w:val="en-SG" w:eastAsia="zh-CN"/>
        </w:rPr>
        <w:t xml:space="preserve"> a parameter for deciding the minimum CU size. Then, a CU at depth </w:t>
      </w:r>
      <w:r w:rsidRPr="00FF6205">
        <w:rPr>
          <w:i/>
          <w:szCs w:val="22"/>
          <w:lang w:val="en-SG" w:eastAsia="zh-CN"/>
        </w:rPr>
        <w:t>m</w:t>
      </w:r>
      <w:r w:rsidRPr="00FF6205">
        <w:rPr>
          <w:szCs w:val="22"/>
          <w:lang w:val="en-SG" w:eastAsia="zh-CN"/>
        </w:rPr>
        <w:t xml:space="preserve">, where 0 </w:t>
      </w:r>
      <w:r>
        <w:rPr>
          <w:szCs w:val="22"/>
          <w:lang w:val="en-SG" w:eastAsia="zh-CN"/>
        </w:rPr>
        <w:t>≤</w:t>
      </w:r>
      <w:r w:rsidRPr="00FF6205">
        <w:rPr>
          <w:i/>
          <w:szCs w:val="22"/>
          <w:lang w:val="en-SG" w:eastAsia="zh-CN"/>
        </w:rPr>
        <w:t>m</w:t>
      </w:r>
      <w:r>
        <w:rPr>
          <w:szCs w:val="22"/>
          <w:lang w:val="en-SG" w:eastAsia="zh-CN"/>
        </w:rPr>
        <w:t>&lt;</w:t>
      </w:r>
      <w:r w:rsidRPr="00FF6205">
        <w:rPr>
          <w:i/>
          <w:szCs w:val="22"/>
          <w:lang w:val="en-SG" w:eastAsia="zh-CN"/>
        </w:rPr>
        <w:t>M</w:t>
      </w:r>
      <w:r w:rsidR="004A1DE2">
        <w:rPr>
          <w:szCs w:val="22"/>
          <w:lang w:val="en-SG" w:eastAsia="zh-CN"/>
        </w:rPr>
        <w:t>, is of size</w:t>
      </w:r>
      <m:oMath>
        <m:r>
          <w:rPr>
            <w:rFonts w:ascii="Cambria Math" w:hAnsi="Cambria Math"/>
            <w:szCs w:val="22"/>
            <w:lang w:val="en-SG" w:eastAsia="zh-CN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pPr>
          <m:e>
            <m:r>
              <w:rPr>
                <w:rFonts w:ascii="Cambria Math" w:hAnsi="Cambria Math"/>
                <w:szCs w:val="22"/>
                <w:lang w:val="en-SG" w:eastAsia="zh-CN"/>
              </w:rPr>
              <m:t>2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m</m:t>
                </m:r>
              </m:e>
              <m:sub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0</m:t>
                </m:r>
              </m:sub>
            </m:sSub>
            <m:r>
              <w:rPr>
                <w:rFonts w:ascii="Cambria Math" w:hAnsi="Cambria Math"/>
                <w:szCs w:val="22"/>
                <w:lang w:val="en-SG" w:eastAsia="zh-CN"/>
              </w:rPr>
              <m:t>+(M-m)</m:t>
            </m:r>
          </m:sup>
        </m:sSup>
        <m:r>
          <w:rPr>
            <w:rFonts w:ascii="Cambria Math" w:hAnsi="Cambria Math"/>
            <w:szCs w:val="22"/>
            <w:lang w:val="en-SG" w:eastAsia="zh-CN"/>
          </w:rPr>
          <m:t>×</m:t>
        </m:r>
        <m:sSup>
          <m:sSup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pPr>
          <m:e>
            <m:r>
              <w:rPr>
                <w:rFonts w:ascii="Cambria Math" w:hAnsi="Cambria Math"/>
                <w:szCs w:val="22"/>
                <w:lang w:val="en-SG" w:eastAsia="zh-CN"/>
              </w:rPr>
              <m:t>2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m</m:t>
                </m:r>
              </m:e>
              <m:sub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0</m:t>
                </m:r>
              </m:sub>
            </m:sSub>
            <m:r>
              <w:rPr>
                <w:rFonts w:ascii="Cambria Math" w:hAnsi="Cambria Math"/>
                <w:szCs w:val="22"/>
                <w:lang w:val="en-SG" w:eastAsia="zh-CN"/>
              </w:rPr>
              <m:t>+(M-m)</m:t>
            </m:r>
          </m:sup>
        </m:sSup>
      </m:oMath>
      <w:r w:rsidR="00B559F1">
        <w:rPr>
          <w:szCs w:val="22"/>
          <w:lang w:val="en-SG" w:eastAsia="zh-CN"/>
        </w:rPr>
        <w:t xml:space="preserve">; </w:t>
      </w:r>
      <w:r w:rsidRPr="00FF6205">
        <w:rPr>
          <w:szCs w:val="22"/>
          <w:lang w:val="en-SG" w:eastAsia="zh-CN"/>
        </w:rPr>
        <w:t>therefore the LCU size is</w:t>
      </w:r>
      <m:oMath>
        <m:sSup>
          <m:sSup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pPr>
          <m:e>
            <m:r>
              <w:rPr>
                <w:rFonts w:ascii="Cambria Math" w:hAnsi="Cambria Math"/>
                <w:szCs w:val="22"/>
                <w:lang w:val="en-SG" w:eastAsia="zh-CN"/>
              </w:rPr>
              <m:t xml:space="preserve"> 2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m</m:t>
                </m:r>
              </m:e>
              <m:sub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0</m:t>
                </m:r>
              </m:sub>
            </m:sSub>
            <m:r>
              <w:rPr>
                <w:rFonts w:ascii="Cambria Math" w:hAnsi="Cambria Math"/>
                <w:szCs w:val="22"/>
                <w:lang w:val="en-SG" w:eastAsia="zh-CN"/>
              </w:rPr>
              <m:t>+M</m:t>
            </m:r>
          </m:sup>
        </m:sSup>
        <m:r>
          <w:rPr>
            <w:rFonts w:ascii="Cambria Math" w:hAnsi="Cambria Math"/>
            <w:szCs w:val="22"/>
            <w:lang w:val="en-SG" w:eastAsia="zh-CN"/>
          </w:rPr>
          <m:t>×</m:t>
        </m:r>
        <m:sSup>
          <m:sSup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pPr>
          <m:e>
            <m:r>
              <w:rPr>
                <w:rFonts w:ascii="Cambria Math" w:hAnsi="Cambria Math"/>
                <w:szCs w:val="22"/>
                <w:lang w:val="en-SG" w:eastAsia="zh-CN"/>
              </w:rPr>
              <m:t>2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m</m:t>
                </m:r>
              </m:e>
              <m:sub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0</m:t>
                </m:r>
              </m:sub>
            </m:sSub>
            <m:r>
              <w:rPr>
                <w:rFonts w:ascii="Cambria Math" w:hAnsi="Cambria Math"/>
                <w:szCs w:val="22"/>
                <w:lang w:val="en-SG" w:eastAsia="zh-CN"/>
              </w:rPr>
              <m:t>+M</m:t>
            </m:r>
          </m:sup>
        </m:sSup>
      </m:oMath>
      <w:r w:rsidRPr="00684814">
        <w:rPr>
          <w:szCs w:val="22"/>
          <w:vertAlign w:val="superscript"/>
          <w:lang w:val="en-SG" w:eastAsia="zh-CN"/>
        </w:rPr>
        <w:t xml:space="preserve"> </w:t>
      </w:r>
      <w:r w:rsidRPr="00FF6205">
        <w:rPr>
          <w:szCs w:val="22"/>
          <w:lang w:val="en-SG" w:eastAsia="zh-CN"/>
        </w:rPr>
        <w:t xml:space="preserve">while the minimum CU size </w:t>
      </w:r>
      <w:r w:rsidR="004A1DE2" w:rsidRPr="00FF6205">
        <w:rPr>
          <w:szCs w:val="22"/>
          <w:lang w:val="en-SG" w:eastAsia="zh-CN"/>
        </w:rPr>
        <w:t>is</w:t>
      </w:r>
      <m:oMath>
        <m:sSup>
          <m:sSup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pPr>
          <m:e>
            <m:r>
              <w:rPr>
                <w:rFonts w:ascii="Cambria Math" w:hAnsi="Cambria Math"/>
                <w:szCs w:val="22"/>
                <w:lang w:val="en-SG" w:eastAsia="zh-CN"/>
              </w:rPr>
              <m:t xml:space="preserve"> 2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m</m:t>
                </m:r>
              </m:e>
              <m:sub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0</m:t>
                </m:r>
              </m:sub>
            </m:sSub>
            <m:r>
              <w:rPr>
                <w:rFonts w:ascii="Cambria Math" w:hAnsi="Cambria Math"/>
                <w:szCs w:val="22"/>
                <w:lang w:val="en-SG" w:eastAsia="zh-CN"/>
              </w:rPr>
              <m:t>+1</m:t>
            </m:r>
          </m:sup>
        </m:sSup>
        <m:r>
          <w:rPr>
            <w:rFonts w:ascii="Cambria Math" w:hAnsi="Cambria Math"/>
            <w:szCs w:val="22"/>
            <w:lang w:val="en-SG" w:eastAsia="zh-CN"/>
          </w:rPr>
          <m:t>×</m:t>
        </m:r>
        <m:sSup>
          <m:sSup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pPr>
          <m:e>
            <m:r>
              <w:rPr>
                <w:rFonts w:ascii="Cambria Math" w:hAnsi="Cambria Math"/>
                <w:szCs w:val="22"/>
                <w:lang w:val="en-SG" w:eastAsia="zh-CN"/>
              </w:rPr>
              <m:t>2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m</m:t>
                </m:r>
              </m:e>
              <m:sub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0</m:t>
                </m:r>
              </m:sub>
            </m:sSub>
            <m:r>
              <w:rPr>
                <w:rFonts w:ascii="Cambria Math" w:hAnsi="Cambria Math"/>
                <w:szCs w:val="22"/>
                <w:lang w:val="en-SG" w:eastAsia="zh-CN"/>
              </w:rPr>
              <m:t>+1</m:t>
            </m:r>
          </m:sup>
        </m:sSup>
      </m:oMath>
      <w:r w:rsidRPr="00FF6205">
        <w:rPr>
          <w:szCs w:val="22"/>
          <w:lang w:val="en-SG" w:eastAsia="zh-CN"/>
        </w:rPr>
        <w:t>. In the HEVC common test conditions [</w:t>
      </w:r>
      <w:r w:rsidR="004103C3" w:rsidRPr="004103C3">
        <w:rPr>
          <w:szCs w:val="22"/>
          <w:lang w:val="en-SG" w:eastAsia="zh-CN"/>
        </w:rPr>
        <w:t>1</w:t>
      </w:r>
      <w:r w:rsidRPr="00FF6205">
        <w:rPr>
          <w:szCs w:val="22"/>
          <w:lang w:val="en-SG" w:eastAsia="zh-CN"/>
        </w:rPr>
        <w:t xml:space="preserve">], </w:t>
      </w:r>
      <w:r w:rsidRPr="00684814">
        <w:rPr>
          <w:i/>
          <w:szCs w:val="22"/>
          <w:lang w:val="en-SG" w:eastAsia="zh-CN"/>
        </w:rPr>
        <w:t>M</w:t>
      </w:r>
      <w:r w:rsidR="00684814">
        <w:rPr>
          <w:szCs w:val="22"/>
          <w:lang w:val="en-SG" w:eastAsia="zh-CN"/>
        </w:rPr>
        <w:t>=</w:t>
      </w:r>
      <w:r w:rsidRPr="00FF6205">
        <w:rPr>
          <w:szCs w:val="22"/>
          <w:lang w:val="en-SG" w:eastAsia="zh-CN"/>
        </w:rPr>
        <w:t xml:space="preserve">4 and </w:t>
      </w:r>
      <w:r w:rsidRPr="00684814">
        <w:rPr>
          <w:i/>
          <w:szCs w:val="22"/>
          <w:lang w:val="en-SG" w:eastAsia="zh-CN"/>
        </w:rPr>
        <w:t>m</w:t>
      </w:r>
      <w:r w:rsidRPr="00684814">
        <w:rPr>
          <w:szCs w:val="22"/>
          <w:vertAlign w:val="subscript"/>
          <w:lang w:val="en-SG" w:eastAsia="zh-CN"/>
        </w:rPr>
        <w:t>0</w:t>
      </w:r>
      <w:r w:rsidR="00684814">
        <w:rPr>
          <w:szCs w:val="22"/>
          <w:lang w:val="en-SG" w:eastAsia="zh-CN"/>
        </w:rPr>
        <w:t>=</w:t>
      </w:r>
      <w:r w:rsidRPr="00FF6205">
        <w:rPr>
          <w:szCs w:val="22"/>
          <w:lang w:val="en-SG" w:eastAsia="zh-CN"/>
        </w:rPr>
        <w:t>2, i.e., the LCU size is 64</w:t>
      </w:r>
      <w:r w:rsidR="00684814">
        <w:rPr>
          <w:szCs w:val="22"/>
          <w:lang w:val="en-SG" w:eastAsia="zh-CN"/>
        </w:rPr>
        <w:t>x</w:t>
      </w:r>
      <w:r w:rsidRPr="00FF6205">
        <w:rPr>
          <w:szCs w:val="22"/>
          <w:lang w:val="en-SG" w:eastAsia="zh-CN"/>
        </w:rPr>
        <w:t xml:space="preserve">64, and the minimum CU size is </w:t>
      </w:r>
      <w:r w:rsidR="00684814">
        <w:rPr>
          <w:szCs w:val="22"/>
          <w:lang w:val="en-SG" w:eastAsia="zh-CN"/>
        </w:rPr>
        <w:t>8x</w:t>
      </w:r>
      <w:r w:rsidRPr="00FF6205">
        <w:rPr>
          <w:szCs w:val="22"/>
          <w:lang w:val="en-SG" w:eastAsia="zh-CN"/>
        </w:rPr>
        <w:t xml:space="preserve">8. </w:t>
      </w:r>
    </w:p>
    <w:p w:rsidR="00016141" w:rsidRDefault="00016141" w:rsidP="00FF620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SG" w:eastAsia="zh-CN"/>
        </w:rPr>
      </w:pPr>
    </w:p>
    <w:p w:rsidR="00FF6205" w:rsidRDefault="00FF6205" w:rsidP="00FF620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SG" w:eastAsia="zh-CN"/>
        </w:rPr>
      </w:pPr>
      <w:r w:rsidRPr="00FF6205">
        <w:rPr>
          <w:szCs w:val="22"/>
          <w:lang w:val="en-SG" w:eastAsia="zh-CN"/>
        </w:rPr>
        <w:t xml:space="preserve">Each CU at depth </w:t>
      </w:r>
      <w:r w:rsidRPr="00684814">
        <w:rPr>
          <w:i/>
          <w:szCs w:val="22"/>
          <w:lang w:val="en-SG" w:eastAsia="zh-CN"/>
        </w:rPr>
        <w:t>m</w:t>
      </w:r>
      <w:r w:rsidRPr="00FF6205">
        <w:rPr>
          <w:szCs w:val="22"/>
          <w:lang w:val="en-SG" w:eastAsia="zh-CN"/>
        </w:rPr>
        <w:t xml:space="preserve"> is denoted </w:t>
      </w:r>
      <w:r w:rsidR="004A1DE2" w:rsidRPr="00FF6205">
        <w:rPr>
          <w:szCs w:val="22"/>
          <w:lang w:val="en-SG" w:eastAsia="zh-CN"/>
        </w:rPr>
        <w:t>by</w:t>
      </w:r>
      <m:oMath>
        <m:r>
          <w:rPr>
            <w:rFonts w:ascii="Cambria Math" w:hAnsi="Cambria Math"/>
            <w:szCs w:val="22"/>
            <w:lang w:val="en-SG" w:eastAsia="zh-CN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bPr>
          <m:e>
            <m:r>
              <w:rPr>
                <w:rFonts w:ascii="Cambria Math" w:hAnsi="Cambria Math"/>
                <w:szCs w:val="22"/>
                <w:lang w:val="en-SG" w:eastAsia="zh-CN"/>
              </w:rPr>
              <m:t>X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i</m:t>
                </m:r>
              </m:e>
              <m:sub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0</m:t>
                </m:r>
              </m:sub>
            </m:sSub>
            <m:r>
              <w:rPr>
                <w:rFonts w:ascii="Cambria Math" w:hAnsi="Cambria Math"/>
                <w:szCs w:val="22"/>
                <w:lang w:val="en-SG" w:eastAsia="zh-CN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i</m:t>
                </m:r>
              </m:e>
              <m:sub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szCs w:val="22"/>
                <w:lang w:val="en-SG" w:eastAsia="zh-CN"/>
              </w:rPr>
              <m:t>, …</m:t>
            </m:r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,  i</m:t>
                </m:r>
              </m:e>
              <m:sub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m</m:t>
                </m:r>
              </m:sub>
            </m:sSub>
          </m:sub>
        </m:sSub>
      </m:oMath>
      <w:r w:rsidRPr="00FF6205">
        <w:rPr>
          <w:szCs w:val="22"/>
          <w:lang w:val="en-SG" w:eastAsia="zh-CN"/>
        </w:rPr>
        <w:t xml:space="preserve">, </w:t>
      </w:r>
      <w:r w:rsidR="005356D1">
        <w:rPr>
          <w:szCs w:val="22"/>
          <w:lang w:val="en-SG" w:eastAsia="zh-CN"/>
        </w:rPr>
        <w:t xml:space="preserve">where </w:t>
      </w:r>
      <w:r w:rsidRPr="00702CDA">
        <w:rPr>
          <w:i/>
          <w:szCs w:val="22"/>
          <w:lang w:val="en-SG" w:eastAsia="zh-CN"/>
        </w:rPr>
        <w:t>i</w:t>
      </w:r>
      <w:r w:rsidRPr="00702CDA">
        <w:rPr>
          <w:szCs w:val="22"/>
          <w:vertAlign w:val="subscript"/>
          <w:lang w:val="en-SG" w:eastAsia="zh-CN"/>
        </w:rPr>
        <w:t>0</w:t>
      </w:r>
      <w:r w:rsidRPr="00FF6205">
        <w:rPr>
          <w:szCs w:val="22"/>
          <w:lang w:val="en-SG" w:eastAsia="zh-CN"/>
        </w:rPr>
        <w:t xml:space="preserve"> indexes the location of the root LCU within the frame, while each subsequent index, </w:t>
      </w:r>
      <w:r w:rsidRPr="00702CDA">
        <w:rPr>
          <w:i/>
          <w:szCs w:val="22"/>
          <w:lang w:val="en-SG" w:eastAsia="zh-CN"/>
        </w:rPr>
        <w:t>i</w:t>
      </w:r>
      <w:r w:rsidRPr="00702CDA">
        <w:rPr>
          <w:szCs w:val="22"/>
          <w:vertAlign w:val="subscript"/>
          <w:lang w:val="en-SG" w:eastAsia="zh-CN"/>
        </w:rPr>
        <w:t>1</w:t>
      </w:r>
      <w:proofErr w:type="gramStart"/>
      <w:r w:rsidR="00702CDA">
        <w:rPr>
          <w:szCs w:val="22"/>
          <w:lang w:val="en-SG" w:eastAsia="zh-CN"/>
        </w:rPr>
        <w:t>, …,</w:t>
      </w:r>
      <w:proofErr w:type="gramEnd"/>
      <w:r w:rsidRPr="00702CDA">
        <w:rPr>
          <w:i/>
          <w:szCs w:val="22"/>
          <w:lang w:val="en-SG" w:eastAsia="zh-CN"/>
        </w:rPr>
        <w:t xml:space="preserve"> </w:t>
      </w:r>
      <w:proofErr w:type="spellStart"/>
      <w:r w:rsidRPr="00702CDA">
        <w:rPr>
          <w:i/>
          <w:szCs w:val="22"/>
          <w:lang w:val="en-SG" w:eastAsia="zh-CN"/>
        </w:rPr>
        <w:t>i</w:t>
      </w:r>
      <w:r w:rsidRPr="00702CDA">
        <w:rPr>
          <w:i/>
          <w:szCs w:val="22"/>
          <w:vertAlign w:val="subscript"/>
          <w:lang w:val="en-SG" w:eastAsia="zh-CN"/>
        </w:rPr>
        <w:t>m</w:t>
      </w:r>
      <w:proofErr w:type="spellEnd"/>
      <w:r w:rsidRPr="00FF6205">
        <w:rPr>
          <w:szCs w:val="22"/>
          <w:lang w:val="en-SG" w:eastAsia="zh-CN"/>
        </w:rPr>
        <w:t xml:space="preserve"> (</w:t>
      </w:r>
      <w:r w:rsidR="00702CDA">
        <w:rPr>
          <w:szCs w:val="22"/>
          <w:lang w:val="en-SG" w:eastAsia="zh-CN"/>
        </w:rPr>
        <w:t>0≤</w:t>
      </w:r>
      <w:r w:rsidRPr="00702CDA">
        <w:rPr>
          <w:i/>
          <w:szCs w:val="22"/>
          <w:lang w:val="en-SG" w:eastAsia="zh-CN"/>
        </w:rPr>
        <w:t>i</w:t>
      </w:r>
      <w:r w:rsidRPr="00702CDA">
        <w:rPr>
          <w:szCs w:val="22"/>
          <w:vertAlign w:val="subscript"/>
          <w:lang w:val="en-SG" w:eastAsia="zh-CN"/>
        </w:rPr>
        <w:t>1</w:t>
      </w:r>
      <w:r w:rsidR="00702CDA">
        <w:rPr>
          <w:szCs w:val="22"/>
          <w:lang w:val="en-SG" w:eastAsia="zh-CN"/>
        </w:rPr>
        <w:t>, …,</w:t>
      </w:r>
      <w:r w:rsidRPr="00FF6205">
        <w:rPr>
          <w:szCs w:val="22"/>
          <w:lang w:val="en-SG" w:eastAsia="zh-CN"/>
        </w:rPr>
        <w:t xml:space="preserve"> </w:t>
      </w:r>
      <w:r w:rsidRPr="00702CDA">
        <w:rPr>
          <w:i/>
          <w:szCs w:val="22"/>
          <w:lang w:val="en-SG" w:eastAsia="zh-CN"/>
        </w:rPr>
        <w:t>i</w:t>
      </w:r>
      <w:r w:rsidR="00702CDA" w:rsidRPr="00702CDA">
        <w:rPr>
          <w:i/>
          <w:szCs w:val="22"/>
          <w:vertAlign w:val="subscript"/>
          <w:lang w:val="en-SG" w:eastAsia="zh-CN"/>
        </w:rPr>
        <w:t>m</w:t>
      </w:r>
      <w:r w:rsidR="00702CDA">
        <w:rPr>
          <w:szCs w:val="22"/>
          <w:lang w:val="en-SG" w:eastAsia="zh-CN"/>
        </w:rPr>
        <w:t>≤</w:t>
      </w:r>
      <w:r w:rsidRPr="00FF6205">
        <w:rPr>
          <w:szCs w:val="22"/>
          <w:lang w:val="en-SG" w:eastAsia="zh-CN"/>
        </w:rPr>
        <w:t xml:space="preserve">3), specifies the index of the CU within its parent. Therefore, </w:t>
      </w:r>
      <m:oMath>
        <m:sSub>
          <m:sSub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bPr>
          <m:e>
            <m:r>
              <w:rPr>
                <w:rFonts w:ascii="Cambria Math" w:hAnsi="Cambria Math"/>
                <w:szCs w:val="22"/>
                <w:lang w:val="en-SG" w:eastAsia="zh-CN"/>
              </w:rPr>
              <m:t>X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i</m:t>
                </m:r>
              </m:e>
              <m:sub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0</m:t>
                </m:r>
              </m:sub>
            </m:sSub>
            <m:r>
              <w:rPr>
                <w:rFonts w:ascii="Cambria Math" w:hAnsi="Cambria Math"/>
                <w:szCs w:val="22"/>
                <w:lang w:val="en-SG" w:eastAsia="zh-CN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i</m:t>
                </m:r>
              </m:e>
              <m:sub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szCs w:val="22"/>
                <w:lang w:val="en-SG" w:eastAsia="zh-CN"/>
              </w:rPr>
              <m:t>, …</m:t>
            </m:r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,  i</m:t>
                </m:r>
              </m:e>
              <m:sub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m</m:t>
                </m:r>
              </m:sub>
            </m:sSub>
          </m:sub>
        </m:sSub>
      </m:oMath>
      <w:r w:rsidRPr="00FF6205">
        <w:rPr>
          <w:szCs w:val="22"/>
          <w:lang w:val="en-SG" w:eastAsia="zh-CN"/>
        </w:rPr>
        <w:t xml:space="preserve"> is the </w:t>
      </w:r>
      <w:proofErr w:type="spellStart"/>
      <w:r w:rsidRPr="00702CDA">
        <w:rPr>
          <w:i/>
          <w:szCs w:val="22"/>
          <w:lang w:val="en-SG" w:eastAsia="zh-CN"/>
        </w:rPr>
        <w:t>i</w:t>
      </w:r>
      <w:r w:rsidRPr="00702CDA">
        <w:rPr>
          <w:i/>
          <w:szCs w:val="22"/>
          <w:vertAlign w:val="subscript"/>
          <w:lang w:val="en-SG" w:eastAsia="zh-CN"/>
        </w:rPr>
        <w:t>m</w:t>
      </w:r>
      <w:r w:rsidRPr="00702CDA">
        <w:rPr>
          <w:szCs w:val="22"/>
          <w:vertAlign w:val="superscript"/>
          <w:lang w:val="en-SG" w:eastAsia="zh-CN"/>
        </w:rPr>
        <w:t>th</w:t>
      </w:r>
      <w:proofErr w:type="spellEnd"/>
      <w:r w:rsidRPr="00FF6205">
        <w:rPr>
          <w:szCs w:val="22"/>
          <w:lang w:val="en-SG" w:eastAsia="zh-CN"/>
        </w:rPr>
        <w:t xml:space="preserve"> CU </w:t>
      </w:r>
      <w:r w:rsidR="004A1DE2" w:rsidRPr="00FF6205">
        <w:rPr>
          <w:szCs w:val="22"/>
          <w:lang w:val="en-SG" w:eastAsia="zh-CN"/>
        </w:rPr>
        <w:t>of</w:t>
      </w:r>
      <m:oMath>
        <m:r>
          <w:rPr>
            <w:rFonts w:ascii="Cambria Math" w:hAnsi="Cambria Math"/>
            <w:szCs w:val="22"/>
            <w:lang w:val="en-SG" w:eastAsia="zh-CN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bPr>
          <m:e>
            <m:r>
              <w:rPr>
                <w:rFonts w:ascii="Cambria Math" w:hAnsi="Cambria Math"/>
                <w:szCs w:val="22"/>
                <w:lang w:val="en-SG" w:eastAsia="zh-CN"/>
              </w:rPr>
              <m:t>X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i</m:t>
                </m:r>
              </m:e>
              <m:sub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0</m:t>
                </m:r>
              </m:sub>
            </m:sSub>
            <m:r>
              <w:rPr>
                <w:rFonts w:ascii="Cambria Math" w:hAnsi="Cambria Math"/>
                <w:szCs w:val="22"/>
                <w:lang w:val="en-SG" w:eastAsia="zh-CN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i</m:t>
                </m:r>
              </m:e>
              <m:sub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szCs w:val="22"/>
                <w:lang w:val="en-SG" w:eastAsia="zh-CN"/>
              </w:rPr>
              <m:t>, …</m:t>
            </m:r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,  i</m:t>
                </m:r>
              </m:e>
              <m:sub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m-1</m:t>
                </m:r>
              </m:sub>
            </m:sSub>
          </m:sub>
        </m:sSub>
      </m:oMath>
      <w:r w:rsidRPr="00FF6205">
        <w:rPr>
          <w:szCs w:val="22"/>
          <w:lang w:val="en-SG" w:eastAsia="zh-CN"/>
        </w:rPr>
        <w:t>. This notation would a</w:t>
      </w:r>
      <w:proofErr w:type="spellStart"/>
      <w:r w:rsidRPr="00FF6205">
        <w:rPr>
          <w:szCs w:val="22"/>
          <w:lang w:val="en-SG" w:eastAsia="zh-CN"/>
        </w:rPr>
        <w:t>llow</w:t>
      </w:r>
      <w:proofErr w:type="spellEnd"/>
      <w:r w:rsidRPr="00FF6205">
        <w:rPr>
          <w:szCs w:val="22"/>
          <w:lang w:val="en-SG" w:eastAsia="zh-CN"/>
        </w:rPr>
        <w:t xml:space="preserve"> us to uniquely </w:t>
      </w:r>
      <w:r w:rsidRPr="00FF6205">
        <w:rPr>
          <w:szCs w:val="22"/>
          <w:lang w:val="en-SG" w:eastAsia="zh-CN"/>
        </w:rPr>
        <w:lastRenderedPageBreak/>
        <w:t xml:space="preserve">identify each CU within a frame. For convenience, we would </w:t>
      </w:r>
      <w:r w:rsidR="004A1DE2">
        <w:rPr>
          <w:szCs w:val="22"/>
          <w:lang w:val="en-SG" w:eastAsia="zh-CN"/>
        </w:rPr>
        <w:t xml:space="preserve">also sometimes use </w:t>
      </w:r>
      <m:oMath>
        <m:sSub>
          <m:sSub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bPr>
          <m:e>
            <m:r>
              <w:rPr>
                <w:rFonts w:ascii="Cambria Math" w:hAnsi="Cambria Math"/>
                <w:szCs w:val="22"/>
                <w:lang w:val="en-SG" w:eastAsia="zh-CN"/>
              </w:rPr>
              <m:t>X</m:t>
            </m:r>
          </m:e>
          <m:sub>
            <m:sSup>
              <m:sSup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p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i</m:t>
                </m:r>
              </m:e>
              <m:sup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2"/>
                        <w:lang w:val="en-SG" w:eastAsia="zh-CN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2"/>
                        <w:lang w:val="en-SG" w:eastAsia="zh-CN"/>
                      </w:rPr>
                      <m:t>m</m:t>
                    </m:r>
                  </m:e>
                </m:acc>
              </m:sup>
            </m:sSup>
          </m:sub>
        </m:sSub>
      </m:oMath>
      <w:r w:rsidRPr="00FF6205">
        <w:rPr>
          <w:szCs w:val="22"/>
          <w:lang w:val="en-SG" w:eastAsia="zh-CN"/>
        </w:rPr>
        <w:t xml:space="preserve"> to </w:t>
      </w:r>
      <w:r w:rsidR="004A1DE2" w:rsidRPr="00FF6205">
        <w:rPr>
          <w:szCs w:val="22"/>
          <w:lang w:val="en-SG" w:eastAsia="zh-CN"/>
        </w:rPr>
        <w:t>denote</w:t>
      </w:r>
      <m:oMath>
        <m:r>
          <w:rPr>
            <w:rFonts w:ascii="Cambria Math" w:hAnsi="Cambria Math"/>
            <w:szCs w:val="22"/>
            <w:lang w:val="en-SG" w:eastAsia="zh-CN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bPr>
          <m:e>
            <m:r>
              <w:rPr>
                <w:rFonts w:ascii="Cambria Math" w:hAnsi="Cambria Math"/>
                <w:szCs w:val="22"/>
                <w:lang w:val="en-SG" w:eastAsia="zh-CN"/>
              </w:rPr>
              <m:t>X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i</m:t>
                </m:r>
              </m:e>
              <m:sub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0</m:t>
                </m:r>
              </m:sub>
            </m:sSub>
            <m:r>
              <w:rPr>
                <w:rFonts w:ascii="Cambria Math" w:hAnsi="Cambria Math"/>
                <w:szCs w:val="22"/>
                <w:lang w:val="en-SG" w:eastAsia="zh-CN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i</m:t>
                </m:r>
              </m:e>
              <m:sub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szCs w:val="22"/>
                <w:lang w:val="en-SG" w:eastAsia="zh-CN"/>
              </w:rPr>
              <m:t>, …</m:t>
            </m:r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,  i</m:t>
                </m:r>
              </m:e>
              <m:sub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m</m:t>
                </m:r>
              </m:sub>
            </m:sSub>
          </m:sub>
        </m:sSub>
      </m:oMath>
      <w:r w:rsidRPr="00FF6205">
        <w:rPr>
          <w:szCs w:val="22"/>
          <w:lang w:val="en-SG" w:eastAsia="zh-CN"/>
        </w:rPr>
        <w:t xml:space="preserve">, i.e., </w:t>
      </w:r>
      <m:oMath>
        <m:sSup>
          <m:sSup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pPr>
          <m:e>
            <m:r>
              <w:rPr>
                <w:rFonts w:ascii="Cambria Math" w:hAnsi="Cambria Math"/>
                <w:szCs w:val="22"/>
                <w:lang w:val="en-SG" w:eastAsia="zh-CN"/>
              </w:rPr>
              <m:t>i</m:t>
            </m:r>
          </m:e>
          <m:sup>
            <m:acc>
              <m:accPr>
                <m:chr m:val="̅"/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acc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m</m:t>
                </m:r>
              </m:e>
            </m:acc>
          </m:sup>
        </m:sSup>
        <m:r>
          <w:rPr>
            <w:rFonts w:ascii="Cambria Math" w:hAnsi="Cambria Math"/>
            <w:szCs w:val="22"/>
            <w:lang w:val="en-SG" w:eastAsia="zh-CN"/>
          </w:rPr>
          <m:t xml:space="preserve"> </m:t>
        </m:r>
      </m:oMath>
      <w:r w:rsidRPr="00FF6205">
        <w:rPr>
          <w:szCs w:val="22"/>
          <w:lang w:val="en-SG" w:eastAsia="zh-CN"/>
        </w:rPr>
        <w:t xml:space="preserve">denotes the list of indices </w:t>
      </w:r>
      <w:r w:rsidRPr="00B559F1">
        <w:rPr>
          <w:i/>
          <w:szCs w:val="22"/>
          <w:lang w:val="en-SG" w:eastAsia="zh-CN"/>
        </w:rPr>
        <w:t>i</w:t>
      </w:r>
      <w:r w:rsidRPr="00B559F1">
        <w:rPr>
          <w:szCs w:val="22"/>
          <w:vertAlign w:val="subscript"/>
          <w:lang w:val="en-SG" w:eastAsia="zh-CN"/>
        </w:rPr>
        <w:t>0</w:t>
      </w:r>
      <w:r w:rsidR="00B559F1">
        <w:rPr>
          <w:szCs w:val="22"/>
          <w:lang w:val="en-SG" w:eastAsia="zh-CN"/>
        </w:rPr>
        <w:t xml:space="preserve">, </w:t>
      </w:r>
      <w:r w:rsidRPr="00B559F1">
        <w:rPr>
          <w:i/>
          <w:szCs w:val="22"/>
          <w:lang w:val="en-SG" w:eastAsia="zh-CN"/>
        </w:rPr>
        <w:t>i</w:t>
      </w:r>
      <w:r w:rsidRPr="00B559F1">
        <w:rPr>
          <w:szCs w:val="22"/>
          <w:vertAlign w:val="subscript"/>
          <w:lang w:val="en-SG" w:eastAsia="zh-CN"/>
        </w:rPr>
        <w:t>1</w:t>
      </w:r>
      <w:proofErr w:type="gramStart"/>
      <w:r w:rsidR="00B559F1">
        <w:rPr>
          <w:szCs w:val="22"/>
          <w:lang w:val="en-SG" w:eastAsia="zh-CN"/>
        </w:rPr>
        <w:t>, …,</w:t>
      </w:r>
      <w:proofErr w:type="gramEnd"/>
      <w:r w:rsidRPr="00FF6205">
        <w:rPr>
          <w:szCs w:val="22"/>
          <w:lang w:val="en-SG" w:eastAsia="zh-CN"/>
        </w:rPr>
        <w:t xml:space="preserve"> </w:t>
      </w:r>
      <w:proofErr w:type="spellStart"/>
      <w:r w:rsidRPr="00B559F1">
        <w:rPr>
          <w:i/>
          <w:szCs w:val="22"/>
          <w:lang w:val="en-SG" w:eastAsia="zh-CN"/>
        </w:rPr>
        <w:t>i</w:t>
      </w:r>
      <w:r w:rsidRPr="00B559F1">
        <w:rPr>
          <w:i/>
          <w:szCs w:val="22"/>
          <w:vertAlign w:val="subscript"/>
          <w:lang w:val="en-SG" w:eastAsia="zh-CN"/>
        </w:rPr>
        <w:t>m</w:t>
      </w:r>
      <w:proofErr w:type="spellEnd"/>
      <w:r w:rsidRPr="00FF6205">
        <w:rPr>
          <w:szCs w:val="22"/>
          <w:lang w:val="en-SG" w:eastAsia="zh-CN"/>
        </w:rPr>
        <w:t>.</w:t>
      </w:r>
    </w:p>
    <w:p w:rsidR="00016141" w:rsidRDefault="00C168CB" w:rsidP="00B60A5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center"/>
        <w:textAlignment w:val="auto"/>
        <w:rPr>
          <w:szCs w:val="22"/>
          <w:lang w:val="en-SG" w:eastAsia="zh-CN"/>
        </w:rPr>
      </w:pPr>
      <w:ins w:id="7" w:author="chyeo" w:date="2011-11-08T16:44:00Z">
        <w:r>
          <w:rPr>
            <w:noProof/>
            <w:szCs w:val="22"/>
            <w:lang w:eastAsia="zh-CN"/>
          </w:rPr>
          <w:drawing>
            <wp:inline distT="0" distB="0" distL="0" distR="0">
              <wp:extent cx="2850818" cy="3026422"/>
              <wp:effectExtent l="19050" t="0" r="6682" b="0"/>
              <wp:docPr id="4" name="Picture 0" descr="CT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CTB.jpg"/>
                      <pic:cNvPicPr/>
                    </pic:nvPicPr>
                    <pic:blipFill>
                      <a:blip r:embed="rId10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52709" cy="30284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  <w:del w:id="8" w:author="chyeo" w:date="2011-11-08T16:44:00Z">
        <w:r>
          <w:rPr>
            <w:noProof/>
            <w:szCs w:val="22"/>
            <w:lang w:eastAsia="zh-CN"/>
          </w:rPr>
          <w:drawing>
            <wp:inline distT="0" distB="0" distL="0" distR="0">
              <wp:extent cx="4344102" cy="2723882"/>
              <wp:effectExtent l="19050" t="0" r="0" b="0"/>
              <wp:docPr id="2" name="Picture 1" descr="CT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CTB.jpg"/>
                      <pic:cNvPicPr/>
                    </pic:nvPicPr>
                    <pic:blipFill>
                      <a:blip r:embed="rId11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352937" cy="272942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:rsidR="00B60A53" w:rsidRDefault="00B60A53" w:rsidP="00B60A5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center"/>
        <w:textAlignment w:val="auto"/>
        <w:rPr>
          <w:szCs w:val="22"/>
          <w:lang w:val="en-SG" w:eastAsia="zh-CN"/>
        </w:rPr>
      </w:pPr>
      <w:proofErr w:type="gramStart"/>
      <w:r>
        <w:rPr>
          <w:szCs w:val="22"/>
          <w:lang w:val="en-SG" w:eastAsia="zh-CN"/>
        </w:rPr>
        <w:t>Figure 1.</w:t>
      </w:r>
      <w:proofErr w:type="gramEnd"/>
      <w:r>
        <w:rPr>
          <w:szCs w:val="22"/>
          <w:lang w:val="en-SG" w:eastAsia="zh-CN"/>
        </w:rPr>
        <w:t xml:space="preserve"> Coding Tree Blocks (CTB).</w:t>
      </w:r>
    </w:p>
    <w:p w:rsidR="00FF6205" w:rsidRPr="00FF6205" w:rsidRDefault="00FF6205" w:rsidP="001248E7">
      <w:pPr>
        <w:rPr>
          <w:lang w:val="en-SG" w:eastAsia="ko-KR"/>
        </w:rPr>
      </w:pPr>
    </w:p>
    <w:p w:rsidR="00B559F1" w:rsidRDefault="00B559F1" w:rsidP="00B559F1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ins w:id="9" w:author="chyeo" w:date="2011-11-20T22:46:00Z"/>
          <w:szCs w:val="22"/>
          <w:lang w:val="en-SG" w:eastAsia="zh-CN"/>
        </w:rPr>
      </w:pPr>
      <w:r w:rsidRPr="00B559F1">
        <w:rPr>
          <w:szCs w:val="22"/>
          <w:lang w:val="en-SG" w:eastAsia="zh-CN"/>
        </w:rPr>
        <w:t xml:space="preserve">Denote </w:t>
      </w:r>
      <w:proofErr w:type="gramStart"/>
      <w:r w:rsidR="00B967A8">
        <w:rPr>
          <w:szCs w:val="22"/>
          <w:lang w:val="en-SG" w:eastAsia="zh-CN"/>
        </w:rPr>
        <w:t>F(</w:t>
      </w:r>
      <m:oMath>
        <w:proofErr w:type="gramEnd"/>
        <m:sSub>
          <m:sSub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bPr>
          <m:e>
            <m:r>
              <w:rPr>
                <w:rFonts w:ascii="Cambria Math" w:hAnsi="Cambria Math"/>
                <w:szCs w:val="22"/>
                <w:lang w:val="en-SG" w:eastAsia="zh-CN"/>
              </w:rPr>
              <m:t>X</m:t>
            </m:r>
          </m:e>
          <m:sub>
            <m:sSup>
              <m:sSup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p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i</m:t>
                </m:r>
              </m:e>
              <m:sup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2"/>
                        <w:lang w:val="en-SG" w:eastAsia="zh-CN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2"/>
                        <w:lang w:val="en-SG" w:eastAsia="zh-CN"/>
                      </w:rPr>
                      <m:t>m</m:t>
                    </m:r>
                  </m:e>
                </m:acc>
              </m:sup>
            </m:sSup>
          </m:sub>
        </m:sSub>
        <m:r>
          <w:rPr>
            <w:rFonts w:ascii="Cambria Math" w:hAnsi="Cambria Math"/>
            <w:szCs w:val="22"/>
            <w:lang w:val="en-SG" w:eastAsia="zh-CN"/>
          </w:rPr>
          <m:t xml:space="preserve">) </m:t>
        </m:r>
      </m:oMath>
      <w:r w:rsidRPr="00B559F1">
        <w:rPr>
          <w:szCs w:val="22"/>
          <w:lang w:val="en-SG" w:eastAsia="zh-CN"/>
        </w:rPr>
        <w:t>to be the best RD cost</w:t>
      </w:r>
      <w:r>
        <w:rPr>
          <w:szCs w:val="22"/>
          <w:lang w:val="en-SG" w:eastAsia="zh-CN"/>
        </w:rPr>
        <w:t xml:space="preserve"> </w:t>
      </w:r>
      <w:r w:rsidRPr="00B559F1">
        <w:rPr>
          <w:szCs w:val="22"/>
          <w:lang w:val="en-SG" w:eastAsia="zh-CN"/>
        </w:rPr>
        <w:t xml:space="preserve">computed for the CU, </w:t>
      </w:r>
      <m:oMath>
        <m:sSub>
          <m:sSub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bPr>
          <m:e>
            <m:r>
              <w:rPr>
                <w:rFonts w:ascii="Cambria Math" w:hAnsi="Cambria Math"/>
                <w:szCs w:val="22"/>
                <w:lang w:val="en-SG" w:eastAsia="zh-CN"/>
              </w:rPr>
              <m:t>X</m:t>
            </m:r>
          </m:e>
          <m:sub>
            <m:sSup>
              <m:sSup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p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i</m:t>
                </m:r>
              </m:e>
              <m:sup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2"/>
                        <w:lang w:val="en-SG" w:eastAsia="zh-CN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2"/>
                        <w:lang w:val="en-SG" w:eastAsia="zh-CN"/>
                      </w:rPr>
                      <m:t>m</m:t>
                    </m:r>
                  </m:e>
                </m:acc>
              </m:sup>
            </m:sSup>
          </m:sub>
        </m:sSub>
      </m:oMath>
      <w:r w:rsidRPr="00B559F1">
        <w:rPr>
          <w:szCs w:val="22"/>
          <w:lang w:val="en-SG" w:eastAsia="zh-CN"/>
        </w:rPr>
        <w:t>, assuming that</w:t>
      </w:r>
      <w:r w:rsidR="00B967A8">
        <w:rPr>
          <w:szCs w:val="22"/>
          <w:lang w:val="en-SG"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bPr>
          <m:e>
            <m:r>
              <w:rPr>
                <w:rFonts w:ascii="Cambria Math" w:hAnsi="Cambria Math"/>
                <w:szCs w:val="22"/>
                <w:lang w:val="en-SG" w:eastAsia="zh-CN"/>
              </w:rPr>
              <m:t>X</m:t>
            </m:r>
          </m:e>
          <m:sub>
            <m:sSup>
              <m:sSup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p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i</m:t>
                </m:r>
              </m:e>
              <m:sup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2"/>
                        <w:lang w:val="en-SG" w:eastAsia="zh-CN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2"/>
                        <w:lang w:val="en-SG" w:eastAsia="zh-CN"/>
                      </w:rPr>
                      <m:t>m</m:t>
                    </m:r>
                  </m:e>
                </m:acc>
              </m:sup>
            </m:sSup>
          </m:sub>
        </m:sSub>
        <m:r>
          <w:rPr>
            <w:rFonts w:ascii="Cambria Math" w:hAnsi="Cambria Math"/>
            <w:szCs w:val="22"/>
            <w:lang w:val="en-SG" w:eastAsia="zh-CN"/>
          </w:rPr>
          <m:t xml:space="preserve"> </m:t>
        </m:r>
      </m:oMath>
      <w:r w:rsidRPr="00B559F1">
        <w:rPr>
          <w:szCs w:val="22"/>
          <w:lang w:val="en-SG" w:eastAsia="zh-CN"/>
        </w:rPr>
        <w:t>is not split</w:t>
      </w:r>
      <w:r>
        <w:rPr>
          <w:szCs w:val="22"/>
          <w:lang w:val="en-SG" w:eastAsia="zh-CN"/>
        </w:rPr>
        <w:t xml:space="preserve"> </w:t>
      </w:r>
      <w:r w:rsidRPr="00B559F1">
        <w:rPr>
          <w:szCs w:val="22"/>
          <w:lang w:val="en-SG" w:eastAsia="zh-CN"/>
        </w:rPr>
        <w:t xml:space="preserve">into sub-CUs. Denote </w:t>
      </w:r>
      <w:proofErr w:type="gramStart"/>
      <w:r w:rsidR="00874EE2">
        <w:rPr>
          <w:szCs w:val="22"/>
          <w:lang w:val="en-SG" w:eastAsia="zh-CN"/>
        </w:rPr>
        <w:t>C</w:t>
      </w:r>
      <w:r w:rsidR="00B967A8">
        <w:rPr>
          <w:szCs w:val="22"/>
          <w:lang w:val="en-SG" w:eastAsia="zh-CN"/>
        </w:rPr>
        <w:t>(</w:t>
      </w:r>
      <m:oMath>
        <w:proofErr w:type="gramEnd"/>
        <m:sSub>
          <m:sSub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bPr>
          <m:e>
            <m:r>
              <w:rPr>
                <w:rFonts w:ascii="Cambria Math" w:hAnsi="Cambria Math"/>
                <w:szCs w:val="22"/>
                <w:lang w:val="en-SG" w:eastAsia="zh-CN"/>
              </w:rPr>
              <m:t>X</m:t>
            </m:r>
          </m:e>
          <m:sub>
            <m:sSup>
              <m:sSup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p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i</m:t>
                </m:r>
              </m:e>
              <m:sup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2"/>
                        <w:lang w:val="en-SG" w:eastAsia="zh-CN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2"/>
                        <w:lang w:val="en-SG" w:eastAsia="zh-CN"/>
                      </w:rPr>
                      <m:t>m</m:t>
                    </m:r>
                  </m:e>
                </m:acc>
              </m:sup>
            </m:sSup>
          </m:sub>
        </m:sSub>
        <m:r>
          <w:rPr>
            <w:rFonts w:ascii="Cambria Math" w:hAnsi="Cambria Math"/>
            <w:szCs w:val="22"/>
            <w:lang w:val="en-SG" w:eastAsia="zh-CN"/>
          </w:rPr>
          <m:t>)</m:t>
        </m:r>
      </m:oMath>
      <w:r w:rsidR="004A1DE2" w:rsidRPr="00FF6205">
        <w:rPr>
          <w:szCs w:val="22"/>
          <w:lang w:val="en-SG" w:eastAsia="zh-CN"/>
        </w:rPr>
        <w:t xml:space="preserve"> </w:t>
      </w:r>
      <w:r w:rsidRPr="00B559F1">
        <w:rPr>
          <w:szCs w:val="22"/>
          <w:lang w:val="en-SG" w:eastAsia="zh-CN"/>
        </w:rPr>
        <w:t>to be the best RD cost computed</w:t>
      </w:r>
      <w:r>
        <w:rPr>
          <w:szCs w:val="22"/>
          <w:lang w:val="en-SG" w:eastAsia="zh-CN"/>
        </w:rPr>
        <w:t xml:space="preserve"> </w:t>
      </w:r>
      <w:r w:rsidR="004A1DE2" w:rsidRPr="00B559F1">
        <w:rPr>
          <w:szCs w:val="22"/>
          <w:lang w:val="en-SG" w:eastAsia="zh-CN"/>
        </w:rPr>
        <w:t>for</w:t>
      </w:r>
      <m:oMath>
        <m:sSub>
          <m:sSub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bPr>
          <m:e>
            <m:r>
              <w:rPr>
                <w:rFonts w:ascii="Cambria Math" w:hAnsi="Cambria Math"/>
                <w:szCs w:val="22"/>
                <w:lang w:val="en-SG" w:eastAsia="zh-CN"/>
              </w:rPr>
              <m:t xml:space="preserve"> X</m:t>
            </m:r>
          </m:e>
          <m:sub>
            <m:sSup>
              <m:sSup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p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i</m:t>
                </m:r>
              </m:e>
              <m:sup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2"/>
                        <w:lang w:val="en-SG" w:eastAsia="zh-CN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2"/>
                        <w:lang w:val="en-SG" w:eastAsia="zh-CN"/>
                      </w:rPr>
                      <m:t>m</m:t>
                    </m:r>
                  </m:e>
                </m:acc>
              </m:sup>
            </m:sSup>
          </m:sub>
        </m:sSub>
      </m:oMath>
      <w:r w:rsidR="001C61E6">
        <w:rPr>
          <w:szCs w:val="22"/>
          <w:lang w:val="en-SG" w:eastAsia="zh-CN"/>
        </w:rPr>
        <w:t>,</w:t>
      </w:r>
      <w:r w:rsidRPr="00B559F1">
        <w:rPr>
          <w:szCs w:val="22"/>
          <w:lang w:val="en-SG" w:eastAsia="zh-CN"/>
        </w:rPr>
        <w:t xml:space="preserve"> without any restriction on whether it is</w:t>
      </w:r>
      <w:r>
        <w:rPr>
          <w:szCs w:val="22"/>
          <w:lang w:val="en-SG" w:eastAsia="zh-CN"/>
        </w:rPr>
        <w:t xml:space="preserve"> </w:t>
      </w:r>
      <w:r w:rsidRPr="00B559F1">
        <w:rPr>
          <w:szCs w:val="22"/>
          <w:lang w:val="en-SG" w:eastAsia="zh-CN"/>
        </w:rPr>
        <w:t>split or not.</w:t>
      </w:r>
    </w:p>
    <w:p w:rsidR="00A57FAD" w:rsidRDefault="00A57FAD" w:rsidP="00B559F1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ins w:id="10" w:author="chyeo" w:date="2011-11-20T22:46:00Z"/>
          <w:szCs w:val="22"/>
          <w:lang w:val="en-SG" w:eastAsia="zh-CN"/>
        </w:rPr>
      </w:pPr>
    </w:p>
    <w:p w:rsidR="00A57FAD" w:rsidRPr="002E4E51" w:rsidRDefault="00A57FAD" w:rsidP="00A57FAD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ins w:id="11" w:author="chyeo" w:date="2011-11-20T23:00:00Z"/>
          <w:szCs w:val="22"/>
          <w:lang w:val="en-SG" w:eastAsia="zh-CN"/>
        </w:rPr>
      </w:pPr>
      <w:ins w:id="12" w:author="chyeo" w:date="2011-11-20T22:46:00Z">
        <w:r>
          <w:rPr>
            <w:szCs w:val="22"/>
            <w:lang w:val="en-SG" w:eastAsia="zh-CN"/>
          </w:rPr>
          <w:t xml:space="preserve">In the HM4 reference software encoder, </w:t>
        </w:r>
      </w:ins>
      <w:ins w:id="13" w:author="chyeo" w:date="2011-11-20T22:47:00Z">
        <w:r w:rsidRPr="00A57FAD">
          <w:rPr>
            <w:szCs w:val="22"/>
            <w:lang w:val="en-SG" w:eastAsia="zh-CN"/>
          </w:rPr>
          <w:t>the mode decision</w:t>
        </w:r>
        <w:r>
          <w:rPr>
            <w:szCs w:val="22"/>
            <w:lang w:val="en-SG" w:eastAsia="zh-CN"/>
          </w:rPr>
          <w:t xml:space="preserve"> </w:t>
        </w:r>
        <w:r w:rsidRPr="00A57FAD">
          <w:rPr>
            <w:szCs w:val="22"/>
            <w:lang w:val="en-SG" w:eastAsia="zh-CN"/>
          </w:rPr>
          <w:t xml:space="preserve">process for each CU is carried out as </w:t>
        </w:r>
        <w:r>
          <w:rPr>
            <w:szCs w:val="22"/>
            <w:lang w:val="en-SG" w:eastAsia="zh-CN"/>
          </w:rPr>
          <w:t>follows. I</w:t>
        </w:r>
        <w:r w:rsidRPr="00A57FAD">
          <w:rPr>
            <w:szCs w:val="22"/>
            <w:lang w:val="en-SG" w:eastAsia="zh-CN"/>
          </w:rPr>
          <w:t>ts best coding mode and PU partition type are first determined</w:t>
        </w:r>
        <w:r>
          <w:rPr>
            <w:szCs w:val="22"/>
            <w:lang w:val="en-SG" w:eastAsia="zh-CN"/>
          </w:rPr>
          <w:t xml:space="preserve"> </w:t>
        </w:r>
        <w:r w:rsidRPr="00A57FAD">
          <w:rPr>
            <w:szCs w:val="22"/>
            <w:lang w:val="en-SG" w:eastAsia="zh-CN"/>
          </w:rPr>
          <w:t>assuming that the CU is not split</w:t>
        </w:r>
        <w:r>
          <w:rPr>
            <w:szCs w:val="22"/>
            <w:lang w:val="en-SG" w:eastAsia="zh-CN"/>
          </w:rPr>
          <w:t>,</w:t>
        </w:r>
        <w:r w:rsidRPr="00A57FAD">
          <w:rPr>
            <w:szCs w:val="22"/>
            <w:lang w:val="en-SG" w:eastAsia="zh-CN"/>
          </w:rPr>
          <w:t xml:space="preserve"> before recursively</w:t>
        </w:r>
        <w:r>
          <w:rPr>
            <w:szCs w:val="22"/>
            <w:lang w:val="en-SG" w:eastAsia="zh-CN"/>
          </w:rPr>
          <w:t xml:space="preserve"> </w:t>
        </w:r>
        <w:r w:rsidRPr="00A57FAD">
          <w:rPr>
            <w:szCs w:val="22"/>
            <w:lang w:val="en-SG" w:eastAsia="zh-CN"/>
          </w:rPr>
          <w:t>repeating the same process for each of its sub-CUs. A final</w:t>
        </w:r>
        <w:r>
          <w:rPr>
            <w:szCs w:val="22"/>
            <w:lang w:val="en-SG" w:eastAsia="zh-CN"/>
          </w:rPr>
          <w:t xml:space="preserve"> </w:t>
        </w:r>
        <w:r w:rsidRPr="00A57FAD">
          <w:rPr>
            <w:szCs w:val="22"/>
            <w:lang w:val="en-SG" w:eastAsia="zh-CN"/>
          </w:rPr>
          <w:t xml:space="preserve">decision is then made </w:t>
        </w:r>
      </w:ins>
      <w:ins w:id="14" w:author="chyeo" w:date="2011-11-20T22:53:00Z">
        <w:r w:rsidR="0046782F">
          <w:rPr>
            <w:szCs w:val="22"/>
            <w:lang w:val="en-SG" w:eastAsia="zh-CN"/>
          </w:rPr>
          <w:t xml:space="preserve">on </w:t>
        </w:r>
      </w:ins>
      <w:ins w:id="15" w:author="chyeo" w:date="2011-11-20T22:47:00Z">
        <w:r w:rsidRPr="00A57FAD">
          <w:rPr>
            <w:szCs w:val="22"/>
            <w:lang w:val="en-SG" w:eastAsia="zh-CN"/>
          </w:rPr>
          <w:t>whether the CU is to be split or</w:t>
        </w:r>
        <w:r>
          <w:rPr>
            <w:szCs w:val="22"/>
            <w:lang w:val="en-SG" w:eastAsia="zh-CN"/>
          </w:rPr>
          <w:t xml:space="preserve"> </w:t>
        </w:r>
        <w:r w:rsidRPr="00A57FAD">
          <w:rPr>
            <w:szCs w:val="22"/>
            <w:lang w:val="en-SG" w:eastAsia="zh-CN"/>
          </w:rPr>
          <w:t>not only after all the sub-CUs has been analyzed.</w:t>
        </w:r>
      </w:ins>
      <w:ins w:id="16" w:author="chyeo" w:date="2011-11-20T22:48:00Z">
        <w:r>
          <w:rPr>
            <w:szCs w:val="22"/>
            <w:lang w:val="en-SG" w:eastAsia="zh-CN"/>
          </w:rPr>
          <w:t xml:space="preserve"> Therefore, the following recursive relationship is used to determine</w:t>
        </w:r>
      </w:ins>
      <w:ins w:id="17" w:author="chyeo" w:date="2011-11-20T23:01:00Z">
        <w:r w:rsidR="002E4E51">
          <w:rPr>
            <w:szCs w:val="22"/>
            <w:lang w:val="en-SG" w:eastAsia="zh-CN"/>
          </w:rPr>
          <w:t xml:space="preserve"> </w:t>
        </w:r>
      </w:ins>
      <m:oMath>
        <w:ins w:id="18" w:author="chyeo" w:date="2011-11-20T22:49:00Z">
          <m:r>
            <w:rPr>
              <w:rFonts w:ascii="Cambria Math" w:hAnsi="Cambria Math"/>
              <w:szCs w:val="22"/>
              <w:lang w:val="en-SG" w:eastAsia="zh-CN"/>
            </w:rPr>
            <m:t>C</m:t>
          </m:r>
        </w:ins>
        <m:d>
          <m:dPr>
            <m:ctrlPr>
              <w:ins w:id="19" w:author="chyeo" w:date="2011-11-20T22:49:00Z">
                <w:rPr>
                  <w:rFonts w:ascii="Cambria Math" w:hAnsi="Cambria Math"/>
                  <w:i/>
                  <w:szCs w:val="22"/>
                  <w:lang w:val="en-SG" w:eastAsia="zh-CN"/>
                </w:rPr>
              </w:ins>
            </m:ctrlPr>
          </m:dPr>
          <m:e>
            <m:sSub>
              <m:sSubPr>
                <m:ctrlPr>
                  <w:ins w:id="20" w:author="chyeo" w:date="2011-11-20T22:49:00Z">
                    <w:rPr>
                      <w:rFonts w:ascii="Cambria Math" w:hAnsi="Cambria Math"/>
                      <w:i/>
                      <w:szCs w:val="22"/>
                      <w:lang w:val="en-SG" w:eastAsia="zh-CN"/>
                    </w:rPr>
                  </w:ins>
                </m:ctrlPr>
              </m:sSubPr>
              <m:e>
                <w:ins w:id="21" w:author="chyeo" w:date="2011-11-20T22:49:00Z">
                  <m:r>
                    <w:rPr>
                      <w:rFonts w:ascii="Cambria Math" w:hAnsi="Cambria Math"/>
                      <w:szCs w:val="22"/>
                      <w:lang w:val="en-SG" w:eastAsia="zh-CN"/>
                    </w:rPr>
                    <m:t>X</m:t>
                  </m:r>
                </w:ins>
              </m:e>
              <m:sub>
                <m:sSup>
                  <m:sSupPr>
                    <m:ctrlPr>
                      <w:ins w:id="22" w:author="chyeo" w:date="2011-11-20T22:49:00Z">
                        <w:rPr>
                          <w:rFonts w:ascii="Cambria Math" w:hAnsi="Cambria Math"/>
                          <w:i/>
                          <w:szCs w:val="22"/>
                          <w:lang w:val="en-SG" w:eastAsia="zh-CN"/>
                        </w:rPr>
                      </w:ins>
                    </m:ctrlPr>
                  </m:sSupPr>
                  <m:e>
                    <w:ins w:id="23" w:author="chyeo" w:date="2011-11-20T22:49:00Z">
                      <m:r>
                        <w:rPr>
                          <w:rFonts w:ascii="Cambria Math" w:hAnsi="Cambria Math"/>
                          <w:szCs w:val="22"/>
                          <w:lang w:val="en-SG" w:eastAsia="zh-CN"/>
                        </w:rPr>
                        <m:t>i</m:t>
                      </m:r>
                    </w:ins>
                  </m:e>
                  <m:sup>
                    <m:acc>
                      <m:accPr>
                        <m:chr m:val="̅"/>
                        <m:ctrlPr>
                          <w:ins w:id="24" w:author="chyeo" w:date="2011-11-20T22:49:00Z">
                            <w:rPr>
                              <w:rFonts w:ascii="Cambria Math" w:hAnsi="Cambria Math"/>
                              <w:i/>
                              <w:szCs w:val="22"/>
                              <w:lang w:val="en-SG" w:eastAsia="zh-CN"/>
                            </w:rPr>
                          </w:ins>
                        </m:ctrlPr>
                      </m:accPr>
                      <m:e>
                        <w:ins w:id="25" w:author="chyeo" w:date="2011-11-20T22:49:00Z">
                          <m:r>
                            <w:rPr>
                              <w:rFonts w:ascii="Cambria Math" w:hAnsi="Cambria Math"/>
                              <w:szCs w:val="22"/>
                              <w:lang w:val="en-SG" w:eastAsia="zh-CN"/>
                            </w:rPr>
                            <m:t>m</m:t>
                          </m:r>
                        </w:ins>
                      </m:e>
                    </m:acc>
                  </m:sup>
                </m:sSup>
              </m:sub>
            </m:sSub>
          </m:e>
        </m:d>
      </m:oMath>
      <w:ins w:id="26" w:author="chyeo" w:date="2011-11-22T04:48:00Z">
        <w:r w:rsidR="00B470E1">
          <w:rPr>
            <w:szCs w:val="22"/>
            <w:lang w:val="en-SG" w:eastAsia="zh-CN"/>
          </w:rPr>
          <w:t xml:space="preserve"> in the HM4 reference software encoder</w:t>
        </w:r>
      </w:ins>
      <w:ins w:id="27" w:author="chyeo" w:date="2011-11-20T22:53:00Z">
        <w:r w:rsidR="001C52AD">
          <w:rPr>
            <w:szCs w:val="22"/>
            <w:lang w:val="en-SG" w:eastAsia="zh-CN"/>
          </w:rPr>
          <w:t>:</w:t>
        </w:r>
      </w:ins>
    </w:p>
    <w:p w:rsidR="002E4E51" w:rsidRDefault="002E4E51" w:rsidP="00A57FAD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ins w:id="28" w:author="chyeo" w:date="2011-11-20T22:49:00Z"/>
          <w:szCs w:val="22"/>
          <w:lang w:val="en-SG" w:eastAsia="zh-CN"/>
        </w:rPr>
      </w:pPr>
    </w:p>
    <w:p w:rsidR="00A57FAD" w:rsidRDefault="00A57FAD" w:rsidP="00A57FAD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SG" w:eastAsia="zh-CN"/>
        </w:rPr>
      </w:pPr>
      <m:oMathPara>
        <m:oMath>
          <w:ins w:id="29" w:author="chyeo" w:date="2011-11-20T22:49:00Z">
            <m:r>
              <w:rPr>
                <w:rFonts w:ascii="Cambria Math" w:hAnsi="Cambria Math"/>
                <w:szCs w:val="22"/>
                <w:lang w:val="en-SG" w:eastAsia="zh-CN"/>
              </w:rPr>
              <m:t>C</m:t>
            </m:r>
          </w:ins>
          <m:d>
            <m:dPr>
              <m:ctrlPr>
                <w:ins w:id="30" w:author="chyeo" w:date="2011-11-20T22:49:00Z"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w:ins>
              </m:ctrlPr>
            </m:dPr>
            <m:e>
              <m:sSub>
                <m:sSubPr>
                  <m:ctrlPr>
                    <w:ins w:id="31" w:author="chyeo" w:date="2011-11-20T22:49:00Z">
                      <w:rPr>
                        <w:rFonts w:ascii="Cambria Math" w:hAnsi="Cambria Math"/>
                        <w:i/>
                        <w:szCs w:val="22"/>
                        <w:lang w:val="en-SG" w:eastAsia="zh-CN"/>
                      </w:rPr>
                    </w:ins>
                  </m:ctrlPr>
                </m:sSubPr>
                <m:e>
                  <w:ins w:id="32" w:author="chyeo" w:date="2011-11-20T22:49:00Z">
                    <m:r>
                      <w:rPr>
                        <w:rFonts w:ascii="Cambria Math" w:hAnsi="Cambria Math"/>
                        <w:szCs w:val="22"/>
                        <w:lang w:val="en-SG" w:eastAsia="zh-CN"/>
                      </w:rPr>
                      <m:t>X</m:t>
                    </m:r>
                  </w:ins>
                </m:e>
                <m:sub>
                  <m:sSup>
                    <m:sSupPr>
                      <m:ctrlPr>
                        <w:ins w:id="33" w:author="chyeo" w:date="2011-11-20T22:49:00Z">
                          <w:rPr>
                            <w:rFonts w:ascii="Cambria Math" w:hAnsi="Cambria Math"/>
                            <w:i/>
                            <w:szCs w:val="22"/>
                            <w:lang w:val="en-SG" w:eastAsia="zh-CN"/>
                          </w:rPr>
                        </w:ins>
                      </m:ctrlPr>
                    </m:sSupPr>
                    <m:e>
                      <w:ins w:id="34" w:author="chyeo" w:date="2011-11-20T22:49:00Z">
                        <m:r>
                          <w:rPr>
                            <w:rFonts w:ascii="Cambria Math" w:hAnsi="Cambria Math"/>
                            <w:szCs w:val="22"/>
                            <w:lang w:val="en-SG" w:eastAsia="zh-CN"/>
                          </w:rPr>
                          <m:t>i</m:t>
                        </m:r>
                      </w:ins>
                    </m:e>
                    <m:sup>
                      <m:acc>
                        <m:accPr>
                          <m:chr m:val="̅"/>
                          <m:ctrlPr>
                            <w:ins w:id="35" w:author="chyeo" w:date="2011-11-20T22:50:00Z">
                              <w:rPr>
                                <w:rFonts w:ascii="Cambria Math" w:hAnsi="Cambria Math"/>
                                <w:i/>
                                <w:szCs w:val="22"/>
                                <w:lang w:val="en-SG" w:eastAsia="zh-CN"/>
                              </w:rPr>
                            </w:ins>
                          </m:ctrlPr>
                        </m:accPr>
                        <m:e>
                          <w:ins w:id="36" w:author="chyeo" w:date="2011-11-20T22:50:00Z">
                            <m:r>
                              <w:rPr>
                                <w:rFonts w:ascii="Cambria Math" w:hAnsi="Cambria Math"/>
                                <w:szCs w:val="22"/>
                                <w:lang w:val="en-SG" w:eastAsia="zh-CN"/>
                              </w:rPr>
                              <m:t>m</m:t>
                            </m:r>
                          </w:ins>
                          <m:ctrlPr>
                            <w:rPr>
                              <w:rFonts w:ascii="Cambria Math" w:hAnsi="Cambria Math"/>
                              <w:i/>
                              <w:szCs w:val="22"/>
                              <w:lang w:val="en-SG" w:eastAsia="zh-CN"/>
                            </w:rPr>
                          </m:ctrlPr>
                        </m:e>
                      </m:acc>
                      <m:ctrlPr>
                        <w:rPr>
                          <w:rFonts w:ascii="Cambria Math" w:hAnsi="Cambria Math"/>
                          <w:i/>
                          <w:szCs w:val="22"/>
                          <w:lang w:val="en-SG" w:eastAsia="zh-CN"/>
                        </w:rPr>
                      </m:ctrlPr>
                    </m:sup>
                  </m:sSup>
                </m:sub>
              </m:sSub>
            </m:e>
          </m:d>
          <w:ins w:id="37" w:author="chyeo" w:date="2011-11-20T22:50:00Z">
            <m:r>
              <w:rPr>
                <w:rFonts w:ascii="Cambria Math" w:hAnsi="Cambria Math"/>
                <w:szCs w:val="22"/>
                <w:lang w:val="en-SG" w:eastAsia="zh-CN"/>
              </w:rPr>
              <m:t>=</m:t>
            </m:r>
          </w:ins>
          <m:d>
            <m:dPr>
              <m:begChr m:val="{"/>
              <m:endChr m:val=""/>
              <m:ctrlPr>
                <w:ins w:id="38" w:author="chyeo" w:date="2011-11-20T22:50:00Z"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w:ins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ins w:id="39" w:author="chyeo" w:date="2011-11-20T22:50:00Z">
                      <w:rPr>
                        <w:rFonts w:ascii="Cambria Math" w:hAnsi="Cambria Math"/>
                        <w:i/>
                        <w:szCs w:val="22"/>
                        <w:lang w:val="en-SG" w:eastAsia="zh-CN"/>
                      </w:rPr>
                    </w:ins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2"/>
                            <w:lang w:val="en-SG" w:eastAsia="zh-CN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  <w:lang w:val="en-SG" w:eastAsia="zh-CN"/>
                          </w:rPr>
                          <m:t>min</m:t>
                        </m:r>
                      </m:fName>
                      <m:e>
                        <m:d>
                          <m:dPr>
                            <m:ctrlPr>
                              <w:ins w:id="40" w:author="chyeo" w:date="2011-11-20T22:50:00Z">
                                <w:rPr>
                                  <w:rFonts w:ascii="Cambria Math" w:hAnsi="Cambria Math"/>
                                  <w:i/>
                                  <w:szCs w:val="22"/>
                                  <w:lang w:val="en-SG" w:eastAsia="zh-CN"/>
                                </w:rPr>
                              </w:ins>
                            </m:ctrlPr>
                          </m:dPr>
                          <m:e>
                            <m:sSub>
                              <m:sSubPr>
                                <m:ctrlPr>
                                  <w:ins w:id="41" w:author="chyeo" w:date="2011-11-20T22:51:00Z">
                                    <w:rPr>
                                      <w:rFonts w:ascii="Cambria Math" w:hAnsi="Cambria Math"/>
                                      <w:i/>
                                      <w:szCs w:val="22"/>
                                      <w:lang w:val="en-SG" w:eastAsia="zh-CN"/>
                                    </w:rPr>
                                  </w:ins>
                                </m:ctrlPr>
                              </m:sSubPr>
                              <m:e>
                                <w:ins w:id="42" w:author="chyeo" w:date="2011-11-20T22:51:00Z">
                                  <m:r>
                                    <w:rPr>
                                      <w:rFonts w:ascii="Cambria Math" w:hAnsi="Cambria Math"/>
                                      <w:szCs w:val="22"/>
                                      <w:lang w:val="en-SG" w:eastAsia="zh-CN"/>
                                    </w:rPr>
                                    <m:t>C</m:t>
                                  </m:r>
                                </w:ins>
                              </m:e>
                              <m:sub>
                                <w:ins w:id="43" w:author="chyeo" w:date="2011-11-20T22:51:00Z">
                                  <m:r>
                                    <w:rPr>
                                      <w:rFonts w:ascii="Cambria Math" w:hAnsi="Cambria Math"/>
                                      <w:szCs w:val="22"/>
                                      <w:lang w:val="en-SG" w:eastAsia="zh-CN"/>
                                    </w:rPr>
                                    <m:t>0</m:t>
                                  </m:r>
                                </w:ins>
                              </m:sub>
                            </m:sSub>
                            <w:ins w:id="44" w:author="chyeo" w:date="2011-11-20T22:51:00Z">
                              <m:r>
                                <w:rPr>
                                  <w:rFonts w:ascii="Cambria Math" w:hAnsi="Cambria Math"/>
                                  <w:szCs w:val="22"/>
                                  <w:lang w:val="en-SG" w:eastAsia="zh-CN"/>
                                </w:rPr>
                                <m:t>+F</m:t>
                              </m:r>
                            </w:ins>
                            <m:d>
                              <m:dPr>
                                <m:ctrlPr>
                                  <w:ins w:id="45" w:author="chyeo" w:date="2011-11-20T22:51:00Z">
                                    <w:rPr>
                                      <w:rFonts w:ascii="Cambria Math" w:hAnsi="Cambria Math"/>
                                      <w:i/>
                                      <w:szCs w:val="22"/>
                                      <w:lang w:val="en-SG" w:eastAsia="zh-CN"/>
                                    </w:rPr>
                                  </w:ins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ins w:id="46" w:author="chyeo" w:date="2011-11-20T22:51:00Z">
                                        <w:rPr>
                                          <w:rFonts w:ascii="Cambria Math" w:hAnsi="Cambria Math"/>
                                          <w:i/>
                                          <w:szCs w:val="22"/>
                                          <w:lang w:val="en-SG" w:eastAsia="zh-CN"/>
                                        </w:rPr>
                                      </w:ins>
                                    </m:ctrlPr>
                                  </m:sSubPr>
                                  <m:e>
                                    <w:ins w:id="47" w:author="chyeo" w:date="2011-11-20T22:51:00Z">
                                      <m:r>
                                        <w:rPr>
                                          <w:rFonts w:ascii="Cambria Math" w:hAnsi="Cambria Math"/>
                                          <w:szCs w:val="22"/>
                                          <w:lang w:val="en-SG" w:eastAsia="zh-CN"/>
                                        </w:rPr>
                                        <m:t>X</m:t>
                                      </m:r>
                                    </w:ins>
                                  </m:e>
                                  <m:sub>
                                    <m:sSup>
                                      <m:sSupPr>
                                        <m:ctrlPr>
                                          <w:ins w:id="48" w:author="chyeo" w:date="2011-11-20T22:51:00Z">
                                            <w:rPr>
                                              <w:rFonts w:ascii="Cambria Math" w:hAnsi="Cambria Math"/>
                                              <w:i/>
                                              <w:szCs w:val="22"/>
                                              <w:lang w:val="en-SG" w:eastAsia="zh-CN"/>
                                            </w:rPr>
                                          </w:ins>
                                        </m:ctrlPr>
                                      </m:sSupPr>
                                      <m:e>
                                        <w:ins w:id="49" w:author="chyeo" w:date="2011-11-20T22:51:00Z">
                                          <m:r>
                                            <w:rPr>
                                              <w:rFonts w:ascii="Cambria Math" w:hAnsi="Cambria Math"/>
                                              <w:szCs w:val="22"/>
                                              <w:lang w:val="en-SG" w:eastAsia="zh-CN"/>
                                            </w:rPr>
                                            <m:t>i</m:t>
                                          </m:r>
                                        </w:ins>
                                      </m:e>
                                      <m:sup>
                                        <m:acc>
                                          <m:accPr>
                                            <m:chr m:val="̅"/>
                                            <m:ctrlPr>
                                              <w:ins w:id="50" w:author="chyeo" w:date="2011-11-20T22:51:00Z">
                                                <w:rPr>
                                                  <w:rFonts w:ascii="Cambria Math" w:hAnsi="Cambria Math"/>
                                                  <w:i/>
                                                  <w:szCs w:val="22"/>
                                                  <w:lang w:val="en-SG" w:eastAsia="zh-CN"/>
                                                </w:rPr>
                                              </w:ins>
                                            </m:ctrlPr>
                                          </m:accPr>
                                          <m:e>
                                            <w:ins w:id="51" w:author="chyeo" w:date="2011-11-20T22:51:00Z">
                                              <m:r>
                                                <w:rPr>
                                                  <w:rFonts w:ascii="Cambria Math" w:hAnsi="Cambria Math"/>
                                                  <w:szCs w:val="22"/>
                                                  <w:lang w:val="en-SG" w:eastAsia="zh-CN"/>
                                                </w:rPr>
                                                <m:t>m</m:t>
                                              </m:r>
                                            </w:ins>
                                          </m:e>
                                        </m:acc>
                                      </m:sup>
                                    </m:sSup>
                                  </m:sub>
                                </m:sSub>
                              </m:e>
                            </m:d>
                            <w:ins w:id="52" w:author="chyeo" w:date="2011-11-20T22:51:00Z">
                              <m:r>
                                <w:rPr>
                                  <w:rFonts w:ascii="Cambria Math" w:hAnsi="Cambria Math"/>
                                  <w:szCs w:val="22"/>
                                  <w:lang w:val="en-SG" w:eastAsia="zh-CN"/>
                                </w:rPr>
                                <m:t>,</m:t>
                              </m:r>
                            </w:ins>
                            <m:sSub>
                              <m:sSubPr>
                                <m:ctrlPr>
                                  <w:ins w:id="53" w:author="chyeo" w:date="2011-11-20T22:51:00Z">
                                    <w:rPr>
                                      <w:rFonts w:ascii="Cambria Math" w:hAnsi="Cambria Math"/>
                                      <w:i/>
                                      <w:szCs w:val="22"/>
                                      <w:lang w:val="en-SG" w:eastAsia="zh-CN"/>
                                    </w:rPr>
                                  </w:ins>
                                </m:ctrlPr>
                              </m:sSubPr>
                              <m:e>
                                <w:ins w:id="54" w:author="chyeo" w:date="2011-11-20T22:51:00Z">
                                  <m:r>
                                    <w:rPr>
                                      <w:rFonts w:ascii="Cambria Math" w:hAnsi="Cambria Math"/>
                                      <w:szCs w:val="22"/>
                                      <w:lang w:val="en-SG" w:eastAsia="zh-CN"/>
                                    </w:rPr>
                                    <m:t>C</m:t>
                                  </m:r>
                                </w:ins>
                              </m:e>
                              <m:sub>
                                <w:ins w:id="55" w:author="chyeo" w:date="2011-11-20T22:51:00Z">
                                  <m:r>
                                    <w:rPr>
                                      <w:rFonts w:ascii="Cambria Math" w:hAnsi="Cambria Math"/>
                                      <w:szCs w:val="22"/>
                                      <w:lang w:val="en-SG" w:eastAsia="zh-CN"/>
                                    </w:rPr>
                                    <m:t>1</m:t>
                                  </m:r>
                                </w:ins>
                              </m:sub>
                            </m:sSub>
                            <w:ins w:id="56" w:author="chyeo" w:date="2011-11-20T22:51:00Z">
                              <m:r>
                                <w:rPr>
                                  <w:rFonts w:ascii="Cambria Math" w:hAnsi="Cambria Math"/>
                                  <w:szCs w:val="22"/>
                                  <w:lang w:val="en-SG" w:eastAsia="zh-CN"/>
                                </w:rPr>
                                <m:t>+</m:t>
                              </m:r>
                            </w:ins>
                            <m:nary>
                              <m:naryPr>
                                <m:chr m:val="∑"/>
                                <m:limLoc m:val="undOvr"/>
                                <m:ctrlPr>
                                  <w:ins w:id="57" w:author="chyeo" w:date="2011-11-20T22:51:00Z">
                                    <w:rPr>
                                      <w:rFonts w:ascii="Cambria Math" w:hAnsi="Cambria Math"/>
                                      <w:i/>
                                      <w:szCs w:val="22"/>
                                      <w:lang w:val="en-SG" w:eastAsia="zh-CN"/>
                                    </w:rPr>
                                  </w:ins>
                                </m:ctrlPr>
                              </m:naryPr>
                              <m:sub>
                                <m:sSub>
                                  <m:sSubPr>
                                    <m:ctrlPr>
                                      <w:ins w:id="58" w:author="chyeo" w:date="2011-11-20T22:51:00Z">
                                        <w:rPr>
                                          <w:rFonts w:ascii="Cambria Math" w:hAnsi="Cambria Math"/>
                                          <w:i/>
                                          <w:szCs w:val="22"/>
                                          <w:lang w:val="en-SG" w:eastAsia="zh-CN"/>
                                        </w:rPr>
                                      </w:ins>
                                    </m:ctrlPr>
                                  </m:sSubPr>
                                  <m:e>
                                    <w:ins w:id="59" w:author="chyeo" w:date="2011-11-20T22:51:00Z">
                                      <m:r>
                                        <w:rPr>
                                          <w:rFonts w:ascii="Cambria Math" w:hAnsi="Cambria Math"/>
                                          <w:szCs w:val="22"/>
                                          <w:lang w:val="en-SG" w:eastAsia="zh-CN"/>
                                        </w:rPr>
                                        <m:t>i</m:t>
                                      </m:r>
                                    </w:ins>
                                  </m:e>
                                  <m:sub>
                                    <w:ins w:id="60" w:author="chyeo" w:date="2011-11-20T22:51:00Z">
                                      <m:r>
                                        <w:rPr>
                                          <w:rFonts w:ascii="Cambria Math" w:hAnsi="Cambria Math"/>
                                          <w:szCs w:val="22"/>
                                          <w:lang w:val="en-SG" w:eastAsia="zh-CN"/>
                                        </w:rPr>
                                        <m:t>m+1</m:t>
                                      </m:r>
                                    </w:ins>
                                  </m:sub>
                                </m:sSub>
                                <w:ins w:id="61" w:author="chyeo" w:date="2011-11-20T22:51:00Z">
                                  <m:r>
                                    <w:rPr>
                                      <w:rFonts w:ascii="Cambria Math" w:hAnsi="Cambria Math"/>
                                      <w:szCs w:val="22"/>
                                      <w:lang w:val="en-SG" w:eastAsia="zh-CN"/>
                                    </w:rPr>
                                    <m:t>=0</m:t>
                                  </m:r>
                                </w:ins>
                              </m:sub>
                              <m:sup>
                                <w:ins w:id="62" w:author="chyeo" w:date="2011-11-20T22:51:00Z">
                                  <m:r>
                                    <w:rPr>
                                      <w:rFonts w:ascii="Cambria Math" w:hAnsi="Cambria Math"/>
                                      <w:szCs w:val="22"/>
                                      <w:lang w:val="en-SG" w:eastAsia="zh-CN"/>
                                    </w:rPr>
                                    <m:t>3</m:t>
                                  </m:r>
                                </w:ins>
                              </m:sup>
                              <m:e>
                                <w:ins w:id="63" w:author="chyeo" w:date="2011-11-20T22:51:00Z">
                                  <m:r>
                                    <w:rPr>
                                      <w:rFonts w:ascii="Cambria Math" w:hAnsi="Cambria Math"/>
                                      <w:szCs w:val="22"/>
                                      <w:lang w:val="en-SG" w:eastAsia="zh-CN"/>
                                    </w:rPr>
                                    <m:t>C</m:t>
                                  </m:r>
                                </w:ins>
                                <m:d>
                                  <m:dPr>
                                    <m:ctrlPr>
                                      <w:ins w:id="64" w:author="chyeo" w:date="2011-11-20T22:51:00Z">
                                        <w:rPr>
                                          <w:rFonts w:ascii="Cambria Math" w:hAnsi="Cambria Math"/>
                                          <w:i/>
                                          <w:szCs w:val="22"/>
                                          <w:lang w:val="en-SG" w:eastAsia="zh-CN"/>
                                        </w:rPr>
                                      </w:ins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ins w:id="65" w:author="chyeo" w:date="2011-11-20T22:51:00Z">
                                            <w:rPr>
                                              <w:rFonts w:ascii="Cambria Math" w:hAnsi="Cambria Math"/>
                                              <w:i/>
                                              <w:szCs w:val="22"/>
                                              <w:lang w:val="en-SG" w:eastAsia="zh-CN"/>
                                            </w:rPr>
                                          </w:ins>
                                        </m:ctrlPr>
                                      </m:sSubPr>
                                      <m:e>
                                        <w:ins w:id="66" w:author="chyeo" w:date="2011-11-20T22:51:00Z">
                                          <m:r>
                                            <w:rPr>
                                              <w:rFonts w:ascii="Cambria Math" w:hAnsi="Cambria Math"/>
                                              <w:szCs w:val="22"/>
                                              <w:lang w:val="en-SG" w:eastAsia="zh-CN"/>
                                            </w:rPr>
                                            <m:t>X</m:t>
                                          </m:r>
                                        </w:ins>
                                      </m:e>
                                      <m:sub>
                                        <m:sSup>
                                          <m:sSupPr>
                                            <m:ctrlPr>
                                              <w:ins w:id="67" w:author="chyeo" w:date="2011-11-20T22:51:00Z">
                                                <w:rPr>
                                                  <w:rFonts w:ascii="Cambria Math" w:hAnsi="Cambria Math"/>
                                                  <w:i/>
                                                  <w:szCs w:val="22"/>
                                                  <w:lang w:val="en-SG" w:eastAsia="zh-CN"/>
                                                </w:rPr>
                                              </w:ins>
                                            </m:ctrlPr>
                                          </m:sSupPr>
                                          <m:e>
                                            <w:ins w:id="68" w:author="chyeo" w:date="2011-11-20T22:51:00Z">
                                              <m:r>
                                                <w:rPr>
                                                  <w:rFonts w:ascii="Cambria Math" w:hAnsi="Cambria Math"/>
                                                  <w:szCs w:val="22"/>
                                                  <w:lang w:val="en-SG" w:eastAsia="zh-CN"/>
                                                </w:rPr>
                                                <m:t>i</m:t>
                                              </m:r>
                                            </w:ins>
                                          </m:e>
                                          <m:sup>
                                            <m:acc>
                                              <m:accPr>
                                                <m:chr m:val="̅"/>
                                                <m:ctrlPr>
                                                  <w:ins w:id="69" w:author="chyeo" w:date="2011-11-20T22:51:00Z"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Cs w:val="22"/>
                                                      <w:lang w:val="en-SG" w:eastAsia="zh-CN"/>
                                                    </w:rPr>
                                                  </w:ins>
                                                </m:ctrlPr>
                                              </m:accPr>
                                              <m:e>
                                                <w:ins w:id="70" w:author="chyeo" w:date="2011-11-20T22:51:00Z"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Cs w:val="22"/>
                                                      <w:lang w:val="en-SG" w:eastAsia="zh-CN"/>
                                                    </w:rPr>
                                                    <m:t>m</m:t>
                                                  </m:r>
                                                </w:ins>
                                              </m:e>
                                            </m:acc>
                                          </m:sup>
                                        </m:sSup>
                                        <w:ins w:id="71" w:author="chyeo" w:date="2011-11-20T22:51:00Z">
                                          <m:r>
                                            <w:rPr>
                                              <w:rFonts w:ascii="Cambria Math" w:hAnsi="Cambria Math"/>
                                              <w:szCs w:val="22"/>
                                              <w:lang w:val="en-SG" w:eastAsia="zh-CN"/>
                                            </w:rPr>
                                            <m:t>,</m:t>
                                          </m:r>
                                        </w:ins>
                                        <m:sSub>
                                          <m:sSubPr>
                                            <m:ctrlPr>
                                              <w:ins w:id="72" w:author="chyeo" w:date="2011-11-20T22:51:00Z">
                                                <w:rPr>
                                                  <w:rFonts w:ascii="Cambria Math" w:hAnsi="Cambria Math"/>
                                                  <w:i/>
                                                  <w:szCs w:val="22"/>
                                                  <w:lang w:val="en-SG" w:eastAsia="zh-CN"/>
                                                </w:rPr>
                                              </w:ins>
                                            </m:ctrlPr>
                                          </m:sSubPr>
                                          <m:e>
                                            <w:ins w:id="73" w:author="chyeo" w:date="2011-11-20T22:51:00Z">
                                              <m:r>
                                                <w:rPr>
                                                  <w:rFonts w:ascii="Cambria Math" w:hAnsi="Cambria Math"/>
                                                  <w:szCs w:val="22"/>
                                                  <w:lang w:val="en-SG" w:eastAsia="zh-CN"/>
                                                </w:rPr>
                                                <m:t>i</m:t>
                                              </m:r>
                                            </w:ins>
                                          </m:e>
                                          <m:sub>
                                            <w:ins w:id="74" w:author="chyeo" w:date="2011-11-20T22:52:00Z">
                                              <m:r>
                                                <w:rPr>
                                                  <w:rFonts w:ascii="Cambria Math" w:hAnsi="Cambria Math"/>
                                                  <w:szCs w:val="22"/>
                                                  <w:lang w:val="en-SG" w:eastAsia="zh-CN"/>
                                                </w:rPr>
                                                <m:t>m+1</m:t>
                                              </m:r>
                                            </w:ins>
                                            <m:ctrlPr>
                                              <w:ins w:id="75" w:author="chyeo" w:date="2011-11-20T22:52:00Z">
                                                <w:rPr>
                                                  <w:rFonts w:ascii="Cambria Math" w:hAnsi="Cambria Math"/>
                                                  <w:i/>
                                                  <w:szCs w:val="22"/>
                                                  <w:lang w:val="en-SG" w:eastAsia="zh-CN"/>
                                                </w:rPr>
                                              </w:ins>
                                            </m:ctrlPr>
                                          </m:sub>
                                        </m:sSub>
                                      </m:sub>
                                    </m:sSub>
                                  </m:e>
                                </m:d>
                              </m:e>
                            </m:nary>
                          </m:e>
                        </m:d>
                      </m:e>
                    </m:func>
                  </m:e>
                  <m:e>
                    <w:ins w:id="76" w:author="chyeo" w:date="2011-11-20T22:52:00Z">
                      <m:r>
                        <m:rPr>
                          <m:nor/>
                        </m:rPr>
                        <w:rPr>
                          <w:rFonts w:ascii="Cambria Math" w:hAnsi="Cambria Math"/>
                          <w:szCs w:val="22"/>
                          <w:lang w:val="en-SG" w:eastAsia="zh-CN"/>
                          <w:rPrChange w:id="77" w:author="chyeo" w:date="2011-11-20T22:52:00Z">
                            <w:rPr>
                              <w:rFonts w:ascii="Cambria Math" w:hAnsi="Cambria Math"/>
                              <w:i/>
                              <w:szCs w:val="22"/>
                              <w:lang w:val="en-SG" w:eastAsia="zh-CN"/>
                            </w:rPr>
                          </w:rPrChange>
                        </w:rPr>
                        <m:t>if</m:t>
                      </m:r>
                      <m:r>
                        <w:rPr>
                          <w:rFonts w:ascii="Cambria Math" w:hAnsi="Cambria Math"/>
                          <w:szCs w:val="22"/>
                          <w:lang w:val="en-SG" w:eastAsia="zh-CN"/>
                        </w:rPr>
                        <m:t xml:space="preserve"> m&lt;M-1</m:t>
                      </m:r>
                    </w:ins>
                  </m:e>
                </m:mr>
                <m:mr>
                  <m:e>
                    <m:sSub>
                      <m:sSubPr>
                        <m:ctrlPr>
                          <w:ins w:id="78" w:author="chyeo" w:date="2011-11-20T22:52:00Z">
                            <w:rPr>
                              <w:rFonts w:ascii="Cambria Math" w:hAnsi="Cambria Math"/>
                              <w:i/>
                              <w:szCs w:val="22"/>
                              <w:lang w:val="en-SG" w:eastAsia="zh-CN"/>
                            </w:rPr>
                          </w:ins>
                        </m:ctrlPr>
                      </m:sSubPr>
                      <m:e>
                        <w:ins w:id="79" w:author="chyeo" w:date="2011-11-20T22:52:00Z">
                          <m:r>
                            <w:rPr>
                              <w:rFonts w:ascii="Cambria Math" w:hAnsi="Cambria Math"/>
                              <w:szCs w:val="22"/>
                              <w:lang w:val="en-SG" w:eastAsia="zh-CN"/>
                            </w:rPr>
                            <m:t>C</m:t>
                          </m:r>
                        </w:ins>
                      </m:e>
                      <m:sub>
                        <w:ins w:id="80" w:author="chyeo" w:date="2011-11-20T22:52:00Z">
                          <m:r>
                            <w:rPr>
                              <w:rFonts w:ascii="Cambria Math" w:hAnsi="Cambria Math"/>
                              <w:szCs w:val="22"/>
                              <w:lang w:val="en-SG" w:eastAsia="zh-CN"/>
                            </w:rPr>
                            <m:t>0</m:t>
                          </m:r>
                        </w:ins>
                      </m:sub>
                    </m:sSub>
                    <w:ins w:id="81" w:author="chyeo" w:date="2011-11-20T22:52:00Z">
                      <m:r>
                        <w:rPr>
                          <w:rFonts w:ascii="Cambria Math" w:hAnsi="Cambria Math"/>
                          <w:szCs w:val="22"/>
                          <w:lang w:val="en-SG" w:eastAsia="zh-CN"/>
                        </w:rPr>
                        <m:t>+F</m:t>
                      </m:r>
                    </w:ins>
                    <m:d>
                      <m:dPr>
                        <m:ctrlPr>
                          <w:ins w:id="82" w:author="chyeo" w:date="2011-11-20T22:52:00Z">
                            <w:rPr>
                              <w:rFonts w:ascii="Cambria Math" w:hAnsi="Cambria Math"/>
                              <w:i/>
                              <w:szCs w:val="22"/>
                              <w:lang w:val="en-SG" w:eastAsia="zh-CN"/>
                            </w:rPr>
                          </w:ins>
                        </m:ctrlPr>
                      </m:dPr>
                      <m:e>
                        <m:sSub>
                          <m:sSubPr>
                            <m:ctrlPr>
                              <w:ins w:id="83" w:author="chyeo" w:date="2011-11-20T22:52:00Z">
                                <w:rPr>
                                  <w:rFonts w:ascii="Cambria Math" w:hAnsi="Cambria Math"/>
                                  <w:i/>
                                  <w:szCs w:val="22"/>
                                  <w:lang w:val="en-SG" w:eastAsia="zh-CN"/>
                                </w:rPr>
                              </w:ins>
                            </m:ctrlPr>
                          </m:sSubPr>
                          <m:e>
                            <w:ins w:id="84" w:author="chyeo" w:date="2011-11-20T22:52:00Z">
                              <m:r>
                                <w:rPr>
                                  <w:rFonts w:ascii="Cambria Math" w:hAnsi="Cambria Math"/>
                                  <w:szCs w:val="22"/>
                                  <w:lang w:val="en-SG" w:eastAsia="zh-CN"/>
                                </w:rPr>
                                <m:t>X</m:t>
                              </m:r>
                            </w:ins>
                          </m:e>
                          <m:sub>
                            <m:sSup>
                              <m:sSupPr>
                                <m:ctrlPr>
                                  <w:ins w:id="85" w:author="chyeo" w:date="2011-11-20T22:52:00Z">
                                    <w:rPr>
                                      <w:rFonts w:ascii="Cambria Math" w:hAnsi="Cambria Math"/>
                                      <w:i/>
                                      <w:szCs w:val="22"/>
                                      <w:lang w:val="en-SG" w:eastAsia="zh-CN"/>
                                    </w:rPr>
                                  </w:ins>
                                </m:ctrlPr>
                              </m:sSupPr>
                              <m:e>
                                <w:ins w:id="86" w:author="chyeo" w:date="2011-11-20T22:52:00Z">
                                  <m:r>
                                    <w:rPr>
                                      <w:rFonts w:ascii="Cambria Math" w:hAnsi="Cambria Math"/>
                                      <w:szCs w:val="22"/>
                                      <w:lang w:val="en-SG" w:eastAsia="zh-CN"/>
                                    </w:rPr>
                                    <m:t>i</m:t>
                                  </m:r>
                                </w:ins>
                              </m:e>
                              <m:sup>
                                <m:acc>
                                  <m:accPr>
                                    <m:chr m:val="̅"/>
                                    <m:ctrlPr>
                                      <w:ins w:id="87" w:author="chyeo" w:date="2011-11-20T22:52:00Z">
                                        <w:rPr>
                                          <w:rFonts w:ascii="Cambria Math" w:hAnsi="Cambria Math"/>
                                          <w:i/>
                                          <w:szCs w:val="22"/>
                                          <w:lang w:val="en-SG" w:eastAsia="zh-CN"/>
                                        </w:rPr>
                                      </w:ins>
                                    </m:ctrlPr>
                                  </m:accPr>
                                  <m:e>
                                    <w:ins w:id="88" w:author="chyeo" w:date="2011-11-20T22:52:00Z">
                                      <m:r>
                                        <w:rPr>
                                          <w:rFonts w:ascii="Cambria Math" w:hAnsi="Cambria Math"/>
                                          <w:szCs w:val="22"/>
                                          <w:lang w:val="en-SG" w:eastAsia="zh-CN"/>
                                        </w:rPr>
                                        <m:t>m</m:t>
                                      </m:r>
                                    </w:ins>
                                  </m:e>
                                </m:acc>
                              </m:sup>
                            </m:sSup>
                          </m:sub>
                        </m:sSub>
                      </m:e>
                    </m:d>
                  </m:e>
                  <m:e>
                    <w:ins w:id="89" w:author="chyeo" w:date="2011-11-20T22:52:00Z">
                      <m:r>
                        <m:rPr>
                          <m:nor/>
                        </m:rPr>
                        <w:rPr>
                          <w:rFonts w:ascii="Cambria Math" w:hAnsi="Cambria Math"/>
                          <w:szCs w:val="22"/>
                          <w:lang w:val="en-SG" w:eastAsia="zh-CN"/>
                          <w:rPrChange w:id="90" w:author="chyeo" w:date="2011-11-20T22:52:00Z">
                            <w:rPr>
                              <w:rFonts w:ascii="Cambria Math" w:hAnsi="Cambria Math"/>
                              <w:i/>
                              <w:szCs w:val="22"/>
                              <w:lang w:val="en-SG" w:eastAsia="zh-CN"/>
                            </w:rPr>
                          </w:rPrChange>
                        </w:rPr>
                        <m:t>otherwise</m:t>
                      </m:r>
                    </w:ins>
                  </m:e>
                </m:mr>
              </m:m>
            </m:e>
          </m:d>
        </m:oMath>
      </m:oMathPara>
    </w:p>
    <w:p w:rsidR="005B1C67" w:rsidRDefault="005B1C67" w:rsidP="00B559F1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ins w:id="91" w:author="chyeo" w:date="2011-11-20T22:54:00Z"/>
          <w:szCs w:val="22"/>
          <w:lang w:val="en-SG" w:eastAsia="zh-CN"/>
        </w:rPr>
      </w:pPr>
    </w:p>
    <w:p w:rsidR="00B559F1" w:rsidRDefault="005B1C67" w:rsidP="00B559F1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ins w:id="92" w:author="chyeo" w:date="2011-11-20T22:54:00Z"/>
          <w:szCs w:val="22"/>
          <w:lang w:val="en-SG" w:eastAsia="zh-CN"/>
        </w:rPr>
      </w:pPr>
      <w:proofErr w:type="gramStart"/>
      <w:ins w:id="93" w:author="chyeo" w:date="2011-11-20T22:54:00Z">
        <w:r>
          <w:rPr>
            <w:szCs w:val="22"/>
            <w:lang w:val="en-SG" w:eastAsia="zh-CN"/>
          </w:rPr>
          <w:t>where</w:t>
        </w:r>
        <w:proofErr w:type="gramEnd"/>
        <w:r>
          <w:rPr>
            <w:szCs w:val="22"/>
            <w:lang w:val="en-SG" w:eastAsia="zh-CN"/>
          </w:rPr>
          <w:t xml:space="preserve"> </w:t>
        </w:r>
        <w:r w:rsidR="00DC0D8A" w:rsidRPr="00DC0D8A">
          <w:rPr>
            <w:i/>
            <w:szCs w:val="22"/>
            <w:lang w:val="en-SG" w:eastAsia="zh-CN"/>
            <w:rPrChange w:id="94" w:author="chyeo" w:date="2011-11-20T22:54:00Z">
              <w:rPr>
                <w:szCs w:val="22"/>
                <w:lang w:val="en-SG" w:eastAsia="zh-CN"/>
              </w:rPr>
            </w:rPrChange>
          </w:rPr>
          <w:t>C</w:t>
        </w:r>
        <w:r w:rsidR="00DC0D8A" w:rsidRPr="00DC0D8A">
          <w:rPr>
            <w:i/>
            <w:szCs w:val="22"/>
            <w:vertAlign w:val="subscript"/>
            <w:lang w:val="en-SG" w:eastAsia="zh-CN"/>
            <w:rPrChange w:id="95" w:author="chyeo" w:date="2011-11-20T22:54:00Z">
              <w:rPr>
                <w:szCs w:val="22"/>
                <w:lang w:val="en-SG" w:eastAsia="zh-CN"/>
              </w:rPr>
            </w:rPrChange>
          </w:rPr>
          <w:t>0</w:t>
        </w:r>
        <w:r>
          <w:rPr>
            <w:szCs w:val="22"/>
            <w:lang w:val="en-SG" w:eastAsia="zh-CN"/>
          </w:rPr>
          <w:t xml:space="preserve"> and </w:t>
        </w:r>
        <w:r w:rsidR="00DC0D8A" w:rsidRPr="00DC0D8A">
          <w:rPr>
            <w:i/>
            <w:szCs w:val="22"/>
            <w:lang w:val="en-SG" w:eastAsia="zh-CN"/>
            <w:rPrChange w:id="96" w:author="chyeo" w:date="2011-11-20T22:54:00Z">
              <w:rPr>
                <w:szCs w:val="22"/>
                <w:lang w:val="en-SG" w:eastAsia="zh-CN"/>
              </w:rPr>
            </w:rPrChange>
          </w:rPr>
          <w:t>C</w:t>
        </w:r>
        <w:r w:rsidR="00DC0D8A" w:rsidRPr="00DC0D8A">
          <w:rPr>
            <w:i/>
            <w:szCs w:val="22"/>
            <w:vertAlign w:val="subscript"/>
            <w:lang w:val="en-SG" w:eastAsia="zh-CN"/>
            <w:rPrChange w:id="97" w:author="chyeo" w:date="2011-11-20T22:54:00Z">
              <w:rPr>
                <w:szCs w:val="22"/>
                <w:lang w:val="en-SG" w:eastAsia="zh-CN"/>
              </w:rPr>
            </w:rPrChange>
          </w:rPr>
          <w:t>1</w:t>
        </w:r>
        <w:r>
          <w:rPr>
            <w:szCs w:val="22"/>
            <w:lang w:val="en-SG" w:eastAsia="zh-CN"/>
          </w:rPr>
          <w:t xml:space="preserve"> are the overhead of not splitting the CU and splitting the CU respectively.</w:t>
        </w:r>
      </w:ins>
    </w:p>
    <w:p w:rsidR="005B1C67" w:rsidRDefault="005B1C67" w:rsidP="00B559F1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SG" w:eastAsia="zh-CN"/>
        </w:rPr>
      </w:pPr>
    </w:p>
    <w:p w:rsidR="00DC0D8A" w:rsidRDefault="00513E7F" w:rsidP="00DC0D8A">
      <w:pPr>
        <w:pStyle w:val="Heading1"/>
        <w:rPr>
          <w:ins w:id="98" w:author="chyeo" w:date="2011-11-20T22:59:00Z"/>
          <w:lang w:val="en-SG" w:eastAsia="zh-CN"/>
        </w:rPr>
        <w:pPrChange w:id="99" w:author="chyeo" w:date="2011-11-20T22:59:00Z">
          <w:pPr>
            <w:tabs>
              <w:tab w:val="clear" w:pos="360"/>
              <w:tab w:val="clear" w:pos="720"/>
              <w:tab w:val="clear" w:pos="1080"/>
              <w:tab w:val="clear" w:pos="1440"/>
            </w:tabs>
            <w:overflowPunct/>
            <w:spacing w:before="0"/>
            <w:textAlignment w:val="auto"/>
          </w:pPr>
        </w:pPrChange>
      </w:pPr>
      <w:ins w:id="100" w:author="chyeo" w:date="2011-11-20T22:59:00Z">
        <w:r>
          <w:rPr>
            <w:lang w:val="en-SG" w:eastAsia="zh-CN"/>
          </w:rPr>
          <w:t>Proposed method</w:t>
        </w:r>
      </w:ins>
    </w:p>
    <w:p w:rsidR="00513E7F" w:rsidRDefault="00513E7F" w:rsidP="00B559F1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ins w:id="101" w:author="chyeo" w:date="2011-11-20T22:59:00Z"/>
          <w:szCs w:val="22"/>
          <w:lang w:val="en-SG" w:eastAsia="zh-CN"/>
        </w:rPr>
      </w:pPr>
    </w:p>
    <w:p w:rsidR="00B559F1" w:rsidRDefault="00B60A53" w:rsidP="00B559F1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SG" w:eastAsia="zh-CN"/>
        </w:rPr>
      </w:pPr>
      <w:r>
        <w:rPr>
          <w:szCs w:val="22"/>
          <w:lang w:val="en-SG" w:eastAsia="zh-CN"/>
        </w:rPr>
        <w:t>Since the CTB is traversed in a depth-first manner</w:t>
      </w:r>
      <w:ins w:id="102" w:author="chyeo" w:date="2011-11-20T22:55:00Z">
        <w:r w:rsidR="00A6370A">
          <w:rPr>
            <w:szCs w:val="22"/>
            <w:lang w:val="en-SG" w:eastAsia="zh-CN"/>
          </w:rPr>
          <w:t xml:space="preserve"> during CU mode decision</w:t>
        </w:r>
      </w:ins>
      <w:r>
        <w:rPr>
          <w:szCs w:val="22"/>
          <w:lang w:val="en-SG" w:eastAsia="zh-CN"/>
        </w:rPr>
        <w:t>, f</w:t>
      </w:r>
      <w:r w:rsidRPr="00B559F1">
        <w:rPr>
          <w:szCs w:val="22"/>
          <w:lang w:val="en-SG" w:eastAsia="zh-CN"/>
        </w:rPr>
        <w:t>or each CU that is the</w:t>
      </w:r>
      <w:r w:rsidR="001C61E6">
        <w:rPr>
          <w:szCs w:val="22"/>
          <w:lang w:val="en-SG" w:eastAsia="zh-CN"/>
        </w:rPr>
        <w:t xml:space="preserve"> 4th sub-CU of its parent, i.e.</w:t>
      </w:r>
      <w:r w:rsidRPr="00B559F1">
        <w:rPr>
          <w:szCs w:val="22"/>
          <w:lang w:val="en-SG"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bPr>
          <m:e>
            <m:r>
              <w:rPr>
                <w:rFonts w:ascii="Cambria Math" w:hAnsi="Cambria Math"/>
                <w:szCs w:val="22"/>
                <w:lang w:val="en-SG" w:eastAsia="zh-CN"/>
              </w:rPr>
              <m:t>X</m:t>
            </m:r>
          </m:e>
          <m:sub>
            <m:sSup>
              <m:sSup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p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i</m:t>
                </m:r>
              </m:e>
              <m:sup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2"/>
                        <w:lang w:val="en-SG" w:eastAsia="zh-CN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2"/>
                        <w:lang w:val="en-SG" w:eastAsia="zh-CN"/>
                      </w:rPr>
                      <m:t>m</m:t>
                    </m:r>
                  </m:e>
                </m:acc>
              </m:sup>
            </m:sSup>
            <m:r>
              <w:rPr>
                <w:rFonts w:ascii="Cambria Math" w:hAnsi="Cambria Math"/>
                <w:szCs w:val="22"/>
                <w:lang w:val="en-SG" w:eastAsia="zh-CN"/>
              </w:rPr>
              <m:t xml:space="preserve">,3 </m:t>
            </m:r>
          </m:sub>
        </m:sSub>
      </m:oMath>
      <w:r w:rsidRPr="00B559F1">
        <w:rPr>
          <w:szCs w:val="22"/>
          <w:lang w:val="en-SG" w:eastAsia="zh-CN"/>
        </w:rPr>
        <w:t>,</w:t>
      </w:r>
      <w:r>
        <w:rPr>
          <w:szCs w:val="22"/>
          <w:lang w:val="en-SG" w:eastAsia="zh-CN"/>
        </w:rPr>
        <w:t xml:space="preserve"> the </w:t>
      </w:r>
      <w:r w:rsidR="001C61E6">
        <w:rPr>
          <w:szCs w:val="22"/>
          <w:lang w:val="en-SG" w:eastAsia="zh-CN"/>
        </w:rPr>
        <w:t xml:space="preserve">best </w:t>
      </w:r>
      <w:r>
        <w:rPr>
          <w:szCs w:val="22"/>
          <w:lang w:val="en-SG" w:eastAsia="zh-CN"/>
        </w:rPr>
        <w:t xml:space="preserve">RD cost </w:t>
      </w:r>
      <w:r w:rsidR="00AB791C">
        <w:rPr>
          <w:szCs w:val="22"/>
          <w:lang w:val="en-SG" w:eastAsia="zh-CN"/>
        </w:rPr>
        <w:t xml:space="preserve">without restriction of splitting for </w:t>
      </w:r>
      <w:r>
        <w:rPr>
          <w:szCs w:val="22"/>
          <w:lang w:val="en-SG" w:eastAsia="zh-CN"/>
        </w:rPr>
        <w:t>its previous three siblings sub-C</w:t>
      </w:r>
      <w:r w:rsidR="001C61E6">
        <w:rPr>
          <w:szCs w:val="22"/>
          <w:lang w:val="en-SG" w:eastAsia="zh-CN"/>
        </w:rPr>
        <w:t>U</w:t>
      </w:r>
      <w:r>
        <w:rPr>
          <w:szCs w:val="22"/>
          <w:lang w:val="en-SG" w:eastAsia="zh-CN"/>
        </w:rPr>
        <w:t>s</w:t>
      </w:r>
      <w:r w:rsidR="001C61E6">
        <w:rPr>
          <w:szCs w:val="22"/>
          <w:lang w:val="en-SG" w:eastAsia="zh-CN"/>
        </w:rPr>
        <w:t>, i.e.</w:t>
      </w:r>
      <m:oMath>
        <m:r>
          <w:rPr>
            <w:rFonts w:ascii="Cambria Math" w:hAnsi="Cambria Math"/>
            <w:szCs w:val="22"/>
            <w:lang w:val="en-SG" w:eastAsia="zh-CN"/>
          </w:rPr>
          <m:t xml:space="preserve"> C</m:t>
        </m:r>
        <m:d>
          <m:d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X</m:t>
                </m:r>
              </m:e>
              <m:sub>
                <m:sSup>
                  <m:sSupPr>
                    <m:ctrlPr>
                      <w:rPr>
                        <w:rFonts w:ascii="Cambria Math" w:hAnsi="Cambria Math"/>
                        <w:i/>
                        <w:szCs w:val="22"/>
                        <w:lang w:val="en-SG" w:eastAsia="zh-CN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2"/>
                        <w:lang w:val="en-SG" w:eastAsia="zh-CN"/>
                      </w:rPr>
                      <m:t>i</m:t>
                    </m:r>
                  </m:e>
                  <m:sup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Cs w:val="22"/>
                            <w:lang w:val="en-SG" w:eastAsia="zh-CN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Cs w:val="22"/>
                            <w:lang w:val="en-SG" w:eastAsia="zh-CN"/>
                          </w:rPr>
                          <m:t>m</m:t>
                        </m:r>
                      </m:e>
                    </m:acc>
                  </m:sup>
                </m:sSup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  <w:lang w:val="en-SG" w:eastAsia="zh-C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  <w:lang w:val="en-SG" w:eastAsia="zh-CN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lang w:val="en-SG" w:eastAsia="zh-CN"/>
                      </w:rPr>
                      <m:t>m+1</m:t>
                    </m:r>
                  </m:sub>
                </m:sSub>
              </m:sub>
            </m:sSub>
          </m:e>
        </m:d>
        <m:r>
          <w:rPr>
            <w:rFonts w:ascii="Cambria Math" w:hAnsi="Cambria Math"/>
            <w:szCs w:val="22"/>
            <w:lang w:val="en-SG" w:eastAsia="zh-CN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bPr>
          <m:e>
            <m:r>
              <w:rPr>
                <w:rFonts w:ascii="Cambria Math" w:hAnsi="Cambria Math"/>
                <w:szCs w:val="22"/>
                <w:lang w:val="en-SG" w:eastAsia="zh-CN"/>
              </w:rPr>
              <m:t>i</m:t>
            </m:r>
          </m:e>
          <m:sub>
            <m:r>
              <w:rPr>
                <w:rFonts w:ascii="Cambria Math" w:hAnsi="Cambria Math"/>
                <w:szCs w:val="22"/>
                <w:lang w:val="en-SG" w:eastAsia="zh-CN"/>
              </w:rPr>
              <m:t>m+1</m:t>
            </m:r>
          </m:sub>
        </m:sSub>
        <m:r>
          <w:rPr>
            <w:rFonts w:ascii="Cambria Math" w:hAnsi="Cambria Math"/>
            <w:szCs w:val="22"/>
            <w:lang w:val="en-SG" w:eastAsia="zh-CN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dPr>
          <m:e>
            <m:r>
              <w:rPr>
                <w:rFonts w:ascii="Cambria Math" w:hAnsi="Cambria Math"/>
                <w:szCs w:val="22"/>
                <w:lang w:val="en-SG" w:eastAsia="zh-CN"/>
              </w:rPr>
              <m:t>0,1,2</m:t>
            </m:r>
          </m:e>
        </m:d>
        <m:r>
          <w:rPr>
            <w:rFonts w:ascii="Cambria Math" w:hAnsi="Cambria Math"/>
            <w:szCs w:val="22"/>
            <w:lang w:val="en-SG" w:eastAsia="zh-CN"/>
          </w:rPr>
          <m:t xml:space="preserve">, </m:t>
        </m:r>
      </m:oMath>
      <w:r w:rsidR="00AB791C">
        <w:rPr>
          <w:szCs w:val="22"/>
          <w:lang w:val="en-SG" w:eastAsia="zh-CN"/>
        </w:rPr>
        <w:t xml:space="preserve">are known and </w:t>
      </w:r>
      <w:r w:rsidR="006A02CC">
        <w:rPr>
          <w:szCs w:val="22"/>
          <w:lang w:val="en-SG" w:eastAsia="zh-CN"/>
        </w:rPr>
        <w:t xml:space="preserve">can be </w:t>
      </w:r>
      <w:r w:rsidR="00AB791C">
        <w:rPr>
          <w:szCs w:val="22"/>
          <w:lang w:val="en-SG" w:eastAsia="zh-CN"/>
        </w:rPr>
        <w:t xml:space="preserve">used as inputs for the early CTB termination condition for </w:t>
      </w:r>
      <m:oMath>
        <m:sSub>
          <m:sSub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bPr>
          <m:e>
            <m:r>
              <w:rPr>
                <w:rFonts w:ascii="Cambria Math" w:hAnsi="Cambria Math"/>
                <w:szCs w:val="22"/>
                <w:lang w:val="en-SG" w:eastAsia="zh-CN"/>
              </w:rPr>
              <m:t>X</m:t>
            </m:r>
          </m:e>
          <m:sub>
            <m:sSup>
              <m:sSup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p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i</m:t>
                </m:r>
              </m:e>
              <m:sup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2"/>
                        <w:lang w:val="en-SG" w:eastAsia="zh-CN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2"/>
                        <w:lang w:val="en-SG" w:eastAsia="zh-CN"/>
                      </w:rPr>
                      <m:t>m</m:t>
                    </m:r>
                  </m:e>
                </m:acc>
              </m:sup>
            </m:sSup>
            <m:r>
              <w:rPr>
                <w:rFonts w:ascii="Cambria Math" w:hAnsi="Cambria Math"/>
                <w:szCs w:val="22"/>
                <w:lang w:val="en-SG" w:eastAsia="zh-CN"/>
              </w:rPr>
              <m:t xml:space="preserve">,3 </m:t>
            </m:r>
          </m:sub>
        </m:sSub>
      </m:oMath>
      <w:r w:rsidR="00AB791C">
        <w:rPr>
          <w:szCs w:val="22"/>
          <w:lang w:val="en-SG" w:eastAsia="zh-CN"/>
        </w:rPr>
        <w:t xml:space="preserve">. </w:t>
      </w:r>
      <w:ins w:id="103" w:author="chyeo" w:date="2011-11-20T22:58:00Z">
        <w:r w:rsidR="00D2530C">
          <w:rPr>
            <w:szCs w:val="22"/>
            <w:lang w:val="en-SG" w:eastAsia="zh-CN"/>
          </w:rPr>
          <w:t xml:space="preserve">In the proposed method, </w:t>
        </w:r>
      </w:ins>
      <w:del w:id="104" w:author="chyeo" w:date="2011-11-20T22:58:00Z">
        <w:r w:rsidR="00AB791C" w:rsidDel="00D2530C">
          <w:rPr>
            <w:szCs w:val="22"/>
            <w:lang w:val="en-SG" w:eastAsia="zh-CN"/>
          </w:rPr>
          <w:delText>F</w:delText>
        </w:r>
      </w:del>
      <w:ins w:id="105" w:author="chyeo" w:date="2011-11-20T22:58:00Z">
        <w:r w:rsidR="00D2530C">
          <w:rPr>
            <w:szCs w:val="22"/>
            <w:lang w:val="en-SG" w:eastAsia="zh-CN"/>
          </w:rPr>
          <w:t>f</w:t>
        </w:r>
      </w:ins>
      <w:r w:rsidR="00AB791C">
        <w:rPr>
          <w:szCs w:val="22"/>
          <w:lang w:val="en-SG" w:eastAsia="zh-CN"/>
        </w:rPr>
        <w:t>or</w:t>
      </w:r>
      <w:r w:rsidR="00B559F1" w:rsidRPr="00B559F1">
        <w:rPr>
          <w:szCs w:val="22"/>
          <w:lang w:val="en-SG" w:eastAsia="zh-CN"/>
        </w:rPr>
        <w:t xml:space="preserve"> each CU that i</w:t>
      </w:r>
      <w:r w:rsidR="001C61E6">
        <w:rPr>
          <w:szCs w:val="22"/>
          <w:lang w:val="en-SG" w:eastAsia="zh-CN"/>
        </w:rPr>
        <w:t xml:space="preserve">s the 4th sub-CU of its parent, </w:t>
      </w:r>
      <m:oMath>
        <m:sSub>
          <m:sSub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bPr>
          <m:e>
            <m:r>
              <w:rPr>
                <w:rFonts w:ascii="Cambria Math" w:hAnsi="Cambria Math"/>
                <w:szCs w:val="22"/>
                <w:lang w:val="en-SG" w:eastAsia="zh-CN"/>
              </w:rPr>
              <m:t>X</m:t>
            </m:r>
          </m:e>
          <m:sub>
            <m:sSup>
              <m:sSup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p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i</m:t>
                </m:r>
              </m:e>
              <m:sup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2"/>
                        <w:lang w:val="en-SG" w:eastAsia="zh-CN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2"/>
                        <w:lang w:val="en-SG" w:eastAsia="zh-CN"/>
                      </w:rPr>
                      <m:t>m</m:t>
                    </m:r>
                  </m:e>
                </m:acc>
              </m:sup>
            </m:sSup>
            <m:r>
              <w:rPr>
                <w:rFonts w:ascii="Cambria Math" w:hAnsi="Cambria Math"/>
                <w:szCs w:val="22"/>
                <w:lang w:val="en-SG" w:eastAsia="zh-CN"/>
              </w:rPr>
              <m:t xml:space="preserve">,3 </m:t>
            </m:r>
          </m:sub>
        </m:sSub>
      </m:oMath>
      <w:r w:rsidR="00B559F1" w:rsidRPr="00B559F1">
        <w:rPr>
          <w:szCs w:val="22"/>
          <w:lang w:val="en-SG" w:eastAsia="zh-CN"/>
        </w:rPr>
        <w:t>, if the sum of the RD cost of its sibling sub-CUs and</w:t>
      </w:r>
      <w:r w:rsidR="00B559F1">
        <w:rPr>
          <w:szCs w:val="22"/>
          <w:lang w:val="en-SG" w:eastAsia="zh-CN"/>
        </w:rPr>
        <w:t xml:space="preserve"> </w:t>
      </w:r>
      <w:r w:rsidR="00B559F1" w:rsidRPr="00B559F1">
        <w:rPr>
          <w:szCs w:val="22"/>
          <w:lang w:val="en-SG" w:eastAsia="zh-CN"/>
        </w:rPr>
        <w:t>itself is larger than the best current RD cost of its parent CU,</w:t>
      </w:r>
      <w:r w:rsidR="00B559F1">
        <w:rPr>
          <w:szCs w:val="22"/>
          <w:lang w:val="en-SG" w:eastAsia="zh-CN"/>
        </w:rPr>
        <w:t xml:space="preserve"> </w:t>
      </w:r>
      <w:r w:rsidR="00B559F1" w:rsidRPr="00B559F1">
        <w:rPr>
          <w:szCs w:val="22"/>
          <w:lang w:val="en-SG" w:eastAsia="zh-CN"/>
        </w:rPr>
        <w:t>i.e., if the following holds:</w:t>
      </w:r>
    </w:p>
    <w:p w:rsidR="00874EE2" w:rsidRPr="00B559F1" w:rsidRDefault="00874EE2" w:rsidP="00874EE2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center"/>
        <w:textAlignment w:val="auto"/>
        <w:rPr>
          <w:szCs w:val="22"/>
          <w:lang w:val="en-SG" w:eastAsia="zh-CN"/>
        </w:rPr>
      </w:pPr>
      <m:oMath>
        <m:r>
          <w:rPr>
            <w:rFonts w:ascii="Cambria Math" w:hAnsi="Cambria Math"/>
            <w:szCs w:val="22"/>
            <w:lang w:val="en-SG" w:eastAsia="zh-CN"/>
          </w:rPr>
          <m:t>F</m:t>
        </m:r>
        <m:d>
          <m:d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X</m:t>
                </m:r>
              </m:e>
              <m:sub>
                <m:sSup>
                  <m:sSupPr>
                    <m:ctrlPr>
                      <w:rPr>
                        <w:rFonts w:ascii="Cambria Math" w:hAnsi="Cambria Math"/>
                        <w:i/>
                        <w:szCs w:val="22"/>
                        <w:lang w:val="en-SG" w:eastAsia="zh-CN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2"/>
                        <w:lang w:val="en-SG" w:eastAsia="zh-CN"/>
                      </w:rPr>
                      <m:t>i</m:t>
                    </m:r>
                  </m:e>
                  <m:sup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Cs w:val="22"/>
                            <w:lang w:val="en-SG" w:eastAsia="zh-CN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Cs w:val="22"/>
                            <w:lang w:val="en-SG" w:eastAsia="zh-CN"/>
                          </w:rPr>
                          <m:t>m</m:t>
                        </m:r>
                      </m:e>
                    </m:acc>
                  </m:sup>
                </m:sSup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,3</m:t>
                </m:r>
              </m:sub>
            </m:sSub>
          </m:e>
        </m:d>
        <m:r>
          <w:rPr>
            <w:rFonts w:ascii="Cambria Math" w:hAnsi="Cambria Math"/>
            <w:szCs w:val="22"/>
            <w:lang w:val="en-SG" w:eastAsia="zh-CN"/>
          </w:rPr>
          <m:t>+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naryPr>
          <m:sub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i</m:t>
                </m:r>
              </m:e>
              <m:sub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m+1</m:t>
                </m:r>
              </m:sub>
            </m:sSub>
            <m:r>
              <w:rPr>
                <w:rFonts w:ascii="Cambria Math" w:hAnsi="Cambria Math"/>
                <w:szCs w:val="22"/>
                <w:lang w:val="en-SG" w:eastAsia="zh-CN"/>
              </w:rPr>
              <m:t>=0</m:t>
            </m:r>
          </m:sub>
          <m:sup>
            <m:r>
              <w:rPr>
                <w:rFonts w:ascii="Cambria Math" w:hAnsi="Cambria Math"/>
                <w:szCs w:val="22"/>
                <w:lang w:val="en-SG" w:eastAsia="zh-CN"/>
              </w:rPr>
              <m:t>2</m:t>
            </m:r>
          </m:sup>
          <m:e>
            <m:r>
              <w:rPr>
                <w:rFonts w:ascii="Cambria Math" w:hAnsi="Cambria Math"/>
                <w:szCs w:val="22"/>
                <w:lang w:val="en-SG" w:eastAsia="zh-CN"/>
              </w:rPr>
              <m:t>C</m:t>
            </m:r>
            <m:d>
              <m:d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  <w:lang w:val="en-SG" w:eastAsia="zh-C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  <w:lang w:val="en-SG" w:eastAsia="zh-CN"/>
                      </w:rPr>
                      <m:t>X</m:t>
                    </m:r>
                  </m:e>
                  <m: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2"/>
                            <w:lang w:val="en-SG" w:eastAsia="zh-CN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2"/>
                            <w:lang w:val="en-SG" w:eastAsia="zh-CN"/>
                          </w:rPr>
                          <m:t>i</m:t>
                        </m:r>
                      </m:e>
                      <m:sup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lang w:val="en-SG" w:eastAsia="zh-CN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  <w:lang w:val="en-SG" w:eastAsia="zh-CN"/>
                              </w:rPr>
                              <m:t>m</m:t>
                            </m:r>
                          </m:e>
                        </m:acc>
                      </m:sup>
                    </m:sSup>
                    <m:r>
                      <w:rPr>
                        <w:rFonts w:ascii="Cambria Math" w:hAnsi="Cambria Math"/>
                        <w:szCs w:val="22"/>
                        <w:lang w:val="en-SG" w:eastAsia="zh-CN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2"/>
                            <w:lang w:val="en-SG"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2"/>
                            <w:lang w:val="en-SG" w:eastAsia="zh-CN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  <w:lang w:val="en-SG" w:eastAsia="zh-CN"/>
                          </w:rPr>
                          <m:t>m+1</m:t>
                        </m:r>
                      </m:sub>
                    </m:sSub>
                  </m:sub>
                </m:sSub>
              </m:e>
            </m:d>
            <m:r>
              <w:rPr>
                <w:rFonts w:ascii="Cambria Math" w:hAnsi="Cambria Math"/>
                <w:szCs w:val="22"/>
                <w:lang w:val="en-SG" w:eastAsia="zh-CN"/>
              </w:rPr>
              <m:t>&gt;F(</m:t>
            </m:r>
            <m:sSub>
              <m:sSub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X</m:t>
                </m:r>
              </m:e>
              <m:sub>
                <m:sSup>
                  <m:sSupPr>
                    <m:ctrlPr>
                      <w:rPr>
                        <w:rFonts w:ascii="Cambria Math" w:hAnsi="Cambria Math"/>
                        <w:i/>
                        <w:szCs w:val="22"/>
                        <w:lang w:val="en-SG" w:eastAsia="zh-CN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2"/>
                        <w:lang w:val="en-SG" w:eastAsia="zh-CN"/>
                      </w:rPr>
                      <m:t>i</m:t>
                    </m:r>
                  </m:e>
                  <m:sup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Cs w:val="22"/>
                            <w:lang w:val="en-SG" w:eastAsia="zh-CN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Cs w:val="22"/>
                            <w:lang w:val="en-SG" w:eastAsia="zh-CN"/>
                          </w:rPr>
                          <m:t>m</m:t>
                        </m:r>
                      </m:e>
                    </m:acc>
                  </m:sup>
                </m:sSup>
              </m:sub>
            </m:sSub>
            <m:r>
              <w:rPr>
                <w:rFonts w:ascii="Cambria Math" w:hAnsi="Cambria Math"/>
                <w:szCs w:val="22"/>
                <w:lang w:val="en-SG" w:eastAsia="zh-CN"/>
              </w:rPr>
              <m:t>)</m:t>
            </m:r>
          </m:e>
        </m:nary>
      </m:oMath>
      <w:r>
        <w:rPr>
          <w:szCs w:val="22"/>
          <w:lang w:val="en-SG" w:eastAsia="zh-CN"/>
        </w:rPr>
        <w:t>,</w:t>
      </w:r>
    </w:p>
    <w:p w:rsidR="00A06186" w:rsidRDefault="00CC52EA" w:rsidP="00874EE2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SG" w:eastAsia="zh-CN"/>
        </w:rPr>
      </w:pPr>
      <w:r>
        <w:rPr>
          <w:szCs w:val="22"/>
          <w:lang w:val="en-SG" w:eastAsia="zh-CN"/>
        </w:rPr>
        <w:t>CU splitting</w:t>
      </w:r>
      <w:r w:rsidR="00B559F1" w:rsidRPr="00B559F1">
        <w:rPr>
          <w:szCs w:val="22"/>
          <w:lang w:val="en-SG" w:eastAsia="zh-CN"/>
        </w:rPr>
        <w:t xml:space="preserve"> is terminated </w:t>
      </w:r>
      <w:proofErr w:type="gramStart"/>
      <w:r w:rsidRPr="00B559F1">
        <w:rPr>
          <w:szCs w:val="22"/>
          <w:lang w:val="en-SG" w:eastAsia="zh-CN"/>
        </w:rPr>
        <w:t>for</w:t>
      </w:r>
      <w:r>
        <w:rPr>
          <w:szCs w:val="22"/>
          <w:lang w:val="en-SG" w:eastAsia="zh-CN"/>
        </w:rPr>
        <w:t xml:space="preserve"> </w:t>
      </w:r>
      <m:oMath>
        <w:proofErr w:type="gramEnd"/>
        <m:sSub>
          <m:sSubPr>
            <m:ctrlPr>
              <w:rPr>
                <w:rFonts w:ascii="Cambria Math" w:hAnsi="Cambria Math"/>
                <w:i/>
                <w:szCs w:val="22"/>
                <w:lang w:val="en-SG" w:eastAsia="zh-CN"/>
              </w:rPr>
            </m:ctrlPr>
          </m:sSubPr>
          <m:e>
            <m:r>
              <w:rPr>
                <w:rFonts w:ascii="Cambria Math" w:hAnsi="Cambria Math"/>
                <w:szCs w:val="22"/>
                <w:lang w:val="en-SG" w:eastAsia="zh-CN"/>
              </w:rPr>
              <m:t>X</m:t>
            </m:r>
          </m:e>
          <m:sub>
            <m:sSup>
              <m:sSupPr>
                <m:ctrlPr>
                  <w:rPr>
                    <w:rFonts w:ascii="Cambria Math" w:hAnsi="Cambria Math"/>
                    <w:i/>
                    <w:szCs w:val="22"/>
                    <w:lang w:val="en-SG" w:eastAsia="zh-CN"/>
                  </w:rPr>
                </m:ctrlPr>
              </m:sSupPr>
              <m:e>
                <m:r>
                  <w:rPr>
                    <w:rFonts w:ascii="Cambria Math" w:hAnsi="Cambria Math"/>
                    <w:szCs w:val="22"/>
                    <w:lang w:val="en-SG" w:eastAsia="zh-CN"/>
                  </w:rPr>
                  <m:t>i</m:t>
                </m:r>
              </m:e>
              <m:sup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2"/>
                        <w:lang w:val="en-SG" w:eastAsia="zh-CN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2"/>
                        <w:lang w:val="en-SG" w:eastAsia="zh-CN"/>
                      </w:rPr>
                      <m:t>m</m:t>
                    </m:r>
                  </m:e>
                </m:acc>
              </m:sup>
            </m:sSup>
            <m:r>
              <w:rPr>
                <w:rFonts w:ascii="Cambria Math" w:hAnsi="Cambria Math"/>
                <w:szCs w:val="22"/>
                <w:lang w:val="en-SG" w:eastAsia="zh-CN"/>
              </w:rPr>
              <m:t xml:space="preserve">,3 </m:t>
            </m:r>
          </m:sub>
        </m:sSub>
      </m:oMath>
      <w:r w:rsidR="00874EE2">
        <w:rPr>
          <w:szCs w:val="22"/>
          <w:lang w:val="en-SG" w:eastAsia="zh-CN"/>
        </w:rPr>
        <w:t>.</w:t>
      </w:r>
    </w:p>
    <w:p w:rsidR="007446D1" w:rsidRDefault="007446D1" w:rsidP="00874EE2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SG" w:eastAsia="zh-CN"/>
        </w:rPr>
      </w:pPr>
    </w:p>
    <w:p w:rsidR="007446D1" w:rsidRDefault="007446D1" w:rsidP="007446D1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SG" w:eastAsia="zh-CN"/>
        </w:rPr>
      </w:pPr>
      <w:r w:rsidRPr="007446D1">
        <w:rPr>
          <w:szCs w:val="22"/>
          <w:lang w:val="en-SG" w:eastAsia="zh-CN"/>
        </w:rPr>
        <w:t>The intuition behind this is that splitting the C</w:t>
      </w:r>
      <w:r>
        <w:rPr>
          <w:szCs w:val="22"/>
          <w:lang w:val="en-SG" w:eastAsia="zh-CN"/>
        </w:rPr>
        <w:t>U</w:t>
      </w:r>
      <w:r w:rsidRPr="007446D1">
        <w:rPr>
          <w:szCs w:val="22"/>
          <w:lang w:val="en-SG" w:eastAsia="zh-CN"/>
        </w:rPr>
        <w:t>s</w:t>
      </w:r>
      <w:r>
        <w:rPr>
          <w:szCs w:val="22"/>
          <w:lang w:val="en-SG" w:eastAsia="zh-CN"/>
        </w:rPr>
        <w:t xml:space="preserve"> </w:t>
      </w:r>
      <w:r w:rsidRPr="007446D1">
        <w:rPr>
          <w:szCs w:val="22"/>
          <w:lang w:val="en-SG" w:eastAsia="zh-CN"/>
        </w:rPr>
        <w:t>typically improves prediction at the cost of increasing overhead,</w:t>
      </w:r>
      <w:r>
        <w:rPr>
          <w:szCs w:val="22"/>
          <w:lang w:val="en-SG" w:eastAsia="zh-CN"/>
        </w:rPr>
        <w:t xml:space="preserve"> </w:t>
      </w:r>
      <w:r w:rsidRPr="007446D1">
        <w:rPr>
          <w:szCs w:val="22"/>
          <w:lang w:val="en-SG" w:eastAsia="zh-CN"/>
        </w:rPr>
        <w:t xml:space="preserve">and if </w:t>
      </w:r>
      <w:r w:rsidR="006A02CC">
        <w:rPr>
          <w:szCs w:val="22"/>
          <w:lang w:val="en-SG" w:eastAsia="zh-CN"/>
        </w:rPr>
        <w:t xml:space="preserve">a partial split of </w:t>
      </w:r>
      <w:r w:rsidRPr="007446D1">
        <w:rPr>
          <w:szCs w:val="22"/>
          <w:lang w:val="en-SG" w:eastAsia="zh-CN"/>
        </w:rPr>
        <w:t>the CU does not result in any improvement</w:t>
      </w:r>
      <w:r>
        <w:rPr>
          <w:szCs w:val="22"/>
          <w:lang w:val="en-SG" w:eastAsia="zh-CN"/>
        </w:rPr>
        <w:t xml:space="preserve"> </w:t>
      </w:r>
      <w:r w:rsidRPr="007446D1">
        <w:rPr>
          <w:szCs w:val="22"/>
          <w:lang w:val="en-SG" w:eastAsia="zh-CN"/>
        </w:rPr>
        <w:t>in RD cost, then it is unlikely that a CTB which splits</w:t>
      </w:r>
      <w:r>
        <w:rPr>
          <w:szCs w:val="22"/>
          <w:lang w:val="en-SG" w:eastAsia="zh-CN"/>
        </w:rPr>
        <w:t xml:space="preserve"> </w:t>
      </w:r>
      <w:r w:rsidRPr="007446D1">
        <w:rPr>
          <w:szCs w:val="22"/>
          <w:lang w:val="en-SG" w:eastAsia="zh-CN"/>
        </w:rPr>
        <w:t>the current CU would result in a better RD cost.</w:t>
      </w:r>
    </w:p>
    <w:p w:rsidR="001F0632" w:rsidRDefault="001F0632" w:rsidP="007446D1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SG" w:eastAsia="zh-CN"/>
        </w:rPr>
      </w:pPr>
    </w:p>
    <w:p w:rsidR="001F0632" w:rsidRDefault="001F0632" w:rsidP="007446D1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ins w:id="106" w:author="chyeo" w:date="2011-11-22T04:40:00Z"/>
          <w:szCs w:val="22"/>
          <w:lang w:val="en-SG" w:eastAsia="zh-CN"/>
        </w:rPr>
      </w:pPr>
      <w:r>
        <w:rPr>
          <w:szCs w:val="22"/>
          <w:lang w:val="en-SG" w:eastAsia="zh-CN"/>
        </w:rPr>
        <w:t xml:space="preserve">In our implementation, this check is done only at depth </w:t>
      </w:r>
      <w:r>
        <w:rPr>
          <w:i/>
          <w:szCs w:val="22"/>
          <w:lang w:val="en-SG" w:eastAsia="zh-CN"/>
        </w:rPr>
        <w:t>m</w:t>
      </w:r>
      <w:r w:rsidRPr="004105B7">
        <w:rPr>
          <w:szCs w:val="22"/>
          <w:lang w:val="en-SG" w:eastAsia="zh-CN"/>
        </w:rPr>
        <w:t>=1</w:t>
      </w:r>
      <w:r>
        <w:rPr>
          <w:szCs w:val="22"/>
          <w:lang w:val="en-SG" w:eastAsia="zh-CN"/>
        </w:rPr>
        <w:t xml:space="preserve"> (32x32) and </w:t>
      </w:r>
      <w:r>
        <w:rPr>
          <w:i/>
          <w:szCs w:val="22"/>
          <w:lang w:val="en-SG" w:eastAsia="zh-CN"/>
        </w:rPr>
        <w:t>m</w:t>
      </w:r>
      <w:r w:rsidRPr="004105B7">
        <w:rPr>
          <w:szCs w:val="22"/>
          <w:lang w:val="en-SG" w:eastAsia="zh-CN"/>
        </w:rPr>
        <w:t>=2</w:t>
      </w:r>
      <w:r>
        <w:rPr>
          <w:szCs w:val="22"/>
          <w:lang w:val="en-SG" w:eastAsia="zh-CN"/>
        </w:rPr>
        <w:t xml:space="preserve"> (16x16), since at depth </w:t>
      </w:r>
      <w:r>
        <w:rPr>
          <w:i/>
          <w:szCs w:val="22"/>
          <w:lang w:val="en-SG" w:eastAsia="zh-CN"/>
        </w:rPr>
        <w:t>m=3</w:t>
      </w:r>
      <w:r>
        <w:rPr>
          <w:szCs w:val="22"/>
          <w:lang w:val="en-SG" w:eastAsia="zh-CN"/>
        </w:rPr>
        <w:t xml:space="preserve"> (8x8), the sub-CU cannot be split any further.</w:t>
      </w:r>
    </w:p>
    <w:p w:rsidR="002D167B" w:rsidRDefault="002D167B" w:rsidP="007446D1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ins w:id="107" w:author="chyeo" w:date="2011-11-22T04:41:00Z"/>
          <w:szCs w:val="22"/>
          <w:lang w:val="en-SG" w:eastAsia="zh-CN"/>
        </w:rPr>
      </w:pPr>
    </w:p>
    <w:p w:rsidR="002D167B" w:rsidRDefault="002D167B" w:rsidP="007446D1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ins w:id="108" w:author="chyeo" w:date="2011-11-20T23:01:00Z"/>
          <w:szCs w:val="22"/>
          <w:lang w:val="en-SG" w:eastAsia="zh-CN"/>
        </w:rPr>
      </w:pPr>
      <w:ins w:id="109" w:author="chyeo" w:date="2011-11-22T04:41:00Z">
        <w:r>
          <w:rPr>
            <w:szCs w:val="22"/>
            <w:lang w:val="en-SG" w:eastAsia="zh-CN"/>
          </w:rPr>
          <w:t xml:space="preserve">A patch for the source code modifications proposed is attached. Note that the </w:t>
        </w:r>
      </w:ins>
      <w:ins w:id="110" w:author="chyeo" w:date="2011-11-22T04:42:00Z">
        <w:r>
          <w:rPr>
            <w:szCs w:val="22"/>
            <w:lang w:val="en-SG" w:eastAsia="zh-CN"/>
          </w:rPr>
          <w:t xml:space="preserve">patch also includes modifications </w:t>
        </w:r>
      </w:ins>
      <w:ins w:id="111" w:author="chyeo" w:date="2011-11-22T04:41:00Z">
        <w:r>
          <w:rPr>
            <w:szCs w:val="22"/>
            <w:lang w:val="en-SG" w:eastAsia="zh-CN"/>
          </w:rPr>
          <w:t xml:space="preserve">for </w:t>
        </w:r>
      </w:ins>
      <w:ins w:id="112" w:author="chyeo" w:date="2011-11-22T04:42:00Z">
        <w:r>
          <w:rPr>
            <w:szCs w:val="22"/>
            <w:lang w:val="en-SG" w:eastAsia="zh-CN"/>
          </w:rPr>
          <w:t>handling an additional encoder configuration flag.</w:t>
        </w:r>
      </w:ins>
    </w:p>
    <w:p w:rsidR="002B4325" w:rsidRPr="001F0632" w:rsidRDefault="002B4325" w:rsidP="007446D1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SG" w:eastAsia="zh-CN"/>
        </w:rPr>
      </w:pPr>
    </w:p>
    <w:p w:rsidR="009E1C0A" w:rsidRDefault="009E1C0A" w:rsidP="00DF1A82">
      <w:pPr>
        <w:pStyle w:val="Heading1"/>
        <w:rPr>
          <w:lang w:eastAsia="ko-KR"/>
        </w:rPr>
      </w:pPr>
      <w:r>
        <w:rPr>
          <w:rFonts w:hint="eastAsia"/>
          <w:lang w:eastAsia="ko-KR"/>
        </w:rPr>
        <w:t>Experimental results</w:t>
      </w:r>
    </w:p>
    <w:p w:rsidR="002B4325" w:rsidRDefault="002B4325" w:rsidP="0098286B">
      <w:pPr>
        <w:rPr>
          <w:ins w:id="113" w:author="chyeo" w:date="2011-11-20T23:01:00Z"/>
          <w:lang w:eastAsia="ko-KR"/>
        </w:rPr>
      </w:pPr>
    </w:p>
    <w:p w:rsidR="0098286B" w:rsidRDefault="0098286B" w:rsidP="0098286B">
      <w:pPr>
        <w:rPr>
          <w:lang w:eastAsia="ko-KR"/>
        </w:rPr>
      </w:pPr>
      <w:r>
        <w:rPr>
          <w:rFonts w:hint="eastAsia"/>
          <w:lang w:eastAsia="ko-KR"/>
        </w:rPr>
        <w:t>The proposed method was implemented based on HM</w:t>
      </w:r>
      <w:r w:rsidR="005356D1">
        <w:rPr>
          <w:lang w:eastAsia="ko-KR"/>
        </w:rPr>
        <w:t>4.0</w:t>
      </w:r>
      <w:r w:rsidR="00443AC8">
        <w:rPr>
          <w:lang w:eastAsia="ko-KR"/>
        </w:rPr>
        <w:t xml:space="preserve">. </w:t>
      </w:r>
      <w:r w:rsidR="00443AC8">
        <w:rPr>
          <w:szCs w:val="22"/>
        </w:rPr>
        <w:t xml:space="preserve">Tests were conducted following the common testing conditions </w:t>
      </w:r>
      <w:r w:rsidR="00443AC8" w:rsidRPr="00A870C5">
        <w:rPr>
          <w:szCs w:val="22"/>
        </w:rPr>
        <w:t>[</w:t>
      </w:r>
      <w:r w:rsidR="004103C3" w:rsidRPr="004103C3">
        <w:rPr>
          <w:szCs w:val="22"/>
        </w:rPr>
        <w:t>1</w:t>
      </w:r>
      <w:r w:rsidR="00443AC8" w:rsidRPr="00A870C5">
        <w:rPr>
          <w:szCs w:val="22"/>
        </w:rPr>
        <w:t>]</w:t>
      </w:r>
      <w:r w:rsidR="00443AC8">
        <w:rPr>
          <w:szCs w:val="22"/>
        </w:rPr>
        <w:t>.</w:t>
      </w:r>
      <w:r w:rsidR="00443AC8">
        <w:rPr>
          <w:lang w:eastAsia="ko-KR"/>
        </w:rPr>
        <w:t xml:space="preserve"> </w:t>
      </w:r>
    </w:p>
    <w:p w:rsidR="003C4ED2" w:rsidRDefault="00443AC8" w:rsidP="009E1C0A">
      <w:pPr>
        <w:rPr>
          <w:lang w:eastAsia="ko-KR"/>
        </w:rPr>
      </w:pPr>
      <w:r>
        <w:rPr>
          <w:rFonts w:hint="eastAsia"/>
          <w:lang w:eastAsia="ko-KR"/>
        </w:rPr>
        <w:t xml:space="preserve">Table </w:t>
      </w:r>
      <w:r>
        <w:rPr>
          <w:lang w:eastAsia="ko-KR"/>
        </w:rPr>
        <w:t>1</w:t>
      </w:r>
      <w:r w:rsidR="0082637A">
        <w:rPr>
          <w:lang w:eastAsia="ko-KR"/>
        </w:rPr>
        <w:t xml:space="preserve"> </w:t>
      </w:r>
      <w:r w:rsidR="00086AAD">
        <w:rPr>
          <w:rFonts w:hint="eastAsia"/>
          <w:lang w:eastAsia="ko-KR"/>
        </w:rPr>
        <w:t>show</w:t>
      </w:r>
      <w:r>
        <w:rPr>
          <w:lang w:eastAsia="ko-KR"/>
        </w:rPr>
        <w:t>s</w:t>
      </w:r>
      <w:r>
        <w:rPr>
          <w:rFonts w:hint="eastAsia"/>
          <w:lang w:eastAsia="ko-KR"/>
        </w:rPr>
        <w:t xml:space="preserve"> the performance of </w:t>
      </w:r>
      <w:r>
        <w:rPr>
          <w:lang w:eastAsia="ko-KR"/>
        </w:rPr>
        <w:t xml:space="preserve">the </w:t>
      </w:r>
      <w:r w:rsidR="00086AAD">
        <w:rPr>
          <w:rFonts w:hint="eastAsia"/>
          <w:lang w:eastAsia="ko-KR"/>
        </w:rPr>
        <w:t>proposal</w:t>
      </w:r>
      <w:r>
        <w:rPr>
          <w:lang w:eastAsia="ko-KR"/>
        </w:rPr>
        <w:t>.</w:t>
      </w:r>
      <w:r w:rsidR="00086AAD">
        <w:rPr>
          <w:rFonts w:hint="eastAsia"/>
          <w:lang w:eastAsia="ko-KR"/>
        </w:rPr>
        <w:t xml:space="preserve"> </w:t>
      </w:r>
    </w:p>
    <w:p w:rsidR="00932C79" w:rsidRDefault="00932C79" w:rsidP="009E1C0A">
      <w:pPr>
        <w:rPr>
          <w:lang w:eastAsia="ko-KR"/>
        </w:rPr>
      </w:pPr>
    </w:p>
    <w:tbl>
      <w:tblPr>
        <w:tblW w:w="7667" w:type="dxa"/>
        <w:jc w:val="center"/>
        <w:tblInd w:w="91" w:type="dxa"/>
        <w:tblLook w:val="04A0"/>
      </w:tblPr>
      <w:tblGrid>
        <w:gridCol w:w="1300"/>
        <w:gridCol w:w="971"/>
        <w:gridCol w:w="1106"/>
        <w:gridCol w:w="1106"/>
        <w:gridCol w:w="972"/>
        <w:gridCol w:w="1106"/>
        <w:gridCol w:w="1106"/>
      </w:tblGrid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8263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8263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All Intra LC</w:t>
            </w:r>
          </w:p>
        </w:tc>
      </w:tr>
      <w:tr w:rsidR="0082637A" w:rsidRPr="0082637A" w:rsidTr="0082637A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2637A" w:rsidRPr="0082637A" w:rsidTr="0082637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2637A" w:rsidRPr="0082637A" w:rsidTr="0082637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</w:tr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94%</w:t>
            </w:r>
          </w:p>
        </w:tc>
      </w:tr>
      <w:tr w:rsidR="0082637A" w:rsidRPr="0082637A" w:rsidTr="0082637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82637A" w:rsidRPr="0082637A" w:rsidTr="0082637A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LC</w:t>
            </w:r>
          </w:p>
        </w:tc>
      </w:tr>
      <w:tr w:rsidR="0082637A" w:rsidRPr="0082637A" w:rsidTr="0082637A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2637A" w:rsidRPr="0082637A" w:rsidTr="0082637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</w:tr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92%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90%</w:t>
            </w:r>
          </w:p>
        </w:tc>
      </w:tr>
      <w:tr w:rsidR="0082637A" w:rsidRPr="0082637A" w:rsidTr="0082637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82637A" w:rsidRPr="0082637A" w:rsidTr="0082637A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LC</w:t>
            </w:r>
          </w:p>
        </w:tc>
      </w:tr>
      <w:tr w:rsidR="0082637A" w:rsidRPr="0082637A" w:rsidTr="0082637A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2637A" w:rsidRPr="0082637A" w:rsidTr="0082637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82637A" w:rsidRPr="0082637A" w:rsidTr="0082637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92%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92%</w:t>
            </w:r>
          </w:p>
        </w:tc>
      </w:tr>
      <w:tr w:rsidR="0082637A" w:rsidRPr="0082637A" w:rsidTr="0082637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lastRenderedPageBreak/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37A" w:rsidRPr="0082637A" w:rsidRDefault="0082637A" w:rsidP="008263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82637A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</w:tbl>
    <w:p w:rsidR="003C4ED2" w:rsidRDefault="005A3025" w:rsidP="00932C79">
      <w:pPr>
        <w:jc w:val="center"/>
        <w:rPr>
          <w:lang w:eastAsia="ko-KR"/>
        </w:rPr>
      </w:pPr>
      <w:proofErr w:type="gramStart"/>
      <w:r>
        <w:rPr>
          <w:lang w:eastAsia="ko-KR"/>
        </w:rPr>
        <w:t>Table 1.</w:t>
      </w:r>
      <w:proofErr w:type="gramEnd"/>
      <w:r>
        <w:rPr>
          <w:lang w:eastAsia="ko-KR"/>
        </w:rPr>
        <w:t xml:space="preserve"> </w:t>
      </w:r>
      <w:proofErr w:type="gramStart"/>
      <w:r>
        <w:rPr>
          <w:lang w:eastAsia="ko-KR"/>
        </w:rPr>
        <w:t>Results of</w:t>
      </w:r>
      <w:r w:rsidR="000974CE">
        <w:rPr>
          <w:lang w:eastAsia="ko-KR"/>
        </w:rPr>
        <w:t xml:space="preserve"> applying</w:t>
      </w:r>
      <w:r>
        <w:rPr>
          <w:lang w:eastAsia="ko-KR"/>
        </w:rPr>
        <w:t xml:space="preserve"> CU Depth Pruning.</w:t>
      </w:r>
      <w:proofErr w:type="gramEnd"/>
    </w:p>
    <w:p w:rsidR="00DF1A82" w:rsidRDefault="00DF1A82" w:rsidP="00DF1A82">
      <w:pPr>
        <w:pStyle w:val="Heading1"/>
        <w:rPr>
          <w:lang w:eastAsia="ko-KR"/>
        </w:rPr>
      </w:pPr>
      <w:r>
        <w:rPr>
          <w:rFonts w:hint="eastAsia"/>
          <w:lang w:eastAsia="ko-KR"/>
        </w:rPr>
        <w:t>Conclusion</w:t>
      </w:r>
    </w:p>
    <w:p w:rsidR="002B4325" w:rsidRDefault="002B4325" w:rsidP="000C4340">
      <w:pPr>
        <w:rPr>
          <w:ins w:id="114" w:author="chyeo" w:date="2011-11-20T23:01:00Z"/>
          <w:lang w:eastAsia="ko-KR"/>
        </w:rPr>
      </w:pPr>
    </w:p>
    <w:p w:rsidR="000C4340" w:rsidRDefault="00443AC8" w:rsidP="000C4340">
      <w:pPr>
        <w:rPr>
          <w:ins w:id="115" w:author="chyeo" w:date="2011-11-20T23:01:00Z"/>
          <w:lang w:eastAsia="ko-KR"/>
        </w:rPr>
      </w:pPr>
      <w:r>
        <w:rPr>
          <w:lang w:eastAsia="ko-KR"/>
        </w:rPr>
        <w:t xml:space="preserve">CU Depth Pruning reduces encoding time by </w:t>
      </w:r>
      <w:r w:rsidR="0082637A">
        <w:rPr>
          <w:lang w:eastAsia="ko-KR"/>
        </w:rPr>
        <w:t xml:space="preserve">about </w:t>
      </w:r>
      <w:r w:rsidR="00932C79">
        <w:rPr>
          <w:lang w:eastAsia="ko-KR"/>
        </w:rPr>
        <w:t>8</w:t>
      </w:r>
      <w:r w:rsidR="0082527C">
        <w:rPr>
          <w:lang w:eastAsia="ko-KR"/>
        </w:rPr>
        <w:t xml:space="preserve">% with 0.1% </w:t>
      </w:r>
      <w:r>
        <w:rPr>
          <w:szCs w:val="22"/>
          <w:lang w:val="en-SG" w:eastAsia="zh-CN"/>
        </w:rPr>
        <w:t>coding loss</w:t>
      </w:r>
      <w:r w:rsidR="00932C79">
        <w:rPr>
          <w:lang w:eastAsia="ko-KR"/>
        </w:rPr>
        <w:t xml:space="preserve"> for the </w:t>
      </w:r>
      <w:r w:rsidR="0082527C">
        <w:rPr>
          <w:lang w:eastAsia="ko-KR"/>
        </w:rPr>
        <w:t>RA</w:t>
      </w:r>
      <w:r w:rsidR="0082637A">
        <w:rPr>
          <w:lang w:eastAsia="ko-KR"/>
        </w:rPr>
        <w:t xml:space="preserve"> and</w:t>
      </w:r>
      <w:r w:rsidR="0082527C">
        <w:rPr>
          <w:lang w:eastAsia="ko-KR"/>
        </w:rPr>
        <w:t xml:space="preserve"> LB </w:t>
      </w:r>
      <w:r w:rsidR="0082637A">
        <w:rPr>
          <w:lang w:eastAsia="ko-KR"/>
        </w:rPr>
        <w:t>configurations.</w:t>
      </w:r>
      <w:r w:rsidR="0082527C">
        <w:rPr>
          <w:lang w:eastAsia="ko-KR"/>
        </w:rPr>
        <w:t xml:space="preserve"> For the All Intra cases, encoding time is reduced by </w:t>
      </w:r>
      <w:r w:rsidR="0082637A">
        <w:rPr>
          <w:lang w:eastAsia="ko-KR"/>
        </w:rPr>
        <w:t>about 5</w:t>
      </w:r>
      <w:r w:rsidR="0082527C">
        <w:rPr>
          <w:lang w:eastAsia="ko-KR"/>
        </w:rPr>
        <w:t>% with 0.1% coding loss.</w:t>
      </w:r>
      <w:r w:rsidR="00234589">
        <w:rPr>
          <w:lang w:eastAsia="ko-KR"/>
        </w:rPr>
        <w:t xml:space="preserve"> We recommend including this technique as an encoder configurable tool in the next release of the HEVC reference software.</w:t>
      </w:r>
    </w:p>
    <w:p w:rsidR="002B4325" w:rsidRPr="000C4340" w:rsidRDefault="002B4325" w:rsidP="000C4340">
      <w:pPr>
        <w:rPr>
          <w:lang w:eastAsia="ko-KR"/>
        </w:rPr>
      </w:pPr>
    </w:p>
    <w:p w:rsidR="00DF1A82" w:rsidRDefault="00DF1A82" w:rsidP="00DF1A82">
      <w:pPr>
        <w:pStyle w:val="Heading1"/>
        <w:rPr>
          <w:lang w:eastAsia="ko-KR"/>
        </w:rPr>
      </w:pPr>
      <w:r>
        <w:rPr>
          <w:rFonts w:hint="eastAsia"/>
          <w:lang w:eastAsia="ko-KR"/>
        </w:rPr>
        <w:t>Reference</w:t>
      </w:r>
    </w:p>
    <w:p w:rsidR="00DF1A82" w:rsidRDefault="00891791" w:rsidP="00DF1A82">
      <w:pPr>
        <w:pStyle w:val="ListParagraph"/>
        <w:numPr>
          <w:ilvl w:val="0"/>
          <w:numId w:val="16"/>
        </w:numPr>
        <w:jc w:val="both"/>
        <w:rPr>
          <w:ins w:id="116" w:author="chyeo" w:date="2011-11-20T23:01:00Z"/>
        </w:rPr>
      </w:pPr>
      <w:r>
        <w:t xml:space="preserve">F. </w:t>
      </w:r>
      <w:proofErr w:type="spellStart"/>
      <w:r>
        <w:t>Bossen</w:t>
      </w:r>
      <w:proofErr w:type="spellEnd"/>
      <w:r>
        <w:t>, “</w:t>
      </w:r>
      <w:r w:rsidRPr="005F0BC0">
        <w:t>Common conditions and software reference configurations</w:t>
      </w:r>
      <w:r>
        <w:t>,” JCTVC-</w:t>
      </w:r>
      <w:r w:rsidR="002B4F81">
        <w:rPr>
          <w:lang w:eastAsia="ja-JP"/>
        </w:rPr>
        <w:t>F9</w:t>
      </w:r>
      <w:r>
        <w:t xml:space="preserve">00, </w:t>
      </w:r>
      <w:r w:rsidR="002B4F81">
        <w:rPr>
          <w:lang w:eastAsia="ja-JP"/>
        </w:rPr>
        <w:t>Torino</w:t>
      </w:r>
      <w:r>
        <w:t xml:space="preserve">, </w:t>
      </w:r>
      <w:r w:rsidR="002B4F81">
        <w:rPr>
          <w:lang w:eastAsia="ja-JP"/>
        </w:rPr>
        <w:t>Italy</w:t>
      </w:r>
      <w:r>
        <w:t xml:space="preserve">, </w:t>
      </w:r>
      <w:r>
        <w:rPr>
          <w:lang w:eastAsia="ja-JP"/>
        </w:rPr>
        <w:t>J</w:t>
      </w:r>
      <w:r w:rsidR="002B4F81">
        <w:rPr>
          <w:lang w:eastAsia="ja-JP"/>
        </w:rPr>
        <w:t>ul</w:t>
      </w:r>
      <w:r>
        <w:rPr>
          <w:rFonts w:hint="eastAsia"/>
          <w:lang w:eastAsia="ja-JP"/>
        </w:rPr>
        <w:t>.,</w:t>
      </w:r>
      <w:r>
        <w:t xml:space="preserve"> 2011.</w:t>
      </w:r>
    </w:p>
    <w:p w:rsidR="00DC0D8A" w:rsidRDefault="00DC0D8A" w:rsidP="00DC0D8A">
      <w:pPr>
        <w:jc w:val="both"/>
        <w:pPrChange w:id="117" w:author="chyeo" w:date="2011-11-20T23:01:00Z">
          <w:pPr>
            <w:pStyle w:val="ListParagraph"/>
            <w:numPr>
              <w:numId w:val="16"/>
            </w:numPr>
            <w:ind w:left="360" w:hanging="360"/>
            <w:jc w:val="both"/>
          </w:pPr>
        </w:pPrChange>
      </w:pPr>
    </w:p>
    <w:p w:rsidR="001F2594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5C3B62" w:rsidRDefault="00866739" w:rsidP="00070D84">
      <w:pPr>
        <w:jc w:val="both"/>
        <w:rPr>
          <w:ins w:id="118" w:author="chyeo" w:date="2011-11-20T23:01:00Z"/>
          <w:b/>
          <w:szCs w:val="22"/>
        </w:rPr>
      </w:pPr>
      <w:r>
        <w:rPr>
          <w:b/>
          <w:szCs w:val="22"/>
        </w:rPr>
        <w:t xml:space="preserve">Institute for </w:t>
      </w:r>
      <w:proofErr w:type="spellStart"/>
      <w:r>
        <w:rPr>
          <w:b/>
          <w:szCs w:val="22"/>
        </w:rPr>
        <w:t>Infocomm</w:t>
      </w:r>
      <w:proofErr w:type="spellEnd"/>
      <w:r>
        <w:rPr>
          <w:b/>
          <w:szCs w:val="22"/>
        </w:rPr>
        <w:t xml:space="preserve"> Research </w:t>
      </w:r>
      <w:r w:rsidRPr="00A01439">
        <w:rPr>
          <w:b/>
          <w:szCs w:val="22"/>
        </w:rPr>
        <w:t xml:space="preserve">may have </w:t>
      </w:r>
      <w:r>
        <w:rPr>
          <w:b/>
          <w:szCs w:val="22"/>
        </w:rPr>
        <w:t>current or pending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patent rights </w:t>
      </w:r>
      <w:r w:rsidRPr="00A01439">
        <w:rPr>
          <w:b/>
          <w:szCs w:val="22"/>
        </w:rPr>
        <w:t xml:space="preserve">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2B4325" w:rsidRPr="00070D84" w:rsidRDefault="002B4325" w:rsidP="00070D84">
      <w:pPr>
        <w:jc w:val="both"/>
        <w:rPr>
          <w:szCs w:val="22"/>
        </w:rPr>
      </w:pPr>
    </w:p>
    <w:sectPr w:rsidR="002B4325" w:rsidRPr="00070D84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8CB" w:rsidRDefault="00C168CB">
      <w:r>
        <w:separator/>
      </w:r>
    </w:p>
  </w:endnote>
  <w:endnote w:type="continuationSeparator" w:id="0">
    <w:p w:rsidR="00C168CB" w:rsidRDefault="00C168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B62" w:rsidRDefault="005C3B62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DC0D8A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C0D8A">
      <w:rPr>
        <w:rStyle w:val="PageNumber"/>
      </w:rPr>
      <w:fldChar w:fldCharType="separate"/>
    </w:r>
    <w:r w:rsidR="00B470E1">
      <w:rPr>
        <w:rStyle w:val="PageNumber"/>
        <w:noProof/>
      </w:rPr>
      <w:t>2</w:t>
    </w:r>
    <w:r w:rsidR="00DC0D8A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DC0D8A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DC0D8A">
      <w:rPr>
        <w:rStyle w:val="PageNumber"/>
      </w:rPr>
      <w:fldChar w:fldCharType="separate"/>
    </w:r>
    <w:ins w:id="119" w:author="chyeo" w:date="2011-11-22T04:47:00Z">
      <w:r w:rsidR="00B470E1">
        <w:rPr>
          <w:rStyle w:val="PageNumber"/>
          <w:noProof/>
        </w:rPr>
        <w:t>2011-11-22</w:t>
      </w:r>
    </w:ins>
    <w:del w:id="120" w:author="chyeo" w:date="2011-11-22T04:40:00Z">
      <w:r w:rsidR="00A57FAD" w:rsidDel="002D167B">
        <w:rPr>
          <w:rStyle w:val="PageNumber"/>
          <w:noProof/>
        </w:rPr>
        <w:delText>2011-11-08</w:delText>
      </w:r>
    </w:del>
    <w:r w:rsidR="00DC0D8A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8CB" w:rsidRDefault="00C168CB">
      <w:r>
        <w:separator/>
      </w:r>
    </w:p>
  </w:footnote>
  <w:footnote w:type="continuationSeparator" w:id="0">
    <w:p w:rsidR="00C168CB" w:rsidRDefault="00C168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C1E649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7889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9E4D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429A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AEE3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DC69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2AE2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C605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483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26CE276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lang w:val="en-US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6292F69"/>
    <w:multiLevelType w:val="hybridMultilevel"/>
    <w:tmpl w:val="3D624080"/>
    <w:lvl w:ilvl="0" w:tplc="08420DB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B8087E24" w:tentative="1">
      <w:start w:val="1"/>
      <w:numFmt w:val="lowerLetter"/>
      <w:lvlText w:val="%2."/>
      <w:lvlJc w:val="left"/>
      <w:pPr>
        <w:ind w:left="1080" w:hanging="360"/>
      </w:pPr>
    </w:lvl>
    <w:lvl w:ilvl="2" w:tplc="B4884458" w:tentative="1">
      <w:start w:val="1"/>
      <w:numFmt w:val="lowerRoman"/>
      <w:lvlText w:val="%3."/>
      <w:lvlJc w:val="right"/>
      <w:pPr>
        <w:ind w:left="1800" w:hanging="180"/>
      </w:pPr>
    </w:lvl>
    <w:lvl w:ilvl="3" w:tplc="46966DC4" w:tentative="1">
      <w:start w:val="1"/>
      <w:numFmt w:val="decimal"/>
      <w:lvlText w:val="%4."/>
      <w:lvlJc w:val="left"/>
      <w:pPr>
        <w:ind w:left="2520" w:hanging="360"/>
      </w:pPr>
    </w:lvl>
    <w:lvl w:ilvl="4" w:tplc="837E021C" w:tentative="1">
      <w:start w:val="1"/>
      <w:numFmt w:val="lowerLetter"/>
      <w:lvlText w:val="%5."/>
      <w:lvlJc w:val="left"/>
      <w:pPr>
        <w:ind w:left="3240" w:hanging="360"/>
      </w:pPr>
    </w:lvl>
    <w:lvl w:ilvl="5" w:tplc="347E3B14" w:tentative="1">
      <w:start w:val="1"/>
      <w:numFmt w:val="lowerRoman"/>
      <w:lvlText w:val="%6."/>
      <w:lvlJc w:val="right"/>
      <w:pPr>
        <w:ind w:left="3960" w:hanging="180"/>
      </w:pPr>
    </w:lvl>
    <w:lvl w:ilvl="6" w:tplc="D7C2C930" w:tentative="1">
      <w:start w:val="1"/>
      <w:numFmt w:val="decimal"/>
      <w:lvlText w:val="%7."/>
      <w:lvlJc w:val="left"/>
      <w:pPr>
        <w:ind w:left="4680" w:hanging="360"/>
      </w:pPr>
    </w:lvl>
    <w:lvl w:ilvl="7" w:tplc="CFAECAF4" w:tentative="1">
      <w:start w:val="1"/>
      <w:numFmt w:val="lowerLetter"/>
      <w:lvlText w:val="%8."/>
      <w:lvlJc w:val="left"/>
      <w:pPr>
        <w:ind w:left="5400" w:hanging="360"/>
      </w:pPr>
    </w:lvl>
    <w:lvl w:ilvl="8" w:tplc="85D0DAF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4A4454D"/>
    <w:multiLevelType w:val="hybridMultilevel"/>
    <w:tmpl w:val="B4C0D23C"/>
    <w:lvl w:ilvl="0" w:tplc="E2E86C98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F4500E"/>
    <w:multiLevelType w:val="hybridMultilevel"/>
    <w:tmpl w:val="E06AE6E0"/>
    <w:lvl w:ilvl="0" w:tplc="8A0467D4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0190407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1B0407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F0407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190407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1B0407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F0407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19040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B0407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CB1B8E"/>
    <w:multiLevelType w:val="hybridMultilevel"/>
    <w:tmpl w:val="858EFF48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EA85227"/>
    <w:multiLevelType w:val="hybridMultilevel"/>
    <w:tmpl w:val="9DB6CF60"/>
    <w:lvl w:ilvl="0" w:tplc="CCE27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0B4C82"/>
    <w:multiLevelType w:val="hybridMultilevel"/>
    <w:tmpl w:val="9F68D0A8"/>
    <w:lvl w:ilvl="0" w:tplc="FFFFFFFF">
      <w:start w:val="5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3"/>
  </w:num>
  <w:num w:numId="7">
    <w:abstractNumId w:val="6"/>
  </w:num>
  <w:num w:numId="8">
    <w:abstractNumId w:val="3"/>
  </w:num>
  <w:num w:numId="9">
    <w:abstractNumId w:val="1"/>
  </w:num>
  <w:num w:numId="10">
    <w:abstractNumId w:val="2"/>
  </w:num>
  <w:num w:numId="11">
    <w:abstractNumId w:val="3"/>
  </w:num>
  <w:num w:numId="12">
    <w:abstractNumId w:val="3"/>
  </w:num>
  <w:num w:numId="13">
    <w:abstractNumId w:val="4"/>
  </w:num>
  <w:num w:numId="14">
    <w:abstractNumId w:val="7"/>
  </w:num>
  <w:num w:numId="15">
    <w:abstractNumId w:val="11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attachedTemplate r:id="rId1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DB2454"/>
    <w:rsid w:val="00004866"/>
    <w:rsid w:val="00007688"/>
    <w:rsid w:val="00016141"/>
    <w:rsid w:val="0002110C"/>
    <w:rsid w:val="00023774"/>
    <w:rsid w:val="00044004"/>
    <w:rsid w:val="000458BC"/>
    <w:rsid w:val="00045C41"/>
    <w:rsid w:val="000463EF"/>
    <w:rsid w:val="00046C03"/>
    <w:rsid w:val="00050085"/>
    <w:rsid w:val="0005029B"/>
    <w:rsid w:val="000674C7"/>
    <w:rsid w:val="00070D84"/>
    <w:rsid w:val="00074907"/>
    <w:rsid w:val="0007614F"/>
    <w:rsid w:val="00081A36"/>
    <w:rsid w:val="00081B43"/>
    <w:rsid w:val="000822E0"/>
    <w:rsid w:val="0008244F"/>
    <w:rsid w:val="00086345"/>
    <w:rsid w:val="00086AAD"/>
    <w:rsid w:val="000974CE"/>
    <w:rsid w:val="000A09E1"/>
    <w:rsid w:val="000A2270"/>
    <w:rsid w:val="000A3412"/>
    <w:rsid w:val="000A4421"/>
    <w:rsid w:val="000B1C6B"/>
    <w:rsid w:val="000C09AC"/>
    <w:rsid w:val="000C4340"/>
    <w:rsid w:val="000C4820"/>
    <w:rsid w:val="000E00F3"/>
    <w:rsid w:val="000E108A"/>
    <w:rsid w:val="000F07A5"/>
    <w:rsid w:val="000F158C"/>
    <w:rsid w:val="000F28D8"/>
    <w:rsid w:val="00102F3D"/>
    <w:rsid w:val="001112EA"/>
    <w:rsid w:val="0011698E"/>
    <w:rsid w:val="0011730E"/>
    <w:rsid w:val="00121924"/>
    <w:rsid w:val="001248E7"/>
    <w:rsid w:val="00124E38"/>
    <w:rsid w:val="0012580B"/>
    <w:rsid w:val="001348F9"/>
    <w:rsid w:val="0013526E"/>
    <w:rsid w:val="00140F3D"/>
    <w:rsid w:val="00161719"/>
    <w:rsid w:val="00171371"/>
    <w:rsid w:val="00172C7E"/>
    <w:rsid w:val="00175A24"/>
    <w:rsid w:val="00183C4A"/>
    <w:rsid w:val="00184DD2"/>
    <w:rsid w:val="00187E58"/>
    <w:rsid w:val="001A297E"/>
    <w:rsid w:val="001A2BB1"/>
    <w:rsid w:val="001A368E"/>
    <w:rsid w:val="001A49A6"/>
    <w:rsid w:val="001A7329"/>
    <w:rsid w:val="001B4E28"/>
    <w:rsid w:val="001C1751"/>
    <w:rsid w:val="001C3525"/>
    <w:rsid w:val="001C52AD"/>
    <w:rsid w:val="001C61E6"/>
    <w:rsid w:val="001D0415"/>
    <w:rsid w:val="001D1BD2"/>
    <w:rsid w:val="001E02BE"/>
    <w:rsid w:val="001E3B37"/>
    <w:rsid w:val="001F0632"/>
    <w:rsid w:val="001F11B6"/>
    <w:rsid w:val="001F19DF"/>
    <w:rsid w:val="001F2594"/>
    <w:rsid w:val="001F3855"/>
    <w:rsid w:val="00202703"/>
    <w:rsid w:val="002055A6"/>
    <w:rsid w:val="00206460"/>
    <w:rsid w:val="002069B4"/>
    <w:rsid w:val="00212116"/>
    <w:rsid w:val="0021220B"/>
    <w:rsid w:val="00212E5C"/>
    <w:rsid w:val="00214447"/>
    <w:rsid w:val="002147B3"/>
    <w:rsid w:val="00215DFC"/>
    <w:rsid w:val="002212DF"/>
    <w:rsid w:val="00222E27"/>
    <w:rsid w:val="00225EFC"/>
    <w:rsid w:val="00227BA7"/>
    <w:rsid w:val="00234589"/>
    <w:rsid w:val="00253091"/>
    <w:rsid w:val="002530AE"/>
    <w:rsid w:val="0025375D"/>
    <w:rsid w:val="00263398"/>
    <w:rsid w:val="00275BCF"/>
    <w:rsid w:val="002765D5"/>
    <w:rsid w:val="00287FD6"/>
    <w:rsid w:val="00292257"/>
    <w:rsid w:val="00292D99"/>
    <w:rsid w:val="00293AC7"/>
    <w:rsid w:val="002A0D49"/>
    <w:rsid w:val="002A54E0"/>
    <w:rsid w:val="002B1595"/>
    <w:rsid w:val="002B191D"/>
    <w:rsid w:val="002B4325"/>
    <w:rsid w:val="002B4F81"/>
    <w:rsid w:val="002C2323"/>
    <w:rsid w:val="002C5B23"/>
    <w:rsid w:val="002D0AF6"/>
    <w:rsid w:val="002D167B"/>
    <w:rsid w:val="002D3BAB"/>
    <w:rsid w:val="002D48EC"/>
    <w:rsid w:val="002D580A"/>
    <w:rsid w:val="002E4E51"/>
    <w:rsid w:val="002F164D"/>
    <w:rsid w:val="00306206"/>
    <w:rsid w:val="00317D85"/>
    <w:rsid w:val="00323B9E"/>
    <w:rsid w:val="00327C56"/>
    <w:rsid w:val="003315A1"/>
    <w:rsid w:val="00332908"/>
    <w:rsid w:val="00334549"/>
    <w:rsid w:val="003373EC"/>
    <w:rsid w:val="00340EC2"/>
    <w:rsid w:val="00342D5F"/>
    <w:rsid w:val="003454B7"/>
    <w:rsid w:val="00346136"/>
    <w:rsid w:val="00346EF0"/>
    <w:rsid w:val="003604A9"/>
    <w:rsid w:val="003615C4"/>
    <w:rsid w:val="00367F7B"/>
    <w:rsid w:val="003706CC"/>
    <w:rsid w:val="003726D7"/>
    <w:rsid w:val="0038587B"/>
    <w:rsid w:val="003A2D8E"/>
    <w:rsid w:val="003A444C"/>
    <w:rsid w:val="003B6BCB"/>
    <w:rsid w:val="003C05D4"/>
    <w:rsid w:val="003C18DA"/>
    <w:rsid w:val="003C20E4"/>
    <w:rsid w:val="003C4ED2"/>
    <w:rsid w:val="003D7194"/>
    <w:rsid w:val="003E4A03"/>
    <w:rsid w:val="003E6F90"/>
    <w:rsid w:val="003F0F2E"/>
    <w:rsid w:val="003F5D0F"/>
    <w:rsid w:val="00401F75"/>
    <w:rsid w:val="004026FF"/>
    <w:rsid w:val="00406CA3"/>
    <w:rsid w:val="004103C3"/>
    <w:rsid w:val="004105B7"/>
    <w:rsid w:val="00412169"/>
    <w:rsid w:val="0041388B"/>
    <w:rsid w:val="00414101"/>
    <w:rsid w:val="0041737F"/>
    <w:rsid w:val="00433DDB"/>
    <w:rsid w:val="00437619"/>
    <w:rsid w:val="00441B2A"/>
    <w:rsid w:val="00443AC8"/>
    <w:rsid w:val="00453D00"/>
    <w:rsid w:val="00463A0C"/>
    <w:rsid w:val="0046782F"/>
    <w:rsid w:val="0047423C"/>
    <w:rsid w:val="004843A5"/>
    <w:rsid w:val="00485D1C"/>
    <w:rsid w:val="00495E1A"/>
    <w:rsid w:val="0049741C"/>
    <w:rsid w:val="004A1DE2"/>
    <w:rsid w:val="004A2A63"/>
    <w:rsid w:val="004A4B8C"/>
    <w:rsid w:val="004B210C"/>
    <w:rsid w:val="004B5318"/>
    <w:rsid w:val="004C2B06"/>
    <w:rsid w:val="004C4F7B"/>
    <w:rsid w:val="004C5729"/>
    <w:rsid w:val="004C58E9"/>
    <w:rsid w:val="004D405F"/>
    <w:rsid w:val="004D5B59"/>
    <w:rsid w:val="004E270B"/>
    <w:rsid w:val="004E4F4F"/>
    <w:rsid w:val="004E6789"/>
    <w:rsid w:val="004E771A"/>
    <w:rsid w:val="004F27D3"/>
    <w:rsid w:val="004F4CBC"/>
    <w:rsid w:val="004F61E3"/>
    <w:rsid w:val="00501BCC"/>
    <w:rsid w:val="00501BFF"/>
    <w:rsid w:val="00504B51"/>
    <w:rsid w:val="005060F7"/>
    <w:rsid w:val="0051015C"/>
    <w:rsid w:val="00512435"/>
    <w:rsid w:val="00513E7F"/>
    <w:rsid w:val="005142A6"/>
    <w:rsid w:val="00516CF1"/>
    <w:rsid w:val="00527B6D"/>
    <w:rsid w:val="00531AE9"/>
    <w:rsid w:val="005356D1"/>
    <w:rsid w:val="00541A0B"/>
    <w:rsid w:val="00541F66"/>
    <w:rsid w:val="0054712B"/>
    <w:rsid w:val="00550D03"/>
    <w:rsid w:val="00567EC7"/>
    <w:rsid w:val="00570013"/>
    <w:rsid w:val="0057538D"/>
    <w:rsid w:val="00587370"/>
    <w:rsid w:val="00591A39"/>
    <w:rsid w:val="00596625"/>
    <w:rsid w:val="00596F60"/>
    <w:rsid w:val="005A3025"/>
    <w:rsid w:val="005A33A1"/>
    <w:rsid w:val="005B012A"/>
    <w:rsid w:val="005B1C67"/>
    <w:rsid w:val="005B257E"/>
    <w:rsid w:val="005B4CB9"/>
    <w:rsid w:val="005B5B3C"/>
    <w:rsid w:val="005C0EFC"/>
    <w:rsid w:val="005C385F"/>
    <w:rsid w:val="005C3B62"/>
    <w:rsid w:val="005C481F"/>
    <w:rsid w:val="005C5919"/>
    <w:rsid w:val="005C6FBD"/>
    <w:rsid w:val="005D6EC1"/>
    <w:rsid w:val="005F6F1B"/>
    <w:rsid w:val="006031E8"/>
    <w:rsid w:val="006103BC"/>
    <w:rsid w:val="00612C09"/>
    <w:rsid w:val="00620489"/>
    <w:rsid w:val="006217CA"/>
    <w:rsid w:val="00624B33"/>
    <w:rsid w:val="00630AA2"/>
    <w:rsid w:val="00631D32"/>
    <w:rsid w:val="006356DF"/>
    <w:rsid w:val="00643C1F"/>
    <w:rsid w:val="00646707"/>
    <w:rsid w:val="0065508A"/>
    <w:rsid w:val="0066140A"/>
    <w:rsid w:val="00662E58"/>
    <w:rsid w:val="00664DCF"/>
    <w:rsid w:val="00665D1F"/>
    <w:rsid w:val="00670FF8"/>
    <w:rsid w:val="00676382"/>
    <w:rsid w:val="00684814"/>
    <w:rsid w:val="006976E8"/>
    <w:rsid w:val="006A02CC"/>
    <w:rsid w:val="006A6A44"/>
    <w:rsid w:val="006B5444"/>
    <w:rsid w:val="006B7AA7"/>
    <w:rsid w:val="006C5312"/>
    <w:rsid w:val="006C5D39"/>
    <w:rsid w:val="006D1B5B"/>
    <w:rsid w:val="006D346A"/>
    <w:rsid w:val="006D687E"/>
    <w:rsid w:val="006E2810"/>
    <w:rsid w:val="006E5417"/>
    <w:rsid w:val="006E7551"/>
    <w:rsid w:val="006F7B85"/>
    <w:rsid w:val="006F7C89"/>
    <w:rsid w:val="00702CDA"/>
    <w:rsid w:val="00704CA5"/>
    <w:rsid w:val="00712F60"/>
    <w:rsid w:val="00720E3B"/>
    <w:rsid w:val="00724994"/>
    <w:rsid w:val="0073718A"/>
    <w:rsid w:val="00740487"/>
    <w:rsid w:val="007446D1"/>
    <w:rsid w:val="007451FC"/>
    <w:rsid w:val="00745F6B"/>
    <w:rsid w:val="00753F5D"/>
    <w:rsid w:val="0075585E"/>
    <w:rsid w:val="007566E7"/>
    <w:rsid w:val="00760B75"/>
    <w:rsid w:val="00767182"/>
    <w:rsid w:val="00770571"/>
    <w:rsid w:val="007712F4"/>
    <w:rsid w:val="007768FF"/>
    <w:rsid w:val="00777192"/>
    <w:rsid w:val="007776E9"/>
    <w:rsid w:val="007824D3"/>
    <w:rsid w:val="00791A05"/>
    <w:rsid w:val="00794C97"/>
    <w:rsid w:val="00796EE3"/>
    <w:rsid w:val="007A0E52"/>
    <w:rsid w:val="007A3332"/>
    <w:rsid w:val="007A3D2C"/>
    <w:rsid w:val="007A51C5"/>
    <w:rsid w:val="007A7D29"/>
    <w:rsid w:val="007B27F3"/>
    <w:rsid w:val="007B2D87"/>
    <w:rsid w:val="007B4AB8"/>
    <w:rsid w:val="007B6B83"/>
    <w:rsid w:val="007B7ED3"/>
    <w:rsid w:val="007C7AA3"/>
    <w:rsid w:val="007D015B"/>
    <w:rsid w:val="007E35D0"/>
    <w:rsid w:val="007E3ED5"/>
    <w:rsid w:val="007F1F8B"/>
    <w:rsid w:val="007F67A1"/>
    <w:rsid w:val="008206C8"/>
    <w:rsid w:val="00820B68"/>
    <w:rsid w:val="0082527C"/>
    <w:rsid w:val="008253AE"/>
    <w:rsid w:val="0082637A"/>
    <w:rsid w:val="00827EED"/>
    <w:rsid w:val="00836193"/>
    <w:rsid w:val="00845FF4"/>
    <w:rsid w:val="008544C1"/>
    <w:rsid w:val="0086499C"/>
    <w:rsid w:val="00866739"/>
    <w:rsid w:val="00873B4B"/>
    <w:rsid w:val="00874A6C"/>
    <w:rsid w:val="00874EE2"/>
    <w:rsid w:val="00876C65"/>
    <w:rsid w:val="00891791"/>
    <w:rsid w:val="00893CC1"/>
    <w:rsid w:val="008A1C30"/>
    <w:rsid w:val="008A4B4C"/>
    <w:rsid w:val="008B029D"/>
    <w:rsid w:val="008C239F"/>
    <w:rsid w:val="008C29F1"/>
    <w:rsid w:val="008C4C7D"/>
    <w:rsid w:val="008D40A6"/>
    <w:rsid w:val="008D73E5"/>
    <w:rsid w:val="008E02FE"/>
    <w:rsid w:val="008E29F4"/>
    <w:rsid w:val="008E480C"/>
    <w:rsid w:val="008F4B50"/>
    <w:rsid w:val="008F6906"/>
    <w:rsid w:val="0090205A"/>
    <w:rsid w:val="00907189"/>
    <w:rsid w:val="00907757"/>
    <w:rsid w:val="00912515"/>
    <w:rsid w:val="009212B0"/>
    <w:rsid w:val="009219E6"/>
    <w:rsid w:val="00922BB0"/>
    <w:rsid w:val="009234A5"/>
    <w:rsid w:val="009240E5"/>
    <w:rsid w:val="009302FD"/>
    <w:rsid w:val="00932C79"/>
    <w:rsid w:val="009336F7"/>
    <w:rsid w:val="00933710"/>
    <w:rsid w:val="00935C46"/>
    <w:rsid w:val="009374A7"/>
    <w:rsid w:val="009377E7"/>
    <w:rsid w:val="00943426"/>
    <w:rsid w:val="009457C5"/>
    <w:rsid w:val="00966ACA"/>
    <w:rsid w:val="00977E36"/>
    <w:rsid w:val="0098286B"/>
    <w:rsid w:val="0098551D"/>
    <w:rsid w:val="0099518F"/>
    <w:rsid w:val="009A523D"/>
    <w:rsid w:val="009B6EF2"/>
    <w:rsid w:val="009B729A"/>
    <w:rsid w:val="009D5C7F"/>
    <w:rsid w:val="009E1C0A"/>
    <w:rsid w:val="009F496B"/>
    <w:rsid w:val="00A01439"/>
    <w:rsid w:val="00A02E61"/>
    <w:rsid w:val="00A037E6"/>
    <w:rsid w:val="00A03A30"/>
    <w:rsid w:val="00A05CFF"/>
    <w:rsid w:val="00A06186"/>
    <w:rsid w:val="00A1320A"/>
    <w:rsid w:val="00A20046"/>
    <w:rsid w:val="00A25BF5"/>
    <w:rsid w:val="00A306BE"/>
    <w:rsid w:val="00A313D8"/>
    <w:rsid w:val="00A36B87"/>
    <w:rsid w:val="00A4526B"/>
    <w:rsid w:val="00A45A46"/>
    <w:rsid w:val="00A54B45"/>
    <w:rsid w:val="00A54C16"/>
    <w:rsid w:val="00A56B97"/>
    <w:rsid w:val="00A57FAD"/>
    <w:rsid w:val="00A6093D"/>
    <w:rsid w:val="00A615F4"/>
    <w:rsid w:val="00A621B6"/>
    <w:rsid w:val="00A6370A"/>
    <w:rsid w:val="00A67D3C"/>
    <w:rsid w:val="00A70C9B"/>
    <w:rsid w:val="00A732E9"/>
    <w:rsid w:val="00A76A6D"/>
    <w:rsid w:val="00A83253"/>
    <w:rsid w:val="00A92FFC"/>
    <w:rsid w:val="00AA401D"/>
    <w:rsid w:val="00AA6E84"/>
    <w:rsid w:val="00AB1582"/>
    <w:rsid w:val="00AB791C"/>
    <w:rsid w:val="00AC2DCC"/>
    <w:rsid w:val="00AC3B45"/>
    <w:rsid w:val="00AC7570"/>
    <w:rsid w:val="00AD1913"/>
    <w:rsid w:val="00AD2278"/>
    <w:rsid w:val="00AD5B07"/>
    <w:rsid w:val="00AE341B"/>
    <w:rsid w:val="00AE6941"/>
    <w:rsid w:val="00AF215D"/>
    <w:rsid w:val="00AF37D2"/>
    <w:rsid w:val="00B02421"/>
    <w:rsid w:val="00B07CA7"/>
    <w:rsid w:val="00B11463"/>
    <w:rsid w:val="00B1279A"/>
    <w:rsid w:val="00B14BE8"/>
    <w:rsid w:val="00B23821"/>
    <w:rsid w:val="00B35585"/>
    <w:rsid w:val="00B36343"/>
    <w:rsid w:val="00B40DF7"/>
    <w:rsid w:val="00B470E1"/>
    <w:rsid w:val="00B51994"/>
    <w:rsid w:val="00B5222E"/>
    <w:rsid w:val="00B542D4"/>
    <w:rsid w:val="00B555A2"/>
    <w:rsid w:val="00B559F1"/>
    <w:rsid w:val="00B5735F"/>
    <w:rsid w:val="00B57C0B"/>
    <w:rsid w:val="00B60A53"/>
    <w:rsid w:val="00B61C96"/>
    <w:rsid w:val="00B62B05"/>
    <w:rsid w:val="00B638E4"/>
    <w:rsid w:val="00B64470"/>
    <w:rsid w:val="00B73A2A"/>
    <w:rsid w:val="00B7669F"/>
    <w:rsid w:val="00B768C4"/>
    <w:rsid w:val="00B84A90"/>
    <w:rsid w:val="00B856E4"/>
    <w:rsid w:val="00B94B06"/>
    <w:rsid w:val="00B94C28"/>
    <w:rsid w:val="00B967A8"/>
    <w:rsid w:val="00BB5A34"/>
    <w:rsid w:val="00BC10BA"/>
    <w:rsid w:val="00BC5AFD"/>
    <w:rsid w:val="00BE05F1"/>
    <w:rsid w:val="00BE51B5"/>
    <w:rsid w:val="00BF554A"/>
    <w:rsid w:val="00BF7EB2"/>
    <w:rsid w:val="00C04F43"/>
    <w:rsid w:val="00C0609D"/>
    <w:rsid w:val="00C066AF"/>
    <w:rsid w:val="00C115AB"/>
    <w:rsid w:val="00C168CB"/>
    <w:rsid w:val="00C2675D"/>
    <w:rsid w:val="00C30249"/>
    <w:rsid w:val="00C3723B"/>
    <w:rsid w:val="00C505CE"/>
    <w:rsid w:val="00C55493"/>
    <w:rsid w:val="00C606C9"/>
    <w:rsid w:val="00C607DE"/>
    <w:rsid w:val="00C712A8"/>
    <w:rsid w:val="00C90650"/>
    <w:rsid w:val="00C97D78"/>
    <w:rsid w:val="00CB347B"/>
    <w:rsid w:val="00CB5E9E"/>
    <w:rsid w:val="00CC2AAE"/>
    <w:rsid w:val="00CC52EA"/>
    <w:rsid w:val="00CC5A42"/>
    <w:rsid w:val="00CC6492"/>
    <w:rsid w:val="00CD0EAB"/>
    <w:rsid w:val="00CD5739"/>
    <w:rsid w:val="00CE53D3"/>
    <w:rsid w:val="00CF11C4"/>
    <w:rsid w:val="00CF34DB"/>
    <w:rsid w:val="00CF36CC"/>
    <w:rsid w:val="00CF558F"/>
    <w:rsid w:val="00CF5C23"/>
    <w:rsid w:val="00D0349C"/>
    <w:rsid w:val="00D04D9B"/>
    <w:rsid w:val="00D073E2"/>
    <w:rsid w:val="00D2530C"/>
    <w:rsid w:val="00D26A2E"/>
    <w:rsid w:val="00D30C20"/>
    <w:rsid w:val="00D30F3C"/>
    <w:rsid w:val="00D3273C"/>
    <w:rsid w:val="00D33FF9"/>
    <w:rsid w:val="00D43B4D"/>
    <w:rsid w:val="00D446EC"/>
    <w:rsid w:val="00D51BF0"/>
    <w:rsid w:val="00D55942"/>
    <w:rsid w:val="00D55F00"/>
    <w:rsid w:val="00D66435"/>
    <w:rsid w:val="00D703B2"/>
    <w:rsid w:val="00D713D8"/>
    <w:rsid w:val="00D77037"/>
    <w:rsid w:val="00D807BF"/>
    <w:rsid w:val="00D827BD"/>
    <w:rsid w:val="00D85B40"/>
    <w:rsid w:val="00DA7887"/>
    <w:rsid w:val="00DB153C"/>
    <w:rsid w:val="00DB2454"/>
    <w:rsid w:val="00DB2C26"/>
    <w:rsid w:val="00DC0D8A"/>
    <w:rsid w:val="00DC0DAE"/>
    <w:rsid w:val="00DD23C5"/>
    <w:rsid w:val="00DD2BEB"/>
    <w:rsid w:val="00DE6B43"/>
    <w:rsid w:val="00DF1140"/>
    <w:rsid w:val="00DF1A82"/>
    <w:rsid w:val="00DF4A0A"/>
    <w:rsid w:val="00E10957"/>
    <w:rsid w:val="00E11923"/>
    <w:rsid w:val="00E262D4"/>
    <w:rsid w:val="00E311B7"/>
    <w:rsid w:val="00E36250"/>
    <w:rsid w:val="00E42B32"/>
    <w:rsid w:val="00E42C6B"/>
    <w:rsid w:val="00E54511"/>
    <w:rsid w:val="00E57389"/>
    <w:rsid w:val="00E60583"/>
    <w:rsid w:val="00E61DAC"/>
    <w:rsid w:val="00E635E3"/>
    <w:rsid w:val="00E64D93"/>
    <w:rsid w:val="00E67B0C"/>
    <w:rsid w:val="00E70ACF"/>
    <w:rsid w:val="00E75FE3"/>
    <w:rsid w:val="00E8391C"/>
    <w:rsid w:val="00E86599"/>
    <w:rsid w:val="00E93D19"/>
    <w:rsid w:val="00E94856"/>
    <w:rsid w:val="00EA0377"/>
    <w:rsid w:val="00EA0760"/>
    <w:rsid w:val="00EA08F5"/>
    <w:rsid w:val="00EA0A2F"/>
    <w:rsid w:val="00EA37A3"/>
    <w:rsid w:val="00EA719D"/>
    <w:rsid w:val="00EB7AB1"/>
    <w:rsid w:val="00EC39EC"/>
    <w:rsid w:val="00ED16C4"/>
    <w:rsid w:val="00ED28CE"/>
    <w:rsid w:val="00EE7064"/>
    <w:rsid w:val="00EF1DD9"/>
    <w:rsid w:val="00EF48CC"/>
    <w:rsid w:val="00F104BC"/>
    <w:rsid w:val="00F173A5"/>
    <w:rsid w:val="00F32583"/>
    <w:rsid w:val="00F33E00"/>
    <w:rsid w:val="00F456E1"/>
    <w:rsid w:val="00F60F86"/>
    <w:rsid w:val="00F62128"/>
    <w:rsid w:val="00F63B86"/>
    <w:rsid w:val="00F67D5D"/>
    <w:rsid w:val="00F73032"/>
    <w:rsid w:val="00F80453"/>
    <w:rsid w:val="00F811A8"/>
    <w:rsid w:val="00F81F7A"/>
    <w:rsid w:val="00F829D7"/>
    <w:rsid w:val="00F848FC"/>
    <w:rsid w:val="00F920BB"/>
    <w:rsid w:val="00F9282A"/>
    <w:rsid w:val="00F96BAD"/>
    <w:rsid w:val="00FA02C8"/>
    <w:rsid w:val="00FA0ED1"/>
    <w:rsid w:val="00FA46E7"/>
    <w:rsid w:val="00FB0E84"/>
    <w:rsid w:val="00FC0393"/>
    <w:rsid w:val="00FC723B"/>
    <w:rsid w:val="00FD01C2"/>
    <w:rsid w:val="00FD23AC"/>
    <w:rsid w:val="00FD6A1A"/>
    <w:rsid w:val="00FE5634"/>
    <w:rsid w:val="00FF0CE3"/>
    <w:rsid w:val="00FF6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address"/>
  <w:smartTagType w:namespaceuri="urn:schemas-microsoft-com:office:smarttags" w:name="place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index 1" w:uiPriority="99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C23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C232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C2323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ommentText">
    <w:name w:val="annotation text"/>
    <w:basedOn w:val="Normal"/>
    <w:link w:val="CommentTextChar"/>
    <w:uiPriority w:val="99"/>
    <w:rsid w:val="002765D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sz w:val="20"/>
      <w:lang w:val="en-GB"/>
    </w:rPr>
  </w:style>
  <w:style w:type="character" w:customStyle="1" w:styleId="CommentTextChar">
    <w:name w:val="Comment Text Char"/>
    <w:link w:val="CommentText"/>
    <w:uiPriority w:val="99"/>
    <w:rsid w:val="002765D5"/>
    <w:rPr>
      <w:lang w:val="en-GB"/>
    </w:rPr>
  </w:style>
  <w:style w:type="paragraph" w:styleId="Index1">
    <w:name w:val="index 1"/>
    <w:basedOn w:val="Normal"/>
    <w:next w:val="Normal"/>
    <w:autoRedefine/>
    <w:uiPriority w:val="99"/>
    <w:rsid w:val="002765D5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Lines="25" w:afterLines="25"/>
      <w:jc w:val="center"/>
    </w:pPr>
    <w:rPr>
      <w:sz w:val="20"/>
      <w:lang w:val="en-GB"/>
    </w:rPr>
  </w:style>
  <w:style w:type="paragraph" w:styleId="Caption">
    <w:name w:val="caption"/>
    <w:basedOn w:val="Normal"/>
    <w:next w:val="Normal"/>
    <w:link w:val="CaptionChar"/>
    <w:qFormat/>
    <w:rsid w:val="002765D5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b/>
      <w:bCs/>
      <w:sz w:val="20"/>
    </w:rPr>
  </w:style>
  <w:style w:type="character" w:customStyle="1" w:styleId="CaptionChar">
    <w:name w:val="Caption Char"/>
    <w:link w:val="Caption"/>
    <w:locked/>
    <w:rsid w:val="002765D5"/>
    <w:rPr>
      <w:b/>
      <w:bCs/>
      <w:lang w:eastAsia="en-US"/>
    </w:rPr>
  </w:style>
  <w:style w:type="paragraph" w:customStyle="1" w:styleId="Equation">
    <w:name w:val="Equation"/>
    <w:basedOn w:val="Normal"/>
    <w:uiPriority w:val="99"/>
    <w:rsid w:val="001A2BB1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B559F1"/>
    <w:rPr>
      <w:color w:val="808080"/>
    </w:rPr>
  </w:style>
  <w:style w:type="paragraph" w:styleId="ListParagraph">
    <w:name w:val="List Paragraph"/>
    <w:basedOn w:val="Normal"/>
    <w:uiPriority w:val="34"/>
    <w:qFormat/>
    <w:rsid w:val="00891791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l\Desktop\VC\BD%20Tables\CUDepthPruning\JCTVC-GXXXX_CUDepthPrun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9401F-D79E-475D-A260-EE9BA36DB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JCTVC-GXXXX_CUDepthPruning</Template>
  <TotalTime>253</TotalTime>
  <Pages>4</Pages>
  <Words>1139</Words>
  <Characters>6496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I2R</Company>
  <LinksUpToDate>false</LinksUpToDate>
  <CharactersWithSpaces>7620</CharactersWithSpaces>
  <SharedDoc>false</SharedDoc>
  <HLinks>
    <vt:vector size="6" baseType="variant">
      <vt:variant>
        <vt:i4>8323160</vt:i4>
      </vt:variant>
      <vt:variant>
        <vt:i4>0</vt:i4>
      </vt:variant>
      <vt:variant>
        <vt:i4>0</vt:i4>
      </vt:variant>
      <vt:variant>
        <vt:i4>5</vt:i4>
      </vt:variant>
      <vt:variant>
        <vt:lpwstr>mailto:hykim5@etri.re.kr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Corporate License MGLP LEVEL D</dc:creator>
  <cp:keywords>JCT-VC, MPEG, VCEG</cp:keywords>
  <cp:lastModifiedBy>chyeo</cp:lastModifiedBy>
  <cp:revision>17</cp:revision>
  <cp:lastPrinted>1601-01-01T00:00:00Z</cp:lastPrinted>
  <dcterms:created xsi:type="dcterms:W3CDTF">2011-11-08T08:43:00Z</dcterms:created>
  <dcterms:modified xsi:type="dcterms:W3CDTF">2011-11-21T20:48:00Z</dcterms:modified>
</cp:coreProperties>
</file>