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DD6BB3" w:rsidP="00C97D78">
            <w:pPr>
              <w:tabs>
                <w:tab w:val="left" w:pos="7200"/>
              </w:tabs>
              <w:spacing w:before="0"/>
              <w:rPr>
                <w:b/>
                <w:szCs w:val="22"/>
              </w:rPr>
            </w:pPr>
            <w:r>
              <w:rPr>
                <w:b/>
                <w:noProof/>
                <w:szCs w:val="22"/>
              </w:rPr>
              <w:pict>
                <v:group id="_x0000_s1026" style="position:absolute;margin-left:-4.15pt;margin-top:-27.5pt;width:23.3pt;height:24.6pt;z-index:2"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4">
                  <v:imagedata r:id="rId8" o:title=""/>
                </v:shape>
              </w:pict>
            </w:r>
            <w:r>
              <w:rPr>
                <w:b/>
                <w:noProof/>
                <w:szCs w:val="22"/>
              </w:rPr>
              <w:pict>
                <v:shape id="_x0000_s1050" type="#_x0000_t75" style="position:absolute;margin-left:21.15pt;margin-top:-25.1pt;width:23.2pt;height:21.05pt;z-index:3">
                  <v:imagedata r:id="rId9" o:title=""/>
                </v:shape>
              </w:pict>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EA50F2" w:rsidP="00EA50F2">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8A4B4C">
            <w:pPr>
              <w:tabs>
                <w:tab w:val="left" w:pos="7200"/>
              </w:tabs>
              <w:rPr>
                <w:u w:val="single"/>
              </w:rPr>
            </w:pPr>
            <w:r w:rsidRPr="00AE341B">
              <w:t>Document</w:t>
            </w:r>
            <w:r w:rsidR="006C5D39" w:rsidRPr="00AE341B">
              <w:t>: JC</w:t>
            </w:r>
            <w:r w:rsidRPr="00AE341B">
              <w:t>T</w:t>
            </w:r>
            <w:r w:rsidR="006C5D39" w:rsidRPr="00AE341B">
              <w:t>VC</w:t>
            </w:r>
            <w:r w:rsidRPr="00AE341B">
              <w:t>-</w:t>
            </w:r>
            <w:r w:rsidR="00AE7269">
              <w:rPr>
                <w:u w:val="single"/>
              </w:rPr>
              <w:t>G13</w:t>
            </w:r>
            <w:r w:rsidR="000975EC">
              <w:rPr>
                <w:u w:val="single"/>
              </w:rPr>
              <w:t>9</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0B3625" w:rsidP="001747E6">
            <w:pPr>
              <w:spacing w:before="60" w:after="60"/>
              <w:rPr>
                <w:b/>
                <w:szCs w:val="22"/>
              </w:rPr>
            </w:pPr>
            <w:r>
              <w:rPr>
                <w:b/>
                <w:szCs w:val="22"/>
              </w:rPr>
              <w:t>Non-CE6</w:t>
            </w:r>
            <w:r w:rsidR="004155AE">
              <w:rPr>
                <w:b/>
                <w:szCs w:val="22"/>
              </w:rPr>
              <w:t>.d</w:t>
            </w:r>
            <w:r>
              <w:rPr>
                <w:b/>
                <w:szCs w:val="22"/>
              </w:rPr>
              <w:t xml:space="preserve">: </w:t>
            </w:r>
            <w:r w:rsidR="00AE7269">
              <w:rPr>
                <w:b/>
                <w:szCs w:val="22"/>
              </w:rPr>
              <w:t>Intra Prediction With Selective Secondary Boundary</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pPr>
              <w:spacing w:before="60" w:after="60"/>
              <w:rPr>
                <w:szCs w:val="22"/>
              </w:rPr>
            </w:pPr>
            <w:r w:rsidRPr="00AE341B">
              <w:rPr>
                <w:szCs w:val="22"/>
              </w:rPr>
              <w:t>Proposa</w:t>
            </w:r>
            <w:r w:rsidR="00EA50F2">
              <w:rPr>
                <w:szCs w:val="22"/>
              </w:rPr>
              <w:t>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A50F2" w:rsidRDefault="00EA50F2">
            <w:pPr>
              <w:spacing w:before="60" w:after="60"/>
              <w:rPr>
                <w:szCs w:val="22"/>
              </w:rPr>
            </w:pPr>
            <w:r>
              <w:rPr>
                <w:szCs w:val="22"/>
              </w:rPr>
              <w:t>G</w:t>
            </w:r>
            <w:r w:rsidR="00AD3FAC">
              <w:rPr>
                <w:szCs w:val="22"/>
              </w:rPr>
              <w:t>eert</w:t>
            </w:r>
            <w:r>
              <w:rPr>
                <w:szCs w:val="22"/>
              </w:rPr>
              <w:t xml:space="preserve"> Van </w:t>
            </w:r>
            <w:proofErr w:type="spellStart"/>
            <w:r>
              <w:rPr>
                <w:szCs w:val="22"/>
              </w:rPr>
              <w:t>der</w:t>
            </w:r>
            <w:proofErr w:type="spellEnd"/>
            <w:r>
              <w:rPr>
                <w:szCs w:val="22"/>
              </w:rPr>
              <w:t xml:space="preserve"> Auwera,</w:t>
            </w:r>
            <w:r w:rsidR="00AD3FAC">
              <w:rPr>
                <w:szCs w:val="22"/>
              </w:rPr>
              <w:t xml:space="preserve"> </w:t>
            </w:r>
            <w:proofErr w:type="spellStart"/>
            <w:ins w:id="0" w:author="Geert" w:date="2011-11-14T17:02:00Z">
              <w:r w:rsidR="005E2051">
                <w:rPr>
                  <w:szCs w:val="22"/>
                </w:rPr>
                <w:t>Xianglin</w:t>
              </w:r>
              <w:proofErr w:type="spellEnd"/>
              <w:r w:rsidR="005E2051">
                <w:rPr>
                  <w:szCs w:val="22"/>
                </w:rPr>
                <w:t xml:space="preserve"> Wang, </w:t>
              </w:r>
            </w:ins>
            <w:r w:rsidR="00AD3FAC">
              <w:rPr>
                <w:szCs w:val="22"/>
              </w:rPr>
              <w:t>Marta</w:t>
            </w:r>
            <w:r>
              <w:rPr>
                <w:szCs w:val="22"/>
              </w:rPr>
              <w:t xml:space="preserve"> </w:t>
            </w:r>
            <w:proofErr w:type="spellStart"/>
            <w:r>
              <w:rPr>
                <w:szCs w:val="22"/>
              </w:rPr>
              <w:t>Karczewicz</w:t>
            </w:r>
            <w:proofErr w:type="spellEnd"/>
          </w:p>
          <w:p w:rsidR="00E61DAC" w:rsidRPr="00AE341B" w:rsidRDefault="00EA50F2">
            <w:pPr>
              <w:spacing w:before="60" w:after="60"/>
              <w:rPr>
                <w:szCs w:val="22"/>
              </w:rPr>
            </w:pPr>
            <w:r>
              <w:rPr>
                <w:szCs w:val="22"/>
              </w:rPr>
              <w:t>5775 Morehouse Dr</w:t>
            </w:r>
            <w:r>
              <w:rPr>
                <w:szCs w:val="22"/>
              </w:rPr>
              <w:br/>
              <w:t>San Diego, CA 92121</w:t>
            </w:r>
            <w:r>
              <w:rPr>
                <w:szCs w:val="22"/>
              </w:rPr>
              <w:br/>
              <w:t>USA</w:t>
            </w:r>
          </w:p>
        </w:tc>
        <w:tc>
          <w:tcPr>
            <w:tcW w:w="900" w:type="dxa"/>
          </w:tcPr>
          <w:p w:rsidR="00E61DAC" w:rsidRPr="00AE341B" w:rsidRDefault="00E61DAC" w:rsidP="00EA50F2">
            <w:pPr>
              <w:spacing w:before="60" w:after="60"/>
              <w:rPr>
                <w:szCs w:val="22"/>
              </w:rPr>
            </w:pPr>
            <w:r w:rsidRPr="00AE341B">
              <w:rPr>
                <w:szCs w:val="22"/>
              </w:rPr>
              <w:br/>
              <w:t>Email:</w:t>
            </w:r>
          </w:p>
        </w:tc>
        <w:tc>
          <w:tcPr>
            <w:tcW w:w="3168" w:type="dxa"/>
          </w:tcPr>
          <w:p w:rsidR="00EA50F2" w:rsidRDefault="00E61DAC">
            <w:pPr>
              <w:spacing w:before="60" w:after="60"/>
              <w:rPr>
                <w:ins w:id="1" w:author="Geert" w:date="2011-11-14T17:02:00Z"/>
                <w:szCs w:val="22"/>
              </w:rPr>
            </w:pPr>
            <w:r w:rsidRPr="00AE341B">
              <w:rPr>
                <w:szCs w:val="22"/>
              </w:rPr>
              <w:br/>
            </w:r>
            <w:r w:rsidR="00EA50F2">
              <w:rPr>
                <w:szCs w:val="22"/>
              </w:rPr>
              <w:t>geertv@qualcomm.com</w:t>
            </w:r>
          </w:p>
          <w:p w:rsidR="005E2051" w:rsidRDefault="005E2051">
            <w:pPr>
              <w:spacing w:before="60" w:after="60"/>
              <w:rPr>
                <w:szCs w:val="22"/>
              </w:rPr>
            </w:pPr>
            <w:ins w:id="2" w:author="Geert" w:date="2011-11-14T17:02:00Z">
              <w:r>
                <w:rPr>
                  <w:szCs w:val="22"/>
                </w:rPr>
                <w:t>xianglin@qualcomm.com</w:t>
              </w:r>
            </w:ins>
          </w:p>
          <w:p w:rsidR="00E61DAC" w:rsidRPr="00AE341B" w:rsidRDefault="00EA50F2">
            <w:pPr>
              <w:spacing w:before="60" w:after="60"/>
              <w:rPr>
                <w:szCs w:val="22"/>
              </w:rPr>
            </w:pPr>
            <w:r>
              <w:rPr>
                <w:szCs w:val="22"/>
              </w:rPr>
              <w:t>martak@qualcomm.com</w:t>
            </w:r>
            <w:r w:rsidR="00E61DAC" w:rsidRPr="00AE341B">
              <w:rPr>
                <w:szCs w:val="22"/>
              </w:rPr>
              <w:br/>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EA50F2">
            <w:pPr>
              <w:spacing w:before="60" w:after="60"/>
              <w:rPr>
                <w:szCs w:val="22"/>
              </w:rPr>
            </w:pPr>
            <w:r>
              <w:rPr>
                <w:szCs w:val="22"/>
              </w:rPr>
              <w:t>Qualcomm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2212DF" w:rsidRPr="00AE341B" w:rsidRDefault="00451ECE" w:rsidP="009234A5">
      <w:pPr>
        <w:jc w:val="both"/>
        <w:rPr>
          <w:szCs w:val="22"/>
        </w:rPr>
      </w:pPr>
      <w:r>
        <w:rPr>
          <w:szCs w:val="22"/>
        </w:rPr>
        <w:t xml:space="preserve">This contribution proposes to improve the harmonized intra prediction </w:t>
      </w:r>
      <w:r w:rsidR="0013698A">
        <w:rPr>
          <w:szCs w:val="22"/>
        </w:rPr>
        <w:t xml:space="preserve">method </w:t>
      </w:r>
      <w:r>
        <w:rPr>
          <w:szCs w:val="22"/>
        </w:rPr>
        <w:t xml:space="preserve">with secondary boundary </w:t>
      </w:r>
      <w:r w:rsidR="0013698A">
        <w:rPr>
          <w:szCs w:val="22"/>
        </w:rPr>
        <w:t xml:space="preserve">that is </w:t>
      </w:r>
      <w:r>
        <w:rPr>
          <w:szCs w:val="22"/>
        </w:rPr>
        <w:t>studied in CE6.d by</w:t>
      </w:r>
      <w:r w:rsidR="0013698A">
        <w:rPr>
          <w:szCs w:val="22"/>
        </w:rPr>
        <w:t xml:space="preserve"> selectively applying prediction</w:t>
      </w:r>
      <w:r>
        <w:rPr>
          <w:szCs w:val="22"/>
        </w:rPr>
        <w:t xml:space="preserve"> </w:t>
      </w:r>
      <w:r w:rsidR="0013698A">
        <w:rPr>
          <w:szCs w:val="22"/>
        </w:rPr>
        <w:t>from</w:t>
      </w:r>
      <w:r w:rsidR="002F00AE">
        <w:rPr>
          <w:szCs w:val="22"/>
        </w:rPr>
        <w:t xml:space="preserve"> the </w:t>
      </w:r>
      <w:r>
        <w:rPr>
          <w:szCs w:val="22"/>
        </w:rPr>
        <w:t>secondary boundary.</w:t>
      </w:r>
      <w:ins w:id="3" w:author="Geert" w:date="2011-11-17T16:53:00Z">
        <w:r w:rsidR="00291297">
          <w:rPr>
            <w:szCs w:val="22"/>
          </w:rPr>
          <w:t xml:space="preserve"> The “All </w:t>
        </w:r>
      </w:ins>
      <w:ins w:id="4" w:author="Geert" w:date="2011-11-17T16:54:00Z">
        <w:r w:rsidR="00291297">
          <w:rPr>
            <w:szCs w:val="22"/>
          </w:rPr>
          <w:t>I</w:t>
        </w:r>
      </w:ins>
      <w:ins w:id="5" w:author="Geert" w:date="2011-11-17T16:53:00Z">
        <w:r w:rsidR="00291297">
          <w:rPr>
            <w:szCs w:val="22"/>
          </w:rPr>
          <w:t xml:space="preserve">ntra HE” </w:t>
        </w:r>
      </w:ins>
      <w:ins w:id="6" w:author="Geert" w:date="2011-11-17T16:55:00Z">
        <w:r w:rsidR="00291297">
          <w:rPr>
            <w:szCs w:val="22"/>
          </w:rPr>
          <w:t xml:space="preserve">average </w:t>
        </w:r>
      </w:ins>
      <w:ins w:id="7" w:author="Geert" w:date="2011-11-17T16:54:00Z">
        <w:r w:rsidR="00291297">
          <w:rPr>
            <w:szCs w:val="22"/>
          </w:rPr>
          <w:t xml:space="preserve">BD-rate </w:t>
        </w:r>
      </w:ins>
      <w:ins w:id="8" w:author="Geert" w:date="2011-11-17T16:55:00Z">
        <w:r w:rsidR="00291297">
          <w:rPr>
            <w:szCs w:val="22"/>
          </w:rPr>
          <w:t xml:space="preserve">for class F sequences </w:t>
        </w:r>
      </w:ins>
      <w:ins w:id="9" w:author="Geert" w:date="2011-11-17T16:54:00Z">
        <w:r w:rsidR="00291297">
          <w:rPr>
            <w:szCs w:val="22"/>
          </w:rPr>
          <w:t xml:space="preserve">is improved from </w:t>
        </w:r>
      </w:ins>
      <w:ins w:id="10" w:author="Geert" w:date="2011-11-17T16:55:00Z">
        <w:r w:rsidR="00291297">
          <w:rPr>
            <w:szCs w:val="22"/>
          </w:rPr>
          <w:t>0.2% to -0.2%.</w:t>
        </w:r>
      </w:ins>
    </w:p>
    <w:p w:rsidR="00745F6B" w:rsidRDefault="000975EC" w:rsidP="00E11923">
      <w:pPr>
        <w:pStyle w:val="Heading1"/>
      </w:pPr>
      <w:r>
        <w:t>Problem Statement</w:t>
      </w:r>
    </w:p>
    <w:p w:rsidR="000B3625" w:rsidRDefault="000B3625" w:rsidP="000B3625">
      <w:r>
        <w:t xml:space="preserve">The HEVC Working Draft version 4 (WD4) specifies the following intra prediction modes for the </w:t>
      </w:r>
      <w:proofErr w:type="spellStart"/>
      <w:r>
        <w:t>luma</w:t>
      </w:r>
      <w:proofErr w:type="spellEnd"/>
      <w:r>
        <w:t xml:space="preserve"> component: planar, DC, and up to 33 directional modes depending on the intra PU size. The DC prediction filtering method </w:t>
      </w:r>
      <w:r w:rsidR="00DD6BB3">
        <w:fldChar w:fldCharType="begin"/>
      </w:r>
      <w:r>
        <w:instrText xml:space="preserve"> REF _Ref307919187 \r \h </w:instrText>
      </w:r>
      <w:r w:rsidR="00DD6BB3">
        <w:fldChar w:fldCharType="separate"/>
      </w:r>
      <w:r w:rsidR="00DC1363">
        <w:t>[1]</w:t>
      </w:r>
      <w:r w:rsidR="00DD6BB3">
        <w:fldChar w:fldCharType="end"/>
      </w:r>
      <w:r>
        <w:t xml:space="preserve"> and simplification </w:t>
      </w:r>
      <w:r w:rsidR="00DD6BB3">
        <w:fldChar w:fldCharType="begin"/>
      </w:r>
      <w:r>
        <w:instrText xml:space="preserve"> REF _Ref307919387 \r \h </w:instrText>
      </w:r>
      <w:r w:rsidR="00DD6BB3">
        <w:fldChar w:fldCharType="separate"/>
      </w:r>
      <w:r w:rsidR="00DC1363">
        <w:t>[2]</w:t>
      </w:r>
      <w:r w:rsidR="00DD6BB3">
        <w:fldChar w:fldCharType="end"/>
      </w:r>
      <w:r>
        <w:t xml:space="preserve"> apply filtering across the boundary of the DC predicted PU.</w:t>
      </w:r>
    </w:p>
    <w:p w:rsidR="000B3625" w:rsidRDefault="000B3625" w:rsidP="000B3625">
      <w:r>
        <w:t>At the 6</w:t>
      </w:r>
      <w:r w:rsidRPr="000B3625">
        <w:rPr>
          <w:vertAlign w:val="superscript"/>
        </w:rPr>
        <w:t>th</w:t>
      </w:r>
      <w:r>
        <w:t xml:space="preserve"> JCT-VC meeting (July 2011) in Torino, Italy, at least four contributions were proposed that process the boundaries of the intra predicted PU with filters, gradient-based prediction, and bi-directional prediction. The following proposals are the subject of </w:t>
      </w:r>
      <w:r w:rsidR="008A790B">
        <w:t>the CE6.d experiment on “Intra p</w:t>
      </w:r>
      <w:r>
        <w:t xml:space="preserve">rediction </w:t>
      </w:r>
      <w:r w:rsidR="008A790B">
        <w:t>with s</w:t>
      </w:r>
      <w:r>
        <w:t xml:space="preserve">econdary </w:t>
      </w:r>
      <w:r w:rsidR="008A790B">
        <w:t>b</w:t>
      </w:r>
      <w:r>
        <w:t xml:space="preserve">oundary” </w:t>
      </w:r>
      <w:r w:rsidR="00DD6BB3">
        <w:fldChar w:fldCharType="begin"/>
      </w:r>
      <w:r>
        <w:instrText xml:space="preserve"> REF _Ref308528860 \r \h </w:instrText>
      </w:r>
      <w:r w:rsidR="00DD6BB3">
        <w:fldChar w:fldCharType="separate"/>
      </w:r>
      <w:r w:rsidR="00DC1363">
        <w:t>[7]</w:t>
      </w:r>
      <w:r w:rsidR="00DD6BB3">
        <w:fldChar w:fldCharType="end"/>
      </w:r>
      <w:r>
        <w:t xml:space="preserve">. </w:t>
      </w:r>
      <w:r w:rsidR="00DD6BB3">
        <w:fldChar w:fldCharType="begin"/>
      </w:r>
      <w:r>
        <w:instrText xml:space="preserve"> REF _Ref307920485 \r \h </w:instrText>
      </w:r>
      <w:r w:rsidR="00DD6BB3">
        <w:fldChar w:fldCharType="separate"/>
      </w:r>
      <w:r w:rsidR="00DC1363">
        <w:t>[3]</w:t>
      </w:r>
      <w:r w:rsidR="00DD6BB3">
        <w:fldChar w:fldCharType="end"/>
      </w:r>
      <w:r>
        <w:t xml:space="preserve"> </w:t>
      </w:r>
      <w:proofErr w:type="gramStart"/>
      <w:r>
        <w:t>proposes</w:t>
      </w:r>
      <w:proofErr w:type="gramEnd"/>
      <w:r>
        <w:t xml:space="preserve"> two techniques to improve directional intra prediction: gradient-based prediction and bi-directional prediction. In gradient-based prediction the difference between two reference boundary samples is computed (interpolation may be required), weighted, and added to at least one column or row along the intra PU boundary, depending on horizontal or vertical prediction. In bi-directional prediction the reference samples on both ends of the direction are used (interpolation may be required), and the reference sample on the secondary boundary is weighted and added to the predicted intra PU sample. </w:t>
      </w:r>
      <w:r w:rsidR="00DD6BB3">
        <w:fldChar w:fldCharType="begin"/>
      </w:r>
      <w:r>
        <w:instrText xml:space="preserve"> REF _Ref307920606 \r \h </w:instrText>
      </w:r>
      <w:r w:rsidR="00DD6BB3">
        <w:fldChar w:fldCharType="separate"/>
      </w:r>
      <w:r w:rsidR="00DC1363">
        <w:t>[4]</w:t>
      </w:r>
      <w:r w:rsidR="00DD6BB3">
        <w:fldChar w:fldCharType="end"/>
      </w:r>
      <w:r>
        <w:t xml:space="preserve"> </w:t>
      </w:r>
      <w:proofErr w:type="gramStart"/>
      <w:r>
        <w:t>proposes</w:t>
      </w:r>
      <w:proofErr w:type="gramEnd"/>
      <w:r>
        <w:t xml:space="preserve"> adding the weighted gradient betwe</w:t>
      </w:r>
      <w:r w:rsidR="008A790B">
        <w:t xml:space="preserve">en two reference samples to </w:t>
      </w:r>
      <w:r>
        <w:t xml:space="preserve">at least one column or row along the intra PU boundary for the vertical and horizontal prediction modes. </w:t>
      </w:r>
      <w:r w:rsidR="00DD6BB3">
        <w:fldChar w:fldCharType="begin"/>
      </w:r>
      <w:r>
        <w:instrText xml:space="preserve"> REF _Ref307944815 \r \h </w:instrText>
      </w:r>
      <w:r w:rsidR="00DD6BB3">
        <w:fldChar w:fldCharType="separate"/>
      </w:r>
      <w:r w:rsidR="00DC1363">
        <w:t>[5]</w:t>
      </w:r>
      <w:r w:rsidR="00DD6BB3">
        <w:fldChar w:fldCharType="end"/>
      </w:r>
      <w:r>
        <w:t xml:space="preserve"> </w:t>
      </w:r>
      <w:proofErr w:type="gramStart"/>
      <w:r>
        <w:t>applies</w:t>
      </w:r>
      <w:proofErr w:type="gramEnd"/>
      <w:r>
        <w:t xml:space="preserve"> a filter across the boundary of planar prediction mode and applies a diagonal 2-tap filter to the secondary boundary depending on the intra prediction direction. </w:t>
      </w:r>
      <w:r w:rsidR="00DD6BB3">
        <w:fldChar w:fldCharType="begin"/>
      </w:r>
      <w:r>
        <w:instrText xml:space="preserve"> REF _Ref307944906 \r \h </w:instrText>
      </w:r>
      <w:r w:rsidR="00DD6BB3">
        <w:fldChar w:fldCharType="separate"/>
      </w:r>
      <w:r w:rsidR="00DC1363">
        <w:t>[6]</w:t>
      </w:r>
      <w:r w:rsidR="00DD6BB3">
        <w:fldChar w:fldCharType="end"/>
      </w:r>
      <w:r>
        <w:t xml:space="preserve"> </w:t>
      </w:r>
      <w:proofErr w:type="gramStart"/>
      <w:r>
        <w:t>also</w:t>
      </w:r>
      <w:proofErr w:type="gramEnd"/>
      <w:r>
        <w:t xml:space="preserve"> applies a diagonal 2-tap filter across the secondary boundary depending on the intra prediction direction.</w:t>
      </w:r>
    </w:p>
    <w:p w:rsidR="006D24E1" w:rsidRDefault="001747E6" w:rsidP="000B3625">
      <w:r>
        <w:t>The report on</w:t>
      </w:r>
      <w:r w:rsidR="006D24E1">
        <w:t xml:space="preserve"> CE6.d </w:t>
      </w:r>
      <w:r w:rsidR="00DD6BB3">
        <w:fldChar w:fldCharType="begin"/>
      </w:r>
      <w:r>
        <w:instrText xml:space="preserve"> REF _Ref308529785 \r \h </w:instrText>
      </w:r>
      <w:r w:rsidR="00DD6BB3">
        <w:fldChar w:fldCharType="separate"/>
      </w:r>
      <w:r w:rsidR="00DC1363">
        <w:t>[8]</w:t>
      </w:r>
      <w:r w:rsidR="00DD6BB3">
        <w:fldChar w:fldCharType="end"/>
      </w:r>
      <w:r>
        <w:t xml:space="preserve"> proposes </w:t>
      </w:r>
      <w:r w:rsidR="008A790B">
        <w:t>the harmonization of</w:t>
      </w:r>
      <w:r>
        <w:t xml:space="preserve"> the proposals above.</w:t>
      </w:r>
      <w:r w:rsidR="00FC13B0">
        <w:t xml:space="preserve"> This harmonized solution is also </w:t>
      </w:r>
      <w:r w:rsidR="00E33D14">
        <w:t>known as</w:t>
      </w:r>
      <w:r w:rsidR="00FC13B0">
        <w:t xml:space="preserve"> </w:t>
      </w:r>
      <w:r w:rsidR="00E33D14">
        <w:t xml:space="preserve">the result from </w:t>
      </w:r>
      <w:r w:rsidR="00FC13B0">
        <w:t xml:space="preserve">“Test 13” in </w:t>
      </w:r>
      <w:r w:rsidR="00DD6BB3">
        <w:fldChar w:fldCharType="begin"/>
      </w:r>
      <w:r w:rsidR="00E33D14">
        <w:instrText xml:space="preserve"> REF _Ref308531050 \r \h </w:instrText>
      </w:r>
      <w:r w:rsidR="00DD6BB3">
        <w:fldChar w:fldCharType="separate"/>
      </w:r>
      <w:r w:rsidR="00DC1363">
        <w:t>[9]</w:t>
      </w:r>
      <w:r w:rsidR="00DD6BB3">
        <w:fldChar w:fldCharType="end"/>
      </w:r>
      <w:r w:rsidR="00E33D14">
        <w:t>.</w:t>
      </w:r>
      <w:r w:rsidR="00383F62">
        <w:t xml:space="preserve"> </w:t>
      </w:r>
      <w:r w:rsidR="00DD6BB3">
        <w:fldChar w:fldCharType="begin"/>
      </w:r>
      <w:r w:rsidR="00383F62">
        <w:instrText xml:space="preserve"> REF _Ref308531505 \h </w:instrText>
      </w:r>
      <w:r w:rsidR="00DD6BB3">
        <w:fldChar w:fldCharType="separate"/>
      </w:r>
      <w:ins w:id="11" w:author="Geert" w:date="2011-11-08T17:48:00Z">
        <w:r w:rsidR="00DC1363">
          <w:t xml:space="preserve">Table </w:t>
        </w:r>
        <w:r w:rsidR="00DC1363">
          <w:rPr>
            <w:noProof/>
          </w:rPr>
          <w:t>1</w:t>
        </w:r>
      </w:ins>
      <w:r w:rsidR="00DD6BB3">
        <w:fldChar w:fldCharType="end"/>
      </w:r>
      <w:r w:rsidR="00383F62">
        <w:t xml:space="preserve"> enumerates the BD-rate results according to the common test conditions for HM4. The average gain is -0.7% for classes A-E. </w:t>
      </w:r>
      <w:r w:rsidR="00DD6BB3">
        <w:fldChar w:fldCharType="begin"/>
      </w:r>
      <w:r w:rsidR="00383F62">
        <w:instrText xml:space="preserve"> REF _Ref308531647 \h </w:instrText>
      </w:r>
      <w:r w:rsidR="00DD6BB3">
        <w:fldChar w:fldCharType="separate"/>
      </w:r>
      <w:ins w:id="12" w:author="Geert" w:date="2011-11-08T17:48:00Z">
        <w:r w:rsidR="00DC1363">
          <w:t xml:space="preserve">Table </w:t>
        </w:r>
        <w:r w:rsidR="00DC1363">
          <w:rPr>
            <w:noProof/>
          </w:rPr>
          <w:t>2</w:t>
        </w:r>
      </w:ins>
      <w:r w:rsidR="00DD6BB3">
        <w:fldChar w:fldCharType="end"/>
      </w:r>
      <w:r w:rsidR="00383F62">
        <w:t xml:space="preserve"> enumerates the BD-rate results including class F sequences. The average gain including class F is -0.6% for “All Intra HE” and -0.5% for “All Intra LC”. The reason for the smaller gain is class F, which has an average loss of 0.2%, mainly due to the sequences “</w:t>
      </w:r>
      <w:proofErr w:type="spellStart"/>
      <w:r w:rsidR="00383F62">
        <w:t>ChinaSpeed</w:t>
      </w:r>
      <w:proofErr w:type="spellEnd"/>
      <w:r w:rsidR="00383F62">
        <w:t>” and “</w:t>
      </w:r>
      <w:proofErr w:type="spellStart"/>
      <w:r w:rsidR="00383F62">
        <w:t>SlideEditing</w:t>
      </w:r>
      <w:proofErr w:type="spellEnd"/>
      <w:r w:rsidR="00383F62">
        <w:t>”, which have losses of respectively about 0.5% and 1%.</w:t>
      </w:r>
    </w:p>
    <w:p w:rsidR="00F33AA6" w:rsidRDefault="00F33AA6" w:rsidP="000B3625">
      <w:r>
        <w:lastRenderedPageBreak/>
        <w:t xml:space="preserve">This contribution proposes </w:t>
      </w:r>
      <w:r w:rsidR="0018114C">
        <w:t>“</w:t>
      </w:r>
      <w:r>
        <w:t>intra prediction with selective secondary boundary</w:t>
      </w:r>
      <w:r w:rsidR="0018114C">
        <w:t>”</w:t>
      </w:r>
      <w:r>
        <w:t xml:space="preserve"> in order to </w:t>
      </w:r>
      <w:r w:rsidR="0018114C">
        <w:t>turn</w:t>
      </w:r>
      <w:r>
        <w:t xml:space="preserve"> the </w:t>
      </w:r>
      <w:r w:rsidR="0018114C">
        <w:t>class F loss into a gain.</w:t>
      </w:r>
    </w:p>
    <w:p w:rsidR="000B3625" w:rsidRDefault="000B3625" w:rsidP="000B3625"/>
    <w:p w:rsidR="006E7FC8" w:rsidRDefault="006E7FC8" w:rsidP="00383F62">
      <w:pPr>
        <w:pStyle w:val="Caption"/>
        <w:keepNext/>
        <w:jc w:val="center"/>
      </w:pPr>
      <w:bookmarkStart w:id="13" w:name="_Ref308531505"/>
      <w:r>
        <w:t xml:space="preserve">Table </w:t>
      </w:r>
      <w:fldSimple w:instr=" SEQ Table \* ARABIC ">
        <w:r w:rsidR="00DC1363">
          <w:rPr>
            <w:noProof/>
          </w:rPr>
          <w:t>1</w:t>
        </w:r>
      </w:fldSimple>
      <w:bookmarkEnd w:id="13"/>
      <w:r>
        <w:t xml:space="preserve"> BD-rate results for CE6.d harmonized solution, excluding class F</w:t>
      </w:r>
    </w:p>
    <w:tbl>
      <w:tblPr>
        <w:tblW w:w="7660" w:type="dxa"/>
        <w:tblInd w:w="98" w:type="dxa"/>
        <w:tblLook w:val="04A0"/>
      </w:tblPr>
      <w:tblGrid>
        <w:gridCol w:w="1300"/>
        <w:gridCol w:w="1060"/>
        <w:gridCol w:w="1060"/>
        <w:gridCol w:w="1060"/>
        <w:gridCol w:w="1060"/>
        <w:gridCol w:w="1060"/>
        <w:gridCol w:w="1060"/>
      </w:tblGrid>
      <w:tr w:rsidR="00DE4FC2" w:rsidRPr="00DE4FC2" w:rsidTr="00DE4FC2">
        <w:trPr>
          <w:trHeight w:val="240"/>
        </w:trPr>
        <w:tc>
          <w:tcPr>
            <w:tcW w:w="130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E4FC2">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E4FC2">
              <w:rPr>
                <w:rFonts w:ascii="Arial" w:hAnsi="Arial" w:cs="Arial"/>
                <w:b/>
                <w:bCs/>
                <w:color w:val="000000"/>
                <w:sz w:val="18"/>
                <w:szCs w:val="18"/>
              </w:rPr>
              <w:t>All Intra LC</w:t>
            </w:r>
          </w:p>
        </w:tc>
      </w:tr>
      <w:tr w:rsidR="00DE4FC2" w:rsidRPr="00DE4FC2" w:rsidTr="00DE4FC2">
        <w:trPr>
          <w:trHeight w:val="252"/>
        </w:trPr>
        <w:tc>
          <w:tcPr>
            <w:tcW w:w="130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V</w:t>
            </w:r>
          </w:p>
        </w:tc>
      </w:tr>
      <w:tr w:rsidR="00DE4FC2" w:rsidRPr="00DE4FC2" w:rsidTr="00DE4FC2">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E4FC2">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-1.1%</w:t>
            </w:r>
          </w:p>
        </w:tc>
      </w:tr>
      <w:tr w:rsidR="00DE4FC2" w:rsidRPr="00DE4FC2" w:rsidTr="00DE4FC2">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E4FC2">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r>
      <w:tr w:rsidR="00DE4FC2" w:rsidRPr="00DE4FC2" w:rsidTr="00DE4FC2">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E4FC2">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r>
      <w:tr w:rsidR="00DE4FC2" w:rsidRPr="00DE4FC2" w:rsidTr="00DE4FC2">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E4FC2">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r>
      <w:tr w:rsidR="00DE4FC2" w:rsidRPr="00DE4FC2" w:rsidTr="00DE4FC2">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E4FC2">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-0.9%</w:t>
            </w:r>
          </w:p>
        </w:tc>
        <w:tc>
          <w:tcPr>
            <w:tcW w:w="1060" w:type="dxa"/>
            <w:tcBorders>
              <w:top w:val="nil"/>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-0.9%</w:t>
            </w:r>
          </w:p>
        </w:tc>
      </w:tr>
      <w:tr w:rsidR="00DE4FC2" w:rsidRPr="00DE4FC2" w:rsidTr="00DE4FC2">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DE4FC2">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single" w:sz="8" w:space="0" w:color="auto"/>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single" w:sz="8" w:space="0" w:color="auto"/>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single" w:sz="8" w:space="0" w:color="auto"/>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-0.7%</w:t>
            </w:r>
          </w:p>
        </w:tc>
        <w:tc>
          <w:tcPr>
            <w:tcW w:w="1060" w:type="dxa"/>
            <w:tcBorders>
              <w:top w:val="single" w:sz="8" w:space="0" w:color="auto"/>
              <w:left w:val="nil"/>
              <w:bottom w:val="nil"/>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c>
          <w:tcPr>
            <w:tcW w:w="1060" w:type="dxa"/>
            <w:tcBorders>
              <w:top w:val="single" w:sz="8" w:space="0" w:color="auto"/>
              <w:left w:val="nil"/>
              <w:bottom w:val="nil"/>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E4FC2">
              <w:rPr>
                <w:rFonts w:ascii="Arial" w:hAnsi="Arial" w:cs="Arial"/>
                <w:color w:val="000000"/>
                <w:sz w:val="18"/>
                <w:szCs w:val="18"/>
              </w:rPr>
              <w:t>-0.8%</w:t>
            </w:r>
          </w:p>
        </w:tc>
      </w:tr>
      <w:tr w:rsidR="00DE4FC2" w:rsidRPr="00DE4FC2" w:rsidTr="00DE4FC2">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E4FC2">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DE4FC2">
              <w:rPr>
                <w:rFonts w:ascii="Arial" w:hAnsi="Arial" w:cs="Arial"/>
                <w:color w:val="808080"/>
                <w:sz w:val="18"/>
                <w:szCs w:val="18"/>
              </w:rPr>
              <w:t>-0.7%</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DE4FC2">
              <w:rPr>
                <w:rFonts w:ascii="Arial" w:hAnsi="Arial" w:cs="Arial"/>
                <w:color w:val="808080"/>
                <w:sz w:val="18"/>
                <w:szCs w:val="18"/>
              </w:rPr>
              <w:t>-0.7%</w:t>
            </w:r>
          </w:p>
        </w:tc>
        <w:tc>
          <w:tcPr>
            <w:tcW w:w="1060" w:type="dxa"/>
            <w:tcBorders>
              <w:top w:val="nil"/>
              <w:left w:val="nil"/>
              <w:bottom w:val="single" w:sz="8" w:space="0" w:color="auto"/>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DE4FC2">
              <w:rPr>
                <w:rFonts w:ascii="Arial" w:hAnsi="Arial" w:cs="Arial"/>
                <w:color w:val="808080"/>
                <w:sz w:val="18"/>
                <w:szCs w:val="18"/>
              </w:rPr>
              <w:t>-0.7%</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DE4FC2">
              <w:rPr>
                <w:rFonts w:ascii="Arial" w:hAnsi="Arial" w:cs="Arial"/>
                <w:color w:val="808080"/>
                <w:sz w:val="18"/>
                <w:szCs w:val="18"/>
              </w:rPr>
              <w:t>-0.7%</w:t>
            </w:r>
          </w:p>
        </w:tc>
        <w:tc>
          <w:tcPr>
            <w:tcW w:w="1060" w:type="dxa"/>
            <w:tcBorders>
              <w:top w:val="nil"/>
              <w:left w:val="nil"/>
              <w:bottom w:val="single" w:sz="8" w:space="0" w:color="auto"/>
              <w:right w:val="nil"/>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DE4FC2">
              <w:rPr>
                <w:rFonts w:ascii="Arial" w:hAnsi="Arial" w:cs="Arial"/>
                <w:color w:val="808080"/>
                <w:sz w:val="18"/>
                <w:szCs w:val="18"/>
              </w:rPr>
              <w:t>-0.8%</w:t>
            </w:r>
          </w:p>
        </w:tc>
        <w:tc>
          <w:tcPr>
            <w:tcW w:w="1060" w:type="dxa"/>
            <w:tcBorders>
              <w:top w:val="nil"/>
              <w:left w:val="nil"/>
              <w:bottom w:val="single" w:sz="8" w:space="0" w:color="auto"/>
              <w:right w:val="single" w:sz="8" w:space="0" w:color="auto"/>
            </w:tcBorders>
            <w:shd w:val="clear" w:color="auto" w:fill="auto"/>
            <w:noWrap/>
            <w:vAlign w:val="bottom"/>
            <w:hideMark/>
          </w:tcPr>
          <w:p w:rsidR="00DE4FC2" w:rsidRPr="00DE4FC2" w:rsidRDefault="00DE4FC2" w:rsidP="00DE4FC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DE4FC2">
              <w:rPr>
                <w:rFonts w:ascii="Arial" w:hAnsi="Arial" w:cs="Arial"/>
                <w:color w:val="808080"/>
                <w:sz w:val="18"/>
                <w:szCs w:val="18"/>
              </w:rPr>
              <w:t>-0.9%</w:t>
            </w:r>
          </w:p>
        </w:tc>
      </w:tr>
    </w:tbl>
    <w:p w:rsidR="000B3625" w:rsidRDefault="000B3625" w:rsidP="000975EC"/>
    <w:p w:rsidR="006E7FC8" w:rsidRDefault="006E7FC8" w:rsidP="00383F62">
      <w:pPr>
        <w:pStyle w:val="Caption"/>
        <w:keepNext/>
        <w:jc w:val="center"/>
      </w:pPr>
      <w:bookmarkStart w:id="14" w:name="_Ref308531647"/>
      <w:r>
        <w:t xml:space="preserve">Table </w:t>
      </w:r>
      <w:fldSimple w:instr=" SEQ Table \* ARABIC ">
        <w:r w:rsidR="00DC1363">
          <w:rPr>
            <w:noProof/>
          </w:rPr>
          <w:t>2</w:t>
        </w:r>
      </w:fldSimple>
      <w:bookmarkEnd w:id="14"/>
      <w:r>
        <w:t xml:space="preserve"> BD-rate results for CE6.d harmonized solution, including class F</w:t>
      </w:r>
    </w:p>
    <w:tbl>
      <w:tblPr>
        <w:tblW w:w="7660" w:type="dxa"/>
        <w:tblInd w:w="96" w:type="dxa"/>
        <w:tblLook w:val="04A0"/>
      </w:tblPr>
      <w:tblGrid>
        <w:gridCol w:w="1300"/>
        <w:gridCol w:w="1060"/>
        <w:gridCol w:w="1060"/>
        <w:gridCol w:w="1060"/>
        <w:gridCol w:w="1060"/>
        <w:gridCol w:w="1060"/>
        <w:gridCol w:w="1060"/>
      </w:tblGrid>
      <w:tr w:rsidR="000975EC" w:rsidRPr="000975EC" w:rsidTr="000975EC">
        <w:trPr>
          <w:trHeight w:val="240"/>
        </w:trPr>
        <w:tc>
          <w:tcPr>
            <w:tcW w:w="130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975EC">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975EC">
              <w:rPr>
                <w:rFonts w:ascii="Arial" w:hAnsi="Arial" w:cs="Arial"/>
                <w:b/>
                <w:bCs/>
                <w:color w:val="000000"/>
                <w:sz w:val="18"/>
                <w:szCs w:val="18"/>
              </w:rPr>
              <w:t>All Intra LC</w:t>
            </w:r>
          </w:p>
        </w:tc>
      </w:tr>
      <w:tr w:rsidR="000975EC" w:rsidRPr="000975EC" w:rsidTr="000975EC">
        <w:trPr>
          <w:trHeight w:val="252"/>
        </w:trPr>
        <w:tc>
          <w:tcPr>
            <w:tcW w:w="130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V</w:t>
            </w:r>
          </w:p>
        </w:tc>
      </w:tr>
      <w:tr w:rsidR="000975EC" w:rsidRPr="000975EC" w:rsidTr="000975EC">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-1.1%</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r>
      <w:tr w:rsidR="000975EC" w:rsidRPr="000975EC" w:rsidTr="000975EC">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F</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-0.2%</w:t>
            </w:r>
          </w:p>
        </w:tc>
      </w:tr>
      <w:tr w:rsidR="000975EC" w:rsidRPr="000975EC" w:rsidTr="000975EC">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0975EC">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-0.5%</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single" w:sz="8" w:space="0" w:color="auto"/>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-0.5%</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-0.7%</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-0.7%</w:t>
            </w:r>
          </w:p>
        </w:tc>
      </w:tr>
    </w:tbl>
    <w:p w:rsidR="000975EC" w:rsidRDefault="000975EC" w:rsidP="000975EC"/>
    <w:p w:rsidR="000975EC" w:rsidRDefault="00A777A9" w:rsidP="000975EC">
      <w:pPr>
        <w:pStyle w:val="Heading1"/>
      </w:pPr>
      <w:r>
        <w:t>Selective Secondary Boundary</w:t>
      </w:r>
      <w:r w:rsidR="00B9102A">
        <w:t xml:space="preserve"> Intra Prediction</w:t>
      </w:r>
    </w:p>
    <w:p w:rsidR="008B1F2C" w:rsidRDefault="008B1F2C" w:rsidP="008B1F2C">
      <w:r>
        <w:t>This contribution proposes to detect the cases that result in BD-rate losses for intra prediction with secondary boundary. If the detection is positive, the prediction from the secondary boundary may be partially or entirely disabled in order to improve BD-rate performance.</w:t>
      </w:r>
    </w:p>
    <w:p w:rsidR="008B1F2C" w:rsidRDefault="00DD6BB3" w:rsidP="008B1F2C">
      <w:r>
        <w:fldChar w:fldCharType="begin"/>
      </w:r>
      <w:r w:rsidR="008B1F2C">
        <w:instrText xml:space="preserve"> REF _Ref308000695 \h </w:instrText>
      </w:r>
      <w:r>
        <w:fldChar w:fldCharType="separate"/>
      </w:r>
      <w:ins w:id="15" w:author="Geert" w:date="2011-11-08T17:48:00Z">
        <w:r w:rsidR="00DC1363">
          <w:t xml:space="preserve">Figure </w:t>
        </w:r>
        <w:r w:rsidR="00DC1363">
          <w:rPr>
            <w:noProof/>
          </w:rPr>
          <w:t>1</w:t>
        </w:r>
      </w:ins>
      <w:r>
        <w:fldChar w:fldCharType="end"/>
      </w:r>
      <w:r w:rsidR="008B1F2C">
        <w:t xml:space="preserve"> illustrates computing relationships between the reference </w:t>
      </w:r>
      <w:proofErr w:type="gramStart"/>
      <w:r w:rsidR="008B1F2C">
        <w:t>boundary</w:t>
      </w:r>
      <w:proofErr w:type="gramEnd"/>
      <w:r w:rsidR="008B1F2C">
        <w:t xml:space="preserve"> samples based on </w:t>
      </w:r>
      <w:proofErr w:type="spellStart"/>
      <w:r w:rsidR="008B1F2C">
        <w:t>Laplacians</w:t>
      </w:r>
      <w:proofErr w:type="spellEnd"/>
      <w:r w:rsidR="008B1F2C">
        <w:t>. For directional intra prediction modes, the secondary boundary is defined as the top intra PU boundary in case of horizontal directions (HOR-7 to HOR+8), and as the side (left) intra PU boundary for vertical modes (VER-8 to VER+8). The top reference boundary samples are denoted by TR[</w:t>
      </w:r>
      <w:proofErr w:type="spellStart"/>
      <w:r w:rsidR="008B1F2C">
        <w:t>i</w:t>
      </w:r>
      <w:proofErr w:type="spellEnd"/>
      <w:r w:rsidR="008B1F2C">
        <w:t>] (</w:t>
      </w:r>
      <w:proofErr w:type="spellStart"/>
      <w:r w:rsidR="008B1F2C">
        <w:t>i</w:t>
      </w:r>
      <w:proofErr w:type="spellEnd"/>
      <w:r w:rsidR="008B1F2C">
        <w:t>=0…N), and the side reference boundary samples by SR[</w:t>
      </w:r>
      <w:proofErr w:type="spellStart"/>
      <w:r w:rsidR="008B1F2C">
        <w:t>i</w:t>
      </w:r>
      <w:proofErr w:type="spellEnd"/>
      <w:r w:rsidR="008B1F2C">
        <w:t>] (</w:t>
      </w:r>
      <w:proofErr w:type="spellStart"/>
      <w:r w:rsidR="008B1F2C">
        <w:t>i</w:t>
      </w:r>
      <w:proofErr w:type="spellEnd"/>
      <w:r w:rsidR="008B1F2C">
        <w:t xml:space="preserve">=0…N). The intra PU samples are denoted by </w:t>
      </w:r>
      <w:proofErr w:type="gramStart"/>
      <w:r w:rsidR="008B1F2C">
        <w:t>P[</w:t>
      </w:r>
      <w:proofErr w:type="spellStart"/>
      <w:proofErr w:type="gramEnd"/>
      <w:r w:rsidR="008B1F2C">
        <w:t>k,l</w:t>
      </w:r>
      <w:proofErr w:type="spellEnd"/>
      <w:r w:rsidR="008B1F2C">
        <w:t>] (</w:t>
      </w:r>
      <w:proofErr w:type="spellStart"/>
      <w:r w:rsidR="008B1F2C">
        <w:t>k,l</w:t>
      </w:r>
      <w:proofErr w:type="spellEnd"/>
      <w:r w:rsidR="008B1F2C">
        <w:t xml:space="preserve">=0…N). The following pseudo-code illustrates the computation of the relationships between the reference </w:t>
      </w:r>
      <w:proofErr w:type="gramStart"/>
      <w:r w:rsidR="008B1F2C">
        <w:t>boundary</w:t>
      </w:r>
      <w:proofErr w:type="gramEnd"/>
      <w:r w:rsidR="008B1F2C">
        <w:t xml:space="preserve"> samples based on </w:t>
      </w:r>
      <w:proofErr w:type="spellStart"/>
      <w:r w:rsidR="008B1F2C">
        <w:t>Laplacians</w:t>
      </w:r>
      <w:proofErr w:type="spellEnd"/>
      <w:r w:rsidR="008B1F2C">
        <w:t xml:space="preserve"> in case of directional intra prediction modes:</w:t>
      </w:r>
    </w:p>
    <w:p w:rsidR="008B1F2C" w:rsidRDefault="008B1F2C" w:rsidP="008B1F2C"/>
    <w:p w:rsidR="008B1F2C" w:rsidRDefault="008B1F2C" w:rsidP="008B1F2C">
      <w:pPr>
        <w:pStyle w:val="ListParagraph"/>
        <w:numPr>
          <w:ilvl w:val="0"/>
          <w:numId w:val="12"/>
        </w:numPr>
      </w:pPr>
      <w:r>
        <w:t>IF (horizontal directional mode) THEN</w:t>
      </w:r>
    </w:p>
    <w:p w:rsidR="008B1F2C" w:rsidRDefault="008B1F2C" w:rsidP="008B1F2C">
      <w:pPr>
        <w:pStyle w:val="ListParagraph"/>
        <w:numPr>
          <w:ilvl w:val="1"/>
          <w:numId w:val="12"/>
        </w:numPr>
      </w:pPr>
      <w:r>
        <w:t>Value = MAX( | TR[N-2] -2*TR[N-1] + TR[N] |, | TR[N-3] -2*TR[N-2] + TR[N-1] | )</w:t>
      </w:r>
    </w:p>
    <w:p w:rsidR="008B1F2C" w:rsidRDefault="008B1F2C" w:rsidP="008B1F2C">
      <w:pPr>
        <w:pStyle w:val="ListParagraph"/>
        <w:numPr>
          <w:ilvl w:val="0"/>
          <w:numId w:val="12"/>
        </w:numPr>
      </w:pPr>
      <w:r>
        <w:t>IF (vertical directional mode) THEN</w:t>
      </w:r>
    </w:p>
    <w:p w:rsidR="008B1F2C" w:rsidRDefault="008B1F2C" w:rsidP="008B1F2C">
      <w:pPr>
        <w:pStyle w:val="ListParagraph"/>
        <w:numPr>
          <w:ilvl w:val="1"/>
          <w:numId w:val="12"/>
        </w:numPr>
      </w:pPr>
      <w:r>
        <w:t>Value = MAX( | SR[N-2] -2*SR[N-1] + SR[N] |, | SR[N-3] -2*SR[N-2] + SR[N-1] | )</w:t>
      </w:r>
    </w:p>
    <w:p w:rsidR="008B1F2C" w:rsidRDefault="008B1F2C" w:rsidP="008B1F2C">
      <w:pPr>
        <w:pStyle w:val="ListParagraph"/>
        <w:numPr>
          <w:ilvl w:val="0"/>
          <w:numId w:val="12"/>
        </w:numPr>
      </w:pPr>
      <w:r>
        <w:t>IF ( Value &lt; Threshold ) THEN { Enable secondary boundary filtering technique } ELSE { Disable }</w:t>
      </w:r>
    </w:p>
    <w:p w:rsidR="000975EC" w:rsidRDefault="00E9214D" w:rsidP="000975EC">
      <w:ins w:id="16" w:author="Geert" w:date="2011-11-17T17:25:00Z">
        <w:r>
          <w:t xml:space="preserve">The </w:t>
        </w:r>
      </w:ins>
      <w:ins w:id="17" w:author="Geert" w:date="2011-11-17T19:55:00Z">
        <w:r>
          <w:t>conditions are</w:t>
        </w:r>
      </w:ins>
      <w:ins w:id="18" w:author="Geert" w:date="2011-11-17T17:25:00Z">
        <w:r w:rsidR="007F14A4">
          <w:t xml:space="preserve"> applied to the following directional intra modes: </w:t>
        </w:r>
      </w:ins>
      <w:ins w:id="19" w:author="Geert" w:date="2011-11-17T17:26:00Z">
        <w:r w:rsidR="007F14A4">
          <w:t>VER+4…VER+</w:t>
        </w:r>
      </w:ins>
      <w:ins w:id="20" w:author="Geert" w:date="2011-11-17T17:27:00Z">
        <w:r w:rsidR="007F14A4">
          <w:t>8</w:t>
        </w:r>
      </w:ins>
      <w:ins w:id="21" w:author="Geert" w:date="2011-11-17T17:26:00Z">
        <w:r w:rsidR="007F14A4">
          <w:t>, VER-4…VER-8, HOR+4…HOR+</w:t>
        </w:r>
      </w:ins>
      <w:ins w:id="22" w:author="Geert" w:date="2011-11-17T17:27:00Z">
        <w:r w:rsidR="007F14A4">
          <w:t>8</w:t>
        </w:r>
      </w:ins>
      <w:ins w:id="23" w:author="Geert" w:date="2011-11-17T17:26:00Z">
        <w:r w:rsidR="007F14A4">
          <w:t>, HOR-4…HOR-7</w:t>
        </w:r>
      </w:ins>
      <w:ins w:id="24" w:author="Geert" w:date="2011-11-17T17:27:00Z">
        <w:r w:rsidR="007F14A4">
          <w:t xml:space="preserve">. The </w:t>
        </w:r>
      </w:ins>
      <w:ins w:id="25" w:author="Geert" w:date="2011-11-17T19:55:00Z">
        <w:r>
          <w:t>conditions</w:t>
        </w:r>
      </w:ins>
      <w:ins w:id="26" w:author="Geert" w:date="2011-11-17T17:27:00Z">
        <w:r>
          <w:t xml:space="preserve"> </w:t>
        </w:r>
      </w:ins>
      <w:ins w:id="27" w:author="Geert" w:date="2011-11-17T19:55:00Z">
        <w:r>
          <w:t>are</w:t>
        </w:r>
      </w:ins>
      <w:ins w:id="28" w:author="Geert" w:date="2011-11-17T17:27:00Z">
        <w:r w:rsidR="007F14A4">
          <w:t xml:space="preserve"> also applied to multiple line/column prediction for </w:t>
        </w:r>
      </w:ins>
      <w:ins w:id="29" w:author="Geert" w:date="2011-11-17T19:55:00Z">
        <w:r>
          <w:t xml:space="preserve">the </w:t>
        </w:r>
      </w:ins>
      <w:ins w:id="30" w:author="Geert" w:date="2011-11-17T17:27:00Z">
        <w:r w:rsidR="007F14A4">
          <w:t xml:space="preserve">modes </w:t>
        </w:r>
      </w:ins>
      <w:ins w:id="31" w:author="Geert" w:date="2011-11-17T17:28:00Z">
        <w:r w:rsidR="007F14A4">
          <w:t xml:space="preserve">VER, HOR, </w:t>
        </w:r>
      </w:ins>
      <w:ins w:id="32" w:author="Geert" w:date="2011-11-17T17:27:00Z">
        <w:r w:rsidR="007F14A4">
          <w:t>VER+8, HOR+8</w:t>
        </w:r>
      </w:ins>
      <w:ins w:id="33" w:author="Geert" w:date="2011-11-17T17:28:00Z">
        <w:r w:rsidR="007F14A4">
          <w:t>. There are three threshold values: 24</w:t>
        </w:r>
      </w:ins>
      <w:ins w:id="34" w:author="Geert" w:date="2011-11-17T18:46:00Z">
        <w:r w:rsidR="00A24257">
          <w:t xml:space="preserve"> (VER+4</w:t>
        </w:r>
      </w:ins>
      <w:ins w:id="35" w:author="Geert" w:date="2011-11-17T18:47:00Z">
        <w:r w:rsidR="00A24257">
          <w:t>…</w:t>
        </w:r>
        <w:r w:rsidR="00A24257">
          <w:t>VER+7, VER-4</w:t>
        </w:r>
        <w:r w:rsidR="00A24257">
          <w:t>…</w:t>
        </w:r>
        <w:r w:rsidR="00A24257">
          <w:t>VER-8, HOR+4</w:t>
        </w:r>
        <w:r w:rsidR="00A24257">
          <w:t>…</w:t>
        </w:r>
        <w:r w:rsidR="00A24257">
          <w:t>HOR+7, HOR-4</w:t>
        </w:r>
        <w:r w:rsidR="00A24257">
          <w:t>…</w:t>
        </w:r>
        <w:r w:rsidR="00A24257">
          <w:t>HOR-7)</w:t>
        </w:r>
      </w:ins>
      <w:ins w:id="36" w:author="Geert" w:date="2011-11-17T17:28:00Z">
        <w:r w:rsidR="007F14A4">
          <w:t>, 128</w:t>
        </w:r>
      </w:ins>
      <w:ins w:id="37" w:author="Geert" w:date="2011-11-17T18:51:00Z">
        <w:r w:rsidR="00A24257">
          <w:t xml:space="preserve"> (multi line VER, HOR, VER+8, HOR+8)</w:t>
        </w:r>
      </w:ins>
      <w:ins w:id="38" w:author="Geert" w:date="2011-11-17T17:28:00Z">
        <w:r w:rsidR="007F14A4">
          <w:t>, 256</w:t>
        </w:r>
      </w:ins>
      <w:ins w:id="39" w:author="Geert" w:date="2011-11-17T18:48:00Z">
        <w:r w:rsidR="00A24257">
          <w:t xml:space="preserve"> (VER+8, HOR+8)</w:t>
        </w:r>
      </w:ins>
      <w:ins w:id="40" w:author="Geert" w:date="2011-11-17T17:28:00Z">
        <w:r w:rsidR="007F14A4">
          <w:t>.</w:t>
        </w:r>
      </w:ins>
    </w:p>
    <w:p w:rsidR="000975EC" w:rsidRDefault="00DD6BB3" w:rsidP="000975EC">
      <w:r>
        <w:pict>
          <v:group id="_x0000_s1052" editas="canvas" style="width:468pt;height:531pt;mso-position-horizontal-relative:char;mso-position-vertical-relative:line" coordorigin="2526,-588" coordsize="7200,8169">
            <o:lock v:ext="edit" aspectratio="t"/>
            <v:shape id="_x0000_s1053" type="#_x0000_t75" style="position:absolute;left:2526;top:-588;width:7200;height:8169" o:preferrelative="f">
              <v:fill o:detectmouseclick="t"/>
              <v:path o:extrusionok="t" o:connecttype="none"/>
              <o:lock v:ext="edit" text="t"/>
            </v:shape>
            <v:rect id="_x0000_s1054" style="position:absolute;left:2941;top:381;width:553;height:556" filled="f" strokecolor="#c0504d" strokeweight="1.5pt"/>
            <v:rect id="_x0000_s1055" style="position:absolute;left:5157;top:381;width:553;height:556" filled="f" strokecolor="#c0504d" strokeweight="1.5pt"/>
            <v:rect id="_x0000_s1056" style="position:absolute;left:2941;top:935;width:553;height:555" filled="f" strokecolor="#c0504d" strokeweight="1.5pt"/>
            <v:rect id="_x0000_s1057" style="position:absolute;left:4050;top:381;width:551;height:554;v-text-anchor:middle" fillcolor="#c4bc96" strokecolor="#c0504d" strokeweight="1.5pt">
              <v:fill color2="fill lighten(0)" method="linear sigma" focus="100%" type="gradient"/>
              <v:textbox style="mso-next-textbox:#_x0000_s1057" inset="3.6pt,,0">
                <w:txbxContent>
                  <w:p w:rsidR="000D206E" w:rsidRPr="00590941" w:rsidRDefault="000D206E" w:rsidP="008B1F2C">
                    <w:pPr>
                      <w:rPr>
                        <w:sz w:val="16"/>
                      </w:rPr>
                    </w:pPr>
                    <w:proofErr w:type="gramStart"/>
                    <w:r w:rsidRPr="00590941">
                      <w:rPr>
                        <w:sz w:val="16"/>
                      </w:rPr>
                      <w:t>TR[</w:t>
                    </w:r>
                    <w:proofErr w:type="gramEnd"/>
                    <w:r w:rsidRPr="00590941">
                      <w:rPr>
                        <w:sz w:val="16"/>
                      </w:rPr>
                      <w:t>N-2]</w:t>
                    </w:r>
                  </w:p>
                </w:txbxContent>
              </v:textbox>
            </v:rect>
            <v:rect id="_x0000_s1058" style="position:absolute;left:6541;top:381;width:553;height:556" filled="f" strokecolor="#c0504d" strokeweight="1.5pt"/>
            <v:rect id="_x0000_s1059" style="position:absolute;left:7095;top:381;width:553;height:556" filled="f" strokecolor="#c0504d" strokeweight="1.5pt"/>
            <v:rect id="_x0000_s1060" style="position:absolute;left:6541;top:934;width:553;height:556" filled="f" strokecolor="#c0504d" strokeweight="1.5pt"/>
            <v:rect id="_x0000_s1061" style="position:absolute;left:6541;top:1490;width:553;height:552" filled="f" strokecolor="#c0504d" strokeweight="1.5pt"/>
            <v:rect id="_x0000_s1062" style="position:absolute;left:6541;top:2041;width:553;height:556" filled="f" strokecolor="#c0504d" strokeweight="1.5pt"/>
            <v:rect id="_x0000_s1063" style="position:absolute;left:6541;top:2597;width:553;height:554" filled="f" strokecolor="#c0504d" strokeweight="1.5pt"/>
            <v:rect id="_x0000_s1064" style="position:absolute;left:4603;top:381;width:552;height:556;v-text-anchor:middle" fillcolor="#c4bc96" strokecolor="#c0504d" strokeweight="1.5pt">
              <v:fill color2="fill lighten(0)" method="linear sigma" focus="100%" type="gradient"/>
              <v:textbox style="mso-next-textbox:#_x0000_s1064" inset="3.6pt,,0">
                <w:txbxContent>
                  <w:p w:rsidR="000D206E" w:rsidRPr="00590941" w:rsidRDefault="000D206E" w:rsidP="008B1F2C">
                    <w:pPr>
                      <w:rPr>
                        <w:sz w:val="16"/>
                      </w:rPr>
                    </w:pPr>
                    <w:proofErr w:type="gramStart"/>
                    <w:r w:rsidRPr="00590941">
                      <w:rPr>
                        <w:sz w:val="16"/>
                      </w:rPr>
                      <w:t>TR[</w:t>
                    </w:r>
                    <w:proofErr w:type="gramEnd"/>
                    <w:r w:rsidRPr="00590941">
                      <w:rPr>
                        <w:sz w:val="16"/>
                      </w:rPr>
                      <w:t>N-1]</w:t>
                    </w:r>
                  </w:p>
                </w:txbxContent>
              </v:textbox>
            </v:rect>
            <v:rect id="_x0000_s1065" style="position:absolute;left:3495;top:381;width:553;height:554;v-text-anchor:middle" fillcolor="#c4bc96" strokecolor="#c0504d" strokeweight="1.5pt">
              <v:fill color2="fill lighten(0)" method="linear sigma" focus="100%" type="gradient"/>
              <v:textbox style="mso-next-textbox:#_x0000_s1065" inset="3.6pt,,0">
                <w:txbxContent>
                  <w:p w:rsidR="000D206E" w:rsidRPr="00590941" w:rsidRDefault="000D206E" w:rsidP="008B1F2C">
                    <w:pPr>
                      <w:rPr>
                        <w:sz w:val="12"/>
                      </w:rPr>
                    </w:pPr>
                    <w:proofErr w:type="gramStart"/>
                    <w:r w:rsidRPr="00590941">
                      <w:rPr>
                        <w:sz w:val="16"/>
                      </w:rPr>
                      <w:t>TR[</w:t>
                    </w:r>
                    <w:proofErr w:type="gramEnd"/>
                    <w:r w:rsidRPr="00590941">
                      <w:rPr>
                        <w:sz w:val="16"/>
                      </w:rPr>
                      <w:t>N-3]</w:t>
                    </w:r>
                  </w:p>
                </w:txbxContent>
              </v:textbox>
            </v:rect>
            <v:rect id="_x0000_s1066" style="position:absolute;left:2941;top:1490;width:553;height:554" filled="f" strokecolor="#c0504d" strokeweight="1.5pt"/>
            <v:rect id="_x0000_s1067" style="position:absolute;left:2941;top:2597;width:553;height:554" filled="f" strokecolor="#c0504d" strokeweight="1.5pt"/>
            <v:rect id="_x0000_s1068" style="position:absolute;left:2941;top:2042;width:553;height:555" filled="f" strokecolor="#c0504d" strokeweight="1.5pt"/>
            <v:rect id="_x0000_s1069" style="position:absolute;left:3495;top:935;width:553;height:555" filled="f" strokeweight="1.5pt">
              <v:textbox style="mso-next-textbox:#_x0000_s1069">
                <w:txbxContent>
                  <w:p w:rsidR="000D206E" w:rsidRPr="00576153" w:rsidRDefault="000D206E" w:rsidP="008B1F2C">
                    <w:pPr>
                      <w:rPr>
                        <w:sz w:val="18"/>
                      </w:rPr>
                    </w:pPr>
                    <w:r w:rsidRPr="00576153">
                      <w:rPr>
                        <w:sz w:val="18"/>
                      </w:rPr>
                      <w:t>(0</w:t>
                    </w:r>
                    <w:proofErr w:type="gramStart"/>
                    <w:r w:rsidRPr="00576153">
                      <w:rPr>
                        <w:sz w:val="18"/>
                      </w:rPr>
                      <w:t>,0</w:t>
                    </w:r>
                    <w:proofErr w:type="gramEnd"/>
                    <w:r w:rsidRPr="00576153">
                      <w:rPr>
                        <w:sz w:val="18"/>
                      </w:rPr>
                      <w:t>)</w:t>
                    </w:r>
                  </w:p>
                </w:txbxContent>
              </v:textbox>
            </v:rect>
            <v:rect id="_x0000_s1070" style="position:absolute;left:4603;top:935;width:552;height:555" filled="f" strokeweight="1.5pt"/>
            <v:rect id="_x0000_s1071" style="position:absolute;left:4048;top:935;width:553;height:555" filled="f" strokeweight="1.5pt"/>
            <v:rect id="_x0000_s1072" style="position:absolute;left:5157;top:935;width:551;height:555" filled="f" strokeweight="1.5pt">
              <v:textbox>
                <w:txbxContent>
                  <w:p w:rsidR="000D206E" w:rsidRPr="00323357" w:rsidRDefault="000D206E" w:rsidP="008B1F2C">
                    <w:pPr>
                      <w:rPr>
                        <w:sz w:val="18"/>
                      </w:rPr>
                    </w:pPr>
                    <w:r w:rsidRPr="00323357">
                      <w:rPr>
                        <w:sz w:val="18"/>
                      </w:rPr>
                      <w:t>(N</w:t>
                    </w:r>
                    <w:proofErr w:type="gramStart"/>
                    <w:r w:rsidRPr="00323357">
                      <w:rPr>
                        <w:sz w:val="18"/>
                      </w:rPr>
                      <w:t>,0</w:t>
                    </w:r>
                    <w:proofErr w:type="gramEnd"/>
                    <w:r w:rsidRPr="00323357">
                      <w:rPr>
                        <w:sz w:val="18"/>
                      </w:rPr>
                      <w:t>)</w:t>
                    </w:r>
                  </w:p>
                </w:txbxContent>
              </v:textbox>
            </v:rect>
            <v:rect id="_x0000_s1073" style="position:absolute;left:3495;top:1490;width:553;height:554" filled="f" strokeweight="1.5pt"/>
            <v:rect id="_x0000_s1074" style="position:absolute;left:4603;top:1490;width:552;height:554" filled="f" strokeweight="1.5pt"/>
            <v:rect id="_x0000_s1075" style="position:absolute;left:4048;top:1490;width:553;height:554" filled="f" strokeweight="1.5pt">
              <v:textbox style="mso-next-textbox:#_x0000_s1075">
                <w:txbxContent>
                  <w:p w:rsidR="000D206E" w:rsidRPr="00576153" w:rsidRDefault="000D206E" w:rsidP="008B1F2C">
                    <w:pPr>
                      <w:rPr>
                        <w:sz w:val="18"/>
                      </w:rPr>
                    </w:pPr>
                    <w:r w:rsidRPr="00576153">
                      <w:rPr>
                        <w:sz w:val="18"/>
                      </w:rPr>
                      <w:t>(</w:t>
                    </w:r>
                    <w:proofErr w:type="spellStart"/>
                    <w:proofErr w:type="gramStart"/>
                    <w:r w:rsidRPr="00576153">
                      <w:rPr>
                        <w:sz w:val="18"/>
                      </w:rPr>
                      <w:t>i,</w:t>
                    </w:r>
                    <w:proofErr w:type="gramEnd"/>
                    <w:r w:rsidRPr="00576153">
                      <w:rPr>
                        <w:sz w:val="18"/>
                      </w:rPr>
                      <w:t>j</w:t>
                    </w:r>
                    <w:proofErr w:type="spellEnd"/>
                    <w:r w:rsidRPr="00576153">
                      <w:rPr>
                        <w:sz w:val="18"/>
                      </w:rPr>
                      <w:t>)</w:t>
                    </w:r>
                  </w:p>
                </w:txbxContent>
              </v:textbox>
            </v:rect>
            <v:rect id="_x0000_s1076" style="position:absolute;left:5157;top:1490;width:551;height:554" filled="f" strokeweight="1.5pt"/>
            <v:rect id="_x0000_s1077" style="position:absolute;left:3495;top:2042;width:553;height:555" filled="f" strokeweight="1.5pt"/>
            <v:rect id="_x0000_s1078" style="position:absolute;left:4603;top:2042;width:552;height:555" filled="f" strokeweight="1.5pt"/>
            <v:rect id="_x0000_s1079" style="position:absolute;left:4048;top:2042;width:553;height:555" filled="f" strokeweight="1.5pt">
              <v:textbox style="mso-next-textbox:#_x0000_s1079">
                <w:txbxContent>
                  <w:p w:rsidR="000D206E" w:rsidRPr="00576153" w:rsidRDefault="000D206E" w:rsidP="008B1F2C">
                    <w:pPr>
                      <w:rPr>
                        <w:sz w:val="18"/>
                      </w:rPr>
                    </w:pPr>
                  </w:p>
                </w:txbxContent>
              </v:textbox>
            </v:rect>
            <v:rect id="_x0000_s1080" style="position:absolute;left:5157;top:2042;width:551;height:555" filled="f" strokeweight="1.5pt"/>
            <v:rect id="_x0000_s1081" style="position:absolute;left:3495;top:2597;width:553;height:553" filled="f" strokeweight="1.5pt">
              <v:textbox>
                <w:txbxContent>
                  <w:p w:rsidR="000D206E" w:rsidRPr="00323357" w:rsidRDefault="000D206E" w:rsidP="008B1F2C">
                    <w:pPr>
                      <w:rPr>
                        <w:sz w:val="18"/>
                      </w:rPr>
                    </w:pPr>
                    <w:r w:rsidRPr="00323357">
                      <w:rPr>
                        <w:sz w:val="18"/>
                      </w:rPr>
                      <w:t>(0</w:t>
                    </w:r>
                    <w:proofErr w:type="gramStart"/>
                    <w:r w:rsidRPr="00323357">
                      <w:rPr>
                        <w:sz w:val="18"/>
                      </w:rPr>
                      <w:t>,N</w:t>
                    </w:r>
                    <w:proofErr w:type="gramEnd"/>
                    <w:r w:rsidRPr="00323357">
                      <w:rPr>
                        <w:sz w:val="18"/>
                      </w:rPr>
                      <w:t>)</w:t>
                    </w:r>
                  </w:p>
                </w:txbxContent>
              </v:textbox>
            </v:rect>
            <v:rect id="_x0000_s1082" style="position:absolute;left:4603;top:2597;width:552;height:553" filled="f" strokeweight="1.5pt"/>
            <v:rect id="_x0000_s1083" style="position:absolute;left:4048;top:2597;width:553;height:553" filled="f" strokeweight="1.5pt"/>
            <v:rect id="_x0000_s1084" style="position:absolute;left:5157;top:2597;width:551;height:553" filled="f" strokeweight="1.5pt">
              <v:textbox style="mso-next-textbox:#_x0000_s1084">
                <w:txbxContent>
                  <w:p w:rsidR="000D206E" w:rsidRPr="00590941" w:rsidRDefault="000D206E" w:rsidP="008B1F2C">
                    <w:pPr>
                      <w:rPr>
                        <w:sz w:val="16"/>
                      </w:rPr>
                    </w:pPr>
                    <w:r w:rsidRPr="00590941">
                      <w:rPr>
                        <w:sz w:val="16"/>
                      </w:rPr>
                      <w:t>(N</w:t>
                    </w:r>
                    <w:proofErr w:type="gramStart"/>
                    <w:r w:rsidRPr="00590941">
                      <w:rPr>
                        <w:sz w:val="16"/>
                      </w:rPr>
                      <w:t>,N</w:t>
                    </w:r>
                    <w:proofErr w:type="gramEnd"/>
                    <w:r w:rsidRPr="00590941">
                      <w:rPr>
                        <w:sz w:val="16"/>
                      </w:rPr>
                      <w:t>)</w:t>
                    </w:r>
                  </w:p>
                </w:txbxContent>
              </v:textbox>
            </v:re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85" type="#_x0000_t38" style="position:absolute;left:4986;top:-693;width:263;height:1584;rotation:270" o:connectortype="curved" adj="10262,-26258,-239437"/>
            <v:shapetype id="_x0000_t37" coordsize="21600,21600" o:spt="37" o:oned="t" path="m,c10800,,21600,10800,21600,21600e" filled="f">
              <v:path arrowok="t" fillok="f" o:connecttype="none"/>
              <o:lock v:ext="edit" shapetype="t"/>
            </v:shapetype>
            <v:shape id="_x0000_s1086" type="#_x0000_t37" style="position:absolute;left:3190;top:3191;width:334;height:277;rotation:90;flip:x" o:connectortype="curved" adj="-116411,377910,-116411">
              <v:stroke startarrow="classic"/>
            </v:shape>
            <v:shapetype id="_x0000_t202" coordsize="21600,21600" o:spt="202" path="m,l,21600r21600,l21600,xe">
              <v:stroke joinstyle="miter"/>
              <v:path gradientshapeok="t" o:connecttype="rect"/>
            </v:shapetype>
            <v:shape id="_x0000_s1087" type="#_x0000_t202" style="position:absolute;left:3495;top:3289;width:3499;height:415">
              <v:textbox style="mso-next-textbox:#_x0000_s1087">
                <w:txbxContent>
                  <w:p w:rsidR="000D206E" w:rsidRDefault="000D206E" w:rsidP="008B1F2C">
                    <w:r>
                      <w:t>Side reference (SR) boundary samples (column)</w:t>
                    </w:r>
                  </w:p>
                </w:txbxContent>
              </v:textbox>
            </v:shape>
            <v:shape id="_x0000_s1088" type="#_x0000_t202" style="position:absolute;left:4188;top:-450;width:3443;height:417">
              <v:textbox style="mso-next-textbox:#_x0000_s1088">
                <w:txbxContent>
                  <w:p w:rsidR="000D206E" w:rsidRDefault="000D206E" w:rsidP="008B1F2C">
                    <w:r>
                      <w:t xml:space="preserve">Reference samples for computing </w:t>
                    </w:r>
                    <w:proofErr w:type="spellStart"/>
                    <w:r>
                      <w:t>Laplacians</w:t>
                    </w:r>
                    <w:proofErr w:type="spellEnd"/>
                  </w:p>
                </w:txbxContent>
              </v:textbox>
            </v:shape>
            <v:shape id="_x0000_s1089" type="#_x0000_t38" style="position:absolute;left:7064;top:-1187;width:263;height:2571;rotation:90;flip:x" o:connectortype="curved" adj="11275,13973,-369860"/>
            <v:group id="_x0000_s1090" style="position:absolute;left:3218;top:1350;width:1925;height:1089" coordorigin="3218,1350" coordsize="1925,1089">
              <v:shapetype id="_x0000_t32" coordsize="21600,21600" o:spt="32" o:oned="t" path="m,l21600,21600e" filled="f">
                <v:path arrowok="t" fillok="f" o:connecttype="none"/>
                <o:lock v:ext="edit" shapetype="t"/>
              </v:shapetype>
              <v:shape id="_x0000_s1091" type="#_x0000_t32" style="position:absolute;left:3218;top:1350;width:1922;height:257;flip:y" o:connectortype="straight">
                <v:stroke endarrow="block"/>
              </v:shape>
              <v:shape id="_x0000_s1092" type="#_x0000_t32" style="position:absolute;left:3218;top:1766;width:1922;height:257;flip:y" o:connectortype="straight">
                <v:stroke endarrow="block"/>
              </v:shape>
              <v:shape id="_x0000_s1093" type="#_x0000_t32" style="position:absolute;left:3218;top:2181;width:1925;height:258;flip:y" o:connectortype="straight">
                <v:stroke endarrow="block"/>
              </v:shape>
            </v:group>
            <v:shape id="_x0000_s1094" type="#_x0000_t32" style="position:absolute;left:6818;top:1350;width:1921;height:257;flip:y" o:connectortype="straight">
              <v:stroke endarrow="block"/>
            </v:shape>
            <v:shape id="_x0000_s1095" type="#_x0000_t32" style="position:absolute;left:6818;top:1765;width:1921;height:258;flip:y" o:connectortype="straight">
              <v:stroke endarrow="block"/>
            </v:shape>
            <v:shape id="_x0000_s1096" type="#_x0000_t32" style="position:absolute;left:6818;top:2181;width:1926;height:259;flip:y" o:connectortype="straight">
              <v:stroke endarrow="block"/>
            </v:shape>
            <v:rect id="_x0000_s1097" style="position:absolute;left:8202;top:381;width:552;height:554;v-text-anchor:middle" fillcolor="#c4bc96" strokecolor="#c0504d" strokeweight="1.5pt">
              <v:fill color2="fill lighten(0)" method="linear sigma" focus="100%" type="gradient"/>
              <v:textbox style="mso-next-textbox:#_x0000_s1097" inset="3.6pt,,0">
                <w:txbxContent>
                  <w:p w:rsidR="000D206E" w:rsidRPr="00590941" w:rsidRDefault="000D206E" w:rsidP="008B1F2C">
                    <w:pPr>
                      <w:rPr>
                        <w:sz w:val="16"/>
                      </w:rPr>
                    </w:pPr>
                    <w:proofErr w:type="gramStart"/>
                    <w:r w:rsidRPr="00590941">
                      <w:rPr>
                        <w:sz w:val="16"/>
                      </w:rPr>
                      <w:t>TR[</w:t>
                    </w:r>
                    <w:proofErr w:type="gramEnd"/>
                    <w:r w:rsidRPr="00590941">
                      <w:rPr>
                        <w:sz w:val="16"/>
                      </w:rPr>
                      <w:t>N-1]</w:t>
                    </w:r>
                  </w:p>
                </w:txbxContent>
              </v:textbox>
            </v:rect>
            <v:rect id="_x0000_s1098" style="position:absolute;left:8757;top:381;width:551;height:556;v-text-anchor:middle" fillcolor="#c4bc96" strokecolor="#c0504d" strokeweight="1.5pt">
              <v:fill color2="fill lighten(0)" method="linear sigma" focus="100%" type="gradient"/>
              <v:textbox style="mso-next-textbox:#_x0000_s1098" inset="3.6pt,,0">
                <w:txbxContent>
                  <w:p w:rsidR="000D206E" w:rsidRPr="00590941" w:rsidRDefault="000D206E" w:rsidP="008B1F2C">
                    <w:pPr>
                      <w:rPr>
                        <w:sz w:val="16"/>
                      </w:rPr>
                    </w:pPr>
                    <w:proofErr w:type="gramStart"/>
                    <w:r w:rsidRPr="00590941">
                      <w:rPr>
                        <w:sz w:val="16"/>
                      </w:rPr>
                      <w:t>TR[</w:t>
                    </w:r>
                    <w:proofErr w:type="gramEnd"/>
                    <w:r w:rsidRPr="00590941">
                      <w:rPr>
                        <w:sz w:val="16"/>
                      </w:rPr>
                      <w:t>N]</w:t>
                    </w:r>
                  </w:p>
                </w:txbxContent>
              </v:textbox>
            </v:rect>
            <v:rect id="_x0000_s1099" style="position:absolute;left:7648;top:381;width:553;height:554;v-text-anchor:middle" fillcolor="#c4bc96" strokecolor="#c0504d" strokeweight="1.5pt">
              <v:fill color2="fill lighten(0)" method="linear sigma" focus="100%" type="gradient"/>
              <v:textbox style="mso-next-textbox:#_x0000_s1099" inset="3.6pt,,0">
                <w:txbxContent>
                  <w:p w:rsidR="000D206E" w:rsidRPr="00590941" w:rsidRDefault="000D206E" w:rsidP="008B1F2C">
                    <w:pPr>
                      <w:rPr>
                        <w:sz w:val="16"/>
                      </w:rPr>
                    </w:pPr>
                    <w:proofErr w:type="gramStart"/>
                    <w:r w:rsidRPr="00590941">
                      <w:rPr>
                        <w:sz w:val="16"/>
                      </w:rPr>
                      <w:t>TR[</w:t>
                    </w:r>
                    <w:proofErr w:type="gramEnd"/>
                    <w:r w:rsidRPr="00590941">
                      <w:rPr>
                        <w:sz w:val="16"/>
                      </w:rPr>
                      <w:t>N-2]</w:t>
                    </w:r>
                  </w:p>
                </w:txbxContent>
              </v:textbox>
            </v:rect>
            <v:rect id="_x0000_s1100" style="position:absolute;left:7095;top:934;width:553;height:556" filled="f" strokeweight="1.5pt">
              <v:textbox style="mso-next-textbox:#_x0000_s1100">
                <w:txbxContent>
                  <w:p w:rsidR="000D206E" w:rsidRPr="00C05D29" w:rsidRDefault="000D206E" w:rsidP="008B1F2C">
                    <w:pPr>
                      <w:rPr>
                        <w:sz w:val="18"/>
                      </w:rPr>
                    </w:pPr>
                  </w:p>
                </w:txbxContent>
              </v:textbox>
            </v:rect>
            <v:rect id="_x0000_s1101" style="position:absolute;left:8203;top:934;width:552;height:556" filled="f" strokeweight="1.5pt"/>
            <v:rect id="_x0000_s1102" style="position:absolute;left:7648;top:934;width:553;height:556" filled="f" strokeweight="1.5pt"/>
            <v:rect id="_x0000_s1103" style="position:absolute;left:8757;top:934;width:551;height:556" filled="f" strokeweight="1.5pt"/>
            <v:rect id="_x0000_s1104" style="position:absolute;left:7095;top:1490;width:553;height:552" filled="f" strokeweight="1.5pt"/>
            <v:rect id="_x0000_s1105" style="position:absolute;left:8203;top:1490;width:552;height:552" filled="f" strokeweight="1.5pt"/>
            <v:rect id="_x0000_s1106" style="position:absolute;left:7648;top:1490;width:553;height:552" filled="f" strokeweight="1.5pt">
              <v:textbox>
                <w:txbxContent>
                  <w:p w:rsidR="000D206E" w:rsidRPr="00576153" w:rsidRDefault="000D206E" w:rsidP="008B1F2C">
                    <w:pPr>
                      <w:rPr>
                        <w:sz w:val="18"/>
                      </w:rPr>
                    </w:pPr>
                  </w:p>
                </w:txbxContent>
              </v:textbox>
            </v:rect>
            <v:rect id="_x0000_s1107" style="position:absolute;left:8757;top:1490;width:551;height:552" filled="f" strokeweight="1.5pt"/>
            <v:rect id="_x0000_s1108" style="position:absolute;left:7095;top:2041;width:553;height:556" filled="f" strokeweight="1.5pt"/>
            <v:rect id="_x0000_s1109" style="position:absolute;left:8203;top:2041;width:552;height:556" filled="f" strokeweight="1.5pt"/>
            <v:rect id="_x0000_s1110" style="position:absolute;left:7648;top:2041;width:553;height:556" filled="f" strokeweight="1.5pt"/>
            <v:rect id="_x0000_s1111" style="position:absolute;left:8757;top:2041;width:551;height:556" filled="f" strokeweight="1.5pt"/>
            <v:rect id="_x0000_s1112" style="position:absolute;left:7095;top:2597;width:553;height:553" filled="f" strokeweight="1.5pt"/>
            <v:rect id="_x0000_s1113" style="position:absolute;left:8203;top:2597;width:552;height:553" filled="f" strokeweight="1.5pt"/>
            <v:rect id="_x0000_s1114" style="position:absolute;left:7648;top:2597;width:553;height:553" filled="f" strokeweight="1.5pt"/>
            <v:rect id="_x0000_s1115" style="position:absolute;left:8757;top:2597;width:551;height:553" filled="f" strokeweight="1.5pt">
              <v:textbox style="mso-next-textbox:#_x0000_s1115">
                <w:txbxContent>
                  <w:p w:rsidR="000D206E" w:rsidRPr="00C05D29" w:rsidRDefault="000D206E" w:rsidP="008B1F2C">
                    <w:pPr>
                      <w:rPr>
                        <w:sz w:val="18"/>
                      </w:rPr>
                    </w:pPr>
                  </w:p>
                </w:txbxContent>
              </v:textbox>
            </v:rect>
            <v:rect id="_x0000_s1116" style="position:absolute;left:2941;top:4396;width:553;height:556" filled="f" strokecolor="#c0504d" strokeweight="1.5pt"/>
            <v:rect id="_x0000_s1117" style="position:absolute;left:5157;top:4396;width:552;height:556" filled="f" strokecolor="#c0504d" strokeweight="1.5pt"/>
            <v:rect id="_x0000_s1118" style="position:absolute;left:3495;top:4396;width:553;height:553" filled="f" strokecolor="#c0504d" strokeweight="1.5pt"/>
            <v:rect id="_x0000_s1119" style="position:absolute;left:2941;top:5504;width:553;height:555;v-text-anchor:middle" fillcolor="#c4bc96" strokecolor="#c0504d" strokeweight="1.5pt">
              <v:fill color2="fill lighten(0)" method="linear sigma" focus="100%" type="gradient"/>
              <v:textbox style="mso-next-textbox:#_x0000_s1119" inset="3.6pt,,0">
                <w:txbxContent>
                  <w:p w:rsidR="000D206E" w:rsidRPr="00590941" w:rsidRDefault="000D206E" w:rsidP="008B1F2C">
                    <w:pPr>
                      <w:rPr>
                        <w:sz w:val="16"/>
                      </w:rPr>
                    </w:pPr>
                    <w:proofErr w:type="gramStart"/>
                    <w:r w:rsidRPr="00590941">
                      <w:rPr>
                        <w:sz w:val="16"/>
                      </w:rPr>
                      <w:t>SR[</w:t>
                    </w:r>
                    <w:proofErr w:type="gramEnd"/>
                    <w:r w:rsidRPr="00590941">
                      <w:rPr>
                        <w:sz w:val="16"/>
                      </w:rPr>
                      <w:t>N-2]</w:t>
                    </w:r>
                  </w:p>
                </w:txbxContent>
              </v:textbox>
            </v:rect>
            <v:rect id="_x0000_s1120" style="position:absolute;left:6541;top:4396;width:553;height:556" filled="f" strokecolor="#c0504d" strokeweight="1.5pt"/>
            <v:rect id="_x0000_s1121" style="position:absolute;left:7095;top:4396;width:553;height:556" filled="f" strokecolor="#c0504d" strokeweight="1.5pt"/>
            <v:rect id="_x0000_s1122" style="position:absolute;left:6541;top:4949;width:553;height:555" filled="f" strokecolor="#c0504d" strokeweight="1.5pt"/>
            <v:rect id="_x0000_s1123" style="position:absolute;left:7649;top:4396;width:552;height:555" filled="f" strokecolor="#c0504d" strokeweight="1.5pt"/>
            <v:rect id="_x0000_s1124" style="position:absolute;left:8203;top:4396;width:552;height:557" filled="f" strokecolor="#c0504d" strokeweight="1.5pt"/>
            <v:rect id="_x0000_s1125" style="position:absolute;left:8757;top:4396;width:552;height:554" filled="f" strokecolor="#c0504d" strokeweight="1.5pt"/>
            <v:rect id="_x0000_s1126" style="position:absolute;left:2941;top:6058;width:552;height:556;v-text-anchor:middle" fillcolor="#c4bc96" strokecolor="#c0504d" strokeweight="1.5pt">
              <v:fill color2="fill lighten(0)" method="linear sigma" focus="100%" type="gradient"/>
              <v:textbox style="mso-next-textbox:#_x0000_s1126" inset="3.6pt,,0">
                <w:txbxContent>
                  <w:p w:rsidR="000D206E" w:rsidRPr="00590941" w:rsidRDefault="000D206E" w:rsidP="008B1F2C">
                    <w:pPr>
                      <w:rPr>
                        <w:sz w:val="16"/>
                      </w:rPr>
                    </w:pPr>
                    <w:proofErr w:type="gramStart"/>
                    <w:r w:rsidRPr="00590941">
                      <w:rPr>
                        <w:sz w:val="16"/>
                      </w:rPr>
                      <w:t>SR[</w:t>
                    </w:r>
                    <w:proofErr w:type="gramEnd"/>
                    <w:r w:rsidRPr="00590941">
                      <w:rPr>
                        <w:sz w:val="16"/>
                      </w:rPr>
                      <w:t>N-1]</w:t>
                    </w:r>
                  </w:p>
                </w:txbxContent>
              </v:textbox>
            </v:rect>
            <v:rect id="_x0000_s1127" style="position:absolute;left:2941;top:4950;width:553;height:555;v-text-anchor:middle" fillcolor="#c4bc96" strokecolor="#c0504d" strokeweight="1.5pt">
              <v:fill color2="fill lighten(0)" method="linear sigma" focus="100%" type="gradient"/>
              <v:textbox style="mso-next-textbox:#_x0000_s1127" inset="3.6pt,,0">
                <w:txbxContent>
                  <w:p w:rsidR="000D206E" w:rsidRPr="00590941" w:rsidRDefault="000D206E" w:rsidP="008B1F2C">
                    <w:pPr>
                      <w:rPr>
                        <w:sz w:val="12"/>
                      </w:rPr>
                    </w:pPr>
                    <w:proofErr w:type="gramStart"/>
                    <w:r w:rsidRPr="00590941">
                      <w:rPr>
                        <w:sz w:val="16"/>
                      </w:rPr>
                      <w:t>SR[</w:t>
                    </w:r>
                    <w:proofErr w:type="gramEnd"/>
                    <w:r w:rsidRPr="00590941">
                      <w:rPr>
                        <w:sz w:val="16"/>
                      </w:rPr>
                      <w:t>N-3]</w:t>
                    </w:r>
                  </w:p>
                </w:txbxContent>
              </v:textbox>
            </v:rect>
            <v:rect id="_x0000_s1128" style="position:absolute;left:4049;top:4396;width:552;height:554" filled="f" strokecolor="#c0504d" strokeweight="1.5pt"/>
            <v:rect id="_x0000_s1129" style="position:absolute;left:2941;top:6612;width:553;height:554" filled="f" strokecolor="#c0504d" strokeweight="1.5pt"/>
            <v:rect id="_x0000_s1130" style="position:absolute;left:4603;top:4396;width:551;height:555" filled="f" strokecolor="#c0504d" strokeweight="1.5pt"/>
            <v:rect id="_x0000_s1131" style="position:absolute;left:3495;top:4950;width:553;height:554" filled="f" strokeweight="1.5pt">
              <v:textbox style="mso-next-textbox:#_x0000_s1131">
                <w:txbxContent>
                  <w:p w:rsidR="000D206E" w:rsidRPr="00084D9F" w:rsidRDefault="000D206E" w:rsidP="008B1F2C">
                    <w:pPr>
                      <w:rPr>
                        <w:sz w:val="18"/>
                      </w:rPr>
                    </w:pPr>
                  </w:p>
                </w:txbxContent>
              </v:textbox>
            </v:rect>
            <v:rect id="_x0000_s1132" style="position:absolute;left:4604;top:4950;width:551;height:554" filled="f" strokeweight="1.5pt"/>
            <v:rect id="_x0000_s1133" style="position:absolute;left:4048;top:4950;width:553;height:554" filled="f" strokeweight="1.5pt"/>
            <v:rect id="_x0000_s1134" style="position:absolute;left:5157;top:4950;width:551;height:554" filled="f" strokeweight="1.5pt"/>
            <v:rect id="_x0000_s1135" style="position:absolute;left:3495;top:5504;width:553;height:555" filled="f" strokeweight="1.5pt"/>
            <v:rect id="_x0000_s1136" style="position:absolute;left:4604;top:5504;width:551;height:555" filled="f" strokeweight="1.5pt"/>
            <v:rect id="_x0000_s1137" style="position:absolute;left:4048;top:5504;width:553;height:555" filled="f" strokeweight="1.5pt">
              <v:textbox>
                <w:txbxContent>
                  <w:p w:rsidR="000D206E" w:rsidRPr="00084D9F" w:rsidRDefault="000D206E" w:rsidP="008B1F2C">
                    <w:pPr>
                      <w:rPr>
                        <w:sz w:val="18"/>
                      </w:rPr>
                    </w:pPr>
                  </w:p>
                </w:txbxContent>
              </v:textbox>
            </v:rect>
            <v:rect id="_x0000_s1138" style="position:absolute;left:5157;top:5504;width:551;height:555" filled="f" strokeweight="1.5pt"/>
            <v:rect id="_x0000_s1139" style="position:absolute;left:3495;top:6057;width:553;height:555" filled="f" strokeweight="1.5pt"/>
            <v:rect id="_x0000_s1140" style="position:absolute;left:4604;top:6057;width:551;height:555" filled="f" strokeweight="1.5pt"/>
            <v:rect id="_x0000_s1141" style="position:absolute;left:4048;top:6057;width:553;height:555" filled="f" strokeweight="1.5pt"/>
            <v:rect id="_x0000_s1142" style="position:absolute;left:5157;top:6057;width:551;height:555" filled="f" strokeweight="1.5pt"/>
            <v:rect id="_x0000_s1143" style="position:absolute;left:3495;top:6612;width:553;height:553" filled="f" strokeweight="1.5pt"/>
            <v:rect id="_x0000_s1144" style="position:absolute;left:4604;top:6612;width:551;height:553" filled="f" strokeweight="1.5pt"/>
            <v:rect id="_x0000_s1145" style="position:absolute;left:4048;top:6612;width:553;height:553" filled="f" strokeweight="1.5pt"/>
            <v:rect id="_x0000_s1146" style="position:absolute;left:6541;top:6058;width:552;height:555;v-text-anchor:middle" fillcolor="#c4bc96" strokecolor="#c0504d" strokeweight="1.5pt">
              <v:fill color2="fill lighten(0)" method="linear sigma" focus="100%" type="gradient"/>
              <v:textbox style="mso-next-textbox:#_x0000_s1146" inset="3.6pt,,0">
                <w:txbxContent>
                  <w:p w:rsidR="000D206E" w:rsidRPr="00590941" w:rsidRDefault="000D206E" w:rsidP="008B1F2C">
                    <w:pPr>
                      <w:rPr>
                        <w:sz w:val="16"/>
                      </w:rPr>
                    </w:pPr>
                    <w:proofErr w:type="gramStart"/>
                    <w:r w:rsidRPr="00590941">
                      <w:rPr>
                        <w:sz w:val="16"/>
                      </w:rPr>
                      <w:t>SR[</w:t>
                    </w:r>
                    <w:proofErr w:type="gramEnd"/>
                    <w:r w:rsidRPr="00590941">
                      <w:rPr>
                        <w:sz w:val="16"/>
                      </w:rPr>
                      <w:t>N-1]</w:t>
                    </w:r>
                  </w:p>
                </w:txbxContent>
              </v:textbox>
            </v:rect>
            <v:rect id="_x0000_s1147" style="position:absolute;left:6541;top:6612;width:552;height:556;v-text-anchor:middle" fillcolor="#c4bc96" strokecolor="#c0504d" strokeweight="1.5pt">
              <v:fill color2="fill lighten(0)" method="linear sigma" focus="100%" type="gradient"/>
              <v:textbox style="mso-next-textbox:#_x0000_s1147" inset="3.6pt,,0">
                <w:txbxContent>
                  <w:p w:rsidR="000D206E" w:rsidRPr="00590941" w:rsidRDefault="000D206E" w:rsidP="008B1F2C">
                    <w:pPr>
                      <w:rPr>
                        <w:sz w:val="16"/>
                      </w:rPr>
                    </w:pPr>
                    <w:proofErr w:type="gramStart"/>
                    <w:r w:rsidRPr="00590941">
                      <w:rPr>
                        <w:sz w:val="16"/>
                      </w:rPr>
                      <w:t>SR[</w:t>
                    </w:r>
                    <w:proofErr w:type="gramEnd"/>
                    <w:r w:rsidRPr="00590941">
                      <w:rPr>
                        <w:sz w:val="16"/>
                      </w:rPr>
                      <w:t>N]</w:t>
                    </w:r>
                  </w:p>
                </w:txbxContent>
              </v:textbox>
            </v:rect>
            <v:rect id="_x0000_s1148" style="position:absolute;left:6541;top:5504;width:553;height:555;v-text-anchor:middle" fillcolor="#c4bc96" strokecolor="#c0504d" strokeweight="1.5pt">
              <v:fill color2="fill lighten(0)" method="linear sigma" focus="100%" type="gradient"/>
              <v:textbox style="mso-next-textbox:#_x0000_s1148" inset="3.6pt,,0">
                <w:txbxContent>
                  <w:p w:rsidR="000D206E" w:rsidRPr="00590941" w:rsidRDefault="000D206E" w:rsidP="008B1F2C">
                    <w:pPr>
                      <w:rPr>
                        <w:sz w:val="16"/>
                      </w:rPr>
                    </w:pPr>
                    <w:proofErr w:type="gramStart"/>
                    <w:r w:rsidRPr="00590941">
                      <w:rPr>
                        <w:sz w:val="16"/>
                      </w:rPr>
                      <w:t>SR[</w:t>
                    </w:r>
                    <w:proofErr w:type="gramEnd"/>
                    <w:r w:rsidRPr="00590941">
                      <w:rPr>
                        <w:sz w:val="16"/>
                      </w:rPr>
                      <w:t>N-2]</w:t>
                    </w:r>
                  </w:p>
                </w:txbxContent>
              </v:textbox>
            </v:rect>
            <v:rect id="_x0000_s1149" style="position:absolute;left:7095;top:4949;width:553;height:555" filled="f" strokeweight="1.5pt">
              <v:textbox style="mso-next-textbox:#_x0000_s1149">
                <w:txbxContent>
                  <w:p w:rsidR="000D206E" w:rsidRPr="00084D9F" w:rsidRDefault="000D206E" w:rsidP="008B1F2C">
                    <w:pPr>
                      <w:rPr>
                        <w:sz w:val="18"/>
                      </w:rPr>
                    </w:pPr>
                  </w:p>
                </w:txbxContent>
              </v:textbox>
            </v:rect>
            <v:rect id="_x0000_s1150" style="position:absolute;left:8204;top:4949;width:551;height:555" filled="f" strokeweight="1.5pt"/>
            <v:rect id="_x0000_s1151" style="position:absolute;left:7648;top:4949;width:553;height:555" filled="f" strokeweight="1.5pt"/>
            <v:rect id="_x0000_s1152" style="position:absolute;left:8757;top:4949;width:551;height:555" filled="f" strokeweight="1.5pt"/>
            <v:rect id="_x0000_s1153" style="position:absolute;left:7095;top:5504;width:553;height:553" filled="f" strokeweight="1.5pt"/>
            <v:rect id="_x0000_s1154" style="position:absolute;left:8204;top:5504;width:551;height:553" filled="f" strokeweight="1.5pt"/>
            <v:rect id="_x0000_s1155" style="position:absolute;left:7648;top:5504;width:553;height:553" filled="f" strokeweight="1.5pt">
              <v:textbox>
                <w:txbxContent>
                  <w:p w:rsidR="000D206E" w:rsidRPr="00084D9F" w:rsidRDefault="000D206E" w:rsidP="008B1F2C">
                    <w:pPr>
                      <w:rPr>
                        <w:sz w:val="18"/>
                      </w:rPr>
                    </w:pPr>
                  </w:p>
                </w:txbxContent>
              </v:textbox>
            </v:rect>
            <v:rect id="_x0000_s1156" style="position:absolute;left:8757;top:5504;width:551;height:553" filled="f" strokeweight="1.5pt"/>
            <v:rect id="_x0000_s1157" style="position:absolute;left:7095;top:6056;width:553;height:556" filled="f" strokeweight="1.5pt"/>
            <v:rect id="_x0000_s1158" style="position:absolute;left:8204;top:6056;width:551;height:556" filled="f" strokeweight="1.5pt"/>
            <v:rect id="_x0000_s1159" style="position:absolute;left:7648;top:6056;width:553;height:556" filled="f" strokeweight="1.5pt"/>
            <v:rect id="_x0000_s1160" style="position:absolute;left:8757;top:6056;width:551;height:556" filled="f" strokeweight="1.5pt"/>
            <v:rect id="_x0000_s1161" style="position:absolute;left:7095;top:6612;width:553;height:553" filled="f" strokeweight="1.5pt"/>
            <v:rect id="_x0000_s1162" style="position:absolute;left:8204;top:6612;width:551;height:553" filled="f" strokeweight="1.5pt"/>
            <v:rect id="_x0000_s1163" style="position:absolute;left:7648;top:6612;width:553;height:553" filled="f" strokeweight="1.5pt"/>
            <v:group id="_x0000_s1164" style="position:absolute;left:3492;top:5231;width:1926;height:1087;rotation:7667707fd" coordorigin="3218,1350" coordsize="1925,1089">
              <v:shape id="_x0000_s1165" type="#_x0000_t32" style="position:absolute;left:3218;top:1350;width:1922;height:257;flip:y" o:connectortype="straight">
                <v:stroke endarrow="block"/>
              </v:shape>
              <v:shape id="_x0000_s1166" type="#_x0000_t32" style="position:absolute;left:3218;top:1766;width:1922;height:257;flip:y" o:connectortype="straight">
                <v:stroke endarrow="block"/>
              </v:shape>
              <v:shape id="_x0000_s1167" type="#_x0000_t32" style="position:absolute;left:3218;top:2181;width:1925;height:258;flip:y" o:connectortype="straight">
                <v:stroke endarrow="block"/>
              </v:shape>
            </v:group>
            <v:group id="_x0000_s1168" style="position:absolute;left:7091;top:5232;width:1927;height:1087;rotation:7667707fd" coordorigin="3218,1350" coordsize="1925,1089">
              <v:shape id="_x0000_s1169" type="#_x0000_t32" style="position:absolute;left:3218;top:1350;width:1922;height:257;flip:y" o:connectortype="straight">
                <v:stroke endarrow="block"/>
              </v:shape>
              <v:shape id="_x0000_s1170" type="#_x0000_t32" style="position:absolute;left:3218;top:1766;width:1922;height:257;flip:y" o:connectortype="straight">
                <v:stroke endarrow="block"/>
              </v:shape>
              <v:shape id="_x0000_s1171" type="#_x0000_t32" style="position:absolute;left:3218;top:2181;width:1925;height:258;flip:y" o:connectortype="straight">
                <v:stroke endarrow="block"/>
              </v:shape>
            </v:group>
            <v:rect id="_x0000_s1172" style="position:absolute;left:8757;top:6612;width:551;height:553" filled="f" strokeweight="1.5pt">
              <v:textbox style="mso-next-textbox:#_x0000_s1172">
                <w:txbxContent>
                  <w:p w:rsidR="000D206E" w:rsidRPr="00C05D29" w:rsidRDefault="000D206E" w:rsidP="008B1F2C">
                    <w:pPr>
                      <w:rPr>
                        <w:sz w:val="18"/>
                      </w:rPr>
                    </w:pPr>
                  </w:p>
                </w:txbxContent>
              </v:textbox>
            </v:rect>
            <v:rect id="_x0000_s1173" style="position:absolute;left:5157;top:6612;width:551;height:553" filled="f" strokeweight="1.5pt">
              <v:textbox style="mso-next-textbox:#_x0000_s1173">
                <w:txbxContent>
                  <w:p w:rsidR="000D206E" w:rsidRPr="00C05D29" w:rsidRDefault="000D206E" w:rsidP="008B1F2C">
                    <w:pPr>
                      <w:rPr>
                        <w:sz w:val="18"/>
                      </w:rPr>
                    </w:pPr>
                  </w:p>
                </w:txbxContent>
              </v:textbox>
            </v:rect>
            <v:shape id="_x0000_s1174" type="#_x0000_t202" style="position:absolute;left:6126;top:3843;width:3360;height:416">
              <v:textbox style="mso-next-textbox:#_x0000_s1174">
                <w:txbxContent>
                  <w:p w:rsidR="000D206E" w:rsidRDefault="000D206E" w:rsidP="008B1F2C">
                    <w:r>
                      <w:t>Top reference (TR) boundary samples (row)</w:t>
                    </w:r>
                  </w:p>
                </w:txbxContent>
              </v:textbox>
            </v:shape>
            <v:shape id="_x0000_s1175" type="#_x0000_t38" style="position:absolute;left:5721;top:4051;width:405;height:623;rotation:180;flip:y" o:connectortype="curved" adj="11107,199227,-250839">
              <v:stroke endarrow="classic"/>
            </v:shape>
            <v:oval id="_x0000_s1176" style="position:absolute;left:3218;top:243;width:2216;height:830" filled="f" strokecolor="#00b050" strokeweight="1.75pt"/>
            <v:oval id="_x0000_s1177" style="position:absolute;left:7372;top:243;width:2216;height:830" filled="f" strokecolor="#00b050" strokeweight="1.75pt"/>
            <w10:anchorlock/>
          </v:group>
        </w:pict>
      </w:r>
    </w:p>
    <w:p w:rsidR="008B1F2C" w:rsidRDefault="00DD6BB3" w:rsidP="000975EC">
      <w:r>
        <w:rPr>
          <w:noProof/>
        </w:rPr>
        <w:pict>
          <v:shape id="_x0000_s1178" type="#_x0000_t202" style="position:absolute;margin-left:2.6pt;margin-top:17.35pt;width:468pt;height:41.3pt;z-index:5" stroked="f">
            <v:textbox style="mso-fit-shape-to-text:t" inset="0,0,0,0">
              <w:txbxContent>
                <w:p w:rsidR="000D206E" w:rsidRPr="00F940B2" w:rsidRDefault="000D206E" w:rsidP="008B1F2C">
                  <w:pPr>
                    <w:pStyle w:val="Caption"/>
                  </w:pPr>
                  <w:bookmarkStart w:id="41" w:name="_Ref308000695"/>
                  <w:r>
                    <w:t xml:space="preserve">Figure </w:t>
                  </w:r>
                  <w:fldSimple w:instr=" SEQ Figure \* ARABIC ">
                    <w:r>
                      <w:rPr>
                        <w:noProof/>
                      </w:rPr>
                      <w:t>1</w:t>
                    </w:r>
                  </w:fldSimple>
                  <w:bookmarkEnd w:id="41"/>
                  <w:r>
                    <w:t xml:space="preserve"> Intra PU of size </w:t>
                  </w:r>
                  <w:proofErr w:type="spellStart"/>
                  <w:r>
                    <w:t>NxN</w:t>
                  </w:r>
                  <w:proofErr w:type="spellEnd"/>
                  <w:r>
                    <w:t xml:space="preserve"> samples that is predicted using a horizontal (top figures) or vertical (bottom figures) directional mode. The top (TR) or side (SR) reference boundary samples used in the computation of the </w:t>
                  </w:r>
                  <w:proofErr w:type="spellStart"/>
                  <w:r>
                    <w:t>Laplacians</w:t>
                  </w:r>
                  <w:proofErr w:type="spellEnd"/>
                  <w:r>
                    <w:t xml:space="preserve"> </w:t>
                  </w:r>
                  <w:proofErr w:type="gramStart"/>
                  <w:r>
                    <w:t>are</w:t>
                  </w:r>
                  <w:proofErr w:type="gramEnd"/>
                  <w:r>
                    <w:t xml:space="preserve"> shaded.</w:t>
                  </w:r>
                </w:p>
              </w:txbxContent>
            </v:textbox>
          </v:shape>
        </w:pict>
      </w:r>
    </w:p>
    <w:p w:rsidR="008B1F2C" w:rsidRDefault="008B1F2C" w:rsidP="000975EC"/>
    <w:p w:rsidR="008B1F2C" w:rsidRDefault="008B1F2C" w:rsidP="000975EC"/>
    <w:p w:rsidR="008B1F2C" w:rsidRDefault="00EA1D30" w:rsidP="00EA1D30">
      <w:pPr>
        <w:pStyle w:val="Heading1"/>
      </w:pPr>
      <w:r>
        <w:t>Results</w:t>
      </w:r>
    </w:p>
    <w:p w:rsidR="00EA1D30" w:rsidRDefault="00EA1D30" w:rsidP="00EA1D30">
      <w:r>
        <w:t xml:space="preserve">The BD-rate results in </w:t>
      </w:r>
      <w:r w:rsidR="00DD6BB3">
        <w:fldChar w:fldCharType="begin"/>
      </w:r>
      <w:r>
        <w:instrText xml:space="preserve"> REF _Ref308535152 \h </w:instrText>
      </w:r>
      <w:r w:rsidR="00DD6BB3">
        <w:fldChar w:fldCharType="separate"/>
      </w:r>
      <w:ins w:id="42" w:author="Geert" w:date="2011-11-08T17:48:00Z">
        <w:r w:rsidR="00DC1363">
          <w:t xml:space="preserve">Table </w:t>
        </w:r>
        <w:r w:rsidR="00DC1363">
          <w:rPr>
            <w:noProof/>
          </w:rPr>
          <w:t>3</w:t>
        </w:r>
      </w:ins>
      <w:r w:rsidR="00DD6BB3">
        <w:fldChar w:fldCharType="end"/>
      </w:r>
      <w:r>
        <w:t xml:space="preserve"> </w:t>
      </w:r>
      <w:r w:rsidR="009A2D48">
        <w:t xml:space="preserve">and </w:t>
      </w:r>
      <w:r w:rsidR="00DD6BB3">
        <w:fldChar w:fldCharType="begin"/>
      </w:r>
      <w:r w:rsidR="009A2D48">
        <w:instrText xml:space="preserve"> REF _Ref308537739 \h </w:instrText>
      </w:r>
      <w:r w:rsidR="00DD6BB3">
        <w:fldChar w:fldCharType="separate"/>
      </w:r>
      <w:ins w:id="43" w:author="Geert" w:date="2011-11-08T17:48:00Z">
        <w:r w:rsidR="00DC1363">
          <w:t xml:space="preserve">Table </w:t>
        </w:r>
        <w:r w:rsidR="00DC1363">
          <w:rPr>
            <w:noProof/>
          </w:rPr>
          <w:t>4</w:t>
        </w:r>
      </w:ins>
      <w:r w:rsidR="00DD6BB3">
        <w:fldChar w:fldCharType="end"/>
      </w:r>
      <w:r w:rsidR="009A2D48">
        <w:t xml:space="preserve"> </w:t>
      </w:r>
      <w:r>
        <w:t xml:space="preserve">were obtained according </w:t>
      </w:r>
      <w:r w:rsidR="004B59CA">
        <w:t xml:space="preserve">to </w:t>
      </w:r>
      <w:r>
        <w:t>the HM4 common test conditions (JCTVC-F900). The encoding times are measured in a variable computing environment, while the decoding times are measured on a single CPU.</w:t>
      </w:r>
    </w:p>
    <w:p w:rsidR="00C47D4F" w:rsidRDefault="00C47D4F" w:rsidP="00EA1D30">
      <w:r>
        <w:lastRenderedPageBreak/>
        <w:t>The BD-rate of class F is -0.2% for “All Intra HE” and 0.0% for “All Intra LC”. The BD-rates for the</w:t>
      </w:r>
      <w:r w:rsidR="006D34C2">
        <w:t xml:space="preserve"> individual class F sequences are</w:t>
      </w:r>
      <w:r>
        <w:t xml:space="preserve"> enumerated in</w:t>
      </w:r>
      <w:r w:rsidR="006D34C2">
        <w:t xml:space="preserve"> </w:t>
      </w:r>
      <w:r w:rsidR="00DD6BB3">
        <w:fldChar w:fldCharType="begin"/>
      </w:r>
      <w:r w:rsidR="006D34C2">
        <w:instrText xml:space="preserve"> REF _Ref308535983 \h </w:instrText>
      </w:r>
      <w:r w:rsidR="00DD6BB3">
        <w:fldChar w:fldCharType="separate"/>
      </w:r>
      <w:ins w:id="44" w:author="Geert" w:date="2011-11-08T17:48:00Z">
        <w:r w:rsidR="00DC1363">
          <w:t xml:space="preserve">Table </w:t>
        </w:r>
        <w:r w:rsidR="00DC1363">
          <w:rPr>
            <w:noProof/>
          </w:rPr>
          <w:t>5</w:t>
        </w:r>
      </w:ins>
      <w:r w:rsidR="00DD6BB3">
        <w:fldChar w:fldCharType="end"/>
      </w:r>
      <w:r w:rsidR="006D34C2">
        <w:t>.</w:t>
      </w:r>
      <w:r w:rsidR="004B59CA">
        <w:t xml:space="preserve"> The encoding and </w:t>
      </w:r>
      <w:r w:rsidR="009A2D48">
        <w:t>decoding times are comparable with</w:t>
      </w:r>
      <w:r w:rsidR="004B59CA">
        <w:t xml:space="preserve"> the HM4 anchor.</w:t>
      </w:r>
    </w:p>
    <w:p w:rsidR="00EA1D30" w:rsidRPr="00EA1D30" w:rsidRDefault="00EA1D30" w:rsidP="00EA1D30"/>
    <w:p w:rsidR="00EA1D30" w:rsidRDefault="00EA1D30" w:rsidP="004B59CA">
      <w:pPr>
        <w:pStyle w:val="Caption"/>
        <w:keepNext/>
        <w:jc w:val="center"/>
      </w:pPr>
      <w:bookmarkStart w:id="45" w:name="_Ref308535152"/>
      <w:r>
        <w:t xml:space="preserve">Table </w:t>
      </w:r>
      <w:fldSimple w:instr=" SEQ Table \* ARABIC ">
        <w:r w:rsidR="00DC1363">
          <w:rPr>
            <w:noProof/>
          </w:rPr>
          <w:t>3</w:t>
        </w:r>
      </w:fldSimple>
      <w:bookmarkEnd w:id="45"/>
      <w:r>
        <w:t xml:space="preserve"> BD-rate results for intra prediction with selective secondary boundary</w:t>
      </w:r>
      <w:r w:rsidR="007533FE">
        <w:t>, including class F</w:t>
      </w:r>
    </w:p>
    <w:tbl>
      <w:tblPr>
        <w:tblW w:w="7660" w:type="dxa"/>
        <w:tblInd w:w="98" w:type="dxa"/>
        <w:tblLook w:val="04A0"/>
      </w:tblPr>
      <w:tblGrid>
        <w:gridCol w:w="1300"/>
        <w:gridCol w:w="1060"/>
        <w:gridCol w:w="1060"/>
        <w:gridCol w:w="1060"/>
        <w:gridCol w:w="1060"/>
        <w:gridCol w:w="1060"/>
        <w:gridCol w:w="1060"/>
      </w:tblGrid>
      <w:tr w:rsidR="000975EC" w:rsidRPr="000975EC" w:rsidTr="000975EC">
        <w:trPr>
          <w:trHeight w:val="240"/>
        </w:trPr>
        <w:tc>
          <w:tcPr>
            <w:tcW w:w="130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975EC">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975EC">
              <w:rPr>
                <w:rFonts w:ascii="Arial" w:hAnsi="Arial" w:cs="Arial"/>
                <w:b/>
                <w:bCs/>
                <w:color w:val="000000"/>
                <w:sz w:val="18"/>
                <w:szCs w:val="18"/>
              </w:rPr>
              <w:t>All Intra LC</w:t>
            </w:r>
          </w:p>
        </w:tc>
      </w:tr>
      <w:tr w:rsidR="000975EC" w:rsidRPr="000975EC" w:rsidTr="000975EC">
        <w:trPr>
          <w:trHeight w:val="252"/>
        </w:trPr>
        <w:tc>
          <w:tcPr>
            <w:tcW w:w="130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V</w:t>
            </w:r>
          </w:p>
        </w:tc>
      </w:tr>
      <w:tr w:rsidR="000975EC" w:rsidRPr="000975EC" w:rsidTr="000975EC">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-1.1%</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-0.9%</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-1.0%</w:t>
            </w:r>
          </w:p>
        </w:tc>
      </w:tr>
      <w:tr w:rsidR="000975EC" w:rsidRPr="000975EC" w:rsidTr="000975EC">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Class F</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-0.4%</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-0.3%</w:t>
            </w:r>
          </w:p>
        </w:tc>
      </w:tr>
      <w:tr w:rsidR="000975EC" w:rsidRPr="000975EC" w:rsidTr="000975EC">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0975EC">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c>
          <w:tcPr>
            <w:tcW w:w="1060" w:type="dxa"/>
            <w:tcBorders>
              <w:top w:val="single" w:sz="8" w:space="0" w:color="auto"/>
              <w:left w:val="nil"/>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-0.7%</w:t>
            </w:r>
          </w:p>
        </w:tc>
      </w:tr>
      <w:tr w:rsidR="000975EC" w:rsidRPr="000975EC" w:rsidTr="000975EC">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-0.6%</w:t>
            </w:r>
          </w:p>
        </w:tc>
        <w:tc>
          <w:tcPr>
            <w:tcW w:w="1060" w:type="dxa"/>
            <w:tcBorders>
              <w:top w:val="nil"/>
              <w:left w:val="nil"/>
              <w:bottom w:val="single" w:sz="8" w:space="0" w:color="auto"/>
              <w:right w:val="nil"/>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-0.7%</w:t>
            </w:r>
          </w:p>
        </w:tc>
        <w:tc>
          <w:tcPr>
            <w:tcW w:w="1060" w:type="dxa"/>
            <w:tcBorders>
              <w:top w:val="nil"/>
              <w:left w:val="nil"/>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0975EC">
              <w:rPr>
                <w:rFonts w:ascii="Arial" w:hAnsi="Arial" w:cs="Arial"/>
                <w:color w:val="808080"/>
                <w:sz w:val="18"/>
                <w:szCs w:val="18"/>
              </w:rPr>
              <w:t>-0.8%</w:t>
            </w:r>
          </w:p>
        </w:tc>
      </w:tr>
      <w:tr w:rsidR="000975EC" w:rsidRPr="000975EC" w:rsidTr="000975EC">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101%</w:t>
            </w:r>
          </w:p>
        </w:tc>
        <w:tc>
          <w:tcPr>
            <w:tcW w:w="3180" w:type="dxa"/>
            <w:gridSpan w:val="3"/>
            <w:tcBorders>
              <w:top w:val="nil"/>
              <w:left w:val="nil"/>
              <w:bottom w:val="nil"/>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99%</w:t>
            </w:r>
          </w:p>
        </w:tc>
      </w:tr>
      <w:tr w:rsidR="000975EC" w:rsidRPr="000975EC" w:rsidTr="000975EC">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975EC">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975EC" w:rsidRPr="000975EC" w:rsidRDefault="000975EC" w:rsidP="00097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975EC">
              <w:rPr>
                <w:rFonts w:ascii="Arial" w:hAnsi="Arial" w:cs="Arial"/>
                <w:color w:val="000000"/>
                <w:sz w:val="18"/>
                <w:szCs w:val="18"/>
              </w:rPr>
              <w:t>101%</w:t>
            </w:r>
          </w:p>
        </w:tc>
      </w:tr>
    </w:tbl>
    <w:p w:rsidR="000975EC" w:rsidRDefault="000975EC" w:rsidP="000975EC"/>
    <w:p w:rsidR="007533FE" w:rsidRDefault="007533FE" w:rsidP="007533FE">
      <w:pPr>
        <w:pStyle w:val="Caption"/>
        <w:keepNext/>
        <w:jc w:val="center"/>
      </w:pPr>
      <w:bookmarkStart w:id="46" w:name="_Ref308537739"/>
      <w:r>
        <w:t xml:space="preserve">Table </w:t>
      </w:r>
      <w:fldSimple w:instr=" SEQ Table \* ARABIC ">
        <w:r w:rsidR="00DC1363">
          <w:rPr>
            <w:noProof/>
          </w:rPr>
          <w:t>4</w:t>
        </w:r>
      </w:fldSimple>
      <w:bookmarkEnd w:id="46"/>
      <w:r>
        <w:t xml:space="preserve"> BD-rate results for intra prediction with selective secondary boundary, excluding class F</w:t>
      </w:r>
    </w:p>
    <w:tbl>
      <w:tblPr>
        <w:tblW w:w="7660" w:type="dxa"/>
        <w:tblInd w:w="96" w:type="dxa"/>
        <w:tblLook w:val="04A0"/>
      </w:tblPr>
      <w:tblGrid>
        <w:gridCol w:w="1300"/>
        <w:gridCol w:w="1060"/>
        <w:gridCol w:w="1060"/>
        <w:gridCol w:w="1060"/>
        <w:gridCol w:w="1060"/>
        <w:gridCol w:w="1060"/>
        <w:gridCol w:w="1060"/>
      </w:tblGrid>
      <w:tr w:rsidR="007533FE" w:rsidRPr="007533FE" w:rsidTr="007533FE">
        <w:trPr>
          <w:trHeight w:val="240"/>
        </w:trPr>
        <w:tc>
          <w:tcPr>
            <w:tcW w:w="130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7533FE">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7533FE">
              <w:rPr>
                <w:rFonts w:ascii="Arial" w:hAnsi="Arial" w:cs="Arial"/>
                <w:b/>
                <w:bCs/>
                <w:color w:val="000000"/>
                <w:sz w:val="18"/>
                <w:szCs w:val="18"/>
              </w:rPr>
              <w:t>All Intra LC</w:t>
            </w:r>
          </w:p>
        </w:tc>
      </w:tr>
      <w:tr w:rsidR="007533FE" w:rsidRPr="007533FE" w:rsidTr="007533FE">
        <w:trPr>
          <w:trHeight w:val="252"/>
        </w:trPr>
        <w:tc>
          <w:tcPr>
            <w:tcW w:w="130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V</w:t>
            </w:r>
          </w:p>
        </w:tc>
      </w:tr>
      <w:tr w:rsidR="007533FE" w:rsidRPr="007533FE" w:rsidTr="007533FE">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-1.1%</w:t>
            </w:r>
          </w:p>
        </w:tc>
      </w:tr>
      <w:tr w:rsidR="007533FE" w:rsidRPr="007533FE" w:rsidTr="007533FE">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r>
      <w:tr w:rsidR="007533FE" w:rsidRPr="007533FE" w:rsidTr="007533FE">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r>
      <w:tr w:rsidR="007533FE" w:rsidRPr="007533FE" w:rsidTr="007533FE">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r>
      <w:tr w:rsidR="007533FE" w:rsidRPr="007533FE" w:rsidTr="007533F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-0.9%</w:t>
            </w:r>
          </w:p>
        </w:tc>
        <w:tc>
          <w:tcPr>
            <w:tcW w:w="1060" w:type="dxa"/>
            <w:tcBorders>
              <w:top w:val="nil"/>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-1.0%</w:t>
            </w:r>
          </w:p>
        </w:tc>
      </w:tr>
      <w:tr w:rsidR="007533FE" w:rsidRPr="007533FE" w:rsidTr="007533FE">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7533FE">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single" w:sz="8" w:space="0" w:color="auto"/>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single" w:sz="8" w:space="0" w:color="auto"/>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-0.7%</w:t>
            </w:r>
          </w:p>
        </w:tc>
        <w:tc>
          <w:tcPr>
            <w:tcW w:w="1060" w:type="dxa"/>
            <w:tcBorders>
              <w:top w:val="single" w:sz="8" w:space="0" w:color="auto"/>
              <w:left w:val="nil"/>
              <w:bottom w:val="nil"/>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c>
          <w:tcPr>
            <w:tcW w:w="1060" w:type="dxa"/>
            <w:tcBorders>
              <w:top w:val="single" w:sz="8" w:space="0" w:color="auto"/>
              <w:left w:val="nil"/>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-0.8%</w:t>
            </w:r>
          </w:p>
        </w:tc>
      </w:tr>
      <w:tr w:rsidR="007533FE" w:rsidRPr="007533FE" w:rsidTr="007533F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7533FE">
              <w:rPr>
                <w:rFonts w:ascii="Arial" w:hAnsi="Arial" w:cs="Arial"/>
                <w:color w:val="808080"/>
                <w:sz w:val="18"/>
                <w:szCs w:val="18"/>
              </w:rPr>
              <w:t>-0.7%</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7533FE">
              <w:rPr>
                <w:rFonts w:ascii="Arial" w:hAnsi="Arial" w:cs="Arial"/>
                <w:color w:val="808080"/>
                <w:sz w:val="18"/>
                <w:szCs w:val="18"/>
              </w:rPr>
              <w:t>-0.6%</w:t>
            </w:r>
          </w:p>
        </w:tc>
        <w:tc>
          <w:tcPr>
            <w:tcW w:w="1060" w:type="dxa"/>
            <w:tcBorders>
              <w:top w:val="nil"/>
              <w:left w:val="nil"/>
              <w:bottom w:val="single" w:sz="8" w:space="0" w:color="auto"/>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7533FE">
              <w:rPr>
                <w:rFonts w:ascii="Arial" w:hAnsi="Arial" w:cs="Arial"/>
                <w:color w:val="808080"/>
                <w:sz w:val="18"/>
                <w:szCs w:val="18"/>
              </w:rPr>
              <w:t>-0.7%</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7533FE">
              <w:rPr>
                <w:rFonts w:ascii="Arial" w:hAnsi="Arial" w:cs="Arial"/>
                <w:color w:val="808080"/>
                <w:sz w:val="18"/>
                <w:szCs w:val="18"/>
              </w:rPr>
              <w:t>-0.7%</w:t>
            </w:r>
          </w:p>
        </w:tc>
        <w:tc>
          <w:tcPr>
            <w:tcW w:w="1060" w:type="dxa"/>
            <w:tcBorders>
              <w:top w:val="nil"/>
              <w:left w:val="nil"/>
              <w:bottom w:val="single" w:sz="8" w:space="0" w:color="auto"/>
              <w:right w:val="nil"/>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7533FE">
              <w:rPr>
                <w:rFonts w:ascii="Arial" w:hAnsi="Arial" w:cs="Arial"/>
                <w:color w:val="808080"/>
                <w:sz w:val="18"/>
                <w:szCs w:val="18"/>
              </w:rPr>
              <w:t>-0.8%</w:t>
            </w:r>
          </w:p>
        </w:tc>
        <w:tc>
          <w:tcPr>
            <w:tcW w:w="1060" w:type="dxa"/>
            <w:tcBorders>
              <w:top w:val="nil"/>
              <w:left w:val="nil"/>
              <w:bottom w:val="single" w:sz="8" w:space="0" w:color="auto"/>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7533FE">
              <w:rPr>
                <w:rFonts w:ascii="Arial" w:hAnsi="Arial" w:cs="Arial"/>
                <w:color w:val="808080"/>
                <w:sz w:val="18"/>
                <w:szCs w:val="18"/>
              </w:rPr>
              <w:t>-0.8%</w:t>
            </w:r>
          </w:p>
        </w:tc>
      </w:tr>
      <w:tr w:rsidR="007533FE" w:rsidRPr="007533FE" w:rsidTr="007533FE">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101%</w:t>
            </w:r>
          </w:p>
        </w:tc>
        <w:tc>
          <w:tcPr>
            <w:tcW w:w="3180" w:type="dxa"/>
            <w:gridSpan w:val="3"/>
            <w:tcBorders>
              <w:top w:val="nil"/>
              <w:left w:val="nil"/>
              <w:bottom w:val="nil"/>
              <w:right w:val="single" w:sz="8" w:space="0" w:color="000000"/>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99%</w:t>
            </w:r>
          </w:p>
        </w:tc>
      </w:tr>
      <w:tr w:rsidR="007533FE" w:rsidRPr="007533FE" w:rsidTr="007533F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7533FE">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7533FE" w:rsidRPr="007533FE" w:rsidRDefault="007533FE" w:rsidP="007533F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7533FE">
              <w:rPr>
                <w:rFonts w:ascii="Arial" w:hAnsi="Arial" w:cs="Arial"/>
                <w:color w:val="000000"/>
                <w:sz w:val="18"/>
                <w:szCs w:val="18"/>
              </w:rPr>
              <w:t>101%</w:t>
            </w:r>
          </w:p>
        </w:tc>
      </w:tr>
    </w:tbl>
    <w:p w:rsidR="007533FE" w:rsidRDefault="007533FE" w:rsidP="000975EC"/>
    <w:p w:rsidR="002273CD" w:rsidRDefault="002273CD" w:rsidP="002273CD">
      <w:pPr>
        <w:pStyle w:val="Caption"/>
        <w:keepNext/>
      </w:pPr>
      <w:bookmarkStart w:id="47" w:name="_Ref308535983"/>
      <w:r>
        <w:t xml:space="preserve">Table </w:t>
      </w:r>
      <w:fldSimple w:instr=" SEQ Table \* ARABIC ">
        <w:r w:rsidR="00DC1363">
          <w:rPr>
            <w:noProof/>
          </w:rPr>
          <w:t>5</w:t>
        </w:r>
      </w:fldSimple>
      <w:bookmarkEnd w:id="47"/>
      <w:r>
        <w:t xml:space="preserve"> BD-rate for class F sequences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4"/>
        <w:gridCol w:w="748"/>
        <w:gridCol w:w="748"/>
        <w:gridCol w:w="748"/>
      </w:tblGrid>
      <w:tr w:rsidR="007E2F3F" w:rsidTr="007E2F3F">
        <w:tc>
          <w:tcPr>
            <w:tcW w:w="1964" w:type="dxa"/>
          </w:tcPr>
          <w:p w:rsidR="00C47D4F" w:rsidRDefault="00C47D4F" w:rsidP="000975EC">
            <w:r>
              <w:t>Class F Sequence</w:t>
            </w:r>
          </w:p>
        </w:tc>
        <w:tc>
          <w:tcPr>
            <w:tcW w:w="0" w:type="auto"/>
          </w:tcPr>
          <w:p w:rsidR="00C47D4F" w:rsidRDefault="00C47D4F" w:rsidP="000975EC">
            <w:r>
              <w:t>Y</w:t>
            </w:r>
          </w:p>
        </w:tc>
        <w:tc>
          <w:tcPr>
            <w:tcW w:w="0" w:type="auto"/>
          </w:tcPr>
          <w:p w:rsidR="00C47D4F" w:rsidRDefault="00C47D4F" w:rsidP="000975EC">
            <w:r>
              <w:t>U</w:t>
            </w:r>
          </w:p>
        </w:tc>
        <w:tc>
          <w:tcPr>
            <w:tcW w:w="0" w:type="auto"/>
          </w:tcPr>
          <w:p w:rsidR="00C47D4F" w:rsidRDefault="00C47D4F" w:rsidP="000975EC">
            <w:r>
              <w:t>V</w:t>
            </w:r>
          </w:p>
        </w:tc>
      </w:tr>
      <w:tr w:rsidR="007E2F3F" w:rsidTr="007E2F3F">
        <w:tc>
          <w:tcPr>
            <w:tcW w:w="1964" w:type="dxa"/>
          </w:tcPr>
          <w:p w:rsidR="00C47D4F" w:rsidRDefault="00C47D4F" w:rsidP="000975EC">
            <w:proofErr w:type="spellStart"/>
            <w:r>
              <w:t>BasketballDrillText</w:t>
            </w:r>
            <w:proofErr w:type="spellEnd"/>
          </w:p>
        </w:tc>
        <w:tc>
          <w:tcPr>
            <w:tcW w:w="0" w:type="auto"/>
          </w:tcPr>
          <w:p w:rsidR="00C47D4F" w:rsidRDefault="00C47D4F" w:rsidP="000975EC">
            <w:r>
              <w:t>-0.5%</w:t>
            </w:r>
          </w:p>
        </w:tc>
        <w:tc>
          <w:tcPr>
            <w:tcW w:w="0" w:type="auto"/>
          </w:tcPr>
          <w:p w:rsidR="00C47D4F" w:rsidRDefault="002273CD" w:rsidP="000975EC">
            <w:r>
              <w:t>-0.5%</w:t>
            </w:r>
          </w:p>
        </w:tc>
        <w:tc>
          <w:tcPr>
            <w:tcW w:w="0" w:type="auto"/>
          </w:tcPr>
          <w:p w:rsidR="00C47D4F" w:rsidRDefault="002273CD" w:rsidP="000975EC">
            <w:r>
              <w:t>-0.6%</w:t>
            </w:r>
          </w:p>
        </w:tc>
      </w:tr>
      <w:tr w:rsidR="007E2F3F" w:rsidTr="007E2F3F">
        <w:tc>
          <w:tcPr>
            <w:tcW w:w="1964" w:type="dxa"/>
          </w:tcPr>
          <w:p w:rsidR="00C47D4F" w:rsidRDefault="00C47D4F" w:rsidP="000975EC">
            <w:proofErr w:type="spellStart"/>
            <w:r>
              <w:t>ChinaSpeed</w:t>
            </w:r>
            <w:proofErr w:type="spellEnd"/>
          </w:p>
        </w:tc>
        <w:tc>
          <w:tcPr>
            <w:tcW w:w="0" w:type="auto"/>
          </w:tcPr>
          <w:p w:rsidR="00C47D4F" w:rsidRDefault="002273CD" w:rsidP="000975EC">
            <w:r>
              <w:t>0.2%</w:t>
            </w:r>
          </w:p>
        </w:tc>
        <w:tc>
          <w:tcPr>
            <w:tcW w:w="0" w:type="auto"/>
          </w:tcPr>
          <w:p w:rsidR="00C47D4F" w:rsidRDefault="002273CD" w:rsidP="000975EC">
            <w:r>
              <w:t>0.1%</w:t>
            </w:r>
          </w:p>
        </w:tc>
        <w:tc>
          <w:tcPr>
            <w:tcW w:w="0" w:type="auto"/>
          </w:tcPr>
          <w:p w:rsidR="00C47D4F" w:rsidRDefault="002273CD" w:rsidP="000975EC">
            <w:r>
              <w:t>0.0%</w:t>
            </w:r>
          </w:p>
        </w:tc>
      </w:tr>
      <w:tr w:rsidR="007E2F3F" w:rsidTr="007E2F3F">
        <w:tc>
          <w:tcPr>
            <w:tcW w:w="1964" w:type="dxa"/>
          </w:tcPr>
          <w:p w:rsidR="00C47D4F" w:rsidRDefault="00C47D4F" w:rsidP="000975EC">
            <w:proofErr w:type="spellStart"/>
            <w:r>
              <w:t>SlideEditing</w:t>
            </w:r>
            <w:proofErr w:type="spellEnd"/>
          </w:p>
        </w:tc>
        <w:tc>
          <w:tcPr>
            <w:tcW w:w="0" w:type="auto"/>
          </w:tcPr>
          <w:p w:rsidR="00C47D4F" w:rsidRDefault="002273CD" w:rsidP="000975EC">
            <w:r>
              <w:t>0.0%</w:t>
            </w:r>
          </w:p>
        </w:tc>
        <w:tc>
          <w:tcPr>
            <w:tcW w:w="0" w:type="auto"/>
          </w:tcPr>
          <w:p w:rsidR="00C47D4F" w:rsidRDefault="002273CD" w:rsidP="000975EC">
            <w:r>
              <w:t>-0.2%</w:t>
            </w:r>
          </w:p>
        </w:tc>
        <w:tc>
          <w:tcPr>
            <w:tcW w:w="0" w:type="auto"/>
          </w:tcPr>
          <w:p w:rsidR="00C47D4F" w:rsidRDefault="002273CD" w:rsidP="000975EC">
            <w:r>
              <w:t>-0.1%</w:t>
            </w:r>
          </w:p>
        </w:tc>
      </w:tr>
      <w:tr w:rsidR="007E2F3F" w:rsidTr="007E2F3F">
        <w:tc>
          <w:tcPr>
            <w:tcW w:w="1964" w:type="dxa"/>
          </w:tcPr>
          <w:p w:rsidR="00C47D4F" w:rsidRDefault="00C47D4F" w:rsidP="000975EC">
            <w:proofErr w:type="spellStart"/>
            <w:r>
              <w:t>SlideShow</w:t>
            </w:r>
            <w:proofErr w:type="spellEnd"/>
          </w:p>
        </w:tc>
        <w:tc>
          <w:tcPr>
            <w:tcW w:w="0" w:type="auto"/>
          </w:tcPr>
          <w:p w:rsidR="00C47D4F" w:rsidRDefault="002273CD" w:rsidP="000975EC">
            <w:r>
              <w:t>-0.5%</w:t>
            </w:r>
          </w:p>
        </w:tc>
        <w:tc>
          <w:tcPr>
            <w:tcW w:w="0" w:type="auto"/>
          </w:tcPr>
          <w:p w:rsidR="00C47D4F" w:rsidRDefault="002273CD" w:rsidP="000975EC">
            <w:r>
              <w:t>-1.0%</w:t>
            </w:r>
          </w:p>
        </w:tc>
        <w:tc>
          <w:tcPr>
            <w:tcW w:w="0" w:type="auto"/>
          </w:tcPr>
          <w:p w:rsidR="00C47D4F" w:rsidRDefault="002273CD" w:rsidP="000975EC">
            <w:r>
              <w:t>-0.7%</w:t>
            </w:r>
          </w:p>
        </w:tc>
      </w:tr>
      <w:tr w:rsidR="007E2F3F" w:rsidTr="007E2F3F">
        <w:tc>
          <w:tcPr>
            <w:tcW w:w="1964" w:type="dxa"/>
          </w:tcPr>
          <w:p w:rsidR="00C47D4F" w:rsidRDefault="00C47D4F" w:rsidP="000975EC"/>
        </w:tc>
        <w:tc>
          <w:tcPr>
            <w:tcW w:w="0" w:type="auto"/>
          </w:tcPr>
          <w:p w:rsidR="00C47D4F" w:rsidRDefault="002273CD" w:rsidP="000975EC">
            <w:r>
              <w:t>-0.2%</w:t>
            </w:r>
          </w:p>
        </w:tc>
        <w:tc>
          <w:tcPr>
            <w:tcW w:w="0" w:type="auto"/>
          </w:tcPr>
          <w:p w:rsidR="00C47D4F" w:rsidRDefault="002273CD" w:rsidP="002273CD">
            <w:r>
              <w:t>-0.4%</w:t>
            </w:r>
          </w:p>
        </w:tc>
        <w:tc>
          <w:tcPr>
            <w:tcW w:w="0" w:type="auto"/>
          </w:tcPr>
          <w:p w:rsidR="00C47D4F" w:rsidRDefault="002273CD" w:rsidP="000975EC">
            <w:r>
              <w:t>-0.3%</w:t>
            </w:r>
          </w:p>
        </w:tc>
      </w:tr>
    </w:tbl>
    <w:p w:rsidR="00000000" w:rsidRDefault="000D206E">
      <w:pPr>
        <w:pStyle w:val="Heading1"/>
        <w:rPr>
          <w:ins w:id="48" w:author="Geert" w:date="2011-11-17T17:09:00Z"/>
        </w:rPr>
        <w:pPrChange w:id="49" w:author="Geert" w:date="2011-11-17T17:09:00Z">
          <w:pPr/>
        </w:pPrChange>
      </w:pPr>
      <w:ins w:id="50" w:author="Geert" w:date="2011-11-17T17:09:00Z">
        <w:r>
          <w:t>Conclusion</w:t>
        </w:r>
      </w:ins>
    </w:p>
    <w:p w:rsidR="00000000" w:rsidRDefault="00FE5BD1">
      <w:ins w:id="51" w:author="Geert" w:date="2011-11-17T19:56:00Z">
        <w:r>
          <w:t>Th</w:t>
        </w:r>
      </w:ins>
      <w:ins w:id="52" w:author="Geert" w:date="2011-11-17T19:59:00Z">
        <w:r>
          <w:t>is</w:t>
        </w:r>
      </w:ins>
      <w:ins w:id="53" w:author="Geert" w:date="2011-11-17T19:56:00Z">
        <w:r>
          <w:t xml:space="preserve"> contribution </w:t>
        </w:r>
      </w:ins>
      <w:ins w:id="54" w:author="Geert" w:date="2011-11-17T20:06:00Z">
        <w:r w:rsidR="0015211C">
          <w:t>presented</w:t>
        </w:r>
      </w:ins>
      <w:ins w:id="55" w:author="Geert" w:date="2011-11-17T19:56:00Z">
        <w:r>
          <w:t xml:space="preserve"> an improvement </w:t>
        </w:r>
      </w:ins>
      <w:ins w:id="56" w:author="Geert" w:date="2011-11-17T19:59:00Z">
        <w:r>
          <w:t xml:space="preserve">to the harmonized intra prediction </w:t>
        </w:r>
      </w:ins>
      <w:ins w:id="57" w:author="Geert" w:date="2011-11-17T20:00:00Z">
        <w:r>
          <w:t xml:space="preserve">method </w:t>
        </w:r>
      </w:ins>
      <w:ins w:id="58" w:author="Geert" w:date="2011-11-17T19:59:00Z">
        <w:r>
          <w:t xml:space="preserve">with secondary boundary that is studied in CE6.d. </w:t>
        </w:r>
      </w:ins>
      <w:ins w:id="59" w:author="Geert" w:date="2011-11-17T20:00:00Z">
        <w:r>
          <w:t xml:space="preserve">It is proposed to selectively apply </w:t>
        </w:r>
      </w:ins>
      <w:ins w:id="60" w:author="Geert" w:date="2011-11-17T20:07:00Z">
        <w:r w:rsidR="0015211C">
          <w:t xml:space="preserve">the </w:t>
        </w:r>
      </w:ins>
      <w:ins w:id="61" w:author="Geert" w:date="2011-11-17T20:00:00Z">
        <w:r w:rsidR="0015211C">
          <w:t xml:space="preserve">prediction </w:t>
        </w:r>
      </w:ins>
      <w:ins w:id="62" w:author="Geert" w:date="2011-11-17T20:07:00Z">
        <w:r w:rsidR="0015211C">
          <w:t>from the</w:t>
        </w:r>
      </w:ins>
      <w:ins w:id="63" w:author="Geert" w:date="2011-11-17T20:00:00Z">
        <w:r>
          <w:t xml:space="preserve"> seconda</w:t>
        </w:r>
      </w:ins>
      <w:ins w:id="64" w:author="Geert" w:date="2011-11-17T20:02:00Z">
        <w:r>
          <w:t>r</w:t>
        </w:r>
      </w:ins>
      <w:ins w:id="65" w:author="Geert" w:date="2011-11-17T20:00:00Z">
        <w:r>
          <w:t xml:space="preserve">y boundary by computing </w:t>
        </w:r>
      </w:ins>
      <w:ins w:id="66" w:author="Geert" w:date="2011-11-17T20:15:00Z">
        <w:r w:rsidR="00DC01C9">
          <w:t>relationships</w:t>
        </w:r>
      </w:ins>
      <w:ins w:id="67" w:author="Geert" w:date="2011-11-17T20:02:00Z">
        <w:r>
          <w:t xml:space="preserve"> </w:t>
        </w:r>
      </w:ins>
      <w:ins w:id="68" w:author="Geert" w:date="2011-11-17T20:15:00Z">
        <w:r w:rsidR="00DC01C9">
          <w:t xml:space="preserve">between samples </w:t>
        </w:r>
      </w:ins>
      <w:ins w:id="69" w:author="Geert" w:date="2011-11-17T20:07:00Z">
        <w:r w:rsidR="0015211C">
          <w:t>along</w:t>
        </w:r>
      </w:ins>
      <w:ins w:id="70" w:author="Geert" w:date="2011-11-17T20:02:00Z">
        <w:r>
          <w:t xml:space="preserve"> the </w:t>
        </w:r>
      </w:ins>
      <w:ins w:id="71" w:author="Geert" w:date="2011-11-17T20:04:00Z">
        <w:r>
          <w:t>secondary</w:t>
        </w:r>
      </w:ins>
      <w:ins w:id="72" w:author="Geert" w:date="2011-11-17T20:02:00Z">
        <w:r w:rsidR="0015211C">
          <w:t xml:space="preserve"> boundary</w:t>
        </w:r>
        <w:r>
          <w:t xml:space="preserve">. </w:t>
        </w:r>
      </w:ins>
      <w:ins w:id="73" w:author="Geert" w:date="2011-11-17T20:08:00Z">
        <w:r w:rsidR="0015211C">
          <w:t>T</w:t>
        </w:r>
      </w:ins>
      <w:ins w:id="74" w:author="Geert" w:date="2011-11-17T20:02:00Z">
        <w:r w:rsidR="0015211C">
          <w:t>he predictio</w:t>
        </w:r>
      </w:ins>
      <w:ins w:id="75" w:author="Geert" w:date="2011-11-17T20:07:00Z">
        <w:r w:rsidR="0015211C">
          <w:t xml:space="preserve">n </w:t>
        </w:r>
      </w:ins>
      <w:ins w:id="76" w:author="Geert" w:date="2011-11-17T20:09:00Z">
        <w:r w:rsidR="009E5EA9">
          <w:t>is</w:t>
        </w:r>
      </w:ins>
      <w:ins w:id="77" w:author="Geert" w:date="2011-11-17T20:02:00Z">
        <w:r>
          <w:t xml:space="preserve"> </w:t>
        </w:r>
      </w:ins>
      <w:ins w:id="78" w:author="Geert" w:date="2011-11-17T20:04:00Z">
        <w:r>
          <w:t>selectively enabled</w:t>
        </w:r>
      </w:ins>
      <w:ins w:id="79" w:author="Geert" w:date="2011-11-17T20:08:00Z">
        <w:r w:rsidR="0015211C">
          <w:t xml:space="preserve"> b</w:t>
        </w:r>
        <w:r w:rsidR="0015211C">
          <w:t>y applyi</w:t>
        </w:r>
        <w:r w:rsidR="0015211C">
          <w:t xml:space="preserve">ng </w:t>
        </w:r>
        <w:proofErr w:type="spellStart"/>
        <w:r w:rsidR="0015211C">
          <w:t>thresholding</w:t>
        </w:r>
      </w:ins>
      <w:proofErr w:type="spellEnd"/>
      <w:ins w:id="80" w:author="Geert" w:date="2011-11-17T20:04:00Z">
        <w:r>
          <w:t>. It is demonstrated that the</w:t>
        </w:r>
      </w:ins>
      <w:ins w:id="81" w:author="Geert" w:date="2011-11-17T20:05:00Z">
        <w:r>
          <w:t xml:space="preserve"> average</w:t>
        </w:r>
      </w:ins>
      <w:ins w:id="82" w:author="Geert" w:date="2011-11-17T20:04:00Z">
        <w:r>
          <w:t xml:space="preserve"> BD-rate for the c</w:t>
        </w:r>
      </w:ins>
      <w:ins w:id="83" w:author="Geert" w:date="2011-11-17T20:05:00Z">
        <w:r>
          <w:t xml:space="preserve">lass F sequences can be improved from 0.2% to -0.2% for </w:t>
        </w:r>
        <w:r>
          <w:t>“</w:t>
        </w:r>
        <w:r>
          <w:t>All Intra HE</w:t>
        </w:r>
        <w:r>
          <w:t>”</w:t>
        </w:r>
        <w:r>
          <w:t xml:space="preserve"> and from 0.2% to 0.0% for </w:t>
        </w:r>
      </w:ins>
      <w:ins w:id="84" w:author="Geert" w:date="2011-11-17T20:06:00Z">
        <w:r>
          <w:t>“</w:t>
        </w:r>
        <w:r>
          <w:t>All Intra LC</w:t>
        </w:r>
        <w:r>
          <w:t>”</w:t>
        </w:r>
        <w:r>
          <w:t>.</w:t>
        </w:r>
      </w:ins>
    </w:p>
    <w:p w:rsidR="000975EC" w:rsidRDefault="000975EC" w:rsidP="000975EC">
      <w:pPr>
        <w:pStyle w:val="Heading1"/>
      </w:pPr>
      <w:r>
        <w:lastRenderedPageBreak/>
        <w:t>References</w:t>
      </w:r>
    </w:p>
    <w:p w:rsidR="000B3625" w:rsidRDefault="000B3625" w:rsidP="000B3625">
      <w:pPr>
        <w:numPr>
          <w:ilvl w:val="0"/>
          <w:numId w:val="11"/>
        </w:numPr>
        <w:rPr>
          <w:lang w:eastAsia="ja-JP"/>
        </w:rPr>
      </w:pPr>
      <w:bookmarkStart w:id="85" w:name="_Ref307919187"/>
      <w:r>
        <w:rPr>
          <w:lang w:eastAsia="ja-JP"/>
        </w:rPr>
        <w:t>K. Sugimoto, et al., “CE6.f: LUT-based adaptive filtering on intra prediction samples,” JCTVC-E069</w:t>
      </w:r>
      <w:bookmarkEnd w:id="85"/>
      <w:r>
        <w:rPr>
          <w:lang w:eastAsia="ja-JP"/>
        </w:rPr>
        <w:t>, Geneva, Switzerland, March 2011.</w:t>
      </w:r>
    </w:p>
    <w:p w:rsidR="000B3625" w:rsidRPr="00AE56B5" w:rsidRDefault="000B3625" w:rsidP="000B3625">
      <w:pPr>
        <w:numPr>
          <w:ilvl w:val="0"/>
          <w:numId w:val="11"/>
        </w:numPr>
        <w:rPr>
          <w:lang w:eastAsia="ja-JP"/>
        </w:rPr>
      </w:pPr>
      <w:bookmarkStart w:id="86" w:name="_Ref307919387"/>
      <w:r>
        <w:rPr>
          <w:lang w:eastAsia="ja-JP"/>
        </w:rPr>
        <w:t xml:space="preserve">E. </w:t>
      </w:r>
      <w:proofErr w:type="spellStart"/>
      <w:r>
        <w:rPr>
          <w:lang w:eastAsia="ja-JP"/>
        </w:rPr>
        <w:t>Alshina</w:t>
      </w:r>
      <w:proofErr w:type="spellEnd"/>
      <w:r>
        <w:rPr>
          <w:lang w:eastAsia="ja-JP"/>
        </w:rPr>
        <w:t xml:space="preserve">, A. </w:t>
      </w:r>
      <w:proofErr w:type="spellStart"/>
      <w:r>
        <w:rPr>
          <w:lang w:eastAsia="ja-JP"/>
        </w:rPr>
        <w:t>Alshin</w:t>
      </w:r>
      <w:proofErr w:type="spellEnd"/>
      <w:r>
        <w:rPr>
          <w:lang w:eastAsia="ja-JP"/>
        </w:rPr>
        <w:t>, “Block-size and pixel position independent boundary smoothing for non-directional intra prediction,” JCTVC-F252</w:t>
      </w:r>
      <w:bookmarkEnd w:id="86"/>
      <w:r>
        <w:rPr>
          <w:lang w:eastAsia="ja-JP"/>
        </w:rPr>
        <w:t>, Torino, Italy, July 2011.</w:t>
      </w:r>
    </w:p>
    <w:p w:rsidR="000B3625" w:rsidRPr="00F051CF" w:rsidRDefault="000B3625" w:rsidP="000B3625">
      <w:pPr>
        <w:numPr>
          <w:ilvl w:val="0"/>
          <w:numId w:val="11"/>
        </w:numPr>
        <w:rPr>
          <w:lang w:eastAsia="ja-JP"/>
        </w:rPr>
      </w:pPr>
      <w:bookmarkStart w:id="87" w:name="_Ref307920485"/>
      <w:r>
        <w:rPr>
          <w:rFonts w:eastAsia="SimSun" w:hint="eastAsia"/>
          <w:lang w:eastAsia="zh-CN"/>
        </w:rPr>
        <w:t>M</w:t>
      </w:r>
      <w:r w:rsidRPr="00837F33">
        <w:rPr>
          <w:rFonts w:hint="eastAsia"/>
          <w:lang w:eastAsia="ja-JP"/>
        </w:rPr>
        <w:t xml:space="preserve">. </w:t>
      </w:r>
      <w:proofErr w:type="spellStart"/>
      <w:r w:rsidRPr="00837F33">
        <w:rPr>
          <w:rFonts w:hint="eastAsia"/>
          <w:lang w:eastAsia="ja-JP"/>
        </w:rPr>
        <w:t>Guo</w:t>
      </w:r>
      <w:proofErr w:type="spellEnd"/>
      <w:r w:rsidRPr="00837F33">
        <w:rPr>
          <w:rFonts w:hint="eastAsia"/>
          <w:lang w:eastAsia="ja-JP"/>
        </w:rPr>
        <w:t xml:space="preserve">, X. Zhao, X. </w:t>
      </w:r>
      <w:proofErr w:type="spellStart"/>
      <w:r w:rsidRPr="00837F33">
        <w:rPr>
          <w:rFonts w:hint="eastAsia"/>
          <w:lang w:eastAsia="ja-JP"/>
        </w:rPr>
        <w:t>Guo</w:t>
      </w:r>
      <w:proofErr w:type="spellEnd"/>
      <w:r w:rsidRPr="00837F33">
        <w:rPr>
          <w:rFonts w:hint="eastAsia"/>
          <w:lang w:eastAsia="ja-JP"/>
        </w:rPr>
        <w:t xml:space="preserve"> and S. Lei</w:t>
      </w:r>
      <w:r w:rsidRPr="00F051CF">
        <w:rPr>
          <w:lang w:eastAsia="ja-JP"/>
        </w:rPr>
        <w:t>, “</w:t>
      </w:r>
      <w:r w:rsidRPr="00837F33">
        <w:rPr>
          <w:lang w:eastAsia="ja-JP"/>
        </w:rPr>
        <w:t>Direction based Angular Intra Prediction</w:t>
      </w:r>
      <w:r w:rsidRPr="00F051CF">
        <w:rPr>
          <w:lang w:eastAsia="ja-JP"/>
        </w:rPr>
        <w:t>”, JCTVC-F122</w:t>
      </w:r>
      <w:r w:rsidRPr="00837F33">
        <w:rPr>
          <w:lang w:eastAsia="ja-JP"/>
        </w:rPr>
        <w:t>, Torino, Italy, July 2011</w:t>
      </w:r>
      <w:bookmarkEnd w:id="87"/>
    </w:p>
    <w:p w:rsidR="000B3625" w:rsidRPr="00F051CF" w:rsidRDefault="000B3625" w:rsidP="000B3625">
      <w:pPr>
        <w:numPr>
          <w:ilvl w:val="0"/>
          <w:numId w:val="11"/>
        </w:numPr>
        <w:rPr>
          <w:lang w:eastAsia="ja-JP"/>
        </w:rPr>
      </w:pPr>
      <w:bookmarkStart w:id="88" w:name="_Ref307920606"/>
      <w:r w:rsidRPr="00904D49">
        <w:rPr>
          <w:lang w:eastAsia="ja-JP"/>
        </w:rPr>
        <w:t xml:space="preserve">Akira </w:t>
      </w:r>
      <w:proofErr w:type="spellStart"/>
      <w:r w:rsidRPr="00904D49">
        <w:rPr>
          <w:lang w:eastAsia="ja-JP"/>
        </w:rPr>
        <w:t>Minezawa</w:t>
      </w:r>
      <w:proofErr w:type="spellEnd"/>
      <w:r w:rsidRPr="00F051CF">
        <w:rPr>
          <w:lang w:eastAsia="ja-JP"/>
        </w:rPr>
        <w:t>, et.al., “</w:t>
      </w:r>
      <w:r w:rsidRPr="00837F33">
        <w:rPr>
          <w:lang w:eastAsia="ja-JP"/>
        </w:rPr>
        <w:t>An improved intra vertical and horizontal prediction</w:t>
      </w:r>
      <w:r w:rsidRPr="00F051CF">
        <w:rPr>
          <w:lang w:eastAsia="ja-JP"/>
        </w:rPr>
        <w:t>”, JCTVC-F172</w:t>
      </w:r>
      <w:r w:rsidRPr="00837F33">
        <w:rPr>
          <w:lang w:eastAsia="ja-JP"/>
        </w:rPr>
        <w:t xml:space="preserve">, </w:t>
      </w:r>
      <w:smartTag w:uri="urn:schemas-microsoft-com:office:smarttags" w:element="place">
        <w:smartTag w:uri="urn:schemas-microsoft-com:office:smarttags" w:element="City">
          <w:r w:rsidRPr="00837F33">
            <w:rPr>
              <w:lang w:eastAsia="ja-JP"/>
            </w:rPr>
            <w:t>Torino</w:t>
          </w:r>
        </w:smartTag>
        <w:r w:rsidRPr="00837F33">
          <w:rPr>
            <w:lang w:eastAsia="ja-JP"/>
          </w:rPr>
          <w:t xml:space="preserve">, </w:t>
        </w:r>
        <w:smartTag w:uri="urn:schemas-microsoft-com:office:smarttags" w:element="country-region">
          <w:r w:rsidRPr="00837F33">
            <w:rPr>
              <w:lang w:eastAsia="ja-JP"/>
            </w:rPr>
            <w:t>Italy</w:t>
          </w:r>
        </w:smartTag>
      </w:smartTag>
      <w:r w:rsidRPr="00837F33">
        <w:rPr>
          <w:lang w:eastAsia="ja-JP"/>
        </w:rPr>
        <w:t>, July 2011</w:t>
      </w:r>
      <w:bookmarkEnd w:id="88"/>
    </w:p>
    <w:p w:rsidR="000B3625" w:rsidRPr="00F051CF" w:rsidRDefault="000B3625" w:rsidP="000B3625">
      <w:pPr>
        <w:numPr>
          <w:ilvl w:val="0"/>
          <w:numId w:val="11"/>
        </w:numPr>
        <w:rPr>
          <w:lang w:eastAsia="ja-JP"/>
        </w:rPr>
      </w:pPr>
      <w:bookmarkStart w:id="89" w:name="_Ref307944815"/>
      <w:proofErr w:type="spellStart"/>
      <w:r w:rsidRPr="00837F33">
        <w:rPr>
          <w:lang w:eastAsia="ja-JP"/>
        </w:rPr>
        <w:t>Jinho</w:t>
      </w:r>
      <w:proofErr w:type="spellEnd"/>
      <w:r w:rsidRPr="00837F33">
        <w:rPr>
          <w:lang w:eastAsia="ja-JP"/>
        </w:rPr>
        <w:t xml:space="preserve"> Lee</w:t>
      </w:r>
      <w:r w:rsidRPr="00F051CF">
        <w:rPr>
          <w:lang w:eastAsia="ja-JP"/>
        </w:rPr>
        <w:t>, et.al., “</w:t>
      </w:r>
      <w:r w:rsidRPr="00837F33">
        <w:rPr>
          <w:lang w:eastAsia="ja-JP"/>
        </w:rPr>
        <w:t>Mode dependent filtering for intra predicted sample</w:t>
      </w:r>
      <w:r w:rsidRPr="00F051CF">
        <w:rPr>
          <w:lang w:eastAsia="ja-JP"/>
        </w:rPr>
        <w:t>”, JCTVC-F358</w:t>
      </w:r>
      <w:r w:rsidRPr="00837F33">
        <w:rPr>
          <w:lang w:eastAsia="ja-JP"/>
        </w:rPr>
        <w:t xml:space="preserve">, </w:t>
      </w:r>
      <w:smartTag w:uri="urn:schemas-microsoft-com:office:smarttags" w:element="place">
        <w:smartTag w:uri="urn:schemas-microsoft-com:office:smarttags" w:element="City">
          <w:r w:rsidRPr="00837F33">
            <w:rPr>
              <w:lang w:eastAsia="ja-JP"/>
            </w:rPr>
            <w:t>Torino</w:t>
          </w:r>
        </w:smartTag>
        <w:r w:rsidRPr="00837F33">
          <w:rPr>
            <w:lang w:eastAsia="ja-JP"/>
          </w:rPr>
          <w:t xml:space="preserve">, </w:t>
        </w:r>
        <w:smartTag w:uri="urn:schemas-microsoft-com:office:smarttags" w:element="country-region">
          <w:r w:rsidRPr="00837F33">
            <w:rPr>
              <w:lang w:eastAsia="ja-JP"/>
            </w:rPr>
            <w:t>Italy</w:t>
          </w:r>
        </w:smartTag>
      </w:smartTag>
      <w:r w:rsidRPr="00837F33">
        <w:rPr>
          <w:lang w:eastAsia="ja-JP"/>
        </w:rPr>
        <w:t>, July 2011</w:t>
      </w:r>
      <w:bookmarkEnd w:id="89"/>
    </w:p>
    <w:p w:rsidR="000B3625" w:rsidRDefault="000B3625" w:rsidP="000B3625">
      <w:pPr>
        <w:numPr>
          <w:ilvl w:val="0"/>
          <w:numId w:val="11"/>
        </w:numPr>
        <w:rPr>
          <w:lang w:eastAsia="ja-JP"/>
        </w:rPr>
      </w:pPr>
      <w:bookmarkStart w:id="90" w:name="_Ref307944906"/>
      <w:proofErr w:type="spellStart"/>
      <w:r w:rsidRPr="00837F33">
        <w:rPr>
          <w:lang w:eastAsia="ja-JP"/>
        </w:rPr>
        <w:t>Jani</w:t>
      </w:r>
      <w:proofErr w:type="spellEnd"/>
      <w:r w:rsidRPr="00837F33">
        <w:rPr>
          <w:lang w:eastAsia="ja-JP"/>
        </w:rPr>
        <w:t xml:space="preserve"> </w:t>
      </w:r>
      <w:proofErr w:type="spellStart"/>
      <w:r w:rsidRPr="00837F33">
        <w:rPr>
          <w:lang w:eastAsia="ja-JP"/>
        </w:rPr>
        <w:t>Lainema</w:t>
      </w:r>
      <w:proofErr w:type="spellEnd"/>
      <w:r w:rsidRPr="00F051CF">
        <w:rPr>
          <w:lang w:eastAsia="ja-JP"/>
        </w:rPr>
        <w:t>, et.al., “</w:t>
      </w:r>
      <w:r w:rsidRPr="00837F33">
        <w:rPr>
          <w:lang w:eastAsia="ja-JP"/>
        </w:rPr>
        <w:t>Directional intra prediction smoothing</w:t>
      </w:r>
      <w:r w:rsidRPr="00F051CF">
        <w:rPr>
          <w:lang w:eastAsia="ja-JP"/>
        </w:rPr>
        <w:t>”, JCTVC-F456</w:t>
      </w:r>
      <w:r w:rsidRPr="00837F33">
        <w:rPr>
          <w:lang w:eastAsia="ja-JP"/>
        </w:rPr>
        <w:t xml:space="preserve">, </w:t>
      </w:r>
      <w:smartTag w:uri="urn:schemas-microsoft-com:office:smarttags" w:element="place">
        <w:smartTag w:uri="urn:schemas-microsoft-com:office:smarttags" w:element="City">
          <w:r w:rsidRPr="00837F33">
            <w:rPr>
              <w:lang w:eastAsia="ja-JP"/>
            </w:rPr>
            <w:t>Torino</w:t>
          </w:r>
        </w:smartTag>
        <w:r w:rsidRPr="00837F33">
          <w:rPr>
            <w:lang w:eastAsia="ja-JP"/>
          </w:rPr>
          <w:t xml:space="preserve">, </w:t>
        </w:r>
        <w:smartTag w:uri="urn:schemas-microsoft-com:office:smarttags" w:element="country-region">
          <w:r w:rsidRPr="00837F33">
            <w:rPr>
              <w:lang w:eastAsia="ja-JP"/>
            </w:rPr>
            <w:t>Italy</w:t>
          </w:r>
        </w:smartTag>
      </w:smartTag>
      <w:r w:rsidRPr="00837F33">
        <w:rPr>
          <w:lang w:eastAsia="ja-JP"/>
        </w:rPr>
        <w:t>, July 2011</w:t>
      </w:r>
      <w:bookmarkEnd w:id="90"/>
    </w:p>
    <w:p w:rsidR="000B3625" w:rsidRDefault="000B3625" w:rsidP="000B3625">
      <w:pPr>
        <w:numPr>
          <w:ilvl w:val="0"/>
          <w:numId w:val="11"/>
        </w:numPr>
        <w:rPr>
          <w:lang w:eastAsia="ja-JP"/>
        </w:rPr>
      </w:pPr>
      <w:bookmarkStart w:id="91" w:name="_Ref308528860"/>
      <w:r>
        <w:t xml:space="preserve">A. </w:t>
      </w:r>
      <w:proofErr w:type="spellStart"/>
      <w:r>
        <w:t>Tabatabai</w:t>
      </w:r>
      <w:proofErr w:type="spellEnd"/>
      <w:r>
        <w:t xml:space="preserve">, E. Francois, K. </w:t>
      </w:r>
      <w:proofErr w:type="spellStart"/>
      <w:r>
        <w:t>Chono</w:t>
      </w:r>
      <w:proofErr w:type="spellEnd"/>
      <w:r>
        <w:t xml:space="preserve">, H. Yu, R. Joshi, J. </w:t>
      </w:r>
      <w:proofErr w:type="spellStart"/>
      <w:r>
        <w:t>Lainema</w:t>
      </w:r>
      <w:proofErr w:type="spellEnd"/>
      <w:r>
        <w:t>, “CE6: Intra Coding Improvements,” 6</w:t>
      </w:r>
      <w:r w:rsidRPr="000975EC">
        <w:rPr>
          <w:vertAlign w:val="superscript"/>
        </w:rPr>
        <w:t>th</w:t>
      </w:r>
      <w:r>
        <w:t xml:space="preserve"> JCT-VC Meeting, Torino, Italy, July 2011, JCTVC-F906</w:t>
      </w:r>
      <w:bookmarkEnd w:id="91"/>
    </w:p>
    <w:p w:rsidR="006D24E1" w:rsidRDefault="006D24E1" w:rsidP="000B3625">
      <w:pPr>
        <w:numPr>
          <w:ilvl w:val="0"/>
          <w:numId w:val="11"/>
        </w:numPr>
        <w:rPr>
          <w:lang w:eastAsia="ja-JP"/>
        </w:rPr>
      </w:pPr>
      <w:bookmarkStart w:id="92" w:name="_Ref308529785"/>
      <w:r>
        <w:t xml:space="preserve">M. </w:t>
      </w:r>
      <w:proofErr w:type="spellStart"/>
      <w:r>
        <w:t>Guo</w:t>
      </w:r>
      <w:proofErr w:type="spellEnd"/>
      <w:r>
        <w:t xml:space="preserve">, X. </w:t>
      </w:r>
      <w:proofErr w:type="spellStart"/>
      <w:r>
        <w:t>Guo</w:t>
      </w:r>
      <w:proofErr w:type="spellEnd"/>
      <w:r>
        <w:t xml:space="preserve">, X. Zhao, S. Lei, J. </w:t>
      </w:r>
      <w:proofErr w:type="spellStart"/>
      <w:r>
        <w:t>Lainema</w:t>
      </w:r>
      <w:proofErr w:type="spellEnd"/>
      <w:r>
        <w:t xml:space="preserve">, K. </w:t>
      </w:r>
      <w:proofErr w:type="spellStart"/>
      <w:r>
        <w:t>Ugur</w:t>
      </w:r>
      <w:proofErr w:type="spellEnd"/>
      <w:r>
        <w:t xml:space="preserve">, K. Sugimoto, S. </w:t>
      </w:r>
      <w:proofErr w:type="spellStart"/>
      <w:r>
        <w:t>Sekiguchi</w:t>
      </w:r>
      <w:proofErr w:type="spellEnd"/>
      <w:r>
        <w:t xml:space="preserve">, A. </w:t>
      </w:r>
      <w:proofErr w:type="spellStart"/>
      <w:r>
        <w:t>Minezawa</w:t>
      </w:r>
      <w:proofErr w:type="spellEnd"/>
      <w:r>
        <w:t>, “CE6.d: Intra Prediction with Secondary Boundary,” 7</w:t>
      </w:r>
      <w:r w:rsidRPr="006D24E1">
        <w:rPr>
          <w:vertAlign w:val="superscript"/>
        </w:rPr>
        <w:t>th</w:t>
      </w:r>
      <w:r>
        <w:t xml:space="preserve"> JCT-VC Meeting, Geneva, Switzerland, November 2011, Doc. JCTVC-G280</w:t>
      </w:r>
      <w:bookmarkEnd w:id="92"/>
    </w:p>
    <w:p w:rsidR="00FC13B0" w:rsidRPr="00447ACA" w:rsidRDefault="00FC13B0" w:rsidP="000B3625">
      <w:pPr>
        <w:numPr>
          <w:ilvl w:val="0"/>
          <w:numId w:val="11"/>
        </w:numPr>
        <w:rPr>
          <w:lang w:eastAsia="ja-JP"/>
        </w:rPr>
      </w:pPr>
      <w:bookmarkStart w:id="93" w:name="_Ref308531050"/>
      <w:r>
        <w:t xml:space="preserve">J. </w:t>
      </w:r>
      <w:proofErr w:type="spellStart"/>
      <w:r>
        <w:t>Lainema</w:t>
      </w:r>
      <w:proofErr w:type="spellEnd"/>
      <w:r>
        <w:t xml:space="preserve">, K. </w:t>
      </w:r>
      <w:proofErr w:type="spellStart"/>
      <w:r>
        <w:t>Ugur</w:t>
      </w:r>
      <w:proofErr w:type="spellEnd"/>
      <w:r>
        <w:t>, “CE6.d: Nokia report on intra prediction with secondary boundary,” 7</w:t>
      </w:r>
      <w:r w:rsidRPr="00FC13B0">
        <w:rPr>
          <w:vertAlign w:val="superscript"/>
        </w:rPr>
        <w:t>th</w:t>
      </w:r>
      <w:r>
        <w:t xml:space="preserve"> JCT-VC Meeting, Geneva, Switzerland, November 2011, Doc. JCTVC-G565</w:t>
      </w:r>
      <w:bookmarkEnd w:id="93"/>
    </w:p>
    <w:p w:rsidR="001F2594" w:rsidRPr="002B191D" w:rsidRDefault="001F2594" w:rsidP="00E11923">
      <w:pPr>
        <w:pStyle w:val="Heading1"/>
      </w:pPr>
      <w:r w:rsidRPr="00E11923">
        <w:t>Patent</w:t>
      </w:r>
      <w:r w:rsidRPr="002B191D">
        <w:t xml:space="preserve"> rights declaration</w:t>
      </w:r>
      <w:del w:id="94" w:author="Geert" w:date="2011-11-17T17:09:00Z">
        <w:r w:rsidR="00B94B06" w:rsidRPr="002B191D" w:rsidDel="000D206E">
          <w:delText>(s)</w:delText>
        </w:r>
      </w:del>
    </w:p>
    <w:p w:rsidR="001F2594" w:rsidRDefault="008B0B7E" w:rsidP="009234A5">
      <w:pPr>
        <w:jc w:val="both"/>
        <w:rPr>
          <w:szCs w:val="22"/>
        </w:rPr>
      </w:pPr>
      <w:r>
        <w:rPr>
          <w:b/>
          <w:szCs w:val="22"/>
        </w:rPr>
        <w:t>Qualcomm Inc.</w:t>
      </w:r>
      <w:r w:rsidR="001F2594" w:rsidRPr="00A01439">
        <w:rPr>
          <w:b/>
          <w:szCs w:val="22"/>
        </w:rPr>
        <w:t xml:space="preserve"> 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Pr="009234A5" w:rsidRDefault="007F1F8B" w:rsidP="009234A5">
      <w:pPr>
        <w:jc w:val="both"/>
        <w:rPr>
          <w:szCs w:val="22"/>
        </w:rPr>
      </w:pPr>
    </w:p>
    <w:sectPr w:rsidR="007F1F8B" w:rsidRPr="009234A5"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BB5" w:rsidRDefault="00F02BB5">
      <w:r>
        <w:separator/>
      </w:r>
    </w:p>
  </w:endnote>
  <w:endnote w:type="continuationSeparator" w:id="0">
    <w:p w:rsidR="00F02BB5" w:rsidRDefault="00F02B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06E" w:rsidRDefault="000D206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D6BB3">
      <w:rPr>
        <w:rStyle w:val="PageNumber"/>
      </w:rPr>
      <w:fldChar w:fldCharType="begin"/>
    </w:r>
    <w:r>
      <w:rPr>
        <w:rStyle w:val="PageNumber"/>
      </w:rPr>
      <w:instrText xml:space="preserve"> PAGE </w:instrText>
    </w:r>
    <w:r w:rsidR="00DD6BB3">
      <w:rPr>
        <w:rStyle w:val="PageNumber"/>
      </w:rPr>
      <w:fldChar w:fldCharType="separate"/>
    </w:r>
    <w:r w:rsidR="00DC01C9">
      <w:rPr>
        <w:rStyle w:val="PageNumber"/>
        <w:noProof/>
      </w:rPr>
      <w:t>4</w:t>
    </w:r>
    <w:r w:rsidR="00DD6BB3">
      <w:rPr>
        <w:rStyle w:val="PageNumber"/>
      </w:rPr>
      <w:fldChar w:fldCharType="end"/>
    </w:r>
    <w:r>
      <w:rPr>
        <w:rStyle w:val="PageNumber"/>
      </w:rPr>
      <w:tab/>
      <w:t xml:space="preserve">Date Saved: </w:t>
    </w:r>
    <w:r w:rsidR="00DD6BB3">
      <w:rPr>
        <w:rStyle w:val="PageNumber"/>
      </w:rPr>
      <w:fldChar w:fldCharType="begin"/>
    </w:r>
    <w:r>
      <w:rPr>
        <w:rStyle w:val="PageNumber"/>
      </w:rPr>
      <w:instrText xml:space="preserve"> SAVEDATE  \@ "yyyy-MM-dd"  \* MERGEFORMAT </w:instrText>
    </w:r>
    <w:r w:rsidR="00DD6BB3">
      <w:rPr>
        <w:rStyle w:val="PageNumber"/>
      </w:rPr>
      <w:fldChar w:fldCharType="separate"/>
    </w:r>
    <w:ins w:id="95" w:author="Geert" w:date="2011-11-17T18:45:00Z">
      <w:r w:rsidR="00A24257">
        <w:rPr>
          <w:rStyle w:val="PageNumber"/>
          <w:noProof/>
        </w:rPr>
        <w:t>2011-11-17</w:t>
      </w:r>
    </w:ins>
    <w:del w:id="96" w:author="Geert" w:date="2011-11-17T16:53:00Z">
      <w:r w:rsidDel="00291297">
        <w:rPr>
          <w:rStyle w:val="PageNumber"/>
          <w:noProof/>
        </w:rPr>
        <w:delText>2011-11-08</w:delText>
      </w:r>
    </w:del>
    <w:r w:rsidR="00DD6BB3">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BB5" w:rsidRDefault="00F02BB5">
      <w:r>
        <w:separator/>
      </w:r>
    </w:p>
  </w:footnote>
  <w:footnote w:type="continuationSeparator" w:id="0">
    <w:p w:rsidR="00F02BB5" w:rsidRDefault="00F02B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F5E6088"/>
    <w:multiLevelType w:val="hybridMultilevel"/>
    <w:tmpl w:val="01185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BB2B31"/>
    <w:multiLevelType w:val="hybridMultilevel"/>
    <w:tmpl w:val="64AA3580"/>
    <w:lvl w:ilvl="0" w:tplc="A4562AC2">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trackRevisions/>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D3FAC"/>
    <w:rsid w:val="00016471"/>
    <w:rsid w:val="000458BC"/>
    <w:rsid w:val="00045C41"/>
    <w:rsid w:val="00046C03"/>
    <w:rsid w:val="00057673"/>
    <w:rsid w:val="0007614F"/>
    <w:rsid w:val="000975EC"/>
    <w:rsid w:val="000B1C6B"/>
    <w:rsid w:val="000B3625"/>
    <w:rsid w:val="000C09AC"/>
    <w:rsid w:val="000D206E"/>
    <w:rsid w:val="000E00F3"/>
    <w:rsid w:val="000F158C"/>
    <w:rsid w:val="00124E38"/>
    <w:rsid w:val="0012580B"/>
    <w:rsid w:val="0013526E"/>
    <w:rsid w:val="0013698A"/>
    <w:rsid w:val="0015211C"/>
    <w:rsid w:val="00171371"/>
    <w:rsid w:val="001747E6"/>
    <w:rsid w:val="00175A24"/>
    <w:rsid w:val="0018114C"/>
    <w:rsid w:val="00187E58"/>
    <w:rsid w:val="001A297E"/>
    <w:rsid w:val="001A368E"/>
    <w:rsid w:val="001A7329"/>
    <w:rsid w:val="001B4E28"/>
    <w:rsid w:val="001C3525"/>
    <w:rsid w:val="001D1BD2"/>
    <w:rsid w:val="001E02BE"/>
    <w:rsid w:val="001E3B37"/>
    <w:rsid w:val="001F2594"/>
    <w:rsid w:val="00206460"/>
    <w:rsid w:val="002069B4"/>
    <w:rsid w:val="00215DFC"/>
    <w:rsid w:val="002212DF"/>
    <w:rsid w:val="002273CD"/>
    <w:rsid w:val="00227BA7"/>
    <w:rsid w:val="002340A7"/>
    <w:rsid w:val="00275BCF"/>
    <w:rsid w:val="00291297"/>
    <w:rsid w:val="00292257"/>
    <w:rsid w:val="002A54E0"/>
    <w:rsid w:val="002B1595"/>
    <w:rsid w:val="002B191D"/>
    <w:rsid w:val="002D0AF6"/>
    <w:rsid w:val="002F00AE"/>
    <w:rsid w:val="002F164D"/>
    <w:rsid w:val="00306206"/>
    <w:rsid w:val="00327C56"/>
    <w:rsid w:val="003315A1"/>
    <w:rsid w:val="003373EC"/>
    <w:rsid w:val="003620B1"/>
    <w:rsid w:val="003706CC"/>
    <w:rsid w:val="00383F62"/>
    <w:rsid w:val="003A2D8E"/>
    <w:rsid w:val="003C20E4"/>
    <w:rsid w:val="003E6F90"/>
    <w:rsid w:val="003F5D0F"/>
    <w:rsid w:val="00414101"/>
    <w:rsid w:val="004155AE"/>
    <w:rsid w:val="00433DDB"/>
    <w:rsid w:val="00437619"/>
    <w:rsid w:val="004418FD"/>
    <w:rsid w:val="00451ECE"/>
    <w:rsid w:val="004B210C"/>
    <w:rsid w:val="004B59CA"/>
    <w:rsid w:val="004D405F"/>
    <w:rsid w:val="004F61E3"/>
    <w:rsid w:val="0051015C"/>
    <w:rsid w:val="00531AE9"/>
    <w:rsid w:val="00567EC7"/>
    <w:rsid w:val="00570013"/>
    <w:rsid w:val="00590941"/>
    <w:rsid w:val="005A33A1"/>
    <w:rsid w:val="005C385F"/>
    <w:rsid w:val="005E2051"/>
    <w:rsid w:val="005F6F1B"/>
    <w:rsid w:val="00624B33"/>
    <w:rsid w:val="00630AA2"/>
    <w:rsid w:val="00646707"/>
    <w:rsid w:val="00664DCF"/>
    <w:rsid w:val="00690E08"/>
    <w:rsid w:val="006C5D39"/>
    <w:rsid w:val="006D24E1"/>
    <w:rsid w:val="006D34C2"/>
    <w:rsid w:val="006D738E"/>
    <w:rsid w:val="006E2810"/>
    <w:rsid w:val="006E5417"/>
    <w:rsid w:val="006E7FC8"/>
    <w:rsid w:val="00711D81"/>
    <w:rsid w:val="00712F60"/>
    <w:rsid w:val="00720E3B"/>
    <w:rsid w:val="00745F6B"/>
    <w:rsid w:val="007533FE"/>
    <w:rsid w:val="0075585E"/>
    <w:rsid w:val="00772782"/>
    <w:rsid w:val="007768FF"/>
    <w:rsid w:val="007824D3"/>
    <w:rsid w:val="007956FF"/>
    <w:rsid w:val="00796EE3"/>
    <w:rsid w:val="007A7D29"/>
    <w:rsid w:val="007D06CB"/>
    <w:rsid w:val="007E2F3F"/>
    <w:rsid w:val="007F14A4"/>
    <w:rsid w:val="007F1F8B"/>
    <w:rsid w:val="008206C8"/>
    <w:rsid w:val="00874A6C"/>
    <w:rsid w:val="00876C65"/>
    <w:rsid w:val="008A4B4C"/>
    <w:rsid w:val="008A790B"/>
    <w:rsid w:val="008B0B7E"/>
    <w:rsid w:val="008B1F2C"/>
    <w:rsid w:val="008C239F"/>
    <w:rsid w:val="00907757"/>
    <w:rsid w:val="00915168"/>
    <w:rsid w:val="009212B0"/>
    <w:rsid w:val="009234A5"/>
    <w:rsid w:val="009336F7"/>
    <w:rsid w:val="009374A7"/>
    <w:rsid w:val="00957CBC"/>
    <w:rsid w:val="0099518F"/>
    <w:rsid w:val="009A2D48"/>
    <w:rsid w:val="009A523D"/>
    <w:rsid w:val="009E5EA9"/>
    <w:rsid w:val="009F496B"/>
    <w:rsid w:val="00A01439"/>
    <w:rsid w:val="00A02E61"/>
    <w:rsid w:val="00A05CFF"/>
    <w:rsid w:val="00A24257"/>
    <w:rsid w:val="00A56B97"/>
    <w:rsid w:val="00A6093D"/>
    <w:rsid w:val="00A76A6D"/>
    <w:rsid w:val="00A777A9"/>
    <w:rsid w:val="00A83253"/>
    <w:rsid w:val="00AA6E84"/>
    <w:rsid w:val="00AD3FAC"/>
    <w:rsid w:val="00AE341B"/>
    <w:rsid w:val="00AE7269"/>
    <w:rsid w:val="00B07CA7"/>
    <w:rsid w:val="00B1279A"/>
    <w:rsid w:val="00B5222E"/>
    <w:rsid w:val="00B52B44"/>
    <w:rsid w:val="00B61C96"/>
    <w:rsid w:val="00B73A2A"/>
    <w:rsid w:val="00B9102A"/>
    <w:rsid w:val="00B94B06"/>
    <w:rsid w:val="00B94C28"/>
    <w:rsid w:val="00BC10BA"/>
    <w:rsid w:val="00BC5AFD"/>
    <w:rsid w:val="00BD3DBB"/>
    <w:rsid w:val="00C0609D"/>
    <w:rsid w:val="00C115AB"/>
    <w:rsid w:val="00C140B8"/>
    <w:rsid w:val="00C30249"/>
    <w:rsid w:val="00C47D4F"/>
    <w:rsid w:val="00C606C9"/>
    <w:rsid w:val="00C90650"/>
    <w:rsid w:val="00C97D78"/>
    <w:rsid w:val="00CC5A42"/>
    <w:rsid w:val="00CD0EAB"/>
    <w:rsid w:val="00CF34DB"/>
    <w:rsid w:val="00CF558F"/>
    <w:rsid w:val="00D073E2"/>
    <w:rsid w:val="00D446EC"/>
    <w:rsid w:val="00D51BF0"/>
    <w:rsid w:val="00D55942"/>
    <w:rsid w:val="00D807BF"/>
    <w:rsid w:val="00DA0551"/>
    <w:rsid w:val="00DA7887"/>
    <w:rsid w:val="00DB2C26"/>
    <w:rsid w:val="00DC01C9"/>
    <w:rsid w:val="00DC1363"/>
    <w:rsid w:val="00DC493A"/>
    <w:rsid w:val="00DD6BB3"/>
    <w:rsid w:val="00DE4FC2"/>
    <w:rsid w:val="00DE6B43"/>
    <w:rsid w:val="00E11923"/>
    <w:rsid w:val="00E262D4"/>
    <w:rsid w:val="00E33D14"/>
    <w:rsid w:val="00E36250"/>
    <w:rsid w:val="00E54511"/>
    <w:rsid w:val="00E61DAC"/>
    <w:rsid w:val="00E75529"/>
    <w:rsid w:val="00E75FE3"/>
    <w:rsid w:val="00E84BDC"/>
    <w:rsid w:val="00E9214D"/>
    <w:rsid w:val="00EA1D30"/>
    <w:rsid w:val="00EA50F2"/>
    <w:rsid w:val="00EB7AB1"/>
    <w:rsid w:val="00EF48CC"/>
    <w:rsid w:val="00F02BB5"/>
    <w:rsid w:val="00F33AA6"/>
    <w:rsid w:val="00F73032"/>
    <w:rsid w:val="00F848FC"/>
    <w:rsid w:val="00F9282A"/>
    <w:rsid w:val="00F96BAD"/>
    <w:rsid w:val="00FB0E84"/>
    <w:rsid w:val="00FC13B0"/>
    <w:rsid w:val="00FD01C2"/>
    <w:rsid w:val="00FE1EF6"/>
    <w:rsid w:val="00FE5BD1"/>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7170"/>
    <o:shapelayout v:ext="edit">
      <o:idmap v:ext="edit" data="1"/>
      <o:rules v:ext="edit">
        <o:r id="V:Rule17" type="connector" idref="#_x0000_s1167"/>
        <o:r id="V:Rule18" type="connector" idref="#_x0000_s1091"/>
        <o:r id="V:Rule19" type="connector" idref="#_x0000_s1165"/>
        <o:r id="V:Rule20" type="connector" idref="#_x0000_s1095"/>
        <o:r id="V:Rule21" type="connector" idref="#_x0000_s1085">
          <o:proxy start="" idref="#_x0000_s1176" connectloc="0"/>
          <o:proxy end="" idref="#_x0000_s1088" connectloc="2"/>
        </o:r>
        <o:r id="V:Rule22" type="connector" idref="#_x0000_s1092"/>
        <o:r id="V:Rule23" type="connector" idref="#_x0000_s1175">
          <o:proxy start="" idref="#_x0000_s1174" connectloc="1"/>
          <o:proxy end="" idref="#_x0000_s1117" connectloc="3"/>
        </o:r>
        <o:r id="V:Rule24" type="connector" idref="#_x0000_s1166"/>
        <o:r id="V:Rule25" type="connector" idref="#_x0000_s1093"/>
        <o:r id="V:Rule26" type="connector" idref="#_x0000_s1089">
          <o:proxy start="" idref="#_x0000_s1088" connectloc="2"/>
          <o:proxy end="" idref="#_x0000_s1177" connectloc="0"/>
        </o:r>
        <o:r id="V:Rule27" type="connector" idref="#_x0000_s1096"/>
        <o:r id="V:Rule28" type="connector" idref="#_x0000_s1094"/>
        <o:r id="V:Rule29" type="connector" idref="#_x0000_s1169"/>
        <o:r id="V:Rule30" type="connector" idref="#_x0000_s1170"/>
        <o:r id="V:Rule31" type="connector" idref="#_x0000_s1171"/>
        <o:r id="V:Rule32" type="connector" idref="#_x0000_s1086">
          <o:proxy start="" idref="#_x0000_s1067" connectloc="2"/>
          <o:proxy end="" idref="#_x0000_s1087"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493A"/>
    <w:pPr>
      <w:tabs>
        <w:tab w:val="center" w:pos="4320"/>
        <w:tab w:val="right" w:pos="8640"/>
      </w:tabs>
    </w:pPr>
  </w:style>
  <w:style w:type="paragraph" w:styleId="Footer">
    <w:name w:val="footer"/>
    <w:basedOn w:val="Normal"/>
    <w:rsid w:val="00DC493A"/>
    <w:pPr>
      <w:tabs>
        <w:tab w:val="center" w:pos="4320"/>
        <w:tab w:val="right" w:pos="8640"/>
      </w:tabs>
    </w:pPr>
  </w:style>
  <w:style w:type="character" w:styleId="PageNumber">
    <w:name w:val="page number"/>
    <w:basedOn w:val="DefaultParagraphFont"/>
    <w:rsid w:val="00DC493A"/>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Caption">
    <w:name w:val="caption"/>
    <w:basedOn w:val="Normal"/>
    <w:next w:val="Normal"/>
    <w:uiPriority w:val="35"/>
    <w:unhideWhenUsed/>
    <w:qFormat/>
    <w:rsid w:val="006E7FC8"/>
    <w:rPr>
      <w:b/>
      <w:bCs/>
      <w:sz w:val="20"/>
    </w:rPr>
  </w:style>
  <w:style w:type="paragraph" w:styleId="ListParagraph">
    <w:name w:val="List Paragraph"/>
    <w:basedOn w:val="Normal"/>
    <w:uiPriority w:val="34"/>
    <w:qFormat/>
    <w:rsid w:val="008B1F2C"/>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table" w:styleId="TableGrid">
    <w:name w:val="Table Grid"/>
    <w:basedOn w:val="TableNormal"/>
    <w:rsid w:val="00C47D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5025588">
      <w:bodyDiv w:val="1"/>
      <w:marLeft w:val="0"/>
      <w:marRight w:val="0"/>
      <w:marTop w:val="0"/>
      <w:marBottom w:val="0"/>
      <w:divBdr>
        <w:top w:val="none" w:sz="0" w:space="0" w:color="auto"/>
        <w:left w:val="none" w:sz="0" w:space="0" w:color="auto"/>
        <w:bottom w:val="none" w:sz="0" w:space="0" w:color="auto"/>
        <w:right w:val="none" w:sz="0" w:space="0" w:color="auto"/>
      </w:divBdr>
    </w:div>
    <w:div w:id="1181313875">
      <w:bodyDiv w:val="1"/>
      <w:marLeft w:val="0"/>
      <w:marRight w:val="0"/>
      <w:marTop w:val="0"/>
      <w:marBottom w:val="0"/>
      <w:divBdr>
        <w:top w:val="none" w:sz="0" w:space="0" w:color="auto"/>
        <w:left w:val="none" w:sz="0" w:space="0" w:color="auto"/>
        <w:bottom w:val="none" w:sz="0" w:space="0" w:color="auto"/>
        <w:right w:val="none" w:sz="0" w:space="0" w:color="auto"/>
      </w:divBdr>
    </w:div>
    <w:div w:id="1488549245">
      <w:bodyDiv w:val="1"/>
      <w:marLeft w:val="0"/>
      <w:marRight w:val="0"/>
      <w:marTop w:val="0"/>
      <w:marBottom w:val="0"/>
      <w:divBdr>
        <w:top w:val="none" w:sz="0" w:space="0" w:color="auto"/>
        <w:left w:val="none" w:sz="0" w:space="0" w:color="auto"/>
        <w:bottom w:val="none" w:sz="0" w:space="0" w:color="auto"/>
        <w:right w:val="none" w:sz="0" w:space="0" w:color="auto"/>
      </w:divBdr>
    </w:div>
    <w:div w:id="1535731343">
      <w:bodyDiv w:val="1"/>
      <w:marLeft w:val="0"/>
      <w:marRight w:val="0"/>
      <w:marTop w:val="0"/>
      <w:marBottom w:val="0"/>
      <w:divBdr>
        <w:top w:val="none" w:sz="0" w:space="0" w:color="auto"/>
        <w:left w:val="none" w:sz="0" w:space="0" w:color="auto"/>
        <w:bottom w:val="none" w:sz="0" w:space="0" w:color="auto"/>
        <w:right w:val="none" w:sz="0" w:space="0" w:color="auto"/>
      </w:divBdr>
    </w:div>
    <w:div w:id="1749964388">
      <w:bodyDiv w:val="1"/>
      <w:marLeft w:val="0"/>
      <w:marRight w:val="0"/>
      <w:marTop w:val="0"/>
      <w:marBottom w:val="0"/>
      <w:divBdr>
        <w:top w:val="none" w:sz="0" w:space="0" w:color="auto"/>
        <w:left w:val="none" w:sz="0" w:space="0" w:color="auto"/>
        <w:bottom w:val="none" w:sz="0" w:space="0" w:color="auto"/>
        <w:right w:val="none" w:sz="0" w:space="0" w:color="auto"/>
      </w:divBdr>
    </w:div>
    <w:div w:id="186655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ertv\Documents\Docs\MeetingG_Geneva\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57F27-ADED-43C6-BAF9-7ADFD4374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JCTVC-Yxxx</Template>
  <TotalTime>263</TotalTime>
  <Pages>5</Pages>
  <Words>1561</Words>
  <Characters>8899</Characters>
  <Application>Microsoft Office Word</Application>
  <DocSecurity>0</DocSecurity>
  <Lines>74</Lines>
  <Paragraphs>20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10440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Geert</dc:creator>
  <cp:keywords>JCT-VC, MPEG, VCEG</cp:keywords>
  <cp:lastModifiedBy>Geert</cp:lastModifiedBy>
  <cp:revision>43</cp:revision>
  <cp:lastPrinted>2011-11-09T01:48:00Z</cp:lastPrinted>
  <dcterms:created xsi:type="dcterms:W3CDTF">2011-11-06T03:39:00Z</dcterms:created>
  <dcterms:modified xsi:type="dcterms:W3CDTF">2011-11-18T04:15:00Z</dcterms:modified>
</cp:coreProperties>
</file>