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1A7C0D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noProof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4">
                  <v:imagedata r:id="rId8" o:title=""/>
                </v:shape>
              </w:pict>
            </w:r>
            <w:r>
              <w:rPr>
                <w:b/>
                <w:noProof/>
                <w:szCs w:val="22"/>
              </w:rPr>
              <w:pict>
                <v:shape id="_x0000_s1050" type="#_x0000_t75" style="position:absolute;margin-left:21.15pt;margin-top:-25.1pt;width:23.2pt;height:21.05pt;z-index:3">
                  <v:imagedata r:id="rId9" o:title=""/>
                </v:shape>
              </w:pict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EA50F2" w:rsidP="00EA50F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7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21</w:t>
            </w:r>
            <w:r w:rsidR="00171371" w:rsidRPr="00AE341B">
              <w:rPr>
                <w:szCs w:val="22"/>
              </w:rPr>
              <w:t>-</w:t>
            </w:r>
            <w:r>
              <w:rPr>
                <w:szCs w:val="22"/>
              </w:rPr>
              <w:t>30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November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8A4B4C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A131EF">
              <w:rPr>
                <w:u w:val="single"/>
              </w:rPr>
              <w:t>G138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015A60">
            <w:pPr>
              <w:spacing w:before="60" w:after="60"/>
              <w:rPr>
                <w:b/>
                <w:szCs w:val="22"/>
              </w:rPr>
            </w:pPr>
            <w:proofErr w:type="spellStart"/>
            <w:r>
              <w:rPr>
                <w:b/>
                <w:szCs w:val="22"/>
              </w:rPr>
              <w:t>Deblocking</w:t>
            </w:r>
            <w:proofErr w:type="spellEnd"/>
            <w:r>
              <w:rPr>
                <w:b/>
                <w:szCs w:val="22"/>
              </w:rPr>
              <w:t xml:space="preserve"> of</w:t>
            </w:r>
            <w:r w:rsidR="00245BFB">
              <w:rPr>
                <w:b/>
                <w:szCs w:val="22"/>
              </w:rPr>
              <w:t xml:space="preserve"> I</w:t>
            </w:r>
            <w:r w:rsidR="00DA6D43">
              <w:rPr>
                <w:b/>
                <w:szCs w:val="22"/>
              </w:rPr>
              <w:t>PCM Blocks Containing Reconstructed Samples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Proposa</w:t>
            </w:r>
            <w:r w:rsidR="00EA50F2">
              <w:rPr>
                <w:szCs w:val="22"/>
              </w:rPr>
              <w:t>l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A50F2" w:rsidRDefault="00EA50F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G</w:t>
            </w:r>
            <w:r w:rsidR="00AD3FAC">
              <w:rPr>
                <w:szCs w:val="22"/>
              </w:rPr>
              <w:t>eert</w:t>
            </w:r>
            <w:r>
              <w:rPr>
                <w:szCs w:val="22"/>
              </w:rPr>
              <w:t xml:space="preserve"> Van </w:t>
            </w:r>
            <w:proofErr w:type="spellStart"/>
            <w:r>
              <w:rPr>
                <w:szCs w:val="22"/>
              </w:rPr>
              <w:t>der</w:t>
            </w:r>
            <w:proofErr w:type="spellEnd"/>
            <w:r>
              <w:rPr>
                <w:szCs w:val="22"/>
              </w:rPr>
              <w:t xml:space="preserve"> Auwera,</w:t>
            </w:r>
            <w:r w:rsidR="00AD3FAC">
              <w:rPr>
                <w:szCs w:val="22"/>
              </w:rPr>
              <w:t xml:space="preserve"> </w:t>
            </w:r>
            <w:proofErr w:type="spellStart"/>
            <w:ins w:id="0" w:author="Geert" w:date="2011-11-14T17:01:00Z">
              <w:r w:rsidR="00ED0C21">
                <w:rPr>
                  <w:szCs w:val="22"/>
                </w:rPr>
                <w:t>Xiangling</w:t>
              </w:r>
              <w:proofErr w:type="spellEnd"/>
              <w:r w:rsidR="00ED0C21">
                <w:rPr>
                  <w:szCs w:val="22"/>
                </w:rPr>
                <w:t xml:space="preserve"> Wang, </w:t>
              </w:r>
            </w:ins>
            <w:r w:rsidR="00AD3FAC">
              <w:rPr>
                <w:szCs w:val="22"/>
              </w:rPr>
              <w:t>Marta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Karczewicz</w:t>
            </w:r>
            <w:proofErr w:type="spellEnd"/>
          </w:p>
          <w:p w:rsidR="00E61DAC" w:rsidRPr="00AE341B" w:rsidRDefault="00EA50F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5775 Morehouse Dr</w:t>
            </w:r>
            <w:r>
              <w:rPr>
                <w:szCs w:val="22"/>
              </w:rPr>
              <w:br/>
              <w:t>San Diego, CA 92121</w:t>
            </w:r>
            <w:r>
              <w:rPr>
                <w:szCs w:val="22"/>
              </w:rPr>
              <w:br/>
              <w:t>USA</w:t>
            </w:r>
          </w:p>
        </w:tc>
        <w:tc>
          <w:tcPr>
            <w:tcW w:w="900" w:type="dxa"/>
          </w:tcPr>
          <w:p w:rsidR="00E61DAC" w:rsidRPr="00AE341B" w:rsidRDefault="00E61DAC" w:rsidP="00EA50F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A50F2" w:rsidRDefault="00E61DAC">
            <w:pPr>
              <w:spacing w:before="60" w:after="60"/>
              <w:rPr>
                <w:ins w:id="1" w:author="Geert" w:date="2011-11-14T17:01:00Z"/>
                <w:szCs w:val="22"/>
              </w:rPr>
            </w:pPr>
            <w:r w:rsidRPr="00AE341B">
              <w:rPr>
                <w:szCs w:val="22"/>
              </w:rPr>
              <w:br/>
            </w:r>
            <w:r w:rsidR="00EA50F2">
              <w:rPr>
                <w:szCs w:val="22"/>
              </w:rPr>
              <w:t>geertv@qualcomm.com</w:t>
            </w:r>
          </w:p>
          <w:p w:rsidR="00ED0C21" w:rsidRDefault="00ED0C21">
            <w:pPr>
              <w:spacing w:before="60" w:after="60"/>
              <w:rPr>
                <w:szCs w:val="22"/>
              </w:rPr>
            </w:pPr>
            <w:ins w:id="2" w:author="Geert" w:date="2011-11-14T17:01:00Z">
              <w:r>
                <w:rPr>
                  <w:szCs w:val="22"/>
                </w:rPr>
                <w:t>xianglin@qualcomm.com</w:t>
              </w:r>
            </w:ins>
          </w:p>
          <w:p w:rsidR="00E61DAC" w:rsidRPr="00AE341B" w:rsidRDefault="00EA50F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martak@qualcomm.com</w:t>
            </w:r>
            <w:r w:rsidR="00E61DAC" w:rsidRPr="00AE341B">
              <w:rPr>
                <w:szCs w:val="22"/>
              </w:rPr>
              <w:br/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EA50F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Qualcomm Inc.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2212DF" w:rsidRPr="00AE341B" w:rsidRDefault="0015285E" w:rsidP="009234A5">
      <w:pPr>
        <w:jc w:val="both"/>
        <w:rPr>
          <w:szCs w:val="22"/>
        </w:rPr>
      </w:pPr>
      <w:r>
        <w:rPr>
          <w:szCs w:val="22"/>
        </w:rPr>
        <w:t xml:space="preserve">This contribution proposes a modification to the HM4 </w:t>
      </w:r>
      <w:proofErr w:type="spellStart"/>
      <w:r>
        <w:rPr>
          <w:szCs w:val="22"/>
        </w:rPr>
        <w:t>deblocking</w:t>
      </w:r>
      <w:proofErr w:type="spellEnd"/>
      <w:r>
        <w:rPr>
          <w:szCs w:val="22"/>
        </w:rPr>
        <w:t xml:space="preserve"> loop filter in case of IPCM blocks containing reconstructed samples. </w:t>
      </w:r>
      <w:r w:rsidR="00476841">
        <w:rPr>
          <w:szCs w:val="22"/>
        </w:rPr>
        <w:t>The</w:t>
      </w:r>
      <w:r>
        <w:rPr>
          <w:szCs w:val="22"/>
        </w:rPr>
        <w:t xml:space="preserve"> HM4 </w:t>
      </w:r>
      <w:proofErr w:type="spellStart"/>
      <w:r w:rsidR="00476841">
        <w:rPr>
          <w:szCs w:val="22"/>
        </w:rPr>
        <w:t>deblocking</w:t>
      </w:r>
      <w:proofErr w:type="spellEnd"/>
      <w:r w:rsidR="00476841">
        <w:rPr>
          <w:szCs w:val="22"/>
        </w:rPr>
        <w:t xml:space="preserve"> filter always assigns quantization parameter value zero </w:t>
      </w:r>
      <w:r w:rsidR="00C63A96">
        <w:rPr>
          <w:szCs w:val="22"/>
        </w:rPr>
        <w:t xml:space="preserve">to </w:t>
      </w:r>
      <w:r>
        <w:rPr>
          <w:szCs w:val="22"/>
        </w:rPr>
        <w:t>the IPCM block</w:t>
      </w:r>
      <w:r w:rsidR="00C63A96">
        <w:rPr>
          <w:szCs w:val="22"/>
        </w:rPr>
        <w:t>s</w:t>
      </w:r>
      <w:r>
        <w:rPr>
          <w:szCs w:val="22"/>
        </w:rPr>
        <w:t>, which results in d</w:t>
      </w:r>
      <w:r w:rsidR="00A23F2B">
        <w:rPr>
          <w:szCs w:val="22"/>
        </w:rPr>
        <w:t xml:space="preserve">isabling </w:t>
      </w:r>
      <w:proofErr w:type="spellStart"/>
      <w:r w:rsidR="00A23F2B">
        <w:rPr>
          <w:szCs w:val="22"/>
        </w:rPr>
        <w:t>deblocking</w:t>
      </w:r>
      <w:proofErr w:type="spellEnd"/>
      <w:r w:rsidR="00A23F2B">
        <w:rPr>
          <w:szCs w:val="22"/>
        </w:rPr>
        <w:t xml:space="preserve"> filtering for</w:t>
      </w:r>
      <w:r>
        <w:rPr>
          <w:szCs w:val="22"/>
        </w:rPr>
        <w:t xml:space="preserve"> the left and top edges of the IPCM block</w:t>
      </w:r>
      <w:r w:rsidR="00C63A96">
        <w:rPr>
          <w:szCs w:val="22"/>
        </w:rPr>
        <w:t>s</w:t>
      </w:r>
      <w:r>
        <w:rPr>
          <w:szCs w:val="22"/>
        </w:rPr>
        <w:t xml:space="preserve">. The proposal is to assign </w:t>
      </w:r>
      <w:r w:rsidR="00A23F2B">
        <w:rPr>
          <w:szCs w:val="22"/>
        </w:rPr>
        <w:t>a quantization parameter</w:t>
      </w:r>
      <w:r>
        <w:rPr>
          <w:szCs w:val="22"/>
        </w:rPr>
        <w:t xml:space="preserve"> value </w:t>
      </w:r>
      <w:r w:rsidR="00A23F2B">
        <w:rPr>
          <w:szCs w:val="22"/>
        </w:rPr>
        <w:t xml:space="preserve">to the IPCM block, which is predicted </w:t>
      </w:r>
      <w:r>
        <w:rPr>
          <w:szCs w:val="22"/>
        </w:rPr>
        <w:t>from the neighboring quant</w:t>
      </w:r>
      <w:r w:rsidR="00A23F2B">
        <w:rPr>
          <w:szCs w:val="22"/>
        </w:rPr>
        <w:t>ization group</w:t>
      </w:r>
      <w:r>
        <w:rPr>
          <w:szCs w:val="22"/>
        </w:rPr>
        <w:t>.</w:t>
      </w:r>
    </w:p>
    <w:p w:rsidR="00745F6B" w:rsidRPr="00AE341B" w:rsidRDefault="00D94AEC" w:rsidP="00E11923">
      <w:pPr>
        <w:pStyle w:val="Heading1"/>
      </w:pPr>
      <w:r>
        <w:t>Introduction</w:t>
      </w:r>
    </w:p>
    <w:p w:rsidR="00157CE8" w:rsidRDefault="00157CE8" w:rsidP="00157CE8">
      <w:r>
        <w:t xml:space="preserve">The present HEVC version specified in Working Draft version 4 (WD4) [1] supports the IPCM intra mode, which allows the encoder to represent </w:t>
      </w:r>
      <w:proofErr w:type="spellStart"/>
      <w:r>
        <w:t>luma</w:t>
      </w:r>
      <w:proofErr w:type="spellEnd"/>
      <w:r>
        <w:t xml:space="preserve"> and </w:t>
      </w:r>
      <w:proofErr w:type="spellStart"/>
      <w:r>
        <w:t>chroma</w:t>
      </w:r>
      <w:proofErr w:type="spellEnd"/>
      <w:r>
        <w:t xml:space="preserve"> CU samples directly into the </w:t>
      </w:r>
      <w:proofErr w:type="spellStart"/>
      <w:r>
        <w:t>bitstream</w:t>
      </w:r>
      <w:proofErr w:type="spellEnd"/>
      <w:r>
        <w:t xml:space="preserve"> as </w:t>
      </w:r>
      <w:r w:rsidR="00572D41">
        <w:t>uncompressed</w:t>
      </w:r>
      <w:r>
        <w:t xml:space="preserve"> data. There are several possible usages for IPCM coding [2]:</w:t>
      </w:r>
    </w:p>
    <w:p w:rsidR="00157CE8" w:rsidRDefault="00157CE8" w:rsidP="00157CE8">
      <w:pPr>
        <w:numPr>
          <w:ilvl w:val="0"/>
          <w:numId w:val="12"/>
        </w:numPr>
      </w:pPr>
      <w:r>
        <w:t>As a means for the encoder to ensure that the size in bits of a coded representation of a CU does not exceed the bits required to send the uncompressed CU data. In this case the encoder may code the CU data as IPCM.</w:t>
      </w:r>
    </w:p>
    <w:p w:rsidR="00157CE8" w:rsidRDefault="00157CE8" w:rsidP="00157CE8">
      <w:pPr>
        <w:numPr>
          <w:ilvl w:val="0"/>
          <w:numId w:val="12"/>
        </w:numPr>
      </w:pPr>
      <w:r>
        <w:t>Another usage of IPCM is to avoid encoder pipeline stalls [2]. In this case, the encoder may decide to represent non-original samples, e.g., reconstructed samples, as IPCM.</w:t>
      </w:r>
    </w:p>
    <w:p w:rsidR="00157CE8" w:rsidRDefault="00157CE8" w:rsidP="00157CE8">
      <w:r>
        <w:t xml:space="preserve">The WD4 also signals the </w:t>
      </w:r>
      <w:proofErr w:type="spellStart"/>
      <w:r>
        <w:t>p</w:t>
      </w:r>
      <w:r w:rsidR="005D5264">
        <w:t>cm_loop_filter_disable_flag</w:t>
      </w:r>
      <w:proofErr w:type="spellEnd"/>
      <w:r w:rsidR="005D5264">
        <w:t xml:space="preserve"> in</w:t>
      </w:r>
      <w:r>
        <w:t xml:space="preserve"> the sequence parameter set (SPS). This flag </w:t>
      </w:r>
      <w:r w:rsidRPr="00B84768">
        <w:rPr>
          <w:lang w:eastAsia="ko-KR"/>
        </w:rPr>
        <w:t xml:space="preserve">specifies </w:t>
      </w:r>
      <w:r>
        <w:rPr>
          <w:rFonts w:hint="eastAsia"/>
          <w:lang w:eastAsia="ko-KR"/>
        </w:rPr>
        <w:t>whether</w:t>
      </w:r>
      <w:r w:rsidRPr="00B84768">
        <w:rPr>
          <w:lang w:eastAsia="ko-KR"/>
        </w:rPr>
        <w:t xml:space="preserve"> </w:t>
      </w:r>
      <w:r>
        <w:rPr>
          <w:rFonts w:hint="eastAsia"/>
          <w:lang w:eastAsia="ko-KR"/>
        </w:rPr>
        <w:t xml:space="preserve">the </w:t>
      </w:r>
      <w:r w:rsidRPr="00B84768">
        <w:rPr>
          <w:lang w:eastAsia="ko-KR"/>
        </w:rPr>
        <w:t>loop filter process</w:t>
      </w:r>
      <w:r w:rsidR="007C213E">
        <w:rPr>
          <w:lang w:eastAsia="ko-KR"/>
        </w:rPr>
        <w:t>es are</w:t>
      </w:r>
      <w:r w:rsidRPr="00B84768">
        <w:rPr>
          <w:lang w:eastAsia="ko-KR"/>
        </w:rPr>
        <w:t xml:space="preserve"> disabl</w:t>
      </w:r>
      <w:r>
        <w:rPr>
          <w:lang w:eastAsia="ko-KR"/>
        </w:rPr>
        <w:t xml:space="preserve">ed </w:t>
      </w:r>
      <w:r w:rsidR="00572D41">
        <w:rPr>
          <w:lang w:eastAsia="ko-KR"/>
        </w:rPr>
        <w:t xml:space="preserve">or enabled </w:t>
      </w:r>
      <w:r>
        <w:rPr>
          <w:lang w:eastAsia="ko-KR"/>
        </w:rPr>
        <w:t xml:space="preserve">on </w:t>
      </w:r>
      <w:r w:rsidR="00C63A96">
        <w:rPr>
          <w:lang w:eastAsia="ko-KR"/>
        </w:rPr>
        <w:t>samples</w:t>
      </w:r>
      <w:r>
        <w:rPr>
          <w:lang w:eastAsia="ko-KR"/>
        </w:rPr>
        <w:t xml:space="preserve"> of I</w:t>
      </w:r>
      <w:r w:rsidRPr="00B84768">
        <w:rPr>
          <w:lang w:eastAsia="ko-KR"/>
        </w:rPr>
        <w:t xml:space="preserve">PCM blocks. If the </w:t>
      </w:r>
      <w:proofErr w:type="spellStart"/>
      <w:r w:rsidRPr="00B84768">
        <w:rPr>
          <w:lang w:eastAsia="ko-KR"/>
        </w:rPr>
        <w:t>pcm_loop_filter_disable_flag</w:t>
      </w:r>
      <w:proofErr w:type="spellEnd"/>
      <w:r w:rsidRPr="00B84768">
        <w:rPr>
          <w:lang w:eastAsia="ko-KR"/>
        </w:rPr>
        <w:t xml:space="preserve"> value is equal to 1, </w:t>
      </w:r>
      <w:r w:rsidR="007C213E">
        <w:rPr>
          <w:lang w:eastAsia="ko-KR"/>
        </w:rPr>
        <w:t xml:space="preserve">then </w:t>
      </w:r>
      <w:proofErr w:type="spellStart"/>
      <w:r w:rsidRPr="00B84768">
        <w:rPr>
          <w:lang w:eastAsia="ko-KR"/>
        </w:rPr>
        <w:t>deblocking</w:t>
      </w:r>
      <w:proofErr w:type="spellEnd"/>
      <w:r w:rsidR="005D5264">
        <w:rPr>
          <w:lang w:eastAsia="ko-KR"/>
        </w:rPr>
        <w:t>, SAO, and ALF</w:t>
      </w:r>
      <w:r w:rsidRPr="00B84768">
        <w:rPr>
          <w:lang w:eastAsia="ko-KR"/>
        </w:rPr>
        <w:t xml:space="preserve"> processes </w:t>
      </w:r>
      <w:r w:rsidR="00572D41" w:rsidRPr="00B84768">
        <w:rPr>
          <w:lang w:eastAsia="ko-KR"/>
        </w:rPr>
        <w:t xml:space="preserve">are disabled </w:t>
      </w:r>
      <w:r w:rsidRPr="00B84768">
        <w:rPr>
          <w:lang w:eastAsia="ko-KR"/>
        </w:rPr>
        <w:t xml:space="preserve">on the </w:t>
      </w:r>
      <w:r>
        <w:rPr>
          <w:lang w:eastAsia="ko-KR"/>
        </w:rPr>
        <w:t>samples</w:t>
      </w:r>
      <w:r w:rsidRPr="00B84768">
        <w:rPr>
          <w:lang w:eastAsia="ko-KR"/>
        </w:rPr>
        <w:t xml:space="preserve"> of IPCM blocks; otherwise</w:t>
      </w:r>
      <w:r>
        <w:rPr>
          <w:lang w:eastAsia="ko-KR"/>
        </w:rPr>
        <w:t xml:space="preserve">, </w:t>
      </w:r>
      <w:r w:rsidR="007C213E">
        <w:rPr>
          <w:lang w:eastAsia="ko-KR"/>
        </w:rPr>
        <w:t>if</w:t>
      </w:r>
      <w:r w:rsidRPr="00B84768">
        <w:rPr>
          <w:lang w:eastAsia="ko-KR"/>
        </w:rPr>
        <w:t xml:space="preserve"> the </w:t>
      </w:r>
      <w:proofErr w:type="spellStart"/>
      <w:r w:rsidRPr="00B84768">
        <w:rPr>
          <w:lang w:eastAsia="ko-KR"/>
        </w:rPr>
        <w:t>pcm_loop_filter_disable_flag</w:t>
      </w:r>
      <w:proofErr w:type="spellEnd"/>
      <w:r w:rsidRPr="00B84768">
        <w:rPr>
          <w:lang w:eastAsia="ko-KR"/>
        </w:rPr>
        <w:t xml:space="preserve"> value is equal to 0, </w:t>
      </w:r>
      <w:r w:rsidR="007C213E">
        <w:rPr>
          <w:lang w:eastAsia="ko-KR"/>
        </w:rPr>
        <w:t>the</w:t>
      </w:r>
      <w:r w:rsidR="005D5264">
        <w:rPr>
          <w:lang w:eastAsia="ko-KR"/>
        </w:rPr>
        <w:t xml:space="preserve"> loop filters a</w:t>
      </w:r>
      <w:r w:rsidRPr="00B84768">
        <w:rPr>
          <w:lang w:eastAsia="ko-KR"/>
        </w:rPr>
        <w:t xml:space="preserve">re </w:t>
      </w:r>
      <w:r w:rsidR="005D5264">
        <w:rPr>
          <w:lang w:eastAsia="ko-KR"/>
        </w:rPr>
        <w:t>enabled</w:t>
      </w:r>
      <w:r w:rsidRPr="00B84768">
        <w:rPr>
          <w:lang w:eastAsia="ko-KR"/>
        </w:rPr>
        <w:t>.</w:t>
      </w:r>
    </w:p>
    <w:p w:rsidR="00157CE8" w:rsidRDefault="00572D41" w:rsidP="00157CE8">
      <w:r>
        <w:t>O</w:t>
      </w:r>
      <w:r w:rsidR="00157CE8">
        <w:t xml:space="preserve">riginal uncompressed samples </w:t>
      </w:r>
      <w:r>
        <w:t xml:space="preserve">that </w:t>
      </w:r>
      <w:r w:rsidR="00157CE8">
        <w:t xml:space="preserve">are coded as IPCM </w:t>
      </w:r>
      <w:r w:rsidR="00C63A96">
        <w:t>samples</w:t>
      </w:r>
      <w:r w:rsidR="00157CE8">
        <w:t xml:space="preserve"> are distortion free. Therefore, in-loop filtering, such as </w:t>
      </w:r>
      <w:proofErr w:type="spellStart"/>
      <w:r w:rsidR="00157CE8">
        <w:t>deblocking</w:t>
      </w:r>
      <w:proofErr w:type="spellEnd"/>
      <w:r w:rsidR="00157CE8">
        <w:t>, can be skipped</w:t>
      </w:r>
      <w:r>
        <w:t xml:space="preserve"> for these IPCM samples</w:t>
      </w:r>
      <w:r w:rsidR="00157CE8">
        <w:t>. Conversely, the encoder implementations that represent non-original reconstructed samples as IPCM may need to p</w:t>
      </w:r>
      <w:r w:rsidR="00C63A96">
        <w:t xml:space="preserve">erform in-loop </w:t>
      </w:r>
      <w:proofErr w:type="spellStart"/>
      <w:r w:rsidR="00C63A96">
        <w:t>deblocking</w:t>
      </w:r>
      <w:proofErr w:type="spellEnd"/>
      <w:r w:rsidR="00C63A96">
        <w:t xml:space="preserve"> along both sides of </w:t>
      </w:r>
      <w:r w:rsidR="00157CE8">
        <w:t>the IPCM CU boundaries.</w:t>
      </w:r>
    </w:p>
    <w:p w:rsidR="00157CE8" w:rsidRDefault="00157CE8" w:rsidP="00157CE8">
      <w:r>
        <w:t xml:space="preserve">The </w:t>
      </w:r>
      <w:r w:rsidR="007C213E">
        <w:t xml:space="preserve">HEVC </w:t>
      </w:r>
      <w:proofErr w:type="spellStart"/>
      <w:r>
        <w:t>deblocking</w:t>
      </w:r>
      <w:proofErr w:type="spellEnd"/>
      <w:r>
        <w:t xml:space="preserve"> filter </w:t>
      </w:r>
      <w:r w:rsidR="007C213E">
        <w:t>processes</w:t>
      </w:r>
      <w:r>
        <w:t xml:space="preserve"> certain TU and PU edges based on the result from the boundary strength computation and </w:t>
      </w:r>
      <w:proofErr w:type="spellStart"/>
      <w:r>
        <w:t>deblocking</w:t>
      </w:r>
      <w:proofErr w:type="spellEnd"/>
      <w:r>
        <w:t xml:space="preserve"> decisions (on/off, weak/strong, weak filter strength) that are dependent on thresholds </w:t>
      </w:r>
      <w:r w:rsidR="00572D41">
        <w:t xml:space="preserve">variables β and </w:t>
      </w:r>
      <w:proofErr w:type="spellStart"/>
      <w:r w:rsidR="00572D41">
        <w:t>t</w:t>
      </w:r>
      <w:r w:rsidR="00572D41">
        <w:rPr>
          <w:vertAlign w:val="subscript"/>
        </w:rPr>
        <w:t>C</w:t>
      </w:r>
      <w:proofErr w:type="spellEnd"/>
      <w:r>
        <w:t>. In order to lookup these threshold</w:t>
      </w:r>
      <w:r w:rsidR="00C63A96">
        <w:t>s</w:t>
      </w:r>
      <w:r>
        <w:t xml:space="preserve"> in a table, the quantization parameter (QP) of the CU is required. The </w:t>
      </w:r>
      <w:proofErr w:type="spellStart"/>
      <w:r>
        <w:t>deblocking</w:t>
      </w:r>
      <w:proofErr w:type="spellEnd"/>
      <w:r>
        <w:t xml:space="preserve"> filter obtains the QP value from the CU that contains the current edge to be </w:t>
      </w:r>
      <w:proofErr w:type="spellStart"/>
      <w:r>
        <w:t>deblocked</w:t>
      </w:r>
      <w:proofErr w:type="spellEnd"/>
      <w:r>
        <w:t xml:space="preserve"> (</w:t>
      </w:r>
      <w:proofErr w:type="spellStart"/>
      <w:r>
        <w:t>luma</w:t>
      </w:r>
      <w:proofErr w:type="spellEnd"/>
      <w:r>
        <w:t xml:space="preserve">-QP for </w:t>
      </w:r>
      <w:proofErr w:type="spellStart"/>
      <w:r>
        <w:t>luma</w:t>
      </w:r>
      <w:proofErr w:type="spellEnd"/>
      <w:r>
        <w:t xml:space="preserve"> edge; </w:t>
      </w:r>
      <w:proofErr w:type="spellStart"/>
      <w:r>
        <w:t>chroma</w:t>
      </w:r>
      <w:proofErr w:type="spellEnd"/>
      <w:r>
        <w:t xml:space="preserve">-QP for </w:t>
      </w:r>
      <w:proofErr w:type="spellStart"/>
      <w:r>
        <w:t>chroma</w:t>
      </w:r>
      <w:proofErr w:type="spellEnd"/>
      <w:r>
        <w:t xml:space="preserve"> edge). The </w:t>
      </w:r>
      <w:r>
        <w:lastRenderedPageBreak/>
        <w:t>problem is that WD4 specifies that QP</w:t>
      </w:r>
      <w:r w:rsidR="007C213E">
        <w:t xml:space="preserve"> always equals 0 for IPCM type CUs (</w:t>
      </w:r>
      <w:proofErr w:type="spellStart"/>
      <w:r>
        <w:t>pcm_flag</w:t>
      </w:r>
      <w:proofErr w:type="spellEnd"/>
      <w:r>
        <w:t xml:space="preserve">=true), which effectively disables the </w:t>
      </w:r>
      <w:proofErr w:type="spellStart"/>
      <w:r>
        <w:t>deblocking</w:t>
      </w:r>
      <w:proofErr w:type="spellEnd"/>
      <w:r>
        <w:t xml:space="preserve"> filter for the left and top edge</w:t>
      </w:r>
      <w:r w:rsidR="007C213E">
        <w:t>s</w:t>
      </w:r>
      <w:r>
        <w:t xml:space="preserve"> of the IPCM CU</w:t>
      </w:r>
      <w:r w:rsidR="007C213E">
        <w:t xml:space="preserve">, while the </w:t>
      </w:r>
      <w:r>
        <w:t xml:space="preserve">right and bottom edge may be </w:t>
      </w:r>
      <w:proofErr w:type="spellStart"/>
      <w:r w:rsidR="007C213E">
        <w:t>deblocking</w:t>
      </w:r>
      <w:proofErr w:type="spellEnd"/>
      <w:r w:rsidR="007C213E">
        <w:t xml:space="preserve"> </w:t>
      </w:r>
      <w:r>
        <w:t>filtered depending on neighboring CU types and QP</w:t>
      </w:r>
      <w:r w:rsidR="007C213E">
        <w:t>s</w:t>
      </w:r>
      <w:r>
        <w:t>. Th</w:t>
      </w:r>
      <w:r w:rsidR="00572D41">
        <w:t>is contribution</w:t>
      </w:r>
      <w:r>
        <w:t xml:space="preserve"> proposes </w:t>
      </w:r>
      <w:r w:rsidR="00572D41">
        <w:t xml:space="preserve">a </w:t>
      </w:r>
      <w:r>
        <w:t xml:space="preserve">solution to properly support the </w:t>
      </w:r>
      <w:proofErr w:type="spellStart"/>
      <w:r>
        <w:t>deblocking</w:t>
      </w:r>
      <w:proofErr w:type="spellEnd"/>
      <w:r>
        <w:t xml:space="preserve"> process for IPCM </w:t>
      </w:r>
      <w:r w:rsidR="007C213E">
        <w:t>blocks containing reconstructed samples</w:t>
      </w:r>
      <w:r>
        <w:t>.</w:t>
      </w:r>
    </w:p>
    <w:p w:rsidR="00AB33E4" w:rsidRDefault="00157CE8" w:rsidP="00305FF7">
      <w:pPr>
        <w:jc w:val="both"/>
      </w:pPr>
      <w:r>
        <w:t xml:space="preserve">The following briefly </w:t>
      </w:r>
      <w:r w:rsidR="00572D41">
        <w:t xml:space="preserve">describes </w:t>
      </w:r>
      <w:r>
        <w:t>the sub-LCU-level delta quantization parameter (</w:t>
      </w:r>
      <w:proofErr w:type="spellStart"/>
      <w:r>
        <w:t>dQP</w:t>
      </w:r>
      <w:proofErr w:type="spellEnd"/>
      <w:r>
        <w:t>) method</w:t>
      </w:r>
      <w:r w:rsidR="007C213E">
        <w:t xml:space="preserve"> [3]</w:t>
      </w:r>
      <w:r>
        <w:t>, which wil</w:t>
      </w:r>
      <w:r w:rsidR="007C213E">
        <w:t>l be referred to in the next section</w:t>
      </w:r>
      <w:r>
        <w:t>.</w:t>
      </w:r>
      <w:r w:rsidR="007C213E">
        <w:t xml:space="preserve"> </w:t>
      </w:r>
      <w:r w:rsidR="00305FF7">
        <w:t>This</w:t>
      </w:r>
      <w:r>
        <w:t xml:space="preserve"> method allows </w:t>
      </w:r>
      <w:proofErr w:type="spellStart"/>
      <w:r>
        <w:t>dQP</w:t>
      </w:r>
      <w:proofErr w:type="spellEnd"/>
      <w:r>
        <w:t xml:space="preserve"> signaling for CUs smaller than the LCU size. The purpose is to allow finer granularity rate and visual quality control. The </w:t>
      </w:r>
      <w:proofErr w:type="spellStart"/>
      <w:r>
        <w:t>dQpMinCuSize</w:t>
      </w:r>
      <w:proofErr w:type="spellEnd"/>
      <w:r>
        <w:t xml:space="preserve"> parameter is defined as the minimum CU </w:t>
      </w:r>
      <w:r w:rsidR="00572D41">
        <w:t xml:space="preserve">quantization group </w:t>
      </w:r>
      <w:r>
        <w:t xml:space="preserve">size that can signal </w:t>
      </w:r>
      <w:proofErr w:type="spellStart"/>
      <w:r>
        <w:t>dQP</w:t>
      </w:r>
      <w:proofErr w:type="spellEnd"/>
      <w:r>
        <w:t xml:space="preserve">. All leaf CUs within a </w:t>
      </w:r>
      <w:proofErr w:type="spellStart"/>
      <w:r>
        <w:t>dQpMinCuSize</w:t>
      </w:r>
      <w:proofErr w:type="spellEnd"/>
      <w:r>
        <w:t xml:space="preserve"> </w:t>
      </w:r>
      <w:r w:rsidR="00572D41">
        <w:t>quantization group</w:t>
      </w:r>
      <w:r>
        <w:t xml:space="preserve"> share the same </w:t>
      </w:r>
      <w:proofErr w:type="spellStart"/>
      <w:r>
        <w:t>dQP</w:t>
      </w:r>
      <w:proofErr w:type="spellEnd"/>
      <w:r>
        <w:t xml:space="preserve">. A </w:t>
      </w:r>
      <w:proofErr w:type="spellStart"/>
      <w:r>
        <w:t>dQP</w:t>
      </w:r>
      <w:proofErr w:type="spellEnd"/>
      <w:r>
        <w:t xml:space="preserve"> is also signaled for a leaf CU of the LCU </w:t>
      </w:r>
      <w:proofErr w:type="spellStart"/>
      <w:r>
        <w:t>quadtree</w:t>
      </w:r>
      <w:proofErr w:type="spellEnd"/>
      <w:r>
        <w:t xml:space="preserve">, if the leaf CU is larger than or equal to the </w:t>
      </w:r>
      <w:proofErr w:type="spellStart"/>
      <w:r>
        <w:t>dQpMinCuSize</w:t>
      </w:r>
      <w:proofErr w:type="spellEnd"/>
      <w:r>
        <w:t xml:space="preserve">. </w:t>
      </w:r>
      <w:proofErr w:type="spellStart"/>
      <w:proofErr w:type="gramStart"/>
      <w:r>
        <w:t>dQP</w:t>
      </w:r>
      <w:proofErr w:type="spellEnd"/>
      <w:proofErr w:type="gramEnd"/>
      <w:r>
        <w:t xml:space="preserve"> is sent only when at least one nonzero coefficient exists (CBF=true). The </w:t>
      </w:r>
      <w:proofErr w:type="spellStart"/>
      <w:r>
        <w:t>dQP</w:t>
      </w:r>
      <w:proofErr w:type="spellEnd"/>
      <w:r>
        <w:t xml:space="preserve"> value is added to the predicted </w:t>
      </w:r>
      <w:r w:rsidR="007C4A3F" w:rsidRPr="00AB33E4">
        <w:t>QP</w:t>
      </w:r>
      <w:r w:rsidR="007C4A3F" w:rsidRPr="00AB33E4">
        <w:rPr>
          <w:vertAlign w:val="subscript"/>
        </w:rPr>
        <w:t>Y</w:t>
      </w:r>
      <w:proofErr w:type="gramStart"/>
      <w:r w:rsidR="007C4A3F" w:rsidRPr="00AB33E4">
        <w:rPr>
          <w:vertAlign w:val="subscript"/>
        </w:rPr>
        <w:t>,PREV</w:t>
      </w:r>
      <w:proofErr w:type="gramEnd"/>
      <w:r>
        <w:t xml:space="preserve"> value from the neighbori</w:t>
      </w:r>
      <w:r w:rsidR="007C4A3F">
        <w:t xml:space="preserve">ng quantization group </w:t>
      </w:r>
      <w:r>
        <w:t>(</w:t>
      </w:r>
      <w:r w:rsidR="00C63A96">
        <w:t xml:space="preserve">on the </w:t>
      </w:r>
      <w:r>
        <w:t xml:space="preserve">left or last in </w:t>
      </w:r>
      <w:r w:rsidR="007C4A3F">
        <w:t>de</w:t>
      </w:r>
      <w:r>
        <w:t>coding order</w:t>
      </w:r>
      <w:r w:rsidR="00C63A96">
        <w:t xml:space="preserve"> if unavailable</w:t>
      </w:r>
      <w:r>
        <w:t>) to produce the QP value for the present CU.</w:t>
      </w:r>
    </w:p>
    <w:p w:rsidR="00AB33E4" w:rsidRDefault="00015A60" w:rsidP="00AB33E4">
      <w:pPr>
        <w:pStyle w:val="Heading1"/>
      </w:pPr>
      <w:proofErr w:type="spellStart"/>
      <w:r>
        <w:t>Deblocking</w:t>
      </w:r>
      <w:proofErr w:type="spellEnd"/>
      <w:r>
        <w:t xml:space="preserve"> of</w:t>
      </w:r>
      <w:r w:rsidR="00245BFB">
        <w:t xml:space="preserve"> I</w:t>
      </w:r>
      <w:r w:rsidR="00AB33E4">
        <w:t>PCM Blocks Containing Reconstructed Samples</w:t>
      </w:r>
    </w:p>
    <w:p w:rsidR="00E2501C" w:rsidRPr="00E2501C" w:rsidRDefault="001A7C0D" w:rsidP="00E2501C">
      <w:r>
        <w:fldChar w:fldCharType="begin"/>
      </w:r>
      <w:r w:rsidR="00E2501C">
        <w:instrText xml:space="preserve"> REF _Ref308345711 \h </w:instrText>
      </w:r>
      <w:r>
        <w:fldChar w:fldCharType="separate"/>
      </w:r>
      <w:r w:rsidR="007478EE">
        <w:t xml:space="preserve">Figure </w:t>
      </w:r>
      <w:r w:rsidR="007478EE">
        <w:rPr>
          <w:noProof/>
        </w:rPr>
        <w:t>1</w:t>
      </w:r>
      <w:r>
        <w:fldChar w:fldCharType="end"/>
      </w:r>
      <w:r w:rsidR="00380EF5">
        <w:t>(a)</w:t>
      </w:r>
      <w:r w:rsidR="00E2501C">
        <w:t xml:space="preserve"> illustrates the </w:t>
      </w:r>
      <w:r w:rsidR="00A51D2F">
        <w:t>HM4</w:t>
      </w:r>
      <w:r w:rsidR="00E2501C">
        <w:t xml:space="preserve"> </w:t>
      </w:r>
      <w:proofErr w:type="spellStart"/>
      <w:r w:rsidR="00E2501C">
        <w:t>deblocking</w:t>
      </w:r>
      <w:proofErr w:type="spellEnd"/>
      <w:r w:rsidR="00E2501C">
        <w:t xml:space="preserve"> filter behavior in case the </w:t>
      </w:r>
      <w:proofErr w:type="spellStart"/>
      <w:r w:rsidR="00E2501C">
        <w:t>deblocking</w:t>
      </w:r>
      <w:proofErr w:type="spellEnd"/>
      <w:r w:rsidR="00E2501C">
        <w:t xml:space="preserve"> loop filter is disabled </w:t>
      </w:r>
      <w:r w:rsidR="00A51D2F">
        <w:t>(</w:t>
      </w:r>
      <w:proofErr w:type="spellStart"/>
      <w:r w:rsidR="00A51D2F" w:rsidRPr="00B84768">
        <w:rPr>
          <w:lang w:eastAsia="ko-KR"/>
        </w:rPr>
        <w:t>pcm_loop_filter_</w:t>
      </w:r>
      <w:r w:rsidR="00A51D2F">
        <w:rPr>
          <w:lang w:eastAsia="ko-KR"/>
        </w:rPr>
        <w:t>disable_flag</w:t>
      </w:r>
      <w:proofErr w:type="spellEnd"/>
      <w:r w:rsidR="00A51D2F">
        <w:rPr>
          <w:lang w:eastAsia="ko-KR"/>
        </w:rPr>
        <w:t xml:space="preserve"> = 1) </w:t>
      </w:r>
      <w:r w:rsidR="00245BFB">
        <w:t>for I</w:t>
      </w:r>
      <w:r w:rsidR="00A51D2F">
        <w:t xml:space="preserve">PCM blocks </w:t>
      </w:r>
      <w:r w:rsidR="00E2501C">
        <w:t xml:space="preserve">versus enabled. </w:t>
      </w:r>
      <w:r>
        <w:fldChar w:fldCharType="begin"/>
      </w:r>
      <w:r w:rsidR="00380EF5">
        <w:instrText xml:space="preserve"> REF _Ref308345711 \h </w:instrText>
      </w:r>
      <w:r>
        <w:fldChar w:fldCharType="separate"/>
      </w:r>
      <w:r w:rsidR="007478EE">
        <w:t xml:space="preserve">Figure </w:t>
      </w:r>
      <w:r w:rsidR="007478EE">
        <w:rPr>
          <w:noProof/>
        </w:rPr>
        <w:t>1</w:t>
      </w:r>
      <w:r>
        <w:fldChar w:fldCharType="end"/>
      </w:r>
      <w:r w:rsidR="00380EF5">
        <w:t>(b)</w:t>
      </w:r>
      <w:r w:rsidR="00E2501C">
        <w:t xml:space="preserve"> </w:t>
      </w:r>
      <w:r w:rsidR="00380EF5">
        <w:t xml:space="preserve">illustrates the </w:t>
      </w:r>
      <w:r w:rsidR="00E2501C">
        <w:t>proposed behavior. In the figures, the middle CU is</w:t>
      </w:r>
      <w:r w:rsidR="00367057">
        <w:t xml:space="preserve"> the</w:t>
      </w:r>
      <w:r w:rsidR="00245BFB">
        <w:t xml:space="preserve"> I</w:t>
      </w:r>
      <w:r w:rsidR="00E2501C">
        <w:t>PCM block and in HM4</w:t>
      </w:r>
      <w:r w:rsidR="00380EF5">
        <w:t xml:space="preserve"> the QP is </w:t>
      </w:r>
      <w:r w:rsidR="00367057">
        <w:t>assigned value</w:t>
      </w:r>
      <w:r w:rsidR="00380EF5">
        <w:t xml:space="preserve"> 0</w:t>
      </w:r>
      <w:r w:rsidR="00367057">
        <w:t xml:space="preserve"> for </w:t>
      </w:r>
      <w:proofErr w:type="spellStart"/>
      <w:r w:rsidR="00367057">
        <w:t>deblocking</w:t>
      </w:r>
      <w:proofErr w:type="spellEnd"/>
      <w:r w:rsidR="00380EF5">
        <w:t>.</w:t>
      </w:r>
      <w:r w:rsidR="007E3AD5">
        <w:t xml:space="preserve"> This contribution proposes to assign a meaningful</w:t>
      </w:r>
      <w:r w:rsidR="00245BFB">
        <w:t xml:space="preserve"> QP value to the I</w:t>
      </w:r>
      <w:r w:rsidR="007E3AD5">
        <w:t xml:space="preserve">PCM block in order to obtain the </w:t>
      </w:r>
      <w:proofErr w:type="spellStart"/>
      <w:r w:rsidR="007E3AD5">
        <w:t>deblocking</w:t>
      </w:r>
      <w:proofErr w:type="spellEnd"/>
      <w:r w:rsidR="007E3AD5">
        <w:t xml:space="preserve"> behavior in </w:t>
      </w:r>
      <w:r>
        <w:fldChar w:fldCharType="begin"/>
      </w:r>
      <w:r w:rsidR="007E3AD5">
        <w:instrText xml:space="preserve"> REF _Ref308345711 \h </w:instrText>
      </w:r>
      <w:r>
        <w:fldChar w:fldCharType="separate"/>
      </w:r>
      <w:r w:rsidR="007478EE">
        <w:t xml:space="preserve">Figure </w:t>
      </w:r>
      <w:r w:rsidR="007478EE">
        <w:rPr>
          <w:noProof/>
        </w:rPr>
        <w:t>1</w:t>
      </w:r>
      <w:r>
        <w:fldChar w:fldCharType="end"/>
      </w:r>
      <w:r w:rsidR="007E3AD5">
        <w:t>(b).</w:t>
      </w:r>
    </w:p>
    <w:p w:rsidR="005D1844" w:rsidRDefault="001A7C0D" w:rsidP="00217B86">
      <w:r>
        <w:rPr>
          <w:noProof/>
        </w:rPr>
        <w:pict>
          <v:group id="_x0000_s1053" editas="canvas" style="position:absolute;margin-left:0;margin-top:0;width:468pt;height:404.2pt;z-index:1;mso-position-horizontal-relative:char;mso-position-vertical-relative:line" coordorigin="2526,4020" coordsize="7200,6218">
            <o:lock v:ext="edit" aspectratio="t"/>
            <v:shape id="_x0000_s1052" type="#_x0000_t75" style="position:absolute;left:2526;top:4020;width:7200;height:6218" o:preferrelative="f">
              <v:fill o:detectmouseclick="t"/>
              <v:path o:extrusionok="t" o:connecttype="none"/>
              <o:lock v:ext="edit" text="t"/>
            </v:shape>
            <v:rect id="_x0000_s1122" style="position:absolute;left:7391;top:8089;width:98;height:706" fillcolor="black">
              <v:fill r:id="rId10" o:title="Light horizontal" type="pattern"/>
            </v:rect>
            <v:rect id="_x0000_s1059" style="position:absolute;left:3764;top:6408;width:707;height:710" filled="f" strokeweight="1.5pt">
              <v:textbox>
                <w:txbxContent>
                  <w:p w:rsidR="00C63A96" w:rsidRPr="007C27A6" w:rsidRDefault="00C63A96" w:rsidP="00A51D2F">
                    <w:pPr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QP</w:t>
                    </w:r>
                    <w:r>
                      <w:rPr>
                        <w:sz w:val="18"/>
                        <w:vertAlign w:val="subscript"/>
                      </w:rPr>
                      <w:t xml:space="preserve">B </w:t>
                    </w:r>
                    <w:r>
                      <w:rPr>
                        <w:sz w:val="18"/>
                      </w:rPr>
                      <w:t>Non-IPCM</w:t>
                    </w:r>
                  </w:p>
                </w:txbxContent>
              </v:textbox>
            </v:rect>
            <v:rect id="_x0000_s1095" style="position:absolute;left:7391;top:6408;width:707;height:710" filled="f" strokeweight="1.5pt">
              <v:textbox>
                <w:txbxContent>
                  <w:p w:rsidR="00C63A96" w:rsidRPr="007C27A6" w:rsidRDefault="00C63A96" w:rsidP="00A51D2F">
                    <w:pPr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QP</w:t>
                    </w:r>
                    <w:r>
                      <w:rPr>
                        <w:sz w:val="18"/>
                        <w:vertAlign w:val="subscript"/>
                      </w:rPr>
                      <w:t>B</w:t>
                    </w:r>
                    <w:r>
                      <w:rPr>
                        <w:sz w:val="18"/>
                      </w:rPr>
                      <w:t xml:space="preserve"> Non-IPCM</w:t>
                    </w:r>
                  </w:p>
                </w:txbxContent>
              </v:textbox>
            </v:rect>
            <v:rect id="_x0000_s1076" style="position:absolute;left:3764;top:8796;width:708;height:710" filled="f" strokeweight="1.5pt">
              <v:textbox>
                <w:txbxContent>
                  <w:p w:rsidR="00C63A96" w:rsidRPr="007C27A6" w:rsidRDefault="00C63A96" w:rsidP="00A51D2F">
                    <w:pPr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QP</w:t>
                    </w:r>
                    <w:r>
                      <w:rPr>
                        <w:sz w:val="18"/>
                        <w:vertAlign w:val="subscript"/>
                      </w:rPr>
                      <w:t>B</w:t>
                    </w:r>
                    <w:r>
                      <w:rPr>
                        <w:sz w:val="18"/>
                      </w:rPr>
                      <w:t xml:space="preserve"> Non-IPCM</w:t>
                    </w:r>
                  </w:p>
                </w:txbxContent>
              </v:textbox>
            </v:rect>
            <v:rect id="_x0000_s1055" style="position:absolute;left:4472;top:5702;width:708;height:706" filled="f" strokeweight="1.5pt">
              <v:textbox>
                <w:txbxContent>
                  <w:p w:rsidR="00C63A96" w:rsidRPr="007C27A6" w:rsidRDefault="00C63A96" w:rsidP="007C27A6">
                    <w:pPr>
                      <w:jc w:val="center"/>
                      <w:rPr>
                        <w:sz w:val="18"/>
                      </w:rPr>
                    </w:pPr>
                    <w:r w:rsidRPr="00C448D8">
                      <w:rPr>
                        <w:sz w:val="18"/>
                      </w:rPr>
                      <w:t>Q</w:t>
                    </w:r>
                    <w:r>
                      <w:rPr>
                        <w:sz w:val="18"/>
                      </w:rPr>
                      <w:t>P</w:t>
                    </w:r>
                    <w:r>
                      <w:rPr>
                        <w:sz w:val="18"/>
                        <w:vertAlign w:val="subscript"/>
                      </w:rPr>
                      <w:t xml:space="preserve">R </w:t>
                    </w:r>
                    <w:r>
                      <w:rPr>
                        <w:sz w:val="18"/>
                      </w:rPr>
                      <w:t>Non- IPCM</w:t>
                    </w:r>
                  </w:p>
                </w:txbxContent>
              </v:textbox>
            </v:rect>
            <v:rect id="_x0000_s1063" style="position:absolute;left:3764;top:4993;width:708;height:709" filled="f" strokeweight="1.5pt"/>
            <v:rect id="_x0000_s1062" style="position:absolute;left:4472;top:5702;width:89;height:706" fillcolor="black">
              <v:fill r:id="rId10" o:title="Light horizontal" type="pattern"/>
            </v:rect>
            <v:rect id="_x0000_s1060" style="position:absolute;left:3764;top:6408;width:708;height:89" fillcolor="black">
              <v:fill r:id="rId11" o:title="Light vertical" type="pattern"/>
            </v:rect>
            <v:rect id="_x0000_s1054" style="position:absolute;left:3764;top:5702;width:708;height:706" filled="f" strokeweight="1.5pt">
              <v:textbox>
                <w:txbxContent>
                  <w:p w:rsidR="00C63A96" w:rsidRPr="00C448D8" w:rsidRDefault="00C63A96" w:rsidP="00A51D2F">
                    <w:pPr>
                      <w:rPr>
                        <w:sz w:val="18"/>
                      </w:rPr>
                    </w:pPr>
                    <w:r w:rsidRPr="00C448D8">
                      <w:rPr>
                        <w:sz w:val="18"/>
                      </w:rPr>
                      <w:t>QP=0</w:t>
                    </w:r>
                  </w:p>
                  <w:p w:rsidR="00C63A96" w:rsidRPr="00C448D8" w:rsidRDefault="00C63A96" w:rsidP="00A51D2F">
                    <w:pPr>
                      <w:spacing w:before="0"/>
                      <w:rPr>
                        <w:sz w:val="16"/>
                      </w:rPr>
                    </w:pPr>
                    <w:r>
                      <w:rPr>
                        <w:sz w:val="18"/>
                      </w:rPr>
                      <w:t>I</w:t>
                    </w:r>
                    <w:r w:rsidRPr="00C448D8">
                      <w:rPr>
                        <w:sz w:val="18"/>
                      </w:rPr>
                      <w:t>PCM</w:t>
                    </w:r>
                  </w:p>
                </w:txbxContent>
              </v:textbox>
            </v:rect>
            <v:rect id="_x0000_s1064" style="position:absolute;left:3057;top:5702;width:707;height:706" filled="f" strokeweight="1.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5" type="#_x0000_t202" style="position:absolute;left:3764;top:4197;width:708;height:354">
              <v:textbox>
                <w:txbxContent>
                  <w:p w:rsidR="00C63A96" w:rsidRPr="00C448D8" w:rsidRDefault="00C63A96" w:rsidP="00A51D2F">
                    <w:pPr>
                      <w:spacing w:before="0"/>
                    </w:pPr>
                    <w:r w:rsidRPr="00C448D8">
                      <w:t>HM4</w:t>
                    </w:r>
                    <w:r>
                      <w:t>:</w:t>
                    </w:r>
                  </w:p>
                </w:txbxContent>
              </v:textbox>
            </v:shape>
            <v:shape id="_x0000_s1066" type="#_x0000_t202" style="position:absolute;left:7214;top:4197;width:974;height:354">
              <v:textbox>
                <w:txbxContent>
                  <w:p w:rsidR="00C63A96" w:rsidRDefault="00C63A96" w:rsidP="00A51D2F">
                    <w:pPr>
                      <w:spacing w:before="0"/>
                    </w:pPr>
                    <w:r>
                      <w:t>Proposal:</w:t>
                    </w:r>
                  </w:p>
                </w:txbxContent>
              </v:textbox>
            </v:shape>
            <v:shapetype id="_x0000_t37" coordsize="21600,21600" o:spt="37" o:oned="t" path="m,c10800,,21600,10800,21600,21600e" filled="f">
              <v:path arrowok="t" fillok="f" o:connecttype="none"/>
              <o:lock v:ext="edit" shapetype="t"/>
            </v:shapetype>
            <v:shape id="_x0000_s1068" type="#_x0000_t37" style="position:absolute;left:4561;top:6055;width:575;height:530" o:connectortype="curved" adj="-118149,-242616,-118149"/>
            <v:shape id="_x0000_s1069" type="#_x0000_t202" style="position:absolute;left:4649;top:6585;width:973;height:354">
              <v:textbox>
                <w:txbxContent>
                  <w:p w:rsidR="00C63A96" w:rsidRPr="00C448D8" w:rsidRDefault="00C63A96" w:rsidP="00A51D2F">
                    <w:pPr>
                      <w:spacing w:before="0"/>
                      <w:rPr>
                        <w:sz w:val="14"/>
                      </w:rPr>
                    </w:pPr>
                    <w:proofErr w:type="spellStart"/>
                    <w:r w:rsidRPr="00C448D8">
                      <w:rPr>
                        <w:sz w:val="14"/>
                      </w:rPr>
                      <w:t>Deblocking</w:t>
                    </w:r>
                    <w:proofErr w:type="spellEnd"/>
                    <w:r w:rsidRPr="00C448D8">
                      <w:rPr>
                        <w:sz w:val="14"/>
                      </w:rPr>
                      <w:t xml:space="preserve"> filtered samples</w:t>
                    </w:r>
                  </w:p>
                </w:txbxContent>
              </v:textbox>
            </v:shape>
            <v:shape id="_x0000_s1070" type="#_x0000_t202" style="position:absolute;left:2614;top:4993;width:1062;height:474">
              <v:textbox>
                <w:txbxContent>
                  <w:p w:rsidR="00C63A96" w:rsidRPr="00C448D8" w:rsidRDefault="00C63A96" w:rsidP="00A51D2F">
                    <w:pPr>
                      <w:spacing w:before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Loop filters OFF for IPCM</w:t>
                    </w:r>
                  </w:p>
                </w:txbxContent>
              </v:textbox>
            </v:shape>
            <v:rect id="_x0000_s1071" style="position:absolute;left:4473;top:8091;width:707;height:705" filled="f" strokeweight="1.5pt">
              <v:textbox>
                <w:txbxContent>
                  <w:p w:rsidR="00C63A96" w:rsidRPr="007C27A6" w:rsidRDefault="00C63A96" w:rsidP="00A51D2F">
                    <w:pPr>
                      <w:jc w:val="center"/>
                      <w:rPr>
                        <w:sz w:val="18"/>
                      </w:rPr>
                    </w:pPr>
                    <w:r w:rsidRPr="00C448D8">
                      <w:rPr>
                        <w:sz w:val="18"/>
                      </w:rPr>
                      <w:t>Q</w:t>
                    </w:r>
                    <w:r>
                      <w:rPr>
                        <w:sz w:val="18"/>
                      </w:rPr>
                      <w:t>P</w:t>
                    </w:r>
                    <w:r>
                      <w:rPr>
                        <w:sz w:val="18"/>
                        <w:vertAlign w:val="subscript"/>
                      </w:rPr>
                      <w:t>R</w:t>
                    </w:r>
                    <w:r>
                      <w:rPr>
                        <w:sz w:val="18"/>
                      </w:rPr>
                      <w:t xml:space="preserve"> Non-IPCM</w:t>
                    </w:r>
                  </w:p>
                </w:txbxContent>
              </v:textbox>
            </v:rect>
            <v:rect id="_x0000_s1072" style="position:absolute;left:3764;top:7381;width:709;height:710" filled="f" strokeweight="1.5pt"/>
            <v:rect id="_x0000_s1073" style="position:absolute;left:4473;top:8091;width:88;height:705" fillcolor="black">
              <v:fill r:id="rId10" o:title="Light horizontal" type="pattern"/>
            </v:rect>
            <v:rect id="_x0000_s1074" style="position:absolute;left:3764;top:8796;width:709;height:89" fillcolor="black">
              <v:fill r:id="rId11" o:title="Light vertical" type="pattern"/>
            </v:rect>
            <v:rect id="_x0000_s1075" style="position:absolute;left:3764;top:8089;width:710;height:706" filled="f" strokeweight="1.5pt">
              <v:textbox>
                <w:txbxContent>
                  <w:p w:rsidR="00C63A96" w:rsidRDefault="00C63A96" w:rsidP="00A51D2F">
                    <w:pPr>
                      <w:rPr>
                        <w:sz w:val="18"/>
                      </w:rPr>
                    </w:pPr>
                    <w:r w:rsidRPr="00C448D8">
                      <w:rPr>
                        <w:sz w:val="18"/>
                      </w:rPr>
                      <w:t>QP=0</w:t>
                    </w:r>
                  </w:p>
                  <w:p w:rsidR="00C63A96" w:rsidRPr="00C448D8" w:rsidRDefault="00C63A96" w:rsidP="00A51D2F">
                    <w:pPr>
                      <w:spacing w:before="0"/>
                      <w:rPr>
                        <w:sz w:val="16"/>
                      </w:rPr>
                    </w:pPr>
                    <w:r>
                      <w:rPr>
                        <w:sz w:val="18"/>
                      </w:rPr>
                      <w:t>I</w:t>
                    </w:r>
                    <w:r w:rsidRPr="00C448D8">
                      <w:rPr>
                        <w:sz w:val="18"/>
                      </w:rPr>
                      <w:t>PCM</w:t>
                    </w:r>
                  </w:p>
                </w:txbxContent>
              </v:textbox>
            </v:rect>
            <v:rect id="_x0000_s1077" style="position:absolute;left:3058;top:8091;width:706;height:705" filled="f" strokeweight="1.5pt"/>
            <v:shape id="_x0000_s1080" type="#_x0000_t202" style="position:absolute;left:2614;top:7381;width:1064;height:474">
              <v:textbox>
                <w:txbxContent>
                  <w:p w:rsidR="00C63A96" w:rsidRPr="00C448D8" w:rsidRDefault="00C63A96" w:rsidP="00A51D2F">
                    <w:pPr>
                      <w:spacing w:before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Loop filters ON for IPCM</w:t>
                    </w:r>
                  </w:p>
                </w:txbxContent>
              </v:textbox>
            </v:shape>
            <v:rect id="_x0000_s1081" style="position:absolute;left:4384;top:8089;width:87;height:706" fillcolor="black">
              <v:fill r:id="rId10" o:title="Light horizontal" type="pattern"/>
            </v:rect>
            <v:rect id="_x0000_s1082" style="position:absolute;left:3764;top:8708;width:710;height:89" fillcolor="black">
              <v:fill r:id="rId11" o:title="Light vertical" type="pattern"/>
            </v:rect>
            <v:shape id="_x0000_s1083" type="#_x0000_t202" style="position:absolute;left:4649;top:4993;width:973;height:388">
              <v:textbox>
                <w:txbxContent>
                  <w:p w:rsidR="00C63A96" w:rsidRPr="00C448D8" w:rsidRDefault="00C63A96" w:rsidP="00A51D2F">
                    <w:pPr>
                      <w:spacing w:before="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No </w:t>
                    </w:r>
                    <w:proofErr w:type="spellStart"/>
                    <w:proofErr w:type="gramStart"/>
                    <w:r>
                      <w:rPr>
                        <w:sz w:val="14"/>
                      </w:rPr>
                      <w:t>d</w:t>
                    </w:r>
                    <w:r w:rsidRPr="00C448D8">
                      <w:rPr>
                        <w:sz w:val="14"/>
                      </w:rPr>
                      <w:t>eblocking</w:t>
                    </w:r>
                    <w:proofErr w:type="spellEnd"/>
                    <w:r w:rsidRPr="00C448D8">
                      <w:rPr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 xml:space="preserve"> for</w:t>
                    </w:r>
                    <w:proofErr w:type="gramEnd"/>
                    <w:r>
                      <w:rPr>
                        <w:sz w:val="14"/>
                      </w:rPr>
                      <w:t xml:space="preserve"> this edge</w:t>
                    </w:r>
                  </w:p>
                </w:txbxContent>
              </v:textbox>
            </v:shape>
            <v:shape id="_x0000_s1084" type="#_x0000_t37" style="position:absolute;left:4118;top:5187;width:531;height:504;rotation:180;flip:y" o:connectortype="curved" adj="-131478,213494,-131478"/>
            <v:shapetype id="_x0000_t38" coordsize="21600,21600" o:spt="38" o:oned="t" path="m,c@0,0@1,5400@1,10800@1,16200@2,21600,21600,21600e" filled="f">
              <v:formulas>
                <v:f eqn="mid #0 0"/>
                <v:f eqn="val #0"/>
                <v:f eqn="mid #0 2160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85" type="#_x0000_t38" style="position:absolute;left:3775;top:5187;width:874;height:868;rotation:180;flip:y" o:connectortype="curved" adj="19660,123860,-79859"/>
            <v:shape id="_x0000_s1086" type="#_x0000_t202" style="position:absolute;left:4649;top:7381;width:973;height:404">
              <v:textbox>
                <w:txbxContent>
                  <w:p w:rsidR="00C63A96" w:rsidRPr="00C448D8" w:rsidRDefault="00C63A96" w:rsidP="00A51D2F">
                    <w:pPr>
                      <w:spacing w:before="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No </w:t>
                    </w:r>
                    <w:proofErr w:type="spellStart"/>
                    <w:r>
                      <w:rPr>
                        <w:sz w:val="14"/>
                      </w:rPr>
                      <w:t>d</w:t>
                    </w:r>
                    <w:r w:rsidRPr="00C448D8">
                      <w:rPr>
                        <w:sz w:val="14"/>
                      </w:rPr>
                      <w:t>eblocking</w:t>
                    </w:r>
                    <w:proofErr w:type="spellEnd"/>
                    <w:r w:rsidRPr="00C448D8">
                      <w:rPr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for this edge</w:t>
                    </w:r>
                  </w:p>
                </w:txbxContent>
              </v:textbox>
            </v:shape>
            <v:shape id="_x0000_s1087" type="#_x0000_t37" style="position:absolute;left:4119;top:7606;width:530;height:471;rotation:180;flip:y" o:connectortype="curved" adj="-131669,319371,-131669"/>
            <v:shape id="_x0000_s1088" type="#_x0000_t38" style="position:absolute;left:3775;top:7606;width:874;height:838;rotation:180;flip:y" o:connectortype="curved" adj="19660,180158,-79859"/>
            <v:rect id="_x0000_s1089" style="position:absolute;left:7391;top:8796;width:708;height:710" filled="f" strokeweight="1.5pt">
              <v:textbox>
                <w:txbxContent>
                  <w:p w:rsidR="00C63A96" w:rsidRPr="007C27A6" w:rsidRDefault="00C63A96" w:rsidP="00A51D2F">
                    <w:pPr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QP</w:t>
                    </w:r>
                    <w:r>
                      <w:rPr>
                        <w:sz w:val="18"/>
                        <w:vertAlign w:val="subscript"/>
                      </w:rPr>
                      <w:t>B</w:t>
                    </w:r>
                    <w:r>
                      <w:rPr>
                        <w:sz w:val="18"/>
                      </w:rPr>
                      <w:t xml:space="preserve"> Non-IPCM</w:t>
                    </w:r>
                  </w:p>
                </w:txbxContent>
              </v:textbox>
            </v:rect>
            <v:rect id="_x0000_s1090" style="position:absolute;left:8099;top:5702;width:707;height:706" filled="f" strokeweight="1.5pt">
              <v:textbox>
                <w:txbxContent>
                  <w:p w:rsidR="00C63A96" w:rsidRPr="007C27A6" w:rsidRDefault="00C63A96" w:rsidP="00A51D2F">
                    <w:pPr>
                      <w:jc w:val="center"/>
                      <w:rPr>
                        <w:sz w:val="18"/>
                      </w:rPr>
                    </w:pPr>
                    <w:r w:rsidRPr="00C448D8">
                      <w:rPr>
                        <w:sz w:val="18"/>
                      </w:rPr>
                      <w:t>Q</w:t>
                    </w:r>
                    <w:r>
                      <w:rPr>
                        <w:sz w:val="18"/>
                      </w:rPr>
                      <w:t>P</w:t>
                    </w:r>
                    <w:r>
                      <w:rPr>
                        <w:sz w:val="18"/>
                        <w:vertAlign w:val="subscript"/>
                      </w:rPr>
                      <w:t xml:space="preserve">R   </w:t>
                    </w:r>
                    <w:r>
                      <w:rPr>
                        <w:sz w:val="18"/>
                      </w:rPr>
                      <w:t>Non-IPCM</w:t>
                    </w:r>
                  </w:p>
                </w:txbxContent>
              </v:textbox>
            </v:rect>
            <v:rect id="_x0000_s1091" style="position:absolute;left:7391;top:4993;width:708;height:709" filled="f" strokeweight="1.5pt"/>
            <v:rect id="_x0000_s1092" style="position:absolute;left:8099;top:5702;width:89;height:706" fillcolor="black">
              <v:fill r:id="rId10" o:title="Light horizontal" type="pattern"/>
            </v:rect>
            <v:rect id="_x0000_s1093" style="position:absolute;left:7391;top:6408;width:708;height:89" fillcolor="black">
              <v:fill r:id="rId11" o:title="Light vertical" type="pattern"/>
            </v:rect>
            <v:rect id="_x0000_s1094" style="position:absolute;left:7391;top:5702;width:708;height:706" filled="f" strokeweight="1.5pt">
              <v:textbox>
                <w:txbxContent>
                  <w:p w:rsidR="00C63A96" w:rsidRPr="003904FF" w:rsidRDefault="00C63A96" w:rsidP="00A51D2F">
                    <w:pPr>
                      <w:rPr>
                        <w:sz w:val="18"/>
                        <w:vertAlign w:val="subscript"/>
                      </w:rPr>
                    </w:pPr>
                    <w:r>
                      <w:rPr>
                        <w:sz w:val="18"/>
                      </w:rPr>
                      <w:t>QP</w:t>
                    </w:r>
                    <w:r>
                      <w:rPr>
                        <w:sz w:val="18"/>
                        <w:vertAlign w:val="subscript"/>
                      </w:rPr>
                      <w:t>PREV</w:t>
                    </w:r>
                  </w:p>
                  <w:p w:rsidR="00C63A96" w:rsidRPr="00C448D8" w:rsidRDefault="00C63A96" w:rsidP="00A51D2F">
                    <w:pPr>
                      <w:spacing w:before="0"/>
                      <w:rPr>
                        <w:sz w:val="16"/>
                      </w:rPr>
                    </w:pPr>
                    <w:r>
                      <w:rPr>
                        <w:sz w:val="18"/>
                      </w:rPr>
                      <w:t>I</w:t>
                    </w:r>
                    <w:r w:rsidRPr="00C448D8">
                      <w:rPr>
                        <w:sz w:val="18"/>
                      </w:rPr>
                      <w:t>PCM</w:t>
                    </w:r>
                  </w:p>
                </w:txbxContent>
              </v:textbox>
            </v:rect>
            <v:rect id="_x0000_s1096" style="position:absolute;left:6684;top:5702;width:707;height:706" filled="f" strokeweight="1.5pt"/>
            <v:shape id="_x0000_s1099" type="#_x0000_t202" style="position:absolute;left:6241;top:4993;width:1063;height:474">
              <v:textbox>
                <w:txbxContent>
                  <w:p w:rsidR="00C63A96" w:rsidRPr="00C448D8" w:rsidRDefault="00C63A96" w:rsidP="00A51D2F">
                    <w:pPr>
                      <w:spacing w:before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Loop filters OFF for IPCM</w:t>
                    </w:r>
                  </w:p>
                </w:txbxContent>
              </v:textbox>
            </v:shape>
            <v:rect id="_x0000_s1100" style="position:absolute;left:8101;top:8091;width:705;height:705" filled="f" strokeweight="1.5pt">
              <v:textbox>
                <w:txbxContent>
                  <w:p w:rsidR="00C63A96" w:rsidRPr="007C27A6" w:rsidRDefault="00C63A96" w:rsidP="00A51D2F">
                    <w:pPr>
                      <w:jc w:val="center"/>
                      <w:rPr>
                        <w:sz w:val="18"/>
                      </w:rPr>
                    </w:pPr>
                    <w:r w:rsidRPr="00C448D8">
                      <w:rPr>
                        <w:sz w:val="18"/>
                      </w:rPr>
                      <w:t>Q</w:t>
                    </w:r>
                    <w:r>
                      <w:rPr>
                        <w:sz w:val="18"/>
                      </w:rPr>
                      <w:t>P</w:t>
                    </w:r>
                    <w:r>
                      <w:rPr>
                        <w:sz w:val="18"/>
                        <w:vertAlign w:val="subscript"/>
                      </w:rPr>
                      <w:t>R</w:t>
                    </w:r>
                    <w:r>
                      <w:rPr>
                        <w:sz w:val="18"/>
                      </w:rPr>
                      <w:t xml:space="preserve"> Non-IPCM</w:t>
                    </w:r>
                  </w:p>
                </w:txbxContent>
              </v:textbox>
            </v:rect>
            <v:rect id="_x0000_s1101" style="position:absolute;left:7391;top:7381;width:710;height:710" filled="f" strokeweight="1.5pt"/>
            <v:rect id="_x0000_s1102" style="position:absolute;left:8101;top:8091;width:98;height:705" fillcolor="black">
              <v:fill r:id="rId10" o:title="Light horizontal" type="pattern"/>
            </v:rect>
            <v:rect id="_x0000_s1103" style="position:absolute;left:7391;top:8796;width:710;height:89" fillcolor="black">
              <v:fill r:id="rId11" o:title="Light vertical" type="pattern"/>
            </v:rect>
            <v:rect id="_x0000_s1104" style="position:absolute;left:7391;top:8089;width:710;height:706" filled="f" strokeweight="1.5pt">
              <v:textbox>
                <w:txbxContent>
                  <w:p w:rsidR="00C63A96" w:rsidRDefault="00C63A96" w:rsidP="00A51D2F">
                    <w:pPr>
                      <w:rPr>
                        <w:sz w:val="18"/>
                        <w:vertAlign w:val="subscript"/>
                      </w:rPr>
                    </w:pPr>
                    <w:r>
                      <w:rPr>
                        <w:sz w:val="18"/>
                      </w:rPr>
                      <w:t>QP</w:t>
                    </w:r>
                    <w:r>
                      <w:rPr>
                        <w:sz w:val="18"/>
                        <w:vertAlign w:val="subscript"/>
                      </w:rPr>
                      <w:t>PREV</w:t>
                    </w:r>
                  </w:p>
                  <w:p w:rsidR="00C63A96" w:rsidRPr="00C448D8" w:rsidRDefault="00C63A96" w:rsidP="00A51D2F">
                    <w:pPr>
                      <w:spacing w:before="0"/>
                      <w:rPr>
                        <w:sz w:val="16"/>
                      </w:rPr>
                    </w:pPr>
                    <w:r>
                      <w:rPr>
                        <w:sz w:val="18"/>
                      </w:rPr>
                      <w:t>I</w:t>
                    </w:r>
                    <w:r w:rsidRPr="00C448D8">
                      <w:rPr>
                        <w:sz w:val="18"/>
                      </w:rPr>
                      <w:t>PCM</w:t>
                    </w:r>
                  </w:p>
                </w:txbxContent>
              </v:textbox>
            </v:rect>
            <v:rect id="_x0000_s1105" style="position:absolute;left:6685;top:8091;width:706;height:705" filled="f" strokeweight="1.5pt"/>
            <v:shape id="_x0000_s1108" type="#_x0000_t202" style="position:absolute;left:6241;top:7381;width:1064;height:474">
              <v:textbox>
                <w:txbxContent>
                  <w:p w:rsidR="00C63A96" w:rsidRPr="00C448D8" w:rsidRDefault="00C63A96" w:rsidP="00A51D2F">
                    <w:pPr>
                      <w:spacing w:before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Loop filters ON for IPCM</w:t>
                    </w:r>
                  </w:p>
                </w:txbxContent>
              </v:textbox>
            </v:shape>
            <v:rect id="_x0000_s1109" style="position:absolute;left:8011;top:8089;width:87;height:706" fillcolor="black">
              <v:fill r:id="rId10" o:title="Light horizontal" type="pattern"/>
            </v:rect>
            <v:rect id="_x0000_s1110" style="position:absolute;left:7391;top:8708;width:710;height:89" fillcolor="black">
              <v:fill r:id="rId11" o:title="Light vertical" type="pattern"/>
            </v:rect>
            <v:rect id="_x0000_s1117" style="position:absolute;left:7391;top:5612;width:708;height:90" fillcolor="black">
              <v:fill r:id="rId11" o:title="Light vertical" type="pattern"/>
            </v:rect>
            <v:rect id="_x0000_s1118" style="position:absolute;left:7303;top:5701;width:89;height:705" fillcolor="black">
              <v:fill r:id="rId10" o:title="Light horizontal" type="pattern"/>
            </v:rect>
            <v:rect id="_x0000_s1119" style="position:absolute;left:7391;top:8089;width:710;height:89" fillcolor="black">
              <v:fill r:id="rId11" o:title="Light vertical" type="pattern"/>
            </v:rect>
            <v:rect id="_x0000_s1120" style="position:absolute;left:7391;top:8001;width:710;height:88" fillcolor="black">
              <v:fill r:id="rId11" o:title="Light vertical" type="pattern"/>
            </v:rect>
            <v:rect id="_x0000_s1121" style="position:absolute;left:7303;top:8089;width:98;height:706" fillcolor="black">
              <v:fill r:id="rId10" o:title="Light horizontal" type="pattern"/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27" type="#_x0000_t32" style="position:absolute;left:5891;top:4215;width:0;height:5236" o:connectortype="straight" strokeweight="1.5pt"/>
            <v:shape id="_x0000_s1130" type="#_x0000_t202" style="position:absolute;left:3928;top:9718;width:522;height:319" stroked="f">
              <v:textbox>
                <w:txbxContent>
                  <w:p w:rsidR="00C63A96" w:rsidRDefault="00C63A96" w:rsidP="00A51D2F">
                    <w:pPr>
                      <w:spacing w:before="0"/>
                    </w:pPr>
                    <w:r>
                      <w:t>(a)</w:t>
                    </w:r>
                  </w:p>
                </w:txbxContent>
              </v:textbox>
            </v:shape>
            <v:shape id="_x0000_s1131" type="#_x0000_t202" style="position:absolute;left:7486;top:9734;width:521;height:319" stroked="f">
              <v:textbox>
                <w:txbxContent>
                  <w:p w:rsidR="00C63A96" w:rsidRDefault="00C63A96" w:rsidP="00A51D2F">
                    <w:pPr>
                      <w:spacing w:before="0"/>
                    </w:pPr>
                    <w:r>
                      <w:t>(b)</w:t>
                    </w:r>
                  </w:p>
                </w:txbxContent>
              </v:textbox>
            </v:shape>
          </v:group>
        </w:pict>
      </w:r>
      <w:r>
        <w:pict>
          <v:shape id="_x0000_i1025" type="#_x0000_t75" style="width:468pt;height:362.2pt">
            <v:imagedata croptop="-65520f" cropbottom="65520f"/>
          </v:shape>
        </w:pict>
      </w:r>
    </w:p>
    <w:p w:rsidR="00015A60" w:rsidRDefault="00015A60" w:rsidP="00217B86"/>
    <w:p w:rsidR="00015A60" w:rsidRDefault="001A7C0D" w:rsidP="00217B86">
      <w:r>
        <w:rPr>
          <w:noProof/>
        </w:rPr>
        <w:pict>
          <v:shape id="_x0000_s1129" type="#_x0000_t202" style="position:absolute;margin-left:.55pt;margin-top:18.9pt;width:468pt;height:29.8pt;z-index:5" stroked="f">
            <v:textbox style="mso-next-textbox:#_x0000_s1129;mso-fit-shape-to-text:t" inset="0,0,0,0">
              <w:txbxContent>
                <w:p w:rsidR="00C63A96" w:rsidRPr="00563C33" w:rsidRDefault="00C63A96" w:rsidP="00015A60">
                  <w:pPr>
                    <w:pStyle w:val="Caption"/>
                  </w:pPr>
                  <w:bookmarkStart w:id="3" w:name="_Ref308345711"/>
                  <w:r>
                    <w:t xml:space="preserve">Figure </w:t>
                  </w:r>
                  <w:fldSimple w:instr=" SEQ Figure \* ARABIC ">
                    <w:r w:rsidR="007478EE">
                      <w:rPr>
                        <w:noProof/>
                      </w:rPr>
                      <w:t>1</w:t>
                    </w:r>
                  </w:fldSimple>
                  <w:bookmarkEnd w:id="3"/>
                  <w:r>
                    <w:t xml:space="preserve"> Current HM4 situation for </w:t>
                  </w:r>
                  <w:proofErr w:type="spellStart"/>
                  <w:r>
                    <w:t>deblocking</w:t>
                  </w:r>
                  <w:proofErr w:type="spellEnd"/>
                  <w:r>
                    <w:t xml:space="preserve"> of IPCM block samples (a) versus proposed </w:t>
                  </w:r>
                  <w:proofErr w:type="spellStart"/>
                  <w:r>
                    <w:t>deblocking</w:t>
                  </w:r>
                  <w:proofErr w:type="spellEnd"/>
                  <w:r>
                    <w:t xml:space="preserve"> (b) in case </w:t>
                  </w:r>
                  <w:proofErr w:type="spellStart"/>
                  <w:r>
                    <w:t>deblocking</w:t>
                  </w:r>
                  <w:proofErr w:type="spellEnd"/>
                  <w:r>
                    <w:t xml:space="preserve"> is enabled or disabled for IPCM blocks.</w:t>
                  </w:r>
                </w:p>
              </w:txbxContent>
            </v:textbox>
          </v:shape>
        </w:pict>
      </w:r>
    </w:p>
    <w:p w:rsidR="005D1844" w:rsidRDefault="005D1844" w:rsidP="00217B86"/>
    <w:p w:rsidR="005D1844" w:rsidRDefault="005D1844" w:rsidP="00217B86"/>
    <w:p w:rsidR="00217B86" w:rsidRPr="00217B86" w:rsidRDefault="00BE6833" w:rsidP="00217B86">
      <w:r>
        <w:t>WD4</w:t>
      </w:r>
      <w:r w:rsidR="00217B86" w:rsidRPr="00217B86">
        <w:t xml:space="preserve"> </w:t>
      </w:r>
      <w:r w:rsidR="008F1ECC">
        <w:t xml:space="preserve">specifies </w:t>
      </w:r>
      <w:r w:rsidR="00217B86" w:rsidRPr="00217B86">
        <w:t xml:space="preserve">the following for </w:t>
      </w:r>
      <w:proofErr w:type="spellStart"/>
      <w:r w:rsidR="00217B86" w:rsidRPr="00217B86">
        <w:t>luma</w:t>
      </w:r>
      <w:proofErr w:type="spellEnd"/>
      <w:r w:rsidR="00217B86" w:rsidRPr="00217B86">
        <w:t xml:space="preserve"> bl</w:t>
      </w:r>
      <w:r w:rsidR="00245BFB">
        <w:t>ock edge filtering in case of I</w:t>
      </w:r>
      <w:r w:rsidR="00217B86" w:rsidRPr="00217B86">
        <w:t>PCM:</w:t>
      </w:r>
    </w:p>
    <w:p w:rsidR="00217B86" w:rsidRDefault="00217B86" w:rsidP="00217B86">
      <w:r>
        <w:t xml:space="preserve">“8.6.1.4.2 Filtering process for </w:t>
      </w:r>
      <w:proofErr w:type="spellStart"/>
      <w:r>
        <w:t>luma</w:t>
      </w:r>
      <w:proofErr w:type="spellEnd"/>
      <w:r>
        <w:t xml:space="preserve"> block edge</w:t>
      </w:r>
    </w:p>
    <w:p w:rsidR="00217B86" w:rsidRDefault="00217B86" w:rsidP="00217B86">
      <w:r>
        <w:t xml:space="preserve">... </w:t>
      </w:r>
    </w:p>
    <w:p w:rsidR="00217B86" w:rsidRDefault="00217B86" w:rsidP="00217B86">
      <w:r>
        <w:t xml:space="preserve">Depending on </w:t>
      </w:r>
      <w:proofErr w:type="spellStart"/>
      <w:r>
        <w:t>pcm_flag</w:t>
      </w:r>
      <w:proofErr w:type="spellEnd"/>
      <w:r>
        <w:t>, a variable β is specified as follows:</w:t>
      </w:r>
    </w:p>
    <w:p w:rsidR="00217B86" w:rsidRDefault="00217B86" w:rsidP="00217B86">
      <w:pPr>
        <w:ind w:left="284" w:hanging="284"/>
      </w:pPr>
      <w:r>
        <w:t xml:space="preserve">–    If </w:t>
      </w:r>
      <w:proofErr w:type="spellStart"/>
      <w:r>
        <w:t>pcm_flag</w:t>
      </w:r>
      <w:proofErr w:type="spellEnd"/>
      <w:r>
        <w:t xml:space="preserve"> is equal to 1, the variable β is specified as Table 8-15 </w:t>
      </w:r>
      <w:r w:rsidRPr="00217B86">
        <w:t xml:space="preserve">with </w:t>
      </w:r>
      <w:proofErr w:type="spellStart"/>
      <w:r w:rsidRPr="00217B86">
        <w:t>luma</w:t>
      </w:r>
      <w:proofErr w:type="spellEnd"/>
      <w:r w:rsidRPr="00217B86">
        <w:t xml:space="preserve"> quantization parameter 0</w:t>
      </w:r>
      <w:r>
        <w:t xml:space="preserve"> as input.</w:t>
      </w:r>
    </w:p>
    <w:p w:rsidR="00217B86" w:rsidRDefault="00217B86" w:rsidP="00217B86">
      <w:pPr>
        <w:ind w:left="284" w:hanging="284"/>
      </w:pPr>
      <w:r>
        <w:t xml:space="preserve">–    Otherwise, the variable β is specified as Table 8-15 with </w:t>
      </w:r>
      <w:proofErr w:type="spellStart"/>
      <w:r>
        <w:t>luma</w:t>
      </w:r>
      <w:proofErr w:type="spellEnd"/>
      <w:r>
        <w:t xml:space="preserve"> quantization parameter </w:t>
      </w:r>
      <w:proofErr w:type="spellStart"/>
      <w:r>
        <w:t>qP</w:t>
      </w:r>
      <w:r>
        <w:rPr>
          <w:vertAlign w:val="subscript"/>
        </w:rPr>
        <w:t>L</w:t>
      </w:r>
      <w:proofErr w:type="spellEnd"/>
      <w:r>
        <w:t xml:space="preserve"> as input.</w:t>
      </w:r>
    </w:p>
    <w:p w:rsidR="00217B86" w:rsidRDefault="00217B86" w:rsidP="00217B86">
      <w:r>
        <w:t>…”</w:t>
      </w:r>
    </w:p>
    <w:p w:rsidR="00217B86" w:rsidRDefault="00217B86" w:rsidP="00217B86">
      <w:pPr>
        <w:rPr>
          <w:color w:val="1F497D"/>
        </w:rPr>
      </w:pPr>
    </w:p>
    <w:p w:rsidR="00217B86" w:rsidRPr="00217B86" w:rsidRDefault="00217B86" w:rsidP="00217B86">
      <w:r w:rsidRPr="00217B86">
        <w:t>And:</w:t>
      </w:r>
    </w:p>
    <w:p w:rsidR="00217B86" w:rsidRDefault="00217B86" w:rsidP="00217B86">
      <w:pPr>
        <w:rPr>
          <w:color w:val="1F497D"/>
        </w:rPr>
      </w:pPr>
    </w:p>
    <w:p w:rsidR="00217B86" w:rsidRDefault="00217B86" w:rsidP="00217B86">
      <w:r>
        <w:t xml:space="preserve">“8.6.1.4.5 Filtering process for a </w:t>
      </w:r>
      <w:proofErr w:type="spellStart"/>
      <w:r>
        <w:t>luma</w:t>
      </w:r>
      <w:proofErr w:type="spellEnd"/>
      <w:r>
        <w:t xml:space="preserve"> sample</w:t>
      </w:r>
    </w:p>
    <w:p w:rsidR="00217B86" w:rsidRDefault="00217B86" w:rsidP="00217B86">
      <w:r>
        <w:t>…</w:t>
      </w:r>
    </w:p>
    <w:p w:rsidR="00217B86" w:rsidRDefault="00217B86" w:rsidP="00217B86">
      <w:r>
        <w:t>Each of the filtered sample values, p</w:t>
      </w:r>
      <w:r>
        <w:rPr>
          <w:vertAlign w:val="subscript"/>
        </w:rPr>
        <w:t>i</w:t>
      </w:r>
      <w:r>
        <w:t xml:space="preserve">’ with </w:t>
      </w:r>
      <w:proofErr w:type="spellStart"/>
      <w:r>
        <w:t>i</w:t>
      </w:r>
      <w:proofErr w:type="spellEnd"/>
      <w:r>
        <w:t> = 0</w:t>
      </w:r>
      <w:proofErr w:type="gramStart"/>
      <w:r>
        <w:t>..nDp</w:t>
      </w:r>
      <w:proofErr w:type="gramEnd"/>
      <w:r>
        <w:t>-1, is substituted by the corresponding input sample value p</w:t>
      </w:r>
      <w:r>
        <w:rPr>
          <w:vertAlign w:val="subscript"/>
        </w:rPr>
        <w:t>i</w:t>
      </w:r>
      <w:r>
        <w:t xml:space="preserve"> if all of the following conditions are true.</w:t>
      </w:r>
    </w:p>
    <w:p w:rsidR="00217B86" w:rsidRDefault="00217B86" w:rsidP="00217B86">
      <w:pPr>
        <w:ind w:left="567" w:hanging="284"/>
      </w:pPr>
      <w:r>
        <w:t xml:space="preserve">–    </w:t>
      </w:r>
      <w:proofErr w:type="gramStart"/>
      <w:r>
        <w:t>p</w:t>
      </w:r>
      <w:r>
        <w:rPr>
          <w:vertAlign w:val="subscript"/>
        </w:rPr>
        <w:t>i</w:t>
      </w:r>
      <w:proofErr w:type="gramEnd"/>
      <w:r>
        <w:t xml:space="preserve"> is a sample of an I_PCM block.</w:t>
      </w:r>
    </w:p>
    <w:p w:rsidR="00217B86" w:rsidRDefault="00217B86" w:rsidP="00217B86">
      <w:pPr>
        <w:ind w:left="567" w:hanging="284"/>
      </w:pPr>
      <w:r>
        <w:t xml:space="preserve">–    </w:t>
      </w:r>
      <w:proofErr w:type="spellStart"/>
      <w:proofErr w:type="gramStart"/>
      <w:r>
        <w:t>pcm_loop_filter_disable_flag</w:t>
      </w:r>
      <w:proofErr w:type="spellEnd"/>
      <w:proofErr w:type="gramEnd"/>
      <w:r>
        <w:t xml:space="preserve"> value is equal to 1.</w:t>
      </w:r>
    </w:p>
    <w:p w:rsidR="00217B86" w:rsidRDefault="00217B86" w:rsidP="00217B86">
      <w:r>
        <w:t xml:space="preserve">Similarly, each of the filtered sample values, </w:t>
      </w:r>
      <w:proofErr w:type="spellStart"/>
      <w:r>
        <w:t>q</w:t>
      </w:r>
      <w:r>
        <w:rPr>
          <w:vertAlign w:val="subscript"/>
        </w:rPr>
        <w:t>j</w:t>
      </w:r>
      <w:proofErr w:type="spellEnd"/>
      <w:r>
        <w:t>’ with j = 0</w:t>
      </w:r>
      <w:proofErr w:type="gramStart"/>
      <w:r>
        <w:t>..nDq</w:t>
      </w:r>
      <w:proofErr w:type="gramEnd"/>
      <w:r>
        <w:t xml:space="preserve">-1, is substituted by the corresponding input sample value </w:t>
      </w:r>
      <w:proofErr w:type="spellStart"/>
      <w:r>
        <w:t>q</w:t>
      </w:r>
      <w:r>
        <w:rPr>
          <w:vertAlign w:val="subscript"/>
        </w:rPr>
        <w:t>j</w:t>
      </w:r>
      <w:proofErr w:type="spellEnd"/>
      <w:r>
        <w:t xml:space="preserve"> if all of the following conditions are true.</w:t>
      </w:r>
    </w:p>
    <w:p w:rsidR="00217B86" w:rsidRDefault="00217B86" w:rsidP="00217B86">
      <w:pPr>
        <w:ind w:left="567" w:hanging="284"/>
      </w:pPr>
      <w:r>
        <w:t xml:space="preserve">–    </w:t>
      </w:r>
      <w:proofErr w:type="spellStart"/>
      <w:proofErr w:type="gramStart"/>
      <w:r>
        <w:t>q</w:t>
      </w:r>
      <w:r>
        <w:rPr>
          <w:vertAlign w:val="subscript"/>
        </w:rPr>
        <w:t>j</w:t>
      </w:r>
      <w:proofErr w:type="spellEnd"/>
      <w:proofErr w:type="gramEnd"/>
      <w:r>
        <w:t xml:space="preserve"> is a sample of an I_PCM block.</w:t>
      </w:r>
    </w:p>
    <w:p w:rsidR="00217B86" w:rsidRDefault="00217B86" w:rsidP="00217B86">
      <w:pPr>
        <w:ind w:left="567" w:hanging="284"/>
      </w:pPr>
      <w:r>
        <w:t xml:space="preserve">–    </w:t>
      </w:r>
      <w:proofErr w:type="spellStart"/>
      <w:proofErr w:type="gramStart"/>
      <w:r>
        <w:t>pcm_loop_filter_disable_flag</w:t>
      </w:r>
      <w:proofErr w:type="spellEnd"/>
      <w:proofErr w:type="gramEnd"/>
      <w:r>
        <w:t xml:space="preserve"> value is equal to 1.</w:t>
      </w:r>
    </w:p>
    <w:p w:rsidR="00217B86" w:rsidRDefault="00217B86" w:rsidP="00217B86">
      <w:r>
        <w:t>…”</w:t>
      </w:r>
    </w:p>
    <w:p w:rsidR="00217B86" w:rsidRPr="00AB33E4" w:rsidRDefault="00217B86" w:rsidP="00217B86">
      <w:r w:rsidRPr="00AB33E4">
        <w:t xml:space="preserve">This means that in case the </w:t>
      </w:r>
      <w:proofErr w:type="spellStart"/>
      <w:r w:rsidRPr="00AB33E4">
        <w:t>pcm_flag</w:t>
      </w:r>
      <w:proofErr w:type="spellEnd"/>
      <w:r w:rsidRPr="00AB33E4">
        <w:t xml:space="preserve"> equals 1 (IPCM block), the quantization parameter for </w:t>
      </w:r>
      <w:proofErr w:type="spellStart"/>
      <w:r w:rsidRPr="00AB33E4">
        <w:t>luma</w:t>
      </w:r>
      <w:proofErr w:type="spellEnd"/>
      <w:r w:rsidRPr="00AB33E4">
        <w:t xml:space="preserve"> </w:t>
      </w:r>
      <w:proofErr w:type="spellStart"/>
      <w:r w:rsidR="008F1ECC">
        <w:t>deblocking</w:t>
      </w:r>
      <w:proofErr w:type="spellEnd"/>
      <w:r w:rsidR="008F1ECC">
        <w:t xml:space="preserve"> is always 0</w:t>
      </w:r>
      <w:r w:rsidRPr="00AB33E4">
        <w:t xml:space="preserve">. Therefore, </w:t>
      </w:r>
      <w:r w:rsidR="008F1ECC">
        <w:t>independent of</w:t>
      </w:r>
      <w:r w:rsidRPr="00AB33E4">
        <w:t xml:space="preserve"> the </w:t>
      </w:r>
      <w:r w:rsidR="008F1ECC">
        <w:t xml:space="preserve">value of </w:t>
      </w:r>
      <w:proofErr w:type="spellStart"/>
      <w:r w:rsidRPr="00AB33E4">
        <w:t>pcm_loop_filter_disable_flag</w:t>
      </w:r>
      <w:proofErr w:type="spellEnd"/>
      <w:r w:rsidRPr="00AB33E4">
        <w:t xml:space="preserve"> (loop filters are enabled </w:t>
      </w:r>
      <w:r w:rsidR="008F1ECC">
        <w:t xml:space="preserve">or disabled </w:t>
      </w:r>
      <w:r w:rsidR="00245BFB">
        <w:t>for I</w:t>
      </w:r>
      <w:r w:rsidRPr="00AB33E4">
        <w:t xml:space="preserve">PCM), the </w:t>
      </w:r>
      <w:proofErr w:type="spellStart"/>
      <w:r w:rsidRPr="00AB33E4">
        <w:t>deblocking</w:t>
      </w:r>
      <w:proofErr w:type="spellEnd"/>
      <w:r w:rsidRPr="00AB33E4">
        <w:t xml:space="preserve"> filter will use the value 0 for the threshold variable β, which disables </w:t>
      </w:r>
      <w:proofErr w:type="spellStart"/>
      <w:r w:rsidRPr="00AB33E4">
        <w:t>luma</w:t>
      </w:r>
      <w:proofErr w:type="spellEnd"/>
      <w:r w:rsidRPr="00AB33E4">
        <w:t xml:space="preserve"> </w:t>
      </w:r>
      <w:proofErr w:type="spellStart"/>
      <w:r w:rsidRPr="00AB33E4">
        <w:t>deblocking</w:t>
      </w:r>
      <w:proofErr w:type="spellEnd"/>
      <w:r w:rsidRPr="00AB33E4">
        <w:t xml:space="preserve"> for </w:t>
      </w:r>
      <w:r w:rsidR="00245BFB">
        <w:t>the left and top edges of the I</w:t>
      </w:r>
      <w:r w:rsidRPr="00AB33E4">
        <w:t>PCM block (on both sides of the edges)</w:t>
      </w:r>
      <w:r w:rsidR="00365C04">
        <w:t xml:space="preserve"> as illustrated in </w:t>
      </w:r>
      <w:r w:rsidR="001A7C0D">
        <w:fldChar w:fldCharType="begin"/>
      </w:r>
      <w:r w:rsidR="00365C04">
        <w:instrText xml:space="preserve"> REF _Ref308345711 \h </w:instrText>
      </w:r>
      <w:r w:rsidR="001A7C0D">
        <w:fldChar w:fldCharType="separate"/>
      </w:r>
      <w:r w:rsidR="007478EE">
        <w:t xml:space="preserve">Figure </w:t>
      </w:r>
      <w:r w:rsidR="007478EE">
        <w:rPr>
          <w:noProof/>
        </w:rPr>
        <w:t>1</w:t>
      </w:r>
      <w:r w:rsidR="001A7C0D">
        <w:fldChar w:fldCharType="end"/>
      </w:r>
      <w:r w:rsidR="00365C04">
        <w:t>(a)</w:t>
      </w:r>
      <w:r w:rsidRPr="00AB33E4">
        <w:t>. Furthermore, in case the blocks o</w:t>
      </w:r>
      <w:r w:rsidR="00245BFB">
        <w:t>n the right and bottom of the IPCM block are not I</w:t>
      </w:r>
      <w:r w:rsidRPr="00AB33E4">
        <w:t xml:space="preserve">PCM blocks, then the </w:t>
      </w:r>
      <w:r w:rsidR="00245BFB">
        <w:t>right and bottom edges of the I</w:t>
      </w:r>
      <w:r w:rsidRPr="00AB33E4">
        <w:t xml:space="preserve">PCM block will be </w:t>
      </w:r>
      <w:proofErr w:type="spellStart"/>
      <w:r w:rsidRPr="00AB33E4">
        <w:t>deblocking</w:t>
      </w:r>
      <w:proofErr w:type="spellEnd"/>
      <w:r w:rsidRPr="00AB33E4">
        <w:t xml:space="preserve"> filtered on both sides of the edge </w:t>
      </w:r>
      <w:r w:rsidR="00367057">
        <w:t xml:space="preserve">(in case the </w:t>
      </w:r>
      <w:proofErr w:type="spellStart"/>
      <w:r w:rsidR="00367057">
        <w:t>deb</w:t>
      </w:r>
      <w:r w:rsidR="00245BFB">
        <w:t>locking</w:t>
      </w:r>
      <w:proofErr w:type="spellEnd"/>
      <w:r w:rsidR="00245BFB">
        <w:t xml:space="preserve"> filter is enabled for I</w:t>
      </w:r>
      <w:r w:rsidR="00367057">
        <w:t xml:space="preserve">PCM blocks) </w:t>
      </w:r>
      <w:r w:rsidRPr="00AB33E4">
        <w:t>using the threshold variable β based on the QP value of the neighboring blocks.</w:t>
      </w:r>
      <w:r w:rsidR="00365C04">
        <w:t xml:space="preserve"> In case the </w:t>
      </w:r>
      <w:proofErr w:type="spellStart"/>
      <w:r w:rsidR="00365C04">
        <w:t>debl</w:t>
      </w:r>
      <w:r w:rsidR="00245BFB">
        <w:t>ocking</w:t>
      </w:r>
      <w:proofErr w:type="spellEnd"/>
      <w:r w:rsidR="00245BFB">
        <w:t xml:space="preserve"> filter is disabled for I</w:t>
      </w:r>
      <w:r w:rsidR="00365C04">
        <w:t xml:space="preserve">PCM blocks, the right and bottom edges will only </w:t>
      </w:r>
      <w:r w:rsidR="008F1ECC">
        <w:t xml:space="preserve">be </w:t>
      </w:r>
      <w:r w:rsidR="00365C04">
        <w:t>filtered on a single side.</w:t>
      </w:r>
    </w:p>
    <w:p w:rsidR="00B75DAC" w:rsidRDefault="00945467" w:rsidP="00217B86">
      <w:r>
        <w:t>This</w:t>
      </w:r>
      <w:r w:rsidR="00217B86" w:rsidRPr="00AB33E4">
        <w:t xml:space="preserve"> contribution propose</w:t>
      </w:r>
      <w:r>
        <w:t>s</w:t>
      </w:r>
      <w:r w:rsidR="00217B86" w:rsidRPr="00AB33E4">
        <w:t xml:space="preserve"> </w:t>
      </w:r>
      <w:r w:rsidR="00365C04">
        <w:t xml:space="preserve">the </w:t>
      </w:r>
      <w:proofErr w:type="spellStart"/>
      <w:r w:rsidR="00365C04">
        <w:t>deblocking</w:t>
      </w:r>
      <w:proofErr w:type="spellEnd"/>
      <w:r w:rsidR="00365C04">
        <w:t xml:space="preserve"> behavior in </w:t>
      </w:r>
      <w:r w:rsidR="001A7C0D">
        <w:fldChar w:fldCharType="begin"/>
      </w:r>
      <w:r w:rsidR="00365C04">
        <w:instrText xml:space="preserve"> REF _Ref308345711 \h </w:instrText>
      </w:r>
      <w:r w:rsidR="001A7C0D">
        <w:fldChar w:fldCharType="separate"/>
      </w:r>
      <w:r w:rsidR="007478EE">
        <w:t xml:space="preserve">Figure </w:t>
      </w:r>
      <w:r w:rsidR="007478EE">
        <w:rPr>
          <w:noProof/>
        </w:rPr>
        <w:t>1</w:t>
      </w:r>
      <w:r w:rsidR="001A7C0D">
        <w:fldChar w:fldCharType="end"/>
      </w:r>
      <w:r w:rsidR="00365C04">
        <w:t>(b)</w:t>
      </w:r>
      <w:r w:rsidR="00367057">
        <w:t>.</w:t>
      </w:r>
      <w:r w:rsidR="00B75DAC">
        <w:t xml:space="preserve"> </w:t>
      </w:r>
      <w:r w:rsidR="00367057">
        <w:t>I</w:t>
      </w:r>
      <w:r w:rsidR="00B75DAC">
        <w:t xml:space="preserve">n case the </w:t>
      </w:r>
      <w:proofErr w:type="spellStart"/>
      <w:r w:rsidR="00B75DAC">
        <w:t>deblocking</w:t>
      </w:r>
      <w:proofErr w:type="spellEnd"/>
      <w:r w:rsidR="00B75DAC">
        <w:t xml:space="preserve"> filter is enabled</w:t>
      </w:r>
      <w:r w:rsidR="00245BFB">
        <w:t xml:space="preserve"> for I</w:t>
      </w:r>
      <w:r w:rsidR="00B75DAC">
        <w:t xml:space="preserve">PCM </w:t>
      </w:r>
      <w:r w:rsidR="00245BFB">
        <w:t>blocks, all four edges of the I</w:t>
      </w:r>
      <w:r w:rsidR="00B75DAC">
        <w:t xml:space="preserve">PCM block are filtered on both sides of the edges, while only on a single side in case the </w:t>
      </w:r>
      <w:proofErr w:type="spellStart"/>
      <w:r w:rsidR="00B75DAC">
        <w:t>debl</w:t>
      </w:r>
      <w:r w:rsidR="00245BFB">
        <w:t>ocking</w:t>
      </w:r>
      <w:proofErr w:type="spellEnd"/>
      <w:r w:rsidR="00245BFB">
        <w:t xml:space="preserve"> filter is disabled for I</w:t>
      </w:r>
      <w:r w:rsidR="00B75DAC">
        <w:t>PCM blocks.</w:t>
      </w:r>
    </w:p>
    <w:p w:rsidR="00217B86" w:rsidRDefault="00217B86" w:rsidP="00217B86">
      <w:r w:rsidRPr="00AB33E4">
        <w:t xml:space="preserve">The </w:t>
      </w:r>
      <w:r w:rsidR="00245BFB">
        <w:t>problem is that I</w:t>
      </w:r>
      <w:r w:rsidR="00B75DAC">
        <w:t xml:space="preserve">PCM blocks do not have a QP value in WD4 that can be used to lookup </w:t>
      </w:r>
      <w:proofErr w:type="spellStart"/>
      <w:r w:rsidR="00B75DAC">
        <w:t>deblocking</w:t>
      </w:r>
      <w:proofErr w:type="spellEnd"/>
      <w:r w:rsidR="00B75DAC">
        <w:t xml:space="preserve"> variable β </w:t>
      </w:r>
      <w:r w:rsidR="008F1ECC">
        <w:t>(</w:t>
      </w:r>
      <w:r w:rsidR="00B75DAC">
        <w:t xml:space="preserve">and </w:t>
      </w:r>
      <w:r w:rsidR="008F1ECC">
        <w:t xml:space="preserve">also </w:t>
      </w:r>
      <w:proofErr w:type="spellStart"/>
      <w:proofErr w:type="gramStart"/>
      <w:r w:rsidR="00B75DAC">
        <w:t>t</w:t>
      </w:r>
      <w:r w:rsidR="00B75DAC">
        <w:rPr>
          <w:vertAlign w:val="subscript"/>
        </w:rPr>
        <w:t>C</w:t>
      </w:r>
      <w:proofErr w:type="spellEnd"/>
      <w:proofErr w:type="gramEnd"/>
      <w:r w:rsidR="008F1ECC">
        <w:t>)</w:t>
      </w:r>
      <w:r w:rsidR="00B75DAC">
        <w:t xml:space="preserve">. The </w:t>
      </w:r>
      <w:r w:rsidRPr="00AB33E4">
        <w:t>idea is to assign the QP</w:t>
      </w:r>
      <w:r w:rsidRPr="00AB33E4">
        <w:rPr>
          <w:vertAlign w:val="subscript"/>
        </w:rPr>
        <w:t>Y</w:t>
      </w:r>
      <w:proofErr w:type="gramStart"/>
      <w:r w:rsidRPr="00AB33E4">
        <w:rPr>
          <w:vertAlign w:val="subscript"/>
        </w:rPr>
        <w:t>,PREV</w:t>
      </w:r>
      <w:proofErr w:type="gramEnd"/>
      <w:r w:rsidR="00245BFB">
        <w:t xml:space="preserve"> value</w:t>
      </w:r>
      <w:r w:rsidR="00C63A96">
        <w:t xml:space="preserve"> (</w:t>
      </w:r>
      <w:proofErr w:type="spellStart"/>
      <w:r w:rsidR="00C63A96">
        <w:t>dQP</w:t>
      </w:r>
      <w:proofErr w:type="spellEnd"/>
      <w:r w:rsidR="00C63A96">
        <w:t xml:space="preserve"> method)</w:t>
      </w:r>
      <w:r w:rsidR="00245BFB">
        <w:t xml:space="preserve"> to the I</w:t>
      </w:r>
      <w:r w:rsidRPr="00AB33E4">
        <w:t>PCM block</w:t>
      </w:r>
      <w:r w:rsidR="00FD663D">
        <w:t xml:space="preserve"> instead of value 0</w:t>
      </w:r>
      <w:r w:rsidR="00B75DAC">
        <w:t xml:space="preserve">. </w:t>
      </w:r>
      <w:r w:rsidR="00B75DAC" w:rsidRPr="00AB33E4">
        <w:t>The working draft specifies that the QP</w:t>
      </w:r>
      <w:r w:rsidR="00B75DAC" w:rsidRPr="00AB33E4">
        <w:rPr>
          <w:vertAlign w:val="subscript"/>
        </w:rPr>
        <w:t>Y</w:t>
      </w:r>
      <w:proofErr w:type="gramStart"/>
      <w:r w:rsidR="00B75DAC" w:rsidRPr="00AB33E4">
        <w:rPr>
          <w:vertAlign w:val="subscript"/>
        </w:rPr>
        <w:t>,PREV</w:t>
      </w:r>
      <w:proofErr w:type="gramEnd"/>
      <w:r w:rsidR="00B75DAC" w:rsidRPr="00AB33E4">
        <w:t xml:space="preserve"> quantization parameter is the </w:t>
      </w:r>
      <w:proofErr w:type="spellStart"/>
      <w:r w:rsidR="00B75DAC" w:rsidRPr="00AB33E4">
        <w:t>luma</w:t>
      </w:r>
      <w:proofErr w:type="spellEnd"/>
      <w:r w:rsidR="00B75DAC" w:rsidRPr="00AB33E4">
        <w:t xml:space="preserve"> quantization parameter of the left neighbor</w:t>
      </w:r>
      <w:r w:rsidR="00C63A96">
        <w:t>ing</w:t>
      </w:r>
      <w:r w:rsidR="00B75DAC" w:rsidRPr="00AB33E4">
        <w:t xml:space="preserve"> quantization group of coding units in the current slice. If the left neighbor quantization group in the current slice is unavailable, QP</w:t>
      </w:r>
      <w:r w:rsidR="00B75DAC" w:rsidRPr="00AB33E4">
        <w:rPr>
          <w:vertAlign w:val="subscript"/>
        </w:rPr>
        <w:t>Y</w:t>
      </w:r>
      <w:proofErr w:type="gramStart"/>
      <w:r w:rsidR="00B75DAC" w:rsidRPr="00AB33E4">
        <w:rPr>
          <w:vertAlign w:val="subscript"/>
        </w:rPr>
        <w:t>,PREV</w:t>
      </w:r>
      <w:proofErr w:type="gramEnd"/>
      <w:r w:rsidR="00B75DAC" w:rsidRPr="00AB33E4">
        <w:rPr>
          <w:vertAlign w:val="subscript"/>
        </w:rPr>
        <w:t xml:space="preserve"> </w:t>
      </w:r>
      <w:r w:rsidR="00B75DAC" w:rsidRPr="00AB33E4">
        <w:t xml:space="preserve">is the </w:t>
      </w:r>
      <w:proofErr w:type="spellStart"/>
      <w:r w:rsidR="00B75DAC" w:rsidRPr="00AB33E4">
        <w:t>luma</w:t>
      </w:r>
      <w:proofErr w:type="spellEnd"/>
      <w:r w:rsidR="00B75DAC" w:rsidRPr="00AB33E4">
        <w:t xml:space="preserve"> quantization parameter, of the previous quantization group in decoding order in the current slice.</w:t>
      </w:r>
    </w:p>
    <w:p w:rsidR="00367057" w:rsidRDefault="00367057" w:rsidP="00367057">
      <w:pPr>
        <w:pStyle w:val="Heading1"/>
      </w:pPr>
      <w:r>
        <w:lastRenderedPageBreak/>
        <w:t>Results</w:t>
      </w:r>
    </w:p>
    <w:p w:rsidR="00D94AEC" w:rsidRDefault="00315BE6" w:rsidP="00D94AEC">
      <w:r>
        <w:t xml:space="preserve">To illustrate that there is no impact of the proposed changes to the </w:t>
      </w:r>
      <w:proofErr w:type="spellStart"/>
      <w:r>
        <w:t>deblocking</w:t>
      </w:r>
      <w:proofErr w:type="spellEnd"/>
      <w:r>
        <w:t xml:space="preserve"> filter in case of the common test conditions, the anchor was perfectly reproduced in the following results.</w:t>
      </w:r>
      <w:r w:rsidR="00384B72">
        <w:t xml:space="preserve"> The execution times were measured in a computing environment with variable capability.</w:t>
      </w:r>
    </w:p>
    <w:p w:rsidR="00384B72" w:rsidRDefault="00384B72" w:rsidP="00D94AEC"/>
    <w:tbl>
      <w:tblPr>
        <w:tblW w:w="7660" w:type="dxa"/>
        <w:tblInd w:w="108" w:type="dxa"/>
        <w:tblLook w:val="04A0"/>
      </w:tblPr>
      <w:tblGrid>
        <w:gridCol w:w="1300"/>
        <w:gridCol w:w="1069"/>
        <w:gridCol w:w="1043"/>
        <w:gridCol w:w="1068"/>
        <w:gridCol w:w="1069"/>
        <w:gridCol w:w="1043"/>
        <w:gridCol w:w="1068"/>
      </w:tblGrid>
      <w:tr w:rsidR="00384B72" w:rsidRPr="00384B72" w:rsidTr="00384B72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LC</w:t>
            </w:r>
          </w:p>
        </w:tc>
      </w:tr>
      <w:tr w:rsidR="00384B72" w:rsidRPr="00384B72" w:rsidTr="00384B72">
        <w:trPr>
          <w:trHeight w:val="25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384B72" w:rsidRPr="00384B72" w:rsidTr="00384B72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84B72" w:rsidRPr="00384B72" w:rsidTr="00384B7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84B72" w:rsidRPr="00384B72" w:rsidTr="00384B7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84B72" w:rsidRPr="00384B72" w:rsidTr="00384B7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84B72" w:rsidRPr="00384B72" w:rsidTr="00384B7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84B72" w:rsidRPr="00384B72" w:rsidTr="00384B72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84B72" w:rsidRPr="00384B72" w:rsidTr="00384B7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</w:tr>
      <w:tr w:rsidR="00384B72" w:rsidRPr="00384B72" w:rsidTr="00384B7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384B72" w:rsidRPr="00384B72" w:rsidTr="00384B7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102%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</w:tr>
      <w:tr w:rsidR="00384B72" w:rsidRPr="00384B72" w:rsidTr="00384B72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84B72" w:rsidRPr="00384B72" w:rsidTr="00384B72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LC</w:t>
            </w:r>
          </w:p>
        </w:tc>
      </w:tr>
      <w:tr w:rsidR="00384B72" w:rsidRPr="00384B72" w:rsidTr="00384B72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384B72" w:rsidRPr="00384B72" w:rsidTr="00384B72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84B72" w:rsidRPr="00384B72" w:rsidTr="00384B7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84B72" w:rsidRPr="00384B72" w:rsidTr="00384B7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84B72" w:rsidRPr="00384B72" w:rsidTr="00384B7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84B72" w:rsidRPr="00384B72" w:rsidTr="00384B7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84B72" w:rsidRPr="00384B72" w:rsidTr="00384B7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84B72" w:rsidRPr="00384B72" w:rsidTr="00384B7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</w:tr>
      <w:tr w:rsidR="00384B72" w:rsidRPr="00384B72" w:rsidTr="00384B7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98%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384B72" w:rsidRPr="00384B72" w:rsidTr="00384B7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102%</w:t>
            </w:r>
          </w:p>
        </w:tc>
      </w:tr>
      <w:tr w:rsidR="00384B72" w:rsidRPr="00384B72" w:rsidTr="00384B72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84B72" w:rsidRPr="00384B72" w:rsidTr="00384B72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LC</w:t>
            </w:r>
          </w:p>
        </w:tc>
      </w:tr>
      <w:tr w:rsidR="00384B72" w:rsidRPr="00384B72" w:rsidTr="00384B72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384B72" w:rsidRPr="00384B72" w:rsidTr="00384B72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84B72" w:rsidRPr="00384B72" w:rsidTr="00384B7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84B72" w:rsidRPr="00384B72" w:rsidTr="00384B7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84B72" w:rsidRPr="00384B72" w:rsidTr="00384B7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84B72" w:rsidRPr="00384B72" w:rsidTr="00384B7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84B72" w:rsidRPr="00384B72" w:rsidTr="00384B7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84B72" w:rsidRPr="00384B72" w:rsidTr="00384B7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</w:tr>
      <w:tr w:rsidR="00384B72" w:rsidRPr="00384B72" w:rsidTr="00384B72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</w:tr>
      <w:tr w:rsidR="00384B72" w:rsidRPr="00384B72" w:rsidTr="00384B72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102%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84B72" w:rsidRPr="00384B72" w:rsidRDefault="00384B72" w:rsidP="00384B7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84B72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</w:tr>
    </w:tbl>
    <w:p w:rsidR="00384B72" w:rsidRPr="00D94AEC" w:rsidRDefault="00384B72" w:rsidP="00D94AEC"/>
    <w:p w:rsidR="00B75DAC" w:rsidRPr="00945467" w:rsidRDefault="00B75DAC" w:rsidP="00B75DAC">
      <w:pPr>
        <w:pStyle w:val="Heading1"/>
      </w:pPr>
      <w:r>
        <w:t>Working Draft</w:t>
      </w:r>
    </w:p>
    <w:p w:rsidR="00217B86" w:rsidRDefault="00217B86" w:rsidP="00217B86">
      <w:r>
        <w:t xml:space="preserve">“8.6.1.4.2 Filtering process for </w:t>
      </w:r>
      <w:proofErr w:type="spellStart"/>
      <w:r>
        <w:t>luma</w:t>
      </w:r>
      <w:proofErr w:type="spellEnd"/>
      <w:r>
        <w:t xml:space="preserve"> block edge</w:t>
      </w:r>
    </w:p>
    <w:p w:rsidR="00217B86" w:rsidRDefault="00217B86" w:rsidP="00217B86">
      <w:r>
        <w:t xml:space="preserve">... </w:t>
      </w:r>
    </w:p>
    <w:p w:rsidR="00217B86" w:rsidRDefault="00217B86" w:rsidP="00217B86">
      <w:r>
        <w:t xml:space="preserve">Depending on </w:t>
      </w:r>
      <w:proofErr w:type="spellStart"/>
      <w:r>
        <w:t>pcm_flag</w:t>
      </w:r>
      <w:proofErr w:type="spellEnd"/>
      <w:r>
        <w:t>, a variable β is specified as follows:</w:t>
      </w:r>
    </w:p>
    <w:p w:rsidR="00217B86" w:rsidRDefault="00217B86" w:rsidP="00217B86">
      <w:pPr>
        <w:ind w:left="284" w:hanging="284"/>
      </w:pPr>
      <w:r>
        <w:t xml:space="preserve">–    If </w:t>
      </w:r>
      <w:proofErr w:type="spellStart"/>
      <w:r>
        <w:t>pcm_flag</w:t>
      </w:r>
      <w:proofErr w:type="spellEnd"/>
      <w:r>
        <w:t xml:space="preserve"> is equal to 1, the variable β is specified as Table 8-15 with quantization parameter QP</w:t>
      </w:r>
      <w:r>
        <w:rPr>
          <w:vertAlign w:val="subscript"/>
        </w:rPr>
        <w:t>Y</w:t>
      </w:r>
      <w:proofErr w:type="gramStart"/>
      <w:r>
        <w:rPr>
          <w:vertAlign w:val="subscript"/>
        </w:rPr>
        <w:t>,PREV</w:t>
      </w:r>
      <w:proofErr w:type="gramEnd"/>
      <w:r>
        <w:t xml:space="preserve"> as input.</w:t>
      </w:r>
    </w:p>
    <w:p w:rsidR="00217B86" w:rsidRDefault="00217B86" w:rsidP="00217B86">
      <w:pPr>
        <w:ind w:left="284" w:hanging="284"/>
      </w:pPr>
      <w:r>
        <w:t xml:space="preserve">–    Otherwise, the variable β is specified as Table 8-15 with </w:t>
      </w:r>
      <w:proofErr w:type="spellStart"/>
      <w:r>
        <w:t>luma</w:t>
      </w:r>
      <w:proofErr w:type="spellEnd"/>
      <w:r>
        <w:t xml:space="preserve"> quantization parameter </w:t>
      </w:r>
      <w:proofErr w:type="spellStart"/>
      <w:r>
        <w:t>qP</w:t>
      </w:r>
      <w:r>
        <w:rPr>
          <w:vertAlign w:val="subscript"/>
        </w:rPr>
        <w:t>L</w:t>
      </w:r>
      <w:proofErr w:type="spellEnd"/>
      <w:r>
        <w:t xml:space="preserve"> as input.</w:t>
      </w:r>
    </w:p>
    <w:p w:rsidR="00217B86" w:rsidRDefault="00217B86" w:rsidP="00217B86">
      <w:r>
        <w:t xml:space="preserve">Depending on </w:t>
      </w:r>
      <w:proofErr w:type="spellStart"/>
      <w:proofErr w:type="gramStart"/>
      <w:r>
        <w:t>bS</w:t>
      </w:r>
      <w:proofErr w:type="spellEnd"/>
      <w:proofErr w:type="gramEnd"/>
      <w:r>
        <w:t xml:space="preserve"> and on </w:t>
      </w:r>
      <w:proofErr w:type="spellStart"/>
      <w:r>
        <w:t>pcm_flag</w:t>
      </w:r>
      <w:proofErr w:type="spellEnd"/>
      <w:r>
        <w:t xml:space="preserve">, a variable </w:t>
      </w:r>
      <w:proofErr w:type="spellStart"/>
      <w:r>
        <w:t>t</w:t>
      </w:r>
      <w:r>
        <w:rPr>
          <w:vertAlign w:val="subscript"/>
        </w:rPr>
        <w:t>C</w:t>
      </w:r>
      <w:proofErr w:type="spellEnd"/>
      <w:r>
        <w:t xml:space="preserve"> is specified as follows:</w:t>
      </w:r>
    </w:p>
    <w:p w:rsidR="00217B86" w:rsidRDefault="00217B86" w:rsidP="00217B86">
      <w:pPr>
        <w:ind w:left="284" w:hanging="284"/>
      </w:pPr>
      <w:r>
        <w:lastRenderedPageBreak/>
        <w:t xml:space="preserve">–    If </w:t>
      </w:r>
      <w:proofErr w:type="spellStart"/>
      <w:r>
        <w:t>bS</w:t>
      </w:r>
      <w:proofErr w:type="spellEnd"/>
      <w:r>
        <w:t xml:space="preserve"> is greater than 2 and </w:t>
      </w:r>
      <w:proofErr w:type="spellStart"/>
      <w:r>
        <w:t>pcm_flag</w:t>
      </w:r>
      <w:proofErr w:type="spellEnd"/>
      <w:r>
        <w:t xml:space="preserve"> is equal to 0, the variable </w:t>
      </w:r>
      <w:proofErr w:type="spellStart"/>
      <w:r>
        <w:t>t</w:t>
      </w:r>
      <w:r>
        <w:rPr>
          <w:vertAlign w:val="subscript"/>
        </w:rPr>
        <w:t>C</w:t>
      </w:r>
      <w:proofErr w:type="spellEnd"/>
      <w:r>
        <w:t xml:space="preserve"> is specified as Table 8-15 with </w:t>
      </w:r>
      <w:proofErr w:type="spellStart"/>
      <w:r>
        <w:t>luma</w:t>
      </w:r>
      <w:proofErr w:type="spellEnd"/>
      <w:r>
        <w:t xml:space="preserve"> quantization parameter </w:t>
      </w:r>
      <w:proofErr w:type="gramStart"/>
      <w:r>
        <w:t>Clip3(</w:t>
      </w:r>
      <w:proofErr w:type="gramEnd"/>
      <w:r>
        <w:t>0, 55, </w:t>
      </w:r>
      <w:proofErr w:type="spellStart"/>
      <w:r>
        <w:t>qP</w:t>
      </w:r>
      <w:r>
        <w:rPr>
          <w:vertAlign w:val="subscript"/>
        </w:rPr>
        <w:t>L</w:t>
      </w:r>
      <w:proofErr w:type="spellEnd"/>
      <w:r>
        <w:t> + 2 ) as input.</w:t>
      </w:r>
    </w:p>
    <w:p w:rsidR="00217B86" w:rsidRDefault="00217B86" w:rsidP="00217B86">
      <w:pPr>
        <w:ind w:left="284" w:hanging="284"/>
      </w:pPr>
      <w:r>
        <w:t xml:space="preserve">–    If </w:t>
      </w:r>
      <w:proofErr w:type="spellStart"/>
      <w:r>
        <w:t>pcm_flag</w:t>
      </w:r>
      <w:proofErr w:type="spellEnd"/>
      <w:r>
        <w:t xml:space="preserve"> is equal to 1, the variable </w:t>
      </w:r>
      <w:proofErr w:type="spellStart"/>
      <w:r>
        <w:t>t</w:t>
      </w:r>
      <w:r>
        <w:rPr>
          <w:vertAlign w:val="subscript"/>
        </w:rPr>
        <w:t>C</w:t>
      </w:r>
      <w:proofErr w:type="spellEnd"/>
      <w:r>
        <w:t xml:space="preserve"> is specified as Table 8-15 with quantization parameter </w:t>
      </w:r>
      <w:proofErr w:type="gramStart"/>
      <w:r>
        <w:t>Clip3(</w:t>
      </w:r>
      <w:proofErr w:type="gramEnd"/>
      <w:r>
        <w:t>0, 55, QP</w:t>
      </w:r>
      <w:r>
        <w:rPr>
          <w:vertAlign w:val="subscript"/>
        </w:rPr>
        <w:t>Y,PREV</w:t>
      </w:r>
      <w:r>
        <w:t> + 2 ) as input.</w:t>
      </w:r>
    </w:p>
    <w:p w:rsidR="00217B86" w:rsidRDefault="00217B86" w:rsidP="00217B86">
      <w:pPr>
        <w:ind w:left="284" w:hanging="284"/>
      </w:pPr>
      <w:r>
        <w:t>–    Otherwise (</w:t>
      </w:r>
      <w:proofErr w:type="spellStart"/>
      <w:proofErr w:type="gramStart"/>
      <w:r>
        <w:t>bS</w:t>
      </w:r>
      <w:proofErr w:type="spellEnd"/>
      <w:proofErr w:type="gramEnd"/>
      <w:r>
        <w:t xml:space="preserve"> is equal or less than 2), the variable </w:t>
      </w:r>
      <w:proofErr w:type="spellStart"/>
      <w:r>
        <w:t>t</w:t>
      </w:r>
      <w:r>
        <w:rPr>
          <w:vertAlign w:val="subscript"/>
        </w:rPr>
        <w:t>C</w:t>
      </w:r>
      <w:proofErr w:type="spellEnd"/>
      <w:r>
        <w:t xml:space="preserve"> is specified as Table 8-15 with </w:t>
      </w:r>
      <w:proofErr w:type="spellStart"/>
      <w:r>
        <w:t>luma</w:t>
      </w:r>
      <w:proofErr w:type="spellEnd"/>
      <w:r>
        <w:t xml:space="preserve"> quantization parameter </w:t>
      </w:r>
      <w:proofErr w:type="spellStart"/>
      <w:r>
        <w:t>qP</w:t>
      </w:r>
      <w:r>
        <w:rPr>
          <w:vertAlign w:val="subscript"/>
        </w:rPr>
        <w:t>L</w:t>
      </w:r>
      <w:proofErr w:type="spellEnd"/>
      <w:r>
        <w:t xml:space="preserve"> as input.</w:t>
      </w:r>
    </w:p>
    <w:p w:rsidR="00217B86" w:rsidRDefault="00217B86" w:rsidP="00217B86">
      <w:pPr>
        <w:rPr>
          <w:color w:val="1F497D"/>
        </w:rPr>
      </w:pPr>
      <w:r>
        <w:t>…”</w:t>
      </w:r>
    </w:p>
    <w:p w:rsidR="00217B86" w:rsidRPr="00AB33E4" w:rsidRDefault="00217B86" w:rsidP="00217B86">
      <w:r w:rsidRPr="00AB33E4">
        <w:t xml:space="preserve">The substitution with unfiltered samples in case of </w:t>
      </w:r>
      <w:proofErr w:type="spellStart"/>
      <w:r w:rsidRPr="00AB33E4">
        <w:t>pcm_loop_filter_disable_flag</w:t>
      </w:r>
      <w:proofErr w:type="spellEnd"/>
      <w:r w:rsidRPr="00AB33E4">
        <w:t xml:space="preserve"> value is equal to 1 remains the same.</w:t>
      </w:r>
    </w:p>
    <w:p w:rsidR="00794A6B" w:rsidRDefault="00794A6B" w:rsidP="00794A6B">
      <w:r>
        <w:t xml:space="preserve">“8.6.1.4.3 Filtering process for </w:t>
      </w:r>
      <w:proofErr w:type="spellStart"/>
      <w:r>
        <w:t>chroma</w:t>
      </w:r>
      <w:proofErr w:type="spellEnd"/>
      <w:r>
        <w:t xml:space="preserve"> block edge</w:t>
      </w:r>
    </w:p>
    <w:p w:rsidR="00794A6B" w:rsidRDefault="00794A6B" w:rsidP="00794A6B">
      <w:r>
        <w:t xml:space="preserve">… </w:t>
      </w:r>
    </w:p>
    <w:p w:rsidR="00794A6B" w:rsidRPr="00210652" w:rsidRDefault="00794A6B" w:rsidP="00794A6B">
      <w:pPr>
        <w:rPr>
          <w:lang w:eastAsia="ko-KR"/>
        </w:rPr>
      </w:pPr>
      <w:r w:rsidRPr="00210652">
        <w:rPr>
          <w:lang w:eastAsia="ko-KR"/>
        </w:rPr>
        <w:t xml:space="preserve">A variable </w:t>
      </w:r>
      <w:proofErr w:type="spellStart"/>
      <w:proofErr w:type="gramStart"/>
      <w:r w:rsidRPr="00210652">
        <w:rPr>
          <w:lang w:eastAsia="ko-KR"/>
        </w:rPr>
        <w:t>t</w:t>
      </w:r>
      <w:r w:rsidRPr="00210652">
        <w:rPr>
          <w:vertAlign w:val="subscript"/>
          <w:lang w:eastAsia="ko-KR"/>
        </w:rPr>
        <w:t>C</w:t>
      </w:r>
      <w:proofErr w:type="spellEnd"/>
      <w:proofErr w:type="gramEnd"/>
      <w:r w:rsidRPr="00210652">
        <w:rPr>
          <w:lang w:eastAsia="ko-KR"/>
        </w:rPr>
        <w:t xml:space="preserve"> is specified as follows:</w:t>
      </w:r>
    </w:p>
    <w:p w:rsidR="00794A6B" w:rsidRDefault="00794A6B" w:rsidP="00794A6B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r w:rsidRPr="00210652">
        <w:rPr>
          <w:lang w:eastAsia="ko-KR"/>
        </w:rPr>
        <w:t>I</w:t>
      </w:r>
      <w:r w:rsidRPr="00210652">
        <w:t xml:space="preserve">f </w:t>
      </w:r>
      <w:proofErr w:type="spellStart"/>
      <w:r w:rsidRPr="00210652">
        <w:rPr>
          <w:lang w:eastAsia="ko-KR"/>
        </w:rPr>
        <w:t>bS</w:t>
      </w:r>
      <w:proofErr w:type="spellEnd"/>
      <w:r w:rsidRPr="00210652">
        <w:rPr>
          <w:lang w:eastAsia="ko-KR"/>
        </w:rPr>
        <w:t xml:space="preserve"> is greater than 2</w:t>
      </w:r>
      <w:r>
        <w:rPr>
          <w:lang w:eastAsia="ko-KR"/>
        </w:rPr>
        <w:t xml:space="preserve"> and </w:t>
      </w:r>
      <w:proofErr w:type="spellStart"/>
      <w:r>
        <w:rPr>
          <w:lang w:eastAsia="ko-KR"/>
        </w:rPr>
        <w:t>pcm_flag</w:t>
      </w:r>
      <w:proofErr w:type="spellEnd"/>
      <w:r>
        <w:rPr>
          <w:lang w:eastAsia="ko-KR"/>
        </w:rPr>
        <w:t xml:space="preserve"> is equal to 0</w:t>
      </w:r>
      <w:r w:rsidRPr="00210652">
        <w:rPr>
          <w:lang w:eastAsia="ko-KR"/>
        </w:rPr>
        <w:t xml:space="preserve">, the variable </w:t>
      </w:r>
      <w:proofErr w:type="spellStart"/>
      <w:r w:rsidRPr="00210652">
        <w:rPr>
          <w:lang w:eastAsia="ko-KR"/>
        </w:rPr>
        <w:t>t</w:t>
      </w:r>
      <w:r w:rsidRPr="00210652">
        <w:rPr>
          <w:vertAlign w:val="subscript"/>
          <w:lang w:eastAsia="ko-KR"/>
        </w:rPr>
        <w:t>C</w:t>
      </w:r>
      <w:proofErr w:type="spellEnd"/>
      <w:r w:rsidRPr="00210652">
        <w:rPr>
          <w:lang w:eastAsia="ko-KR"/>
        </w:rPr>
        <w:t xml:space="preserve"> is specified as </w:t>
      </w:r>
      <w:r>
        <w:rPr>
          <w:lang w:eastAsia="ko-KR"/>
        </w:rPr>
        <w:t xml:space="preserve">Table 8-15 </w:t>
      </w:r>
      <w:r w:rsidRPr="00210652">
        <w:rPr>
          <w:lang w:eastAsia="ko-KR"/>
        </w:rPr>
        <w:t xml:space="preserve">with quantization parameter </w:t>
      </w:r>
      <w:proofErr w:type="gramStart"/>
      <w:r w:rsidRPr="00210652">
        <w:rPr>
          <w:lang w:eastAsia="ko-KR"/>
        </w:rPr>
        <w:t>Clip3(</w:t>
      </w:r>
      <w:proofErr w:type="gramEnd"/>
      <w:r w:rsidRPr="00210652">
        <w:rPr>
          <w:lang w:eastAsia="ko-KR"/>
        </w:rPr>
        <w:t>0, 55, </w:t>
      </w:r>
      <w:proofErr w:type="spellStart"/>
      <w:r w:rsidRPr="00210652">
        <w:rPr>
          <w:lang w:eastAsia="ko-KR"/>
        </w:rPr>
        <w:t>qP</w:t>
      </w:r>
      <w:r w:rsidRPr="00210652">
        <w:rPr>
          <w:vertAlign w:val="subscript"/>
          <w:lang w:eastAsia="ko-KR"/>
        </w:rPr>
        <w:t>L</w:t>
      </w:r>
      <w:proofErr w:type="spellEnd"/>
      <w:r w:rsidRPr="00210652">
        <w:rPr>
          <w:lang w:eastAsia="ko-KR"/>
        </w:rPr>
        <w:t> + </w:t>
      </w:r>
      <w:r w:rsidRPr="00210652">
        <w:rPr>
          <w:lang w:val="en-GB" w:eastAsia="ko-KR"/>
        </w:rPr>
        <w:t>2</w:t>
      </w:r>
      <w:r w:rsidRPr="00210652">
        <w:rPr>
          <w:lang w:eastAsia="ko-KR"/>
        </w:rPr>
        <w:t> </w:t>
      </w:r>
      <w:r>
        <w:rPr>
          <w:lang w:eastAsia="ko-KR"/>
        </w:rPr>
        <w:t>) as input.</w:t>
      </w:r>
    </w:p>
    <w:p w:rsidR="00794A6B" w:rsidRPr="00210652" w:rsidRDefault="00794A6B" w:rsidP="00794A6B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r>
        <w:t xml:space="preserve">If </w:t>
      </w:r>
      <w:proofErr w:type="spellStart"/>
      <w:r>
        <w:t>pcm_flag</w:t>
      </w:r>
      <w:proofErr w:type="spellEnd"/>
      <w:r>
        <w:t xml:space="preserve"> is equal to 1, the variable </w:t>
      </w:r>
      <w:proofErr w:type="spellStart"/>
      <w:r>
        <w:t>t</w:t>
      </w:r>
      <w:r>
        <w:rPr>
          <w:vertAlign w:val="subscript"/>
        </w:rPr>
        <w:t>C</w:t>
      </w:r>
      <w:proofErr w:type="spellEnd"/>
      <w:r>
        <w:t xml:space="preserve"> is specified as Table 8-15 with quantization parameter </w:t>
      </w:r>
      <w:proofErr w:type="gramStart"/>
      <w:r>
        <w:t>Clip3(</w:t>
      </w:r>
      <w:proofErr w:type="gramEnd"/>
      <w:r>
        <w:t>0, 55, QP</w:t>
      </w:r>
      <w:r>
        <w:rPr>
          <w:vertAlign w:val="subscript"/>
        </w:rPr>
        <w:t>Y,PREV</w:t>
      </w:r>
      <w:r>
        <w:t> + 2 ) as input.</w:t>
      </w:r>
    </w:p>
    <w:p w:rsidR="00794A6B" w:rsidRPr="00210652" w:rsidRDefault="00794A6B" w:rsidP="00794A6B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r w:rsidRPr="00210652">
        <w:rPr>
          <w:lang w:eastAsia="ko-KR"/>
        </w:rPr>
        <w:t>Otherwise (</w:t>
      </w:r>
      <w:proofErr w:type="spellStart"/>
      <w:proofErr w:type="gramStart"/>
      <w:r w:rsidRPr="00210652">
        <w:rPr>
          <w:lang w:eastAsia="ko-KR"/>
        </w:rPr>
        <w:t>bS</w:t>
      </w:r>
      <w:proofErr w:type="spellEnd"/>
      <w:proofErr w:type="gramEnd"/>
      <w:r w:rsidRPr="00210652">
        <w:rPr>
          <w:lang w:eastAsia="ko-KR"/>
        </w:rPr>
        <w:t xml:space="preserve"> is equal or less than 2), the variable </w:t>
      </w:r>
      <w:proofErr w:type="spellStart"/>
      <w:r w:rsidRPr="00210652">
        <w:rPr>
          <w:lang w:eastAsia="ko-KR"/>
        </w:rPr>
        <w:t>t</w:t>
      </w:r>
      <w:r w:rsidRPr="00210652">
        <w:rPr>
          <w:vertAlign w:val="subscript"/>
          <w:lang w:eastAsia="ko-KR"/>
        </w:rPr>
        <w:t>C</w:t>
      </w:r>
      <w:proofErr w:type="spellEnd"/>
      <w:r w:rsidRPr="00210652">
        <w:rPr>
          <w:lang w:eastAsia="ko-KR"/>
        </w:rPr>
        <w:t xml:space="preserve"> is specified as </w:t>
      </w:r>
      <w:r w:rsidR="00546848">
        <w:rPr>
          <w:lang w:eastAsia="ko-KR"/>
        </w:rPr>
        <w:t xml:space="preserve">Table 8-15 </w:t>
      </w:r>
      <w:r w:rsidRPr="00210652">
        <w:rPr>
          <w:lang w:eastAsia="ko-KR"/>
        </w:rPr>
        <w:t xml:space="preserve">with </w:t>
      </w:r>
      <w:proofErr w:type="spellStart"/>
      <w:r w:rsidRPr="00210652">
        <w:rPr>
          <w:lang w:eastAsia="ko-KR"/>
        </w:rPr>
        <w:t>luma</w:t>
      </w:r>
      <w:proofErr w:type="spellEnd"/>
      <w:r w:rsidRPr="00210652">
        <w:rPr>
          <w:lang w:eastAsia="ko-KR"/>
        </w:rPr>
        <w:t xml:space="preserve"> quantization parameter </w:t>
      </w:r>
      <w:proofErr w:type="spellStart"/>
      <w:r w:rsidRPr="00210652">
        <w:rPr>
          <w:lang w:eastAsia="ko-KR"/>
        </w:rPr>
        <w:t>qP</w:t>
      </w:r>
      <w:r w:rsidRPr="00210652">
        <w:rPr>
          <w:vertAlign w:val="subscript"/>
          <w:lang w:eastAsia="ko-KR"/>
        </w:rPr>
        <w:t>L</w:t>
      </w:r>
      <w:proofErr w:type="spellEnd"/>
      <w:r w:rsidRPr="00210652">
        <w:rPr>
          <w:lang w:eastAsia="ko-KR"/>
        </w:rPr>
        <w:t xml:space="preserve"> as input.</w:t>
      </w:r>
    </w:p>
    <w:p w:rsidR="00CF23F9" w:rsidRPr="00CF23F9" w:rsidRDefault="00794A6B" w:rsidP="00CF23F9">
      <w:r>
        <w:t>…”</w:t>
      </w:r>
    </w:p>
    <w:p w:rsidR="001F2594" w:rsidRDefault="00157CE8" w:rsidP="00157CE8">
      <w:pPr>
        <w:pStyle w:val="Heading1"/>
      </w:pPr>
      <w:r>
        <w:t>Conclusion</w:t>
      </w:r>
    </w:p>
    <w:p w:rsidR="00157CE8" w:rsidRDefault="0007005F" w:rsidP="00157CE8">
      <w:r>
        <w:t>This contribution proposed assigning the quantization parameter value predicted from the neighboring quantization group to the IPCM block in order to</w:t>
      </w:r>
      <w:r w:rsidR="00ED3B67">
        <w:t xml:space="preserve"> properly </w:t>
      </w:r>
      <w:proofErr w:type="spellStart"/>
      <w:r w:rsidR="00ED3B67">
        <w:t>deblock</w:t>
      </w:r>
      <w:proofErr w:type="spellEnd"/>
      <w:r w:rsidR="00ED3B67">
        <w:t xml:space="preserve"> the IPCM block containing </w:t>
      </w:r>
      <w:r w:rsidR="00022206">
        <w:t xml:space="preserve">non-original </w:t>
      </w:r>
      <w:r w:rsidR="00ED3B67">
        <w:t>reconstructed samples</w:t>
      </w:r>
      <w:r>
        <w:t>.</w:t>
      </w:r>
    </w:p>
    <w:p w:rsidR="00157CE8" w:rsidRDefault="00157CE8" w:rsidP="00157CE8">
      <w:pPr>
        <w:pStyle w:val="Heading1"/>
      </w:pPr>
      <w:r>
        <w:t>References</w:t>
      </w:r>
    </w:p>
    <w:p w:rsidR="00157CE8" w:rsidRDefault="00157CE8" w:rsidP="00157CE8">
      <w:pPr>
        <w:numPr>
          <w:ilvl w:val="0"/>
          <w:numId w:val="14"/>
        </w:numPr>
      </w:pPr>
      <w:r>
        <w:t xml:space="preserve">B. </w:t>
      </w:r>
      <w:proofErr w:type="spellStart"/>
      <w:r>
        <w:t>Bross</w:t>
      </w:r>
      <w:proofErr w:type="spellEnd"/>
      <w:r>
        <w:t xml:space="preserve">, W.-J. Han, J.-R. Ohm, G. J. Sullivan, T. </w:t>
      </w:r>
      <w:proofErr w:type="spellStart"/>
      <w:r>
        <w:t>Wiegand</w:t>
      </w:r>
      <w:proofErr w:type="spellEnd"/>
      <w:r>
        <w:t>, “WD4: Working Draft 4 of High-Efficiency Video Coding,” 6</w:t>
      </w:r>
      <w:r w:rsidRPr="00157CE8">
        <w:t>th</w:t>
      </w:r>
      <w:r>
        <w:t xml:space="preserve"> JCT-VC Meeting, Turin, Italy, July 2011, Doc. JCTVC-F803</w:t>
      </w:r>
    </w:p>
    <w:p w:rsidR="00157CE8" w:rsidRDefault="00157CE8" w:rsidP="00157CE8">
      <w:pPr>
        <w:numPr>
          <w:ilvl w:val="0"/>
          <w:numId w:val="14"/>
        </w:numPr>
      </w:pPr>
      <w:r>
        <w:t xml:space="preserve">K. </w:t>
      </w:r>
      <w:proofErr w:type="spellStart"/>
      <w:r>
        <w:t>Chono</w:t>
      </w:r>
      <w:proofErr w:type="spellEnd"/>
      <w:r>
        <w:t xml:space="preserve">, H. Aoki (NEC), V. </w:t>
      </w:r>
      <w:proofErr w:type="spellStart"/>
      <w:r>
        <w:t>Wahadaniah</w:t>
      </w:r>
      <w:proofErr w:type="spellEnd"/>
      <w:r>
        <w:t>, C. Lim (Panasonic), “Proposal of enhanced PCM coding in HEVC,” 5</w:t>
      </w:r>
      <w:r w:rsidR="007C213E" w:rsidRPr="007C213E">
        <w:rPr>
          <w:vertAlign w:val="superscript"/>
        </w:rPr>
        <w:t>th</w:t>
      </w:r>
      <w:r>
        <w:t xml:space="preserve"> JCT-VC Meeting, Geneva, Switzerland, March 2011, Doc. JCTVC-E192</w:t>
      </w:r>
    </w:p>
    <w:p w:rsidR="007C213E" w:rsidRDefault="007C213E" w:rsidP="00157CE8">
      <w:pPr>
        <w:numPr>
          <w:ilvl w:val="0"/>
          <w:numId w:val="14"/>
        </w:numPr>
      </w:pPr>
      <w:r>
        <w:t>T.-D. Chuang, C.-Y. Chen, Y.-L. Chang, Y.-W. Huang, S. Lei, “Quantization: Sub-LCU Delta QP,” 5</w:t>
      </w:r>
      <w:r w:rsidRPr="007C213E">
        <w:rPr>
          <w:vertAlign w:val="superscript"/>
        </w:rPr>
        <w:t>th</w:t>
      </w:r>
      <w:r>
        <w:t xml:space="preserve"> JCT-VC Meeting, </w:t>
      </w:r>
      <w:r w:rsidR="00305FF7">
        <w:t>Geneva, Switzerland, March 2011, Doc. JCTVC-E051</w:t>
      </w:r>
    </w:p>
    <w:p w:rsidR="001F2594" w:rsidRPr="002B191D" w:rsidRDefault="001F2594" w:rsidP="00E11923">
      <w:pPr>
        <w:pStyle w:val="Heading1"/>
      </w:pPr>
      <w:r w:rsidRPr="00E11923">
        <w:t>Patent</w:t>
      </w:r>
      <w:r w:rsidRPr="002B191D">
        <w:t xml:space="preserve"> rights declaration</w:t>
      </w:r>
      <w:del w:id="4" w:author="Geert" w:date="2011-11-17T22:26:00Z">
        <w:r w:rsidR="00B94B06" w:rsidRPr="002B191D" w:rsidDel="00E23832">
          <w:delText>(s)</w:delText>
        </w:r>
      </w:del>
    </w:p>
    <w:p w:rsidR="001F2594" w:rsidRDefault="008B0B7E" w:rsidP="009234A5">
      <w:pPr>
        <w:jc w:val="both"/>
        <w:rPr>
          <w:szCs w:val="22"/>
        </w:rPr>
      </w:pPr>
      <w:r>
        <w:rPr>
          <w:b/>
          <w:szCs w:val="22"/>
        </w:rPr>
        <w:t>Qualcomm Inc.</w:t>
      </w:r>
      <w:r w:rsidR="001F2594" w:rsidRPr="00A01439">
        <w:rPr>
          <w:b/>
          <w:szCs w:val="22"/>
        </w:rPr>
        <w:t xml:space="preserve"> may have IPR relating to the technology described </w:t>
      </w:r>
      <w:r w:rsidR="002F164D">
        <w:rPr>
          <w:b/>
          <w:szCs w:val="22"/>
        </w:rPr>
        <w:t xml:space="preserve">in </w:t>
      </w:r>
      <w:r w:rsidR="001F2594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2F164D">
        <w:rPr>
          <w:b/>
          <w:szCs w:val="22"/>
        </w:rPr>
        <w:t xml:space="preserve"> | ISO/IEC </w:t>
      </w:r>
      <w:r w:rsidR="00A83253">
        <w:rPr>
          <w:b/>
          <w:szCs w:val="22"/>
        </w:rPr>
        <w:t xml:space="preserve">International </w:t>
      </w:r>
      <w:r w:rsidR="002F164D">
        <w:rPr>
          <w:b/>
          <w:szCs w:val="22"/>
        </w:rPr>
        <w:t>Standard</w:t>
      </w:r>
      <w:r w:rsidR="001F2594" w:rsidRPr="00A01439">
        <w:rPr>
          <w:b/>
          <w:szCs w:val="22"/>
        </w:rPr>
        <w:t xml:space="preserve"> (per box 2 of the ITU-T/ITU-R/ISO/IEC patent statement and licensing declaration form).</w:t>
      </w:r>
    </w:p>
    <w:p w:rsidR="000E00F3" w:rsidRPr="009234A5" w:rsidRDefault="000E00F3" w:rsidP="009234A5">
      <w:pPr>
        <w:jc w:val="both"/>
        <w:rPr>
          <w:szCs w:val="22"/>
        </w:rPr>
      </w:pPr>
    </w:p>
    <w:p w:rsidR="007F1F8B" w:rsidRPr="009234A5" w:rsidRDefault="007F1F8B" w:rsidP="009234A5">
      <w:pPr>
        <w:jc w:val="both"/>
        <w:rPr>
          <w:szCs w:val="22"/>
        </w:rPr>
      </w:pPr>
    </w:p>
    <w:sectPr w:rsidR="007F1F8B" w:rsidRPr="009234A5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375" w:rsidRDefault="00F61375">
      <w:r>
        <w:separator/>
      </w:r>
    </w:p>
  </w:endnote>
  <w:endnote w:type="continuationSeparator" w:id="0">
    <w:p w:rsidR="00F61375" w:rsidRDefault="00F613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A96" w:rsidRDefault="00C63A96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1A7C0D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1A7C0D">
      <w:rPr>
        <w:rStyle w:val="PageNumber"/>
      </w:rPr>
      <w:fldChar w:fldCharType="separate"/>
    </w:r>
    <w:r w:rsidR="00E23832">
      <w:rPr>
        <w:rStyle w:val="PageNumber"/>
        <w:noProof/>
      </w:rPr>
      <w:t>5</w:t>
    </w:r>
    <w:r w:rsidR="001A7C0D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1A7C0D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1A7C0D">
      <w:rPr>
        <w:rStyle w:val="PageNumber"/>
      </w:rPr>
      <w:fldChar w:fldCharType="separate"/>
    </w:r>
    <w:ins w:id="5" w:author="Geert" w:date="2011-11-17T22:00:00Z">
      <w:r w:rsidR="00E23832">
        <w:rPr>
          <w:rStyle w:val="PageNumber"/>
          <w:noProof/>
        </w:rPr>
        <w:t>2011-11-14</w:t>
      </w:r>
    </w:ins>
    <w:del w:id="6" w:author="Geert" w:date="2011-11-17T22:00:00Z">
      <w:r w:rsidR="00ED0C21" w:rsidDel="00E23832">
        <w:rPr>
          <w:rStyle w:val="PageNumber"/>
          <w:noProof/>
        </w:rPr>
        <w:delText>2011-11-07</w:delText>
      </w:r>
    </w:del>
    <w:r w:rsidR="001A7C0D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375" w:rsidRDefault="00F61375">
      <w:r>
        <w:separator/>
      </w:r>
    </w:p>
  </w:footnote>
  <w:footnote w:type="continuationSeparator" w:id="0">
    <w:p w:rsidR="00F61375" w:rsidRDefault="00F613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E13EB"/>
    <w:multiLevelType w:val="hybridMultilevel"/>
    <w:tmpl w:val="8E5E54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2B87D2B"/>
    <w:multiLevelType w:val="hybridMultilevel"/>
    <w:tmpl w:val="39223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1E5501"/>
    <w:multiLevelType w:val="hybridMultilevel"/>
    <w:tmpl w:val="A48AB7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2">
    <w:nsid w:val="7F5232D3"/>
    <w:multiLevelType w:val="hybridMultilevel"/>
    <w:tmpl w:val="6BE6D722"/>
    <w:lvl w:ilvl="0" w:tplc="DAAA27CA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9"/>
  </w:num>
  <w:num w:numId="12">
    <w:abstractNumId w:val="2"/>
  </w:num>
  <w:num w:numId="13">
    <w:abstractNumId w:val="10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3F01"/>
  <w:revisionView w:markup="0"/>
  <w:trackRevisions/>
  <w:doNotTrackMoves/>
  <w:defaultTabStop w:val="720"/>
  <w:drawingGridHorizontalSpacing w:val="115"/>
  <w:drawingGridVerticalSpacing w:val="115"/>
  <w:doNotUseMarginsForDrawingGridOrigin/>
  <w:drawingGridHorizontalOrigin w:val="1699"/>
  <w:drawingGridVerticalOrigin w:val="19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3FAC"/>
    <w:rsid w:val="00015A60"/>
    <w:rsid w:val="00022206"/>
    <w:rsid w:val="000458BC"/>
    <w:rsid w:val="00045C41"/>
    <w:rsid w:val="00046C03"/>
    <w:rsid w:val="0007005F"/>
    <w:rsid w:val="00074698"/>
    <w:rsid w:val="0007614F"/>
    <w:rsid w:val="000B1C6B"/>
    <w:rsid w:val="000C09AC"/>
    <w:rsid w:val="000E00F3"/>
    <w:rsid w:val="000F158C"/>
    <w:rsid w:val="00124E38"/>
    <w:rsid w:val="0012580B"/>
    <w:rsid w:val="0013526E"/>
    <w:rsid w:val="0015285E"/>
    <w:rsid w:val="00157CE8"/>
    <w:rsid w:val="00171371"/>
    <w:rsid w:val="001715EF"/>
    <w:rsid w:val="00175A24"/>
    <w:rsid w:val="00180897"/>
    <w:rsid w:val="00187E58"/>
    <w:rsid w:val="00191CE1"/>
    <w:rsid w:val="001A297E"/>
    <w:rsid w:val="001A368E"/>
    <w:rsid w:val="001A7329"/>
    <w:rsid w:val="001A7C0D"/>
    <w:rsid w:val="001B4E28"/>
    <w:rsid w:val="001C3525"/>
    <w:rsid w:val="001D1BD2"/>
    <w:rsid w:val="001E02BE"/>
    <w:rsid w:val="001E34FC"/>
    <w:rsid w:val="001E3B37"/>
    <w:rsid w:val="001F2594"/>
    <w:rsid w:val="00206460"/>
    <w:rsid w:val="002069B4"/>
    <w:rsid w:val="00215DFC"/>
    <w:rsid w:val="00217B86"/>
    <w:rsid w:val="002212DF"/>
    <w:rsid w:val="00227BA7"/>
    <w:rsid w:val="00245BFB"/>
    <w:rsid w:val="00275BCF"/>
    <w:rsid w:val="00292257"/>
    <w:rsid w:val="00295C45"/>
    <w:rsid w:val="002A54E0"/>
    <w:rsid w:val="002B1595"/>
    <w:rsid w:val="002B191D"/>
    <w:rsid w:val="002C332C"/>
    <w:rsid w:val="002D0AF6"/>
    <w:rsid w:val="002F164D"/>
    <w:rsid w:val="00305FF7"/>
    <w:rsid w:val="00306206"/>
    <w:rsid w:val="00315BE6"/>
    <w:rsid w:val="00327C56"/>
    <w:rsid w:val="003315A1"/>
    <w:rsid w:val="003373EC"/>
    <w:rsid w:val="003620B1"/>
    <w:rsid w:val="00365C04"/>
    <w:rsid w:val="00367057"/>
    <w:rsid w:val="003706CC"/>
    <w:rsid w:val="0037638E"/>
    <w:rsid w:val="00380EF5"/>
    <w:rsid w:val="00384B72"/>
    <w:rsid w:val="003904FF"/>
    <w:rsid w:val="003A2D8E"/>
    <w:rsid w:val="003C20E4"/>
    <w:rsid w:val="003C3001"/>
    <w:rsid w:val="003E6F90"/>
    <w:rsid w:val="003F5D0F"/>
    <w:rsid w:val="00414101"/>
    <w:rsid w:val="00433DDB"/>
    <w:rsid w:val="00437619"/>
    <w:rsid w:val="004418FD"/>
    <w:rsid w:val="00476841"/>
    <w:rsid w:val="004B210C"/>
    <w:rsid w:val="004D405F"/>
    <w:rsid w:val="004F61E3"/>
    <w:rsid w:val="0051015C"/>
    <w:rsid w:val="00531AE9"/>
    <w:rsid w:val="00546848"/>
    <w:rsid w:val="00567EC7"/>
    <w:rsid w:val="00570013"/>
    <w:rsid w:val="00572D41"/>
    <w:rsid w:val="005A33A1"/>
    <w:rsid w:val="005C385F"/>
    <w:rsid w:val="005D1844"/>
    <w:rsid w:val="005D5264"/>
    <w:rsid w:val="005F6F1B"/>
    <w:rsid w:val="00624B33"/>
    <w:rsid w:val="00630AA2"/>
    <w:rsid w:val="00646707"/>
    <w:rsid w:val="00664DCF"/>
    <w:rsid w:val="006C5D39"/>
    <w:rsid w:val="006D738E"/>
    <w:rsid w:val="006E2810"/>
    <w:rsid w:val="006E5417"/>
    <w:rsid w:val="00712F60"/>
    <w:rsid w:val="00720E3B"/>
    <w:rsid w:val="0074112C"/>
    <w:rsid w:val="00745F6B"/>
    <w:rsid w:val="007478EE"/>
    <w:rsid w:val="0075585E"/>
    <w:rsid w:val="00772782"/>
    <w:rsid w:val="007768FF"/>
    <w:rsid w:val="007824D3"/>
    <w:rsid w:val="00794A6B"/>
    <w:rsid w:val="007956FF"/>
    <w:rsid w:val="00796EE3"/>
    <w:rsid w:val="007A7D29"/>
    <w:rsid w:val="007C213E"/>
    <w:rsid w:val="007C27A6"/>
    <w:rsid w:val="007C4A3F"/>
    <w:rsid w:val="007D06CB"/>
    <w:rsid w:val="007E3AD5"/>
    <w:rsid w:val="007F1F8B"/>
    <w:rsid w:val="008206C8"/>
    <w:rsid w:val="00831EB9"/>
    <w:rsid w:val="00874A6C"/>
    <w:rsid w:val="00876C65"/>
    <w:rsid w:val="008A4B4C"/>
    <w:rsid w:val="008B0B7E"/>
    <w:rsid w:val="008C239F"/>
    <w:rsid w:val="008F1ECC"/>
    <w:rsid w:val="00907757"/>
    <w:rsid w:val="009212B0"/>
    <w:rsid w:val="009234A5"/>
    <w:rsid w:val="009336F7"/>
    <w:rsid w:val="009374A7"/>
    <w:rsid w:val="00945467"/>
    <w:rsid w:val="0099518F"/>
    <w:rsid w:val="009A523D"/>
    <w:rsid w:val="009F496B"/>
    <w:rsid w:val="00A01439"/>
    <w:rsid w:val="00A02E61"/>
    <w:rsid w:val="00A05CFF"/>
    <w:rsid w:val="00A131EF"/>
    <w:rsid w:val="00A15D91"/>
    <w:rsid w:val="00A23F2B"/>
    <w:rsid w:val="00A51D2F"/>
    <w:rsid w:val="00A56B97"/>
    <w:rsid w:val="00A6093D"/>
    <w:rsid w:val="00A76A6D"/>
    <w:rsid w:val="00A83253"/>
    <w:rsid w:val="00AA6E84"/>
    <w:rsid w:val="00AB33E4"/>
    <w:rsid w:val="00AD3FAC"/>
    <w:rsid w:val="00AE341B"/>
    <w:rsid w:val="00AE6FE8"/>
    <w:rsid w:val="00B07CA7"/>
    <w:rsid w:val="00B1279A"/>
    <w:rsid w:val="00B5222E"/>
    <w:rsid w:val="00B55218"/>
    <w:rsid w:val="00B61C96"/>
    <w:rsid w:val="00B73A2A"/>
    <w:rsid w:val="00B75DAC"/>
    <w:rsid w:val="00B94B06"/>
    <w:rsid w:val="00B94C28"/>
    <w:rsid w:val="00BC10BA"/>
    <w:rsid w:val="00BC5AFD"/>
    <w:rsid w:val="00BE6833"/>
    <w:rsid w:val="00C0609D"/>
    <w:rsid w:val="00C115AB"/>
    <w:rsid w:val="00C30249"/>
    <w:rsid w:val="00C448D8"/>
    <w:rsid w:val="00C606C9"/>
    <w:rsid w:val="00C63A96"/>
    <w:rsid w:val="00C6522A"/>
    <w:rsid w:val="00C90650"/>
    <w:rsid w:val="00C97D78"/>
    <w:rsid w:val="00CC5A42"/>
    <w:rsid w:val="00CC6EF1"/>
    <w:rsid w:val="00CD0EAB"/>
    <w:rsid w:val="00CF23F9"/>
    <w:rsid w:val="00CF34DB"/>
    <w:rsid w:val="00CF558F"/>
    <w:rsid w:val="00D01A51"/>
    <w:rsid w:val="00D073E2"/>
    <w:rsid w:val="00D446EC"/>
    <w:rsid w:val="00D47B21"/>
    <w:rsid w:val="00D51BF0"/>
    <w:rsid w:val="00D55942"/>
    <w:rsid w:val="00D807BF"/>
    <w:rsid w:val="00D83C99"/>
    <w:rsid w:val="00D94AEC"/>
    <w:rsid w:val="00DA6D43"/>
    <w:rsid w:val="00DA7887"/>
    <w:rsid w:val="00DB2C26"/>
    <w:rsid w:val="00DE6B43"/>
    <w:rsid w:val="00E11923"/>
    <w:rsid w:val="00E23832"/>
    <w:rsid w:val="00E2501C"/>
    <w:rsid w:val="00E262D4"/>
    <w:rsid w:val="00E36250"/>
    <w:rsid w:val="00E54511"/>
    <w:rsid w:val="00E61DAC"/>
    <w:rsid w:val="00E75529"/>
    <w:rsid w:val="00E75FE3"/>
    <w:rsid w:val="00EA50F2"/>
    <w:rsid w:val="00EB7AB1"/>
    <w:rsid w:val="00EB7F0F"/>
    <w:rsid w:val="00ED0C21"/>
    <w:rsid w:val="00ED3B67"/>
    <w:rsid w:val="00EF48CC"/>
    <w:rsid w:val="00F338D2"/>
    <w:rsid w:val="00F61375"/>
    <w:rsid w:val="00F73032"/>
    <w:rsid w:val="00F848FC"/>
    <w:rsid w:val="00F9282A"/>
    <w:rsid w:val="00F96BAD"/>
    <w:rsid w:val="00FB0E84"/>
    <w:rsid w:val="00FD01C2"/>
    <w:rsid w:val="00FD663D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  <o:rules v:ext="edit">
        <o:r id="V:Rule7" type="connector" idref="#_x0000_s1084">
          <o:proxy start="" idref="#_x0000_s1083" connectloc="1"/>
          <o:proxy end="" idref="#_x0000_s1054" connectloc="0"/>
        </o:r>
        <o:r id="V:Rule8" type="connector" idref="#_x0000_s1088">
          <o:proxy end="" idref="#_x0000_s1077" connectloc="3"/>
        </o:r>
        <o:r id="V:Rule9" type="connector" idref="#_x0000_s1085">
          <o:proxy start="" idref="#_x0000_s1083" connectloc="1"/>
          <o:proxy end="" idref="#_x0000_s1064" connectloc="3"/>
        </o:r>
        <o:r id="V:Rule10" type="connector" idref="#_x0000_s1127"/>
        <o:r id="V:Rule11" type="connector" idref="#_x0000_s1068">
          <o:proxy start="" idref="#_x0000_s1062" connectloc="3"/>
          <o:proxy end="" idref="#_x0000_s1069" connectloc="0"/>
        </o:r>
        <o:r id="V:Rule12" type="connector" idref="#_x0000_s1087">
          <o:proxy end="" idref="#_x0000_s1075" connectloc="0"/>
        </o:r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91CE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91CE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91CE1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157CE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Calibri" w:hAnsi="Calibri"/>
      <w:szCs w:val="22"/>
    </w:rPr>
  </w:style>
  <w:style w:type="paragraph" w:styleId="Caption">
    <w:name w:val="caption"/>
    <w:basedOn w:val="Normal"/>
    <w:next w:val="Normal"/>
    <w:unhideWhenUsed/>
    <w:qFormat/>
    <w:rsid w:val="00015A60"/>
    <w:rPr>
      <w:b/>
      <w:bCs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9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ertv\Documents\Docs\MeetingG_Geneva\JCTVC-Y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D6AD9-E5E7-4767-8402-6FF20DBA4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JCTVC-Yxxx</Template>
  <TotalTime>324</TotalTime>
  <Pages>5</Pages>
  <Words>1747</Words>
  <Characters>9960</Characters>
  <Application>Microsoft Office Word</Application>
  <DocSecurity>0</DocSecurity>
  <Lines>83</Lines>
  <Paragraphs>23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11684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2555957</vt:i4>
      </vt:variant>
      <vt:variant>
        <vt:i4>6</vt:i4>
      </vt:variant>
      <vt:variant>
        <vt:i4>0</vt:i4>
      </vt:variant>
      <vt:variant>
        <vt:i4>5</vt:i4>
      </vt:variant>
      <vt:variant>
        <vt:lpwstr>ftp://ftp3.itu.int/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Geert</dc:creator>
  <cp:keywords>JCT-VC, MPEG, VCEG</cp:keywords>
  <cp:lastModifiedBy>Geert</cp:lastModifiedBy>
  <cp:revision>49</cp:revision>
  <cp:lastPrinted>2011-11-06T23:11:00Z</cp:lastPrinted>
  <dcterms:created xsi:type="dcterms:W3CDTF">2011-11-06T03:39:00Z</dcterms:created>
  <dcterms:modified xsi:type="dcterms:W3CDTF">2011-11-18T06:26:00Z</dcterms:modified>
</cp:coreProperties>
</file>