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FE2DA3" w:rsidRPr="00AE341B">
        <w:tc>
          <w:tcPr>
            <w:tcW w:w="6408" w:type="dxa"/>
          </w:tcPr>
          <w:p w:rsidR="00FE2DA3" w:rsidRPr="00AE341B" w:rsidRDefault="004772D4" w:rsidP="00C97D78">
            <w:pPr>
              <w:tabs>
                <w:tab w:val="left" w:pos="7200"/>
              </w:tabs>
              <w:spacing w:before="0"/>
              <w:rPr>
                <w:b/>
                <w:szCs w:val="22"/>
              </w:rPr>
            </w:pPr>
            <w:r w:rsidRPr="004772D4">
              <w:rPr>
                <w:noProof/>
                <w:lang w:val="en-SG" w:eastAsia="zh-CN"/>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428D1">
              <w:rPr>
                <w:noProof/>
                <w:lang w:val="en-GB"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9428D1">
              <w:rPr>
                <w:noProof/>
                <w:lang w:val="en-GB"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FE2DA3" w:rsidRPr="00AE341B">
              <w:rPr>
                <w:b/>
                <w:szCs w:val="22"/>
              </w:rPr>
              <w:t>Joint Collaborative Team on Video Coding (JCT-VC)</w:t>
            </w:r>
          </w:p>
          <w:p w:rsidR="00FE2DA3" w:rsidRPr="00AE341B" w:rsidRDefault="00FE2DA3" w:rsidP="00C97D78">
            <w:pPr>
              <w:tabs>
                <w:tab w:val="left" w:pos="7200"/>
              </w:tabs>
              <w:spacing w:before="0"/>
              <w:rPr>
                <w:b/>
                <w:szCs w:val="22"/>
              </w:rPr>
            </w:pPr>
            <w:r>
              <w:rPr>
                <w:b/>
                <w:szCs w:val="22"/>
              </w:rPr>
              <w:t xml:space="preserve">of </w:t>
            </w:r>
            <w:r w:rsidRPr="00AE341B">
              <w:rPr>
                <w:b/>
                <w:szCs w:val="22"/>
              </w:rPr>
              <w:t>ITU-T SG16 WP3 and ISO/IEC JTC1/SC29/WG11</w:t>
            </w:r>
          </w:p>
          <w:p w:rsidR="00FE2DA3" w:rsidRPr="00AE341B" w:rsidRDefault="00FE2DA3" w:rsidP="00342FF4">
            <w:pPr>
              <w:tabs>
                <w:tab w:val="left" w:pos="7200"/>
              </w:tabs>
              <w:spacing w:before="0"/>
              <w:rPr>
                <w:b/>
                <w:szCs w:val="22"/>
              </w:rPr>
            </w:pPr>
            <w:r>
              <w:rPr>
                <w:szCs w:val="22"/>
              </w:rPr>
              <w:t>7th</w:t>
            </w:r>
            <w:r w:rsidRPr="00AE341B">
              <w:rPr>
                <w:szCs w:val="22"/>
              </w:rPr>
              <w:t xml:space="preserve"> Meeting: </w:t>
            </w:r>
            <w:smartTag w:uri="urn:schemas-microsoft-com:office:smarttags" w:element="City">
              <w:smartTag w:uri="urn:schemas-microsoft-com:office:smarttags" w:element="place">
                <w:r>
                  <w:rPr>
                    <w:szCs w:val="22"/>
                  </w:rPr>
                  <w:t>Geneva</w:t>
                </w:r>
              </w:smartTag>
            </w:smartTag>
            <w:r w:rsidRPr="00AE341B">
              <w:rPr>
                <w:szCs w:val="22"/>
              </w:rPr>
              <w:t xml:space="preserve">, </w:t>
            </w:r>
            <w:r>
              <w:rPr>
                <w:szCs w:val="22"/>
              </w:rPr>
              <w:t>CH</w:t>
            </w:r>
            <w:r w:rsidRPr="00AE341B">
              <w:rPr>
                <w:szCs w:val="22"/>
              </w:rPr>
              <w:t xml:space="preserve">, </w:t>
            </w:r>
            <w:r>
              <w:rPr>
                <w:szCs w:val="22"/>
              </w:rPr>
              <w:t>21</w:t>
            </w:r>
            <w:r w:rsidRPr="00AE341B">
              <w:rPr>
                <w:szCs w:val="22"/>
              </w:rPr>
              <w:t>-</w:t>
            </w:r>
            <w:r>
              <w:rPr>
                <w:szCs w:val="22"/>
              </w:rPr>
              <w:t>30</w:t>
            </w:r>
            <w:r w:rsidRPr="00AE341B">
              <w:rPr>
                <w:szCs w:val="22"/>
              </w:rPr>
              <w:t xml:space="preserve"> </w:t>
            </w:r>
            <w:r>
              <w:rPr>
                <w:szCs w:val="22"/>
              </w:rPr>
              <w:t>November</w:t>
            </w:r>
            <w:r w:rsidRPr="00AE341B">
              <w:rPr>
                <w:szCs w:val="22"/>
              </w:rPr>
              <w:t>, 201</w:t>
            </w:r>
            <w:r>
              <w:rPr>
                <w:szCs w:val="22"/>
              </w:rPr>
              <w:t>1</w:t>
            </w:r>
          </w:p>
        </w:tc>
        <w:tc>
          <w:tcPr>
            <w:tcW w:w="3168" w:type="dxa"/>
          </w:tcPr>
          <w:p w:rsidR="00FE2DA3" w:rsidRPr="00630AA2" w:rsidRDefault="00FE2DA3" w:rsidP="00700A6E">
            <w:pPr>
              <w:tabs>
                <w:tab w:val="left" w:pos="7200"/>
              </w:tabs>
              <w:rPr>
                <w:u w:val="single"/>
              </w:rPr>
            </w:pPr>
            <w:r w:rsidRPr="00AE341B">
              <w:t>Document: JCTVC-</w:t>
            </w:r>
            <w:r>
              <w:t>G1036d0</w:t>
            </w:r>
            <w:ins w:id="0" w:author="Ye-Kui Wang" w:date="2011-12-27T14:52:00Z">
              <w:r w:rsidR="00700A6E">
                <w:t>3</w:t>
              </w:r>
            </w:ins>
            <w:del w:id="1" w:author="Ye-Kui Wang" w:date="2011-12-27T14:52:00Z">
              <w:r w:rsidDel="00700A6E">
                <w:delText>2</w:delText>
              </w:r>
            </w:del>
          </w:p>
        </w:tc>
      </w:tr>
    </w:tbl>
    <w:p w:rsidR="00FE2DA3" w:rsidRPr="00AE341B" w:rsidRDefault="00FE2DA3" w:rsidP="00531AE9">
      <w:pPr>
        <w:spacing w:before="0"/>
      </w:pPr>
    </w:p>
    <w:tbl>
      <w:tblPr>
        <w:tblW w:w="0" w:type="auto"/>
        <w:tblLayout w:type="fixed"/>
        <w:tblLook w:val="0000"/>
      </w:tblPr>
      <w:tblGrid>
        <w:gridCol w:w="1458"/>
        <w:gridCol w:w="4050"/>
        <w:gridCol w:w="900"/>
        <w:gridCol w:w="3168"/>
      </w:tblGrid>
      <w:tr w:rsidR="00FE2DA3" w:rsidRPr="00AE341B">
        <w:tc>
          <w:tcPr>
            <w:tcW w:w="1458" w:type="dxa"/>
          </w:tcPr>
          <w:p w:rsidR="00FE2DA3" w:rsidRPr="00AE341B" w:rsidRDefault="00FE2DA3">
            <w:pPr>
              <w:spacing w:before="60" w:after="60"/>
              <w:rPr>
                <w:i/>
                <w:szCs w:val="22"/>
              </w:rPr>
            </w:pPr>
            <w:r w:rsidRPr="00AE341B">
              <w:rPr>
                <w:i/>
                <w:szCs w:val="22"/>
              </w:rPr>
              <w:t>Title:</w:t>
            </w:r>
          </w:p>
        </w:tc>
        <w:tc>
          <w:tcPr>
            <w:tcW w:w="8118" w:type="dxa"/>
            <w:gridSpan w:val="3"/>
          </w:tcPr>
          <w:p w:rsidR="00FE2DA3" w:rsidRPr="00AE341B" w:rsidRDefault="00FE2DA3" w:rsidP="004D3889">
            <w:pPr>
              <w:spacing w:before="60" w:after="60"/>
              <w:rPr>
                <w:b/>
                <w:szCs w:val="22"/>
              </w:rPr>
            </w:pPr>
            <w:r>
              <w:rPr>
                <w:b/>
                <w:szCs w:val="22"/>
              </w:rPr>
              <w:t>Common conditions for reference picture marking and list construction proposals</w:t>
            </w:r>
          </w:p>
        </w:tc>
      </w:tr>
      <w:tr w:rsidR="00FE2DA3" w:rsidRPr="00AE341B">
        <w:tc>
          <w:tcPr>
            <w:tcW w:w="1458" w:type="dxa"/>
          </w:tcPr>
          <w:p w:rsidR="00FE2DA3" w:rsidRPr="00AE341B" w:rsidRDefault="00FE2DA3">
            <w:pPr>
              <w:spacing w:before="60" w:after="60"/>
              <w:rPr>
                <w:i/>
                <w:szCs w:val="22"/>
              </w:rPr>
            </w:pPr>
            <w:r w:rsidRPr="00AE341B">
              <w:rPr>
                <w:i/>
                <w:szCs w:val="22"/>
              </w:rPr>
              <w:t>Status:</w:t>
            </w:r>
          </w:p>
        </w:tc>
        <w:tc>
          <w:tcPr>
            <w:tcW w:w="8118" w:type="dxa"/>
            <w:gridSpan w:val="3"/>
          </w:tcPr>
          <w:p w:rsidR="00FE2DA3" w:rsidRPr="00AE341B" w:rsidRDefault="00FE2DA3" w:rsidP="005873D2">
            <w:pPr>
              <w:spacing w:before="60" w:after="60"/>
              <w:rPr>
                <w:szCs w:val="22"/>
              </w:rPr>
            </w:pPr>
            <w:r>
              <w:rPr>
                <w:szCs w:val="22"/>
              </w:rPr>
              <w:t>Input document to JCT-VC</w:t>
            </w:r>
          </w:p>
        </w:tc>
      </w:tr>
      <w:tr w:rsidR="00FE2DA3" w:rsidRPr="00AE341B">
        <w:tc>
          <w:tcPr>
            <w:tcW w:w="1458" w:type="dxa"/>
          </w:tcPr>
          <w:p w:rsidR="00FE2DA3" w:rsidRPr="00AE341B" w:rsidRDefault="00FE2DA3">
            <w:pPr>
              <w:spacing w:before="60" w:after="60"/>
              <w:rPr>
                <w:i/>
                <w:szCs w:val="22"/>
              </w:rPr>
            </w:pPr>
            <w:r w:rsidRPr="00AE341B">
              <w:rPr>
                <w:i/>
                <w:szCs w:val="22"/>
              </w:rPr>
              <w:t>Purpose:</w:t>
            </w:r>
          </w:p>
        </w:tc>
        <w:tc>
          <w:tcPr>
            <w:tcW w:w="8118" w:type="dxa"/>
            <w:gridSpan w:val="3"/>
          </w:tcPr>
          <w:p w:rsidR="00FE2DA3" w:rsidRPr="00AE341B" w:rsidRDefault="00FE2DA3" w:rsidP="00146814">
            <w:pPr>
              <w:spacing w:before="60" w:after="60"/>
              <w:rPr>
                <w:szCs w:val="22"/>
              </w:rPr>
            </w:pPr>
            <w:r>
              <w:rPr>
                <w:szCs w:val="22"/>
              </w:rPr>
              <w:t>Information</w:t>
            </w:r>
          </w:p>
        </w:tc>
      </w:tr>
      <w:tr w:rsidR="00FE2DA3" w:rsidRPr="00AE341B">
        <w:tc>
          <w:tcPr>
            <w:tcW w:w="1458" w:type="dxa"/>
          </w:tcPr>
          <w:p w:rsidR="00FE2DA3" w:rsidRPr="00AE341B" w:rsidRDefault="00FE2DA3">
            <w:pPr>
              <w:spacing w:before="60" w:after="60"/>
              <w:rPr>
                <w:i/>
                <w:szCs w:val="22"/>
              </w:rPr>
            </w:pPr>
            <w:r w:rsidRPr="00AE341B">
              <w:rPr>
                <w:i/>
                <w:szCs w:val="22"/>
              </w:rPr>
              <w:t>Author(s) or</w:t>
            </w:r>
            <w:r w:rsidRPr="00AE341B">
              <w:rPr>
                <w:i/>
                <w:szCs w:val="22"/>
              </w:rPr>
              <w:br/>
              <w:t>Contact(s):</w:t>
            </w:r>
          </w:p>
        </w:tc>
        <w:tc>
          <w:tcPr>
            <w:tcW w:w="4050" w:type="dxa"/>
          </w:tcPr>
          <w:p w:rsidR="00FE2DA3" w:rsidRPr="00857EE2" w:rsidRDefault="00FE2DA3" w:rsidP="005873D2">
            <w:pPr>
              <w:spacing w:before="60" w:after="60"/>
              <w:rPr>
                <w:szCs w:val="22"/>
              </w:rPr>
            </w:pPr>
            <w:r w:rsidRPr="00857EE2">
              <w:rPr>
                <w:szCs w:val="22"/>
              </w:rPr>
              <w:t>Ye-Kui Wang</w:t>
            </w:r>
            <w:r w:rsidRPr="00857EE2">
              <w:rPr>
                <w:szCs w:val="22"/>
              </w:rPr>
              <w:br/>
            </w:r>
            <w:proofErr w:type="spellStart"/>
            <w:r w:rsidRPr="00857EE2">
              <w:rPr>
                <w:szCs w:val="22"/>
              </w:rPr>
              <w:t>Miska</w:t>
            </w:r>
            <w:proofErr w:type="spellEnd"/>
            <w:r w:rsidRPr="00857EE2">
              <w:rPr>
                <w:szCs w:val="22"/>
              </w:rPr>
              <w:t xml:space="preserve"> M. </w:t>
            </w:r>
            <w:proofErr w:type="spellStart"/>
            <w:r w:rsidRPr="00857EE2">
              <w:rPr>
                <w:szCs w:val="22"/>
              </w:rPr>
              <w:t>Hannuksela</w:t>
            </w:r>
            <w:proofErr w:type="spellEnd"/>
            <w:r w:rsidRPr="00857EE2">
              <w:rPr>
                <w:szCs w:val="22"/>
              </w:rPr>
              <w:br/>
              <w:t>TK Tan (editors)</w:t>
            </w:r>
            <w:r w:rsidRPr="00857EE2">
              <w:rPr>
                <w:szCs w:val="22"/>
              </w:rPr>
              <w:br/>
              <w:t xml:space="preserve">Rickard </w:t>
            </w:r>
            <w:proofErr w:type="spellStart"/>
            <w:r w:rsidRPr="00857EE2">
              <w:rPr>
                <w:szCs w:val="22"/>
              </w:rPr>
              <w:t>Sjöberg</w:t>
            </w:r>
            <w:proofErr w:type="spellEnd"/>
          </w:p>
        </w:tc>
        <w:tc>
          <w:tcPr>
            <w:tcW w:w="900" w:type="dxa"/>
          </w:tcPr>
          <w:p w:rsidR="00FE2DA3" w:rsidRPr="00AE341B" w:rsidRDefault="00FE2DA3">
            <w:pPr>
              <w:spacing w:before="60" w:after="60"/>
              <w:rPr>
                <w:szCs w:val="22"/>
              </w:rPr>
            </w:pPr>
            <w:r w:rsidRPr="00AE341B">
              <w:rPr>
                <w:szCs w:val="22"/>
              </w:rPr>
              <w:t>Email:</w:t>
            </w:r>
          </w:p>
        </w:tc>
        <w:tc>
          <w:tcPr>
            <w:tcW w:w="3168" w:type="dxa"/>
          </w:tcPr>
          <w:p w:rsidR="00FE2DA3" w:rsidRPr="00AE341B" w:rsidRDefault="004772D4" w:rsidP="00700A6E">
            <w:pPr>
              <w:spacing w:before="60" w:after="60"/>
              <w:rPr>
                <w:szCs w:val="22"/>
              </w:rPr>
            </w:pPr>
            <w:hyperlink r:id="rId9" w:history="1">
              <w:r w:rsidR="00FE2DA3" w:rsidRPr="005F2DD4">
                <w:rPr>
                  <w:rStyle w:val="Hyperlink"/>
                  <w:szCs w:val="22"/>
                </w:rPr>
                <w:t>yekuiw@qualcomm.com</w:t>
              </w:r>
            </w:hyperlink>
            <w:r w:rsidR="00FE2DA3">
              <w:rPr>
                <w:szCs w:val="22"/>
              </w:rPr>
              <w:br/>
            </w:r>
            <w:hyperlink r:id="rId10" w:history="1">
              <w:r w:rsidR="00FE2DA3" w:rsidRPr="005F2DD4">
                <w:rPr>
                  <w:rStyle w:val="Hyperlink"/>
                  <w:szCs w:val="22"/>
                </w:rPr>
                <w:t>miska.hannuksela@nokia.com</w:t>
              </w:r>
            </w:hyperlink>
            <w:r w:rsidR="00FE2DA3">
              <w:rPr>
                <w:szCs w:val="22"/>
              </w:rPr>
              <w:br/>
            </w:r>
            <w:hyperlink r:id="rId11" w:history="1">
              <w:r w:rsidR="00FE2DA3" w:rsidRPr="00D966CD">
                <w:rPr>
                  <w:rStyle w:val="Hyperlink"/>
                  <w:lang w:val="en-SG"/>
                </w:rPr>
                <w:t>tktan.p@rd.nttdocomo.co.jp</w:t>
              </w:r>
            </w:hyperlink>
            <w:r w:rsidR="00FE2DA3">
              <w:br/>
            </w:r>
            <w:ins w:id="2" w:author="Ye-Kui Wang" w:date="2011-12-27T14:52:00Z">
              <w:r w:rsidR="00700A6E">
                <w:fldChar w:fldCharType="begin"/>
              </w:r>
              <w:r w:rsidR="00700A6E">
                <w:instrText xml:space="preserve"> HYPERLINK "mailto:</w:instrText>
              </w:r>
            </w:ins>
            <w:r w:rsidR="00700A6E">
              <w:instrText>rickard.sjoberg@ericsson.com</w:instrText>
            </w:r>
            <w:ins w:id="3" w:author="Ye-Kui Wang" w:date="2011-12-27T14:52:00Z">
              <w:r w:rsidR="00700A6E">
                <w:instrText xml:space="preserve">" </w:instrText>
              </w:r>
              <w:r w:rsidR="00700A6E">
                <w:fldChar w:fldCharType="separate"/>
              </w:r>
            </w:ins>
            <w:r w:rsidR="00700A6E" w:rsidRPr="003D611F">
              <w:rPr>
                <w:rStyle w:val="Hyperlink"/>
              </w:rPr>
              <w:t>rickard.sjoberg@ericsson.com</w:t>
            </w:r>
            <w:ins w:id="4" w:author="Ye-Kui Wang" w:date="2011-12-27T14:52:00Z">
              <w:r w:rsidR="00700A6E">
                <w:fldChar w:fldCharType="end"/>
              </w:r>
            </w:ins>
          </w:p>
        </w:tc>
      </w:tr>
      <w:tr w:rsidR="00FE2DA3" w:rsidRPr="00AE341B">
        <w:tc>
          <w:tcPr>
            <w:tcW w:w="1458" w:type="dxa"/>
          </w:tcPr>
          <w:p w:rsidR="00FE2DA3" w:rsidRPr="00AE341B" w:rsidRDefault="00FE2DA3">
            <w:pPr>
              <w:spacing w:before="60" w:after="60"/>
              <w:rPr>
                <w:i/>
                <w:szCs w:val="22"/>
              </w:rPr>
            </w:pPr>
            <w:r w:rsidRPr="00AE341B">
              <w:rPr>
                <w:i/>
                <w:szCs w:val="22"/>
              </w:rPr>
              <w:t>Source:</w:t>
            </w:r>
          </w:p>
        </w:tc>
        <w:tc>
          <w:tcPr>
            <w:tcW w:w="8118" w:type="dxa"/>
            <w:gridSpan w:val="3"/>
          </w:tcPr>
          <w:p w:rsidR="00FE2DA3" w:rsidRPr="00AE341B" w:rsidRDefault="00FE2DA3" w:rsidP="00146814">
            <w:pPr>
              <w:spacing w:before="60" w:after="60"/>
              <w:rPr>
                <w:szCs w:val="22"/>
              </w:rPr>
            </w:pPr>
            <w:r>
              <w:rPr>
                <w:szCs w:val="22"/>
              </w:rPr>
              <w:t>AHG21</w:t>
            </w:r>
          </w:p>
        </w:tc>
      </w:tr>
    </w:tbl>
    <w:p w:rsidR="00FE2DA3" w:rsidRPr="00AE341B" w:rsidRDefault="00FE2DA3">
      <w:pPr>
        <w:tabs>
          <w:tab w:val="left" w:pos="1800"/>
          <w:tab w:val="right" w:pos="9360"/>
        </w:tabs>
        <w:spacing w:before="120" w:after="240"/>
        <w:jc w:val="center"/>
        <w:rPr>
          <w:szCs w:val="22"/>
        </w:rPr>
      </w:pPr>
      <w:r w:rsidRPr="00AE341B">
        <w:rPr>
          <w:szCs w:val="22"/>
          <w:u w:val="single"/>
        </w:rPr>
        <w:t>_____________________________</w:t>
      </w:r>
      <w:bookmarkStart w:id="5" w:name="_GoBack"/>
      <w:bookmarkEnd w:id="5"/>
    </w:p>
    <w:p w:rsidR="00FE2DA3" w:rsidRPr="002B191D" w:rsidRDefault="00FE2DA3" w:rsidP="009234A5">
      <w:pPr>
        <w:pStyle w:val="Heading1"/>
        <w:numPr>
          <w:ilvl w:val="0"/>
          <w:numId w:val="0"/>
        </w:numPr>
        <w:ind w:left="432" w:hanging="432"/>
      </w:pPr>
      <w:r w:rsidRPr="002B191D">
        <w:t>Abstract</w:t>
      </w:r>
    </w:p>
    <w:p w:rsidR="00FE2DA3" w:rsidRDefault="00FE2DA3" w:rsidP="006947A3">
      <w:pPr>
        <w:jc w:val="both"/>
        <w:rPr>
          <w:szCs w:val="22"/>
        </w:rPr>
      </w:pPr>
      <w:r>
        <w:rPr>
          <w:szCs w:val="22"/>
        </w:rPr>
        <w:t>This document describes common test conditions for the following types of input contributions:</w:t>
      </w:r>
    </w:p>
    <w:p w:rsidR="00FE2DA3" w:rsidRDefault="00FE2DA3" w:rsidP="006947A3">
      <w:pPr>
        <w:numPr>
          <w:ilvl w:val="0"/>
          <w:numId w:val="12"/>
        </w:numPr>
        <w:jc w:val="both"/>
        <w:rPr>
          <w:szCs w:val="22"/>
        </w:rPr>
      </w:pPr>
      <w:r>
        <w:rPr>
          <w:szCs w:val="22"/>
        </w:rPr>
        <w:t>Signaling of picture identification in slice header (similar to picture order count)</w:t>
      </w:r>
    </w:p>
    <w:p w:rsidR="00FE2DA3" w:rsidRDefault="00FE2DA3" w:rsidP="006947A3">
      <w:pPr>
        <w:numPr>
          <w:ilvl w:val="0"/>
          <w:numId w:val="12"/>
        </w:numPr>
        <w:jc w:val="both"/>
        <w:rPr>
          <w:szCs w:val="22"/>
        </w:rPr>
      </w:pPr>
      <w:r>
        <w:rPr>
          <w:szCs w:val="22"/>
        </w:rPr>
        <w:t>Signaling of reference picture set</w:t>
      </w:r>
    </w:p>
    <w:p w:rsidR="00FE2DA3" w:rsidRDefault="00FE2DA3" w:rsidP="006947A3">
      <w:pPr>
        <w:numPr>
          <w:ilvl w:val="0"/>
          <w:numId w:val="12"/>
        </w:numPr>
        <w:jc w:val="both"/>
        <w:rPr>
          <w:szCs w:val="22"/>
        </w:rPr>
      </w:pPr>
      <w:r>
        <w:rPr>
          <w:szCs w:val="22"/>
        </w:rPr>
        <w:t>Signaling of reference picture lists (including reference picture list modification commands, if present), including lists 0, 1, and the combined list.</w:t>
      </w:r>
    </w:p>
    <w:p w:rsidR="00FE2DA3" w:rsidRDefault="00FE2DA3" w:rsidP="006947A3">
      <w:pPr>
        <w:numPr>
          <w:ilvl w:val="0"/>
          <w:numId w:val="12"/>
        </w:numPr>
        <w:jc w:val="both"/>
        <w:rPr>
          <w:szCs w:val="22"/>
        </w:rPr>
      </w:pPr>
      <w:r>
        <w:rPr>
          <w:szCs w:val="22"/>
        </w:rPr>
        <w:t>Signaling of decoded reference picture marking, if present</w:t>
      </w:r>
    </w:p>
    <w:p w:rsidR="00FE2DA3" w:rsidRDefault="00FE2DA3" w:rsidP="009234A5">
      <w:pPr>
        <w:jc w:val="both"/>
        <w:rPr>
          <w:szCs w:val="22"/>
        </w:rPr>
      </w:pPr>
      <w:r>
        <w:rPr>
          <w:szCs w:val="22"/>
        </w:rPr>
        <w:t>Note that the common conditions may also be applied for other high-level syntax proposals, such as coding of syntax elements in sequence parameter set (including VUI), picture parameter set, adaptation parameter set, and slice header (including syntax elements other than picture identification).</w:t>
      </w:r>
    </w:p>
    <w:p w:rsidR="00FE2DA3" w:rsidDel="00CE6DD5" w:rsidRDefault="00FE2DA3" w:rsidP="009234A5">
      <w:pPr>
        <w:jc w:val="both"/>
        <w:rPr>
          <w:del w:id="6" w:author="Ye-Kui Wang" w:date="2011-12-27T15:33:00Z"/>
          <w:szCs w:val="22"/>
        </w:rPr>
      </w:pPr>
      <w:del w:id="7" w:author="Ye-Kui Wang" w:date="2011-12-27T15:33:00Z">
        <w:r w:rsidDel="00CE6DD5">
          <w:rPr>
            <w:szCs w:val="22"/>
          </w:rPr>
          <w:delText xml:space="preserve">A few open issues are listed below, in the places that suit the contexts, highlighted in </w:delText>
        </w:r>
        <w:r w:rsidRPr="00AD1897" w:rsidDel="00CE6DD5">
          <w:rPr>
            <w:szCs w:val="22"/>
            <w:highlight w:val="yellow"/>
          </w:rPr>
          <w:delText>yellow</w:delText>
        </w:r>
        <w:r w:rsidDel="00CE6DD5">
          <w:rPr>
            <w:szCs w:val="22"/>
          </w:rPr>
          <w:delText>, or included in Word comments. These open issues are to be resolved over the JCT-VC reflector after this JCT-VC meeting, preferably within the two-week editing period.</w:delText>
        </w:r>
      </w:del>
    </w:p>
    <w:p w:rsidR="00FE2DA3" w:rsidRPr="00AE341B" w:rsidRDefault="00FE2DA3" w:rsidP="00E11923">
      <w:pPr>
        <w:pStyle w:val="Heading1"/>
      </w:pPr>
      <w:r>
        <w:t>Procedure for using the common conditions</w:t>
      </w:r>
    </w:p>
    <w:p w:rsidR="00FE2DA3" w:rsidRDefault="00FE2DA3" w:rsidP="009234A5">
      <w:pPr>
        <w:jc w:val="both"/>
        <w:rPr>
          <w:szCs w:val="22"/>
        </w:rPr>
      </w:pPr>
      <w:r>
        <w:rPr>
          <w:szCs w:val="22"/>
        </w:rPr>
        <w:t>This document specifies the common test conditions for the following types of input contributions:</w:t>
      </w:r>
    </w:p>
    <w:p w:rsidR="00FE2DA3" w:rsidRDefault="00FE2DA3" w:rsidP="004D3889">
      <w:pPr>
        <w:numPr>
          <w:ilvl w:val="0"/>
          <w:numId w:val="12"/>
        </w:numPr>
        <w:jc w:val="both"/>
        <w:rPr>
          <w:szCs w:val="22"/>
        </w:rPr>
      </w:pPr>
      <w:r>
        <w:rPr>
          <w:szCs w:val="22"/>
        </w:rPr>
        <w:t>Signaling of picture identification in slice header (similar to picture order count)</w:t>
      </w:r>
    </w:p>
    <w:p w:rsidR="00FE2DA3" w:rsidRDefault="00FE2DA3" w:rsidP="004D3889">
      <w:pPr>
        <w:numPr>
          <w:ilvl w:val="0"/>
          <w:numId w:val="12"/>
        </w:numPr>
        <w:jc w:val="both"/>
        <w:rPr>
          <w:szCs w:val="22"/>
        </w:rPr>
      </w:pPr>
      <w:r>
        <w:rPr>
          <w:szCs w:val="22"/>
        </w:rPr>
        <w:t>Signaling of reference picture set</w:t>
      </w:r>
    </w:p>
    <w:p w:rsidR="00FE2DA3" w:rsidRDefault="00FE2DA3" w:rsidP="004D3889">
      <w:pPr>
        <w:numPr>
          <w:ilvl w:val="0"/>
          <w:numId w:val="12"/>
        </w:numPr>
        <w:jc w:val="both"/>
        <w:rPr>
          <w:szCs w:val="22"/>
        </w:rPr>
      </w:pPr>
      <w:r>
        <w:rPr>
          <w:szCs w:val="22"/>
        </w:rPr>
        <w:t>Signaling of reference picture lists (including reference picture list modification commands, if present), including lists 0, 1, and the combined list.</w:t>
      </w:r>
    </w:p>
    <w:p w:rsidR="00FE2DA3" w:rsidRDefault="00FE2DA3" w:rsidP="004D3889">
      <w:pPr>
        <w:numPr>
          <w:ilvl w:val="0"/>
          <w:numId w:val="12"/>
        </w:numPr>
        <w:jc w:val="both"/>
        <w:rPr>
          <w:szCs w:val="22"/>
        </w:rPr>
      </w:pPr>
      <w:r>
        <w:rPr>
          <w:szCs w:val="22"/>
        </w:rPr>
        <w:t>Signaling of decoded reference picture marking, if present</w:t>
      </w:r>
    </w:p>
    <w:p w:rsidR="00FE2DA3" w:rsidRDefault="00FE2DA3" w:rsidP="00A00670">
      <w:pPr>
        <w:jc w:val="both"/>
        <w:rPr>
          <w:szCs w:val="22"/>
        </w:rPr>
      </w:pPr>
      <w:r>
        <w:rPr>
          <w:szCs w:val="22"/>
        </w:rPr>
        <w:t xml:space="preserve">The input contributions using these common conditions shall report the bit count used for all related syntax elements and structures in sequence parameter set, picture parameter set, adaptation parameter set, and slice header. </w:t>
      </w:r>
    </w:p>
    <w:p w:rsidR="00FE2DA3" w:rsidRDefault="00FE2DA3" w:rsidP="006947A3">
      <w:pPr>
        <w:jc w:val="both"/>
        <w:rPr>
          <w:szCs w:val="22"/>
        </w:rPr>
      </w:pPr>
      <w:r>
        <w:rPr>
          <w:szCs w:val="22"/>
        </w:rPr>
        <w:t xml:space="preserve">The subsequent sections specify the prediction structures for which the bit counts shall be reported. Many of the prediction structures are described below in a table form. One row in the table corresponds to one frame. The rows are in decoding order. </w:t>
      </w:r>
    </w:p>
    <w:p w:rsidR="00FE2DA3" w:rsidRDefault="00FE2DA3" w:rsidP="00A00670">
      <w:pPr>
        <w:jc w:val="both"/>
        <w:rPr>
          <w:szCs w:val="22"/>
        </w:rPr>
      </w:pPr>
      <w:r>
        <w:rPr>
          <w:szCs w:val="22"/>
        </w:rPr>
        <w:t xml:space="preserve">In addition, the input contributions using these common conditions </w:t>
      </w:r>
    </w:p>
    <w:p w:rsidR="00FE2DA3" w:rsidRDefault="00FE2DA3" w:rsidP="006947A3">
      <w:pPr>
        <w:numPr>
          <w:ilvl w:val="0"/>
          <w:numId w:val="12"/>
        </w:numPr>
        <w:jc w:val="both"/>
        <w:rPr>
          <w:szCs w:val="22"/>
        </w:rPr>
      </w:pPr>
      <w:r>
        <w:rPr>
          <w:szCs w:val="22"/>
        </w:rPr>
        <w:lastRenderedPageBreak/>
        <w:t xml:space="preserve">should verify that the proposed technology also operates on temporal subsets of the </w:t>
      </w:r>
      <w:proofErr w:type="spellStart"/>
      <w:r>
        <w:rPr>
          <w:szCs w:val="22"/>
        </w:rPr>
        <w:t>bitstreams</w:t>
      </w:r>
      <w:proofErr w:type="spellEnd"/>
      <w:r>
        <w:rPr>
          <w:szCs w:val="22"/>
        </w:rPr>
        <w:t xml:space="preserve"> corresponding to the prediction structures in the following sections</w:t>
      </w:r>
    </w:p>
    <w:p w:rsidR="00FE2DA3" w:rsidRDefault="00700A6E" w:rsidP="006947A3">
      <w:pPr>
        <w:numPr>
          <w:ilvl w:val="0"/>
          <w:numId w:val="12"/>
        </w:numPr>
        <w:jc w:val="both"/>
        <w:rPr>
          <w:szCs w:val="22"/>
        </w:rPr>
      </w:pPr>
      <w:ins w:id="8" w:author="Ye-Kui Wang" w:date="2011-12-27T14:54:00Z">
        <w:r w:rsidRPr="00700A6E">
          <w:rPr>
            <w:szCs w:val="22"/>
          </w:rPr>
          <w:t xml:space="preserve">(for low-delay prediction structures) </w:t>
        </w:r>
      </w:ins>
      <w:r w:rsidR="00FE2DA3">
        <w:rPr>
          <w:szCs w:val="22"/>
        </w:rPr>
        <w:t xml:space="preserve">should analyze the error robustness, for example assuming a maximum of two consecutive entirely lost pictures having the same </w:t>
      </w:r>
      <w:proofErr w:type="spellStart"/>
      <w:r w:rsidR="00FE2DA3">
        <w:rPr>
          <w:szCs w:val="22"/>
        </w:rPr>
        <w:t>temporal_id</w:t>
      </w:r>
      <w:proofErr w:type="spellEnd"/>
      <w:r w:rsidR="00FE2DA3">
        <w:rPr>
          <w:szCs w:val="22"/>
        </w:rPr>
        <w:t>, and to ensure that loss of reference pictures used for reference by received pictures is detectable</w:t>
      </w:r>
      <w:del w:id="9" w:author="Ye-Kui Wang" w:date="2011-12-27T14:54:00Z">
        <w:r w:rsidR="00FE2DA3" w:rsidDel="00700A6E">
          <w:rPr>
            <w:szCs w:val="22"/>
          </w:rPr>
          <w:delText xml:space="preserve"> </w:delText>
        </w:r>
        <w:r w:rsidR="00FE2DA3" w:rsidDel="00700A6E">
          <w:rPr>
            <w:szCs w:val="22"/>
            <w:highlight w:val="yellow"/>
          </w:rPr>
          <w:delText>[O</w:delText>
        </w:r>
        <w:r w:rsidR="00FE2DA3" w:rsidRPr="00AD1897" w:rsidDel="00700A6E">
          <w:rPr>
            <w:szCs w:val="22"/>
            <w:highlight w:val="yellow"/>
          </w:rPr>
          <w:delText>pen issue: this should only apply for low-delay prediction structures</w:delText>
        </w:r>
        <w:r w:rsidR="00FE2DA3" w:rsidDel="00700A6E">
          <w:rPr>
            <w:szCs w:val="22"/>
            <w:highlight w:val="yellow"/>
          </w:rPr>
          <w:delText>]</w:delText>
        </w:r>
      </w:del>
    </w:p>
    <w:p w:rsidR="00FE2DA3" w:rsidRDefault="00FE2DA3" w:rsidP="00770713">
      <w:pPr>
        <w:pStyle w:val="Heading1"/>
        <w:ind w:left="360" w:hanging="360"/>
      </w:pPr>
      <w:bookmarkStart w:id="10" w:name="_Ref309994047"/>
      <w:r>
        <w:t>High-delay prediction structures</w:t>
      </w:r>
    </w:p>
    <w:p w:rsidR="00FE2DA3" w:rsidRDefault="00FE2DA3" w:rsidP="006913FE">
      <w:pPr>
        <w:rPr>
          <w:ins w:id="11" w:author="Ye-Kui Wang" w:date="2011-12-27T14:56:00Z"/>
          <w:szCs w:val="22"/>
        </w:rPr>
      </w:pPr>
      <w:r>
        <w:rPr>
          <w:szCs w:val="22"/>
        </w:rPr>
        <w:t>The reference picture lists and pictures marked as "used for reference" for the high-delay prediction structures differ from the first “random access cycle” of a coded video sequence (from the beginning of the sequence starting with an IDR access unit to the next IDR/CRA access unit, exclusive) and for each subsequent random access cycle (from a CRA access unit, inclusive, to the next IDR/CRA access unit, exclusive) in the same coded video sequence. The bit count overhead shall be reported separately for the first random access cycle and a subsequent random access cycle.</w:t>
      </w:r>
    </w:p>
    <w:p w:rsidR="00700A6E" w:rsidRDefault="00700A6E" w:rsidP="006913FE">
      <w:pPr>
        <w:rPr>
          <w:szCs w:val="22"/>
        </w:rPr>
      </w:pPr>
      <w:ins w:id="12" w:author="Ye-Kui Wang" w:date="2011-12-27T14:56:00Z">
        <w:r>
          <w:rPr>
            <w:szCs w:val="22"/>
          </w:rPr>
          <w:t>Each picture</w:t>
        </w:r>
      </w:ins>
      <w:ins w:id="13" w:author="Ye-Kui Wang" w:date="2011-12-27T15:00:00Z">
        <w:r>
          <w:rPr>
            <w:szCs w:val="22"/>
          </w:rPr>
          <w:t xml:space="preserve"> shall be</w:t>
        </w:r>
      </w:ins>
      <w:ins w:id="14" w:author="Ye-Kui Wang" w:date="2011-12-27T14:56:00Z">
        <w:r>
          <w:rPr>
            <w:szCs w:val="22"/>
          </w:rPr>
          <w:t xml:space="preserve"> coded as one slice, and </w:t>
        </w:r>
        <w:r w:rsidRPr="00700A6E">
          <w:rPr>
            <w:szCs w:val="22"/>
          </w:rPr>
          <w:t>the lowest QP as required to be tested per the common conditions as specified in JCTVC-G</w:t>
        </w:r>
      </w:ins>
      <w:ins w:id="15" w:author="Ye-Kui Wang" w:date="2011-12-27T14:58:00Z">
        <w:r>
          <w:rPr>
            <w:szCs w:val="22"/>
          </w:rPr>
          <w:t>1200</w:t>
        </w:r>
      </w:ins>
      <w:ins w:id="16" w:author="Ye-Kui Wang" w:date="2011-12-27T14:56:00Z">
        <w:r w:rsidRPr="00700A6E">
          <w:rPr>
            <w:szCs w:val="22"/>
          </w:rPr>
          <w:t xml:space="preserve"> shall be used</w:t>
        </w:r>
        <w:r>
          <w:rPr>
            <w:szCs w:val="22"/>
          </w:rPr>
          <w:t>.</w:t>
        </w:r>
      </w:ins>
    </w:p>
    <w:p w:rsidR="00FE2DA3" w:rsidDel="00700A6E" w:rsidRDefault="00FE2DA3" w:rsidP="00576330">
      <w:pPr>
        <w:rPr>
          <w:del w:id="17" w:author="Ye-Kui Wang" w:date="2011-12-27T14:57:00Z"/>
          <w:szCs w:val="22"/>
        </w:rPr>
      </w:pPr>
      <w:del w:id="18" w:author="Ye-Kui Wang" w:date="2011-12-27T14:57:00Z">
        <w:r w:rsidDel="00700A6E">
          <w:rPr>
            <w:szCs w:val="22"/>
          </w:rPr>
          <w:delText xml:space="preserve"> </w:delText>
        </w:r>
        <w:r w:rsidRPr="00AD1897" w:rsidDel="00700A6E">
          <w:rPr>
            <w:szCs w:val="22"/>
            <w:highlight w:val="yellow"/>
          </w:rPr>
          <w:delText>[Open issue: For a particular test sequence, the lowest QP as required to be tested per the common conditions as specified in JCTVC-G</w:delText>
        </w:r>
        <w:r w:rsidRPr="00576330" w:rsidDel="00700A6E">
          <w:rPr>
            <w:szCs w:val="22"/>
            <w:highlight w:val="yellow"/>
          </w:rPr>
          <w:delText>xxxx</w:delText>
        </w:r>
        <w:r w:rsidRPr="00AD1897" w:rsidDel="00700A6E">
          <w:rPr>
            <w:szCs w:val="22"/>
            <w:highlight w:val="yellow"/>
          </w:rPr>
          <w:delText xml:space="preserve"> shall be used.]</w:delText>
        </w:r>
      </w:del>
    </w:p>
    <w:p w:rsidR="00FE2DA3" w:rsidRDefault="00FE2DA3" w:rsidP="00E350BF">
      <w:pPr>
        <w:pStyle w:val="Heading2"/>
      </w:pPr>
      <w:r>
        <w:t>Random access common conditions</w:t>
      </w:r>
    </w:p>
    <w:p w:rsidR="0094696F" w:rsidRDefault="00FE2DA3" w:rsidP="0094696F">
      <w:pPr>
        <w:jc w:val="both"/>
        <w:rPr>
          <w:ins w:id="19" w:author="Ye-Kui Wang" w:date="2011-12-27T15:47:00Z"/>
          <w:szCs w:val="22"/>
        </w:rPr>
      </w:pPr>
      <w:del w:id="20" w:author="Ye-Kui Wang" w:date="2011-12-27T15:47:00Z">
        <w:r w:rsidRPr="00AD1897" w:rsidDel="0094696F">
          <w:rPr>
            <w:highlight w:val="yellow"/>
          </w:rPr>
          <w:delText>[</w:delText>
        </w:r>
        <w:r w:rsidDel="0094696F">
          <w:rPr>
            <w:highlight w:val="yellow"/>
          </w:rPr>
          <w:delText>This was agreed, but to be described</w:delText>
        </w:r>
        <w:r w:rsidRPr="00AD1897" w:rsidDel="0094696F">
          <w:rPr>
            <w:highlight w:val="yellow"/>
          </w:rPr>
          <w:delText>.]</w:delText>
        </w:r>
      </w:del>
      <w:ins w:id="21" w:author="Ye-Kui Wang" w:date="2011-12-27T15:47:00Z">
        <w:r w:rsidR="0094696F">
          <w:rPr>
            <w:szCs w:val="22"/>
          </w:rPr>
          <w:t xml:space="preserve">GOP size 8 is used. RAPs are coded in roughly every one second. For example, </w:t>
        </w:r>
        <w:r w:rsidR="0094696F">
          <w:rPr>
            <w:szCs w:val="22"/>
          </w:rPr>
          <w:t>if the frame rate is 15 fps, then a CRA picture is coded for every 2 GOPs;</w:t>
        </w:r>
        <w:r w:rsidR="0094696F">
          <w:rPr>
            <w:szCs w:val="22"/>
          </w:rPr>
          <w:t xml:space="preserve"> </w:t>
        </w:r>
        <w:r w:rsidR="0094696F">
          <w:rPr>
            <w:szCs w:val="22"/>
          </w:rPr>
          <w:t>if the frame rate is 30 fps, then a CRA picture is coded for every 4 GOPs</w:t>
        </w:r>
        <w:r w:rsidR="0094696F">
          <w:rPr>
            <w:szCs w:val="22"/>
          </w:rPr>
          <w:t>;</w:t>
        </w:r>
        <w:r w:rsidR="0094696F">
          <w:rPr>
            <w:szCs w:val="22"/>
          </w:rPr>
          <w:t xml:space="preserve"> if the frame rate is 60 fps, a CRA picture is coded for every 8 GOPs.</w:t>
        </w:r>
      </w:ins>
    </w:p>
    <w:p w:rsidR="0094696F" w:rsidRDefault="0094696F" w:rsidP="0094696F">
      <w:pPr>
        <w:rPr>
          <w:ins w:id="22" w:author="Ye-Kui Wang" w:date="2011-12-27T15:47: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94696F" w:rsidRPr="00C220E0" w:rsidTr="0094696F">
        <w:trPr>
          <w:ins w:id="23" w:author="Ye-Kui Wang" w:date="2011-12-27T15:47:00Z"/>
        </w:trPr>
        <w:tc>
          <w:tcPr>
            <w:tcW w:w="646" w:type="dxa"/>
            <w:tcBorders>
              <w:bottom w:val="single" w:sz="4" w:space="0" w:color="auto"/>
            </w:tcBorders>
          </w:tcPr>
          <w:p w:rsidR="0094696F" w:rsidRPr="00C75E5F" w:rsidRDefault="0094696F" w:rsidP="00B3065E">
            <w:pPr>
              <w:rPr>
                <w:ins w:id="24" w:author="Ye-Kui Wang" w:date="2011-12-27T15:47:00Z"/>
              </w:rPr>
            </w:pPr>
            <w:ins w:id="25" w:author="Ye-Kui Wang" w:date="2011-12-27T15:47:00Z">
              <w:r w:rsidRPr="00C75E5F">
                <w:t>POC</w:t>
              </w:r>
            </w:ins>
          </w:p>
        </w:tc>
        <w:tc>
          <w:tcPr>
            <w:tcW w:w="669" w:type="dxa"/>
            <w:tcBorders>
              <w:bottom w:val="single" w:sz="4" w:space="0" w:color="auto"/>
            </w:tcBorders>
          </w:tcPr>
          <w:p w:rsidR="0094696F" w:rsidRPr="00C75E5F" w:rsidRDefault="0094696F" w:rsidP="00B3065E">
            <w:pPr>
              <w:rPr>
                <w:ins w:id="26" w:author="Ye-Kui Wang" w:date="2011-12-27T15:47:00Z"/>
              </w:rPr>
            </w:pPr>
            <w:proofErr w:type="spellStart"/>
            <w:ins w:id="27" w:author="Ye-Kui Wang" w:date="2011-12-27T15:47:00Z">
              <w:r w:rsidRPr="00C75E5F">
                <w:t>pic</w:t>
              </w:r>
              <w:proofErr w:type="spellEnd"/>
              <w:r w:rsidRPr="00C75E5F">
                <w:t xml:space="preserve"> type</w:t>
              </w:r>
            </w:ins>
          </w:p>
        </w:tc>
        <w:tc>
          <w:tcPr>
            <w:tcW w:w="1218" w:type="dxa"/>
            <w:tcBorders>
              <w:bottom w:val="single" w:sz="4" w:space="0" w:color="auto"/>
            </w:tcBorders>
          </w:tcPr>
          <w:p w:rsidR="0094696F" w:rsidRPr="00C75E5F" w:rsidRDefault="0094696F" w:rsidP="00B3065E">
            <w:pPr>
              <w:rPr>
                <w:ins w:id="28" w:author="Ye-Kui Wang" w:date="2011-12-27T15:47:00Z"/>
              </w:rPr>
            </w:pPr>
            <w:proofErr w:type="spellStart"/>
            <w:ins w:id="29" w:author="Ye-Kui Wang" w:date="2011-12-27T15:47:00Z">
              <w:r w:rsidRPr="00C75E5F">
                <w:t>nal_ref_flg</w:t>
              </w:r>
              <w:proofErr w:type="spellEnd"/>
            </w:ins>
          </w:p>
        </w:tc>
        <w:tc>
          <w:tcPr>
            <w:tcW w:w="694" w:type="dxa"/>
            <w:tcBorders>
              <w:bottom w:val="single" w:sz="4" w:space="0" w:color="auto"/>
            </w:tcBorders>
          </w:tcPr>
          <w:p w:rsidR="0094696F" w:rsidRPr="00C75E5F" w:rsidRDefault="0094696F" w:rsidP="00B3065E">
            <w:pPr>
              <w:rPr>
                <w:ins w:id="30" w:author="Ye-Kui Wang" w:date="2011-12-27T15:47:00Z"/>
              </w:rPr>
            </w:pPr>
            <w:proofErr w:type="spellStart"/>
            <w:ins w:id="31" w:author="Ye-Kui Wang" w:date="2011-12-27T15:47:00Z">
              <w:r w:rsidRPr="00C75E5F">
                <w:t>t_id</w:t>
              </w:r>
              <w:proofErr w:type="spellEnd"/>
            </w:ins>
          </w:p>
        </w:tc>
        <w:tc>
          <w:tcPr>
            <w:tcW w:w="2126" w:type="dxa"/>
            <w:tcBorders>
              <w:bottom w:val="single" w:sz="4" w:space="0" w:color="auto"/>
            </w:tcBorders>
          </w:tcPr>
          <w:p w:rsidR="0094696F" w:rsidRPr="00C75E5F" w:rsidRDefault="0094696F" w:rsidP="00B3065E">
            <w:pPr>
              <w:rPr>
                <w:ins w:id="32" w:author="Ye-Kui Wang" w:date="2011-12-27T15:47:00Z"/>
              </w:rPr>
            </w:pPr>
            <w:ins w:id="33" w:author="Ye-Kui Wang" w:date="2011-12-27T15:47:00Z">
              <w:r w:rsidRPr="00C75E5F">
                <w:t>RefPicList0</w:t>
              </w:r>
            </w:ins>
          </w:p>
        </w:tc>
        <w:tc>
          <w:tcPr>
            <w:tcW w:w="2198" w:type="dxa"/>
            <w:tcBorders>
              <w:bottom w:val="single" w:sz="4" w:space="0" w:color="auto"/>
            </w:tcBorders>
          </w:tcPr>
          <w:p w:rsidR="0094696F" w:rsidRPr="00C75E5F" w:rsidRDefault="0094696F" w:rsidP="00B3065E">
            <w:pPr>
              <w:rPr>
                <w:ins w:id="34" w:author="Ye-Kui Wang" w:date="2011-12-27T15:47:00Z"/>
              </w:rPr>
            </w:pPr>
            <w:ins w:id="35" w:author="Ye-Kui Wang" w:date="2011-12-27T15:47:00Z">
              <w:r w:rsidRPr="00C75E5F">
                <w:t>RefPicList1</w:t>
              </w:r>
            </w:ins>
          </w:p>
        </w:tc>
        <w:tc>
          <w:tcPr>
            <w:tcW w:w="2025" w:type="dxa"/>
            <w:tcBorders>
              <w:bottom w:val="single" w:sz="4" w:space="0" w:color="auto"/>
            </w:tcBorders>
          </w:tcPr>
          <w:p w:rsidR="0094696F" w:rsidRPr="00C75E5F" w:rsidRDefault="0094696F" w:rsidP="00B3065E">
            <w:pPr>
              <w:rPr>
                <w:ins w:id="36" w:author="Ye-Kui Wang" w:date="2011-12-27T15:47:00Z"/>
              </w:rPr>
            </w:pPr>
            <w:ins w:id="37" w:author="Ye-Kui Wang" w:date="2011-12-27T15:47:00Z">
              <w:r w:rsidRPr="00C75E5F">
                <w:t>Other pictures marked as “used for reference”</w:t>
              </w:r>
            </w:ins>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38"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39" w:author="Ye-Kui Wang" w:date="2011-12-27T15:47:00Z"/>
              </w:rPr>
            </w:pPr>
            <w:ins w:id="40" w:author="Ye-Kui Wang" w:date="2011-12-27T15:47:00Z">
              <w:r w:rsidRPr="00C75E5F">
                <w:t>0</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41" w:author="Ye-Kui Wang" w:date="2011-12-27T15:47:00Z"/>
              </w:rPr>
            </w:pPr>
            <w:ins w:id="42" w:author="Ye-Kui Wang" w:date="2011-12-27T15:47:00Z">
              <w:r w:rsidRPr="00C75E5F">
                <w:t>IDR</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43" w:author="Ye-Kui Wang" w:date="2011-12-27T15:47:00Z"/>
              </w:rPr>
            </w:pPr>
            <w:ins w:id="44"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45" w:author="Ye-Kui Wang" w:date="2011-12-27T15:47:00Z"/>
              </w:rPr>
            </w:pPr>
            <w:ins w:id="46"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47" w:author="Ye-Kui Wang" w:date="2011-12-27T15:47:00Z"/>
              </w:rPr>
            </w:pPr>
            <w:ins w:id="48" w:author="Ye-Kui Wang" w:date="2011-12-27T15:47:00Z">
              <w:r w:rsidRPr="00C75E5F">
                <w:t>-</w:t>
              </w:r>
            </w:ins>
          </w:p>
        </w:tc>
        <w:tc>
          <w:tcPr>
            <w:tcW w:w="219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49" w:author="Ye-Kui Wang" w:date="2011-12-27T15:47:00Z"/>
              </w:rPr>
            </w:pPr>
            <w:ins w:id="50" w:author="Ye-Kui Wang" w:date="2011-12-27T15:47:00Z">
              <w:r w:rsidRPr="00C75E5F">
                <w:t>-</w:t>
              </w:r>
            </w:ins>
          </w:p>
        </w:tc>
        <w:tc>
          <w:tcPr>
            <w:tcW w:w="2025"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51"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52"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53" w:author="Ye-Kui Wang" w:date="2011-12-27T15:47:00Z"/>
              </w:rPr>
            </w:pPr>
            <w:ins w:id="54" w:author="Ye-Kui Wang" w:date="2011-12-27T15:47:00Z">
              <w:r w:rsidRPr="00C75E5F">
                <w:t>8</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55" w:author="Ye-Kui Wang" w:date="2011-12-27T15:47:00Z"/>
              </w:rPr>
            </w:pPr>
            <w:ins w:id="56"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57" w:author="Ye-Kui Wang" w:date="2011-12-27T15:47:00Z"/>
              </w:rPr>
            </w:pPr>
            <w:ins w:id="58"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59" w:author="Ye-Kui Wang" w:date="2011-12-27T15:47:00Z"/>
              </w:rPr>
            </w:pPr>
            <w:ins w:id="60"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61" w:author="Ye-Kui Wang" w:date="2011-12-27T15:47:00Z"/>
              </w:rPr>
            </w:pPr>
            <w:ins w:id="62" w:author="Ye-Kui Wang" w:date="2011-12-27T15:47:00Z">
              <w:r w:rsidRPr="00C75E5F">
                <w:t>0</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63" w:author="Ye-Kui Wang" w:date="2011-12-27T15:47:00Z"/>
              </w:rPr>
            </w:pPr>
            <w:ins w:id="64" w:author="Ye-Kui Wang" w:date="2011-12-27T15:47:00Z">
              <w:r w:rsidRPr="00C75E5F">
                <w:t>0</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65"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66"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67" w:author="Ye-Kui Wang" w:date="2011-12-27T15:47:00Z"/>
              </w:rPr>
            </w:pPr>
            <w:ins w:id="68" w:author="Ye-Kui Wang" w:date="2011-12-27T15:47:00Z">
              <w:r w:rsidRPr="00C75E5F">
                <w:t>4</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69" w:author="Ye-Kui Wang" w:date="2011-12-27T15:47:00Z"/>
              </w:rPr>
            </w:pPr>
            <w:ins w:id="70"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71" w:author="Ye-Kui Wang" w:date="2011-12-27T15:47:00Z"/>
              </w:rPr>
            </w:pPr>
            <w:ins w:id="72"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73" w:author="Ye-Kui Wang" w:date="2011-12-27T15:47:00Z"/>
              </w:rPr>
            </w:pPr>
            <w:ins w:id="74"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75" w:author="Ye-Kui Wang" w:date="2011-12-27T15:47:00Z"/>
              </w:rPr>
            </w:pPr>
            <w:ins w:id="76" w:author="Ye-Kui Wang" w:date="2011-12-27T15:47:00Z">
              <w:r w:rsidRPr="00C75E5F">
                <w:t xml:space="preserve">0 8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77" w:author="Ye-Kui Wang" w:date="2011-12-27T15:47:00Z"/>
              </w:rPr>
            </w:pPr>
            <w:ins w:id="78" w:author="Ye-Kui Wang" w:date="2011-12-27T15:47:00Z">
              <w:r w:rsidRPr="00C75E5F">
                <w:t xml:space="preserve">8 0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79"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80"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81" w:author="Ye-Kui Wang" w:date="2011-12-27T15:47:00Z"/>
              </w:rPr>
            </w:pPr>
            <w:ins w:id="82" w:author="Ye-Kui Wang" w:date="2011-12-27T15:47:00Z">
              <w:r w:rsidRPr="00C75E5F">
                <w:t>2</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83" w:author="Ye-Kui Wang" w:date="2011-12-27T15:47:00Z"/>
              </w:rPr>
            </w:pPr>
            <w:ins w:id="84"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85" w:author="Ye-Kui Wang" w:date="2011-12-27T15:47:00Z"/>
              </w:rPr>
            </w:pPr>
            <w:ins w:id="86"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87" w:author="Ye-Kui Wang" w:date="2011-12-27T15:47:00Z"/>
              </w:rPr>
            </w:pPr>
            <w:ins w:id="88"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89" w:author="Ye-Kui Wang" w:date="2011-12-27T15:47:00Z"/>
              </w:rPr>
            </w:pPr>
            <w:ins w:id="90" w:author="Ye-Kui Wang" w:date="2011-12-27T15:47:00Z">
              <w:r w:rsidRPr="00C75E5F">
                <w:t xml:space="preserve">0 4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91" w:author="Ye-Kui Wang" w:date="2011-12-27T15:47:00Z"/>
              </w:rPr>
            </w:pPr>
            <w:ins w:id="92" w:author="Ye-Kui Wang" w:date="2011-12-27T15:47:00Z">
              <w:r w:rsidRPr="00C75E5F">
                <w:t xml:space="preserve">4 8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93"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94"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95" w:author="Ye-Kui Wang" w:date="2011-12-27T15:47:00Z"/>
              </w:rPr>
            </w:pPr>
            <w:ins w:id="96" w:author="Ye-Kui Wang" w:date="2011-12-27T15:47:00Z">
              <w:r w:rsidRPr="00C75E5F">
                <w:t>1</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97" w:author="Ye-Kui Wang" w:date="2011-12-27T15:47:00Z"/>
              </w:rPr>
            </w:pPr>
            <w:ins w:id="98"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99" w:author="Ye-Kui Wang" w:date="2011-12-27T15:47:00Z"/>
              </w:rPr>
            </w:pPr>
            <w:ins w:id="100" w:author="Ye-Kui Wang" w:date="2011-12-27T15:47:00Z">
              <w:r w:rsidRPr="00C75E5F">
                <w:t>0</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01" w:author="Ye-Kui Wang" w:date="2011-12-27T15:47:00Z"/>
              </w:rPr>
            </w:pPr>
            <w:ins w:id="102"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03" w:author="Ye-Kui Wang" w:date="2011-12-27T15:47:00Z"/>
              </w:rPr>
            </w:pPr>
            <w:ins w:id="104" w:author="Ye-Kui Wang" w:date="2011-12-27T15:47:00Z">
              <w:r w:rsidRPr="00C75E5F">
                <w:t xml:space="preserve">0 2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05" w:author="Ye-Kui Wang" w:date="2011-12-27T15:47:00Z"/>
              </w:rPr>
            </w:pPr>
            <w:ins w:id="106" w:author="Ye-Kui Wang" w:date="2011-12-27T15:47:00Z">
              <w:r w:rsidRPr="00C75E5F">
                <w:t xml:space="preserve">2 4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07" w:author="Ye-Kui Wang" w:date="2011-12-27T15:47:00Z"/>
              </w:rPr>
            </w:pPr>
            <w:ins w:id="108" w:author="Ye-Kui Wang" w:date="2011-12-27T15:47:00Z">
              <w:r w:rsidRPr="00C75E5F">
                <w:t xml:space="preserve">8 </w:t>
              </w:r>
            </w:ins>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109"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10" w:author="Ye-Kui Wang" w:date="2011-12-27T15:47:00Z"/>
              </w:rPr>
            </w:pPr>
            <w:ins w:id="111" w:author="Ye-Kui Wang" w:date="2011-12-27T15:47:00Z">
              <w:r w:rsidRPr="00C75E5F">
                <w:t>3</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12" w:author="Ye-Kui Wang" w:date="2011-12-27T15:47:00Z"/>
              </w:rPr>
            </w:pPr>
            <w:ins w:id="113"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14" w:author="Ye-Kui Wang" w:date="2011-12-27T15:47:00Z"/>
              </w:rPr>
            </w:pPr>
            <w:ins w:id="115" w:author="Ye-Kui Wang" w:date="2011-12-27T15:47:00Z">
              <w:r w:rsidRPr="00C75E5F">
                <w:t>0</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16" w:author="Ye-Kui Wang" w:date="2011-12-27T15:47:00Z"/>
              </w:rPr>
            </w:pPr>
            <w:ins w:id="117"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18" w:author="Ye-Kui Wang" w:date="2011-12-27T15:47:00Z"/>
              </w:rPr>
            </w:pPr>
            <w:ins w:id="119" w:author="Ye-Kui Wang" w:date="2011-12-27T15:47:00Z">
              <w:r w:rsidRPr="00C75E5F">
                <w:t xml:space="preserve">2 0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20" w:author="Ye-Kui Wang" w:date="2011-12-27T15:47:00Z"/>
              </w:rPr>
            </w:pPr>
            <w:ins w:id="121" w:author="Ye-Kui Wang" w:date="2011-12-27T15:47:00Z">
              <w:r w:rsidRPr="00C75E5F">
                <w:t xml:space="preserve">4 8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22"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123"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24" w:author="Ye-Kui Wang" w:date="2011-12-27T15:47:00Z"/>
              </w:rPr>
            </w:pPr>
            <w:ins w:id="125" w:author="Ye-Kui Wang" w:date="2011-12-27T15:47:00Z">
              <w:r w:rsidRPr="00C75E5F">
                <w:t>6</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26" w:author="Ye-Kui Wang" w:date="2011-12-27T15:47:00Z"/>
              </w:rPr>
            </w:pPr>
            <w:ins w:id="127"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28" w:author="Ye-Kui Wang" w:date="2011-12-27T15:47:00Z"/>
              </w:rPr>
            </w:pPr>
            <w:ins w:id="129"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30" w:author="Ye-Kui Wang" w:date="2011-12-27T15:47:00Z"/>
              </w:rPr>
            </w:pPr>
            <w:ins w:id="131"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32" w:author="Ye-Kui Wang" w:date="2011-12-27T15:47:00Z"/>
              </w:rPr>
            </w:pPr>
            <w:ins w:id="133" w:author="Ye-Kui Wang" w:date="2011-12-27T15:47:00Z">
              <w:r w:rsidRPr="00C75E5F">
                <w:t xml:space="preserve">4 2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34" w:author="Ye-Kui Wang" w:date="2011-12-27T15:47:00Z"/>
              </w:rPr>
            </w:pPr>
            <w:ins w:id="135" w:author="Ye-Kui Wang" w:date="2011-12-27T15:47:00Z">
              <w:r w:rsidRPr="00C75E5F">
                <w:t xml:space="preserve">8 4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36" w:author="Ye-Kui Wang" w:date="2011-12-27T15:47:00Z"/>
              </w:rPr>
            </w:pPr>
            <w:ins w:id="137" w:author="Ye-Kui Wang" w:date="2011-12-27T15:47:00Z">
              <w:r w:rsidRPr="00C75E5F">
                <w:t>0</w:t>
              </w:r>
              <w:r>
                <w:t xml:space="preserve"> </w:t>
              </w:r>
            </w:ins>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138"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39" w:author="Ye-Kui Wang" w:date="2011-12-27T15:47:00Z"/>
              </w:rPr>
            </w:pPr>
            <w:ins w:id="140" w:author="Ye-Kui Wang" w:date="2011-12-27T15:47:00Z">
              <w:r w:rsidRPr="00C75E5F">
                <w:t>5</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41" w:author="Ye-Kui Wang" w:date="2011-12-27T15:47:00Z"/>
              </w:rPr>
            </w:pPr>
            <w:ins w:id="142"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43" w:author="Ye-Kui Wang" w:date="2011-12-27T15:47:00Z"/>
              </w:rPr>
            </w:pPr>
            <w:ins w:id="144" w:author="Ye-Kui Wang" w:date="2011-12-27T15:47:00Z">
              <w:r w:rsidRPr="00C75E5F">
                <w:t>0</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45" w:author="Ye-Kui Wang" w:date="2011-12-27T15:47:00Z"/>
              </w:rPr>
            </w:pPr>
            <w:ins w:id="146"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47" w:author="Ye-Kui Wang" w:date="2011-12-27T15:47:00Z"/>
              </w:rPr>
            </w:pPr>
            <w:ins w:id="148" w:author="Ye-Kui Wang" w:date="2011-12-27T15:47:00Z">
              <w:r w:rsidRPr="00C75E5F">
                <w:t xml:space="preserve">4 0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49" w:author="Ye-Kui Wang" w:date="2011-12-27T15:47:00Z"/>
              </w:rPr>
            </w:pPr>
            <w:ins w:id="150" w:author="Ye-Kui Wang" w:date="2011-12-27T15:47:00Z">
              <w:r w:rsidRPr="00C75E5F">
                <w:t xml:space="preserve">6 8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51"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152"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53" w:author="Ye-Kui Wang" w:date="2011-12-27T15:47:00Z"/>
              </w:rPr>
            </w:pPr>
            <w:ins w:id="154" w:author="Ye-Kui Wang" w:date="2011-12-27T15:47:00Z">
              <w:r w:rsidRPr="00C75E5F">
                <w:t>7</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55" w:author="Ye-Kui Wang" w:date="2011-12-27T15:47:00Z"/>
              </w:rPr>
            </w:pPr>
            <w:ins w:id="156"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57" w:author="Ye-Kui Wang" w:date="2011-12-27T15:47:00Z"/>
              </w:rPr>
            </w:pPr>
            <w:ins w:id="158" w:author="Ye-Kui Wang" w:date="2011-12-27T15:47:00Z">
              <w:r w:rsidRPr="00C75E5F">
                <w:t>0</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59" w:author="Ye-Kui Wang" w:date="2011-12-27T15:47:00Z"/>
              </w:rPr>
            </w:pPr>
            <w:ins w:id="160"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61" w:author="Ye-Kui Wang" w:date="2011-12-27T15:47:00Z"/>
              </w:rPr>
            </w:pPr>
            <w:ins w:id="162" w:author="Ye-Kui Wang" w:date="2011-12-27T15:47:00Z">
              <w:r w:rsidRPr="00C75E5F">
                <w:t xml:space="preserve">6 4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63" w:author="Ye-Kui Wang" w:date="2011-12-27T15:47:00Z"/>
              </w:rPr>
            </w:pPr>
            <w:ins w:id="164" w:author="Ye-Kui Wang" w:date="2011-12-27T15:47:00Z">
              <w:r w:rsidRPr="00C75E5F">
                <w:t xml:space="preserve">8 6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65" w:author="Ye-Kui Wang" w:date="2011-12-27T15:47:00Z"/>
              </w:rPr>
            </w:pPr>
            <w:ins w:id="166" w:author="Ye-Kui Wang" w:date="2011-12-27T15:47:00Z">
              <w:r w:rsidRPr="00C75E5F">
                <w:t>0</w:t>
              </w:r>
              <w:r>
                <w:t xml:space="preserve"> </w:t>
              </w:r>
            </w:ins>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167"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68" w:author="Ye-Kui Wang" w:date="2011-12-27T15:47:00Z"/>
              </w:rPr>
            </w:pPr>
            <w:ins w:id="169" w:author="Ye-Kui Wang" w:date="2011-12-27T15:47:00Z">
              <w:r w:rsidRPr="00C75E5F">
                <w:t>16</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70" w:author="Ye-Kui Wang" w:date="2011-12-27T15:47:00Z"/>
              </w:rPr>
            </w:pPr>
            <w:ins w:id="171"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72" w:author="Ye-Kui Wang" w:date="2011-12-27T15:47:00Z"/>
              </w:rPr>
            </w:pPr>
            <w:ins w:id="173"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74" w:author="Ye-Kui Wang" w:date="2011-12-27T15:47:00Z"/>
              </w:rPr>
            </w:pPr>
            <w:ins w:id="175"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76" w:author="Ye-Kui Wang" w:date="2011-12-27T15:47:00Z"/>
              </w:rPr>
            </w:pPr>
            <w:ins w:id="177" w:author="Ye-Kui Wang" w:date="2011-12-27T15:47:00Z">
              <w:r w:rsidRPr="00C75E5F">
                <w:t xml:space="preserve">8 6 4 0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78" w:author="Ye-Kui Wang" w:date="2011-12-27T15:47:00Z"/>
              </w:rPr>
            </w:pPr>
            <w:ins w:id="179" w:author="Ye-Kui Wang" w:date="2011-12-27T15:47:00Z">
              <w:r w:rsidRPr="00C75E5F">
                <w:t xml:space="preserve">8 6 4 0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80"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181"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82" w:author="Ye-Kui Wang" w:date="2011-12-27T15:47:00Z"/>
              </w:rPr>
            </w:pPr>
            <w:ins w:id="183" w:author="Ye-Kui Wang" w:date="2011-12-27T15:47:00Z">
              <w:r w:rsidRPr="00C75E5F">
                <w:t>12</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84" w:author="Ye-Kui Wang" w:date="2011-12-27T15:47:00Z"/>
              </w:rPr>
            </w:pPr>
            <w:ins w:id="185"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86" w:author="Ye-Kui Wang" w:date="2011-12-27T15:47:00Z"/>
              </w:rPr>
            </w:pPr>
            <w:ins w:id="187"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88" w:author="Ye-Kui Wang" w:date="2011-12-27T15:47:00Z"/>
              </w:rPr>
            </w:pPr>
            <w:ins w:id="189"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90" w:author="Ye-Kui Wang" w:date="2011-12-27T15:47:00Z"/>
              </w:rPr>
            </w:pPr>
            <w:ins w:id="191" w:author="Ye-Kui Wang" w:date="2011-12-27T15:47:00Z">
              <w:r w:rsidRPr="00C75E5F">
                <w:t xml:space="preserve">8 6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92" w:author="Ye-Kui Wang" w:date="2011-12-27T15:47:00Z"/>
              </w:rPr>
            </w:pPr>
            <w:ins w:id="193" w:author="Ye-Kui Wang" w:date="2011-12-27T15:47:00Z">
              <w:r w:rsidRPr="00C75E5F">
                <w:t xml:space="preserve">16 8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194"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195"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96" w:author="Ye-Kui Wang" w:date="2011-12-27T15:47:00Z"/>
              </w:rPr>
            </w:pPr>
            <w:ins w:id="197" w:author="Ye-Kui Wang" w:date="2011-12-27T15:47:00Z">
              <w:r w:rsidRPr="00C75E5F">
                <w:t>10</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198" w:author="Ye-Kui Wang" w:date="2011-12-27T15:47:00Z"/>
              </w:rPr>
            </w:pPr>
            <w:ins w:id="199"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00" w:author="Ye-Kui Wang" w:date="2011-12-27T15:47:00Z"/>
              </w:rPr>
            </w:pPr>
            <w:ins w:id="201"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02" w:author="Ye-Kui Wang" w:date="2011-12-27T15:47:00Z"/>
              </w:rPr>
            </w:pPr>
            <w:ins w:id="203"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04" w:author="Ye-Kui Wang" w:date="2011-12-27T15:47:00Z"/>
              </w:rPr>
            </w:pPr>
            <w:ins w:id="205" w:author="Ye-Kui Wang" w:date="2011-12-27T15:47:00Z">
              <w:r w:rsidRPr="00C75E5F">
                <w:t xml:space="preserve">8 6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06" w:author="Ye-Kui Wang" w:date="2011-12-27T15:47:00Z"/>
              </w:rPr>
            </w:pPr>
            <w:ins w:id="207" w:author="Ye-Kui Wang" w:date="2011-12-27T15:47:00Z">
              <w:r w:rsidRPr="00C75E5F">
                <w:t xml:space="preserve">12 16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08"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209"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10" w:author="Ye-Kui Wang" w:date="2011-12-27T15:47:00Z"/>
              </w:rPr>
            </w:pPr>
            <w:ins w:id="211" w:author="Ye-Kui Wang" w:date="2011-12-27T15:47:00Z">
              <w:r w:rsidRPr="00C75E5F">
                <w:t>9</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12" w:author="Ye-Kui Wang" w:date="2011-12-27T15:47:00Z"/>
              </w:rPr>
            </w:pPr>
            <w:ins w:id="213"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14" w:author="Ye-Kui Wang" w:date="2011-12-27T15:47:00Z"/>
              </w:rPr>
            </w:pPr>
            <w:ins w:id="215" w:author="Ye-Kui Wang" w:date="2011-12-27T15:47:00Z">
              <w:r w:rsidRPr="00C75E5F">
                <w:t>0</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16" w:author="Ye-Kui Wang" w:date="2011-12-27T15:47:00Z"/>
              </w:rPr>
            </w:pPr>
            <w:ins w:id="217"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18" w:author="Ye-Kui Wang" w:date="2011-12-27T15:47:00Z"/>
              </w:rPr>
            </w:pPr>
            <w:ins w:id="219" w:author="Ye-Kui Wang" w:date="2011-12-27T15:47:00Z">
              <w:r w:rsidRPr="00C75E5F">
                <w:t xml:space="preserve">8 10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20" w:author="Ye-Kui Wang" w:date="2011-12-27T15:47:00Z"/>
              </w:rPr>
            </w:pPr>
            <w:ins w:id="221" w:author="Ye-Kui Wang" w:date="2011-12-27T15:47:00Z">
              <w:r w:rsidRPr="00C75E5F">
                <w:t xml:space="preserve">10 12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22" w:author="Ye-Kui Wang" w:date="2011-12-27T15:47:00Z"/>
              </w:rPr>
            </w:pPr>
            <w:ins w:id="223" w:author="Ye-Kui Wang" w:date="2011-12-27T15:47:00Z">
              <w:r w:rsidRPr="00C75E5F">
                <w:t>16</w:t>
              </w:r>
              <w:r>
                <w:t xml:space="preserve"> </w:t>
              </w:r>
            </w:ins>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224"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25" w:author="Ye-Kui Wang" w:date="2011-12-27T15:47:00Z"/>
              </w:rPr>
            </w:pPr>
            <w:ins w:id="226" w:author="Ye-Kui Wang" w:date="2011-12-27T15:47:00Z">
              <w:r w:rsidRPr="00C75E5F">
                <w:t>11</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27" w:author="Ye-Kui Wang" w:date="2011-12-27T15:47:00Z"/>
              </w:rPr>
            </w:pPr>
            <w:ins w:id="228"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29" w:author="Ye-Kui Wang" w:date="2011-12-27T15:47:00Z"/>
              </w:rPr>
            </w:pPr>
            <w:ins w:id="230" w:author="Ye-Kui Wang" w:date="2011-12-27T15:47:00Z">
              <w:r w:rsidRPr="00C75E5F">
                <w:t>0</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31" w:author="Ye-Kui Wang" w:date="2011-12-27T15:47:00Z"/>
              </w:rPr>
            </w:pPr>
            <w:ins w:id="232"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33" w:author="Ye-Kui Wang" w:date="2011-12-27T15:47:00Z"/>
              </w:rPr>
            </w:pPr>
            <w:ins w:id="234" w:author="Ye-Kui Wang" w:date="2011-12-27T15:47:00Z">
              <w:r w:rsidRPr="00C75E5F">
                <w:t xml:space="preserve">10 8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35" w:author="Ye-Kui Wang" w:date="2011-12-27T15:47:00Z"/>
              </w:rPr>
            </w:pPr>
            <w:ins w:id="236" w:author="Ye-Kui Wang" w:date="2011-12-27T15:47:00Z">
              <w:r w:rsidRPr="00C75E5F">
                <w:t xml:space="preserve">12 16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37"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238"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39" w:author="Ye-Kui Wang" w:date="2011-12-27T15:47:00Z"/>
              </w:rPr>
            </w:pPr>
            <w:ins w:id="240" w:author="Ye-Kui Wang" w:date="2011-12-27T15:47:00Z">
              <w:r w:rsidRPr="00C75E5F">
                <w:lastRenderedPageBreak/>
                <w:t>14</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41" w:author="Ye-Kui Wang" w:date="2011-12-27T15:47:00Z"/>
              </w:rPr>
            </w:pPr>
            <w:ins w:id="242"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43" w:author="Ye-Kui Wang" w:date="2011-12-27T15:47:00Z"/>
              </w:rPr>
            </w:pPr>
            <w:ins w:id="244"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45" w:author="Ye-Kui Wang" w:date="2011-12-27T15:47:00Z"/>
              </w:rPr>
            </w:pPr>
            <w:ins w:id="246"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47" w:author="Ye-Kui Wang" w:date="2011-12-27T15:47:00Z"/>
              </w:rPr>
            </w:pPr>
            <w:ins w:id="248" w:author="Ye-Kui Wang" w:date="2011-12-27T15:47:00Z">
              <w:r w:rsidRPr="00C75E5F">
                <w:t xml:space="preserve">12 10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49" w:author="Ye-Kui Wang" w:date="2011-12-27T15:47:00Z"/>
              </w:rPr>
            </w:pPr>
            <w:ins w:id="250" w:author="Ye-Kui Wang" w:date="2011-12-27T15:47:00Z">
              <w:r w:rsidRPr="00C75E5F">
                <w:t xml:space="preserve">16 12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51" w:author="Ye-Kui Wang" w:date="2011-12-27T15:47:00Z"/>
              </w:rPr>
            </w:pPr>
            <w:ins w:id="252" w:author="Ye-Kui Wang" w:date="2011-12-27T15:47:00Z">
              <w:r w:rsidRPr="00C75E5F">
                <w:t>8</w:t>
              </w:r>
              <w:r>
                <w:t xml:space="preserve"> </w:t>
              </w:r>
            </w:ins>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253"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54" w:author="Ye-Kui Wang" w:date="2011-12-27T15:47:00Z"/>
              </w:rPr>
            </w:pPr>
            <w:ins w:id="255" w:author="Ye-Kui Wang" w:date="2011-12-27T15:47:00Z">
              <w:r w:rsidRPr="00C75E5F">
                <w:t>13</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56" w:author="Ye-Kui Wang" w:date="2011-12-27T15:47:00Z"/>
              </w:rPr>
            </w:pPr>
            <w:ins w:id="257"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58" w:author="Ye-Kui Wang" w:date="2011-12-27T15:47:00Z"/>
              </w:rPr>
            </w:pPr>
            <w:ins w:id="259" w:author="Ye-Kui Wang" w:date="2011-12-27T15:47:00Z">
              <w:r w:rsidRPr="00C75E5F">
                <w:t>0</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60" w:author="Ye-Kui Wang" w:date="2011-12-27T15:47:00Z"/>
              </w:rPr>
            </w:pPr>
            <w:ins w:id="261"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62" w:author="Ye-Kui Wang" w:date="2011-12-27T15:47:00Z"/>
              </w:rPr>
            </w:pPr>
            <w:ins w:id="263" w:author="Ye-Kui Wang" w:date="2011-12-27T15:47:00Z">
              <w:r w:rsidRPr="00C75E5F">
                <w:t xml:space="preserve">12 8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64" w:author="Ye-Kui Wang" w:date="2011-12-27T15:47:00Z"/>
              </w:rPr>
            </w:pPr>
            <w:ins w:id="265" w:author="Ye-Kui Wang" w:date="2011-12-27T15:47:00Z">
              <w:r w:rsidRPr="00C75E5F">
                <w:t xml:space="preserve">14 16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66" w:author="Ye-Kui Wang" w:date="2011-12-27T15:47:00Z"/>
              </w:rPr>
            </w:pPr>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267"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68" w:author="Ye-Kui Wang" w:date="2011-12-27T15:47:00Z"/>
              </w:rPr>
            </w:pPr>
            <w:ins w:id="269" w:author="Ye-Kui Wang" w:date="2011-12-27T15:47:00Z">
              <w:r w:rsidRPr="00C75E5F">
                <w:t>15</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70" w:author="Ye-Kui Wang" w:date="2011-12-27T15:47:00Z"/>
              </w:rPr>
            </w:pPr>
            <w:ins w:id="271"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72" w:author="Ye-Kui Wang" w:date="2011-12-27T15:47:00Z"/>
              </w:rPr>
            </w:pPr>
            <w:ins w:id="273" w:author="Ye-Kui Wang" w:date="2011-12-27T15:47:00Z">
              <w:r w:rsidRPr="00C75E5F">
                <w:t>0</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74" w:author="Ye-Kui Wang" w:date="2011-12-27T15:47:00Z"/>
              </w:rPr>
            </w:pPr>
            <w:ins w:id="275"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76" w:author="Ye-Kui Wang" w:date="2011-12-27T15:47:00Z"/>
              </w:rPr>
            </w:pPr>
            <w:ins w:id="277" w:author="Ye-Kui Wang" w:date="2011-12-27T15:47:00Z">
              <w:r w:rsidRPr="00C75E5F">
                <w:t xml:space="preserve">14 12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78" w:author="Ye-Kui Wang" w:date="2011-12-27T15:47:00Z"/>
              </w:rPr>
            </w:pPr>
            <w:ins w:id="279" w:author="Ye-Kui Wang" w:date="2011-12-27T15:47:00Z">
              <w:r w:rsidRPr="00C75E5F">
                <w:t xml:space="preserve">16 14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80" w:author="Ye-Kui Wang" w:date="2011-12-27T15:47:00Z"/>
              </w:rPr>
            </w:pPr>
            <w:ins w:id="281" w:author="Ye-Kui Wang" w:date="2011-12-27T15:47:00Z">
              <w:r w:rsidRPr="00C75E5F">
                <w:t>8</w:t>
              </w:r>
              <w:r>
                <w:t xml:space="preserve"> </w:t>
              </w:r>
            </w:ins>
          </w:p>
        </w:tc>
      </w:tr>
      <w:tr w:rsidR="0094696F" w:rsidRPr="00C220E0" w:rsidTr="009469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ins w:id="282" w:author="Ye-Kui Wang" w:date="2011-12-27T15:47:00Z"/>
        </w:trPr>
        <w:tc>
          <w:tcPr>
            <w:tcW w:w="646"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83" w:author="Ye-Kui Wang" w:date="2011-12-27T15:47:00Z"/>
              </w:rPr>
            </w:pPr>
            <w:ins w:id="284" w:author="Ye-Kui Wang" w:date="2011-12-27T15:47:00Z">
              <w:r w:rsidRPr="00C75E5F">
                <w:t>24</w:t>
              </w:r>
            </w:ins>
          </w:p>
        </w:tc>
        <w:tc>
          <w:tcPr>
            <w:tcW w:w="669"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85" w:author="Ye-Kui Wang" w:date="2011-12-27T15:47:00Z"/>
              </w:rPr>
            </w:pPr>
            <w:ins w:id="286" w:author="Ye-Kui Wang" w:date="2011-12-27T15:47:00Z">
              <w:r w:rsidRPr="00C75E5F">
                <w:t>B</w:t>
              </w:r>
            </w:ins>
          </w:p>
        </w:tc>
        <w:tc>
          <w:tcPr>
            <w:tcW w:w="1218"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87" w:author="Ye-Kui Wang" w:date="2011-12-27T15:47:00Z"/>
              </w:rPr>
            </w:pPr>
            <w:ins w:id="288" w:author="Ye-Kui Wang" w:date="2011-12-27T15:47:00Z">
              <w:r w:rsidRPr="00C75E5F">
                <w:t>1</w:t>
              </w:r>
            </w:ins>
          </w:p>
        </w:tc>
        <w:tc>
          <w:tcPr>
            <w:tcW w:w="694" w:type="dxa"/>
            <w:tcBorders>
              <w:top w:val="single" w:sz="4" w:space="0" w:color="auto"/>
              <w:left w:val="single" w:sz="4" w:space="0" w:color="auto"/>
              <w:bottom w:val="single" w:sz="4" w:space="0" w:color="auto"/>
              <w:right w:val="single" w:sz="4" w:space="0" w:color="auto"/>
            </w:tcBorders>
          </w:tcPr>
          <w:p w:rsidR="0094696F" w:rsidRPr="00C75E5F" w:rsidRDefault="0094696F" w:rsidP="00B3065E">
            <w:pPr>
              <w:rPr>
                <w:ins w:id="289" w:author="Ye-Kui Wang" w:date="2011-12-27T15:47:00Z"/>
              </w:rPr>
            </w:pPr>
            <w:ins w:id="290" w:author="Ye-Kui Wang" w:date="2011-12-27T15:47:00Z">
              <w:r w:rsidRPr="00C75E5F">
                <w:t>0</w:t>
              </w:r>
            </w:ins>
          </w:p>
        </w:tc>
        <w:tc>
          <w:tcPr>
            <w:tcW w:w="2126"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91" w:author="Ye-Kui Wang" w:date="2011-12-27T15:47:00Z"/>
              </w:rPr>
            </w:pPr>
            <w:ins w:id="292" w:author="Ye-Kui Wang" w:date="2011-12-27T15:47:00Z">
              <w:r w:rsidRPr="00C75E5F">
                <w:t xml:space="preserve">16 14 12 8 </w:t>
              </w:r>
            </w:ins>
          </w:p>
        </w:tc>
        <w:tc>
          <w:tcPr>
            <w:tcW w:w="2198"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93" w:author="Ye-Kui Wang" w:date="2011-12-27T15:47:00Z"/>
              </w:rPr>
            </w:pPr>
            <w:ins w:id="294" w:author="Ye-Kui Wang" w:date="2011-12-27T15:47:00Z">
              <w:r w:rsidRPr="00C75E5F">
                <w:t xml:space="preserve">16 14 12 8 </w:t>
              </w:r>
            </w:ins>
          </w:p>
        </w:tc>
        <w:tc>
          <w:tcPr>
            <w:tcW w:w="2025" w:type="dxa"/>
            <w:tcBorders>
              <w:top w:val="single" w:sz="4" w:space="0" w:color="auto"/>
              <w:left w:val="single" w:sz="4" w:space="0" w:color="auto"/>
              <w:bottom w:val="single" w:sz="4" w:space="0" w:color="auto"/>
              <w:right w:val="single" w:sz="4" w:space="0" w:color="auto"/>
            </w:tcBorders>
            <w:vAlign w:val="bottom"/>
          </w:tcPr>
          <w:p w:rsidR="0094696F" w:rsidRPr="00C75E5F" w:rsidRDefault="0094696F" w:rsidP="00B3065E">
            <w:pPr>
              <w:rPr>
                <w:ins w:id="295" w:author="Ye-Kui Wang" w:date="2011-12-27T15:47:00Z"/>
              </w:rPr>
            </w:pPr>
          </w:p>
        </w:tc>
      </w:tr>
      <w:tr w:rsidR="0094696F" w:rsidTr="00B3065E">
        <w:trPr>
          <w:ins w:id="296" w:author="Ye-Kui Wang" w:date="2011-12-27T15:47:00Z"/>
        </w:trPr>
        <w:tc>
          <w:tcPr>
            <w:tcW w:w="646" w:type="dxa"/>
          </w:tcPr>
          <w:p w:rsidR="0094696F" w:rsidRPr="00C75E5F" w:rsidRDefault="0094696F" w:rsidP="00B3065E">
            <w:pPr>
              <w:rPr>
                <w:ins w:id="297" w:author="Ye-Kui Wang" w:date="2011-12-27T15:47:00Z"/>
              </w:rPr>
            </w:pPr>
            <w:ins w:id="298" w:author="Ye-Kui Wang" w:date="2011-12-27T15:47:00Z">
              <w:r w:rsidRPr="00C75E5F">
                <w:t>…</w:t>
              </w:r>
            </w:ins>
          </w:p>
        </w:tc>
        <w:tc>
          <w:tcPr>
            <w:tcW w:w="669" w:type="dxa"/>
          </w:tcPr>
          <w:p w:rsidR="0094696F" w:rsidRPr="00C75E5F" w:rsidRDefault="0094696F" w:rsidP="00B3065E">
            <w:pPr>
              <w:rPr>
                <w:ins w:id="299" w:author="Ye-Kui Wang" w:date="2011-12-27T15:47:00Z"/>
              </w:rPr>
            </w:pPr>
          </w:p>
        </w:tc>
        <w:tc>
          <w:tcPr>
            <w:tcW w:w="1218" w:type="dxa"/>
          </w:tcPr>
          <w:p w:rsidR="0094696F" w:rsidRPr="00C75E5F" w:rsidRDefault="0094696F" w:rsidP="00B3065E">
            <w:pPr>
              <w:rPr>
                <w:ins w:id="300" w:author="Ye-Kui Wang" w:date="2011-12-27T15:47:00Z"/>
              </w:rPr>
            </w:pPr>
          </w:p>
        </w:tc>
        <w:tc>
          <w:tcPr>
            <w:tcW w:w="694" w:type="dxa"/>
          </w:tcPr>
          <w:p w:rsidR="0094696F" w:rsidRPr="00C75E5F" w:rsidRDefault="0094696F" w:rsidP="00B3065E">
            <w:pPr>
              <w:rPr>
                <w:ins w:id="301" w:author="Ye-Kui Wang" w:date="2011-12-27T15:47:00Z"/>
              </w:rPr>
            </w:pPr>
          </w:p>
        </w:tc>
        <w:tc>
          <w:tcPr>
            <w:tcW w:w="2126" w:type="dxa"/>
          </w:tcPr>
          <w:p w:rsidR="0094696F" w:rsidRPr="00C75E5F" w:rsidRDefault="0094696F" w:rsidP="00B3065E">
            <w:pPr>
              <w:rPr>
                <w:ins w:id="302" w:author="Ye-Kui Wang" w:date="2011-12-27T15:47:00Z"/>
              </w:rPr>
            </w:pPr>
          </w:p>
        </w:tc>
        <w:tc>
          <w:tcPr>
            <w:tcW w:w="2198" w:type="dxa"/>
          </w:tcPr>
          <w:p w:rsidR="0094696F" w:rsidRPr="00C75E5F" w:rsidRDefault="0094696F" w:rsidP="00B3065E">
            <w:pPr>
              <w:rPr>
                <w:ins w:id="303" w:author="Ye-Kui Wang" w:date="2011-12-27T15:47:00Z"/>
              </w:rPr>
            </w:pPr>
          </w:p>
        </w:tc>
        <w:tc>
          <w:tcPr>
            <w:tcW w:w="2025" w:type="dxa"/>
          </w:tcPr>
          <w:p w:rsidR="0094696F" w:rsidRPr="00C75E5F" w:rsidRDefault="0094696F" w:rsidP="00B3065E">
            <w:pPr>
              <w:rPr>
                <w:ins w:id="304" w:author="Ye-Kui Wang" w:date="2011-12-27T15:47:00Z"/>
              </w:rPr>
            </w:pPr>
          </w:p>
        </w:tc>
      </w:tr>
    </w:tbl>
    <w:p w:rsidR="0094696F" w:rsidRDefault="0094696F" w:rsidP="00770713"/>
    <w:p w:rsidR="00FE2DA3" w:rsidRDefault="00FE2DA3" w:rsidP="00E350BF">
      <w:pPr>
        <w:pStyle w:val="Heading2"/>
      </w:pPr>
      <w:bookmarkStart w:id="305" w:name="_Ref310238091"/>
      <w:r>
        <w:t>Dyadic and nested temporal scalability with 1 reference frame per list</w:t>
      </w:r>
      <w:bookmarkEnd w:id="10"/>
      <w:bookmarkEnd w:id="305"/>
    </w:p>
    <w:p w:rsidR="00FE2DA3" w:rsidRDefault="00FE2DA3" w:rsidP="009234A5">
      <w:pPr>
        <w:jc w:val="both"/>
        <w:rPr>
          <w:szCs w:val="22"/>
        </w:rPr>
      </w:pPr>
      <w:r>
        <w:rPr>
          <w:szCs w:val="22"/>
        </w:rPr>
        <w:t xml:space="preserve">GOP size 8 is used. Random access points (RAPs) are coded in roughly every one second. For example, </w:t>
      </w:r>
      <w:ins w:id="306" w:author="Ye-Kui Wang" w:date="2011-12-27T15:08:00Z">
        <w:r w:rsidR="00F94A37">
          <w:rPr>
            <w:szCs w:val="22"/>
          </w:rPr>
          <w:t xml:space="preserve">if the frame rate is </w:t>
        </w:r>
        <w:r w:rsidR="00F94A37">
          <w:rPr>
            <w:szCs w:val="22"/>
          </w:rPr>
          <w:t>15</w:t>
        </w:r>
        <w:r w:rsidR="00F94A37">
          <w:rPr>
            <w:szCs w:val="22"/>
          </w:rPr>
          <w:t xml:space="preserve"> fps, then a CRA picture is coded for every </w:t>
        </w:r>
        <w:r w:rsidR="00F94A37">
          <w:rPr>
            <w:szCs w:val="22"/>
          </w:rPr>
          <w:t>2</w:t>
        </w:r>
        <w:r w:rsidR="00F94A37">
          <w:rPr>
            <w:szCs w:val="22"/>
          </w:rPr>
          <w:t xml:space="preserve"> GOPs</w:t>
        </w:r>
        <w:r w:rsidR="00F94A37">
          <w:rPr>
            <w:szCs w:val="22"/>
          </w:rPr>
          <w:t>;</w:t>
        </w:r>
        <w:r w:rsidR="00F94A37">
          <w:rPr>
            <w:szCs w:val="22"/>
          </w:rPr>
          <w:t xml:space="preserve"> </w:t>
        </w:r>
      </w:ins>
      <w:r>
        <w:rPr>
          <w:szCs w:val="22"/>
        </w:rPr>
        <w:t>if the frame rate is 30 fps, then a CRA picture is coded for every 4 GOPs</w:t>
      </w:r>
      <w:ins w:id="307" w:author="Ye-Kui Wang" w:date="2011-12-27T15:08:00Z">
        <w:r w:rsidR="00F94A37">
          <w:rPr>
            <w:szCs w:val="22"/>
          </w:rPr>
          <w:t>;</w:t>
        </w:r>
      </w:ins>
      <w:del w:id="308" w:author="Ye-Kui Wang" w:date="2011-12-27T15:08:00Z">
        <w:r w:rsidDel="00F94A37">
          <w:rPr>
            <w:szCs w:val="22"/>
          </w:rPr>
          <w:delText>,</w:delText>
        </w:r>
      </w:del>
      <w:r>
        <w:rPr>
          <w:szCs w:val="22"/>
        </w:rPr>
        <w:t xml:space="preserve"> </w:t>
      </w:r>
      <w:del w:id="309" w:author="Ye-Kui Wang" w:date="2011-12-27T15:08:00Z">
        <w:r w:rsidDel="00F94A37">
          <w:rPr>
            <w:szCs w:val="22"/>
          </w:rPr>
          <w:delText>and</w:delText>
        </w:r>
      </w:del>
      <w:r>
        <w:rPr>
          <w:szCs w:val="22"/>
        </w:rPr>
        <w:t xml:space="preserve"> if the frame rate is 60 fps, a CRA picture is coded for every 8 GOPs.</w:t>
      </w:r>
    </w:p>
    <w:p w:rsidR="00FE2DA3" w:rsidRDefault="00FE2DA3" w:rsidP="009234A5">
      <w:pPr>
        <w:jc w:val="both"/>
        <w:rPr>
          <w:szCs w:val="22"/>
        </w:rPr>
      </w:pPr>
      <w:r>
        <w:rPr>
          <w:szCs w:val="22"/>
        </w:rPr>
        <w:t>This structure may be used by encoders which are unable to estimate motion from more than one reference frame per list, when temporal scalability is desired, and temporal layer switching is desired at any access unit.</w:t>
      </w:r>
    </w:p>
    <w:p w:rsidR="00FE644C" w:rsidRDefault="00FE644C" w:rsidP="009234A5">
      <w:pPr>
        <w:jc w:val="both"/>
        <w:rPr>
          <w:ins w:id="310" w:author="Ye-Kui Wang" w:date="2011-12-27T15:06:00Z"/>
          <w:szCs w:val="22"/>
        </w:rPr>
      </w:pPr>
      <w:ins w:id="311" w:author="Ye-Kui Wang" w:date="2011-12-27T15:04:00Z">
        <w:r>
          <w:rPr>
            <w:szCs w:val="22"/>
          </w:rPr>
          <w:t xml:space="preserve">Two structures are possible. In </w:t>
        </w:r>
      </w:ins>
      <w:ins w:id="312" w:author="Ye-Kui Wang" w:date="2011-12-27T15:05:00Z">
        <w:r>
          <w:rPr>
            <w:szCs w:val="22"/>
          </w:rPr>
          <w:t xml:space="preserve">the first </w:t>
        </w:r>
      </w:ins>
      <w:ins w:id="313" w:author="Ye-Kui Wang" w:date="2011-12-27T15:04:00Z">
        <w:r w:rsidRPr="00FE644C">
          <w:rPr>
            <w:szCs w:val="22"/>
          </w:rPr>
          <w:t>structure,</w:t>
        </w:r>
        <w:r w:rsidRPr="00FE644C">
          <w:rPr>
            <w:szCs w:val="22"/>
          </w:rPr>
          <w:t xml:space="preserve"> </w:t>
        </w:r>
        <w:r w:rsidRPr="00FE644C">
          <w:rPr>
            <w:szCs w:val="22"/>
          </w:rPr>
          <w:t xml:space="preserve">pictures with the same </w:t>
        </w:r>
        <w:proofErr w:type="spellStart"/>
        <w:r w:rsidRPr="00FE644C">
          <w:rPr>
            <w:szCs w:val="22"/>
          </w:rPr>
          <w:t>temporal_id</w:t>
        </w:r>
        <w:proofErr w:type="spellEnd"/>
        <w:r w:rsidRPr="00FE644C">
          <w:rPr>
            <w:szCs w:val="22"/>
          </w:rPr>
          <w:t xml:space="preserve"> </w:t>
        </w:r>
        <w:r>
          <w:rPr>
            <w:szCs w:val="22"/>
          </w:rPr>
          <w:t xml:space="preserve">in one GOP </w:t>
        </w:r>
      </w:ins>
      <w:ins w:id="314" w:author="Ye-Kui Wang" w:date="2011-12-27T15:05:00Z">
        <w:r>
          <w:rPr>
            <w:szCs w:val="22"/>
          </w:rPr>
          <w:t>may be interleaved in decoding order</w:t>
        </w:r>
      </w:ins>
      <w:ins w:id="315" w:author="Ye-Kui Wang" w:date="2011-12-27T15:06:00Z">
        <w:r>
          <w:rPr>
            <w:szCs w:val="22"/>
          </w:rPr>
          <w:t xml:space="preserve"> (as shown in Table 1)</w:t>
        </w:r>
      </w:ins>
      <w:ins w:id="316" w:author="Ye-Kui Wang" w:date="2011-12-27T15:05:00Z">
        <w:r>
          <w:rPr>
            <w:szCs w:val="22"/>
          </w:rPr>
          <w:t xml:space="preserve">, while in the second </w:t>
        </w:r>
      </w:ins>
      <w:ins w:id="317" w:author="Ye-Kui Wang" w:date="2011-12-27T15:06:00Z">
        <w:r>
          <w:rPr>
            <w:szCs w:val="22"/>
          </w:rPr>
          <w:t>structure</w:t>
        </w:r>
      </w:ins>
      <w:ins w:id="318" w:author="Ye-Kui Wang" w:date="2011-12-27T15:05:00Z">
        <w:r>
          <w:rPr>
            <w:szCs w:val="22"/>
          </w:rPr>
          <w:t xml:space="preserve"> </w:t>
        </w:r>
        <w:r w:rsidRPr="00FE644C">
          <w:rPr>
            <w:szCs w:val="22"/>
          </w:rPr>
          <w:t xml:space="preserve">all pictures with the same </w:t>
        </w:r>
        <w:proofErr w:type="spellStart"/>
        <w:r w:rsidRPr="00FE644C">
          <w:rPr>
            <w:szCs w:val="22"/>
          </w:rPr>
          <w:t>temporal_id</w:t>
        </w:r>
        <w:proofErr w:type="spellEnd"/>
        <w:r w:rsidRPr="00FE644C">
          <w:rPr>
            <w:szCs w:val="22"/>
          </w:rPr>
          <w:t xml:space="preserve"> </w:t>
        </w:r>
        <w:r>
          <w:rPr>
            <w:szCs w:val="22"/>
          </w:rPr>
          <w:t xml:space="preserve">in one GOP </w:t>
        </w:r>
        <w:r w:rsidRPr="00FE644C">
          <w:rPr>
            <w:szCs w:val="22"/>
          </w:rPr>
          <w:t>are continuous in decoding order</w:t>
        </w:r>
        <w:r>
          <w:rPr>
            <w:szCs w:val="22"/>
          </w:rPr>
          <w:t xml:space="preserve"> (as shown in Table 2)</w:t>
        </w:r>
      </w:ins>
      <w:ins w:id="319" w:author="Ye-Kui Wang" w:date="2011-12-27T15:04:00Z">
        <w:r w:rsidRPr="00FE644C">
          <w:rPr>
            <w:szCs w:val="22"/>
          </w:rPr>
          <w:t xml:space="preserve">. </w:t>
        </w:r>
      </w:ins>
    </w:p>
    <w:p w:rsidR="00FE2DA3" w:rsidRDefault="00FE644C" w:rsidP="009234A5">
      <w:pPr>
        <w:jc w:val="both"/>
        <w:rPr>
          <w:szCs w:val="22"/>
        </w:rPr>
      </w:pPr>
      <w:ins w:id="320" w:author="Ye-Kui Wang" w:date="2011-12-27T15:07:00Z">
        <w:r>
          <w:rPr>
            <w:szCs w:val="22"/>
          </w:rPr>
          <w:t>Simulation r</w:t>
        </w:r>
      </w:ins>
      <w:del w:id="321" w:author="Ye-Kui Wang" w:date="2011-12-27T15:07:00Z">
        <w:r w:rsidR="00FE2DA3" w:rsidDel="00FE644C">
          <w:rPr>
            <w:szCs w:val="22"/>
          </w:rPr>
          <w:delText>R</w:delText>
        </w:r>
      </w:del>
      <w:r w:rsidR="00FE2DA3">
        <w:rPr>
          <w:szCs w:val="22"/>
        </w:rPr>
        <w:t>esults for both structures</w:t>
      </w:r>
      <w:ins w:id="322" w:author="Ye-Kui Wang" w:date="2011-12-27T15:07:00Z">
        <w:r>
          <w:rPr>
            <w:szCs w:val="22"/>
          </w:rPr>
          <w:t>,</w:t>
        </w:r>
      </w:ins>
      <w:r w:rsidR="00FE2DA3">
        <w:rPr>
          <w:szCs w:val="22"/>
        </w:rPr>
        <w:t xml:space="preserve"> as shown in Table 1 and Table 2</w:t>
      </w:r>
      <w:ins w:id="323" w:author="Ye-Kui Wang" w:date="2011-12-27T15:07:00Z">
        <w:r>
          <w:rPr>
            <w:szCs w:val="22"/>
          </w:rPr>
          <w:t>,</w:t>
        </w:r>
      </w:ins>
      <w:r w:rsidR="00FE2DA3">
        <w:rPr>
          <w:szCs w:val="22"/>
        </w:rPr>
        <w:t xml:space="preserve"> shall be provided.</w:t>
      </w:r>
      <w:ins w:id="324" w:author="Ye-Kui Wang" w:date="2011-12-27T15:09:00Z">
        <w:r w:rsidR="00F94A37">
          <w:rPr>
            <w:szCs w:val="22"/>
          </w:rPr>
          <w:t xml:space="preserve"> In Table 1 and Table 2, it is assumed that the frame rate is 15 fps. </w:t>
        </w:r>
      </w:ins>
      <w:ins w:id="325" w:author="Ye-Kui Wang" w:date="2011-12-27T15:10:00Z">
        <w:r w:rsidR="00F94A37">
          <w:rPr>
            <w:szCs w:val="22"/>
          </w:rPr>
          <w:t>For other frame rates, the prediction structures shall be adapted accordingly, as described above.</w:t>
        </w:r>
      </w:ins>
    </w:p>
    <w:p w:rsidR="00FE2DA3" w:rsidRDefault="00FE2DA3">
      <w:pPr>
        <w:jc w:val="center"/>
        <w:rPr>
          <w:b/>
          <w:szCs w:val="22"/>
        </w:rPr>
      </w:pPr>
      <w:r w:rsidRPr="00AD1897">
        <w:rPr>
          <w:b/>
          <w:szCs w:val="22"/>
        </w:rPr>
        <w:t>Table 1</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F32B5D" w:rsidTr="00E350BF">
        <w:tc>
          <w:tcPr>
            <w:tcW w:w="646" w:type="dxa"/>
          </w:tcPr>
          <w:p w:rsidR="00FE2DA3" w:rsidRPr="00F32B5D" w:rsidRDefault="00FE2DA3" w:rsidP="007C3F63">
            <w:pPr>
              <w:jc w:val="both"/>
            </w:pPr>
            <w:r>
              <w:rPr>
                <w:szCs w:val="22"/>
              </w:rPr>
              <w:t>POC</w:t>
            </w:r>
          </w:p>
        </w:tc>
        <w:tc>
          <w:tcPr>
            <w:tcW w:w="669" w:type="dxa"/>
          </w:tcPr>
          <w:p w:rsidR="00FE2DA3" w:rsidRDefault="00FE2DA3" w:rsidP="00E350BF">
            <w:pPr>
              <w:keepNext/>
              <w:keepLines/>
              <w:jc w:val="center"/>
            </w:pPr>
            <w:proofErr w:type="spellStart"/>
            <w:r>
              <w:t>pic</w:t>
            </w:r>
            <w:proofErr w:type="spellEnd"/>
            <w:r>
              <w:t xml:space="preserve"> type</w:t>
            </w:r>
          </w:p>
        </w:tc>
        <w:tc>
          <w:tcPr>
            <w:tcW w:w="1218" w:type="dxa"/>
          </w:tcPr>
          <w:p w:rsidR="00FE2DA3" w:rsidRDefault="00FE2DA3" w:rsidP="007C3F63">
            <w:pPr>
              <w:keepNext/>
              <w:keepLines/>
              <w:jc w:val="center"/>
            </w:pPr>
            <w:proofErr w:type="spellStart"/>
            <w:r>
              <w:t>nal_ref_flg</w:t>
            </w:r>
            <w:proofErr w:type="spellEnd"/>
          </w:p>
        </w:tc>
        <w:tc>
          <w:tcPr>
            <w:tcW w:w="694" w:type="dxa"/>
          </w:tcPr>
          <w:p w:rsidR="00FE2DA3" w:rsidRDefault="00FE2DA3" w:rsidP="007C3F63">
            <w:pPr>
              <w:keepNext/>
              <w:keepLines/>
              <w:jc w:val="center"/>
            </w:pPr>
            <w:proofErr w:type="spellStart"/>
            <w:r>
              <w:t>t_id</w:t>
            </w:r>
            <w:proofErr w:type="spellEnd"/>
          </w:p>
        </w:tc>
        <w:tc>
          <w:tcPr>
            <w:tcW w:w="2126" w:type="dxa"/>
          </w:tcPr>
          <w:p w:rsidR="00FE2DA3" w:rsidRPr="00F32B5D" w:rsidRDefault="00FE2DA3" w:rsidP="00F80BC8">
            <w:pPr>
              <w:keepNext/>
              <w:keepLines/>
              <w:jc w:val="center"/>
            </w:pPr>
            <w:r>
              <w:t>RefPicList0</w:t>
            </w:r>
          </w:p>
        </w:tc>
        <w:tc>
          <w:tcPr>
            <w:tcW w:w="2198" w:type="dxa"/>
          </w:tcPr>
          <w:p w:rsidR="00FE2DA3" w:rsidRPr="00F32B5D" w:rsidRDefault="00FE2DA3" w:rsidP="00F80BC8">
            <w:pPr>
              <w:keepNext/>
              <w:keepLines/>
              <w:jc w:val="center"/>
            </w:pPr>
            <w:r>
              <w:t>RefPicList1</w:t>
            </w:r>
          </w:p>
        </w:tc>
        <w:tc>
          <w:tcPr>
            <w:tcW w:w="2025" w:type="dxa"/>
          </w:tcPr>
          <w:p w:rsidR="00FE2DA3" w:rsidRDefault="00FE2DA3" w:rsidP="007C3F63">
            <w:pPr>
              <w:keepNext/>
              <w:keepLines/>
              <w:jc w:val="center"/>
            </w:pPr>
            <w:r>
              <w:t>Other pictures marked as “used for reference”</w:t>
            </w:r>
          </w:p>
        </w:tc>
      </w:tr>
      <w:tr w:rsidR="00FE2DA3" w:rsidRPr="00F32B5D" w:rsidTr="00E350BF">
        <w:tc>
          <w:tcPr>
            <w:tcW w:w="646" w:type="dxa"/>
          </w:tcPr>
          <w:p w:rsidR="00FE2DA3" w:rsidRPr="00372796" w:rsidRDefault="00FE2DA3" w:rsidP="007C3F63">
            <w:pPr>
              <w:jc w:val="both"/>
              <w:rPr>
                <w:szCs w:val="22"/>
              </w:rPr>
            </w:pPr>
            <w:r w:rsidRPr="00372796">
              <w:rPr>
                <w:szCs w:val="22"/>
              </w:rPr>
              <w:t>0</w:t>
            </w:r>
          </w:p>
        </w:tc>
        <w:tc>
          <w:tcPr>
            <w:tcW w:w="669" w:type="dxa"/>
          </w:tcPr>
          <w:p w:rsidR="00FE2DA3" w:rsidRDefault="00FE2DA3" w:rsidP="007C3F63">
            <w:pPr>
              <w:keepNext/>
              <w:keepLines/>
              <w:jc w:val="center"/>
              <w:rPr>
                <w:color w:val="000000"/>
              </w:rPr>
            </w:pPr>
            <w:r>
              <w:rPr>
                <w:color w:val="000000"/>
              </w:rPr>
              <w:t>IDR</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0</w:t>
            </w:r>
          </w:p>
        </w:tc>
        <w:tc>
          <w:tcPr>
            <w:tcW w:w="2126" w:type="dxa"/>
          </w:tcPr>
          <w:p w:rsidR="00FE2DA3" w:rsidRPr="00F32B5D" w:rsidRDefault="00FE2DA3" w:rsidP="007C3F63">
            <w:pPr>
              <w:keepNext/>
              <w:keepLines/>
              <w:jc w:val="center"/>
              <w:rPr>
                <w:color w:val="000000"/>
              </w:rPr>
            </w:pPr>
            <w:r>
              <w:rPr>
                <w:color w:val="000000"/>
              </w:rPr>
              <w:t>-</w:t>
            </w:r>
          </w:p>
        </w:tc>
        <w:tc>
          <w:tcPr>
            <w:tcW w:w="2198" w:type="dxa"/>
          </w:tcPr>
          <w:p w:rsidR="00FE2DA3" w:rsidRPr="00F32B5D" w:rsidRDefault="00FE2DA3" w:rsidP="007C3F63">
            <w:pPr>
              <w:keepNext/>
              <w:keepLines/>
              <w:jc w:val="center"/>
              <w:rPr>
                <w:color w:val="000000"/>
              </w:rPr>
            </w:pPr>
            <w:r>
              <w:rPr>
                <w:color w:val="000000"/>
              </w:rPr>
              <w:t>-</w:t>
            </w:r>
          </w:p>
        </w:tc>
        <w:tc>
          <w:tcPr>
            <w:tcW w:w="2025" w:type="dxa"/>
          </w:tcPr>
          <w:p w:rsidR="00FE2DA3" w:rsidRPr="00F32B5D"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8</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0</w:t>
            </w:r>
          </w:p>
        </w:tc>
        <w:tc>
          <w:tcPr>
            <w:tcW w:w="2126" w:type="dxa"/>
          </w:tcPr>
          <w:p w:rsidR="00FE2DA3" w:rsidRPr="00F32B5D" w:rsidRDefault="00FE2DA3" w:rsidP="007C3F63">
            <w:pPr>
              <w:keepNext/>
              <w:keepLines/>
              <w:jc w:val="center"/>
              <w:rPr>
                <w:color w:val="000000"/>
              </w:rPr>
            </w:pPr>
            <w:r>
              <w:rPr>
                <w:color w:val="000000"/>
              </w:rPr>
              <w:t>0</w:t>
            </w:r>
          </w:p>
        </w:tc>
        <w:tc>
          <w:tcPr>
            <w:tcW w:w="2198" w:type="dxa"/>
          </w:tcPr>
          <w:p w:rsidR="00FE2DA3" w:rsidRPr="00F32B5D" w:rsidRDefault="00FE2DA3" w:rsidP="00FE27D4">
            <w:pPr>
              <w:keepNext/>
              <w:keepLines/>
              <w:jc w:val="center"/>
              <w:rPr>
                <w:color w:val="000000"/>
              </w:rPr>
            </w:pPr>
            <w:r>
              <w:rPr>
                <w:color w:val="000000"/>
              </w:rPr>
              <w:t>0</w:t>
            </w:r>
          </w:p>
        </w:tc>
        <w:tc>
          <w:tcPr>
            <w:tcW w:w="2025" w:type="dxa"/>
          </w:tcPr>
          <w:p w:rsidR="00FE2DA3" w:rsidRPr="00FE27D4" w:rsidRDefault="00FE2DA3" w:rsidP="007C3F63">
            <w:pPr>
              <w:keepNext/>
              <w:keepLines/>
              <w:jc w:val="center"/>
            </w:pPr>
            <w:r>
              <w:t>-</w:t>
            </w:r>
          </w:p>
        </w:tc>
      </w:tr>
      <w:tr w:rsidR="00FE2DA3" w:rsidRPr="00F32B5D" w:rsidTr="00E350BF">
        <w:tc>
          <w:tcPr>
            <w:tcW w:w="646" w:type="dxa"/>
          </w:tcPr>
          <w:p w:rsidR="00FE2DA3" w:rsidRPr="00372796" w:rsidRDefault="00FE2DA3" w:rsidP="007C3F63">
            <w:pPr>
              <w:jc w:val="both"/>
              <w:rPr>
                <w:szCs w:val="22"/>
              </w:rPr>
            </w:pPr>
            <w:r>
              <w:rPr>
                <w:szCs w:val="22"/>
              </w:rPr>
              <w:t>4</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1</w:t>
            </w:r>
          </w:p>
        </w:tc>
        <w:tc>
          <w:tcPr>
            <w:tcW w:w="2126" w:type="dxa"/>
          </w:tcPr>
          <w:p w:rsidR="00FE2DA3" w:rsidRPr="00F32B5D" w:rsidRDefault="00FE2DA3" w:rsidP="007C3F63">
            <w:pPr>
              <w:keepNext/>
              <w:keepLines/>
              <w:jc w:val="center"/>
              <w:rPr>
                <w:color w:val="000000"/>
              </w:rPr>
            </w:pPr>
            <w:r>
              <w:rPr>
                <w:color w:val="000000"/>
              </w:rPr>
              <w:t>0</w:t>
            </w:r>
          </w:p>
        </w:tc>
        <w:tc>
          <w:tcPr>
            <w:tcW w:w="2198" w:type="dxa"/>
          </w:tcPr>
          <w:p w:rsidR="00FE2DA3" w:rsidRPr="00F32B5D" w:rsidRDefault="00FE2DA3" w:rsidP="007C3F63">
            <w:pPr>
              <w:keepNext/>
              <w:keepLines/>
              <w:jc w:val="center"/>
              <w:rPr>
                <w:color w:val="000000"/>
              </w:rPr>
            </w:pPr>
            <w:r>
              <w:rPr>
                <w:color w:val="000000"/>
              </w:rPr>
              <w:t>8</w:t>
            </w:r>
          </w:p>
        </w:tc>
        <w:tc>
          <w:tcPr>
            <w:tcW w:w="2025" w:type="dxa"/>
          </w:tcPr>
          <w:p w:rsidR="00FE2DA3" w:rsidRPr="00FE27D4"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2</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2</w:t>
            </w:r>
          </w:p>
        </w:tc>
        <w:tc>
          <w:tcPr>
            <w:tcW w:w="2126" w:type="dxa"/>
          </w:tcPr>
          <w:p w:rsidR="00FE2DA3" w:rsidRPr="00F32B5D" w:rsidRDefault="00FE2DA3" w:rsidP="007C3F63">
            <w:pPr>
              <w:keepNext/>
              <w:keepLines/>
              <w:jc w:val="center"/>
              <w:rPr>
                <w:color w:val="000000"/>
              </w:rPr>
            </w:pPr>
            <w:r>
              <w:rPr>
                <w:color w:val="000000"/>
              </w:rPr>
              <w:t>0</w:t>
            </w:r>
          </w:p>
        </w:tc>
        <w:tc>
          <w:tcPr>
            <w:tcW w:w="2198" w:type="dxa"/>
          </w:tcPr>
          <w:p w:rsidR="00FE2DA3" w:rsidRPr="00F32B5D" w:rsidRDefault="00FE2DA3" w:rsidP="007C3F63">
            <w:pPr>
              <w:keepNext/>
              <w:keepLines/>
              <w:jc w:val="center"/>
              <w:rPr>
                <w:color w:val="000000"/>
              </w:rPr>
            </w:pPr>
            <w:r>
              <w:rPr>
                <w:color w:val="000000"/>
              </w:rPr>
              <w:t>4</w:t>
            </w:r>
          </w:p>
        </w:tc>
        <w:tc>
          <w:tcPr>
            <w:tcW w:w="2025" w:type="dxa"/>
          </w:tcPr>
          <w:p w:rsidR="00FE2DA3" w:rsidRPr="00FE27D4" w:rsidRDefault="00FE2DA3" w:rsidP="007C3F63">
            <w:pPr>
              <w:keepNext/>
              <w:keepLines/>
              <w:jc w:val="center"/>
              <w:rPr>
                <w:color w:val="000000"/>
              </w:rPr>
            </w:pPr>
            <w:r>
              <w:rPr>
                <w:color w:val="000000"/>
              </w:rPr>
              <w:t>8</w:t>
            </w:r>
          </w:p>
        </w:tc>
      </w:tr>
      <w:tr w:rsidR="00FE2DA3" w:rsidRPr="00F32B5D" w:rsidTr="00E350BF">
        <w:tc>
          <w:tcPr>
            <w:tcW w:w="646" w:type="dxa"/>
          </w:tcPr>
          <w:p w:rsidR="00FE2DA3" w:rsidRPr="00372796" w:rsidRDefault="00FE2DA3" w:rsidP="007C3F63">
            <w:pPr>
              <w:jc w:val="both"/>
              <w:rPr>
                <w:szCs w:val="22"/>
              </w:rPr>
            </w:pPr>
            <w:r>
              <w:rPr>
                <w:szCs w:val="22"/>
              </w:rPr>
              <w:t>1</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0</w:t>
            </w:r>
          </w:p>
        </w:tc>
        <w:tc>
          <w:tcPr>
            <w:tcW w:w="2198" w:type="dxa"/>
          </w:tcPr>
          <w:p w:rsidR="00FE2DA3" w:rsidRPr="00F32B5D" w:rsidRDefault="00FE2DA3" w:rsidP="007C3F63">
            <w:pPr>
              <w:keepNext/>
              <w:keepLines/>
              <w:jc w:val="center"/>
              <w:rPr>
                <w:color w:val="000000"/>
              </w:rPr>
            </w:pPr>
            <w:r>
              <w:rPr>
                <w:color w:val="000000"/>
              </w:rPr>
              <w:t>2</w:t>
            </w:r>
          </w:p>
        </w:tc>
        <w:tc>
          <w:tcPr>
            <w:tcW w:w="2025" w:type="dxa"/>
          </w:tcPr>
          <w:p w:rsidR="00FE2DA3" w:rsidRPr="00AF3480" w:rsidRDefault="00FE2DA3" w:rsidP="007C3F63">
            <w:pPr>
              <w:keepNext/>
              <w:keepLines/>
              <w:jc w:val="center"/>
              <w:rPr>
                <w:color w:val="000000"/>
              </w:rPr>
            </w:pPr>
            <w:r>
              <w:rPr>
                <w:color w:val="000000"/>
              </w:rPr>
              <w:t>4, 8</w:t>
            </w:r>
          </w:p>
        </w:tc>
      </w:tr>
      <w:tr w:rsidR="00FE2DA3" w:rsidRPr="00F32B5D" w:rsidTr="00E350BF">
        <w:tc>
          <w:tcPr>
            <w:tcW w:w="646" w:type="dxa"/>
          </w:tcPr>
          <w:p w:rsidR="00FE2DA3" w:rsidRPr="00372796" w:rsidRDefault="00FE2DA3" w:rsidP="007C3F63">
            <w:pPr>
              <w:jc w:val="both"/>
              <w:rPr>
                <w:szCs w:val="22"/>
              </w:rPr>
            </w:pPr>
            <w:r>
              <w:rPr>
                <w:szCs w:val="22"/>
              </w:rPr>
              <w:t>3</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2</w:t>
            </w:r>
          </w:p>
        </w:tc>
        <w:tc>
          <w:tcPr>
            <w:tcW w:w="2198" w:type="dxa"/>
          </w:tcPr>
          <w:p w:rsidR="00FE2DA3" w:rsidRPr="00F32B5D" w:rsidRDefault="00FE2DA3" w:rsidP="007C3F63">
            <w:pPr>
              <w:keepNext/>
              <w:keepLines/>
              <w:jc w:val="center"/>
              <w:rPr>
                <w:color w:val="000000"/>
              </w:rPr>
            </w:pPr>
            <w:r>
              <w:rPr>
                <w:color w:val="000000"/>
              </w:rPr>
              <w:t>4</w:t>
            </w:r>
          </w:p>
        </w:tc>
        <w:tc>
          <w:tcPr>
            <w:tcW w:w="2025" w:type="dxa"/>
          </w:tcPr>
          <w:p w:rsidR="00FE2DA3" w:rsidRPr="00F32B5D" w:rsidRDefault="00FE2DA3" w:rsidP="007C3F63">
            <w:pPr>
              <w:keepNext/>
              <w:keepLines/>
              <w:jc w:val="center"/>
              <w:rPr>
                <w:color w:val="000000"/>
              </w:rPr>
            </w:pPr>
            <w:r>
              <w:rPr>
                <w:color w:val="000000"/>
              </w:rPr>
              <w:t>8</w:t>
            </w:r>
          </w:p>
        </w:tc>
      </w:tr>
      <w:tr w:rsidR="00FE2DA3" w:rsidRPr="00F32B5D" w:rsidTr="00E350BF">
        <w:tc>
          <w:tcPr>
            <w:tcW w:w="646" w:type="dxa"/>
          </w:tcPr>
          <w:p w:rsidR="00FE2DA3" w:rsidRDefault="00FE2DA3" w:rsidP="007C3F63">
            <w:pPr>
              <w:jc w:val="both"/>
              <w:rPr>
                <w:szCs w:val="22"/>
              </w:rPr>
            </w:pPr>
            <w:r>
              <w:rPr>
                <w:szCs w:val="22"/>
              </w:rPr>
              <w:t>6</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2</w:t>
            </w:r>
          </w:p>
        </w:tc>
        <w:tc>
          <w:tcPr>
            <w:tcW w:w="2126" w:type="dxa"/>
          </w:tcPr>
          <w:p w:rsidR="00FE2DA3" w:rsidRDefault="00FE2DA3" w:rsidP="007C3F63">
            <w:pPr>
              <w:keepNext/>
              <w:keepLines/>
              <w:jc w:val="center"/>
              <w:rPr>
                <w:color w:val="000000"/>
              </w:rPr>
            </w:pPr>
            <w:r>
              <w:rPr>
                <w:color w:val="000000"/>
              </w:rPr>
              <w:t>4</w:t>
            </w:r>
          </w:p>
        </w:tc>
        <w:tc>
          <w:tcPr>
            <w:tcW w:w="2198" w:type="dxa"/>
          </w:tcPr>
          <w:p w:rsidR="00FE2DA3" w:rsidRDefault="00FE2DA3" w:rsidP="007C3F63">
            <w:pPr>
              <w:keepNext/>
              <w:keepLines/>
              <w:jc w:val="center"/>
              <w:rPr>
                <w:color w:val="000000"/>
              </w:rPr>
            </w:pPr>
            <w:r>
              <w:rPr>
                <w:color w:val="000000"/>
              </w:rPr>
              <w:t>8</w:t>
            </w:r>
          </w:p>
        </w:tc>
        <w:tc>
          <w:tcPr>
            <w:tcW w:w="2025" w:type="dxa"/>
          </w:tcPr>
          <w:p w:rsidR="00FE2DA3" w:rsidRPr="00F32B5D"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5</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4</w:t>
            </w:r>
          </w:p>
        </w:tc>
        <w:tc>
          <w:tcPr>
            <w:tcW w:w="2198" w:type="dxa"/>
          </w:tcPr>
          <w:p w:rsidR="00FE2DA3" w:rsidRPr="00F32B5D" w:rsidRDefault="00FE2DA3" w:rsidP="007C3F63">
            <w:pPr>
              <w:keepNext/>
              <w:keepLines/>
              <w:jc w:val="center"/>
              <w:rPr>
                <w:color w:val="000000"/>
              </w:rPr>
            </w:pPr>
            <w:r>
              <w:rPr>
                <w:color w:val="000000"/>
              </w:rPr>
              <w:t>6</w:t>
            </w:r>
          </w:p>
        </w:tc>
        <w:tc>
          <w:tcPr>
            <w:tcW w:w="2025" w:type="dxa"/>
          </w:tcPr>
          <w:p w:rsidR="00FE2DA3" w:rsidRPr="00F32B5D" w:rsidRDefault="00FE2DA3" w:rsidP="007C3F63">
            <w:pPr>
              <w:keepNext/>
              <w:keepLines/>
              <w:jc w:val="center"/>
              <w:rPr>
                <w:color w:val="000000"/>
              </w:rPr>
            </w:pPr>
            <w:r>
              <w:rPr>
                <w:color w:val="000000"/>
              </w:rPr>
              <w:t>8</w:t>
            </w:r>
          </w:p>
        </w:tc>
      </w:tr>
      <w:tr w:rsidR="00FE2DA3" w:rsidRPr="00F32B5D" w:rsidTr="00E350BF">
        <w:tc>
          <w:tcPr>
            <w:tcW w:w="646" w:type="dxa"/>
          </w:tcPr>
          <w:p w:rsidR="00FE2DA3" w:rsidRPr="00372796" w:rsidRDefault="00FE2DA3" w:rsidP="007C3F63">
            <w:pPr>
              <w:jc w:val="both"/>
              <w:rPr>
                <w:szCs w:val="22"/>
              </w:rPr>
            </w:pPr>
            <w:r>
              <w:rPr>
                <w:szCs w:val="22"/>
              </w:rPr>
              <w:t>7</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6</w:t>
            </w:r>
          </w:p>
        </w:tc>
        <w:tc>
          <w:tcPr>
            <w:tcW w:w="2198" w:type="dxa"/>
          </w:tcPr>
          <w:p w:rsidR="00FE2DA3" w:rsidRPr="00F32B5D" w:rsidRDefault="00FE2DA3" w:rsidP="007C3F63">
            <w:pPr>
              <w:keepNext/>
              <w:keepLines/>
              <w:jc w:val="center"/>
              <w:rPr>
                <w:color w:val="000000"/>
              </w:rPr>
            </w:pPr>
            <w:r>
              <w:rPr>
                <w:color w:val="000000"/>
              </w:rPr>
              <w:t>8</w:t>
            </w:r>
          </w:p>
        </w:tc>
        <w:tc>
          <w:tcPr>
            <w:tcW w:w="2025" w:type="dxa"/>
          </w:tcPr>
          <w:p w:rsidR="00FE2DA3" w:rsidRPr="00F32B5D"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16</w:t>
            </w:r>
          </w:p>
        </w:tc>
        <w:tc>
          <w:tcPr>
            <w:tcW w:w="669" w:type="dxa"/>
          </w:tcPr>
          <w:p w:rsidR="00FE2DA3" w:rsidRDefault="00FE2DA3" w:rsidP="007C3F63">
            <w:pPr>
              <w:keepNext/>
              <w:keepLines/>
              <w:jc w:val="center"/>
              <w:rPr>
                <w:color w:val="000000"/>
              </w:rPr>
            </w:pPr>
            <w:r>
              <w:rPr>
                <w:color w:val="000000"/>
              </w:rPr>
              <w:t>CRA</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0</w:t>
            </w:r>
          </w:p>
        </w:tc>
        <w:tc>
          <w:tcPr>
            <w:tcW w:w="2126" w:type="dxa"/>
          </w:tcPr>
          <w:p w:rsidR="00FE2DA3" w:rsidRPr="00F32B5D" w:rsidRDefault="00FE2DA3" w:rsidP="007C3F63">
            <w:pPr>
              <w:keepNext/>
              <w:keepLines/>
              <w:jc w:val="center"/>
              <w:rPr>
                <w:color w:val="000000"/>
              </w:rPr>
            </w:pPr>
            <w:r>
              <w:rPr>
                <w:color w:val="000000"/>
              </w:rPr>
              <w:t>-</w:t>
            </w:r>
          </w:p>
        </w:tc>
        <w:tc>
          <w:tcPr>
            <w:tcW w:w="2198" w:type="dxa"/>
          </w:tcPr>
          <w:p w:rsidR="00FE2DA3" w:rsidRPr="00F32B5D" w:rsidRDefault="00FE2DA3" w:rsidP="007C3F63">
            <w:pPr>
              <w:keepNext/>
              <w:keepLines/>
              <w:jc w:val="center"/>
              <w:rPr>
                <w:color w:val="000000"/>
              </w:rPr>
            </w:pPr>
            <w:r>
              <w:rPr>
                <w:color w:val="000000"/>
              </w:rPr>
              <w:t>-</w:t>
            </w:r>
          </w:p>
        </w:tc>
        <w:tc>
          <w:tcPr>
            <w:tcW w:w="2025" w:type="dxa"/>
          </w:tcPr>
          <w:p w:rsidR="00FE2DA3" w:rsidRPr="00F32B5D" w:rsidRDefault="00FE2DA3" w:rsidP="007C3F63">
            <w:pPr>
              <w:keepNext/>
              <w:keepLines/>
              <w:jc w:val="center"/>
              <w:rPr>
                <w:color w:val="000000"/>
              </w:rPr>
            </w:pPr>
            <w:r>
              <w:rPr>
                <w:color w:val="000000"/>
              </w:rPr>
              <w:t>8</w:t>
            </w:r>
          </w:p>
        </w:tc>
      </w:tr>
      <w:tr w:rsidR="00FE2DA3" w:rsidRPr="00F32B5D" w:rsidTr="00E350BF">
        <w:tc>
          <w:tcPr>
            <w:tcW w:w="646" w:type="dxa"/>
          </w:tcPr>
          <w:p w:rsidR="00FE2DA3" w:rsidRPr="00372796" w:rsidRDefault="00FE2DA3" w:rsidP="007C3F63">
            <w:pPr>
              <w:jc w:val="both"/>
              <w:rPr>
                <w:szCs w:val="22"/>
              </w:rPr>
            </w:pPr>
            <w:r>
              <w:rPr>
                <w:szCs w:val="22"/>
              </w:rPr>
              <w:t>12</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1</w:t>
            </w:r>
          </w:p>
        </w:tc>
        <w:tc>
          <w:tcPr>
            <w:tcW w:w="2126" w:type="dxa"/>
          </w:tcPr>
          <w:p w:rsidR="00FE2DA3" w:rsidRPr="00F32B5D" w:rsidRDefault="00FE2DA3" w:rsidP="007C3F63">
            <w:pPr>
              <w:keepNext/>
              <w:keepLines/>
              <w:jc w:val="center"/>
              <w:rPr>
                <w:color w:val="000000"/>
              </w:rPr>
            </w:pPr>
            <w:r>
              <w:rPr>
                <w:color w:val="000000"/>
              </w:rPr>
              <w:t>8</w:t>
            </w:r>
          </w:p>
        </w:tc>
        <w:tc>
          <w:tcPr>
            <w:tcW w:w="2198" w:type="dxa"/>
          </w:tcPr>
          <w:p w:rsidR="00FE2DA3" w:rsidRPr="00F32B5D" w:rsidRDefault="00FE2DA3" w:rsidP="007C3F63">
            <w:pPr>
              <w:keepNext/>
              <w:keepLines/>
              <w:jc w:val="center"/>
              <w:rPr>
                <w:color w:val="000000"/>
              </w:rPr>
            </w:pPr>
            <w:r>
              <w:rPr>
                <w:color w:val="000000"/>
              </w:rPr>
              <w:t>16</w:t>
            </w:r>
          </w:p>
        </w:tc>
        <w:tc>
          <w:tcPr>
            <w:tcW w:w="2025" w:type="dxa"/>
          </w:tcPr>
          <w:p w:rsidR="00FE2DA3" w:rsidRPr="00FE27D4"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10</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2</w:t>
            </w:r>
          </w:p>
        </w:tc>
        <w:tc>
          <w:tcPr>
            <w:tcW w:w="2126" w:type="dxa"/>
          </w:tcPr>
          <w:p w:rsidR="00FE2DA3" w:rsidRPr="00F32B5D" w:rsidRDefault="00FE2DA3" w:rsidP="007C3F63">
            <w:pPr>
              <w:keepNext/>
              <w:keepLines/>
              <w:jc w:val="center"/>
              <w:rPr>
                <w:color w:val="000000"/>
              </w:rPr>
            </w:pPr>
            <w:r>
              <w:rPr>
                <w:color w:val="000000"/>
              </w:rPr>
              <w:t>8</w:t>
            </w:r>
          </w:p>
        </w:tc>
        <w:tc>
          <w:tcPr>
            <w:tcW w:w="2198" w:type="dxa"/>
          </w:tcPr>
          <w:p w:rsidR="00FE2DA3" w:rsidRPr="00F32B5D" w:rsidRDefault="00FE2DA3" w:rsidP="007C3F63">
            <w:pPr>
              <w:keepNext/>
              <w:keepLines/>
              <w:jc w:val="center"/>
              <w:rPr>
                <w:color w:val="000000"/>
              </w:rPr>
            </w:pPr>
            <w:r>
              <w:rPr>
                <w:color w:val="000000"/>
              </w:rPr>
              <w:t>12</w:t>
            </w:r>
          </w:p>
        </w:tc>
        <w:tc>
          <w:tcPr>
            <w:tcW w:w="2025" w:type="dxa"/>
          </w:tcPr>
          <w:p w:rsidR="00FE2DA3" w:rsidRPr="00FE27D4" w:rsidRDefault="00FE2DA3" w:rsidP="007C3F63">
            <w:pPr>
              <w:keepNext/>
              <w:keepLines/>
              <w:jc w:val="center"/>
              <w:rPr>
                <w:color w:val="000000"/>
              </w:rPr>
            </w:pPr>
            <w:r>
              <w:rPr>
                <w:color w:val="000000"/>
              </w:rPr>
              <w:t>16</w:t>
            </w:r>
          </w:p>
        </w:tc>
      </w:tr>
      <w:tr w:rsidR="00FE2DA3" w:rsidRPr="00F32B5D" w:rsidTr="00E350BF">
        <w:tc>
          <w:tcPr>
            <w:tcW w:w="646" w:type="dxa"/>
          </w:tcPr>
          <w:p w:rsidR="00FE2DA3" w:rsidRPr="00372796" w:rsidRDefault="00FE2DA3" w:rsidP="007C3F63">
            <w:pPr>
              <w:jc w:val="both"/>
              <w:rPr>
                <w:szCs w:val="22"/>
              </w:rPr>
            </w:pPr>
            <w:r>
              <w:rPr>
                <w:szCs w:val="22"/>
              </w:rPr>
              <w:t>9</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8</w:t>
            </w:r>
          </w:p>
        </w:tc>
        <w:tc>
          <w:tcPr>
            <w:tcW w:w="2198" w:type="dxa"/>
          </w:tcPr>
          <w:p w:rsidR="00FE2DA3" w:rsidRPr="00F32B5D" w:rsidRDefault="00FE2DA3" w:rsidP="007C3F63">
            <w:pPr>
              <w:keepNext/>
              <w:keepLines/>
              <w:jc w:val="center"/>
              <w:rPr>
                <w:color w:val="000000"/>
              </w:rPr>
            </w:pPr>
            <w:r>
              <w:rPr>
                <w:color w:val="000000"/>
              </w:rPr>
              <w:t>10</w:t>
            </w:r>
          </w:p>
        </w:tc>
        <w:tc>
          <w:tcPr>
            <w:tcW w:w="2025" w:type="dxa"/>
          </w:tcPr>
          <w:p w:rsidR="00FE2DA3" w:rsidRPr="00AF3480" w:rsidRDefault="00FE2DA3" w:rsidP="007C3F63">
            <w:pPr>
              <w:keepNext/>
              <w:keepLines/>
              <w:jc w:val="center"/>
              <w:rPr>
                <w:color w:val="000000"/>
              </w:rPr>
            </w:pPr>
            <w:r>
              <w:rPr>
                <w:color w:val="000000"/>
              </w:rPr>
              <w:t>12, 16</w:t>
            </w:r>
          </w:p>
        </w:tc>
      </w:tr>
      <w:tr w:rsidR="00FE2DA3" w:rsidRPr="00F32B5D" w:rsidTr="00E350BF">
        <w:tc>
          <w:tcPr>
            <w:tcW w:w="646" w:type="dxa"/>
          </w:tcPr>
          <w:p w:rsidR="00FE2DA3" w:rsidRPr="00372796" w:rsidRDefault="00FE2DA3" w:rsidP="007C3F63">
            <w:pPr>
              <w:jc w:val="both"/>
              <w:rPr>
                <w:szCs w:val="22"/>
              </w:rPr>
            </w:pPr>
            <w:r>
              <w:rPr>
                <w:szCs w:val="22"/>
              </w:rPr>
              <w:t>11</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10</w:t>
            </w:r>
          </w:p>
        </w:tc>
        <w:tc>
          <w:tcPr>
            <w:tcW w:w="2198" w:type="dxa"/>
          </w:tcPr>
          <w:p w:rsidR="00FE2DA3" w:rsidRPr="00F32B5D" w:rsidRDefault="00FE2DA3" w:rsidP="007C3F63">
            <w:pPr>
              <w:keepNext/>
              <w:keepLines/>
              <w:jc w:val="center"/>
              <w:rPr>
                <w:color w:val="000000"/>
              </w:rPr>
            </w:pPr>
            <w:r>
              <w:rPr>
                <w:color w:val="000000"/>
              </w:rPr>
              <w:t>12</w:t>
            </w:r>
          </w:p>
        </w:tc>
        <w:tc>
          <w:tcPr>
            <w:tcW w:w="2025" w:type="dxa"/>
          </w:tcPr>
          <w:p w:rsidR="00FE2DA3" w:rsidRPr="00F32B5D" w:rsidRDefault="00FE2DA3" w:rsidP="007C3F63">
            <w:pPr>
              <w:keepNext/>
              <w:keepLines/>
              <w:jc w:val="center"/>
              <w:rPr>
                <w:color w:val="000000"/>
              </w:rPr>
            </w:pPr>
            <w:r>
              <w:rPr>
                <w:color w:val="000000"/>
              </w:rPr>
              <w:t>16</w:t>
            </w:r>
          </w:p>
        </w:tc>
      </w:tr>
      <w:tr w:rsidR="00FE2DA3" w:rsidRPr="00F32B5D" w:rsidTr="00E350BF">
        <w:tc>
          <w:tcPr>
            <w:tcW w:w="646" w:type="dxa"/>
          </w:tcPr>
          <w:p w:rsidR="00FE2DA3" w:rsidRPr="003B47FD" w:rsidRDefault="00FE2DA3" w:rsidP="007C3F63">
            <w:pPr>
              <w:jc w:val="both"/>
              <w:rPr>
                <w:szCs w:val="22"/>
              </w:rPr>
            </w:pPr>
            <w:r w:rsidRPr="003B47FD">
              <w:rPr>
                <w:szCs w:val="22"/>
              </w:rPr>
              <w:lastRenderedPageBreak/>
              <w:t>14</w:t>
            </w:r>
          </w:p>
        </w:tc>
        <w:tc>
          <w:tcPr>
            <w:tcW w:w="669" w:type="dxa"/>
          </w:tcPr>
          <w:p w:rsidR="00FE2DA3" w:rsidRPr="003B47FD" w:rsidRDefault="00FE2DA3" w:rsidP="007C3F63">
            <w:pPr>
              <w:keepNext/>
              <w:keepLines/>
              <w:jc w:val="center"/>
              <w:rPr>
                <w:color w:val="000000"/>
              </w:rPr>
            </w:pPr>
            <w:r w:rsidRPr="003B47FD">
              <w:rPr>
                <w:color w:val="000000"/>
              </w:rPr>
              <w:t>B</w:t>
            </w:r>
          </w:p>
        </w:tc>
        <w:tc>
          <w:tcPr>
            <w:tcW w:w="1218" w:type="dxa"/>
          </w:tcPr>
          <w:p w:rsidR="00FE2DA3" w:rsidRPr="003B47FD" w:rsidRDefault="00FE2DA3" w:rsidP="007C3F63">
            <w:pPr>
              <w:keepNext/>
              <w:keepLines/>
              <w:jc w:val="center"/>
              <w:rPr>
                <w:color w:val="000000"/>
              </w:rPr>
            </w:pPr>
            <w:r w:rsidRPr="003B47FD">
              <w:rPr>
                <w:color w:val="000000"/>
              </w:rPr>
              <w:t>1</w:t>
            </w:r>
          </w:p>
        </w:tc>
        <w:tc>
          <w:tcPr>
            <w:tcW w:w="694" w:type="dxa"/>
          </w:tcPr>
          <w:p w:rsidR="00FE2DA3" w:rsidRPr="003B47FD" w:rsidRDefault="00FE2DA3" w:rsidP="007C3F63">
            <w:pPr>
              <w:keepNext/>
              <w:keepLines/>
              <w:jc w:val="center"/>
              <w:rPr>
                <w:color w:val="000000"/>
              </w:rPr>
            </w:pPr>
            <w:r w:rsidRPr="003B47FD">
              <w:rPr>
                <w:color w:val="000000"/>
              </w:rPr>
              <w:t>2</w:t>
            </w:r>
          </w:p>
        </w:tc>
        <w:tc>
          <w:tcPr>
            <w:tcW w:w="2126" w:type="dxa"/>
          </w:tcPr>
          <w:p w:rsidR="00FE2DA3" w:rsidRPr="003B47FD" w:rsidRDefault="00FE2DA3" w:rsidP="007C3F63">
            <w:pPr>
              <w:keepNext/>
              <w:keepLines/>
              <w:jc w:val="center"/>
              <w:rPr>
                <w:color w:val="000000"/>
              </w:rPr>
            </w:pPr>
            <w:r w:rsidRPr="003B47FD">
              <w:rPr>
                <w:color w:val="000000"/>
              </w:rPr>
              <w:t>12</w:t>
            </w:r>
          </w:p>
        </w:tc>
        <w:tc>
          <w:tcPr>
            <w:tcW w:w="2198" w:type="dxa"/>
          </w:tcPr>
          <w:p w:rsidR="00FE2DA3" w:rsidRPr="003B47FD" w:rsidRDefault="00FE2DA3" w:rsidP="007C3F63">
            <w:pPr>
              <w:keepNext/>
              <w:keepLines/>
              <w:jc w:val="center"/>
              <w:rPr>
                <w:color w:val="000000"/>
              </w:rPr>
            </w:pPr>
            <w:r w:rsidRPr="003B47FD">
              <w:rPr>
                <w:color w:val="000000"/>
              </w:rPr>
              <w:t>16</w:t>
            </w:r>
          </w:p>
        </w:tc>
        <w:tc>
          <w:tcPr>
            <w:tcW w:w="2025" w:type="dxa"/>
          </w:tcPr>
          <w:p w:rsidR="00FE2DA3" w:rsidRPr="00F32B5D" w:rsidRDefault="00FE2DA3" w:rsidP="007C3F63">
            <w:pPr>
              <w:keepNext/>
              <w:keepLines/>
              <w:jc w:val="center"/>
              <w:rPr>
                <w:color w:val="000000"/>
              </w:rPr>
            </w:pPr>
            <w:r w:rsidRPr="003B47FD">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13</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12</w:t>
            </w:r>
          </w:p>
        </w:tc>
        <w:tc>
          <w:tcPr>
            <w:tcW w:w="2198" w:type="dxa"/>
          </w:tcPr>
          <w:p w:rsidR="00FE2DA3" w:rsidRPr="00F32B5D" w:rsidRDefault="00FE2DA3" w:rsidP="007C3F63">
            <w:pPr>
              <w:keepNext/>
              <w:keepLines/>
              <w:jc w:val="center"/>
              <w:rPr>
                <w:color w:val="000000"/>
              </w:rPr>
            </w:pPr>
            <w:r>
              <w:rPr>
                <w:color w:val="000000"/>
              </w:rPr>
              <w:t>14</w:t>
            </w:r>
          </w:p>
        </w:tc>
        <w:tc>
          <w:tcPr>
            <w:tcW w:w="2025" w:type="dxa"/>
          </w:tcPr>
          <w:p w:rsidR="00FE2DA3" w:rsidRPr="00F32B5D" w:rsidRDefault="00FE2DA3" w:rsidP="007C3F63">
            <w:pPr>
              <w:keepNext/>
              <w:keepLines/>
              <w:jc w:val="center"/>
              <w:rPr>
                <w:color w:val="000000"/>
              </w:rPr>
            </w:pPr>
            <w:r>
              <w:rPr>
                <w:color w:val="000000"/>
              </w:rPr>
              <w:t>16</w:t>
            </w:r>
          </w:p>
        </w:tc>
      </w:tr>
      <w:tr w:rsidR="00FE2DA3" w:rsidRPr="00F32B5D" w:rsidTr="00E350BF">
        <w:tc>
          <w:tcPr>
            <w:tcW w:w="646" w:type="dxa"/>
          </w:tcPr>
          <w:p w:rsidR="00FE2DA3" w:rsidRPr="00372796" w:rsidRDefault="00FE2DA3" w:rsidP="007C3F63">
            <w:pPr>
              <w:jc w:val="both"/>
              <w:rPr>
                <w:szCs w:val="22"/>
              </w:rPr>
            </w:pPr>
            <w:r>
              <w:rPr>
                <w:szCs w:val="22"/>
              </w:rPr>
              <w:t>15</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0</w:t>
            </w:r>
          </w:p>
        </w:tc>
        <w:tc>
          <w:tcPr>
            <w:tcW w:w="694" w:type="dxa"/>
          </w:tcPr>
          <w:p w:rsidR="00FE2DA3" w:rsidRDefault="00FE2DA3" w:rsidP="007C3F63">
            <w:pPr>
              <w:keepNext/>
              <w:keepLines/>
              <w:jc w:val="center"/>
              <w:rPr>
                <w:color w:val="000000"/>
              </w:rPr>
            </w:pPr>
            <w:r>
              <w:rPr>
                <w:color w:val="000000"/>
              </w:rPr>
              <w:t>3</w:t>
            </w:r>
          </w:p>
        </w:tc>
        <w:tc>
          <w:tcPr>
            <w:tcW w:w="2126" w:type="dxa"/>
          </w:tcPr>
          <w:p w:rsidR="00FE2DA3" w:rsidRPr="00F32B5D" w:rsidRDefault="00FE2DA3" w:rsidP="007C3F63">
            <w:pPr>
              <w:keepNext/>
              <w:keepLines/>
              <w:jc w:val="center"/>
              <w:rPr>
                <w:color w:val="000000"/>
              </w:rPr>
            </w:pPr>
            <w:r>
              <w:rPr>
                <w:color w:val="000000"/>
              </w:rPr>
              <w:t>14</w:t>
            </w:r>
          </w:p>
        </w:tc>
        <w:tc>
          <w:tcPr>
            <w:tcW w:w="2198" w:type="dxa"/>
          </w:tcPr>
          <w:p w:rsidR="00FE2DA3" w:rsidRPr="00F32B5D" w:rsidRDefault="00FE2DA3" w:rsidP="007C3F63">
            <w:pPr>
              <w:keepNext/>
              <w:keepLines/>
              <w:jc w:val="center"/>
              <w:rPr>
                <w:color w:val="000000"/>
              </w:rPr>
            </w:pPr>
            <w:r>
              <w:rPr>
                <w:color w:val="000000"/>
              </w:rPr>
              <w:t>16</w:t>
            </w:r>
          </w:p>
        </w:tc>
        <w:tc>
          <w:tcPr>
            <w:tcW w:w="2025" w:type="dxa"/>
          </w:tcPr>
          <w:p w:rsidR="00FE2DA3" w:rsidRPr="00F32B5D" w:rsidRDefault="00FE2DA3" w:rsidP="007C3F63">
            <w:pPr>
              <w:keepNext/>
              <w:keepLines/>
              <w:jc w:val="center"/>
              <w:rPr>
                <w:color w:val="000000"/>
              </w:rPr>
            </w:pPr>
            <w:r>
              <w:rPr>
                <w:color w:val="000000"/>
              </w:rPr>
              <w:t>-</w:t>
            </w:r>
          </w:p>
        </w:tc>
      </w:tr>
      <w:tr w:rsidR="00FE2DA3" w:rsidRPr="00F32B5D" w:rsidTr="00E350BF">
        <w:tc>
          <w:tcPr>
            <w:tcW w:w="646" w:type="dxa"/>
          </w:tcPr>
          <w:p w:rsidR="00FE2DA3" w:rsidRPr="00372796" w:rsidRDefault="00FE2DA3" w:rsidP="007C3F63">
            <w:pPr>
              <w:jc w:val="both"/>
              <w:rPr>
                <w:szCs w:val="22"/>
              </w:rPr>
            </w:pPr>
            <w:r>
              <w:rPr>
                <w:szCs w:val="22"/>
              </w:rPr>
              <w:t>24</w:t>
            </w:r>
          </w:p>
        </w:tc>
        <w:tc>
          <w:tcPr>
            <w:tcW w:w="669" w:type="dxa"/>
          </w:tcPr>
          <w:p w:rsidR="00FE2DA3" w:rsidRDefault="00FE2DA3" w:rsidP="007C3F63">
            <w:pPr>
              <w:keepNext/>
              <w:keepLines/>
              <w:jc w:val="center"/>
              <w:rPr>
                <w:color w:val="000000"/>
              </w:rPr>
            </w:pPr>
            <w:r>
              <w:rPr>
                <w:color w:val="000000"/>
              </w:rPr>
              <w:t>B</w:t>
            </w:r>
          </w:p>
        </w:tc>
        <w:tc>
          <w:tcPr>
            <w:tcW w:w="1218" w:type="dxa"/>
          </w:tcPr>
          <w:p w:rsidR="00FE2DA3" w:rsidRDefault="00FE2DA3" w:rsidP="007C3F63">
            <w:pPr>
              <w:keepNext/>
              <w:keepLines/>
              <w:jc w:val="center"/>
              <w:rPr>
                <w:color w:val="000000"/>
              </w:rPr>
            </w:pPr>
            <w:r>
              <w:rPr>
                <w:color w:val="000000"/>
              </w:rPr>
              <w:t>1</w:t>
            </w:r>
          </w:p>
        </w:tc>
        <w:tc>
          <w:tcPr>
            <w:tcW w:w="694" w:type="dxa"/>
          </w:tcPr>
          <w:p w:rsidR="00FE2DA3" w:rsidRDefault="00FE2DA3" w:rsidP="007C3F63">
            <w:pPr>
              <w:keepNext/>
              <w:keepLines/>
              <w:jc w:val="center"/>
              <w:rPr>
                <w:color w:val="000000"/>
              </w:rPr>
            </w:pPr>
            <w:r>
              <w:rPr>
                <w:color w:val="000000"/>
              </w:rPr>
              <w:t>0</w:t>
            </w:r>
          </w:p>
        </w:tc>
        <w:tc>
          <w:tcPr>
            <w:tcW w:w="2126" w:type="dxa"/>
          </w:tcPr>
          <w:p w:rsidR="00FE2DA3" w:rsidRPr="00F32B5D" w:rsidRDefault="00FE2DA3" w:rsidP="007C3F63">
            <w:pPr>
              <w:keepNext/>
              <w:keepLines/>
              <w:jc w:val="center"/>
              <w:rPr>
                <w:color w:val="000000"/>
              </w:rPr>
            </w:pPr>
            <w:r>
              <w:rPr>
                <w:color w:val="000000"/>
              </w:rPr>
              <w:t>16</w:t>
            </w:r>
          </w:p>
        </w:tc>
        <w:tc>
          <w:tcPr>
            <w:tcW w:w="2198" w:type="dxa"/>
          </w:tcPr>
          <w:p w:rsidR="00FE2DA3" w:rsidRPr="00F32B5D" w:rsidRDefault="00FE2DA3" w:rsidP="007C3F63">
            <w:pPr>
              <w:keepNext/>
              <w:keepLines/>
              <w:jc w:val="center"/>
              <w:rPr>
                <w:color w:val="000000"/>
              </w:rPr>
            </w:pPr>
            <w:r>
              <w:rPr>
                <w:color w:val="000000"/>
              </w:rPr>
              <w:t>16</w:t>
            </w:r>
          </w:p>
        </w:tc>
        <w:tc>
          <w:tcPr>
            <w:tcW w:w="2025" w:type="dxa"/>
          </w:tcPr>
          <w:p w:rsidR="00FE2DA3" w:rsidRPr="00E350BF" w:rsidRDefault="00FE2DA3" w:rsidP="007C3F63">
            <w:pPr>
              <w:keepNext/>
              <w:keepLines/>
              <w:jc w:val="center"/>
            </w:pPr>
            <w:r>
              <w:t>-</w:t>
            </w:r>
          </w:p>
        </w:tc>
      </w:tr>
      <w:tr w:rsidR="00FE2DA3" w:rsidRPr="00F32B5D" w:rsidTr="00E350BF">
        <w:tc>
          <w:tcPr>
            <w:tcW w:w="646" w:type="dxa"/>
          </w:tcPr>
          <w:p w:rsidR="00FE2DA3" w:rsidRPr="00372796" w:rsidRDefault="00FE2DA3" w:rsidP="007C3F63">
            <w:pPr>
              <w:jc w:val="both"/>
              <w:rPr>
                <w:szCs w:val="22"/>
              </w:rPr>
            </w:pPr>
            <w:r>
              <w:rPr>
                <w:szCs w:val="22"/>
              </w:rPr>
              <w:t>…</w:t>
            </w:r>
          </w:p>
        </w:tc>
        <w:tc>
          <w:tcPr>
            <w:tcW w:w="669" w:type="dxa"/>
          </w:tcPr>
          <w:p w:rsidR="00FE2DA3" w:rsidRDefault="00FE2DA3" w:rsidP="007C3F63">
            <w:pPr>
              <w:keepNext/>
              <w:keepLines/>
              <w:jc w:val="center"/>
              <w:rPr>
                <w:color w:val="000000"/>
              </w:rPr>
            </w:pPr>
          </w:p>
        </w:tc>
        <w:tc>
          <w:tcPr>
            <w:tcW w:w="1218" w:type="dxa"/>
          </w:tcPr>
          <w:p w:rsidR="00FE2DA3" w:rsidRDefault="00FE2DA3" w:rsidP="007C3F63">
            <w:pPr>
              <w:keepNext/>
              <w:keepLines/>
              <w:jc w:val="center"/>
              <w:rPr>
                <w:color w:val="000000"/>
              </w:rPr>
            </w:pPr>
          </w:p>
        </w:tc>
        <w:tc>
          <w:tcPr>
            <w:tcW w:w="694" w:type="dxa"/>
          </w:tcPr>
          <w:p w:rsidR="00FE2DA3" w:rsidRDefault="00FE2DA3" w:rsidP="007C3F63">
            <w:pPr>
              <w:keepNext/>
              <w:keepLines/>
              <w:jc w:val="center"/>
              <w:rPr>
                <w:color w:val="000000"/>
              </w:rPr>
            </w:pPr>
          </w:p>
        </w:tc>
        <w:tc>
          <w:tcPr>
            <w:tcW w:w="2126" w:type="dxa"/>
          </w:tcPr>
          <w:p w:rsidR="00FE2DA3" w:rsidRPr="00F32B5D" w:rsidRDefault="00FE2DA3" w:rsidP="007C3F63">
            <w:pPr>
              <w:keepNext/>
              <w:keepLines/>
              <w:jc w:val="center"/>
              <w:rPr>
                <w:color w:val="000000"/>
              </w:rPr>
            </w:pPr>
          </w:p>
        </w:tc>
        <w:tc>
          <w:tcPr>
            <w:tcW w:w="2198" w:type="dxa"/>
          </w:tcPr>
          <w:p w:rsidR="00FE2DA3" w:rsidRPr="00F32B5D" w:rsidRDefault="00FE2DA3" w:rsidP="007C3F63">
            <w:pPr>
              <w:keepNext/>
              <w:keepLines/>
              <w:jc w:val="center"/>
              <w:rPr>
                <w:color w:val="000000"/>
              </w:rPr>
            </w:pPr>
          </w:p>
        </w:tc>
        <w:tc>
          <w:tcPr>
            <w:tcW w:w="2025" w:type="dxa"/>
          </w:tcPr>
          <w:p w:rsidR="00FE2DA3" w:rsidRPr="00F32B5D" w:rsidRDefault="00FE2DA3" w:rsidP="007C3F63">
            <w:pPr>
              <w:keepNext/>
              <w:keepLines/>
              <w:jc w:val="center"/>
              <w:rPr>
                <w:color w:val="000000"/>
              </w:rPr>
            </w:pPr>
          </w:p>
        </w:tc>
      </w:tr>
    </w:tbl>
    <w:p w:rsidR="00FE2DA3" w:rsidRDefault="00FE2DA3" w:rsidP="009234A5">
      <w:pPr>
        <w:jc w:val="both"/>
        <w:rPr>
          <w:szCs w:val="22"/>
        </w:rPr>
      </w:pPr>
    </w:p>
    <w:p w:rsidR="00FE2DA3" w:rsidRPr="003B47FD" w:rsidRDefault="00FE2DA3" w:rsidP="003B47FD">
      <w:pPr>
        <w:jc w:val="center"/>
        <w:rPr>
          <w:b/>
          <w:szCs w:val="22"/>
        </w:rPr>
      </w:pPr>
      <w:r>
        <w:rPr>
          <w:b/>
          <w:szCs w:val="22"/>
        </w:rPr>
        <w:t>Table 2</w:t>
      </w:r>
      <w:del w:id="326" w:author="Ye-Kui Wang" w:date="2011-12-27T15:11:00Z">
        <w:r w:rsidDel="00F94A37">
          <w:rPr>
            <w:b/>
            <w:szCs w:val="22"/>
          </w:rPr>
          <w:delText xml:space="preserve"> (Note: the difference here compared to in Table 1 is that herein all pictures with the same temporal_id are continuous in decoding order)</w:delText>
        </w:r>
      </w:del>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76"/>
        <w:gridCol w:w="1217"/>
        <w:gridCol w:w="694"/>
        <w:gridCol w:w="2124"/>
        <w:gridCol w:w="2196"/>
        <w:gridCol w:w="2023"/>
      </w:tblGrid>
      <w:tr w:rsidR="00FE2DA3" w:rsidRPr="00F32B5D" w:rsidTr="009A3567">
        <w:tc>
          <w:tcPr>
            <w:tcW w:w="646" w:type="dxa"/>
          </w:tcPr>
          <w:p w:rsidR="00FE2DA3" w:rsidRPr="00F32B5D" w:rsidRDefault="00FE2DA3" w:rsidP="002E0D98">
            <w:pPr>
              <w:jc w:val="both"/>
            </w:pPr>
            <w:r>
              <w:rPr>
                <w:szCs w:val="22"/>
              </w:rPr>
              <w:t>POC</w:t>
            </w:r>
          </w:p>
        </w:tc>
        <w:tc>
          <w:tcPr>
            <w:tcW w:w="676" w:type="dxa"/>
          </w:tcPr>
          <w:p w:rsidR="00FE2DA3" w:rsidRDefault="00FE2DA3" w:rsidP="002E0D98">
            <w:pPr>
              <w:keepNext/>
              <w:keepLines/>
              <w:jc w:val="center"/>
            </w:pPr>
            <w:proofErr w:type="spellStart"/>
            <w:r>
              <w:t>pic</w:t>
            </w:r>
            <w:proofErr w:type="spellEnd"/>
            <w:r>
              <w:t xml:space="preserve"> type</w:t>
            </w:r>
          </w:p>
        </w:tc>
        <w:tc>
          <w:tcPr>
            <w:tcW w:w="1217" w:type="dxa"/>
          </w:tcPr>
          <w:p w:rsidR="00FE2DA3" w:rsidRDefault="00FE2DA3" w:rsidP="002E0D98">
            <w:pPr>
              <w:keepNext/>
              <w:keepLines/>
              <w:jc w:val="center"/>
            </w:pPr>
            <w:proofErr w:type="spellStart"/>
            <w:r>
              <w:t>nal_ref_flg</w:t>
            </w:r>
            <w:proofErr w:type="spellEnd"/>
          </w:p>
        </w:tc>
        <w:tc>
          <w:tcPr>
            <w:tcW w:w="694" w:type="dxa"/>
          </w:tcPr>
          <w:p w:rsidR="00FE2DA3" w:rsidRDefault="00FE2DA3" w:rsidP="002E0D98">
            <w:pPr>
              <w:keepNext/>
              <w:keepLines/>
              <w:jc w:val="center"/>
            </w:pPr>
            <w:proofErr w:type="spellStart"/>
            <w:r>
              <w:t>t_id</w:t>
            </w:r>
            <w:proofErr w:type="spellEnd"/>
          </w:p>
        </w:tc>
        <w:tc>
          <w:tcPr>
            <w:tcW w:w="2124" w:type="dxa"/>
          </w:tcPr>
          <w:p w:rsidR="00FE2DA3" w:rsidRPr="00F32B5D" w:rsidRDefault="00FE2DA3" w:rsidP="00F80BC8">
            <w:pPr>
              <w:keepNext/>
              <w:keepLines/>
              <w:jc w:val="center"/>
            </w:pPr>
            <w:r>
              <w:t>RefPicList0</w:t>
            </w:r>
          </w:p>
        </w:tc>
        <w:tc>
          <w:tcPr>
            <w:tcW w:w="2196" w:type="dxa"/>
          </w:tcPr>
          <w:p w:rsidR="00FE2DA3" w:rsidRPr="00F32B5D" w:rsidRDefault="00FE2DA3" w:rsidP="00F80BC8">
            <w:pPr>
              <w:keepNext/>
              <w:keepLines/>
              <w:jc w:val="center"/>
            </w:pPr>
            <w:r>
              <w:t>RefPicList1</w:t>
            </w:r>
          </w:p>
        </w:tc>
        <w:tc>
          <w:tcPr>
            <w:tcW w:w="2023" w:type="dxa"/>
          </w:tcPr>
          <w:p w:rsidR="00FE2DA3" w:rsidRDefault="00FE2DA3" w:rsidP="002E0D98">
            <w:pPr>
              <w:keepNext/>
              <w:keepLines/>
              <w:jc w:val="center"/>
            </w:pPr>
            <w:r>
              <w:t>Other pictures marked as “used for reference”</w:t>
            </w:r>
          </w:p>
        </w:tc>
      </w:tr>
      <w:tr w:rsidR="00FE2DA3" w:rsidRPr="00F32B5D" w:rsidTr="009A3567">
        <w:tc>
          <w:tcPr>
            <w:tcW w:w="646" w:type="dxa"/>
          </w:tcPr>
          <w:p w:rsidR="00FE2DA3" w:rsidRPr="00372796" w:rsidRDefault="00FE2DA3" w:rsidP="002E0D98">
            <w:pPr>
              <w:jc w:val="both"/>
              <w:rPr>
                <w:szCs w:val="22"/>
              </w:rPr>
            </w:pPr>
            <w:r w:rsidRPr="00372796">
              <w:rPr>
                <w:szCs w:val="22"/>
              </w:rPr>
              <w:t>0</w:t>
            </w:r>
          </w:p>
        </w:tc>
        <w:tc>
          <w:tcPr>
            <w:tcW w:w="676" w:type="dxa"/>
          </w:tcPr>
          <w:p w:rsidR="00FE2DA3" w:rsidRDefault="00FE2DA3" w:rsidP="002E0D98">
            <w:pPr>
              <w:keepNext/>
              <w:keepLines/>
              <w:jc w:val="center"/>
              <w:rPr>
                <w:color w:val="000000"/>
              </w:rPr>
            </w:pPr>
            <w:r>
              <w:rPr>
                <w:color w:val="000000"/>
              </w:rPr>
              <w:t>IDR</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w:t>
            </w:r>
          </w:p>
        </w:tc>
        <w:tc>
          <w:tcPr>
            <w:tcW w:w="2196" w:type="dxa"/>
          </w:tcPr>
          <w:p w:rsidR="00FE2DA3" w:rsidRPr="00F32B5D" w:rsidRDefault="00FE2DA3" w:rsidP="002E0D98">
            <w:pPr>
              <w:keepNext/>
              <w:keepLines/>
              <w:jc w:val="center"/>
              <w:rPr>
                <w:color w:val="000000"/>
              </w:rPr>
            </w:pPr>
            <w:r>
              <w:rPr>
                <w:color w:val="000000"/>
              </w:rPr>
              <w:t>-</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8</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0</w:t>
            </w:r>
          </w:p>
        </w:tc>
        <w:tc>
          <w:tcPr>
            <w:tcW w:w="2023" w:type="dxa"/>
          </w:tcPr>
          <w:p w:rsidR="00FE2DA3" w:rsidRPr="00FE27D4" w:rsidRDefault="00FE2DA3" w:rsidP="002E0D98">
            <w:pPr>
              <w:keepNext/>
              <w:keepLines/>
              <w:jc w:val="center"/>
            </w:pPr>
            <w:r>
              <w:t>-</w:t>
            </w:r>
          </w:p>
        </w:tc>
      </w:tr>
      <w:tr w:rsidR="00FE2DA3" w:rsidRPr="00F32B5D" w:rsidTr="009A3567">
        <w:tc>
          <w:tcPr>
            <w:tcW w:w="646" w:type="dxa"/>
          </w:tcPr>
          <w:p w:rsidR="00FE2DA3" w:rsidRPr="00372796" w:rsidRDefault="00FE2DA3" w:rsidP="002E0D98">
            <w:pPr>
              <w:jc w:val="both"/>
              <w:rPr>
                <w:szCs w:val="22"/>
              </w:rPr>
            </w:pPr>
            <w:r>
              <w:rPr>
                <w:szCs w:val="22"/>
              </w:rPr>
              <w:t>4</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1</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8</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2</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4</w:t>
            </w:r>
          </w:p>
        </w:tc>
        <w:tc>
          <w:tcPr>
            <w:tcW w:w="2023" w:type="dxa"/>
          </w:tcPr>
          <w:p w:rsidR="00FE2DA3" w:rsidRPr="00FE27D4" w:rsidRDefault="00FE2DA3" w:rsidP="002E0D98">
            <w:pPr>
              <w:keepNext/>
              <w:keepLines/>
              <w:jc w:val="center"/>
              <w:rPr>
                <w:color w:val="000000"/>
              </w:rPr>
            </w:pPr>
            <w:r>
              <w:rPr>
                <w:color w:val="000000"/>
              </w:rPr>
              <w:t>8</w:t>
            </w:r>
          </w:p>
        </w:tc>
      </w:tr>
      <w:tr w:rsidR="00FE2DA3" w:rsidRPr="00F32B5D" w:rsidTr="009A3567">
        <w:tc>
          <w:tcPr>
            <w:tcW w:w="646" w:type="dxa"/>
          </w:tcPr>
          <w:p w:rsidR="00FE2DA3" w:rsidRDefault="00FE2DA3" w:rsidP="002E0D98">
            <w:pPr>
              <w:jc w:val="both"/>
              <w:rPr>
                <w:szCs w:val="22"/>
              </w:rPr>
            </w:pPr>
            <w:r>
              <w:rPr>
                <w:szCs w:val="22"/>
              </w:rPr>
              <w:t>6</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Default="00FE2DA3" w:rsidP="002E0D98">
            <w:pPr>
              <w:keepNext/>
              <w:keepLines/>
              <w:jc w:val="center"/>
              <w:rPr>
                <w:color w:val="000000"/>
              </w:rPr>
            </w:pPr>
            <w:r>
              <w:rPr>
                <w:color w:val="000000"/>
              </w:rPr>
              <w:t>4</w:t>
            </w:r>
          </w:p>
        </w:tc>
        <w:tc>
          <w:tcPr>
            <w:tcW w:w="2196" w:type="dxa"/>
          </w:tcPr>
          <w:p w:rsidR="00FE2DA3" w:rsidRDefault="00FE2DA3" w:rsidP="002E0D98">
            <w:pPr>
              <w:keepNext/>
              <w:keepLines/>
              <w:jc w:val="center"/>
              <w:rPr>
                <w:color w:val="000000"/>
              </w:rPr>
            </w:pPr>
            <w:r>
              <w:rPr>
                <w:color w:val="000000"/>
              </w:rPr>
              <w:t>8</w:t>
            </w:r>
          </w:p>
        </w:tc>
        <w:tc>
          <w:tcPr>
            <w:tcW w:w="2023" w:type="dxa"/>
          </w:tcPr>
          <w:p w:rsidR="00FE2DA3" w:rsidRPr="00F32B5D" w:rsidRDefault="00FE2DA3" w:rsidP="002E0D98">
            <w:pPr>
              <w:keepNext/>
              <w:keepLines/>
              <w:jc w:val="center"/>
              <w:rPr>
                <w:color w:val="000000"/>
              </w:rPr>
            </w:pPr>
            <w:r>
              <w:rPr>
                <w:color w:val="000000"/>
              </w:rPr>
              <w:t>0</w:t>
            </w:r>
          </w:p>
        </w:tc>
      </w:tr>
      <w:tr w:rsidR="00FE2DA3" w:rsidRPr="00F32B5D" w:rsidTr="009A3567">
        <w:tc>
          <w:tcPr>
            <w:tcW w:w="646" w:type="dxa"/>
          </w:tcPr>
          <w:p w:rsidR="00FE2DA3" w:rsidRPr="00372796" w:rsidRDefault="00FE2DA3" w:rsidP="002E0D98">
            <w:pPr>
              <w:jc w:val="both"/>
              <w:rPr>
                <w:szCs w:val="22"/>
              </w:rPr>
            </w:pPr>
            <w:r>
              <w:rPr>
                <w:szCs w:val="22"/>
              </w:rPr>
              <w:t>1</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2</w:t>
            </w:r>
          </w:p>
        </w:tc>
        <w:tc>
          <w:tcPr>
            <w:tcW w:w="2023" w:type="dxa"/>
          </w:tcPr>
          <w:p w:rsidR="00FE2DA3" w:rsidRPr="00AF3480" w:rsidRDefault="00FE2DA3" w:rsidP="002E0D98">
            <w:pPr>
              <w:keepNext/>
              <w:keepLines/>
              <w:jc w:val="center"/>
              <w:rPr>
                <w:color w:val="000000"/>
              </w:rPr>
            </w:pPr>
            <w:r>
              <w:rPr>
                <w:color w:val="000000"/>
              </w:rPr>
              <w:t>4, 6, 8</w:t>
            </w:r>
          </w:p>
        </w:tc>
      </w:tr>
      <w:tr w:rsidR="00FE2DA3" w:rsidRPr="00F32B5D" w:rsidTr="009A3567">
        <w:tc>
          <w:tcPr>
            <w:tcW w:w="646" w:type="dxa"/>
          </w:tcPr>
          <w:p w:rsidR="00FE2DA3" w:rsidRPr="00372796" w:rsidRDefault="00FE2DA3" w:rsidP="002E0D98">
            <w:pPr>
              <w:jc w:val="both"/>
              <w:rPr>
                <w:szCs w:val="22"/>
              </w:rPr>
            </w:pPr>
            <w:r>
              <w:rPr>
                <w:szCs w:val="22"/>
              </w:rPr>
              <w:t>3</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2</w:t>
            </w:r>
          </w:p>
        </w:tc>
        <w:tc>
          <w:tcPr>
            <w:tcW w:w="2196" w:type="dxa"/>
          </w:tcPr>
          <w:p w:rsidR="00FE2DA3" w:rsidRPr="00F32B5D" w:rsidRDefault="00FE2DA3" w:rsidP="002E0D98">
            <w:pPr>
              <w:keepNext/>
              <w:keepLines/>
              <w:jc w:val="center"/>
              <w:rPr>
                <w:color w:val="000000"/>
              </w:rPr>
            </w:pPr>
            <w:r>
              <w:rPr>
                <w:color w:val="000000"/>
              </w:rPr>
              <w:t>4</w:t>
            </w:r>
          </w:p>
        </w:tc>
        <w:tc>
          <w:tcPr>
            <w:tcW w:w="2023" w:type="dxa"/>
          </w:tcPr>
          <w:p w:rsidR="00FE2DA3" w:rsidRPr="00F32B5D" w:rsidRDefault="00FE2DA3" w:rsidP="002E0D98">
            <w:pPr>
              <w:keepNext/>
              <w:keepLines/>
              <w:jc w:val="center"/>
              <w:rPr>
                <w:color w:val="000000"/>
              </w:rPr>
            </w:pPr>
            <w:r>
              <w:rPr>
                <w:color w:val="000000"/>
              </w:rPr>
              <w:t>6, 8</w:t>
            </w:r>
          </w:p>
        </w:tc>
      </w:tr>
      <w:tr w:rsidR="00FE2DA3" w:rsidRPr="00F32B5D" w:rsidTr="009A3567">
        <w:tc>
          <w:tcPr>
            <w:tcW w:w="646" w:type="dxa"/>
          </w:tcPr>
          <w:p w:rsidR="00FE2DA3" w:rsidRPr="00372796" w:rsidRDefault="00FE2DA3" w:rsidP="002E0D98">
            <w:pPr>
              <w:jc w:val="both"/>
              <w:rPr>
                <w:szCs w:val="22"/>
              </w:rPr>
            </w:pPr>
            <w:r>
              <w:rPr>
                <w:szCs w:val="22"/>
              </w:rPr>
              <w:t>5</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4</w:t>
            </w:r>
          </w:p>
        </w:tc>
        <w:tc>
          <w:tcPr>
            <w:tcW w:w="2196" w:type="dxa"/>
          </w:tcPr>
          <w:p w:rsidR="00FE2DA3" w:rsidRPr="00F32B5D" w:rsidRDefault="00FE2DA3" w:rsidP="002E0D98">
            <w:pPr>
              <w:keepNext/>
              <w:keepLines/>
              <w:jc w:val="center"/>
              <w:rPr>
                <w:color w:val="000000"/>
              </w:rPr>
            </w:pPr>
            <w:r>
              <w:rPr>
                <w:color w:val="000000"/>
              </w:rPr>
              <w:t>6</w:t>
            </w:r>
          </w:p>
        </w:tc>
        <w:tc>
          <w:tcPr>
            <w:tcW w:w="2023" w:type="dxa"/>
          </w:tcPr>
          <w:p w:rsidR="00FE2DA3" w:rsidRPr="00F32B5D" w:rsidRDefault="00FE2DA3" w:rsidP="002E0D98">
            <w:pPr>
              <w:keepNext/>
              <w:keepLines/>
              <w:jc w:val="center"/>
              <w:rPr>
                <w:color w:val="000000"/>
              </w:rPr>
            </w:pPr>
            <w:r>
              <w:rPr>
                <w:color w:val="000000"/>
              </w:rPr>
              <w:t>8</w:t>
            </w:r>
          </w:p>
        </w:tc>
      </w:tr>
      <w:tr w:rsidR="00FE2DA3" w:rsidRPr="00F32B5D" w:rsidTr="009A3567">
        <w:tc>
          <w:tcPr>
            <w:tcW w:w="646" w:type="dxa"/>
          </w:tcPr>
          <w:p w:rsidR="00FE2DA3" w:rsidRPr="00372796" w:rsidRDefault="00FE2DA3" w:rsidP="002E0D98">
            <w:pPr>
              <w:jc w:val="both"/>
              <w:rPr>
                <w:szCs w:val="22"/>
              </w:rPr>
            </w:pPr>
            <w:r>
              <w:rPr>
                <w:szCs w:val="22"/>
              </w:rPr>
              <w:t>7</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6</w:t>
            </w:r>
          </w:p>
        </w:tc>
        <w:tc>
          <w:tcPr>
            <w:tcW w:w="2196" w:type="dxa"/>
          </w:tcPr>
          <w:p w:rsidR="00FE2DA3" w:rsidRPr="00F32B5D" w:rsidRDefault="00FE2DA3" w:rsidP="002E0D98">
            <w:pPr>
              <w:keepNext/>
              <w:keepLines/>
              <w:jc w:val="center"/>
              <w:rPr>
                <w:color w:val="000000"/>
              </w:rPr>
            </w:pPr>
            <w:r>
              <w:rPr>
                <w:color w:val="000000"/>
              </w:rPr>
              <w:t>8</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16</w:t>
            </w:r>
          </w:p>
        </w:tc>
        <w:tc>
          <w:tcPr>
            <w:tcW w:w="676" w:type="dxa"/>
          </w:tcPr>
          <w:p w:rsidR="00FE2DA3" w:rsidRDefault="00FE2DA3" w:rsidP="002E0D98">
            <w:pPr>
              <w:keepNext/>
              <w:keepLines/>
              <w:jc w:val="center"/>
              <w:rPr>
                <w:color w:val="000000"/>
              </w:rPr>
            </w:pPr>
            <w:r>
              <w:rPr>
                <w:color w:val="000000"/>
              </w:rPr>
              <w:t>CRA</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w:t>
            </w:r>
          </w:p>
        </w:tc>
        <w:tc>
          <w:tcPr>
            <w:tcW w:w="2196" w:type="dxa"/>
          </w:tcPr>
          <w:p w:rsidR="00FE2DA3" w:rsidRPr="00F32B5D" w:rsidRDefault="00FE2DA3" w:rsidP="002E0D98">
            <w:pPr>
              <w:keepNext/>
              <w:keepLines/>
              <w:jc w:val="center"/>
              <w:rPr>
                <w:color w:val="000000"/>
              </w:rPr>
            </w:pPr>
            <w:r>
              <w:rPr>
                <w:color w:val="000000"/>
              </w:rPr>
              <w:t>-</w:t>
            </w:r>
          </w:p>
        </w:tc>
        <w:tc>
          <w:tcPr>
            <w:tcW w:w="2023" w:type="dxa"/>
          </w:tcPr>
          <w:p w:rsidR="00FE2DA3" w:rsidRPr="00F32B5D" w:rsidRDefault="00FE2DA3" w:rsidP="002E0D98">
            <w:pPr>
              <w:keepNext/>
              <w:keepLines/>
              <w:jc w:val="center"/>
              <w:rPr>
                <w:color w:val="000000"/>
              </w:rPr>
            </w:pPr>
            <w:r>
              <w:rPr>
                <w:color w:val="000000"/>
              </w:rPr>
              <w:t>8</w:t>
            </w:r>
          </w:p>
        </w:tc>
      </w:tr>
      <w:tr w:rsidR="00FE2DA3" w:rsidRPr="00F32B5D" w:rsidTr="009A3567">
        <w:tc>
          <w:tcPr>
            <w:tcW w:w="646" w:type="dxa"/>
          </w:tcPr>
          <w:p w:rsidR="00FE2DA3" w:rsidRPr="00372796" w:rsidRDefault="00FE2DA3" w:rsidP="002E0D98">
            <w:pPr>
              <w:jc w:val="both"/>
              <w:rPr>
                <w:szCs w:val="22"/>
              </w:rPr>
            </w:pPr>
            <w:r>
              <w:rPr>
                <w:szCs w:val="22"/>
              </w:rPr>
              <w:t>12</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1</w:t>
            </w:r>
          </w:p>
        </w:tc>
        <w:tc>
          <w:tcPr>
            <w:tcW w:w="2124" w:type="dxa"/>
          </w:tcPr>
          <w:p w:rsidR="00FE2DA3" w:rsidRPr="00F32B5D" w:rsidRDefault="00FE2DA3" w:rsidP="002E0D98">
            <w:pPr>
              <w:keepNext/>
              <w:keepLines/>
              <w:jc w:val="center"/>
              <w:rPr>
                <w:color w:val="000000"/>
              </w:rPr>
            </w:pPr>
            <w:r>
              <w:rPr>
                <w:color w:val="000000"/>
              </w:rPr>
              <w:t>8</w:t>
            </w:r>
          </w:p>
        </w:tc>
        <w:tc>
          <w:tcPr>
            <w:tcW w:w="2196" w:type="dxa"/>
          </w:tcPr>
          <w:p w:rsidR="00FE2DA3" w:rsidRPr="00F32B5D" w:rsidRDefault="00FE2DA3" w:rsidP="002E0D98">
            <w:pPr>
              <w:keepNext/>
              <w:keepLines/>
              <w:jc w:val="center"/>
              <w:rPr>
                <w:color w:val="000000"/>
              </w:rPr>
            </w:pPr>
            <w:r>
              <w:rPr>
                <w:color w:val="000000"/>
              </w:rPr>
              <w:t>16</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10</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Pr="00F32B5D" w:rsidRDefault="00FE2DA3" w:rsidP="002E0D98">
            <w:pPr>
              <w:keepNext/>
              <w:keepLines/>
              <w:jc w:val="center"/>
              <w:rPr>
                <w:color w:val="000000"/>
              </w:rPr>
            </w:pPr>
            <w:r>
              <w:rPr>
                <w:color w:val="000000"/>
              </w:rPr>
              <w:t>8</w:t>
            </w:r>
          </w:p>
        </w:tc>
        <w:tc>
          <w:tcPr>
            <w:tcW w:w="2196" w:type="dxa"/>
          </w:tcPr>
          <w:p w:rsidR="00FE2DA3" w:rsidRPr="00F32B5D" w:rsidRDefault="00FE2DA3" w:rsidP="002E0D98">
            <w:pPr>
              <w:keepNext/>
              <w:keepLines/>
              <w:jc w:val="center"/>
              <w:rPr>
                <w:color w:val="000000"/>
              </w:rPr>
            </w:pPr>
            <w:r>
              <w:rPr>
                <w:color w:val="000000"/>
              </w:rPr>
              <w:t>12</w:t>
            </w:r>
          </w:p>
        </w:tc>
        <w:tc>
          <w:tcPr>
            <w:tcW w:w="2023" w:type="dxa"/>
          </w:tcPr>
          <w:p w:rsidR="00FE2DA3" w:rsidRPr="00FE27D4" w:rsidRDefault="00FE2DA3" w:rsidP="002E0D98">
            <w:pPr>
              <w:keepNext/>
              <w:keepLines/>
              <w:jc w:val="center"/>
              <w:rPr>
                <w:color w:val="000000"/>
              </w:rPr>
            </w:pPr>
            <w:r>
              <w:rPr>
                <w:color w:val="000000"/>
              </w:rPr>
              <w:t>16</w:t>
            </w:r>
          </w:p>
        </w:tc>
      </w:tr>
      <w:tr w:rsidR="00FE2DA3" w:rsidRPr="00F32B5D" w:rsidTr="009A3567">
        <w:tc>
          <w:tcPr>
            <w:tcW w:w="646" w:type="dxa"/>
          </w:tcPr>
          <w:p w:rsidR="00FE2DA3" w:rsidRPr="003B47FD" w:rsidRDefault="00FE2DA3" w:rsidP="002E0D98">
            <w:pPr>
              <w:jc w:val="both"/>
              <w:rPr>
                <w:szCs w:val="22"/>
              </w:rPr>
            </w:pPr>
            <w:r w:rsidRPr="003B47FD">
              <w:rPr>
                <w:szCs w:val="22"/>
              </w:rPr>
              <w:t>14</w:t>
            </w:r>
          </w:p>
        </w:tc>
        <w:tc>
          <w:tcPr>
            <w:tcW w:w="676" w:type="dxa"/>
          </w:tcPr>
          <w:p w:rsidR="00FE2DA3" w:rsidRPr="003B47FD" w:rsidRDefault="00FE2DA3" w:rsidP="002E0D98">
            <w:pPr>
              <w:keepNext/>
              <w:keepLines/>
              <w:jc w:val="center"/>
              <w:rPr>
                <w:color w:val="000000"/>
              </w:rPr>
            </w:pPr>
            <w:r w:rsidRPr="003B47FD">
              <w:rPr>
                <w:color w:val="000000"/>
              </w:rPr>
              <w:t>B</w:t>
            </w:r>
          </w:p>
        </w:tc>
        <w:tc>
          <w:tcPr>
            <w:tcW w:w="1217" w:type="dxa"/>
          </w:tcPr>
          <w:p w:rsidR="00FE2DA3" w:rsidRPr="003B47FD" w:rsidRDefault="00FE2DA3" w:rsidP="002E0D98">
            <w:pPr>
              <w:keepNext/>
              <w:keepLines/>
              <w:jc w:val="center"/>
              <w:rPr>
                <w:color w:val="000000"/>
              </w:rPr>
            </w:pPr>
            <w:r w:rsidRPr="003B47FD">
              <w:rPr>
                <w:color w:val="000000"/>
              </w:rPr>
              <w:t>1</w:t>
            </w:r>
          </w:p>
        </w:tc>
        <w:tc>
          <w:tcPr>
            <w:tcW w:w="694" w:type="dxa"/>
          </w:tcPr>
          <w:p w:rsidR="00FE2DA3" w:rsidRPr="003B47FD" w:rsidRDefault="00FE2DA3" w:rsidP="002E0D98">
            <w:pPr>
              <w:keepNext/>
              <w:keepLines/>
              <w:jc w:val="center"/>
              <w:rPr>
                <w:color w:val="000000"/>
              </w:rPr>
            </w:pPr>
            <w:r w:rsidRPr="003B47FD">
              <w:rPr>
                <w:color w:val="000000"/>
              </w:rPr>
              <w:t>2</w:t>
            </w:r>
          </w:p>
        </w:tc>
        <w:tc>
          <w:tcPr>
            <w:tcW w:w="2124" w:type="dxa"/>
          </w:tcPr>
          <w:p w:rsidR="00FE2DA3" w:rsidRPr="003B47FD" w:rsidRDefault="00FE2DA3" w:rsidP="002E0D98">
            <w:pPr>
              <w:keepNext/>
              <w:keepLines/>
              <w:jc w:val="center"/>
              <w:rPr>
                <w:color w:val="000000"/>
              </w:rPr>
            </w:pPr>
            <w:r w:rsidRPr="003B47FD">
              <w:rPr>
                <w:color w:val="000000"/>
              </w:rPr>
              <w:t>12</w:t>
            </w:r>
          </w:p>
        </w:tc>
        <w:tc>
          <w:tcPr>
            <w:tcW w:w="2196" w:type="dxa"/>
          </w:tcPr>
          <w:p w:rsidR="00FE2DA3" w:rsidRPr="003B47FD" w:rsidRDefault="00FE2DA3" w:rsidP="002E0D98">
            <w:pPr>
              <w:keepNext/>
              <w:keepLines/>
              <w:jc w:val="center"/>
              <w:rPr>
                <w:color w:val="000000"/>
              </w:rPr>
            </w:pPr>
            <w:r w:rsidRPr="003B47FD">
              <w:rPr>
                <w:color w:val="000000"/>
              </w:rPr>
              <w:t>16</w:t>
            </w:r>
          </w:p>
        </w:tc>
        <w:tc>
          <w:tcPr>
            <w:tcW w:w="2023" w:type="dxa"/>
          </w:tcPr>
          <w:p w:rsidR="00FE2DA3" w:rsidRPr="00F32B5D" w:rsidRDefault="00FE2DA3" w:rsidP="002E0D98">
            <w:pPr>
              <w:keepNext/>
              <w:keepLines/>
              <w:jc w:val="center"/>
              <w:rPr>
                <w:color w:val="000000"/>
              </w:rPr>
            </w:pPr>
            <w:r>
              <w:rPr>
                <w:color w:val="000000"/>
              </w:rPr>
              <w:t>8</w:t>
            </w:r>
          </w:p>
        </w:tc>
      </w:tr>
      <w:tr w:rsidR="00FE2DA3" w:rsidRPr="00F32B5D" w:rsidTr="009A3567">
        <w:tc>
          <w:tcPr>
            <w:tcW w:w="646" w:type="dxa"/>
          </w:tcPr>
          <w:p w:rsidR="00FE2DA3" w:rsidRPr="00372796" w:rsidRDefault="00FE2DA3" w:rsidP="002E0D98">
            <w:pPr>
              <w:jc w:val="both"/>
              <w:rPr>
                <w:szCs w:val="22"/>
              </w:rPr>
            </w:pPr>
            <w:r>
              <w:rPr>
                <w:szCs w:val="22"/>
              </w:rPr>
              <w:t>9</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8</w:t>
            </w:r>
          </w:p>
        </w:tc>
        <w:tc>
          <w:tcPr>
            <w:tcW w:w="2196" w:type="dxa"/>
          </w:tcPr>
          <w:p w:rsidR="00FE2DA3" w:rsidRPr="00F32B5D" w:rsidRDefault="00FE2DA3" w:rsidP="002E0D98">
            <w:pPr>
              <w:keepNext/>
              <w:keepLines/>
              <w:jc w:val="center"/>
              <w:rPr>
                <w:color w:val="000000"/>
              </w:rPr>
            </w:pPr>
            <w:r>
              <w:rPr>
                <w:color w:val="000000"/>
              </w:rPr>
              <w:t>10</w:t>
            </w:r>
          </w:p>
        </w:tc>
        <w:tc>
          <w:tcPr>
            <w:tcW w:w="2023" w:type="dxa"/>
          </w:tcPr>
          <w:p w:rsidR="00FE2DA3" w:rsidRPr="00AF3480" w:rsidRDefault="00FE2DA3" w:rsidP="002E0D98">
            <w:pPr>
              <w:keepNext/>
              <w:keepLines/>
              <w:jc w:val="center"/>
              <w:rPr>
                <w:color w:val="000000"/>
              </w:rPr>
            </w:pPr>
            <w:r>
              <w:rPr>
                <w:color w:val="000000"/>
              </w:rPr>
              <w:t>12, 14,16</w:t>
            </w:r>
          </w:p>
        </w:tc>
      </w:tr>
      <w:tr w:rsidR="00FE2DA3" w:rsidRPr="00F32B5D" w:rsidTr="009A3567">
        <w:tc>
          <w:tcPr>
            <w:tcW w:w="646" w:type="dxa"/>
          </w:tcPr>
          <w:p w:rsidR="00FE2DA3" w:rsidRPr="00372796" w:rsidRDefault="00FE2DA3" w:rsidP="002E0D98">
            <w:pPr>
              <w:jc w:val="both"/>
              <w:rPr>
                <w:szCs w:val="22"/>
              </w:rPr>
            </w:pPr>
            <w:r>
              <w:rPr>
                <w:szCs w:val="22"/>
              </w:rPr>
              <w:t>11</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10</w:t>
            </w:r>
          </w:p>
        </w:tc>
        <w:tc>
          <w:tcPr>
            <w:tcW w:w="2196" w:type="dxa"/>
          </w:tcPr>
          <w:p w:rsidR="00FE2DA3" w:rsidRPr="00F32B5D" w:rsidRDefault="00FE2DA3" w:rsidP="002E0D98">
            <w:pPr>
              <w:keepNext/>
              <w:keepLines/>
              <w:jc w:val="center"/>
              <w:rPr>
                <w:color w:val="000000"/>
              </w:rPr>
            </w:pPr>
            <w:r>
              <w:rPr>
                <w:color w:val="000000"/>
              </w:rPr>
              <w:t>12</w:t>
            </w:r>
          </w:p>
        </w:tc>
        <w:tc>
          <w:tcPr>
            <w:tcW w:w="2023" w:type="dxa"/>
          </w:tcPr>
          <w:p w:rsidR="00FE2DA3" w:rsidRPr="00F32B5D" w:rsidRDefault="00FE2DA3" w:rsidP="002E0D98">
            <w:pPr>
              <w:keepNext/>
              <w:keepLines/>
              <w:jc w:val="center"/>
              <w:rPr>
                <w:color w:val="000000"/>
              </w:rPr>
            </w:pPr>
            <w:r>
              <w:rPr>
                <w:color w:val="000000"/>
              </w:rPr>
              <w:t>14, 16</w:t>
            </w:r>
          </w:p>
        </w:tc>
      </w:tr>
      <w:tr w:rsidR="00FE2DA3" w:rsidRPr="00F32B5D" w:rsidTr="009A3567">
        <w:tc>
          <w:tcPr>
            <w:tcW w:w="646" w:type="dxa"/>
          </w:tcPr>
          <w:p w:rsidR="00FE2DA3" w:rsidRPr="00372796" w:rsidRDefault="00FE2DA3" w:rsidP="002E0D98">
            <w:pPr>
              <w:jc w:val="both"/>
              <w:rPr>
                <w:szCs w:val="22"/>
              </w:rPr>
            </w:pPr>
            <w:r>
              <w:rPr>
                <w:szCs w:val="22"/>
              </w:rPr>
              <w:t>13</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12</w:t>
            </w:r>
          </w:p>
        </w:tc>
        <w:tc>
          <w:tcPr>
            <w:tcW w:w="2196" w:type="dxa"/>
          </w:tcPr>
          <w:p w:rsidR="00FE2DA3" w:rsidRPr="00F32B5D" w:rsidRDefault="00FE2DA3" w:rsidP="002E0D98">
            <w:pPr>
              <w:keepNext/>
              <w:keepLines/>
              <w:jc w:val="center"/>
              <w:rPr>
                <w:color w:val="000000"/>
              </w:rPr>
            </w:pPr>
            <w:r>
              <w:rPr>
                <w:color w:val="000000"/>
              </w:rPr>
              <w:t>14</w:t>
            </w:r>
          </w:p>
        </w:tc>
        <w:tc>
          <w:tcPr>
            <w:tcW w:w="2023" w:type="dxa"/>
          </w:tcPr>
          <w:p w:rsidR="00FE2DA3" w:rsidRPr="00F32B5D" w:rsidRDefault="00FE2DA3" w:rsidP="002E0D98">
            <w:pPr>
              <w:keepNext/>
              <w:keepLines/>
              <w:jc w:val="center"/>
              <w:rPr>
                <w:color w:val="000000"/>
              </w:rPr>
            </w:pPr>
            <w:r>
              <w:rPr>
                <w:color w:val="000000"/>
              </w:rPr>
              <w:t>16</w:t>
            </w:r>
          </w:p>
        </w:tc>
      </w:tr>
      <w:tr w:rsidR="00FE2DA3" w:rsidRPr="00F32B5D" w:rsidTr="009A3567">
        <w:tc>
          <w:tcPr>
            <w:tcW w:w="646" w:type="dxa"/>
          </w:tcPr>
          <w:p w:rsidR="00FE2DA3" w:rsidRPr="00372796" w:rsidRDefault="00FE2DA3" w:rsidP="002E0D98">
            <w:pPr>
              <w:jc w:val="both"/>
              <w:rPr>
                <w:szCs w:val="22"/>
              </w:rPr>
            </w:pPr>
            <w:r>
              <w:rPr>
                <w:szCs w:val="22"/>
              </w:rPr>
              <w:t>15</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14</w:t>
            </w:r>
          </w:p>
        </w:tc>
        <w:tc>
          <w:tcPr>
            <w:tcW w:w="2196" w:type="dxa"/>
          </w:tcPr>
          <w:p w:rsidR="00FE2DA3" w:rsidRPr="00F32B5D" w:rsidRDefault="00FE2DA3" w:rsidP="002E0D98">
            <w:pPr>
              <w:keepNext/>
              <w:keepLines/>
              <w:jc w:val="center"/>
              <w:rPr>
                <w:color w:val="000000"/>
              </w:rPr>
            </w:pPr>
            <w:r>
              <w:rPr>
                <w:color w:val="000000"/>
              </w:rPr>
              <w:t>16</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24</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16</w:t>
            </w:r>
          </w:p>
        </w:tc>
        <w:tc>
          <w:tcPr>
            <w:tcW w:w="2196" w:type="dxa"/>
          </w:tcPr>
          <w:p w:rsidR="00FE2DA3" w:rsidRPr="00F32B5D" w:rsidRDefault="00FE2DA3" w:rsidP="002E0D98">
            <w:pPr>
              <w:keepNext/>
              <w:keepLines/>
              <w:jc w:val="center"/>
              <w:rPr>
                <w:color w:val="000000"/>
              </w:rPr>
            </w:pPr>
            <w:r>
              <w:rPr>
                <w:color w:val="000000"/>
              </w:rPr>
              <w:t>16</w:t>
            </w:r>
          </w:p>
        </w:tc>
        <w:tc>
          <w:tcPr>
            <w:tcW w:w="2023" w:type="dxa"/>
          </w:tcPr>
          <w:p w:rsidR="00FE2DA3" w:rsidRPr="00E350BF" w:rsidRDefault="00FE2DA3" w:rsidP="002E0D98">
            <w:pPr>
              <w:keepNext/>
              <w:keepLines/>
              <w:jc w:val="center"/>
            </w:pPr>
            <w:r>
              <w:t>-</w:t>
            </w:r>
          </w:p>
        </w:tc>
      </w:tr>
      <w:tr w:rsidR="00FE2DA3" w:rsidRPr="00F32B5D" w:rsidTr="009A3567">
        <w:tc>
          <w:tcPr>
            <w:tcW w:w="646" w:type="dxa"/>
          </w:tcPr>
          <w:p w:rsidR="00FE2DA3" w:rsidRPr="00372796" w:rsidRDefault="00FE2DA3" w:rsidP="002E0D98">
            <w:pPr>
              <w:jc w:val="both"/>
              <w:rPr>
                <w:szCs w:val="22"/>
              </w:rPr>
            </w:pPr>
            <w:r>
              <w:rPr>
                <w:szCs w:val="22"/>
              </w:rPr>
              <w:t>…</w:t>
            </w:r>
          </w:p>
        </w:tc>
        <w:tc>
          <w:tcPr>
            <w:tcW w:w="676" w:type="dxa"/>
          </w:tcPr>
          <w:p w:rsidR="00FE2DA3" w:rsidRDefault="00FE2DA3" w:rsidP="002E0D98">
            <w:pPr>
              <w:keepNext/>
              <w:keepLines/>
              <w:jc w:val="center"/>
              <w:rPr>
                <w:color w:val="000000"/>
              </w:rPr>
            </w:pPr>
          </w:p>
        </w:tc>
        <w:tc>
          <w:tcPr>
            <w:tcW w:w="1217" w:type="dxa"/>
          </w:tcPr>
          <w:p w:rsidR="00FE2DA3" w:rsidRDefault="00FE2DA3" w:rsidP="002E0D98">
            <w:pPr>
              <w:keepNext/>
              <w:keepLines/>
              <w:jc w:val="center"/>
              <w:rPr>
                <w:color w:val="000000"/>
              </w:rPr>
            </w:pPr>
          </w:p>
        </w:tc>
        <w:tc>
          <w:tcPr>
            <w:tcW w:w="694" w:type="dxa"/>
          </w:tcPr>
          <w:p w:rsidR="00FE2DA3" w:rsidRDefault="00FE2DA3" w:rsidP="002E0D98">
            <w:pPr>
              <w:keepNext/>
              <w:keepLines/>
              <w:jc w:val="center"/>
              <w:rPr>
                <w:color w:val="000000"/>
              </w:rPr>
            </w:pPr>
          </w:p>
        </w:tc>
        <w:tc>
          <w:tcPr>
            <w:tcW w:w="2124" w:type="dxa"/>
          </w:tcPr>
          <w:p w:rsidR="00FE2DA3" w:rsidRPr="00F32B5D" w:rsidRDefault="00FE2DA3" w:rsidP="002E0D98">
            <w:pPr>
              <w:keepNext/>
              <w:keepLines/>
              <w:jc w:val="center"/>
              <w:rPr>
                <w:color w:val="000000"/>
              </w:rPr>
            </w:pPr>
          </w:p>
        </w:tc>
        <w:tc>
          <w:tcPr>
            <w:tcW w:w="2196" w:type="dxa"/>
          </w:tcPr>
          <w:p w:rsidR="00FE2DA3" w:rsidRPr="00F32B5D" w:rsidRDefault="00FE2DA3" w:rsidP="002E0D98">
            <w:pPr>
              <w:keepNext/>
              <w:keepLines/>
              <w:jc w:val="center"/>
              <w:rPr>
                <w:color w:val="000000"/>
              </w:rPr>
            </w:pPr>
          </w:p>
        </w:tc>
        <w:tc>
          <w:tcPr>
            <w:tcW w:w="2023" w:type="dxa"/>
          </w:tcPr>
          <w:p w:rsidR="00FE2DA3" w:rsidRPr="00F32B5D" w:rsidRDefault="00FE2DA3" w:rsidP="002E0D98">
            <w:pPr>
              <w:keepNext/>
              <w:keepLines/>
              <w:jc w:val="center"/>
              <w:rPr>
                <w:color w:val="000000"/>
              </w:rPr>
            </w:pPr>
            <w:r>
              <w:rPr>
                <w:color w:val="000000"/>
              </w:rPr>
              <w:t>-</w:t>
            </w:r>
          </w:p>
        </w:tc>
      </w:tr>
    </w:tbl>
    <w:p w:rsidR="00FE2DA3" w:rsidRDefault="00FE2DA3" w:rsidP="003B47FD">
      <w:pPr>
        <w:jc w:val="both"/>
        <w:rPr>
          <w:szCs w:val="22"/>
        </w:rPr>
      </w:pPr>
    </w:p>
    <w:p w:rsidR="00FE2DA3" w:rsidRDefault="00FE2DA3" w:rsidP="000F1658">
      <w:pPr>
        <w:pStyle w:val="Heading2"/>
      </w:pPr>
      <w:r>
        <w:t>Dyadic and nested temporal scalability with 2 reference frames per list</w:t>
      </w:r>
    </w:p>
    <w:p w:rsidR="00FE2DA3" w:rsidRDefault="00FE2DA3" w:rsidP="000F1658">
      <w:pPr>
        <w:jc w:val="both"/>
        <w:rPr>
          <w:szCs w:val="22"/>
        </w:rPr>
      </w:pPr>
      <w:r>
        <w:rPr>
          <w:szCs w:val="22"/>
        </w:rPr>
        <w:t xml:space="preserve">GOP size 8 is used. RAPs are coded in roughly every one second. For example, </w:t>
      </w:r>
      <w:ins w:id="327" w:author="Ye-Kui Wang" w:date="2011-12-27T15:12:00Z">
        <w:r w:rsidR="00F94A37">
          <w:rPr>
            <w:szCs w:val="22"/>
          </w:rPr>
          <w:t>if the frame rate is 15 fps, then a CRA picture is coded for every 2 GOPs;</w:t>
        </w:r>
        <w:r w:rsidR="00F94A37">
          <w:rPr>
            <w:szCs w:val="22"/>
          </w:rPr>
          <w:t xml:space="preserve"> </w:t>
        </w:r>
      </w:ins>
      <w:r>
        <w:rPr>
          <w:szCs w:val="22"/>
        </w:rPr>
        <w:t>if the frame rate is 30 fps, then a CRA picture is coded for every 4 GOPs</w:t>
      </w:r>
      <w:ins w:id="328" w:author="Ye-Kui Wang" w:date="2011-12-27T15:12:00Z">
        <w:r w:rsidR="00F94A37">
          <w:rPr>
            <w:szCs w:val="22"/>
          </w:rPr>
          <w:t>;</w:t>
        </w:r>
      </w:ins>
      <w:del w:id="329" w:author="Ye-Kui Wang" w:date="2011-12-27T15:12:00Z">
        <w:r w:rsidDel="00F94A37">
          <w:rPr>
            <w:szCs w:val="22"/>
          </w:rPr>
          <w:delText>,</w:delText>
        </w:r>
      </w:del>
      <w:r>
        <w:rPr>
          <w:szCs w:val="22"/>
        </w:rPr>
        <w:t xml:space="preserve"> </w:t>
      </w:r>
      <w:del w:id="330" w:author="Ye-Kui Wang" w:date="2011-12-27T15:12:00Z">
        <w:r w:rsidDel="00F94A37">
          <w:rPr>
            <w:szCs w:val="22"/>
          </w:rPr>
          <w:delText xml:space="preserve">and </w:delText>
        </w:r>
      </w:del>
      <w:r>
        <w:rPr>
          <w:szCs w:val="22"/>
        </w:rPr>
        <w:t>if the frame rate is 60 fps, a CRA picture is coded for every 8 GOPs.</w:t>
      </w:r>
    </w:p>
    <w:p w:rsidR="00FE2DA3" w:rsidRDefault="00FE2DA3" w:rsidP="000F1658">
      <w:pPr>
        <w:jc w:val="both"/>
        <w:rPr>
          <w:szCs w:val="22"/>
        </w:rPr>
      </w:pPr>
      <w:r>
        <w:rPr>
          <w:szCs w:val="22"/>
        </w:rPr>
        <w:lastRenderedPageBreak/>
        <w:t>This structure may be used by encoders which are unable to estimate motion from more than two reference frames per list, when temporal scalability is desired, and temporal layer switching is desired at any access unit.</w:t>
      </w:r>
    </w:p>
    <w:p w:rsidR="00681EBA" w:rsidRDefault="00681EBA" w:rsidP="00681EBA">
      <w:pPr>
        <w:jc w:val="both"/>
        <w:rPr>
          <w:ins w:id="331" w:author="Ye-Kui Wang" w:date="2011-12-27T15:13:00Z"/>
          <w:szCs w:val="22"/>
        </w:rPr>
      </w:pPr>
      <w:ins w:id="332" w:author="Ye-Kui Wang" w:date="2011-12-27T15:13:00Z">
        <w:r>
          <w:rPr>
            <w:szCs w:val="22"/>
          </w:rPr>
          <w:t xml:space="preserve">Two structures are possible. In the first </w:t>
        </w:r>
        <w:r w:rsidRPr="00FE644C">
          <w:rPr>
            <w:szCs w:val="22"/>
          </w:rPr>
          <w:t xml:space="preserve">structure, pictures with the same </w:t>
        </w:r>
        <w:proofErr w:type="spellStart"/>
        <w:r w:rsidRPr="00FE644C">
          <w:rPr>
            <w:szCs w:val="22"/>
          </w:rPr>
          <w:t>temporal_id</w:t>
        </w:r>
        <w:proofErr w:type="spellEnd"/>
        <w:r w:rsidRPr="00FE644C">
          <w:rPr>
            <w:szCs w:val="22"/>
          </w:rPr>
          <w:t xml:space="preserve"> </w:t>
        </w:r>
        <w:r>
          <w:rPr>
            <w:szCs w:val="22"/>
          </w:rPr>
          <w:t xml:space="preserve">in one GOP may be interleaved in decoding order (as shown in Table </w:t>
        </w:r>
        <w:r>
          <w:rPr>
            <w:szCs w:val="22"/>
          </w:rPr>
          <w:t>3</w:t>
        </w:r>
        <w:r>
          <w:rPr>
            <w:szCs w:val="22"/>
          </w:rPr>
          <w:t xml:space="preserve">), while in the second structure </w:t>
        </w:r>
        <w:r w:rsidRPr="00FE644C">
          <w:rPr>
            <w:szCs w:val="22"/>
          </w:rPr>
          <w:t xml:space="preserve">all pictures with the same </w:t>
        </w:r>
        <w:proofErr w:type="spellStart"/>
        <w:r w:rsidRPr="00FE644C">
          <w:rPr>
            <w:szCs w:val="22"/>
          </w:rPr>
          <w:t>temporal_id</w:t>
        </w:r>
        <w:proofErr w:type="spellEnd"/>
        <w:r w:rsidRPr="00FE644C">
          <w:rPr>
            <w:szCs w:val="22"/>
          </w:rPr>
          <w:t xml:space="preserve"> </w:t>
        </w:r>
        <w:r>
          <w:rPr>
            <w:szCs w:val="22"/>
          </w:rPr>
          <w:t xml:space="preserve">in one GOP </w:t>
        </w:r>
        <w:r w:rsidRPr="00FE644C">
          <w:rPr>
            <w:szCs w:val="22"/>
          </w:rPr>
          <w:t>are continuous in decoding order</w:t>
        </w:r>
        <w:r>
          <w:rPr>
            <w:szCs w:val="22"/>
          </w:rPr>
          <w:t xml:space="preserve"> (as shown in Table </w:t>
        </w:r>
        <w:r>
          <w:rPr>
            <w:szCs w:val="22"/>
          </w:rPr>
          <w:t>4</w:t>
        </w:r>
        <w:r>
          <w:rPr>
            <w:szCs w:val="22"/>
          </w:rPr>
          <w:t>)</w:t>
        </w:r>
        <w:r w:rsidRPr="00FE644C">
          <w:rPr>
            <w:szCs w:val="22"/>
          </w:rPr>
          <w:t xml:space="preserve">. </w:t>
        </w:r>
      </w:ins>
    </w:p>
    <w:p w:rsidR="00FE2DA3" w:rsidRDefault="00681EBA" w:rsidP="00D4356B">
      <w:pPr>
        <w:jc w:val="both"/>
        <w:rPr>
          <w:szCs w:val="22"/>
        </w:rPr>
      </w:pPr>
      <w:ins w:id="333" w:author="Ye-Kui Wang" w:date="2011-12-27T15:13:00Z">
        <w:r>
          <w:rPr>
            <w:szCs w:val="22"/>
          </w:rPr>
          <w:t>Simulation r</w:t>
        </w:r>
      </w:ins>
      <w:del w:id="334" w:author="Ye-Kui Wang" w:date="2011-12-27T15:13:00Z">
        <w:r w:rsidR="00FE2DA3" w:rsidDel="00681EBA">
          <w:rPr>
            <w:szCs w:val="22"/>
          </w:rPr>
          <w:delText>R</w:delText>
        </w:r>
      </w:del>
      <w:r w:rsidR="00FE2DA3">
        <w:rPr>
          <w:szCs w:val="22"/>
        </w:rPr>
        <w:t>esults for both structures as shown in Table 3 and Table 4 shall be provided.</w:t>
      </w:r>
      <w:ins w:id="335" w:author="Ye-Kui Wang" w:date="2011-12-27T15:13:00Z">
        <w:r>
          <w:rPr>
            <w:szCs w:val="22"/>
          </w:rPr>
          <w:t xml:space="preserve"> </w:t>
        </w:r>
        <w:r>
          <w:rPr>
            <w:szCs w:val="22"/>
          </w:rPr>
          <w:t xml:space="preserve">In Table </w:t>
        </w:r>
        <w:r>
          <w:rPr>
            <w:szCs w:val="22"/>
          </w:rPr>
          <w:t>3</w:t>
        </w:r>
        <w:r>
          <w:rPr>
            <w:szCs w:val="22"/>
          </w:rPr>
          <w:t xml:space="preserve"> and Table </w:t>
        </w:r>
        <w:r>
          <w:rPr>
            <w:szCs w:val="22"/>
          </w:rPr>
          <w:t>4</w:t>
        </w:r>
        <w:r>
          <w:rPr>
            <w:szCs w:val="22"/>
          </w:rPr>
          <w:t>, it is assumed that the frame rate is 15 fps. For other frame rates, the prediction structures shall be adapted accordingly, as described above.</w:t>
        </w:r>
      </w:ins>
    </w:p>
    <w:p w:rsidR="00FE2DA3" w:rsidRDefault="00FE2DA3">
      <w:pPr>
        <w:jc w:val="center"/>
        <w:rPr>
          <w:szCs w:val="22"/>
        </w:rPr>
      </w:pPr>
      <w:r>
        <w:rPr>
          <w:b/>
          <w:szCs w:val="22"/>
        </w:rPr>
        <w:t>Table 3</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F32B5D" w:rsidTr="001118DE">
        <w:tc>
          <w:tcPr>
            <w:tcW w:w="646" w:type="dxa"/>
          </w:tcPr>
          <w:p w:rsidR="00FE2DA3" w:rsidRPr="00F32B5D" w:rsidRDefault="00FE2DA3" w:rsidP="001118DE">
            <w:pPr>
              <w:jc w:val="both"/>
            </w:pPr>
            <w:r>
              <w:rPr>
                <w:szCs w:val="22"/>
              </w:rPr>
              <w:t>POC</w:t>
            </w:r>
          </w:p>
        </w:tc>
        <w:tc>
          <w:tcPr>
            <w:tcW w:w="669" w:type="dxa"/>
          </w:tcPr>
          <w:p w:rsidR="00FE2DA3" w:rsidRDefault="00FE2DA3" w:rsidP="001118DE">
            <w:pPr>
              <w:keepNext/>
              <w:keepLines/>
              <w:jc w:val="center"/>
            </w:pPr>
            <w:proofErr w:type="spellStart"/>
            <w:r>
              <w:t>pic</w:t>
            </w:r>
            <w:proofErr w:type="spellEnd"/>
            <w:r>
              <w:t xml:space="preserve"> type</w:t>
            </w:r>
          </w:p>
        </w:tc>
        <w:tc>
          <w:tcPr>
            <w:tcW w:w="1218" w:type="dxa"/>
          </w:tcPr>
          <w:p w:rsidR="00FE2DA3" w:rsidRDefault="00FE2DA3" w:rsidP="001118DE">
            <w:pPr>
              <w:keepNext/>
              <w:keepLines/>
              <w:jc w:val="center"/>
            </w:pPr>
            <w:proofErr w:type="spellStart"/>
            <w:r>
              <w:t>nal_ref_flg</w:t>
            </w:r>
            <w:proofErr w:type="spellEnd"/>
          </w:p>
        </w:tc>
        <w:tc>
          <w:tcPr>
            <w:tcW w:w="694" w:type="dxa"/>
          </w:tcPr>
          <w:p w:rsidR="00FE2DA3" w:rsidRDefault="00FE2DA3" w:rsidP="001118DE">
            <w:pPr>
              <w:keepNext/>
              <w:keepLines/>
              <w:jc w:val="center"/>
            </w:pPr>
            <w:proofErr w:type="spellStart"/>
            <w:r>
              <w:t>t_id</w:t>
            </w:r>
            <w:proofErr w:type="spellEnd"/>
          </w:p>
        </w:tc>
        <w:tc>
          <w:tcPr>
            <w:tcW w:w="2126" w:type="dxa"/>
          </w:tcPr>
          <w:p w:rsidR="00FE2DA3" w:rsidRPr="00F32B5D" w:rsidRDefault="00FE2DA3" w:rsidP="00F80BC8">
            <w:pPr>
              <w:keepNext/>
              <w:keepLines/>
              <w:jc w:val="center"/>
            </w:pPr>
            <w:r>
              <w:t>RefPicList0</w:t>
            </w:r>
          </w:p>
        </w:tc>
        <w:tc>
          <w:tcPr>
            <w:tcW w:w="2198" w:type="dxa"/>
          </w:tcPr>
          <w:p w:rsidR="00FE2DA3" w:rsidRPr="00F32B5D" w:rsidRDefault="00FE2DA3" w:rsidP="00F80BC8">
            <w:pPr>
              <w:keepNext/>
              <w:keepLines/>
              <w:jc w:val="center"/>
            </w:pPr>
            <w:r>
              <w:t>RefPicList1</w:t>
            </w:r>
          </w:p>
        </w:tc>
        <w:tc>
          <w:tcPr>
            <w:tcW w:w="2025" w:type="dxa"/>
          </w:tcPr>
          <w:p w:rsidR="00FE2DA3" w:rsidRDefault="00FE2DA3" w:rsidP="001118DE">
            <w:pPr>
              <w:keepNext/>
              <w:keepLines/>
              <w:jc w:val="center"/>
            </w:pPr>
            <w:r>
              <w:t>Other pictures marked as “used for reference”</w:t>
            </w:r>
          </w:p>
        </w:tc>
      </w:tr>
      <w:tr w:rsidR="00FE2DA3" w:rsidRPr="00F32B5D" w:rsidTr="001118DE">
        <w:tc>
          <w:tcPr>
            <w:tcW w:w="646" w:type="dxa"/>
          </w:tcPr>
          <w:p w:rsidR="00FE2DA3" w:rsidRPr="00372796" w:rsidRDefault="00FE2DA3" w:rsidP="001118DE">
            <w:pPr>
              <w:jc w:val="both"/>
              <w:rPr>
                <w:szCs w:val="22"/>
              </w:rPr>
            </w:pPr>
            <w:r w:rsidRPr="00372796">
              <w:rPr>
                <w:szCs w:val="22"/>
              </w:rPr>
              <w:t>0</w:t>
            </w:r>
          </w:p>
        </w:tc>
        <w:tc>
          <w:tcPr>
            <w:tcW w:w="669" w:type="dxa"/>
          </w:tcPr>
          <w:p w:rsidR="00FE2DA3" w:rsidRDefault="00FE2DA3" w:rsidP="001118DE">
            <w:pPr>
              <w:keepNext/>
              <w:keepLines/>
              <w:jc w:val="center"/>
              <w:rPr>
                <w:color w:val="000000"/>
              </w:rPr>
            </w:pPr>
            <w:r>
              <w:rPr>
                <w:color w:val="000000"/>
              </w:rPr>
              <w:t>IDR</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0</w:t>
            </w:r>
          </w:p>
        </w:tc>
        <w:tc>
          <w:tcPr>
            <w:tcW w:w="2126" w:type="dxa"/>
          </w:tcPr>
          <w:p w:rsidR="00FE2DA3" w:rsidRPr="00F32B5D" w:rsidRDefault="00FE2DA3" w:rsidP="001118DE">
            <w:pPr>
              <w:keepNext/>
              <w:keepLines/>
              <w:jc w:val="center"/>
              <w:rPr>
                <w:color w:val="000000"/>
              </w:rPr>
            </w:pPr>
            <w:r>
              <w:rPr>
                <w:color w:val="000000"/>
              </w:rPr>
              <w:t>-</w:t>
            </w:r>
          </w:p>
        </w:tc>
        <w:tc>
          <w:tcPr>
            <w:tcW w:w="2198" w:type="dxa"/>
          </w:tcPr>
          <w:p w:rsidR="00FE2DA3" w:rsidRPr="00F32B5D" w:rsidRDefault="00FE2DA3" w:rsidP="001118DE">
            <w:pPr>
              <w:keepNext/>
              <w:keepLines/>
              <w:jc w:val="center"/>
              <w:rPr>
                <w:color w:val="000000"/>
              </w:rPr>
            </w:pPr>
            <w:r>
              <w:rPr>
                <w:color w:val="000000"/>
              </w:rPr>
              <w:t>-</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8</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0</w:t>
            </w:r>
          </w:p>
        </w:tc>
        <w:tc>
          <w:tcPr>
            <w:tcW w:w="2126" w:type="dxa"/>
          </w:tcPr>
          <w:p w:rsidR="00FE2DA3" w:rsidRPr="00F32B5D" w:rsidRDefault="00FE2DA3" w:rsidP="001118DE">
            <w:pPr>
              <w:keepNext/>
              <w:keepLines/>
              <w:jc w:val="center"/>
              <w:rPr>
                <w:color w:val="000000"/>
              </w:rPr>
            </w:pPr>
            <w:r>
              <w:rPr>
                <w:color w:val="000000"/>
              </w:rPr>
              <w:t>0</w:t>
            </w:r>
          </w:p>
        </w:tc>
        <w:tc>
          <w:tcPr>
            <w:tcW w:w="2198" w:type="dxa"/>
          </w:tcPr>
          <w:p w:rsidR="00FE2DA3" w:rsidRPr="00F32B5D" w:rsidRDefault="00FE2DA3" w:rsidP="001118DE">
            <w:pPr>
              <w:keepNext/>
              <w:keepLines/>
              <w:jc w:val="center"/>
              <w:rPr>
                <w:color w:val="000000"/>
              </w:rPr>
            </w:pPr>
            <w:r>
              <w:rPr>
                <w:color w:val="000000"/>
              </w:rPr>
              <w:t>0</w:t>
            </w:r>
          </w:p>
        </w:tc>
        <w:tc>
          <w:tcPr>
            <w:tcW w:w="2025" w:type="dxa"/>
          </w:tcPr>
          <w:p w:rsidR="00FE2DA3" w:rsidRPr="00FE27D4" w:rsidRDefault="00FE2DA3" w:rsidP="001118DE">
            <w:pPr>
              <w:keepNext/>
              <w:keepLines/>
              <w:jc w:val="center"/>
            </w:pPr>
            <w:r>
              <w:t>-</w:t>
            </w:r>
          </w:p>
        </w:tc>
      </w:tr>
      <w:tr w:rsidR="00FE2DA3" w:rsidRPr="00F32B5D" w:rsidTr="001118DE">
        <w:tc>
          <w:tcPr>
            <w:tcW w:w="646" w:type="dxa"/>
          </w:tcPr>
          <w:p w:rsidR="00FE2DA3" w:rsidRPr="00372796" w:rsidRDefault="00FE2DA3" w:rsidP="001118DE">
            <w:pPr>
              <w:jc w:val="both"/>
              <w:rPr>
                <w:szCs w:val="22"/>
              </w:rPr>
            </w:pPr>
            <w:r>
              <w:rPr>
                <w:szCs w:val="22"/>
              </w:rPr>
              <w:t>4</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1</w:t>
            </w:r>
          </w:p>
        </w:tc>
        <w:tc>
          <w:tcPr>
            <w:tcW w:w="2126" w:type="dxa"/>
          </w:tcPr>
          <w:p w:rsidR="00FE2DA3" w:rsidRPr="00F32B5D" w:rsidRDefault="00FE2DA3" w:rsidP="001118DE">
            <w:pPr>
              <w:keepNext/>
              <w:keepLines/>
              <w:jc w:val="center"/>
              <w:rPr>
                <w:color w:val="000000"/>
              </w:rPr>
            </w:pPr>
            <w:r>
              <w:rPr>
                <w:color w:val="000000"/>
              </w:rPr>
              <w:t>0, 8</w:t>
            </w:r>
          </w:p>
        </w:tc>
        <w:tc>
          <w:tcPr>
            <w:tcW w:w="2198" w:type="dxa"/>
          </w:tcPr>
          <w:p w:rsidR="00FE2DA3" w:rsidRPr="00F32B5D" w:rsidRDefault="00FE2DA3" w:rsidP="001118DE">
            <w:pPr>
              <w:keepNext/>
              <w:keepLines/>
              <w:jc w:val="center"/>
              <w:rPr>
                <w:color w:val="000000"/>
              </w:rPr>
            </w:pPr>
            <w:r>
              <w:rPr>
                <w:color w:val="000000"/>
              </w:rPr>
              <w:t>8, 0</w:t>
            </w:r>
          </w:p>
        </w:tc>
        <w:tc>
          <w:tcPr>
            <w:tcW w:w="2025" w:type="dxa"/>
          </w:tcPr>
          <w:p w:rsidR="00FE2DA3" w:rsidRPr="00FE27D4"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2</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2</w:t>
            </w:r>
          </w:p>
        </w:tc>
        <w:tc>
          <w:tcPr>
            <w:tcW w:w="2126" w:type="dxa"/>
          </w:tcPr>
          <w:p w:rsidR="00FE2DA3" w:rsidRPr="00F32B5D" w:rsidRDefault="00FE2DA3" w:rsidP="001118DE">
            <w:pPr>
              <w:keepNext/>
              <w:keepLines/>
              <w:jc w:val="center"/>
              <w:rPr>
                <w:color w:val="000000"/>
              </w:rPr>
            </w:pPr>
            <w:r>
              <w:rPr>
                <w:color w:val="000000"/>
              </w:rPr>
              <w:t>0, 4</w:t>
            </w:r>
          </w:p>
        </w:tc>
        <w:tc>
          <w:tcPr>
            <w:tcW w:w="2198" w:type="dxa"/>
          </w:tcPr>
          <w:p w:rsidR="00FE2DA3" w:rsidRPr="00F32B5D" w:rsidRDefault="00FE2DA3" w:rsidP="001118DE">
            <w:pPr>
              <w:keepNext/>
              <w:keepLines/>
              <w:jc w:val="center"/>
              <w:rPr>
                <w:color w:val="000000"/>
              </w:rPr>
            </w:pPr>
            <w:r>
              <w:rPr>
                <w:color w:val="000000"/>
              </w:rPr>
              <w:t>4, 8</w:t>
            </w:r>
          </w:p>
        </w:tc>
        <w:tc>
          <w:tcPr>
            <w:tcW w:w="2025" w:type="dxa"/>
          </w:tcPr>
          <w:p w:rsidR="00FE2DA3" w:rsidRPr="00FE27D4"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1118DE">
            <w:pPr>
              <w:keepNext/>
              <w:keepLines/>
              <w:jc w:val="center"/>
              <w:rPr>
                <w:color w:val="000000"/>
              </w:rPr>
            </w:pPr>
            <w:r>
              <w:rPr>
                <w:color w:val="000000"/>
              </w:rPr>
              <w:t>0, 2</w:t>
            </w:r>
          </w:p>
        </w:tc>
        <w:tc>
          <w:tcPr>
            <w:tcW w:w="2198" w:type="dxa"/>
          </w:tcPr>
          <w:p w:rsidR="00FE2DA3" w:rsidRPr="00F32B5D" w:rsidRDefault="00FE2DA3" w:rsidP="001118DE">
            <w:pPr>
              <w:keepNext/>
              <w:keepLines/>
              <w:jc w:val="center"/>
              <w:rPr>
                <w:color w:val="000000"/>
              </w:rPr>
            </w:pPr>
            <w:r>
              <w:rPr>
                <w:color w:val="000000"/>
              </w:rPr>
              <w:t>2, 4</w:t>
            </w:r>
          </w:p>
        </w:tc>
        <w:tc>
          <w:tcPr>
            <w:tcW w:w="2025" w:type="dxa"/>
          </w:tcPr>
          <w:p w:rsidR="00FE2DA3" w:rsidRPr="00AF3480" w:rsidRDefault="00FE2DA3" w:rsidP="001118DE">
            <w:pPr>
              <w:keepNext/>
              <w:keepLines/>
              <w:jc w:val="center"/>
              <w:rPr>
                <w:color w:val="000000"/>
              </w:rPr>
            </w:pPr>
            <w:r>
              <w:rPr>
                <w:color w:val="000000"/>
              </w:rPr>
              <w:t>8</w:t>
            </w:r>
          </w:p>
        </w:tc>
      </w:tr>
      <w:tr w:rsidR="00FE2DA3" w:rsidRPr="00F32B5D" w:rsidTr="001118DE">
        <w:tc>
          <w:tcPr>
            <w:tcW w:w="646" w:type="dxa"/>
          </w:tcPr>
          <w:p w:rsidR="00FE2DA3" w:rsidRPr="00372796" w:rsidRDefault="00FE2DA3" w:rsidP="001118DE">
            <w:pPr>
              <w:jc w:val="both"/>
              <w:rPr>
                <w:szCs w:val="22"/>
              </w:rPr>
            </w:pPr>
            <w:r>
              <w:rPr>
                <w:szCs w:val="22"/>
              </w:rPr>
              <w:t>3</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1118DE">
            <w:pPr>
              <w:keepNext/>
              <w:keepLines/>
              <w:jc w:val="center"/>
              <w:rPr>
                <w:color w:val="000000"/>
              </w:rPr>
            </w:pPr>
            <w:r>
              <w:rPr>
                <w:color w:val="000000"/>
              </w:rPr>
              <w:t>2, 0</w:t>
            </w:r>
          </w:p>
        </w:tc>
        <w:tc>
          <w:tcPr>
            <w:tcW w:w="2198" w:type="dxa"/>
          </w:tcPr>
          <w:p w:rsidR="00FE2DA3" w:rsidRPr="00F32B5D" w:rsidRDefault="00FE2DA3" w:rsidP="001118DE">
            <w:pPr>
              <w:keepNext/>
              <w:keepLines/>
              <w:jc w:val="center"/>
              <w:rPr>
                <w:color w:val="000000"/>
              </w:rPr>
            </w:pPr>
            <w:r>
              <w:rPr>
                <w:color w:val="000000"/>
              </w:rPr>
              <w:t>4, 8</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Default="00FE2DA3" w:rsidP="001118DE">
            <w:pPr>
              <w:jc w:val="both"/>
              <w:rPr>
                <w:szCs w:val="22"/>
              </w:rPr>
            </w:pPr>
            <w:r>
              <w:rPr>
                <w:szCs w:val="22"/>
              </w:rPr>
              <w:t>6</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2</w:t>
            </w:r>
          </w:p>
        </w:tc>
        <w:tc>
          <w:tcPr>
            <w:tcW w:w="2126" w:type="dxa"/>
          </w:tcPr>
          <w:p w:rsidR="00FE2DA3" w:rsidRDefault="00FE2DA3" w:rsidP="00E50F66">
            <w:pPr>
              <w:keepNext/>
              <w:keepLines/>
              <w:jc w:val="center"/>
              <w:rPr>
                <w:color w:val="000000"/>
              </w:rPr>
            </w:pPr>
            <w:r>
              <w:rPr>
                <w:color w:val="000000"/>
              </w:rPr>
              <w:t>4, 0</w:t>
            </w:r>
          </w:p>
        </w:tc>
        <w:tc>
          <w:tcPr>
            <w:tcW w:w="2198" w:type="dxa"/>
          </w:tcPr>
          <w:p w:rsidR="00FE2DA3" w:rsidRDefault="00FE2DA3" w:rsidP="001118DE">
            <w:pPr>
              <w:keepNext/>
              <w:keepLines/>
              <w:jc w:val="center"/>
              <w:rPr>
                <w:color w:val="000000"/>
              </w:rPr>
            </w:pPr>
            <w:r>
              <w:rPr>
                <w:color w:val="000000"/>
              </w:rPr>
              <w:t>8, 4</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5</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E50F66">
            <w:pPr>
              <w:keepNext/>
              <w:keepLines/>
              <w:jc w:val="center"/>
              <w:rPr>
                <w:color w:val="000000"/>
              </w:rPr>
            </w:pPr>
            <w:r>
              <w:rPr>
                <w:color w:val="000000"/>
              </w:rPr>
              <w:t>4, 0</w:t>
            </w:r>
          </w:p>
        </w:tc>
        <w:tc>
          <w:tcPr>
            <w:tcW w:w="2198" w:type="dxa"/>
          </w:tcPr>
          <w:p w:rsidR="00FE2DA3" w:rsidRPr="00F32B5D" w:rsidRDefault="00FE2DA3" w:rsidP="001118DE">
            <w:pPr>
              <w:keepNext/>
              <w:keepLines/>
              <w:jc w:val="center"/>
              <w:rPr>
                <w:color w:val="000000"/>
              </w:rPr>
            </w:pPr>
            <w:r>
              <w:rPr>
                <w:color w:val="000000"/>
              </w:rPr>
              <w:t>6, 8</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7</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E50F66">
            <w:pPr>
              <w:keepNext/>
              <w:keepLines/>
              <w:jc w:val="center"/>
              <w:rPr>
                <w:color w:val="000000"/>
              </w:rPr>
            </w:pPr>
            <w:r>
              <w:rPr>
                <w:color w:val="000000"/>
              </w:rPr>
              <w:t>6, 4</w:t>
            </w:r>
          </w:p>
        </w:tc>
        <w:tc>
          <w:tcPr>
            <w:tcW w:w="2198" w:type="dxa"/>
          </w:tcPr>
          <w:p w:rsidR="00FE2DA3" w:rsidRPr="00F32B5D" w:rsidRDefault="00FE2DA3" w:rsidP="001118DE">
            <w:pPr>
              <w:keepNext/>
              <w:keepLines/>
              <w:jc w:val="center"/>
              <w:rPr>
                <w:color w:val="000000"/>
              </w:rPr>
            </w:pPr>
            <w:r>
              <w:rPr>
                <w:color w:val="000000"/>
              </w:rPr>
              <w:t>8, 6</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16</w:t>
            </w:r>
          </w:p>
        </w:tc>
        <w:tc>
          <w:tcPr>
            <w:tcW w:w="669" w:type="dxa"/>
          </w:tcPr>
          <w:p w:rsidR="00FE2DA3" w:rsidRDefault="00FE2DA3" w:rsidP="001118DE">
            <w:pPr>
              <w:keepNext/>
              <w:keepLines/>
              <w:jc w:val="center"/>
              <w:rPr>
                <w:color w:val="000000"/>
              </w:rPr>
            </w:pPr>
            <w:r>
              <w:rPr>
                <w:color w:val="000000"/>
              </w:rPr>
              <w:t>CRA</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0</w:t>
            </w:r>
          </w:p>
        </w:tc>
        <w:tc>
          <w:tcPr>
            <w:tcW w:w="2126" w:type="dxa"/>
          </w:tcPr>
          <w:p w:rsidR="00FE2DA3" w:rsidRPr="00F32B5D" w:rsidRDefault="00FE2DA3" w:rsidP="001118DE">
            <w:pPr>
              <w:keepNext/>
              <w:keepLines/>
              <w:jc w:val="center"/>
              <w:rPr>
                <w:color w:val="000000"/>
              </w:rPr>
            </w:pPr>
            <w:r>
              <w:rPr>
                <w:color w:val="000000"/>
              </w:rPr>
              <w:t>-</w:t>
            </w:r>
          </w:p>
        </w:tc>
        <w:tc>
          <w:tcPr>
            <w:tcW w:w="2198" w:type="dxa"/>
          </w:tcPr>
          <w:p w:rsidR="00FE2DA3" w:rsidRPr="00F32B5D" w:rsidRDefault="00FE2DA3" w:rsidP="001118DE">
            <w:pPr>
              <w:keepNext/>
              <w:keepLines/>
              <w:jc w:val="center"/>
              <w:rPr>
                <w:color w:val="000000"/>
              </w:rPr>
            </w:pPr>
            <w:r>
              <w:rPr>
                <w:color w:val="000000"/>
              </w:rPr>
              <w:t>-</w:t>
            </w:r>
          </w:p>
        </w:tc>
        <w:tc>
          <w:tcPr>
            <w:tcW w:w="2025" w:type="dxa"/>
          </w:tcPr>
          <w:p w:rsidR="00FE2DA3" w:rsidRPr="00F32B5D" w:rsidRDefault="00FE2DA3" w:rsidP="001118DE">
            <w:pPr>
              <w:keepNext/>
              <w:keepLines/>
              <w:jc w:val="center"/>
              <w:rPr>
                <w:color w:val="000000"/>
              </w:rPr>
            </w:pPr>
            <w:r>
              <w:rPr>
                <w:color w:val="000000"/>
              </w:rPr>
              <w:t>8</w:t>
            </w:r>
          </w:p>
        </w:tc>
      </w:tr>
      <w:tr w:rsidR="00FE2DA3" w:rsidRPr="00F32B5D" w:rsidTr="001118DE">
        <w:tc>
          <w:tcPr>
            <w:tcW w:w="646" w:type="dxa"/>
          </w:tcPr>
          <w:p w:rsidR="00FE2DA3" w:rsidRPr="00372796" w:rsidRDefault="00FE2DA3" w:rsidP="001118DE">
            <w:pPr>
              <w:jc w:val="both"/>
              <w:rPr>
                <w:szCs w:val="22"/>
              </w:rPr>
            </w:pPr>
            <w:r>
              <w:rPr>
                <w:szCs w:val="22"/>
              </w:rPr>
              <w:t>12</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1</w:t>
            </w:r>
          </w:p>
        </w:tc>
        <w:tc>
          <w:tcPr>
            <w:tcW w:w="2126" w:type="dxa"/>
          </w:tcPr>
          <w:p w:rsidR="00FE2DA3" w:rsidRPr="00F32B5D" w:rsidRDefault="00FE2DA3" w:rsidP="001118DE">
            <w:pPr>
              <w:keepNext/>
              <w:keepLines/>
              <w:jc w:val="center"/>
              <w:rPr>
                <w:color w:val="000000"/>
              </w:rPr>
            </w:pPr>
            <w:r>
              <w:rPr>
                <w:color w:val="000000"/>
              </w:rPr>
              <w:t>8, 16</w:t>
            </w:r>
          </w:p>
        </w:tc>
        <w:tc>
          <w:tcPr>
            <w:tcW w:w="2198" w:type="dxa"/>
          </w:tcPr>
          <w:p w:rsidR="00FE2DA3" w:rsidRPr="00F32B5D" w:rsidRDefault="00FE2DA3" w:rsidP="001118DE">
            <w:pPr>
              <w:keepNext/>
              <w:keepLines/>
              <w:jc w:val="center"/>
              <w:rPr>
                <w:color w:val="000000"/>
              </w:rPr>
            </w:pPr>
            <w:r>
              <w:rPr>
                <w:color w:val="000000"/>
              </w:rPr>
              <w:t>16, 8</w:t>
            </w:r>
          </w:p>
        </w:tc>
        <w:tc>
          <w:tcPr>
            <w:tcW w:w="2025" w:type="dxa"/>
          </w:tcPr>
          <w:p w:rsidR="00FE2DA3" w:rsidRPr="00FE27D4"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10</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2</w:t>
            </w:r>
          </w:p>
        </w:tc>
        <w:tc>
          <w:tcPr>
            <w:tcW w:w="2126" w:type="dxa"/>
          </w:tcPr>
          <w:p w:rsidR="00FE2DA3" w:rsidRPr="00F32B5D" w:rsidRDefault="00FE2DA3" w:rsidP="001118DE">
            <w:pPr>
              <w:keepNext/>
              <w:keepLines/>
              <w:jc w:val="center"/>
              <w:rPr>
                <w:color w:val="000000"/>
              </w:rPr>
            </w:pPr>
            <w:r>
              <w:rPr>
                <w:color w:val="000000"/>
              </w:rPr>
              <w:t>8, 12</w:t>
            </w:r>
          </w:p>
        </w:tc>
        <w:tc>
          <w:tcPr>
            <w:tcW w:w="2198" w:type="dxa"/>
          </w:tcPr>
          <w:p w:rsidR="00FE2DA3" w:rsidRPr="00F32B5D" w:rsidRDefault="00FE2DA3" w:rsidP="001118DE">
            <w:pPr>
              <w:keepNext/>
              <w:keepLines/>
              <w:jc w:val="center"/>
              <w:rPr>
                <w:color w:val="000000"/>
              </w:rPr>
            </w:pPr>
            <w:r>
              <w:rPr>
                <w:color w:val="000000"/>
              </w:rPr>
              <w:t>12, 16</w:t>
            </w:r>
          </w:p>
        </w:tc>
        <w:tc>
          <w:tcPr>
            <w:tcW w:w="2025" w:type="dxa"/>
          </w:tcPr>
          <w:p w:rsidR="00FE2DA3" w:rsidRPr="00FE27D4"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9</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1118DE">
            <w:pPr>
              <w:keepNext/>
              <w:keepLines/>
              <w:jc w:val="center"/>
              <w:rPr>
                <w:color w:val="000000"/>
              </w:rPr>
            </w:pPr>
            <w:r>
              <w:rPr>
                <w:color w:val="000000"/>
              </w:rPr>
              <w:t>8, 10</w:t>
            </w:r>
          </w:p>
        </w:tc>
        <w:tc>
          <w:tcPr>
            <w:tcW w:w="2198" w:type="dxa"/>
          </w:tcPr>
          <w:p w:rsidR="00FE2DA3" w:rsidRPr="00F32B5D" w:rsidRDefault="00FE2DA3" w:rsidP="001118DE">
            <w:pPr>
              <w:keepNext/>
              <w:keepLines/>
              <w:jc w:val="center"/>
              <w:rPr>
                <w:color w:val="000000"/>
              </w:rPr>
            </w:pPr>
            <w:r>
              <w:rPr>
                <w:color w:val="000000"/>
              </w:rPr>
              <w:t>10, 12</w:t>
            </w:r>
          </w:p>
        </w:tc>
        <w:tc>
          <w:tcPr>
            <w:tcW w:w="2025" w:type="dxa"/>
          </w:tcPr>
          <w:p w:rsidR="00FE2DA3" w:rsidRPr="00FE27D4" w:rsidRDefault="00FE2DA3" w:rsidP="001118DE">
            <w:pPr>
              <w:keepNext/>
              <w:keepLines/>
              <w:jc w:val="center"/>
              <w:rPr>
                <w:color w:val="000000"/>
              </w:rPr>
            </w:pPr>
            <w:r>
              <w:rPr>
                <w:color w:val="000000"/>
              </w:rPr>
              <w:t>16</w:t>
            </w:r>
          </w:p>
        </w:tc>
      </w:tr>
      <w:tr w:rsidR="00FE2DA3" w:rsidRPr="00F32B5D" w:rsidTr="001118DE">
        <w:tc>
          <w:tcPr>
            <w:tcW w:w="646" w:type="dxa"/>
          </w:tcPr>
          <w:p w:rsidR="00FE2DA3" w:rsidRPr="00372796" w:rsidRDefault="00FE2DA3" w:rsidP="001118DE">
            <w:pPr>
              <w:jc w:val="both"/>
              <w:rPr>
                <w:szCs w:val="22"/>
              </w:rPr>
            </w:pPr>
            <w:r>
              <w:rPr>
                <w:szCs w:val="22"/>
              </w:rPr>
              <w:t>11</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1118DE">
            <w:pPr>
              <w:keepNext/>
              <w:keepLines/>
              <w:jc w:val="center"/>
              <w:rPr>
                <w:color w:val="000000"/>
              </w:rPr>
            </w:pPr>
            <w:r>
              <w:rPr>
                <w:color w:val="000000"/>
              </w:rPr>
              <w:t>10, 8</w:t>
            </w:r>
          </w:p>
        </w:tc>
        <w:tc>
          <w:tcPr>
            <w:tcW w:w="2198" w:type="dxa"/>
          </w:tcPr>
          <w:p w:rsidR="00FE2DA3" w:rsidRPr="00F32B5D" w:rsidRDefault="00FE2DA3" w:rsidP="001118DE">
            <w:pPr>
              <w:keepNext/>
              <w:keepLines/>
              <w:jc w:val="center"/>
              <w:rPr>
                <w:color w:val="000000"/>
              </w:rPr>
            </w:pPr>
            <w:r>
              <w:rPr>
                <w:color w:val="000000"/>
              </w:rPr>
              <w:t>12, 16</w:t>
            </w:r>
          </w:p>
        </w:tc>
        <w:tc>
          <w:tcPr>
            <w:tcW w:w="2025" w:type="dxa"/>
          </w:tcPr>
          <w:p w:rsidR="00FE2DA3" w:rsidRPr="00AF3480" w:rsidRDefault="00FE2DA3" w:rsidP="001118DE">
            <w:pPr>
              <w:keepNext/>
              <w:keepLines/>
              <w:jc w:val="center"/>
              <w:rPr>
                <w:color w:val="000000"/>
              </w:rPr>
            </w:pPr>
            <w:r>
              <w:rPr>
                <w:color w:val="000000"/>
              </w:rPr>
              <w:t>-</w:t>
            </w:r>
          </w:p>
        </w:tc>
      </w:tr>
      <w:tr w:rsidR="00FE2DA3" w:rsidRPr="00F32B5D" w:rsidTr="001118DE">
        <w:tc>
          <w:tcPr>
            <w:tcW w:w="646" w:type="dxa"/>
          </w:tcPr>
          <w:p w:rsidR="00FE2DA3" w:rsidRPr="00F059B4" w:rsidRDefault="00FE2DA3" w:rsidP="001118DE">
            <w:pPr>
              <w:jc w:val="both"/>
              <w:rPr>
                <w:szCs w:val="22"/>
              </w:rPr>
            </w:pPr>
            <w:r w:rsidRPr="00F059B4">
              <w:rPr>
                <w:szCs w:val="22"/>
              </w:rPr>
              <w:t>14</w:t>
            </w:r>
          </w:p>
        </w:tc>
        <w:tc>
          <w:tcPr>
            <w:tcW w:w="669" w:type="dxa"/>
          </w:tcPr>
          <w:p w:rsidR="00FE2DA3" w:rsidRPr="00F059B4" w:rsidRDefault="00FE2DA3" w:rsidP="001118DE">
            <w:pPr>
              <w:keepNext/>
              <w:keepLines/>
              <w:jc w:val="center"/>
              <w:rPr>
                <w:color w:val="000000"/>
              </w:rPr>
            </w:pPr>
            <w:r w:rsidRPr="00F059B4">
              <w:rPr>
                <w:color w:val="000000"/>
              </w:rPr>
              <w:t>B</w:t>
            </w:r>
          </w:p>
        </w:tc>
        <w:tc>
          <w:tcPr>
            <w:tcW w:w="1218" w:type="dxa"/>
          </w:tcPr>
          <w:p w:rsidR="00FE2DA3" w:rsidRPr="00F059B4" w:rsidRDefault="00FE2DA3" w:rsidP="001118DE">
            <w:pPr>
              <w:keepNext/>
              <w:keepLines/>
              <w:jc w:val="center"/>
              <w:rPr>
                <w:color w:val="000000"/>
              </w:rPr>
            </w:pPr>
            <w:r w:rsidRPr="00F059B4">
              <w:rPr>
                <w:color w:val="000000"/>
              </w:rPr>
              <w:t>1</w:t>
            </w:r>
          </w:p>
        </w:tc>
        <w:tc>
          <w:tcPr>
            <w:tcW w:w="694" w:type="dxa"/>
          </w:tcPr>
          <w:p w:rsidR="00FE2DA3" w:rsidRPr="00F059B4" w:rsidRDefault="00FE2DA3" w:rsidP="001118DE">
            <w:pPr>
              <w:keepNext/>
              <w:keepLines/>
              <w:jc w:val="center"/>
              <w:rPr>
                <w:color w:val="000000"/>
              </w:rPr>
            </w:pPr>
            <w:r w:rsidRPr="00F059B4">
              <w:rPr>
                <w:color w:val="000000"/>
              </w:rPr>
              <w:t>2</w:t>
            </w:r>
          </w:p>
        </w:tc>
        <w:tc>
          <w:tcPr>
            <w:tcW w:w="2126" w:type="dxa"/>
          </w:tcPr>
          <w:p w:rsidR="00FE2DA3" w:rsidRPr="00F059B4" w:rsidRDefault="00FE2DA3" w:rsidP="00E50F66">
            <w:pPr>
              <w:keepNext/>
              <w:keepLines/>
              <w:jc w:val="center"/>
              <w:rPr>
                <w:color w:val="000000"/>
              </w:rPr>
            </w:pPr>
            <w:r w:rsidRPr="00F059B4">
              <w:rPr>
                <w:color w:val="000000"/>
              </w:rPr>
              <w:t xml:space="preserve">12, </w:t>
            </w:r>
            <w:r>
              <w:rPr>
                <w:color w:val="000000"/>
              </w:rPr>
              <w:t>8</w:t>
            </w:r>
          </w:p>
        </w:tc>
        <w:tc>
          <w:tcPr>
            <w:tcW w:w="2198" w:type="dxa"/>
          </w:tcPr>
          <w:p w:rsidR="00FE2DA3" w:rsidRPr="00F059B4" w:rsidRDefault="00FE2DA3" w:rsidP="001118DE">
            <w:pPr>
              <w:keepNext/>
              <w:keepLines/>
              <w:jc w:val="center"/>
              <w:rPr>
                <w:color w:val="000000"/>
              </w:rPr>
            </w:pPr>
            <w:r w:rsidRPr="00F059B4">
              <w:rPr>
                <w:color w:val="000000"/>
              </w:rPr>
              <w:t>16, 12</w:t>
            </w:r>
          </w:p>
        </w:tc>
        <w:tc>
          <w:tcPr>
            <w:tcW w:w="2025" w:type="dxa"/>
          </w:tcPr>
          <w:p w:rsidR="00FE2DA3" w:rsidRPr="00F32B5D" w:rsidRDefault="00FE2DA3" w:rsidP="001118DE">
            <w:pPr>
              <w:keepNext/>
              <w:keepLines/>
              <w:jc w:val="center"/>
              <w:rPr>
                <w:color w:val="000000"/>
              </w:rPr>
            </w:pPr>
            <w:r w:rsidRPr="00F059B4">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13</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Default="00FE2DA3" w:rsidP="00E50F66">
            <w:pPr>
              <w:keepNext/>
              <w:keepLines/>
              <w:jc w:val="center"/>
              <w:rPr>
                <w:color w:val="000000"/>
              </w:rPr>
            </w:pPr>
            <w:r>
              <w:rPr>
                <w:color w:val="000000"/>
              </w:rPr>
              <w:t>12, 8</w:t>
            </w:r>
          </w:p>
        </w:tc>
        <w:tc>
          <w:tcPr>
            <w:tcW w:w="2198" w:type="dxa"/>
          </w:tcPr>
          <w:p w:rsidR="00FE2DA3" w:rsidRDefault="00FE2DA3" w:rsidP="001118DE">
            <w:pPr>
              <w:keepNext/>
              <w:keepLines/>
              <w:jc w:val="center"/>
              <w:rPr>
                <w:color w:val="000000"/>
              </w:rPr>
            </w:pPr>
            <w:r>
              <w:rPr>
                <w:color w:val="000000"/>
              </w:rPr>
              <w:t>14, 16</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15</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0</w:t>
            </w:r>
          </w:p>
        </w:tc>
        <w:tc>
          <w:tcPr>
            <w:tcW w:w="694" w:type="dxa"/>
          </w:tcPr>
          <w:p w:rsidR="00FE2DA3" w:rsidRDefault="00FE2DA3" w:rsidP="001118DE">
            <w:pPr>
              <w:keepNext/>
              <w:keepLines/>
              <w:jc w:val="center"/>
              <w:rPr>
                <w:color w:val="000000"/>
              </w:rPr>
            </w:pPr>
            <w:r>
              <w:rPr>
                <w:color w:val="000000"/>
              </w:rPr>
              <w:t>3</w:t>
            </w:r>
          </w:p>
        </w:tc>
        <w:tc>
          <w:tcPr>
            <w:tcW w:w="2126" w:type="dxa"/>
          </w:tcPr>
          <w:p w:rsidR="00FE2DA3" w:rsidRPr="00F32B5D" w:rsidRDefault="00FE2DA3" w:rsidP="00E50F66">
            <w:pPr>
              <w:keepNext/>
              <w:keepLines/>
              <w:jc w:val="center"/>
              <w:rPr>
                <w:color w:val="000000"/>
              </w:rPr>
            </w:pPr>
            <w:r>
              <w:rPr>
                <w:color w:val="000000"/>
              </w:rPr>
              <w:t>14, 12</w:t>
            </w:r>
          </w:p>
        </w:tc>
        <w:tc>
          <w:tcPr>
            <w:tcW w:w="2198" w:type="dxa"/>
          </w:tcPr>
          <w:p w:rsidR="00FE2DA3" w:rsidRPr="00F32B5D" w:rsidRDefault="00FE2DA3" w:rsidP="001118DE">
            <w:pPr>
              <w:keepNext/>
              <w:keepLines/>
              <w:jc w:val="center"/>
              <w:rPr>
                <w:color w:val="000000"/>
              </w:rPr>
            </w:pPr>
            <w:r>
              <w:rPr>
                <w:color w:val="000000"/>
              </w:rPr>
              <w:t>16, 14</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24</w:t>
            </w:r>
          </w:p>
        </w:tc>
        <w:tc>
          <w:tcPr>
            <w:tcW w:w="669" w:type="dxa"/>
          </w:tcPr>
          <w:p w:rsidR="00FE2DA3" w:rsidRDefault="00FE2DA3" w:rsidP="001118DE">
            <w:pPr>
              <w:keepNext/>
              <w:keepLines/>
              <w:jc w:val="center"/>
              <w:rPr>
                <w:color w:val="000000"/>
              </w:rPr>
            </w:pPr>
            <w:r>
              <w:rPr>
                <w:color w:val="000000"/>
              </w:rPr>
              <w:t>B</w:t>
            </w:r>
          </w:p>
        </w:tc>
        <w:tc>
          <w:tcPr>
            <w:tcW w:w="1218" w:type="dxa"/>
          </w:tcPr>
          <w:p w:rsidR="00FE2DA3" w:rsidRDefault="00FE2DA3" w:rsidP="001118DE">
            <w:pPr>
              <w:keepNext/>
              <w:keepLines/>
              <w:jc w:val="center"/>
              <w:rPr>
                <w:color w:val="000000"/>
              </w:rPr>
            </w:pPr>
            <w:r>
              <w:rPr>
                <w:color w:val="000000"/>
              </w:rPr>
              <w:t>1</w:t>
            </w:r>
          </w:p>
        </w:tc>
        <w:tc>
          <w:tcPr>
            <w:tcW w:w="694" w:type="dxa"/>
          </w:tcPr>
          <w:p w:rsidR="00FE2DA3" w:rsidRDefault="00FE2DA3" w:rsidP="001118DE">
            <w:pPr>
              <w:keepNext/>
              <w:keepLines/>
              <w:jc w:val="center"/>
              <w:rPr>
                <w:color w:val="000000"/>
              </w:rPr>
            </w:pPr>
            <w:r>
              <w:rPr>
                <w:color w:val="000000"/>
              </w:rPr>
              <w:t>0</w:t>
            </w:r>
          </w:p>
        </w:tc>
        <w:tc>
          <w:tcPr>
            <w:tcW w:w="2126" w:type="dxa"/>
          </w:tcPr>
          <w:p w:rsidR="00FE2DA3" w:rsidRPr="00F32B5D" w:rsidRDefault="00FE2DA3" w:rsidP="001118DE">
            <w:pPr>
              <w:keepNext/>
              <w:keepLines/>
              <w:jc w:val="center"/>
              <w:rPr>
                <w:color w:val="000000"/>
              </w:rPr>
            </w:pPr>
            <w:r>
              <w:rPr>
                <w:color w:val="000000"/>
              </w:rPr>
              <w:t>16</w:t>
            </w:r>
          </w:p>
        </w:tc>
        <w:tc>
          <w:tcPr>
            <w:tcW w:w="2198" w:type="dxa"/>
          </w:tcPr>
          <w:p w:rsidR="00FE2DA3" w:rsidRPr="00F32B5D" w:rsidRDefault="00FE2DA3" w:rsidP="001118DE">
            <w:pPr>
              <w:keepNext/>
              <w:keepLines/>
              <w:jc w:val="center"/>
              <w:rPr>
                <w:color w:val="000000"/>
              </w:rPr>
            </w:pPr>
            <w:r>
              <w:rPr>
                <w:color w:val="000000"/>
              </w:rPr>
              <w:t>16</w:t>
            </w:r>
          </w:p>
        </w:tc>
        <w:tc>
          <w:tcPr>
            <w:tcW w:w="2025" w:type="dxa"/>
          </w:tcPr>
          <w:p w:rsidR="00FE2DA3" w:rsidRPr="00F32B5D" w:rsidRDefault="00FE2DA3" w:rsidP="001118DE">
            <w:pPr>
              <w:keepNext/>
              <w:keepLines/>
              <w:jc w:val="center"/>
              <w:rPr>
                <w:color w:val="000000"/>
              </w:rPr>
            </w:pPr>
            <w:r>
              <w:rPr>
                <w:color w:val="000000"/>
              </w:rPr>
              <w:t>-</w:t>
            </w:r>
          </w:p>
        </w:tc>
      </w:tr>
      <w:tr w:rsidR="00FE2DA3" w:rsidRPr="00F32B5D" w:rsidTr="001118DE">
        <w:tc>
          <w:tcPr>
            <w:tcW w:w="646" w:type="dxa"/>
          </w:tcPr>
          <w:p w:rsidR="00FE2DA3" w:rsidRPr="00372796" w:rsidRDefault="00FE2DA3" w:rsidP="001118DE">
            <w:pPr>
              <w:jc w:val="both"/>
              <w:rPr>
                <w:szCs w:val="22"/>
              </w:rPr>
            </w:pPr>
            <w:r>
              <w:rPr>
                <w:szCs w:val="22"/>
              </w:rPr>
              <w:t>…</w:t>
            </w:r>
          </w:p>
        </w:tc>
        <w:tc>
          <w:tcPr>
            <w:tcW w:w="669" w:type="dxa"/>
          </w:tcPr>
          <w:p w:rsidR="00FE2DA3" w:rsidRDefault="00FE2DA3" w:rsidP="001118DE">
            <w:pPr>
              <w:keepNext/>
              <w:keepLines/>
              <w:jc w:val="center"/>
              <w:rPr>
                <w:color w:val="000000"/>
              </w:rPr>
            </w:pPr>
          </w:p>
        </w:tc>
        <w:tc>
          <w:tcPr>
            <w:tcW w:w="1218" w:type="dxa"/>
          </w:tcPr>
          <w:p w:rsidR="00FE2DA3" w:rsidRDefault="00FE2DA3" w:rsidP="001118DE">
            <w:pPr>
              <w:keepNext/>
              <w:keepLines/>
              <w:jc w:val="center"/>
              <w:rPr>
                <w:color w:val="000000"/>
              </w:rPr>
            </w:pPr>
          </w:p>
        </w:tc>
        <w:tc>
          <w:tcPr>
            <w:tcW w:w="694" w:type="dxa"/>
          </w:tcPr>
          <w:p w:rsidR="00FE2DA3" w:rsidRDefault="00FE2DA3" w:rsidP="001118DE">
            <w:pPr>
              <w:keepNext/>
              <w:keepLines/>
              <w:jc w:val="center"/>
              <w:rPr>
                <w:color w:val="000000"/>
              </w:rPr>
            </w:pPr>
          </w:p>
        </w:tc>
        <w:tc>
          <w:tcPr>
            <w:tcW w:w="2126" w:type="dxa"/>
          </w:tcPr>
          <w:p w:rsidR="00FE2DA3" w:rsidRPr="00F32B5D" w:rsidRDefault="00FE2DA3" w:rsidP="001118DE">
            <w:pPr>
              <w:keepNext/>
              <w:keepLines/>
              <w:jc w:val="center"/>
              <w:rPr>
                <w:color w:val="000000"/>
              </w:rPr>
            </w:pPr>
          </w:p>
        </w:tc>
        <w:tc>
          <w:tcPr>
            <w:tcW w:w="2198" w:type="dxa"/>
          </w:tcPr>
          <w:p w:rsidR="00FE2DA3" w:rsidRPr="00F32B5D" w:rsidRDefault="00FE2DA3" w:rsidP="001118DE">
            <w:pPr>
              <w:keepNext/>
              <w:keepLines/>
              <w:jc w:val="center"/>
              <w:rPr>
                <w:color w:val="000000"/>
              </w:rPr>
            </w:pPr>
          </w:p>
        </w:tc>
        <w:tc>
          <w:tcPr>
            <w:tcW w:w="2025" w:type="dxa"/>
          </w:tcPr>
          <w:p w:rsidR="00FE2DA3" w:rsidRPr="00F32B5D" w:rsidRDefault="00FE2DA3" w:rsidP="001118DE">
            <w:pPr>
              <w:keepNext/>
              <w:keepLines/>
              <w:jc w:val="center"/>
              <w:rPr>
                <w:color w:val="000000"/>
              </w:rPr>
            </w:pPr>
          </w:p>
        </w:tc>
      </w:tr>
    </w:tbl>
    <w:p w:rsidR="00FE2DA3" w:rsidRDefault="00FE2DA3" w:rsidP="00FD3862">
      <w:pPr>
        <w:rPr>
          <w:szCs w:val="22"/>
        </w:rPr>
      </w:pPr>
    </w:p>
    <w:p w:rsidR="00FE2DA3" w:rsidRDefault="00FE2DA3" w:rsidP="00D03900">
      <w:pPr>
        <w:jc w:val="center"/>
        <w:rPr>
          <w:szCs w:val="22"/>
        </w:rPr>
      </w:pPr>
      <w:r>
        <w:rPr>
          <w:b/>
          <w:szCs w:val="22"/>
        </w:rPr>
        <w:t>Table 4</w:t>
      </w:r>
      <w:del w:id="336" w:author="Ye-Kui Wang" w:date="2011-12-27T15:14:00Z">
        <w:r w:rsidDel="00681EBA">
          <w:rPr>
            <w:b/>
            <w:szCs w:val="22"/>
          </w:rPr>
          <w:delText xml:space="preserve"> (Note: the difference here compared to in Table 3 is that herein all pictures with the same temporal_id are continuous in decoding order)</w:delText>
        </w:r>
      </w:del>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76"/>
        <w:gridCol w:w="1217"/>
        <w:gridCol w:w="694"/>
        <w:gridCol w:w="2124"/>
        <w:gridCol w:w="2196"/>
        <w:gridCol w:w="2023"/>
      </w:tblGrid>
      <w:tr w:rsidR="00FE2DA3" w:rsidRPr="00F32B5D" w:rsidTr="009A3567">
        <w:tc>
          <w:tcPr>
            <w:tcW w:w="646" w:type="dxa"/>
          </w:tcPr>
          <w:p w:rsidR="00FE2DA3" w:rsidRPr="00F32B5D" w:rsidRDefault="00FE2DA3" w:rsidP="002E0D98">
            <w:pPr>
              <w:jc w:val="both"/>
            </w:pPr>
            <w:r>
              <w:rPr>
                <w:szCs w:val="22"/>
              </w:rPr>
              <w:t>POC</w:t>
            </w:r>
          </w:p>
        </w:tc>
        <w:tc>
          <w:tcPr>
            <w:tcW w:w="676" w:type="dxa"/>
          </w:tcPr>
          <w:p w:rsidR="00FE2DA3" w:rsidRDefault="00FE2DA3" w:rsidP="002E0D98">
            <w:pPr>
              <w:keepNext/>
              <w:keepLines/>
              <w:jc w:val="center"/>
            </w:pPr>
            <w:proofErr w:type="spellStart"/>
            <w:r>
              <w:t>pic</w:t>
            </w:r>
            <w:proofErr w:type="spellEnd"/>
            <w:r>
              <w:t xml:space="preserve"> type</w:t>
            </w:r>
          </w:p>
        </w:tc>
        <w:tc>
          <w:tcPr>
            <w:tcW w:w="1217" w:type="dxa"/>
          </w:tcPr>
          <w:p w:rsidR="00FE2DA3" w:rsidRDefault="00FE2DA3" w:rsidP="002E0D98">
            <w:pPr>
              <w:keepNext/>
              <w:keepLines/>
              <w:jc w:val="center"/>
            </w:pPr>
            <w:proofErr w:type="spellStart"/>
            <w:r>
              <w:t>nal_ref_flg</w:t>
            </w:r>
            <w:proofErr w:type="spellEnd"/>
          </w:p>
        </w:tc>
        <w:tc>
          <w:tcPr>
            <w:tcW w:w="694" w:type="dxa"/>
          </w:tcPr>
          <w:p w:rsidR="00FE2DA3" w:rsidRDefault="00FE2DA3" w:rsidP="002E0D98">
            <w:pPr>
              <w:keepNext/>
              <w:keepLines/>
              <w:jc w:val="center"/>
            </w:pPr>
            <w:proofErr w:type="spellStart"/>
            <w:r>
              <w:t>t_id</w:t>
            </w:r>
            <w:proofErr w:type="spellEnd"/>
          </w:p>
        </w:tc>
        <w:tc>
          <w:tcPr>
            <w:tcW w:w="2124" w:type="dxa"/>
          </w:tcPr>
          <w:p w:rsidR="00FE2DA3" w:rsidRPr="00F32B5D" w:rsidRDefault="00FE2DA3" w:rsidP="002E0D98">
            <w:pPr>
              <w:keepNext/>
              <w:keepLines/>
              <w:jc w:val="center"/>
            </w:pPr>
            <w:r>
              <w:t>Reference picture list 0</w:t>
            </w:r>
          </w:p>
        </w:tc>
        <w:tc>
          <w:tcPr>
            <w:tcW w:w="2196" w:type="dxa"/>
          </w:tcPr>
          <w:p w:rsidR="00FE2DA3" w:rsidRPr="00F32B5D" w:rsidRDefault="00FE2DA3" w:rsidP="002E0D98">
            <w:pPr>
              <w:keepNext/>
              <w:keepLines/>
              <w:jc w:val="center"/>
            </w:pPr>
            <w:r>
              <w:t>Reference picture list 1</w:t>
            </w:r>
          </w:p>
        </w:tc>
        <w:tc>
          <w:tcPr>
            <w:tcW w:w="2023" w:type="dxa"/>
          </w:tcPr>
          <w:p w:rsidR="00FE2DA3" w:rsidRDefault="00FE2DA3" w:rsidP="002E0D98">
            <w:pPr>
              <w:keepNext/>
              <w:keepLines/>
              <w:jc w:val="center"/>
            </w:pPr>
            <w:r>
              <w:t>Other pictures marked as “used for reference”</w:t>
            </w:r>
          </w:p>
        </w:tc>
      </w:tr>
      <w:tr w:rsidR="00FE2DA3" w:rsidRPr="00F32B5D" w:rsidTr="009A3567">
        <w:tc>
          <w:tcPr>
            <w:tcW w:w="646" w:type="dxa"/>
          </w:tcPr>
          <w:p w:rsidR="00FE2DA3" w:rsidRPr="00372796" w:rsidRDefault="00FE2DA3" w:rsidP="002E0D98">
            <w:pPr>
              <w:jc w:val="both"/>
              <w:rPr>
                <w:szCs w:val="22"/>
              </w:rPr>
            </w:pPr>
            <w:r w:rsidRPr="00372796">
              <w:rPr>
                <w:szCs w:val="22"/>
              </w:rPr>
              <w:lastRenderedPageBreak/>
              <w:t>0</w:t>
            </w:r>
          </w:p>
        </w:tc>
        <w:tc>
          <w:tcPr>
            <w:tcW w:w="676" w:type="dxa"/>
          </w:tcPr>
          <w:p w:rsidR="00FE2DA3" w:rsidRDefault="00FE2DA3" w:rsidP="002E0D98">
            <w:pPr>
              <w:keepNext/>
              <w:keepLines/>
              <w:jc w:val="center"/>
              <w:rPr>
                <w:color w:val="000000"/>
              </w:rPr>
            </w:pPr>
            <w:r>
              <w:rPr>
                <w:color w:val="000000"/>
              </w:rPr>
              <w:t>IDR</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w:t>
            </w:r>
          </w:p>
        </w:tc>
        <w:tc>
          <w:tcPr>
            <w:tcW w:w="2196" w:type="dxa"/>
          </w:tcPr>
          <w:p w:rsidR="00FE2DA3" w:rsidRPr="00F32B5D" w:rsidRDefault="00FE2DA3" w:rsidP="002E0D98">
            <w:pPr>
              <w:keepNext/>
              <w:keepLines/>
              <w:jc w:val="center"/>
              <w:rPr>
                <w:color w:val="000000"/>
              </w:rPr>
            </w:pPr>
            <w:r>
              <w:rPr>
                <w:color w:val="000000"/>
              </w:rPr>
              <w:t>-</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8</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0</w:t>
            </w:r>
          </w:p>
        </w:tc>
        <w:tc>
          <w:tcPr>
            <w:tcW w:w="2196" w:type="dxa"/>
          </w:tcPr>
          <w:p w:rsidR="00FE2DA3" w:rsidRPr="00F32B5D" w:rsidRDefault="00FE2DA3" w:rsidP="002E0D98">
            <w:pPr>
              <w:keepNext/>
              <w:keepLines/>
              <w:jc w:val="center"/>
              <w:rPr>
                <w:color w:val="000000"/>
              </w:rPr>
            </w:pPr>
            <w:r>
              <w:rPr>
                <w:color w:val="000000"/>
              </w:rPr>
              <w:t>0</w:t>
            </w:r>
          </w:p>
        </w:tc>
        <w:tc>
          <w:tcPr>
            <w:tcW w:w="2023" w:type="dxa"/>
          </w:tcPr>
          <w:p w:rsidR="00FE2DA3" w:rsidRPr="00FE27D4" w:rsidRDefault="00FE2DA3" w:rsidP="002E0D98">
            <w:pPr>
              <w:keepNext/>
              <w:keepLines/>
              <w:jc w:val="center"/>
            </w:pPr>
            <w:r>
              <w:t>-</w:t>
            </w:r>
          </w:p>
        </w:tc>
      </w:tr>
      <w:tr w:rsidR="00FE2DA3" w:rsidRPr="00F32B5D" w:rsidTr="009A3567">
        <w:tc>
          <w:tcPr>
            <w:tcW w:w="646" w:type="dxa"/>
          </w:tcPr>
          <w:p w:rsidR="00FE2DA3" w:rsidRPr="00372796" w:rsidRDefault="00FE2DA3" w:rsidP="002E0D98">
            <w:pPr>
              <w:jc w:val="both"/>
              <w:rPr>
                <w:szCs w:val="22"/>
              </w:rPr>
            </w:pPr>
            <w:r>
              <w:rPr>
                <w:szCs w:val="22"/>
              </w:rPr>
              <w:t>4</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1</w:t>
            </w:r>
          </w:p>
        </w:tc>
        <w:tc>
          <w:tcPr>
            <w:tcW w:w="2124" w:type="dxa"/>
          </w:tcPr>
          <w:p w:rsidR="00FE2DA3" w:rsidRPr="00F32B5D" w:rsidRDefault="00FE2DA3" w:rsidP="002E0D98">
            <w:pPr>
              <w:keepNext/>
              <w:keepLines/>
              <w:jc w:val="center"/>
              <w:rPr>
                <w:color w:val="000000"/>
              </w:rPr>
            </w:pPr>
            <w:r>
              <w:rPr>
                <w:color w:val="000000"/>
              </w:rPr>
              <w:t>0, 8</w:t>
            </w:r>
          </w:p>
        </w:tc>
        <w:tc>
          <w:tcPr>
            <w:tcW w:w="2196" w:type="dxa"/>
          </w:tcPr>
          <w:p w:rsidR="00FE2DA3" w:rsidRPr="00F32B5D" w:rsidRDefault="00FE2DA3" w:rsidP="002E0D98">
            <w:pPr>
              <w:keepNext/>
              <w:keepLines/>
              <w:jc w:val="center"/>
              <w:rPr>
                <w:color w:val="000000"/>
              </w:rPr>
            </w:pPr>
            <w:r>
              <w:rPr>
                <w:color w:val="000000"/>
              </w:rPr>
              <w:t>8, 0</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2</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Pr="00F32B5D" w:rsidRDefault="00FE2DA3" w:rsidP="002E0D98">
            <w:pPr>
              <w:keepNext/>
              <w:keepLines/>
              <w:jc w:val="center"/>
              <w:rPr>
                <w:color w:val="000000"/>
              </w:rPr>
            </w:pPr>
            <w:r>
              <w:rPr>
                <w:color w:val="000000"/>
              </w:rPr>
              <w:t>0, 4</w:t>
            </w:r>
          </w:p>
        </w:tc>
        <w:tc>
          <w:tcPr>
            <w:tcW w:w="2196" w:type="dxa"/>
          </w:tcPr>
          <w:p w:rsidR="00FE2DA3" w:rsidRPr="00F32B5D" w:rsidRDefault="00FE2DA3" w:rsidP="002E0D98">
            <w:pPr>
              <w:keepNext/>
              <w:keepLines/>
              <w:jc w:val="center"/>
              <w:rPr>
                <w:color w:val="000000"/>
              </w:rPr>
            </w:pPr>
            <w:r>
              <w:rPr>
                <w:color w:val="000000"/>
              </w:rPr>
              <w:t>4, 8</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Default="00FE2DA3" w:rsidP="002E0D98">
            <w:pPr>
              <w:jc w:val="both"/>
              <w:rPr>
                <w:szCs w:val="22"/>
              </w:rPr>
            </w:pPr>
            <w:r>
              <w:rPr>
                <w:szCs w:val="22"/>
              </w:rPr>
              <w:t>6</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Default="00FE2DA3" w:rsidP="00E50F66">
            <w:pPr>
              <w:keepNext/>
              <w:keepLines/>
              <w:jc w:val="center"/>
              <w:rPr>
                <w:color w:val="000000"/>
              </w:rPr>
            </w:pPr>
            <w:r>
              <w:rPr>
                <w:color w:val="000000"/>
              </w:rPr>
              <w:t>4, 0</w:t>
            </w:r>
          </w:p>
        </w:tc>
        <w:tc>
          <w:tcPr>
            <w:tcW w:w="2196" w:type="dxa"/>
          </w:tcPr>
          <w:p w:rsidR="00FE2DA3" w:rsidRDefault="00FE2DA3" w:rsidP="002E0D98">
            <w:pPr>
              <w:keepNext/>
              <w:keepLines/>
              <w:jc w:val="center"/>
              <w:rPr>
                <w:color w:val="000000"/>
              </w:rPr>
            </w:pPr>
            <w:r>
              <w:rPr>
                <w:color w:val="000000"/>
              </w:rPr>
              <w:t>8, 4</w:t>
            </w:r>
          </w:p>
        </w:tc>
        <w:tc>
          <w:tcPr>
            <w:tcW w:w="2023" w:type="dxa"/>
          </w:tcPr>
          <w:p w:rsidR="00FE2DA3" w:rsidRPr="00F32B5D" w:rsidRDefault="00FE2DA3" w:rsidP="002E0D98">
            <w:pPr>
              <w:keepNext/>
              <w:keepLines/>
              <w:jc w:val="center"/>
              <w:rPr>
                <w:color w:val="000000"/>
              </w:rPr>
            </w:pPr>
            <w:r>
              <w:rPr>
                <w:color w:val="000000"/>
              </w:rPr>
              <w:t>2</w:t>
            </w:r>
          </w:p>
        </w:tc>
      </w:tr>
      <w:tr w:rsidR="00FE2DA3" w:rsidRPr="00F32B5D" w:rsidTr="009A3567">
        <w:tc>
          <w:tcPr>
            <w:tcW w:w="646" w:type="dxa"/>
          </w:tcPr>
          <w:p w:rsidR="00FE2DA3" w:rsidRPr="00372796" w:rsidRDefault="00FE2DA3" w:rsidP="002E0D98">
            <w:pPr>
              <w:jc w:val="both"/>
              <w:rPr>
                <w:szCs w:val="22"/>
              </w:rPr>
            </w:pPr>
            <w:r>
              <w:rPr>
                <w:szCs w:val="22"/>
              </w:rPr>
              <w:t>1</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0, 2</w:t>
            </w:r>
          </w:p>
        </w:tc>
        <w:tc>
          <w:tcPr>
            <w:tcW w:w="2196" w:type="dxa"/>
          </w:tcPr>
          <w:p w:rsidR="00FE2DA3" w:rsidRPr="00F32B5D" w:rsidRDefault="00FE2DA3" w:rsidP="002E0D98">
            <w:pPr>
              <w:keepNext/>
              <w:keepLines/>
              <w:jc w:val="center"/>
              <w:rPr>
                <w:color w:val="000000"/>
              </w:rPr>
            </w:pPr>
            <w:r>
              <w:rPr>
                <w:color w:val="000000"/>
              </w:rPr>
              <w:t>2, 4</w:t>
            </w:r>
          </w:p>
        </w:tc>
        <w:tc>
          <w:tcPr>
            <w:tcW w:w="2023" w:type="dxa"/>
          </w:tcPr>
          <w:p w:rsidR="00FE2DA3" w:rsidRPr="00AF3480" w:rsidRDefault="00FE2DA3" w:rsidP="002E0D98">
            <w:pPr>
              <w:keepNext/>
              <w:keepLines/>
              <w:jc w:val="center"/>
              <w:rPr>
                <w:color w:val="000000"/>
              </w:rPr>
            </w:pPr>
            <w:r>
              <w:rPr>
                <w:color w:val="000000"/>
              </w:rPr>
              <w:t>6, 8</w:t>
            </w:r>
          </w:p>
        </w:tc>
      </w:tr>
      <w:tr w:rsidR="00FE2DA3" w:rsidRPr="00F32B5D" w:rsidTr="009A3567">
        <w:tc>
          <w:tcPr>
            <w:tcW w:w="646" w:type="dxa"/>
          </w:tcPr>
          <w:p w:rsidR="00FE2DA3" w:rsidRPr="00372796" w:rsidRDefault="00FE2DA3" w:rsidP="002E0D98">
            <w:pPr>
              <w:jc w:val="both"/>
              <w:rPr>
                <w:szCs w:val="22"/>
              </w:rPr>
            </w:pPr>
            <w:r>
              <w:rPr>
                <w:szCs w:val="22"/>
              </w:rPr>
              <w:t>3</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2, 0</w:t>
            </w:r>
          </w:p>
        </w:tc>
        <w:tc>
          <w:tcPr>
            <w:tcW w:w="2196" w:type="dxa"/>
          </w:tcPr>
          <w:p w:rsidR="00FE2DA3" w:rsidRPr="00F32B5D" w:rsidRDefault="00FE2DA3" w:rsidP="002E0D98">
            <w:pPr>
              <w:keepNext/>
              <w:keepLines/>
              <w:jc w:val="center"/>
              <w:rPr>
                <w:color w:val="000000"/>
              </w:rPr>
            </w:pPr>
            <w:r>
              <w:rPr>
                <w:color w:val="000000"/>
              </w:rPr>
              <w:t>4, 8</w:t>
            </w:r>
          </w:p>
        </w:tc>
        <w:tc>
          <w:tcPr>
            <w:tcW w:w="2023" w:type="dxa"/>
          </w:tcPr>
          <w:p w:rsidR="00FE2DA3" w:rsidRPr="00F32B5D" w:rsidRDefault="00FE2DA3" w:rsidP="002E0D98">
            <w:pPr>
              <w:keepNext/>
              <w:keepLines/>
              <w:jc w:val="center"/>
              <w:rPr>
                <w:color w:val="000000"/>
              </w:rPr>
            </w:pPr>
            <w:r>
              <w:rPr>
                <w:color w:val="000000"/>
              </w:rPr>
              <w:t>6</w:t>
            </w:r>
          </w:p>
        </w:tc>
      </w:tr>
      <w:tr w:rsidR="00FE2DA3" w:rsidRPr="00F32B5D" w:rsidTr="009A3567">
        <w:tc>
          <w:tcPr>
            <w:tcW w:w="646" w:type="dxa"/>
          </w:tcPr>
          <w:p w:rsidR="00FE2DA3" w:rsidRPr="00372796" w:rsidRDefault="00FE2DA3" w:rsidP="002E0D98">
            <w:pPr>
              <w:jc w:val="both"/>
              <w:rPr>
                <w:szCs w:val="22"/>
              </w:rPr>
            </w:pPr>
            <w:r>
              <w:rPr>
                <w:szCs w:val="22"/>
              </w:rPr>
              <w:t>5</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E50F66">
            <w:pPr>
              <w:keepNext/>
              <w:keepLines/>
              <w:jc w:val="center"/>
              <w:rPr>
                <w:color w:val="000000"/>
              </w:rPr>
            </w:pPr>
            <w:r>
              <w:rPr>
                <w:color w:val="000000"/>
              </w:rPr>
              <w:t>4, 0</w:t>
            </w:r>
          </w:p>
        </w:tc>
        <w:tc>
          <w:tcPr>
            <w:tcW w:w="2196" w:type="dxa"/>
          </w:tcPr>
          <w:p w:rsidR="00FE2DA3" w:rsidRPr="00F32B5D" w:rsidRDefault="00FE2DA3" w:rsidP="002E0D98">
            <w:pPr>
              <w:keepNext/>
              <w:keepLines/>
              <w:jc w:val="center"/>
              <w:rPr>
                <w:color w:val="000000"/>
              </w:rPr>
            </w:pPr>
            <w:r>
              <w:rPr>
                <w:color w:val="000000"/>
              </w:rPr>
              <w:t>6, 8</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7</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E50F66">
            <w:pPr>
              <w:keepNext/>
              <w:keepLines/>
              <w:jc w:val="center"/>
              <w:rPr>
                <w:color w:val="000000"/>
              </w:rPr>
            </w:pPr>
            <w:r>
              <w:rPr>
                <w:color w:val="000000"/>
              </w:rPr>
              <w:t>6, 4</w:t>
            </w:r>
          </w:p>
        </w:tc>
        <w:tc>
          <w:tcPr>
            <w:tcW w:w="2196" w:type="dxa"/>
          </w:tcPr>
          <w:p w:rsidR="00FE2DA3" w:rsidRPr="00F32B5D" w:rsidRDefault="00FE2DA3" w:rsidP="002E0D98">
            <w:pPr>
              <w:keepNext/>
              <w:keepLines/>
              <w:jc w:val="center"/>
              <w:rPr>
                <w:color w:val="000000"/>
              </w:rPr>
            </w:pPr>
            <w:r>
              <w:rPr>
                <w:color w:val="000000"/>
              </w:rPr>
              <w:t>8, 6</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16</w:t>
            </w:r>
          </w:p>
        </w:tc>
        <w:tc>
          <w:tcPr>
            <w:tcW w:w="676" w:type="dxa"/>
          </w:tcPr>
          <w:p w:rsidR="00FE2DA3" w:rsidRDefault="00FE2DA3" w:rsidP="002E0D98">
            <w:pPr>
              <w:keepNext/>
              <w:keepLines/>
              <w:jc w:val="center"/>
              <w:rPr>
                <w:color w:val="000000"/>
              </w:rPr>
            </w:pPr>
            <w:r>
              <w:rPr>
                <w:color w:val="000000"/>
              </w:rPr>
              <w:t>CRA</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w:t>
            </w:r>
          </w:p>
        </w:tc>
        <w:tc>
          <w:tcPr>
            <w:tcW w:w="2196" w:type="dxa"/>
          </w:tcPr>
          <w:p w:rsidR="00FE2DA3" w:rsidRPr="00F32B5D" w:rsidRDefault="00FE2DA3" w:rsidP="002E0D98">
            <w:pPr>
              <w:keepNext/>
              <w:keepLines/>
              <w:jc w:val="center"/>
              <w:rPr>
                <w:color w:val="000000"/>
              </w:rPr>
            </w:pPr>
            <w:r>
              <w:rPr>
                <w:color w:val="000000"/>
              </w:rPr>
              <w:t>-</w:t>
            </w:r>
          </w:p>
        </w:tc>
        <w:tc>
          <w:tcPr>
            <w:tcW w:w="2023" w:type="dxa"/>
          </w:tcPr>
          <w:p w:rsidR="00FE2DA3" w:rsidRPr="00F32B5D" w:rsidRDefault="00FE2DA3" w:rsidP="002E0D98">
            <w:pPr>
              <w:keepNext/>
              <w:keepLines/>
              <w:jc w:val="center"/>
              <w:rPr>
                <w:color w:val="000000"/>
              </w:rPr>
            </w:pPr>
            <w:r>
              <w:rPr>
                <w:color w:val="000000"/>
              </w:rPr>
              <w:t>8</w:t>
            </w:r>
          </w:p>
        </w:tc>
      </w:tr>
      <w:tr w:rsidR="00FE2DA3" w:rsidRPr="00F32B5D" w:rsidTr="009A3567">
        <w:tc>
          <w:tcPr>
            <w:tcW w:w="646" w:type="dxa"/>
          </w:tcPr>
          <w:p w:rsidR="00FE2DA3" w:rsidRPr="00372796" w:rsidRDefault="00FE2DA3" w:rsidP="002E0D98">
            <w:pPr>
              <w:jc w:val="both"/>
              <w:rPr>
                <w:szCs w:val="22"/>
              </w:rPr>
            </w:pPr>
            <w:r>
              <w:rPr>
                <w:szCs w:val="22"/>
              </w:rPr>
              <w:t>12</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1</w:t>
            </w:r>
          </w:p>
        </w:tc>
        <w:tc>
          <w:tcPr>
            <w:tcW w:w="2124" w:type="dxa"/>
          </w:tcPr>
          <w:p w:rsidR="00FE2DA3" w:rsidRPr="00F32B5D" w:rsidRDefault="00FE2DA3" w:rsidP="002E0D98">
            <w:pPr>
              <w:keepNext/>
              <w:keepLines/>
              <w:jc w:val="center"/>
              <w:rPr>
                <w:color w:val="000000"/>
              </w:rPr>
            </w:pPr>
            <w:r>
              <w:rPr>
                <w:color w:val="000000"/>
              </w:rPr>
              <w:t>8, 16</w:t>
            </w:r>
          </w:p>
        </w:tc>
        <w:tc>
          <w:tcPr>
            <w:tcW w:w="2196" w:type="dxa"/>
          </w:tcPr>
          <w:p w:rsidR="00FE2DA3" w:rsidRPr="00F32B5D" w:rsidRDefault="00FE2DA3" w:rsidP="002E0D98">
            <w:pPr>
              <w:keepNext/>
              <w:keepLines/>
              <w:jc w:val="center"/>
              <w:rPr>
                <w:color w:val="000000"/>
              </w:rPr>
            </w:pPr>
            <w:r>
              <w:rPr>
                <w:color w:val="000000"/>
              </w:rPr>
              <w:t>16, 8</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10</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2</w:t>
            </w:r>
          </w:p>
        </w:tc>
        <w:tc>
          <w:tcPr>
            <w:tcW w:w="2124" w:type="dxa"/>
          </w:tcPr>
          <w:p w:rsidR="00FE2DA3" w:rsidRPr="00F32B5D" w:rsidRDefault="00FE2DA3" w:rsidP="002E0D98">
            <w:pPr>
              <w:keepNext/>
              <w:keepLines/>
              <w:jc w:val="center"/>
              <w:rPr>
                <w:color w:val="000000"/>
              </w:rPr>
            </w:pPr>
            <w:r>
              <w:rPr>
                <w:color w:val="000000"/>
              </w:rPr>
              <w:t>8, 12</w:t>
            </w:r>
          </w:p>
        </w:tc>
        <w:tc>
          <w:tcPr>
            <w:tcW w:w="2196" w:type="dxa"/>
          </w:tcPr>
          <w:p w:rsidR="00FE2DA3" w:rsidRPr="00F32B5D" w:rsidRDefault="00FE2DA3" w:rsidP="002E0D98">
            <w:pPr>
              <w:keepNext/>
              <w:keepLines/>
              <w:jc w:val="center"/>
              <w:rPr>
                <w:color w:val="000000"/>
              </w:rPr>
            </w:pPr>
            <w:r>
              <w:rPr>
                <w:color w:val="000000"/>
              </w:rPr>
              <w:t>12, 16</w:t>
            </w:r>
          </w:p>
        </w:tc>
        <w:tc>
          <w:tcPr>
            <w:tcW w:w="2023" w:type="dxa"/>
          </w:tcPr>
          <w:p w:rsidR="00FE2DA3" w:rsidRPr="00FE27D4" w:rsidRDefault="00FE2DA3" w:rsidP="002E0D98">
            <w:pPr>
              <w:keepNext/>
              <w:keepLines/>
              <w:jc w:val="center"/>
              <w:rPr>
                <w:color w:val="000000"/>
              </w:rPr>
            </w:pPr>
            <w:r>
              <w:rPr>
                <w:color w:val="000000"/>
              </w:rPr>
              <w:t>-</w:t>
            </w:r>
          </w:p>
        </w:tc>
      </w:tr>
      <w:tr w:rsidR="00FE2DA3" w:rsidRPr="00F32B5D" w:rsidTr="009A3567">
        <w:tc>
          <w:tcPr>
            <w:tcW w:w="646" w:type="dxa"/>
          </w:tcPr>
          <w:p w:rsidR="00FE2DA3" w:rsidRPr="00F059B4" w:rsidRDefault="00FE2DA3" w:rsidP="002E0D98">
            <w:pPr>
              <w:jc w:val="both"/>
              <w:rPr>
                <w:szCs w:val="22"/>
              </w:rPr>
            </w:pPr>
            <w:r w:rsidRPr="00F059B4">
              <w:rPr>
                <w:szCs w:val="22"/>
              </w:rPr>
              <w:t>14</w:t>
            </w:r>
          </w:p>
        </w:tc>
        <w:tc>
          <w:tcPr>
            <w:tcW w:w="676" w:type="dxa"/>
          </w:tcPr>
          <w:p w:rsidR="00FE2DA3" w:rsidRPr="00F059B4" w:rsidRDefault="00FE2DA3" w:rsidP="002E0D98">
            <w:pPr>
              <w:keepNext/>
              <w:keepLines/>
              <w:jc w:val="center"/>
              <w:rPr>
                <w:color w:val="000000"/>
              </w:rPr>
            </w:pPr>
            <w:r w:rsidRPr="00F059B4">
              <w:rPr>
                <w:color w:val="000000"/>
              </w:rPr>
              <w:t>B</w:t>
            </w:r>
          </w:p>
        </w:tc>
        <w:tc>
          <w:tcPr>
            <w:tcW w:w="1217" w:type="dxa"/>
          </w:tcPr>
          <w:p w:rsidR="00FE2DA3" w:rsidRPr="00F059B4" w:rsidRDefault="00FE2DA3" w:rsidP="002E0D98">
            <w:pPr>
              <w:keepNext/>
              <w:keepLines/>
              <w:jc w:val="center"/>
              <w:rPr>
                <w:color w:val="000000"/>
              </w:rPr>
            </w:pPr>
            <w:r w:rsidRPr="00F059B4">
              <w:rPr>
                <w:color w:val="000000"/>
              </w:rPr>
              <w:t>1</w:t>
            </w:r>
          </w:p>
        </w:tc>
        <w:tc>
          <w:tcPr>
            <w:tcW w:w="694" w:type="dxa"/>
          </w:tcPr>
          <w:p w:rsidR="00FE2DA3" w:rsidRPr="00F059B4" w:rsidRDefault="00FE2DA3" w:rsidP="002E0D98">
            <w:pPr>
              <w:keepNext/>
              <w:keepLines/>
              <w:jc w:val="center"/>
              <w:rPr>
                <w:color w:val="000000"/>
              </w:rPr>
            </w:pPr>
            <w:r w:rsidRPr="00F059B4">
              <w:rPr>
                <w:color w:val="000000"/>
              </w:rPr>
              <w:t>2</w:t>
            </w:r>
          </w:p>
        </w:tc>
        <w:tc>
          <w:tcPr>
            <w:tcW w:w="2124" w:type="dxa"/>
          </w:tcPr>
          <w:p w:rsidR="00FE2DA3" w:rsidRPr="00F059B4" w:rsidRDefault="00FE2DA3" w:rsidP="00E50F66">
            <w:pPr>
              <w:keepNext/>
              <w:keepLines/>
              <w:jc w:val="center"/>
              <w:rPr>
                <w:color w:val="000000"/>
              </w:rPr>
            </w:pPr>
            <w:r w:rsidRPr="00F059B4">
              <w:rPr>
                <w:color w:val="000000"/>
              </w:rPr>
              <w:t xml:space="preserve">12, </w:t>
            </w:r>
            <w:r>
              <w:rPr>
                <w:color w:val="000000"/>
              </w:rPr>
              <w:t>8</w:t>
            </w:r>
          </w:p>
        </w:tc>
        <w:tc>
          <w:tcPr>
            <w:tcW w:w="2196" w:type="dxa"/>
          </w:tcPr>
          <w:p w:rsidR="00FE2DA3" w:rsidRPr="00F059B4" w:rsidRDefault="00FE2DA3" w:rsidP="002E0D98">
            <w:pPr>
              <w:keepNext/>
              <w:keepLines/>
              <w:jc w:val="center"/>
              <w:rPr>
                <w:color w:val="000000"/>
              </w:rPr>
            </w:pPr>
            <w:r w:rsidRPr="00F059B4">
              <w:rPr>
                <w:color w:val="000000"/>
              </w:rPr>
              <w:t>16, 12</w:t>
            </w:r>
          </w:p>
        </w:tc>
        <w:tc>
          <w:tcPr>
            <w:tcW w:w="2023" w:type="dxa"/>
          </w:tcPr>
          <w:p w:rsidR="00FE2DA3" w:rsidRPr="00F32B5D" w:rsidRDefault="00FE2DA3" w:rsidP="002E0D98">
            <w:pPr>
              <w:keepNext/>
              <w:keepLines/>
              <w:jc w:val="center"/>
              <w:rPr>
                <w:color w:val="000000"/>
              </w:rPr>
            </w:pPr>
            <w:r>
              <w:rPr>
                <w:color w:val="000000"/>
              </w:rPr>
              <w:t>10</w:t>
            </w:r>
          </w:p>
        </w:tc>
      </w:tr>
      <w:tr w:rsidR="00FE2DA3" w:rsidRPr="00F32B5D" w:rsidTr="009A3567">
        <w:tc>
          <w:tcPr>
            <w:tcW w:w="646" w:type="dxa"/>
          </w:tcPr>
          <w:p w:rsidR="00FE2DA3" w:rsidRPr="00372796" w:rsidRDefault="00FE2DA3" w:rsidP="002E0D98">
            <w:pPr>
              <w:jc w:val="both"/>
              <w:rPr>
                <w:szCs w:val="22"/>
              </w:rPr>
            </w:pPr>
            <w:r>
              <w:rPr>
                <w:szCs w:val="22"/>
              </w:rPr>
              <w:t>9</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8, 10</w:t>
            </w:r>
          </w:p>
        </w:tc>
        <w:tc>
          <w:tcPr>
            <w:tcW w:w="2196" w:type="dxa"/>
          </w:tcPr>
          <w:p w:rsidR="00FE2DA3" w:rsidRPr="00F32B5D" w:rsidRDefault="00FE2DA3" w:rsidP="002E0D98">
            <w:pPr>
              <w:keepNext/>
              <w:keepLines/>
              <w:jc w:val="center"/>
              <w:rPr>
                <w:color w:val="000000"/>
              </w:rPr>
            </w:pPr>
            <w:r>
              <w:rPr>
                <w:color w:val="000000"/>
              </w:rPr>
              <w:t>10, 12</w:t>
            </w:r>
          </w:p>
        </w:tc>
        <w:tc>
          <w:tcPr>
            <w:tcW w:w="2023" w:type="dxa"/>
          </w:tcPr>
          <w:p w:rsidR="00FE2DA3" w:rsidRPr="00FE27D4" w:rsidRDefault="00FE2DA3" w:rsidP="002E0D98">
            <w:pPr>
              <w:keepNext/>
              <w:keepLines/>
              <w:jc w:val="center"/>
              <w:rPr>
                <w:color w:val="000000"/>
              </w:rPr>
            </w:pPr>
            <w:r>
              <w:rPr>
                <w:color w:val="000000"/>
              </w:rPr>
              <w:t>14, 16</w:t>
            </w:r>
          </w:p>
        </w:tc>
      </w:tr>
      <w:tr w:rsidR="00FE2DA3" w:rsidRPr="00F32B5D" w:rsidTr="009A3567">
        <w:tc>
          <w:tcPr>
            <w:tcW w:w="646" w:type="dxa"/>
          </w:tcPr>
          <w:p w:rsidR="00FE2DA3" w:rsidRPr="00372796" w:rsidRDefault="00FE2DA3" w:rsidP="002E0D98">
            <w:pPr>
              <w:jc w:val="both"/>
              <w:rPr>
                <w:szCs w:val="22"/>
              </w:rPr>
            </w:pPr>
            <w:r>
              <w:rPr>
                <w:szCs w:val="22"/>
              </w:rPr>
              <w:t>11</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2E0D98">
            <w:pPr>
              <w:keepNext/>
              <w:keepLines/>
              <w:jc w:val="center"/>
              <w:rPr>
                <w:color w:val="000000"/>
              </w:rPr>
            </w:pPr>
            <w:r>
              <w:rPr>
                <w:color w:val="000000"/>
              </w:rPr>
              <w:t>10, 8</w:t>
            </w:r>
          </w:p>
        </w:tc>
        <w:tc>
          <w:tcPr>
            <w:tcW w:w="2196" w:type="dxa"/>
          </w:tcPr>
          <w:p w:rsidR="00FE2DA3" w:rsidRPr="00F32B5D" w:rsidRDefault="00FE2DA3" w:rsidP="002E0D98">
            <w:pPr>
              <w:keepNext/>
              <w:keepLines/>
              <w:jc w:val="center"/>
              <w:rPr>
                <w:color w:val="000000"/>
              </w:rPr>
            </w:pPr>
            <w:r>
              <w:rPr>
                <w:color w:val="000000"/>
              </w:rPr>
              <w:t>12, 16</w:t>
            </w:r>
          </w:p>
        </w:tc>
        <w:tc>
          <w:tcPr>
            <w:tcW w:w="2023" w:type="dxa"/>
          </w:tcPr>
          <w:p w:rsidR="00FE2DA3" w:rsidRPr="00AF3480" w:rsidRDefault="00FE2DA3" w:rsidP="002E0D98">
            <w:pPr>
              <w:keepNext/>
              <w:keepLines/>
              <w:jc w:val="center"/>
              <w:rPr>
                <w:color w:val="000000"/>
              </w:rPr>
            </w:pPr>
            <w:r>
              <w:rPr>
                <w:color w:val="000000"/>
              </w:rPr>
              <w:t>14</w:t>
            </w:r>
          </w:p>
        </w:tc>
      </w:tr>
      <w:tr w:rsidR="00FE2DA3" w:rsidRPr="00F32B5D" w:rsidTr="009A3567">
        <w:tc>
          <w:tcPr>
            <w:tcW w:w="646" w:type="dxa"/>
          </w:tcPr>
          <w:p w:rsidR="00FE2DA3" w:rsidRPr="00372796" w:rsidRDefault="00FE2DA3" w:rsidP="002E0D98">
            <w:pPr>
              <w:jc w:val="both"/>
              <w:rPr>
                <w:szCs w:val="22"/>
              </w:rPr>
            </w:pPr>
            <w:r>
              <w:rPr>
                <w:szCs w:val="22"/>
              </w:rPr>
              <w:t>13</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Default="00FE2DA3" w:rsidP="00E50F66">
            <w:pPr>
              <w:keepNext/>
              <w:keepLines/>
              <w:jc w:val="center"/>
              <w:rPr>
                <w:color w:val="000000"/>
              </w:rPr>
            </w:pPr>
            <w:r>
              <w:rPr>
                <w:color w:val="000000"/>
              </w:rPr>
              <w:t>12, 8</w:t>
            </w:r>
          </w:p>
        </w:tc>
        <w:tc>
          <w:tcPr>
            <w:tcW w:w="2196" w:type="dxa"/>
          </w:tcPr>
          <w:p w:rsidR="00FE2DA3" w:rsidRDefault="00FE2DA3" w:rsidP="002E0D98">
            <w:pPr>
              <w:keepNext/>
              <w:keepLines/>
              <w:jc w:val="center"/>
              <w:rPr>
                <w:color w:val="000000"/>
              </w:rPr>
            </w:pPr>
            <w:r>
              <w:rPr>
                <w:color w:val="000000"/>
              </w:rPr>
              <w:t>14, 16</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15</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0</w:t>
            </w:r>
          </w:p>
        </w:tc>
        <w:tc>
          <w:tcPr>
            <w:tcW w:w="694" w:type="dxa"/>
          </w:tcPr>
          <w:p w:rsidR="00FE2DA3" w:rsidRDefault="00FE2DA3" w:rsidP="002E0D98">
            <w:pPr>
              <w:keepNext/>
              <w:keepLines/>
              <w:jc w:val="center"/>
              <w:rPr>
                <w:color w:val="000000"/>
              </w:rPr>
            </w:pPr>
            <w:r>
              <w:rPr>
                <w:color w:val="000000"/>
              </w:rPr>
              <w:t>3</w:t>
            </w:r>
          </w:p>
        </w:tc>
        <w:tc>
          <w:tcPr>
            <w:tcW w:w="2124" w:type="dxa"/>
          </w:tcPr>
          <w:p w:rsidR="00FE2DA3" w:rsidRPr="00F32B5D" w:rsidRDefault="00FE2DA3" w:rsidP="00E50F66">
            <w:pPr>
              <w:keepNext/>
              <w:keepLines/>
              <w:jc w:val="center"/>
              <w:rPr>
                <w:color w:val="000000"/>
              </w:rPr>
            </w:pPr>
            <w:r>
              <w:rPr>
                <w:color w:val="000000"/>
              </w:rPr>
              <w:t>14, 12</w:t>
            </w:r>
          </w:p>
        </w:tc>
        <w:tc>
          <w:tcPr>
            <w:tcW w:w="2196" w:type="dxa"/>
          </w:tcPr>
          <w:p w:rsidR="00FE2DA3" w:rsidRPr="00F32B5D" w:rsidRDefault="00FE2DA3" w:rsidP="002E0D98">
            <w:pPr>
              <w:keepNext/>
              <w:keepLines/>
              <w:jc w:val="center"/>
              <w:rPr>
                <w:color w:val="000000"/>
              </w:rPr>
            </w:pPr>
            <w:r>
              <w:rPr>
                <w:color w:val="000000"/>
              </w:rPr>
              <w:t>16, 14</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24</w:t>
            </w:r>
          </w:p>
        </w:tc>
        <w:tc>
          <w:tcPr>
            <w:tcW w:w="676" w:type="dxa"/>
          </w:tcPr>
          <w:p w:rsidR="00FE2DA3" w:rsidRDefault="00FE2DA3" w:rsidP="002E0D98">
            <w:pPr>
              <w:keepNext/>
              <w:keepLines/>
              <w:jc w:val="center"/>
              <w:rPr>
                <w:color w:val="000000"/>
              </w:rPr>
            </w:pPr>
            <w:r>
              <w:rPr>
                <w:color w:val="000000"/>
              </w:rPr>
              <w:t>B</w:t>
            </w:r>
          </w:p>
        </w:tc>
        <w:tc>
          <w:tcPr>
            <w:tcW w:w="1217" w:type="dxa"/>
          </w:tcPr>
          <w:p w:rsidR="00FE2DA3" w:rsidRDefault="00FE2DA3" w:rsidP="002E0D98">
            <w:pPr>
              <w:keepNext/>
              <w:keepLines/>
              <w:jc w:val="center"/>
              <w:rPr>
                <w:color w:val="000000"/>
              </w:rPr>
            </w:pPr>
            <w:r>
              <w:rPr>
                <w:color w:val="000000"/>
              </w:rPr>
              <w:t>1</w:t>
            </w:r>
          </w:p>
        </w:tc>
        <w:tc>
          <w:tcPr>
            <w:tcW w:w="694" w:type="dxa"/>
          </w:tcPr>
          <w:p w:rsidR="00FE2DA3" w:rsidRDefault="00FE2DA3" w:rsidP="002E0D98">
            <w:pPr>
              <w:keepNext/>
              <w:keepLines/>
              <w:jc w:val="center"/>
              <w:rPr>
                <w:color w:val="000000"/>
              </w:rPr>
            </w:pPr>
            <w:r>
              <w:rPr>
                <w:color w:val="000000"/>
              </w:rPr>
              <w:t>0</w:t>
            </w:r>
          </w:p>
        </w:tc>
        <w:tc>
          <w:tcPr>
            <w:tcW w:w="2124" w:type="dxa"/>
          </w:tcPr>
          <w:p w:rsidR="00FE2DA3" w:rsidRPr="00F32B5D" w:rsidRDefault="00FE2DA3" w:rsidP="002E0D98">
            <w:pPr>
              <w:keepNext/>
              <w:keepLines/>
              <w:jc w:val="center"/>
              <w:rPr>
                <w:color w:val="000000"/>
              </w:rPr>
            </w:pPr>
            <w:r>
              <w:rPr>
                <w:color w:val="000000"/>
              </w:rPr>
              <w:t>16</w:t>
            </w:r>
          </w:p>
        </w:tc>
        <w:tc>
          <w:tcPr>
            <w:tcW w:w="2196" w:type="dxa"/>
          </w:tcPr>
          <w:p w:rsidR="00FE2DA3" w:rsidRPr="00F32B5D" w:rsidRDefault="00FE2DA3" w:rsidP="002E0D98">
            <w:pPr>
              <w:keepNext/>
              <w:keepLines/>
              <w:jc w:val="center"/>
              <w:rPr>
                <w:color w:val="000000"/>
              </w:rPr>
            </w:pPr>
            <w:r>
              <w:rPr>
                <w:color w:val="000000"/>
              </w:rPr>
              <w:t>16</w:t>
            </w:r>
          </w:p>
        </w:tc>
        <w:tc>
          <w:tcPr>
            <w:tcW w:w="2023" w:type="dxa"/>
          </w:tcPr>
          <w:p w:rsidR="00FE2DA3" w:rsidRPr="00F32B5D" w:rsidRDefault="00FE2DA3" w:rsidP="002E0D98">
            <w:pPr>
              <w:keepNext/>
              <w:keepLines/>
              <w:jc w:val="center"/>
              <w:rPr>
                <w:color w:val="000000"/>
              </w:rPr>
            </w:pPr>
            <w:r>
              <w:rPr>
                <w:color w:val="000000"/>
              </w:rPr>
              <w:t>-</w:t>
            </w:r>
          </w:p>
        </w:tc>
      </w:tr>
      <w:tr w:rsidR="00FE2DA3" w:rsidRPr="00F32B5D" w:rsidTr="009A3567">
        <w:tc>
          <w:tcPr>
            <w:tcW w:w="646" w:type="dxa"/>
          </w:tcPr>
          <w:p w:rsidR="00FE2DA3" w:rsidRPr="00372796" w:rsidRDefault="00FE2DA3" w:rsidP="002E0D98">
            <w:pPr>
              <w:jc w:val="both"/>
              <w:rPr>
                <w:szCs w:val="22"/>
              </w:rPr>
            </w:pPr>
            <w:r>
              <w:rPr>
                <w:szCs w:val="22"/>
              </w:rPr>
              <w:t>…</w:t>
            </w:r>
          </w:p>
        </w:tc>
        <w:tc>
          <w:tcPr>
            <w:tcW w:w="676" w:type="dxa"/>
          </w:tcPr>
          <w:p w:rsidR="00FE2DA3" w:rsidRDefault="00FE2DA3" w:rsidP="002E0D98">
            <w:pPr>
              <w:keepNext/>
              <w:keepLines/>
              <w:jc w:val="center"/>
              <w:rPr>
                <w:color w:val="000000"/>
              </w:rPr>
            </w:pPr>
          </w:p>
        </w:tc>
        <w:tc>
          <w:tcPr>
            <w:tcW w:w="1217" w:type="dxa"/>
          </w:tcPr>
          <w:p w:rsidR="00FE2DA3" w:rsidRDefault="00FE2DA3" w:rsidP="002E0D98">
            <w:pPr>
              <w:keepNext/>
              <w:keepLines/>
              <w:jc w:val="center"/>
              <w:rPr>
                <w:color w:val="000000"/>
              </w:rPr>
            </w:pPr>
          </w:p>
        </w:tc>
        <w:tc>
          <w:tcPr>
            <w:tcW w:w="694" w:type="dxa"/>
          </w:tcPr>
          <w:p w:rsidR="00FE2DA3" w:rsidRDefault="00FE2DA3" w:rsidP="002E0D98">
            <w:pPr>
              <w:keepNext/>
              <w:keepLines/>
              <w:jc w:val="center"/>
              <w:rPr>
                <w:color w:val="000000"/>
              </w:rPr>
            </w:pPr>
          </w:p>
        </w:tc>
        <w:tc>
          <w:tcPr>
            <w:tcW w:w="2124" w:type="dxa"/>
          </w:tcPr>
          <w:p w:rsidR="00FE2DA3" w:rsidRPr="00F32B5D" w:rsidRDefault="00FE2DA3" w:rsidP="002E0D98">
            <w:pPr>
              <w:keepNext/>
              <w:keepLines/>
              <w:jc w:val="center"/>
              <w:rPr>
                <w:color w:val="000000"/>
              </w:rPr>
            </w:pPr>
          </w:p>
        </w:tc>
        <w:tc>
          <w:tcPr>
            <w:tcW w:w="2196" w:type="dxa"/>
          </w:tcPr>
          <w:p w:rsidR="00FE2DA3" w:rsidRPr="00F32B5D" w:rsidRDefault="00FE2DA3" w:rsidP="002E0D98">
            <w:pPr>
              <w:keepNext/>
              <w:keepLines/>
              <w:jc w:val="center"/>
              <w:rPr>
                <w:color w:val="000000"/>
              </w:rPr>
            </w:pPr>
          </w:p>
        </w:tc>
        <w:tc>
          <w:tcPr>
            <w:tcW w:w="2023" w:type="dxa"/>
          </w:tcPr>
          <w:p w:rsidR="00FE2DA3" w:rsidRPr="00F32B5D" w:rsidRDefault="00FE2DA3" w:rsidP="002E0D98">
            <w:pPr>
              <w:keepNext/>
              <w:keepLines/>
              <w:jc w:val="center"/>
              <w:rPr>
                <w:color w:val="000000"/>
              </w:rPr>
            </w:pPr>
          </w:p>
        </w:tc>
      </w:tr>
    </w:tbl>
    <w:p w:rsidR="00FE2DA3" w:rsidRDefault="00FE2DA3" w:rsidP="00FD3862">
      <w:pPr>
        <w:rPr>
          <w:szCs w:val="22"/>
        </w:rPr>
      </w:pPr>
    </w:p>
    <w:p w:rsidR="00FE2DA3" w:rsidRDefault="00FE2DA3" w:rsidP="00E350BF">
      <w:pPr>
        <w:pStyle w:val="Heading2"/>
      </w:pPr>
      <w:r>
        <w:t>Dyadic and nested temporal scalability with 2 reference frames per list and higher quality references (semi-long term)</w:t>
      </w:r>
    </w:p>
    <w:p w:rsidR="00FE2DA3" w:rsidRDefault="00FE2DA3" w:rsidP="00E350BF">
      <w:pPr>
        <w:jc w:val="both"/>
        <w:rPr>
          <w:szCs w:val="22"/>
        </w:rPr>
      </w:pPr>
      <w:r>
        <w:rPr>
          <w:szCs w:val="22"/>
        </w:rPr>
        <w:t>GOP size 8 is used. A CRA picture is coded for every 8 GOPs. Higher quality reference are kept in the buffer for a longer time and used for predicting the key pictures to reduce the rate of decay in the quality of the pictures.</w:t>
      </w:r>
    </w:p>
    <w:p w:rsidR="00FE2DA3" w:rsidRDefault="00FE2DA3">
      <w:pPr>
        <w:jc w:val="center"/>
        <w:rPr>
          <w:szCs w:val="22"/>
        </w:rPr>
      </w:pPr>
      <w:r>
        <w:rPr>
          <w:b/>
          <w:szCs w:val="22"/>
        </w:rPr>
        <w:t>Table 5</w:t>
      </w:r>
      <w:r>
        <w:rPr>
          <w:b/>
          <w:szCs w:val="22"/>
        </w:rPr>
        <w:br/>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1121"/>
        <w:gridCol w:w="1255"/>
        <w:gridCol w:w="582"/>
        <w:gridCol w:w="1841"/>
        <w:gridCol w:w="1841"/>
        <w:gridCol w:w="1900"/>
      </w:tblGrid>
      <w:tr w:rsidR="00FE2DA3" w:rsidRPr="00F32B5D" w:rsidTr="005A00FE">
        <w:trPr>
          <w:jc w:val="center"/>
        </w:trPr>
        <w:tc>
          <w:tcPr>
            <w:tcW w:w="670" w:type="dxa"/>
          </w:tcPr>
          <w:p w:rsidR="00FE2DA3" w:rsidRPr="00F32B5D" w:rsidRDefault="00FE2DA3" w:rsidP="007C3F63">
            <w:pPr>
              <w:jc w:val="both"/>
            </w:pPr>
            <w:r>
              <w:rPr>
                <w:szCs w:val="22"/>
              </w:rPr>
              <w:t>POC</w:t>
            </w:r>
          </w:p>
        </w:tc>
        <w:tc>
          <w:tcPr>
            <w:tcW w:w="1121" w:type="dxa"/>
          </w:tcPr>
          <w:p w:rsidR="00FE2DA3" w:rsidRDefault="00FE2DA3" w:rsidP="007C3F63">
            <w:pPr>
              <w:keepNext/>
              <w:keepLines/>
              <w:jc w:val="center"/>
            </w:pPr>
            <w:proofErr w:type="spellStart"/>
            <w:r>
              <w:t>pic</w:t>
            </w:r>
            <w:proofErr w:type="spellEnd"/>
            <w:r>
              <w:t xml:space="preserve"> type</w:t>
            </w:r>
          </w:p>
        </w:tc>
        <w:tc>
          <w:tcPr>
            <w:tcW w:w="1255" w:type="dxa"/>
          </w:tcPr>
          <w:p w:rsidR="00FE2DA3" w:rsidRDefault="00FE2DA3" w:rsidP="007C3F63">
            <w:pPr>
              <w:keepNext/>
              <w:keepLines/>
              <w:jc w:val="center"/>
            </w:pPr>
            <w:proofErr w:type="spellStart"/>
            <w:r>
              <w:t>nal_ref_flg</w:t>
            </w:r>
            <w:proofErr w:type="spellEnd"/>
          </w:p>
        </w:tc>
        <w:tc>
          <w:tcPr>
            <w:tcW w:w="582" w:type="dxa"/>
          </w:tcPr>
          <w:p w:rsidR="00FE2DA3" w:rsidRDefault="00FE2DA3" w:rsidP="007C3F63">
            <w:pPr>
              <w:keepNext/>
              <w:keepLines/>
              <w:jc w:val="center"/>
            </w:pPr>
            <w:proofErr w:type="spellStart"/>
            <w:r>
              <w:t>t_id</w:t>
            </w:r>
            <w:proofErr w:type="spellEnd"/>
          </w:p>
        </w:tc>
        <w:tc>
          <w:tcPr>
            <w:tcW w:w="1841" w:type="dxa"/>
          </w:tcPr>
          <w:p w:rsidR="00FE2DA3" w:rsidRPr="00F32B5D" w:rsidRDefault="00FE2DA3" w:rsidP="005A00FE">
            <w:pPr>
              <w:keepNext/>
              <w:keepLines/>
              <w:jc w:val="center"/>
            </w:pPr>
            <w:r>
              <w:t>RefPicList0</w:t>
            </w:r>
          </w:p>
        </w:tc>
        <w:tc>
          <w:tcPr>
            <w:tcW w:w="1841" w:type="dxa"/>
          </w:tcPr>
          <w:p w:rsidR="00FE2DA3" w:rsidRPr="00F32B5D" w:rsidRDefault="00FE2DA3" w:rsidP="005A00FE">
            <w:pPr>
              <w:keepNext/>
              <w:keepLines/>
              <w:jc w:val="center"/>
            </w:pPr>
            <w:r>
              <w:t>RefPicList1</w:t>
            </w:r>
          </w:p>
        </w:tc>
        <w:tc>
          <w:tcPr>
            <w:tcW w:w="1900" w:type="dxa"/>
          </w:tcPr>
          <w:p w:rsidR="00FE2DA3" w:rsidRDefault="00FE2DA3" w:rsidP="007C3F63">
            <w:pPr>
              <w:keepNext/>
              <w:keepLines/>
              <w:jc w:val="center"/>
            </w:pPr>
            <w:r>
              <w:t>Other pictures marked as “used for reference”</w:t>
            </w:r>
          </w:p>
        </w:tc>
      </w:tr>
      <w:tr w:rsidR="00FE2DA3" w:rsidRPr="00F32B5D" w:rsidTr="005A00FE">
        <w:trPr>
          <w:jc w:val="center"/>
        </w:trPr>
        <w:tc>
          <w:tcPr>
            <w:tcW w:w="670" w:type="dxa"/>
          </w:tcPr>
          <w:p w:rsidR="00FE2DA3" w:rsidRPr="00372796" w:rsidRDefault="00FE2DA3" w:rsidP="007C3F63">
            <w:pPr>
              <w:jc w:val="both"/>
              <w:rPr>
                <w:szCs w:val="22"/>
              </w:rPr>
            </w:pPr>
            <w:r w:rsidRPr="00372796">
              <w:rPr>
                <w:szCs w:val="22"/>
              </w:rPr>
              <w:t>0</w:t>
            </w:r>
          </w:p>
        </w:tc>
        <w:tc>
          <w:tcPr>
            <w:tcW w:w="1121" w:type="dxa"/>
          </w:tcPr>
          <w:p w:rsidR="00FE2DA3" w:rsidRDefault="00FE2DA3" w:rsidP="007C3F63">
            <w:pPr>
              <w:keepNext/>
              <w:keepLines/>
              <w:jc w:val="center"/>
              <w:rPr>
                <w:color w:val="000000"/>
              </w:rPr>
            </w:pPr>
            <w:r>
              <w:rPr>
                <w:color w:val="000000"/>
              </w:rPr>
              <w:t>IDR</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0</w:t>
            </w:r>
          </w:p>
        </w:tc>
        <w:tc>
          <w:tcPr>
            <w:tcW w:w="1841" w:type="dxa"/>
          </w:tcPr>
          <w:p w:rsidR="00FE2DA3" w:rsidRPr="00F32B5D" w:rsidRDefault="00FE2DA3" w:rsidP="007C3F63">
            <w:pPr>
              <w:keepNext/>
              <w:keepLines/>
              <w:jc w:val="center"/>
              <w:rPr>
                <w:color w:val="000000"/>
              </w:rPr>
            </w:pPr>
            <w:r>
              <w:rPr>
                <w:color w:val="000000"/>
              </w:rPr>
              <w:t>-</w:t>
            </w:r>
          </w:p>
        </w:tc>
        <w:tc>
          <w:tcPr>
            <w:tcW w:w="1841" w:type="dxa"/>
          </w:tcPr>
          <w:p w:rsidR="00FE2DA3" w:rsidRPr="00F32B5D" w:rsidRDefault="00FE2DA3" w:rsidP="007C3F63">
            <w:pPr>
              <w:keepNext/>
              <w:keepLines/>
              <w:jc w:val="center"/>
              <w:rPr>
                <w:color w:val="000000"/>
              </w:rPr>
            </w:pPr>
            <w:r>
              <w:rPr>
                <w:color w:val="000000"/>
              </w:rPr>
              <w:t>-</w:t>
            </w:r>
          </w:p>
        </w:tc>
        <w:tc>
          <w:tcPr>
            <w:tcW w:w="1900" w:type="dxa"/>
          </w:tcPr>
          <w:p w:rsidR="00FE2DA3" w:rsidRPr="00F32B5D"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t>8</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0</w:t>
            </w:r>
          </w:p>
        </w:tc>
        <w:tc>
          <w:tcPr>
            <w:tcW w:w="1841" w:type="dxa"/>
          </w:tcPr>
          <w:p w:rsidR="00FE2DA3" w:rsidRPr="00F32B5D" w:rsidRDefault="00FE2DA3" w:rsidP="007C3F63">
            <w:pPr>
              <w:keepNext/>
              <w:keepLines/>
              <w:jc w:val="center"/>
              <w:rPr>
                <w:color w:val="000000"/>
              </w:rPr>
            </w:pPr>
            <w:r>
              <w:rPr>
                <w:color w:val="000000"/>
              </w:rPr>
              <w:t>0</w:t>
            </w:r>
          </w:p>
        </w:tc>
        <w:tc>
          <w:tcPr>
            <w:tcW w:w="1841" w:type="dxa"/>
          </w:tcPr>
          <w:p w:rsidR="00FE2DA3" w:rsidRPr="00F32B5D" w:rsidRDefault="00FE2DA3" w:rsidP="007C3F63">
            <w:pPr>
              <w:keepNext/>
              <w:keepLines/>
              <w:jc w:val="center"/>
              <w:rPr>
                <w:color w:val="000000"/>
              </w:rPr>
            </w:pPr>
            <w:r>
              <w:rPr>
                <w:color w:val="000000"/>
              </w:rPr>
              <w:t>0</w:t>
            </w:r>
          </w:p>
        </w:tc>
        <w:tc>
          <w:tcPr>
            <w:tcW w:w="1900" w:type="dxa"/>
          </w:tcPr>
          <w:p w:rsidR="00FE2DA3" w:rsidRPr="00FE27D4" w:rsidRDefault="00FE2DA3" w:rsidP="007C3F63">
            <w:pPr>
              <w:keepNext/>
              <w:keepLines/>
              <w:jc w:val="center"/>
            </w:pPr>
            <w: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t>4</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1</w:t>
            </w:r>
          </w:p>
        </w:tc>
        <w:tc>
          <w:tcPr>
            <w:tcW w:w="1841" w:type="dxa"/>
          </w:tcPr>
          <w:p w:rsidR="00FE2DA3" w:rsidRPr="00F32B5D" w:rsidRDefault="00FE2DA3" w:rsidP="007C3F63">
            <w:pPr>
              <w:keepNext/>
              <w:keepLines/>
              <w:jc w:val="center"/>
              <w:rPr>
                <w:color w:val="000000"/>
              </w:rPr>
            </w:pPr>
            <w:r>
              <w:rPr>
                <w:color w:val="000000"/>
              </w:rPr>
              <w:t>0, 8</w:t>
            </w:r>
          </w:p>
        </w:tc>
        <w:tc>
          <w:tcPr>
            <w:tcW w:w="1841" w:type="dxa"/>
          </w:tcPr>
          <w:p w:rsidR="00FE2DA3" w:rsidRPr="00F32B5D" w:rsidRDefault="00FE2DA3" w:rsidP="007C3F63">
            <w:pPr>
              <w:keepNext/>
              <w:keepLines/>
              <w:jc w:val="center"/>
              <w:rPr>
                <w:color w:val="000000"/>
              </w:rPr>
            </w:pPr>
            <w:r>
              <w:rPr>
                <w:color w:val="000000"/>
              </w:rPr>
              <w:t>8, 0</w:t>
            </w:r>
          </w:p>
        </w:tc>
        <w:tc>
          <w:tcPr>
            <w:tcW w:w="1900" w:type="dxa"/>
          </w:tcPr>
          <w:p w:rsidR="00FE2DA3" w:rsidRPr="00FE27D4"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t>2</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2</w:t>
            </w:r>
          </w:p>
        </w:tc>
        <w:tc>
          <w:tcPr>
            <w:tcW w:w="1841" w:type="dxa"/>
          </w:tcPr>
          <w:p w:rsidR="00FE2DA3" w:rsidRPr="00F32B5D" w:rsidRDefault="00FE2DA3" w:rsidP="007C3F63">
            <w:pPr>
              <w:keepNext/>
              <w:keepLines/>
              <w:jc w:val="center"/>
              <w:rPr>
                <w:color w:val="000000"/>
              </w:rPr>
            </w:pPr>
            <w:r>
              <w:rPr>
                <w:color w:val="000000"/>
              </w:rPr>
              <w:t>0, 4</w:t>
            </w:r>
          </w:p>
        </w:tc>
        <w:tc>
          <w:tcPr>
            <w:tcW w:w="1841" w:type="dxa"/>
          </w:tcPr>
          <w:p w:rsidR="00FE2DA3" w:rsidRPr="00F32B5D" w:rsidRDefault="00FE2DA3" w:rsidP="007C3F63">
            <w:pPr>
              <w:keepNext/>
              <w:keepLines/>
              <w:jc w:val="center"/>
              <w:rPr>
                <w:color w:val="000000"/>
              </w:rPr>
            </w:pPr>
            <w:r>
              <w:rPr>
                <w:color w:val="000000"/>
              </w:rPr>
              <w:t>4, 8</w:t>
            </w:r>
          </w:p>
        </w:tc>
        <w:tc>
          <w:tcPr>
            <w:tcW w:w="1900" w:type="dxa"/>
          </w:tcPr>
          <w:p w:rsidR="00FE2DA3" w:rsidRPr="00FE27D4"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t>1</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0</w:t>
            </w:r>
          </w:p>
        </w:tc>
        <w:tc>
          <w:tcPr>
            <w:tcW w:w="582" w:type="dxa"/>
          </w:tcPr>
          <w:p w:rsidR="00FE2DA3" w:rsidRDefault="00FE2DA3" w:rsidP="007C3F63">
            <w:pPr>
              <w:keepNext/>
              <w:keepLines/>
              <w:jc w:val="center"/>
              <w:rPr>
                <w:color w:val="000000"/>
              </w:rPr>
            </w:pPr>
            <w:r>
              <w:rPr>
                <w:color w:val="000000"/>
              </w:rPr>
              <w:t>3</w:t>
            </w:r>
          </w:p>
        </w:tc>
        <w:tc>
          <w:tcPr>
            <w:tcW w:w="1841" w:type="dxa"/>
          </w:tcPr>
          <w:p w:rsidR="00FE2DA3" w:rsidRPr="00F32B5D" w:rsidRDefault="00FE2DA3" w:rsidP="007C3F63">
            <w:pPr>
              <w:keepNext/>
              <w:keepLines/>
              <w:jc w:val="center"/>
              <w:rPr>
                <w:color w:val="000000"/>
              </w:rPr>
            </w:pPr>
            <w:r>
              <w:rPr>
                <w:color w:val="000000"/>
              </w:rPr>
              <w:t>0, 2</w:t>
            </w:r>
          </w:p>
        </w:tc>
        <w:tc>
          <w:tcPr>
            <w:tcW w:w="1841" w:type="dxa"/>
          </w:tcPr>
          <w:p w:rsidR="00FE2DA3" w:rsidRPr="00F32B5D" w:rsidRDefault="00FE2DA3" w:rsidP="007C3F63">
            <w:pPr>
              <w:keepNext/>
              <w:keepLines/>
              <w:jc w:val="center"/>
              <w:rPr>
                <w:color w:val="000000"/>
              </w:rPr>
            </w:pPr>
            <w:r>
              <w:rPr>
                <w:color w:val="000000"/>
              </w:rPr>
              <w:t>2, 4</w:t>
            </w:r>
          </w:p>
        </w:tc>
        <w:tc>
          <w:tcPr>
            <w:tcW w:w="1900" w:type="dxa"/>
          </w:tcPr>
          <w:p w:rsidR="00FE2DA3" w:rsidRPr="00AF3480" w:rsidRDefault="00FE2DA3" w:rsidP="007C3F63">
            <w:pPr>
              <w:keepNext/>
              <w:keepLines/>
              <w:jc w:val="center"/>
              <w:rPr>
                <w:color w:val="000000"/>
              </w:rPr>
            </w:pPr>
            <w:r>
              <w:rPr>
                <w:color w:val="000000"/>
              </w:rPr>
              <w:t>8</w:t>
            </w:r>
          </w:p>
        </w:tc>
      </w:tr>
      <w:tr w:rsidR="00FE2DA3" w:rsidRPr="00F32B5D" w:rsidTr="005A00FE">
        <w:trPr>
          <w:jc w:val="center"/>
        </w:trPr>
        <w:tc>
          <w:tcPr>
            <w:tcW w:w="670" w:type="dxa"/>
          </w:tcPr>
          <w:p w:rsidR="00FE2DA3" w:rsidRPr="00372796" w:rsidRDefault="00FE2DA3" w:rsidP="007C3F63">
            <w:pPr>
              <w:jc w:val="both"/>
              <w:rPr>
                <w:szCs w:val="22"/>
              </w:rPr>
            </w:pPr>
            <w:r>
              <w:rPr>
                <w:szCs w:val="22"/>
              </w:rPr>
              <w:t>3</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0</w:t>
            </w:r>
          </w:p>
        </w:tc>
        <w:tc>
          <w:tcPr>
            <w:tcW w:w="582" w:type="dxa"/>
          </w:tcPr>
          <w:p w:rsidR="00FE2DA3" w:rsidRDefault="00FE2DA3" w:rsidP="007C3F63">
            <w:pPr>
              <w:keepNext/>
              <w:keepLines/>
              <w:jc w:val="center"/>
              <w:rPr>
                <w:color w:val="000000"/>
              </w:rPr>
            </w:pPr>
            <w:r>
              <w:rPr>
                <w:color w:val="000000"/>
              </w:rPr>
              <w:t>3</w:t>
            </w:r>
          </w:p>
        </w:tc>
        <w:tc>
          <w:tcPr>
            <w:tcW w:w="1841" w:type="dxa"/>
          </w:tcPr>
          <w:p w:rsidR="00FE2DA3" w:rsidRPr="00F32B5D" w:rsidRDefault="00FE2DA3" w:rsidP="007C3F63">
            <w:pPr>
              <w:keepNext/>
              <w:keepLines/>
              <w:jc w:val="center"/>
              <w:rPr>
                <w:color w:val="000000"/>
              </w:rPr>
            </w:pPr>
            <w:r>
              <w:rPr>
                <w:color w:val="000000"/>
              </w:rPr>
              <w:t>2, 0</w:t>
            </w:r>
          </w:p>
        </w:tc>
        <w:tc>
          <w:tcPr>
            <w:tcW w:w="1841" w:type="dxa"/>
          </w:tcPr>
          <w:p w:rsidR="00FE2DA3" w:rsidRPr="00F32B5D" w:rsidRDefault="00FE2DA3" w:rsidP="007C3F63">
            <w:pPr>
              <w:keepNext/>
              <w:keepLines/>
              <w:jc w:val="center"/>
              <w:rPr>
                <w:color w:val="000000"/>
              </w:rPr>
            </w:pPr>
            <w:r>
              <w:rPr>
                <w:color w:val="000000"/>
              </w:rPr>
              <w:t>4, 8</w:t>
            </w:r>
          </w:p>
        </w:tc>
        <w:tc>
          <w:tcPr>
            <w:tcW w:w="1900" w:type="dxa"/>
          </w:tcPr>
          <w:p w:rsidR="00FE2DA3" w:rsidRPr="00F32B5D"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Default="00FE2DA3" w:rsidP="007C3F63">
            <w:pPr>
              <w:jc w:val="both"/>
              <w:rPr>
                <w:szCs w:val="22"/>
              </w:rPr>
            </w:pPr>
            <w:r>
              <w:rPr>
                <w:szCs w:val="22"/>
              </w:rPr>
              <w:t>6</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1</w:t>
            </w:r>
          </w:p>
        </w:tc>
        <w:tc>
          <w:tcPr>
            <w:tcW w:w="582" w:type="dxa"/>
          </w:tcPr>
          <w:p w:rsidR="00FE2DA3" w:rsidRDefault="00FE2DA3" w:rsidP="007C3F63">
            <w:pPr>
              <w:keepNext/>
              <w:keepLines/>
              <w:jc w:val="center"/>
              <w:rPr>
                <w:color w:val="000000"/>
              </w:rPr>
            </w:pPr>
            <w:r>
              <w:rPr>
                <w:color w:val="000000"/>
              </w:rPr>
              <w:t>2</w:t>
            </w:r>
          </w:p>
        </w:tc>
        <w:tc>
          <w:tcPr>
            <w:tcW w:w="1841" w:type="dxa"/>
          </w:tcPr>
          <w:p w:rsidR="00FE2DA3" w:rsidRDefault="00FE2DA3" w:rsidP="007C3F63">
            <w:pPr>
              <w:keepNext/>
              <w:keepLines/>
              <w:jc w:val="center"/>
              <w:rPr>
                <w:color w:val="000000"/>
              </w:rPr>
            </w:pPr>
            <w:r>
              <w:rPr>
                <w:color w:val="000000"/>
              </w:rPr>
              <w:t>4, 0</w:t>
            </w:r>
          </w:p>
        </w:tc>
        <w:tc>
          <w:tcPr>
            <w:tcW w:w="1841" w:type="dxa"/>
          </w:tcPr>
          <w:p w:rsidR="00FE2DA3" w:rsidRDefault="00FE2DA3" w:rsidP="007C3F63">
            <w:pPr>
              <w:keepNext/>
              <w:keepLines/>
              <w:jc w:val="center"/>
              <w:rPr>
                <w:color w:val="000000"/>
              </w:rPr>
            </w:pPr>
            <w:r>
              <w:rPr>
                <w:color w:val="000000"/>
              </w:rPr>
              <w:t>8, 4</w:t>
            </w:r>
          </w:p>
        </w:tc>
        <w:tc>
          <w:tcPr>
            <w:tcW w:w="1900" w:type="dxa"/>
          </w:tcPr>
          <w:p w:rsidR="00FE2DA3" w:rsidRPr="00F32B5D" w:rsidRDefault="00FE2DA3" w:rsidP="007C3F63">
            <w:pPr>
              <w:keepNext/>
              <w:keepLines/>
              <w:jc w:val="center"/>
              <w:rPr>
                <w:color w:val="000000"/>
              </w:rPr>
            </w:pPr>
            <w:r>
              <w:rPr>
                <w:color w:val="000000"/>
              </w:rPr>
              <w:t>-</w:t>
            </w:r>
          </w:p>
        </w:tc>
      </w:tr>
      <w:tr w:rsidR="00FE2DA3" w:rsidRPr="00F32B5D" w:rsidTr="005A00FE">
        <w:trPr>
          <w:jc w:val="center"/>
        </w:trPr>
        <w:tc>
          <w:tcPr>
            <w:tcW w:w="670" w:type="dxa"/>
          </w:tcPr>
          <w:p w:rsidR="00FE2DA3" w:rsidRPr="00372796" w:rsidRDefault="00FE2DA3" w:rsidP="007C3F63">
            <w:pPr>
              <w:jc w:val="both"/>
              <w:rPr>
                <w:szCs w:val="22"/>
              </w:rPr>
            </w:pPr>
            <w:r>
              <w:rPr>
                <w:szCs w:val="22"/>
              </w:rPr>
              <w:lastRenderedPageBreak/>
              <w:t>5</w:t>
            </w:r>
          </w:p>
        </w:tc>
        <w:tc>
          <w:tcPr>
            <w:tcW w:w="1121" w:type="dxa"/>
          </w:tcPr>
          <w:p w:rsidR="00FE2DA3" w:rsidRDefault="00FE2DA3" w:rsidP="007C3F63">
            <w:pPr>
              <w:keepNext/>
              <w:keepLines/>
              <w:jc w:val="center"/>
              <w:rPr>
                <w:color w:val="000000"/>
              </w:rPr>
            </w:pPr>
            <w:r>
              <w:rPr>
                <w:color w:val="000000"/>
              </w:rPr>
              <w:t>B</w:t>
            </w:r>
          </w:p>
        </w:tc>
        <w:tc>
          <w:tcPr>
            <w:tcW w:w="1255" w:type="dxa"/>
          </w:tcPr>
          <w:p w:rsidR="00FE2DA3" w:rsidRDefault="00FE2DA3" w:rsidP="007C3F63">
            <w:pPr>
              <w:keepNext/>
              <w:keepLines/>
              <w:jc w:val="center"/>
              <w:rPr>
                <w:color w:val="000000"/>
              </w:rPr>
            </w:pPr>
            <w:r>
              <w:rPr>
                <w:color w:val="000000"/>
              </w:rPr>
              <w:t>0</w:t>
            </w:r>
          </w:p>
        </w:tc>
        <w:tc>
          <w:tcPr>
            <w:tcW w:w="582" w:type="dxa"/>
          </w:tcPr>
          <w:p w:rsidR="00FE2DA3" w:rsidRDefault="00FE2DA3" w:rsidP="007C3F63">
            <w:pPr>
              <w:keepNext/>
              <w:keepLines/>
              <w:jc w:val="center"/>
              <w:rPr>
                <w:color w:val="000000"/>
              </w:rPr>
            </w:pPr>
            <w:r>
              <w:rPr>
                <w:color w:val="000000"/>
              </w:rPr>
              <w:t>3</w:t>
            </w:r>
          </w:p>
        </w:tc>
        <w:tc>
          <w:tcPr>
            <w:tcW w:w="1841" w:type="dxa"/>
          </w:tcPr>
          <w:p w:rsidR="00FE2DA3" w:rsidRPr="00F32B5D" w:rsidRDefault="00FE2DA3" w:rsidP="007C3F63">
            <w:pPr>
              <w:keepNext/>
              <w:keepLines/>
              <w:jc w:val="center"/>
              <w:rPr>
                <w:color w:val="000000"/>
              </w:rPr>
            </w:pPr>
            <w:r>
              <w:rPr>
                <w:color w:val="000000"/>
              </w:rPr>
              <w:t>4, 0</w:t>
            </w:r>
          </w:p>
        </w:tc>
        <w:tc>
          <w:tcPr>
            <w:tcW w:w="1841" w:type="dxa"/>
          </w:tcPr>
          <w:p w:rsidR="00FE2DA3" w:rsidRPr="00F32B5D" w:rsidRDefault="00FE2DA3" w:rsidP="007C3F63">
            <w:pPr>
              <w:keepNext/>
              <w:keepLines/>
              <w:jc w:val="center"/>
              <w:rPr>
                <w:color w:val="000000"/>
              </w:rPr>
            </w:pPr>
            <w:r>
              <w:rPr>
                <w:color w:val="000000"/>
              </w:rPr>
              <w:t>6, 8</w:t>
            </w:r>
          </w:p>
        </w:tc>
        <w:tc>
          <w:tcPr>
            <w:tcW w:w="1900" w:type="dxa"/>
          </w:tcPr>
          <w:p w:rsidR="00FE2DA3" w:rsidRPr="00F32B5D" w:rsidRDefault="00FE2DA3" w:rsidP="007C3F63">
            <w:pPr>
              <w:keepNext/>
              <w:keepLines/>
              <w:jc w:val="center"/>
              <w:rPr>
                <w:color w:val="000000"/>
              </w:rPr>
            </w:pPr>
            <w:r>
              <w:rPr>
                <w:color w:val="000000"/>
              </w:rPr>
              <w:t>-</w:t>
            </w:r>
          </w:p>
        </w:tc>
      </w:tr>
      <w:tr w:rsidR="00FE2DA3" w:rsidRPr="00323182" w:rsidTr="005A00FE">
        <w:trPr>
          <w:jc w:val="center"/>
        </w:trPr>
        <w:tc>
          <w:tcPr>
            <w:tcW w:w="670" w:type="dxa"/>
          </w:tcPr>
          <w:p w:rsidR="00FE2DA3" w:rsidRPr="00372796" w:rsidRDefault="00FE2DA3" w:rsidP="007C3F63">
            <w:pPr>
              <w:jc w:val="both"/>
              <w:rPr>
                <w:szCs w:val="22"/>
              </w:rPr>
            </w:pPr>
            <w:r>
              <w:rPr>
                <w:szCs w:val="22"/>
              </w:rPr>
              <w:t>7</w:t>
            </w:r>
          </w:p>
        </w:tc>
        <w:tc>
          <w:tcPr>
            <w:tcW w:w="1121" w:type="dxa"/>
          </w:tcPr>
          <w:p w:rsidR="00FE2DA3" w:rsidRPr="00CE555E" w:rsidRDefault="00FE2DA3" w:rsidP="007C3F63">
            <w:pPr>
              <w:keepNext/>
              <w:keepLines/>
              <w:jc w:val="center"/>
              <w:rPr>
                <w:szCs w:val="22"/>
              </w:rPr>
            </w:pPr>
            <w:r w:rsidRPr="00AD1897">
              <w:rPr>
                <w:szCs w:val="22"/>
              </w:rPr>
              <w:t>B</w:t>
            </w:r>
          </w:p>
        </w:tc>
        <w:tc>
          <w:tcPr>
            <w:tcW w:w="1255" w:type="dxa"/>
          </w:tcPr>
          <w:p w:rsidR="00FE2DA3" w:rsidRPr="00CE555E" w:rsidRDefault="00FE2DA3" w:rsidP="007C3F63">
            <w:pPr>
              <w:keepNext/>
              <w:keepLines/>
              <w:jc w:val="center"/>
              <w:rPr>
                <w:szCs w:val="22"/>
              </w:rPr>
            </w:pPr>
            <w:r w:rsidRPr="00AD1897">
              <w:rPr>
                <w:szCs w:val="22"/>
              </w:rPr>
              <w:t>0</w:t>
            </w:r>
          </w:p>
        </w:tc>
        <w:tc>
          <w:tcPr>
            <w:tcW w:w="582" w:type="dxa"/>
          </w:tcPr>
          <w:p w:rsidR="00FE2DA3" w:rsidRPr="00CE555E" w:rsidRDefault="00FE2DA3" w:rsidP="007C3F63">
            <w:pPr>
              <w:keepNext/>
              <w:keepLines/>
              <w:jc w:val="center"/>
              <w:rPr>
                <w:szCs w:val="22"/>
              </w:rPr>
            </w:pPr>
            <w:r w:rsidRPr="00AD1897">
              <w:rPr>
                <w:szCs w:val="22"/>
              </w:rPr>
              <w:t>3</w:t>
            </w:r>
          </w:p>
        </w:tc>
        <w:tc>
          <w:tcPr>
            <w:tcW w:w="1841" w:type="dxa"/>
          </w:tcPr>
          <w:p w:rsidR="00FE2DA3" w:rsidRPr="00CE555E" w:rsidRDefault="00FE2DA3" w:rsidP="007C3F63">
            <w:pPr>
              <w:keepNext/>
              <w:keepLines/>
              <w:jc w:val="center"/>
              <w:rPr>
                <w:szCs w:val="22"/>
              </w:rPr>
            </w:pPr>
            <w:r w:rsidRPr="00AD1897">
              <w:rPr>
                <w:szCs w:val="22"/>
              </w:rPr>
              <w:t>6, 4</w:t>
            </w:r>
          </w:p>
        </w:tc>
        <w:tc>
          <w:tcPr>
            <w:tcW w:w="1841" w:type="dxa"/>
          </w:tcPr>
          <w:p w:rsidR="00FE2DA3" w:rsidRPr="00CE555E" w:rsidRDefault="00FE2DA3" w:rsidP="007C3F63">
            <w:pPr>
              <w:keepNext/>
              <w:keepLines/>
              <w:jc w:val="center"/>
              <w:rPr>
                <w:szCs w:val="22"/>
              </w:rPr>
            </w:pPr>
            <w:r w:rsidRPr="00AD1897">
              <w:rPr>
                <w:szCs w:val="22"/>
              </w:rPr>
              <w:t>8, 6</w:t>
            </w:r>
          </w:p>
        </w:tc>
        <w:tc>
          <w:tcPr>
            <w:tcW w:w="1900" w:type="dxa"/>
          </w:tcPr>
          <w:p w:rsidR="00FE2DA3" w:rsidRPr="00CE555E" w:rsidRDefault="00FE2DA3" w:rsidP="007C3F63">
            <w:pPr>
              <w:keepNext/>
              <w:keepLines/>
              <w:jc w:val="center"/>
              <w:rPr>
                <w:szCs w:val="22"/>
              </w:rPr>
            </w:pPr>
            <w:r w:rsidRPr="00AD1897">
              <w:rPr>
                <w:szCs w:val="22"/>
              </w:rPr>
              <w:t>-</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tcPr>
          <w:p w:rsidR="00FE2DA3" w:rsidRDefault="00FE2DA3" w:rsidP="007C3F63">
            <w:pPr>
              <w:jc w:val="both"/>
              <w:rPr>
                <w:szCs w:val="22"/>
              </w:rPr>
            </w:pPr>
            <w:r>
              <w:rPr>
                <w:szCs w:val="22"/>
              </w:rPr>
              <w:t>….</w:t>
            </w:r>
          </w:p>
        </w:tc>
        <w:tc>
          <w:tcPr>
            <w:tcW w:w="1121" w:type="dxa"/>
            <w:tcBorders>
              <w:top w:val="single" w:sz="4" w:space="0" w:color="auto"/>
              <w:left w:val="single" w:sz="4" w:space="0" w:color="auto"/>
              <w:bottom w:val="single" w:sz="4" w:space="0" w:color="auto"/>
              <w:right w:val="single" w:sz="4" w:space="0" w:color="auto"/>
            </w:tcBorders>
          </w:tcPr>
          <w:p w:rsidR="00FE2DA3" w:rsidRPr="00CE555E" w:rsidDel="000F1658" w:rsidRDefault="00FE2DA3" w:rsidP="007C3F63">
            <w:pPr>
              <w:keepNext/>
              <w:keepLines/>
              <w:jc w:val="center"/>
              <w:rPr>
                <w:szCs w:val="22"/>
              </w:rPr>
            </w:pP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c>
          <w:tcPr>
            <w:tcW w:w="184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c>
          <w:tcPr>
            <w:tcW w:w="184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c>
          <w:tcPr>
            <w:tcW w:w="1900"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tcPr>
          <w:p w:rsidR="00FE2DA3" w:rsidRPr="00372796" w:rsidRDefault="00FE2DA3" w:rsidP="007C3F63">
            <w:pPr>
              <w:jc w:val="both"/>
              <w:rPr>
                <w:szCs w:val="22"/>
              </w:rPr>
            </w:pPr>
            <w:r>
              <w:rPr>
                <w:szCs w:val="22"/>
              </w:rPr>
              <w:t>48</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r>
              <w:rPr>
                <w:szCs w:val="22"/>
              </w:rPr>
              <w:t xml:space="preserve"> </w:t>
            </w:r>
            <w:r w:rsidRPr="00AD1897">
              <w:rPr>
                <w:szCs w:val="22"/>
              </w:rPr>
              <w:t>24,</w:t>
            </w:r>
            <w:r>
              <w:rPr>
                <w:szCs w:val="22"/>
              </w:rPr>
              <w:t xml:space="preserve"> </w:t>
            </w:r>
            <w:r w:rsidRPr="00AD1897">
              <w:rPr>
                <w:szCs w:val="22"/>
              </w:rPr>
              <w:t>16</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r>
              <w:rPr>
                <w:szCs w:val="22"/>
              </w:rPr>
              <w:t xml:space="preserve"> </w:t>
            </w:r>
            <w:r w:rsidRPr="00AD1897">
              <w:rPr>
                <w:szCs w:val="22"/>
              </w:rPr>
              <w:t>24,</w:t>
            </w:r>
            <w:r>
              <w:rPr>
                <w:szCs w:val="22"/>
              </w:rPr>
              <w:t xml:space="preserve"> </w:t>
            </w:r>
            <w:r w:rsidRPr="00AD1897">
              <w:rPr>
                <w:szCs w:val="22"/>
              </w:rPr>
              <w:t>16</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44</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48,</w:t>
            </w:r>
            <w:r>
              <w:rPr>
                <w:szCs w:val="22"/>
              </w:rPr>
              <w:t xml:space="preserve"> </w:t>
            </w:r>
            <w:r w:rsidRPr="00AD1897">
              <w:rPr>
                <w:szCs w:val="22"/>
              </w:rPr>
              <w:t>40</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42</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44,</w:t>
            </w:r>
            <w:r>
              <w:rPr>
                <w:szCs w:val="22"/>
              </w:rPr>
              <w:t xml:space="preserve"> </w:t>
            </w:r>
            <w:r w:rsidRPr="00AD1897">
              <w:rPr>
                <w:szCs w:val="22"/>
              </w:rPr>
              <w:t>48</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41</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3</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40,</w:t>
            </w:r>
            <w:r>
              <w:rPr>
                <w:szCs w:val="22"/>
              </w:rPr>
              <w:t xml:space="preserve"> </w:t>
            </w:r>
            <w:r w:rsidRPr="00AD1897">
              <w:rPr>
                <w:szCs w:val="22"/>
              </w:rPr>
              <w:t>32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42,</w:t>
            </w:r>
            <w:r>
              <w:rPr>
                <w:szCs w:val="22"/>
              </w:rPr>
              <w:t xml:space="preserve"> </w:t>
            </w:r>
            <w:r w:rsidRPr="00AD1897">
              <w:rPr>
                <w:szCs w:val="22"/>
              </w:rPr>
              <w:t>44</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48</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43</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3</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42,</w:t>
            </w:r>
            <w:r>
              <w:rPr>
                <w:szCs w:val="22"/>
              </w:rPr>
              <w:t xml:space="preserve"> </w:t>
            </w:r>
            <w:r w:rsidRPr="00AD1897">
              <w:rPr>
                <w:szCs w:val="22"/>
              </w:rPr>
              <w:t>40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44,</w:t>
            </w:r>
            <w:r>
              <w:rPr>
                <w:szCs w:val="22"/>
              </w:rPr>
              <w:t xml:space="preserve"> </w:t>
            </w:r>
            <w:r w:rsidRPr="00AD1897">
              <w:rPr>
                <w:szCs w:val="22"/>
              </w:rPr>
              <w:t>48</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32</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F059B4" w:rsidRDefault="00FE2DA3" w:rsidP="007C3F63">
            <w:pPr>
              <w:jc w:val="both"/>
              <w:rPr>
                <w:szCs w:val="22"/>
              </w:rPr>
            </w:pPr>
            <w:r w:rsidRPr="00AD1897">
              <w:rPr>
                <w:szCs w:val="22"/>
              </w:rPr>
              <w:t>46</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2</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44,</w:t>
            </w:r>
            <w:r>
              <w:rPr>
                <w:szCs w:val="22"/>
              </w:rPr>
              <w:t xml:space="preserve"> </w:t>
            </w:r>
            <w:r w:rsidRPr="00AD1897">
              <w:rPr>
                <w:szCs w:val="22"/>
              </w:rPr>
              <w:t>40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48,</w:t>
            </w:r>
            <w:r>
              <w:rPr>
                <w:szCs w:val="22"/>
              </w:rPr>
              <w:t xml:space="preserve"> </w:t>
            </w:r>
            <w:r w:rsidRPr="00AD1897">
              <w:rPr>
                <w:szCs w:val="22"/>
              </w:rPr>
              <w:t>44</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32</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45</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3</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44,</w:t>
            </w:r>
            <w:r>
              <w:rPr>
                <w:szCs w:val="22"/>
              </w:rPr>
              <w:t xml:space="preserve"> </w:t>
            </w:r>
            <w:r w:rsidRPr="00AD1897">
              <w:rPr>
                <w:szCs w:val="22"/>
              </w:rPr>
              <w:t>40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46,</w:t>
            </w:r>
            <w:r>
              <w:rPr>
                <w:szCs w:val="22"/>
              </w:rPr>
              <w:t xml:space="preserve"> </w:t>
            </w:r>
            <w:r w:rsidRPr="00AD1897">
              <w:rPr>
                <w:szCs w:val="22"/>
              </w:rPr>
              <w:t>48</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32</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sidRPr="00AD1897">
              <w:rPr>
                <w:szCs w:val="22"/>
              </w:rPr>
              <w:t>47</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3</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46,</w:t>
            </w:r>
            <w:r>
              <w:rPr>
                <w:szCs w:val="22"/>
              </w:rPr>
              <w:t xml:space="preserve"> </w:t>
            </w:r>
            <w:r w:rsidRPr="00AD1897">
              <w:rPr>
                <w:szCs w:val="22"/>
              </w:rPr>
              <w:t>44</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48,</w:t>
            </w:r>
            <w:r>
              <w:rPr>
                <w:szCs w:val="22"/>
              </w:rPr>
              <w:t xml:space="preserve"> </w:t>
            </w:r>
            <w:r w:rsidRPr="00AD1897">
              <w:rPr>
                <w:szCs w:val="22"/>
              </w:rPr>
              <w:t>46</w:t>
            </w: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r w:rsidRPr="00AD1897">
              <w:rPr>
                <w:szCs w:val="22"/>
              </w:rPr>
              <w:t>24,</w:t>
            </w:r>
            <w:r>
              <w:rPr>
                <w:szCs w:val="22"/>
              </w:rPr>
              <w:t xml:space="preserve"> </w:t>
            </w:r>
            <w:r w:rsidRPr="00AD1897">
              <w:rPr>
                <w:szCs w:val="22"/>
              </w:rPr>
              <w:t>32,</w:t>
            </w:r>
            <w:r>
              <w:rPr>
                <w:szCs w:val="22"/>
              </w:rPr>
              <w:t xml:space="preserve"> </w:t>
            </w:r>
            <w:r w:rsidRPr="00AD1897">
              <w:rPr>
                <w:szCs w:val="22"/>
              </w:rPr>
              <w:t>40</w:t>
            </w:r>
          </w:p>
        </w:tc>
      </w:tr>
      <w:tr w:rsidR="00FE2DA3" w:rsidRPr="00323182" w:rsidTr="005A00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70" w:type="dxa"/>
            <w:tcBorders>
              <w:top w:val="single" w:sz="4" w:space="0" w:color="auto"/>
              <w:left w:val="single" w:sz="4" w:space="0" w:color="auto"/>
              <w:bottom w:val="single" w:sz="4" w:space="0" w:color="auto"/>
              <w:right w:val="single" w:sz="4" w:space="0" w:color="auto"/>
            </w:tcBorders>
            <w:vAlign w:val="bottom"/>
          </w:tcPr>
          <w:p w:rsidR="00FE2DA3" w:rsidRPr="00372796" w:rsidRDefault="00FE2DA3" w:rsidP="007C3F63">
            <w:pPr>
              <w:jc w:val="both"/>
              <w:rPr>
                <w:szCs w:val="22"/>
              </w:rPr>
            </w:pPr>
            <w:r>
              <w:rPr>
                <w:szCs w:val="22"/>
              </w:rPr>
              <w:t>…</w:t>
            </w:r>
          </w:p>
        </w:tc>
        <w:tc>
          <w:tcPr>
            <w:tcW w:w="1121"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B</w:t>
            </w:r>
          </w:p>
        </w:tc>
        <w:tc>
          <w:tcPr>
            <w:tcW w:w="1255"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1</w:t>
            </w:r>
          </w:p>
        </w:tc>
        <w:tc>
          <w:tcPr>
            <w:tcW w:w="582" w:type="dxa"/>
            <w:tcBorders>
              <w:top w:val="single" w:sz="4" w:space="0" w:color="auto"/>
              <w:left w:val="single" w:sz="4" w:space="0" w:color="auto"/>
              <w:bottom w:val="single" w:sz="4" w:space="0" w:color="auto"/>
              <w:right w:val="single" w:sz="4" w:space="0" w:color="auto"/>
            </w:tcBorders>
          </w:tcPr>
          <w:p w:rsidR="00FE2DA3" w:rsidRPr="00CE555E" w:rsidRDefault="00FE2DA3" w:rsidP="007C3F63">
            <w:pPr>
              <w:keepNext/>
              <w:keepLines/>
              <w:jc w:val="center"/>
              <w:rPr>
                <w:szCs w:val="22"/>
              </w:rPr>
            </w:pPr>
            <w:r w:rsidRPr="00AD1897">
              <w:rPr>
                <w:szCs w:val="22"/>
              </w:rPr>
              <w:t>0</w:t>
            </w: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p>
        </w:tc>
        <w:tc>
          <w:tcPr>
            <w:tcW w:w="1841"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p>
        </w:tc>
        <w:tc>
          <w:tcPr>
            <w:tcW w:w="1900" w:type="dxa"/>
            <w:tcBorders>
              <w:top w:val="single" w:sz="4" w:space="0" w:color="auto"/>
              <w:left w:val="single" w:sz="4" w:space="0" w:color="auto"/>
              <w:bottom w:val="single" w:sz="4" w:space="0" w:color="auto"/>
              <w:right w:val="single" w:sz="4" w:space="0" w:color="auto"/>
            </w:tcBorders>
            <w:vAlign w:val="bottom"/>
          </w:tcPr>
          <w:p w:rsidR="00FE2DA3" w:rsidRPr="00CE555E" w:rsidRDefault="00FE2DA3" w:rsidP="007C3F63">
            <w:pPr>
              <w:keepNext/>
              <w:keepLines/>
              <w:jc w:val="center"/>
              <w:rPr>
                <w:szCs w:val="22"/>
              </w:rPr>
            </w:pPr>
          </w:p>
        </w:tc>
      </w:tr>
      <w:tr w:rsidR="00FE2DA3" w:rsidRPr="00323182" w:rsidTr="005A00FE">
        <w:trPr>
          <w:jc w:val="center"/>
        </w:trPr>
        <w:tc>
          <w:tcPr>
            <w:tcW w:w="670" w:type="dxa"/>
          </w:tcPr>
          <w:p w:rsidR="00FE2DA3" w:rsidRPr="00372796" w:rsidRDefault="00FE2DA3" w:rsidP="007C3F63">
            <w:pPr>
              <w:jc w:val="both"/>
              <w:rPr>
                <w:szCs w:val="22"/>
              </w:rPr>
            </w:pPr>
            <w:r>
              <w:rPr>
                <w:szCs w:val="22"/>
              </w:rPr>
              <w:t>64</w:t>
            </w:r>
          </w:p>
        </w:tc>
        <w:tc>
          <w:tcPr>
            <w:tcW w:w="1121" w:type="dxa"/>
          </w:tcPr>
          <w:p w:rsidR="00FE2DA3" w:rsidRPr="00CE555E" w:rsidRDefault="00FE2DA3" w:rsidP="007C3F63">
            <w:pPr>
              <w:keepNext/>
              <w:keepLines/>
              <w:jc w:val="center"/>
              <w:rPr>
                <w:szCs w:val="22"/>
              </w:rPr>
            </w:pPr>
            <w:r>
              <w:rPr>
                <w:szCs w:val="22"/>
              </w:rPr>
              <w:t>CRA</w:t>
            </w:r>
          </w:p>
        </w:tc>
        <w:tc>
          <w:tcPr>
            <w:tcW w:w="1255" w:type="dxa"/>
          </w:tcPr>
          <w:p w:rsidR="00FE2DA3" w:rsidRPr="00CE555E" w:rsidRDefault="00FE2DA3" w:rsidP="007C3F63">
            <w:pPr>
              <w:keepNext/>
              <w:keepLines/>
              <w:jc w:val="center"/>
              <w:rPr>
                <w:szCs w:val="22"/>
              </w:rPr>
            </w:pPr>
            <w:r w:rsidRPr="00AD1897">
              <w:rPr>
                <w:szCs w:val="22"/>
              </w:rPr>
              <w:t>1</w:t>
            </w:r>
          </w:p>
        </w:tc>
        <w:tc>
          <w:tcPr>
            <w:tcW w:w="582" w:type="dxa"/>
          </w:tcPr>
          <w:p w:rsidR="00FE2DA3" w:rsidRPr="00CE555E" w:rsidRDefault="00FE2DA3" w:rsidP="007C3F63">
            <w:pPr>
              <w:keepNext/>
              <w:keepLines/>
              <w:jc w:val="center"/>
              <w:rPr>
                <w:szCs w:val="22"/>
              </w:rPr>
            </w:pPr>
            <w:r w:rsidRPr="00AD1897">
              <w:rPr>
                <w:szCs w:val="22"/>
              </w:rPr>
              <w:t>0</w:t>
            </w:r>
          </w:p>
        </w:tc>
        <w:tc>
          <w:tcPr>
            <w:tcW w:w="1841" w:type="dxa"/>
          </w:tcPr>
          <w:p w:rsidR="00FE2DA3" w:rsidRPr="00CE555E" w:rsidRDefault="00FE2DA3" w:rsidP="007C3F63">
            <w:pPr>
              <w:keepNext/>
              <w:keepLines/>
              <w:jc w:val="center"/>
              <w:rPr>
                <w:szCs w:val="22"/>
              </w:rPr>
            </w:pPr>
            <w:r w:rsidRPr="00AD1897">
              <w:rPr>
                <w:szCs w:val="22"/>
              </w:rPr>
              <w:t>-</w:t>
            </w:r>
          </w:p>
        </w:tc>
        <w:tc>
          <w:tcPr>
            <w:tcW w:w="1841" w:type="dxa"/>
          </w:tcPr>
          <w:p w:rsidR="00FE2DA3" w:rsidRPr="00CE555E" w:rsidRDefault="00FE2DA3" w:rsidP="007C3F63">
            <w:pPr>
              <w:keepNext/>
              <w:keepLines/>
              <w:jc w:val="center"/>
              <w:rPr>
                <w:szCs w:val="22"/>
              </w:rPr>
            </w:pPr>
            <w:r w:rsidRPr="00AD1897">
              <w:rPr>
                <w:szCs w:val="22"/>
              </w:rPr>
              <w:t>-</w:t>
            </w:r>
          </w:p>
        </w:tc>
        <w:tc>
          <w:tcPr>
            <w:tcW w:w="1900" w:type="dxa"/>
          </w:tcPr>
          <w:p w:rsidR="00FE2DA3" w:rsidRPr="00CE555E" w:rsidRDefault="00FE2DA3" w:rsidP="007C3F63">
            <w:pPr>
              <w:keepNext/>
              <w:keepLines/>
              <w:jc w:val="center"/>
              <w:rPr>
                <w:szCs w:val="22"/>
              </w:rPr>
            </w:pPr>
            <w:r w:rsidRPr="00AD1897">
              <w:rPr>
                <w:szCs w:val="22"/>
              </w:rPr>
              <w:t>56, 48, 40</w:t>
            </w:r>
          </w:p>
        </w:tc>
      </w:tr>
      <w:tr w:rsidR="00FE2DA3" w:rsidRPr="00323182" w:rsidTr="00C220E0">
        <w:trPr>
          <w:jc w:val="center"/>
        </w:trPr>
        <w:tc>
          <w:tcPr>
            <w:tcW w:w="670" w:type="dxa"/>
          </w:tcPr>
          <w:p w:rsidR="00FE2DA3" w:rsidRPr="00372796" w:rsidRDefault="00FE2DA3" w:rsidP="004027E3">
            <w:pPr>
              <w:jc w:val="both"/>
              <w:rPr>
                <w:szCs w:val="22"/>
              </w:rPr>
            </w:pPr>
            <w:r>
              <w:rPr>
                <w:szCs w:val="22"/>
              </w:rPr>
              <w:t>…</w:t>
            </w:r>
          </w:p>
        </w:tc>
        <w:tc>
          <w:tcPr>
            <w:tcW w:w="1121" w:type="dxa"/>
          </w:tcPr>
          <w:p w:rsidR="00FE2DA3" w:rsidRPr="00CE555E" w:rsidRDefault="00FE2DA3" w:rsidP="004027E3">
            <w:pPr>
              <w:keepNext/>
              <w:keepLines/>
              <w:jc w:val="center"/>
              <w:rPr>
                <w:szCs w:val="22"/>
              </w:rPr>
            </w:pPr>
            <w:r w:rsidRPr="00AD1897">
              <w:rPr>
                <w:szCs w:val="22"/>
              </w:rPr>
              <w:t>B</w:t>
            </w:r>
          </w:p>
        </w:tc>
        <w:tc>
          <w:tcPr>
            <w:tcW w:w="1255" w:type="dxa"/>
          </w:tcPr>
          <w:p w:rsidR="00FE2DA3" w:rsidRPr="00CE555E" w:rsidRDefault="00FE2DA3" w:rsidP="004027E3">
            <w:pPr>
              <w:keepNext/>
              <w:keepLines/>
              <w:jc w:val="center"/>
              <w:rPr>
                <w:szCs w:val="22"/>
              </w:rPr>
            </w:pPr>
            <w:r w:rsidRPr="00AD1897">
              <w:rPr>
                <w:szCs w:val="22"/>
              </w:rPr>
              <w:t>1</w:t>
            </w:r>
          </w:p>
        </w:tc>
        <w:tc>
          <w:tcPr>
            <w:tcW w:w="582" w:type="dxa"/>
          </w:tcPr>
          <w:p w:rsidR="00FE2DA3" w:rsidRPr="00CE555E" w:rsidRDefault="00FE2DA3" w:rsidP="004027E3">
            <w:pPr>
              <w:keepNext/>
              <w:keepLines/>
              <w:jc w:val="center"/>
              <w:rPr>
                <w:szCs w:val="22"/>
              </w:rPr>
            </w:pPr>
            <w:r w:rsidRPr="00AD1897">
              <w:rPr>
                <w:szCs w:val="22"/>
              </w:rPr>
              <w:t>0</w:t>
            </w:r>
          </w:p>
        </w:tc>
        <w:tc>
          <w:tcPr>
            <w:tcW w:w="1841" w:type="dxa"/>
          </w:tcPr>
          <w:p w:rsidR="00FE2DA3" w:rsidRPr="00CE555E" w:rsidRDefault="00FE2DA3" w:rsidP="004027E3">
            <w:pPr>
              <w:keepNext/>
              <w:keepLines/>
              <w:jc w:val="center"/>
              <w:rPr>
                <w:szCs w:val="22"/>
              </w:rPr>
            </w:pPr>
          </w:p>
        </w:tc>
        <w:tc>
          <w:tcPr>
            <w:tcW w:w="1841" w:type="dxa"/>
          </w:tcPr>
          <w:p w:rsidR="00FE2DA3" w:rsidRPr="00CE555E" w:rsidRDefault="00FE2DA3" w:rsidP="004027E3">
            <w:pPr>
              <w:keepNext/>
              <w:keepLines/>
              <w:jc w:val="center"/>
              <w:rPr>
                <w:szCs w:val="22"/>
              </w:rPr>
            </w:pPr>
          </w:p>
        </w:tc>
        <w:tc>
          <w:tcPr>
            <w:tcW w:w="1900" w:type="dxa"/>
          </w:tcPr>
          <w:p w:rsidR="00FE2DA3" w:rsidRPr="00CE555E" w:rsidRDefault="00FE2DA3" w:rsidP="004027E3">
            <w:pPr>
              <w:keepNext/>
              <w:keepLines/>
              <w:jc w:val="center"/>
              <w:rPr>
                <w:szCs w:val="22"/>
              </w:rPr>
            </w:pPr>
          </w:p>
        </w:tc>
      </w:tr>
    </w:tbl>
    <w:p w:rsidR="00FE2DA3" w:rsidRDefault="00FE2DA3" w:rsidP="00E350BF">
      <w:pPr>
        <w:jc w:val="both"/>
        <w:rPr>
          <w:szCs w:val="22"/>
        </w:rPr>
      </w:pPr>
    </w:p>
    <w:p w:rsidR="00FE2DA3" w:rsidRDefault="00FE2DA3" w:rsidP="00AC6011">
      <w:pPr>
        <w:pStyle w:val="Heading2"/>
      </w:pPr>
      <w:r>
        <w:t>Dyadic and nested temporal scalability for high frame rate</w:t>
      </w:r>
    </w:p>
    <w:p w:rsidR="00FE2DA3" w:rsidRDefault="00FE2DA3" w:rsidP="00AC6011">
      <w:pPr>
        <w:jc w:val="both"/>
        <w:rPr>
          <w:szCs w:val="22"/>
        </w:rPr>
      </w:pPr>
      <w:r>
        <w:rPr>
          <w:szCs w:val="22"/>
        </w:rPr>
        <w:t>Modern digital still and video cameras can capture at high frame rates, such as 240 Hz, thus enabling impressive slow motion capturing. It is advantageous if such high-frame-rate sequences are coded in a temporally scalable manner in order to enable sub-</w:t>
      </w:r>
      <w:proofErr w:type="spellStart"/>
      <w:r>
        <w:rPr>
          <w:szCs w:val="22"/>
        </w:rPr>
        <w:t>bitstream</w:t>
      </w:r>
      <w:proofErr w:type="spellEnd"/>
      <w:r>
        <w:rPr>
          <w:szCs w:val="22"/>
        </w:rPr>
        <w:t xml:space="preserve"> extraction and playback at different speeds and with different decoder capabilities.</w:t>
      </w:r>
    </w:p>
    <w:p w:rsidR="00FE2DA3" w:rsidRDefault="00FE2DA3" w:rsidP="00AC6011">
      <w:pPr>
        <w:jc w:val="both"/>
        <w:rPr>
          <w:szCs w:val="22"/>
        </w:rPr>
      </w:pPr>
      <w:r>
        <w:rPr>
          <w:szCs w:val="22"/>
        </w:rPr>
        <w:t xml:space="preserve">Dyadic and nested temporal scalability and reference picture lists are as in Section </w:t>
      </w:r>
      <w:r w:rsidR="004772D4">
        <w:rPr>
          <w:szCs w:val="22"/>
        </w:rPr>
        <w:fldChar w:fldCharType="begin"/>
      </w:r>
      <w:r>
        <w:rPr>
          <w:szCs w:val="22"/>
        </w:rPr>
        <w:instrText xml:space="preserve"> REF _Ref310238091 \r \h </w:instrText>
      </w:r>
      <w:r w:rsidR="004772D4">
        <w:rPr>
          <w:szCs w:val="22"/>
        </w:rPr>
      </w:r>
      <w:r w:rsidR="004772D4">
        <w:rPr>
          <w:szCs w:val="22"/>
        </w:rPr>
        <w:fldChar w:fldCharType="separate"/>
      </w:r>
      <w:r>
        <w:rPr>
          <w:szCs w:val="22"/>
        </w:rPr>
        <w:t>2.2</w:t>
      </w:r>
      <w:r w:rsidR="004772D4">
        <w:rPr>
          <w:szCs w:val="22"/>
        </w:rPr>
        <w:fldChar w:fldCharType="end"/>
      </w:r>
      <w:r>
        <w:rPr>
          <w:szCs w:val="22"/>
        </w:rPr>
        <w:t xml:space="preserve">, but GOP size is 64 and </w:t>
      </w:r>
      <w:proofErr w:type="spellStart"/>
      <w:r>
        <w:rPr>
          <w:szCs w:val="22"/>
        </w:rPr>
        <w:t>temporal_id</w:t>
      </w:r>
      <w:proofErr w:type="spellEnd"/>
      <w:r>
        <w:rPr>
          <w:szCs w:val="22"/>
        </w:rPr>
        <w:t xml:space="preserve"> values from 0 to 7, inclusive, are allocated. GOP size 64 at frame rate 240 Hz provides that same interval for consecutive pictures having </w:t>
      </w:r>
      <w:proofErr w:type="spellStart"/>
      <w:r>
        <w:rPr>
          <w:szCs w:val="22"/>
        </w:rPr>
        <w:t>temporal_id</w:t>
      </w:r>
      <w:proofErr w:type="spellEnd"/>
      <w:r>
        <w:rPr>
          <w:szCs w:val="22"/>
        </w:rPr>
        <w:t xml:space="preserve"> equal to 0 than GOP size 8 at frame rate 30 Hz.</w:t>
      </w:r>
    </w:p>
    <w:p w:rsidR="00FE2DA3" w:rsidRDefault="00FE2DA3" w:rsidP="006F3AD6">
      <w:pPr>
        <w:pStyle w:val="Heading2"/>
      </w:pPr>
      <w:r>
        <w:t xml:space="preserve">Long-term </w:t>
      </w:r>
      <w:proofErr w:type="spellStart"/>
      <w:r>
        <w:t>referenece</w:t>
      </w:r>
      <w:proofErr w:type="spellEnd"/>
      <w:r>
        <w:t xml:space="preserve"> picture use in high-delay prediction structures</w:t>
      </w:r>
    </w:p>
    <w:p w:rsidR="00FE2DA3" w:rsidRDefault="00FE2DA3" w:rsidP="00AC6011">
      <w:pPr>
        <w:jc w:val="both"/>
        <w:rPr>
          <w:szCs w:val="22"/>
        </w:rPr>
      </w:pPr>
      <w:r>
        <w:rPr>
          <w:szCs w:val="22"/>
        </w:rPr>
        <w:t>This test simulates interviewing scenarios, wherein two or more sides are talking, the video to be shown switches between the sides, from a few tens of seconds to a few minutes.</w:t>
      </w:r>
    </w:p>
    <w:p w:rsidR="0010013A" w:rsidDel="0010013A" w:rsidRDefault="0010013A" w:rsidP="0010013A">
      <w:pPr>
        <w:jc w:val="both"/>
        <w:rPr>
          <w:del w:id="337" w:author="Ye-Kui Wang" w:date="2011-12-27T15:38:00Z"/>
          <w:szCs w:val="22"/>
        </w:rPr>
      </w:pPr>
      <w:ins w:id="338" w:author="Ye-Kui Wang" w:date="2011-12-27T15:38:00Z">
        <w:r>
          <w:rPr>
            <w:szCs w:val="22"/>
          </w:rPr>
          <w:t>Simulation r</w:t>
        </w:r>
      </w:ins>
      <w:del w:id="339" w:author="Ye-Kui Wang" w:date="2011-12-27T15:38:00Z">
        <w:r w:rsidR="00FE2DA3" w:rsidDel="0010013A">
          <w:rPr>
            <w:szCs w:val="22"/>
          </w:rPr>
          <w:delText>R</w:delText>
        </w:r>
      </w:del>
      <w:r w:rsidR="00FE2DA3">
        <w:rPr>
          <w:szCs w:val="22"/>
        </w:rPr>
        <w:t>esults of the following two set</w:t>
      </w:r>
      <w:ins w:id="340" w:author="Ye-Kui Wang" w:date="2011-12-27T15:34:00Z">
        <w:r w:rsidR="00A37127">
          <w:rPr>
            <w:szCs w:val="22"/>
          </w:rPr>
          <w:t>s</w:t>
        </w:r>
      </w:ins>
      <w:r w:rsidR="00FE2DA3">
        <w:rPr>
          <w:szCs w:val="22"/>
        </w:rPr>
        <w:t xml:space="preserve"> of tests in this category should be reported.</w:t>
      </w:r>
    </w:p>
    <w:p w:rsidR="0010013A" w:rsidRDefault="0010013A" w:rsidP="00AC6011">
      <w:pPr>
        <w:jc w:val="both"/>
        <w:rPr>
          <w:ins w:id="341" w:author="Ye-Kui Wang" w:date="2011-12-27T15:38:00Z"/>
          <w:szCs w:val="22"/>
        </w:rPr>
      </w:pPr>
    </w:p>
    <w:p w:rsidR="0010013A" w:rsidRDefault="0010013A" w:rsidP="0010013A">
      <w:pPr>
        <w:jc w:val="both"/>
        <w:rPr>
          <w:ins w:id="342" w:author="Ye-Kui Wang" w:date="2011-12-27T15:38:00Z"/>
          <w:szCs w:val="22"/>
        </w:rPr>
      </w:pPr>
      <w:ins w:id="343" w:author="Ye-Kui Wang" w:date="2011-12-27T15:38:00Z">
        <w:r w:rsidRPr="0010013A">
          <w:rPr>
            <w:szCs w:val="22"/>
          </w:rPr>
          <w:t xml:space="preserve">The RA </w:t>
        </w:r>
      </w:ins>
      <w:ins w:id="344" w:author="Ye-Kui Wang" w:date="2011-12-27T15:39:00Z">
        <w:r>
          <w:rPr>
            <w:szCs w:val="22"/>
          </w:rPr>
          <w:t xml:space="preserve">coding </w:t>
        </w:r>
      </w:ins>
      <w:ins w:id="345" w:author="Ye-Kui Wang" w:date="2011-12-27T15:38:00Z">
        <w:r w:rsidRPr="0010013A">
          <w:rPr>
            <w:szCs w:val="22"/>
          </w:rPr>
          <w:t xml:space="preserve">structure without CRA pictures </w:t>
        </w:r>
      </w:ins>
      <w:ins w:id="346" w:author="Ye-Kui Wang" w:date="2011-12-27T15:39:00Z">
        <w:r>
          <w:rPr>
            <w:szCs w:val="22"/>
          </w:rPr>
          <w:t>as specified in JCTVC-G1200 shall be applied.</w:t>
        </w:r>
      </w:ins>
    </w:p>
    <w:p w:rsidR="00FE2DA3" w:rsidRDefault="00FE2DA3" w:rsidP="00AC6011">
      <w:pPr>
        <w:jc w:val="both"/>
        <w:rPr>
          <w:szCs w:val="22"/>
        </w:rPr>
      </w:pPr>
      <w:r>
        <w:rPr>
          <w:szCs w:val="22"/>
        </w:rPr>
        <w:t>In the first test set, the following configurations apply:</w:t>
      </w:r>
    </w:p>
    <w:p w:rsidR="00FE2DA3" w:rsidRDefault="00FE2DA3">
      <w:pPr>
        <w:pStyle w:val="ListParagraph"/>
        <w:numPr>
          <w:ilvl w:val="0"/>
          <w:numId w:val="12"/>
        </w:numPr>
        <w:jc w:val="both"/>
        <w:rPr>
          <w:szCs w:val="22"/>
        </w:rPr>
      </w:pPr>
      <w:r>
        <w:rPr>
          <w:szCs w:val="22"/>
        </w:rPr>
        <w:t>The first scene (the interviewer) lasts 20 seconds, followed by the second scene (the interviewee) that lasts 60 seconds, in output order, and the pattern repeats in the same manner.</w:t>
      </w:r>
    </w:p>
    <w:p w:rsidR="00FE2DA3" w:rsidRPr="00E105EB" w:rsidRDefault="00FE2DA3" w:rsidP="00E105EB">
      <w:pPr>
        <w:pStyle w:val="ListParagraph"/>
        <w:numPr>
          <w:ilvl w:val="0"/>
          <w:numId w:val="12"/>
        </w:numPr>
        <w:jc w:val="both"/>
        <w:rPr>
          <w:szCs w:val="22"/>
        </w:rPr>
      </w:pPr>
      <w:r>
        <w:rPr>
          <w:szCs w:val="22"/>
        </w:rPr>
        <w:t xml:space="preserve">When encoding the first picture of one scene after the period of another scene, in output order, the last picture, in output order, of the same scene with the same or lower </w:t>
      </w:r>
      <w:proofErr w:type="spellStart"/>
      <w:r>
        <w:rPr>
          <w:szCs w:val="22"/>
        </w:rPr>
        <w:t>temporal_id</w:t>
      </w:r>
      <w:proofErr w:type="spellEnd"/>
      <w:r>
        <w:rPr>
          <w:szCs w:val="22"/>
        </w:rPr>
        <w:t xml:space="preserve"> is used for reference, e.g., as a long-term reference picture. However, it is also allowed to use only short-term reference pictures, </w:t>
      </w:r>
      <w:r w:rsidRPr="00FC1DCD">
        <w:rPr>
          <w:szCs w:val="22"/>
        </w:rPr>
        <w:t>at the discretion of the proponents.</w:t>
      </w:r>
    </w:p>
    <w:p w:rsidR="00FE2DA3" w:rsidRDefault="00FE2DA3" w:rsidP="00C747E7">
      <w:pPr>
        <w:jc w:val="both"/>
        <w:rPr>
          <w:szCs w:val="22"/>
        </w:rPr>
      </w:pPr>
      <w:r>
        <w:rPr>
          <w:szCs w:val="22"/>
        </w:rPr>
        <w:t>In the second test set, the same configuration as in the first test set, but with the first scene period being 10 seconds and the second scene being 30 seconds.</w:t>
      </w:r>
    </w:p>
    <w:p w:rsidR="00FE2DA3" w:rsidRPr="00C220E0" w:rsidRDefault="00FE2DA3" w:rsidP="00072E9C">
      <w:pPr>
        <w:pStyle w:val="Heading2"/>
      </w:pPr>
      <w:r w:rsidRPr="00C220E0">
        <w:lastRenderedPageBreak/>
        <w:t>Dyadic coding structure with 2 reference frames</w:t>
      </w:r>
    </w:p>
    <w:p w:rsidR="00FE2DA3" w:rsidRPr="00C220E0" w:rsidRDefault="00FE2DA3" w:rsidP="00072E9C">
      <w:pPr>
        <w:rPr>
          <w:lang w:val="en-SG"/>
        </w:rPr>
      </w:pPr>
      <w:r w:rsidRPr="00C220E0">
        <w:rPr>
          <w:lang w:val="en-SG"/>
        </w:rPr>
        <w:t xml:space="preserve">This picture structure is identical to the random access common condition settings as in HM-4.1 but with </w:t>
      </w:r>
      <w:proofErr w:type="spellStart"/>
      <w:r w:rsidRPr="00C220E0">
        <w:rPr>
          <w:lang w:val="en-SG"/>
        </w:rPr>
        <w:t>temporal_id</w:t>
      </w:r>
      <w:proofErr w:type="spellEnd"/>
      <w:r w:rsidRPr="00C220E0">
        <w:rPr>
          <w:lang w:val="en-SG"/>
        </w:rPr>
        <w:t xml:space="preserve"> turned on. GOP size 8 is used with a C</w:t>
      </w:r>
      <w:del w:id="347" w:author="Ye-Kui Wang" w:date="2011-12-27T15:42:00Z">
        <w:r w:rsidRPr="00C220E0" w:rsidDel="0094696F">
          <w:rPr>
            <w:lang w:val="en-SG"/>
          </w:rPr>
          <w:delText>D</w:delText>
        </w:r>
      </w:del>
      <w:r w:rsidRPr="00C220E0">
        <w:rPr>
          <w:lang w:val="en-SG"/>
        </w:rPr>
        <w:t>R</w:t>
      </w:r>
      <w:ins w:id="348" w:author="Ye-Kui Wang" w:date="2011-12-27T15:42:00Z">
        <w:r w:rsidR="0094696F">
          <w:rPr>
            <w:lang w:val="en-SG"/>
          </w:rPr>
          <w:t>A</w:t>
        </w:r>
      </w:ins>
      <w:r w:rsidRPr="00C220E0">
        <w:rPr>
          <w:lang w:val="en-SG"/>
        </w:rPr>
        <w:t xml:space="preserve"> distance of 32. Note that the AHG21 setting for the version of the code at the Geneva meeting is like this.</w:t>
      </w:r>
    </w:p>
    <w:p w:rsidR="00FE2DA3" w:rsidRPr="00C220E0" w:rsidRDefault="00FE2DA3" w:rsidP="00072E9C">
      <w:pPr>
        <w:rPr>
          <w:lang w:val="en-SG"/>
        </w:rPr>
      </w:pPr>
      <w:r w:rsidRPr="00C220E0">
        <w:t xml:space="preserve">This test set includes the use of reference pictures with the same </w:t>
      </w:r>
      <w:proofErr w:type="spellStart"/>
      <w:r w:rsidRPr="00C220E0">
        <w:t>temporal_id</w:t>
      </w:r>
      <w:proofErr w:type="spellEnd"/>
      <w:r w:rsidRPr="00C220E0">
        <w:t xml:space="preserve"> for pictures with </w:t>
      </w:r>
      <w:proofErr w:type="spellStart"/>
      <w:r w:rsidRPr="00C220E0">
        <w:t>temporal_id</w:t>
      </w:r>
      <w:proofErr w:type="spellEnd"/>
      <w:r w:rsidRPr="00C220E0">
        <w:t xml:space="preserve"> greater than 0.</w:t>
      </w:r>
    </w:p>
    <w:p w:rsidR="00FE2DA3" w:rsidRPr="00C220E0" w:rsidRDefault="00FE2DA3" w:rsidP="00072E9C">
      <w:pPr>
        <w:spacing w:before="0"/>
        <w:rPr>
          <w:rFonts w:ascii="Courier New" w:hAnsi="Courier New" w:cs="Courier New"/>
          <w:sz w:val="16"/>
          <w:szCs w:val="16"/>
          <w:lang w:val="en-SG"/>
        </w:rPr>
      </w:pPr>
    </w:p>
    <w:p w:rsidR="00FE2DA3" w:rsidRPr="00FA773C" w:rsidRDefault="00FE2DA3" w:rsidP="00FA773C">
      <w:pPr>
        <w:spacing w:before="0"/>
        <w:rPr>
          <w:rFonts w:ascii="Courier New" w:hAnsi="Courier New" w:cs="Courier New"/>
          <w:sz w:val="16"/>
          <w:szCs w:val="16"/>
          <w:lang w:val="en-SG"/>
        </w:rPr>
      </w:pPr>
      <w:r w:rsidRPr="00FA773C">
        <w:rPr>
          <w:rFonts w:ascii="Courier New" w:hAnsi="Courier New" w:cs="Courier New"/>
          <w:sz w:val="16"/>
          <w:szCs w:val="16"/>
          <w:lang w:val="en-SG"/>
        </w:rPr>
        <w:t xml:space="preserve">#        Type POC </w:t>
      </w:r>
      <w:proofErr w:type="spellStart"/>
      <w:r w:rsidRPr="00FA773C">
        <w:rPr>
          <w:rFonts w:ascii="Courier New" w:hAnsi="Courier New" w:cs="Courier New"/>
          <w:sz w:val="16"/>
          <w:szCs w:val="16"/>
          <w:lang w:val="en-SG"/>
        </w:rPr>
        <w:t>QPoffset</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QPfactor</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temporal_id</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ref_buf_size</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ref_pic</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ref_pics</w:t>
      </w:r>
      <w:proofErr w:type="spellEnd"/>
      <w:r w:rsidRPr="00FA773C">
        <w:rPr>
          <w:rFonts w:ascii="Courier New" w:hAnsi="Courier New" w:cs="Courier New"/>
          <w:sz w:val="16"/>
          <w:szCs w:val="16"/>
          <w:lang w:val="en-SG"/>
        </w:rPr>
        <w:t xml:space="preserve"> reference pictures predict deltaRIdx-1 </w:t>
      </w:r>
      <w:proofErr w:type="spellStart"/>
      <w:r w:rsidRPr="00FA773C">
        <w:rPr>
          <w:rFonts w:ascii="Courier New" w:hAnsi="Courier New" w:cs="Courier New"/>
          <w:sz w:val="16"/>
          <w:szCs w:val="16"/>
          <w:lang w:val="en-SG"/>
        </w:rPr>
        <w:t>deltaRPS</w:t>
      </w:r>
      <w:proofErr w:type="spellEnd"/>
      <w:r w:rsidRPr="00FA773C">
        <w:rPr>
          <w:rFonts w:ascii="Courier New" w:hAnsi="Courier New" w:cs="Courier New"/>
          <w:sz w:val="16"/>
          <w:szCs w:val="16"/>
          <w:lang w:val="en-SG"/>
        </w:rPr>
        <w:t xml:space="preserve"> #</w:t>
      </w:r>
      <w:proofErr w:type="spellStart"/>
      <w:r w:rsidRPr="00FA773C">
        <w:rPr>
          <w:rFonts w:ascii="Courier New" w:hAnsi="Courier New" w:cs="Courier New"/>
          <w:sz w:val="16"/>
          <w:szCs w:val="16"/>
          <w:lang w:val="en-SG"/>
        </w:rPr>
        <w:t>ref_idcs</w:t>
      </w:r>
      <w:proofErr w:type="spellEnd"/>
      <w:r w:rsidRPr="00FA773C">
        <w:rPr>
          <w:rFonts w:ascii="Courier New" w:hAnsi="Courier New" w:cs="Courier New"/>
          <w:sz w:val="16"/>
          <w:szCs w:val="16"/>
          <w:lang w:val="en-SG"/>
        </w:rPr>
        <w:t xml:space="preserve"> reference </w:t>
      </w:r>
      <w:proofErr w:type="spellStart"/>
      <w:r w:rsidRPr="00FA773C">
        <w:rPr>
          <w:rFonts w:ascii="Courier New" w:hAnsi="Courier New" w:cs="Courier New"/>
          <w:sz w:val="16"/>
          <w:szCs w:val="16"/>
          <w:lang w:val="en-SG"/>
        </w:rPr>
        <w:t>idcs</w:t>
      </w:r>
      <w:proofErr w:type="spellEnd"/>
      <w:r w:rsidRPr="00FA773C">
        <w:rPr>
          <w:rFonts w:ascii="Courier New" w:hAnsi="Courier New" w:cs="Courier New"/>
          <w:sz w:val="16"/>
          <w:szCs w:val="16"/>
          <w:lang w:val="en-SG"/>
        </w:rPr>
        <w:t xml:space="preserve"> </w:t>
      </w:r>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Frame1:  B    8   1        0.442    0           4            1       2         -8 -10                 0</w:t>
      </w:r>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Frame2:  B    4   2        0.3536   1           2            1       3         -4 -6 4                1       0           4        3         1 2 1</w:t>
      </w:r>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Frame3:  B    2   3        0.3536   2           </w:t>
      </w:r>
      <w:proofErr w:type="spellStart"/>
      <w:r w:rsidRPr="004772D4">
        <w:rPr>
          <w:rFonts w:ascii="Courier New" w:hAnsi="Courier New" w:cs="Courier New"/>
          <w:sz w:val="16"/>
          <w:szCs w:val="16"/>
          <w:lang w:val="en-SG"/>
        </w:rPr>
        <w:t>2</w:t>
      </w:r>
      <w:proofErr w:type="spellEnd"/>
      <w:r w:rsidRPr="004772D4">
        <w:rPr>
          <w:rFonts w:ascii="Courier New" w:hAnsi="Courier New" w:cs="Courier New"/>
          <w:sz w:val="16"/>
          <w:szCs w:val="16"/>
          <w:lang w:val="en-SG"/>
        </w:rPr>
        <w:t xml:space="preserve">            1       4         -2 -4 2 6              1       0           2        4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Frame4:  B    6   3        0.3536   2           </w:t>
      </w:r>
      <w:proofErr w:type="spellStart"/>
      <w:r w:rsidRPr="004772D4">
        <w:rPr>
          <w:rFonts w:ascii="Courier New" w:hAnsi="Courier New" w:cs="Courier New"/>
          <w:sz w:val="16"/>
          <w:szCs w:val="16"/>
          <w:lang w:val="en-SG"/>
        </w:rPr>
        <w:t>2</w:t>
      </w:r>
      <w:proofErr w:type="spellEnd"/>
      <w:r w:rsidRPr="004772D4">
        <w:rPr>
          <w:rFonts w:ascii="Courier New" w:hAnsi="Courier New" w:cs="Courier New"/>
          <w:sz w:val="16"/>
          <w:szCs w:val="16"/>
          <w:lang w:val="en-SG"/>
        </w:rPr>
        <w:t xml:space="preserve">            1       5         -2 -4 -6 -8 2          1       0          -4        5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Frame5:  B    1   4        0.68     3           2            0       6         -1 -3 1 3 5 7          1       0           5        6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Frame6:  B    3   4        0.68     3           2            0       5         -1 -3 1 3 5            1       0          -2        7         1 0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0</w:t>
      </w:r>
    </w:p>
    <w:p w:rsidR="00700A6E" w:rsidRDefault="004772D4">
      <w:pPr>
        <w:spacing w:before="0"/>
        <w:rPr>
          <w:rFonts w:ascii="Courier New" w:hAnsi="Courier New" w:cs="Courier New"/>
          <w:sz w:val="16"/>
          <w:szCs w:val="16"/>
          <w:lang w:val="en-SG"/>
        </w:rPr>
      </w:pPr>
      <w:r w:rsidRPr="004772D4">
        <w:rPr>
          <w:rFonts w:ascii="Courier New" w:hAnsi="Courier New" w:cs="Courier New"/>
          <w:sz w:val="16"/>
          <w:szCs w:val="16"/>
          <w:lang w:val="en-SG"/>
        </w:rPr>
        <w:t xml:space="preserve">Frame7:  B    5   4        0.68     3           2            0       4         -1 -3 1 3              1       0          -2        6         1 0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0</w:t>
      </w:r>
    </w:p>
    <w:p w:rsidR="00FE2DA3" w:rsidRDefault="004772D4" w:rsidP="00E02836">
      <w:pPr>
        <w:spacing w:before="0"/>
        <w:rPr>
          <w:rFonts w:ascii="Courier New" w:hAnsi="Courier New" w:cs="Courier New"/>
          <w:sz w:val="16"/>
          <w:szCs w:val="16"/>
          <w:lang w:val="en-SG"/>
        </w:rPr>
      </w:pPr>
      <w:r w:rsidRPr="004772D4">
        <w:rPr>
          <w:rFonts w:ascii="Courier New" w:hAnsi="Courier New" w:cs="Courier New"/>
          <w:sz w:val="16"/>
          <w:szCs w:val="16"/>
          <w:lang w:val="en-SG"/>
        </w:rPr>
        <w:t>Frame8:  B    7   4        0.68     3           2            0       4         -1 -3 -5 1</w:t>
      </w:r>
      <w:r w:rsidR="00FE2DA3">
        <w:rPr>
          <w:rFonts w:ascii="Courier New" w:eastAsia="MS Mincho" w:hAnsi="Courier New" w:cs="Mangal"/>
          <w:noProof/>
          <w:sz w:val="20"/>
          <w:lang w:val="en-SG" w:eastAsia="zh-CN"/>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0          -2        5         1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w:t>
      </w:r>
      <w:proofErr w:type="spellStart"/>
      <w:r w:rsidRPr="004772D4">
        <w:rPr>
          <w:rFonts w:ascii="Courier New" w:hAnsi="Courier New" w:cs="Courier New"/>
          <w:sz w:val="16"/>
          <w:szCs w:val="16"/>
          <w:lang w:val="en-SG"/>
        </w:rPr>
        <w:t>1</w:t>
      </w:r>
      <w:proofErr w:type="spellEnd"/>
      <w:r w:rsidRPr="004772D4">
        <w:rPr>
          <w:rFonts w:ascii="Courier New" w:hAnsi="Courier New" w:cs="Courier New"/>
          <w:sz w:val="16"/>
          <w:szCs w:val="16"/>
          <w:lang w:val="en-SG"/>
        </w:rPr>
        <w:t xml:space="preserve"> 0</w:t>
      </w:r>
    </w:p>
    <w:p w:rsidR="00FE2DA3" w:rsidRPr="00FE2DA3" w:rsidRDefault="00FE2DA3" w:rsidP="00E02836">
      <w:pPr>
        <w:spacing w:before="0"/>
        <w:rPr>
          <w:rFonts w:ascii="Courier New" w:hAnsi="Courier New" w:cs="Courier New"/>
          <w:sz w:val="16"/>
          <w:szCs w:val="16"/>
          <w:lang w:val="en-SG"/>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C220E0" w:rsidTr="008B3F20">
        <w:tc>
          <w:tcPr>
            <w:tcW w:w="646" w:type="dxa"/>
          </w:tcPr>
          <w:p w:rsidR="00FE2DA3" w:rsidRPr="00C220E0" w:rsidRDefault="00FE2DA3" w:rsidP="008B3F20">
            <w:pPr>
              <w:rPr>
                <w:szCs w:val="22"/>
              </w:rPr>
            </w:pPr>
            <w:r w:rsidRPr="00C220E0">
              <w:rPr>
                <w:szCs w:val="22"/>
              </w:rPr>
              <w:t>POC</w:t>
            </w:r>
          </w:p>
        </w:tc>
        <w:tc>
          <w:tcPr>
            <w:tcW w:w="669" w:type="dxa"/>
          </w:tcPr>
          <w:p w:rsidR="00FE2DA3" w:rsidRPr="00C220E0" w:rsidRDefault="00FE2DA3" w:rsidP="008B3F20">
            <w:pPr>
              <w:rPr>
                <w:szCs w:val="22"/>
              </w:rPr>
            </w:pPr>
            <w:proofErr w:type="spellStart"/>
            <w:r w:rsidRPr="00C220E0">
              <w:rPr>
                <w:szCs w:val="22"/>
              </w:rPr>
              <w:t>pic</w:t>
            </w:r>
            <w:proofErr w:type="spellEnd"/>
            <w:r w:rsidRPr="00C220E0">
              <w:rPr>
                <w:szCs w:val="22"/>
              </w:rPr>
              <w:t xml:space="preserve"> type</w:t>
            </w:r>
          </w:p>
        </w:tc>
        <w:tc>
          <w:tcPr>
            <w:tcW w:w="1218" w:type="dxa"/>
          </w:tcPr>
          <w:p w:rsidR="00FE2DA3" w:rsidRPr="00C220E0" w:rsidRDefault="00FE2DA3" w:rsidP="008B3F20">
            <w:pPr>
              <w:rPr>
                <w:szCs w:val="22"/>
              </w:rPr>
            </w:pPr>
            <w:proofErr w:type="spellStart"/>
            <w:r w:rsidRPr="00C220E0">
              <w:rPr>
                <w:szCs w:val="22"/>
              </w:rPr>
              <w:t>nal_ref_flg</w:t>
            </w:r>
            <w:proofErr w:type="spellEnd"/>
          </w:p>
        </w:tc>
        <w:tc>
          <w:tcPr>
            <w:tcW w:w="694" w:type="dxa"/>
          </w:tcPr>
          <w:p w:rsidR="00FE2DA3" w:rsidRPr="00C220E0" w:rsidRDefault="00FE2DA3" w:rsidP="008B3F20">
            <w:pPr>
              <w:rPr>
                <w:szCs w:val="22"/>
              </w:rPr>
            </w:pPr>
            <w:proofErr w:type="spellStart"/>
            <w:r w:rsidRPr="00C220E0">
              <w:rPr>
                <w:szCs w:val="22"/>
              </w:rPr>
              <w:t>t_id</w:t>
            </w:r>
            <w:proofErr w:type="spellEnd"/>
          </w:p>
        </w:tc>
        <w:tc>
          <w:tcPr>
            <w:tcW w:w="2126" w:type="dxa"/>
          </w:tcPr>
          <w:p w:rsidR="00FE2DA3" w:rsidRPr="00C220E0" w:rsidRDefault="00FE2DA3" w:rsidP="008B3F20">
            <w:pPr>
              <w:rPr>
                <w:szCs w:val="22"/>
              </w:rPr>
            </w:pPr>
            <w:r w:rsidRPr="00C220E0">
              <w:rPr>
                <w:szCs w:val="22"/>
              </w:rPr>
              <w:t>Ref</w:t>
            </w:r>
            <w:r>
              <w:rPr>
                <w:szCs w:val="22"/>
              </w:rPr>
              <w:t>PicList</w:t>
            </w:r>
            <w:r w:rsidRPr="00C220E0">
              <w:rPr>
                <w:szCs w:val="22"/>
              </w:rPr>
              <w:t>0</w:t>
            </w:r>
          </w:p>
        </w:tc>
        <w:tc>
          <w:tcPr>
            <w:tcW w:w="2198" w:type="dxa"/>
          </w:tcPr>
          <w:p w:rsidR="00FE2DA3" w:rsidRPr="00C220E0" w:rsidRDefault="00FE2DA3" w:rsidP="008B3F20">
            <w:pPr>
              <w:rPr>
                <w:szCs w:val="22"/>
              </w:rPr>
            </w:pPr>
            <w:r w:rsidRPr="00C220E0">
              <w:rPr>
                <w:szCs w:val="22"/>
              </w:rPr>
              <w:t>Ref</w:t>
            </w:r>
            <w:r>
              <w:rPr>
                <w:szCs w:val="22"/>
              </w:rPr>
              <w:t>PicList</w:t>
            </w:r>
            <w:r w:rsidRPr="00C220E0">
              <w:rPr>
                <w:szCs w:val="22"/>
              </w:rPr>
              <w:t>1</w:t>
            </w:r>
          </w:p>
        </w:tc>
        <w:tc>
          <w:tcPr>
            <w:tcW w:w="2025" w:type="dxa"/>
          </w:tcPr>
          <w:p w:rsidR="00FE2DA3" w:rsidRPr="00C220E0" w:rsidRDefault="00FE2DA3" w:rsidP="008B3F20">
            <w:pPr>
              <w:rPr>
                <w:szCs w:val="22"/>
              </w:rPr>
            </w:pPr>
            <w:r w:rsidRPr="00C220E0">
              <w:rPr>
                <w:szCs w:val="22"/>
              </w:rPr>
              <w:t>Other pictures marked as “used for reference”</w:t>
            </w:r>
          </w:p>
        </w:tc>
      </w:tr>
      <w:tr w:rsidR="00FE2DA3" w:rsidRPr="00C220E0" w:rsidTr="008B3F20">
        <w:tc>
          <w:tcPr>
            <w:tcW w:w="646" w:type="dxa"/>
            <w:vAlign w:val="bottom"/>
          </w:tcPr>
          <w:p w:rsidR="00FE2DA3" w:rsidRPr="00C220E0" w:rsidRDefault="00FE2DA3" w:rsidP="008B3F20">
            <w:pPr>
              <w:rPr>
                <w:szCs w:val="22"/>
              </w:rPr>
            </w:pPr>
            <w:r w:rsidRPr="00C220E0">
              <w:rPr>
                <w:szCs w:val="22"/>
              </w:rPr>
              <w:t>0</w:t>
            </w:r>
          </w:p>
        </w:tc>
        <w:tc>
          <w:tcPr>
            <w:tcW w:w="669" w:type="dxa"/>
            <w:vAlign w:val="bottom"/>
          </w:tcPr>
          <w:p w:rsidR="00FE2DA3" w:rsidRPr="00C220E0" w:rsidRDefault="00FE2DA3" w:rsidP="008B3F20">
            <w:pPr>
              <w:rPr>
                <w:szCs w:val="22"/>
              </w:rPr>
            </w:pPr>
            <w:r w:rsidRPr="00C220E0">
              <w:rPr>
                <w:szCs w:val="22"/>
              </w:rPr>
              <w:t>IDR</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0</w:t>
            </w:r>
          </w:p>
        </w:tc>
        <w:tc>
          <w:tcPr>
            <w:tcW w:w="2126" w:type="dxa"/>
          </w:tcPr>
          <w:p w:rsidR="00FE2DA3" w:rsidRPr="00C220E0" w:rsidRDefault="00FE2DA3" w:rsidP="008B3F20">
            <w:pPr>
              <w:rPr>
                <w:szCs w:val="22"/>
              </w:rPr>
            </w:pPr>
            <w:r w:rsidRPr="00C220E0">
              <w:rPr>
                <w:szCs w:val="22"/>
              </w:rPr>
              <w:t>-</w:t>
            </w:r>
          </w:p>
        </w:tc>
        <w:tc>
          <w:tcPr>
            <w:tcW w:w="2198" w:type="dxa"/>
          </w:tcPr>
          <w:p w:rsidR="00FE2DA3" w:rsidRPr="00C220E0" w:rsidRDefault="00FE2DA3" w:rsidP="008B3F20">
            <w:pPr>
              <w:rPr>
                <w:szCs w:val="22"/>
              </w:rPr>
            </w:pPr>
            <w:r w:rsidRPr="00C220E0">
              <w:rPr>
                <w:szCs w:val="22"/>
              </w:rPr>
              <w:t>-</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8</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0</w:t>
            </w:r>
          </w:p>
        </w:tc>
        <w:tc>
          <w:tcPr>
            <w:tcW w:w="2126" w:type="dxa"/>
            <w:vAlign w:val="bottom"/>
          </w:tcPr>
          <w:p w:rsidR="00FE2DA3" w:rsidRPr="00C220E0" w:rsidRDefault="00FE2DA3" w:rsidP="008B3F20">
            <w:pPr>
              <w:rPr>
                <w:szCs w:val="22"/>
              </w:rPr>
            </w:pPr>
            <w:r w:rsidRPr="00C220E0">
              <w:rPr>
                <w:szCs w:val="22"/>
              </w:rPr>
              <w:t>0</w:t>
            </w:r>
          </w:p>
        </w:tc>
        <w:tc>
          <w:tcPr>
            <w:tcW w:w="2198" w:type="dxa"/>
            <w:vAlign w:val="bottom"/>
          </w:tcPr>
          <w:p w:rsidR="00FE2DA3" w:rsidRPr="00C220E0" w:rsidRDefault="00FE2DA3" w:rsidP="008B3F20">
            <w:pPr>
              <w:rPr>
                <w:szCs w:val="22"/>
              </w:rPr>
            </w:pPr>
            <w:r w:rsidRPr="00C220E0">
              <w:rPr>
                <w:szCs w:val="22"/>
              </w:rPr>
              <w:t>0</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4</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1</w:t>
            </w:r>
          </w:p>
        </w:tc>
        <w:tc>
          <w:tcPr>
            <w:tcW w:w="2126" w:type="dxa"/>
            <w:vAlign w:val="bottom"/>
          </w:tcPr>
          <w:p w:rsidR="00FE2DA3" w:rsidRPr="00C220E0" w:rsidRDefault="00FE2DA3" w:rsidP="008B3F20">
            <w:pPr>
              <w:rPr>
                <w:szCs w:val="22"/>
              </w:rPr>
            </w:pPr>
            <w:r w:rsidRPr="00C220E0">
              <w:rPr>
                <w:szCs w:val="22"/>
              </w:rPr>
              <w:t>0</w:t>
            </w:r>
            <w:r>
              <w:rPr>
                <w:szCs w:val="22"/>
              </w:rPr>
              <w:t>,</w:t>
            </w:r>
            <w:r w:rsidRPr="00C220E0">
              <w:rPr>
                <w:szCs w:val="22"/>
              </w:rPr>
              <w:t xml:space="preserve"> 8</w:t>
            </w:r>
          </w:p>
        </w:tc>
        <w:tc>
          <w:tcPr>
            <w:tcW w:w="2198"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0</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2</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2</w:t>
            </w:r>
          </w:p>
        </w:tc>
        <w:tc>
          <w:tcPr>
            <w:tcW w:w="2126" w:type="dxa"/>
            <w:vAlign w:val="bottom"/>
          </w:tcPr>
          <w:p w:rsidR="00FE2DA3" w:rsidRPr="00C220E0" w:rsidRDefault="00FE2DA3" w:rsidP="008B3F20">
            <w:pPr>
              <w:rPr>
                <w:szCs w:val="22"/>
              </w:rPr>
            </w:pPr>
            <w:r w:rsidRPr="00C220E0">
              <w:rPr>
                <w:szCs w:val="22"/>
              </w:rPr>
              <w:t>0</w:t>
            </w:r>
            <w:r>
              <w:rPr>
                <w:szCs w:val="22"/>
              </w:rPr>
              <w:t>,</w:t>
            </w:r>
            <w:r w:rsidRPr="00C220E0">
              <w:rPr>
                <w:szCs w:val="22"/>
              </w:rPr>
              <w:t xml:space="preserve"> 4</w:t>
            </w:r>
          </w:p>
        </w:tc>
        <w:tc>
          <w:tcPr>
            <w:tcW w:w="2198" w:type="dxa"/>
            <w:vAlign w:val="bottom"/>
          </w:tcPr>
          <w:p w:rsidR="00FE2DA3" w:rsidRPr="00C220E0" w:rsidRDefault="00FE2DA3" w:rsidP="008B3F20">
            <w:pPr>
              <w:rPr>
                <w:szCs w:val="22"/>
              </w:rPr>
            </w:pPr>
            <w:r w:rsidRPr="00C220E0">
              <w:rPr>
                <w:szCs w:val="22"/>
              </w:rPr>
              <w:t>4</w:t>
            </w:r>
            <w:r>
              <w:rPr>
                <w:szCs w:val="22"/>
              </w:rPr>
              <w:t>,</w:t>
            </w:r>
            <w:r w:rsidRPr="00C220E0">
              <w:rPr>
                <w:szCs w:val="22"/>
              </w:rPr>
              <w:t xml:space="preserve"> 8</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6</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2</w:t>
            </w:r>
          </w:p>
        </w:tc>
        <w:tc>
          <w:tcPr>
            <w:tcW w:w="2126" w:type="dxa"/>
            <w:vAlign w:val="bottom"/>
          </w:tcPr>
          <w:p w:rsidR="00FE2DA3" w:rsidRPr="00C220E0" w:rsidRDefault="00FE2DA3" w:rsidP="008B3F20">
            <w:pPr>
              <w:rPr>
                <w:szCs w:val="22"/>
              </w:rPr>
            </w:pPr>
            <w:r w:rsidRPr="00C220E0">
              <w:rPr>
                <w:szCs w:val="22"/>
              </w:rPr>
              <w:t>4</w:t>
            </w:r>
            <w:r>
              <w:rPr>
                <w:szCs w:val="22"/>
              </w:rPr>
              <w:t>,</w:t>
            </w:r>
            <w:r w:rsidRPr="00C220E0">
              <w:rPr>
                <w:szCs w:val="22"/>
              </w:rPr>
              <w:t xml:space="preserve"> 2</w:t>
            </w:r>
          </w:p>
        </w:tc>
        <w:tc>
          <w:tcPr>
            <w:tcW w:w="2198"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4</w:t>
            </w:r>
          </w:p>
        </w:tc>
        <w:tc>
          <w:tcPr>
            <w:tcW w:w="2025" w:type="dxa"/>
          </w:tcPr>
          <w:p w:rsidR="00FE2DA3" w:rsidRPr="00C220E0" w:rsidRDefault="00FE2DA3" w:rsidP="008B3F20">
            <w:pPr>
              <w:rPr>
                <w:szCs w:val="22"/>
              </w:rPr>
            </w:pPr>
            <w:r>
              <w:rPr>
                <w:szCs w:val="22"/>
              </w:rPr>
              <w:t>0,</w:t>
            </w:r>
          </w:p>
        </w:tc>
      </w:tr>
      <w:tr w:rsidR="00FE2DA3" w:rsidRPr="00C220E0" w:rsidTr="008B3F20">
        <w:tc>
          <w:tcPr>
            <w:tcW w:w="646" w:type="dxa"/>
            <w:vAlign w:val="bottom"/>
          </w:tcPr>
          <w:p w:rsidR="00FE2DA3" w:rsidRPr="00C220E0" w:rsidRDefault="00FE2DA3" w:rsidP="008B3F20">
            <w:pPr>
              <w:rPr>
                <w:szCs w:val="22"/>
              </w:rPr>
            </w:pPr>
            <w:r w:rsidRPr="00C220E0">
              <w:rPr>
                <w:szCs w:val="22"/>
              </w:rPr>
              <w:t>1</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0</w:t>
            </w:r>
            <w:r>
              <w:rPr>
                <w:szCs w:val="22"/>
              </w:rPr>
              <w:t>,</w:t>
            </w:r>
            <w:r w:rsidRPr="00C220E0">
              <w:rPr>
                <w:szCs w:val="22"/>
              </w:rPr>
              <w:t xml:space="preserve"> 2</w:t>
            </w:r>
          </w:p>
        </w:tc>
        <w:tc>
          <w:tcPr>
            <w:tcW w:w="2198" w:type="dxa"/>
            <w:vAlign w:val="bottom"/>
          </w:tcPr>
          <w:p w:rsidR="00FE2DA3" w:rsidRPr="00C220E0" w:rsidRDefault="00FE2DA3" w:rsidP="008B3F20">
            <w:pPr>
              <w:rPr>
                <w:szCs w:val="22"/>
              </w:rPr>
            </w:pPr>
            <w:r w:rsidRPr="00C220E0">
              <w:rPr>
                <w:szCs w:val="22"/>
              </w:rPr>
              <w:t>2</w:t>
            </w:r>
            <w:r>
              <w:rPr>
                <w:szCs w:val="22"/>
              </w:rPr>
              <w:t>,</w:t>
            </w:r>
            <w:r w:rsidRPr="00C220E0">
              <w:rPr>
                <w:szCs w:val="22"/>
              </w:rPr>
              <w:t xml:space="preserve"> 4</w:t>
            </w:r>
          </w:p>
        </w:tc>
        <w:tc>
          <w:tcPr>
            <w:tcW w:w="2025" w:type="dxa"/>
          </w:tcPr>
          <w:p w:rsidR="00FE2DA3" w:rsidRPr="00C220E0" w:rsidRDefault="00FE2DA3" w:rsidP="008B3F20">
            <w:pPr>
              <w:rPr>
                <w:szCs w:val="22"/>
              </w:rPr>
            </w:pPr>
            <w:r>
              <w:rPr>
                <w:szCs w:val="22"/>
              </w:rPr>
              <w:t>6, 8</w:t>
            </w:r>
          </w:p>
        </w:tc>
      </w:tr>
      <w:tr w:rsidR="00FE2DA3" w:rsidRPr="00C220E0" w:rsidTr="008B3F20">
        <w:tc>
          <w:tcPr>
            <w:tcW w:w="646" w:type="dxa"/>
            <w:vAlign w:val="bottom"/>
          </w:tcPr>
          <w:p w:rsidR="00FE2DA3" w:rsidRPr="00C220E0" w:rsidRDefault="00FE2DA3" w:rsidP="008B3F20">
            <w:pPr>
              <w:rPr>
                <w:szCs w:val="22"/>
              </w:rPr>
            </w:pPr>
            <w:r w:rsidRPr="00C220E0">
              <w:rPr>
                <w:szCs w:val="22"/>
              </w:rPr>
              <w:t>3</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2</w:t>
            </w:r>
            <w:r>
              <w:rPr>
                <w:szCs w:val="22"/>
              </w:rPr>
              <w:t>,</w:t>
            </w:r>
            <w:r w:rsidRPr="00C220E0">
              <w:rPr>
                <w:szCs w:val="22"/>
              </w:rPr>
              <w:t xml:space="preserve"> 0</w:t>
            </w:r>
          </w:p>
        </w:tc>
        <w:tc>
          <w:tcPr>
            <w:tcW w:w="2198" w:type="dxa"/>
            <w:vAlign w:val="bottom"/>
          </w:tcPr>
          <w:p w:rsidR="00FE2DA3" w:rsidRPr="00C220E0" w:rsidRDefault="00FE2DA3" w:rsidP="008B3F20">
            <w:pPr>
              <w:rPr>
                <w:szCs w:val="22"/>
              </w:rPr>
            </w:pPr>
            <w:r w:rsidRPr="00C220E0">
              <w:rPr>
                <w:szCs w:val="22"/>
              </w:rPr>
              <w:t>4</w:t>
            </w:r>
            <w:r>
              <w:rPr>
                <w:szCs w:val="22"/>
              </w:rPr>
              <w:t>,</w:t>
            </w:r>
            <w:r w:rsidRPr="00C220E0">
              <w:rPr>
                <w:szCs w:val="22"/>
              </w:rPr>
              <w:t xml:space="preserve"> 6</w:t>
            </w:r>
          </w:p>
        </w:tc>
        <w:tc>
          <w:tcPr>
            <w:tcW w:w="2025" w:type="dxa"/>
          </w:tcPr>
          <w:p w:rsidR="00FE2DA3" w:rsidRPr="00C220E0" w:rsidRDefault="00FE2DA3" w:rsidP="008B3F20">
            <w:pPr>
              <w:rPr>
                <w:szCs w:val="22"/>
              </w:rPr>
            </w:pPr>
            <w:r>
              <w:rPr>
                <w:szCs w:val="22"/>
              </w:rPr>
              <w:t>8</w:t>
            </w:r>
          </w:p>
        </w:tc>
      </w:tr>
      <w:tr w:rsidR="00FE2DA3" w:rsidRPr="00C220E0" w:rsidTr="008B3F20">
        <w:tc>
          <w:tcPr>
            <w:tcW w:w="646" w:type="dxa"/>
            <w:vAlign w:val="bottom"/>
          </w:tcPr>
          <w:p w:rsidR="00FE2DA3" w:rsidRPr="00C220E0" w:rsidRDefault="00FE2DA3" w:rsidP="008B3F20">
            <w:pPr>
              <w:rPr>
                <w:szCs w:val="22"/>
              </w:rPr>
            </w:pPr>
            <w:r w:rsidRPr="00C220E0">
              <w:rPr>
                <w:szCs w:val="22"/>
              </w:rPr>
              <w:t>5</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4</w:t>
            </w:r>
            <w:r>
              <w:rPr>
                <w:szCs w:val="22"/>
              </w:rPr>
              <w:t>,</w:t>
            </w:r>
            <w:r w:rsidRPr="00C220E0">
              <w:rPr>
                <w:szCs w:val="22"/>
              </w:rPr>
              <w:t xml:space="preserve"> 2</w:t>
            </w:r>
          </w:p>
        </w:tc>
        <w:tc>
          <w:tcPr>
            <w:tcW w:w="2198" w:type="dxa"/>
            <w:vAlign w:val="bottom"/>
          </w:tcPr>
          <w:p w:rsidR="00FE2DA3" w:rsidRPr="00C220E0" w:rsidRDefault="00FE2DA3" w:rsidP="008B3F20">
            <w:pPr>
              <w:rPr>
                <w:szCs w:val="22"/>
              </w:rPr>
            </w:pPr>
            <w:r w:rsidRPr="00C220E0">
              <w:rPr>
                <w:szCs w:val="22"/>
              </w:rPr>
              <w:t>6</w:t>
            </w:r>
            <w:r>
              <w:rPr>
                <w:szCs w:val="22"/>
              </w:rPr>
              <w:t>,</w:t>
            </w:r>
            <w:r w:rsidRPr="00C220E0">
              <w:rPr>
                <w:szCs w:val="22"/>
              </w:rPr>
              <w:t xml:space="preserve"> 8</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7</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6</w:t>
            </w:r>
            <w:r>
              <w:rPr>
                <w:szCs w:val="22"/>
              </w:rPr>
              <w:t>,</w:t>
            </w:r>
            <w:r w:rsidRPr="00C220E0">
              <w:rPr>
                <w:szCs w:val="22"/>
              </w:rPr>
              <w:t xml:space="preserve"> 4</w:t>
            </w:r>
          </w:p>
        </w:tc>
        <w:tc>
          <w:tcPr>
            <w:tcW w:w="2198"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6</w:t>
            </w:r>
          </w:p>
        </w:tc>
        <w:tc>
          <w:tcPr>
            <w:tcW w:w="2025" w:type="dxa"/>
          </w:tcPr>
          <w:p w:rsidR="00FE2DA3" w:rsidRPr="00C220E0" w:rsidRDefault="00FE2DA3" w:rsidP="008B3F20">
            <w:pPr>
              <w:rPr>
                <w:szCs w:val="22"/>
              </w:rPr>
            </w:pPr>
            <w:r>
              <w:rPr>
                <w:szCs w:val="22"/>
              </w:rPr>
              <w:t>2 (optional)</w:t>
            </w:r>
          </w:p>
        </w:tc>
      </w:tr>
      <w:tr w:rsidR="00FE2DA3" w:rsidRPr="00C220E0" w:rsidTr="008B3F20">
        <w:tc>
          <w:tcPr>
            <w:tcW w:w="646" w:type="dxa"/>
            <w:vAlign w:val="bottom"/>
          </w:tcPr>
          <w:p w:rsidR="00FE2DA3" w:rsidRPr="00C220E0" w:rsidRDefault="00FE2DA3" w:rsidP="008B3F20">
            <w:pPr>
              <w:rPr>
                <w:szCs w:val="22"/>
              </w:rPr>
            </w:pPr>
            <w:r w:rsidRPr="00C220E0">
              <w:rPr>
                <w:szCs w:val="22"/>
              </w:rPr>
              <w:t>16</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0</w:t>
            </w:r>
          </w:p>
        </w:tc>
        <w:tc>
          <w:tcPr>
            <w:tcW w:w="2126" w:type="dxa"/>
            <w:vAlign w:val="bottom"/>
          </w:tcPr>
          <w:p w:rsidR="00FE2DA3" w:rsidRPr="00C220E0" w:rsidRDefault="00FE2DA3" w:rsidP="008B3F20">
            <w:pPr>
              <w:rPr>
                <w:szCs w:val="22"/>
              </w:rPr>
            </w:pPr>
            <w:r w:rsidRPr="00C220E0">
              <w:rPr>
                <w:szCs w:val="22"/>
              </w:rPr>
              <w:t>8</w:t>
            </w:r>
          </w:p>
        </w:tc>
        <w:tc>
          <w:tcPr>
            <w:tcW w:w="2198" w:type="dxa"/>
            <w:vAlign w:val="bottom"/>
          </w:tcPr>
          <w:p w:rsidR="00FE2DA3" w:rsidRPr="00C220E0" w:rsidRDefault="00FE2DA3" w:rsidP="008B3F20">
            <w:pPr>
              <w:rPr>
                <w:szCs w:val="22"/>
              </w:rPr>
            </w:pPr>
            <w:r w:rsidRPr="00C220E0">
              <w:rPr>
                <w:szCs w:val="22"/>
              </w:rPr>
              <w:t>8</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12</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1</w:t>
            </w:r>
          </w:p>
        </w:tc>
        <w:tc>
          <w:tcPr>
            <w:tcW w:w="2126"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16</w:t>
            </w:r>
          </w:p>
        </w:tc>
        <w:tc>
          <w:tcPr>
            <w:tcW w:w="2198" w:type="dxa"/>
            <w:vAlign w:val="bottom"/>
          </w:tcPr>
          <w:p w:rsidR="00FE2DA3" w:rsidRPr="00C220E0" w:rsidRDefault="00FE2DA3" w:rsidP="008B3F20">
            <w:pPr>
              <w:rPr>
                <w:szCs w:val="22"/>
              </w:rPr>
            </w:pPr>
            <w:r w:rsidRPr="00C220E0">
              <w:rPr>
                <w:szCs w:val="22"/>
              </w:rPr>
              <w:t>16</w:t>
            </w:r>
            <w:r>
              <w:rPr>
                <w:szCs w:val="22"/>
              </w:rPr>
              <w:t>,</w:t>
            </w:r>
            <w:r w:rsidRPr="00C220E0">
              <w:rPr>
                <w:szCs w:val="22"/>
              </w:rPr>
              <w:t xml:space="preserve"> 8</w:t>
            </w:r>
          </w:p>
        </w:tc>
        <w:tc>
          <w:tcPr>
            <w:tcW w:w="2025" w:type="dxa"/>
          </w:tcPr>
          <w:p w:rsidR="00FE2DA3" w:rsidRPr="00C220E0" w:rsidRDefault="00FE2DA3" w:rsidP="008B3F20">
            <w:pPr>
              <w:rPr>
                <w:szCs w:val="22"/>
              </w:rPr>
            </w:pPr>
            <w:r>
              <w:rPr>
                <w:szCs w:val="22"/>
              </w:rPr>
              <w:t>6</w:t>
            </w:r>
          </w:p>
        </w:tc>
      </w:tr>
      <w:tr w:rsidR="00FE2DA3" w:rsidRPr="00C220E0" w:rsidTr="008B3F20">
        <w:tc>
          <w:tcPr>
            <w:tcW w:w="646" w:type="dxa"/>
            <w:vAlign w:val="bottom"/>
          </w:tcPr>
          <w:p w:rsidR="00FE2DA3" w:rsidRPr="00C220E0" w:rsidRDefault="00FE2DA3" w:rsidP="008B3F20">
            <w:pPr>
              <w:rPr>
                <w:szCs w:val="22"/>
              </w:rPr>
            </w:pPr>
            <w:r w:rsidRPr="00C220E0">
              <w:rPr>
                <w:szCs w:val="22"/>
              </w:rPr>
              <w:t>10</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2</w:t>
            </w:r>
          </w:p>
        </w:tc>
        <w:tc>
          <w:tcPr>
            <w:tcW w:w="2126"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6</w:t>
            </w:r>
          </w:p>
        </w:tc>
        <w:tc>
          <w:tcPr>
            <w:tcW w:w="2198" w:type="dxa"/>
            <w:vAlign w:val="bottom"/>
          </w:tcPr>
          <w:p w:rsidR="00FE2DA3" w:rsidRPr="00C220E0" w:rsidRDefault="00FE2DA3" w:rsidP="008B3F20">
            <w:pPr>
              <w:rPr>
                <w:szCs w:val="22"/>
              </w:rPr>
            </w:pPr>
            <w:r w:rsidRPr="00C220E0">
              <w:rPr>
                <w:szCs w:val="22"/>
              </w:rPr>
              <w:t>12</w:t>
            </w:r>
            <w:r>
              <w:rPr>
                <w:szCs w:val="22"/>
              </w:rPr>
              <w:t>,</w:t>
            </w:r>
            <w:r w:rsidRPr="00C220E0">
              <w:rPr>
                <w:szCs w:val="22"/>
              </w:rPr>
              <w:t xml:space="preserve"> 16</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14</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2</w:t>
            </w:r>
          </w:p>
        </w:tc>
        <w:tc>
          <w:tcPr>
            <w:tcW w:w="2126" w:type="dxa"/>
            <w:vAlign w:val="bottom"/>
          </w:tcPr>
          <w:p w:rsidR="00FE2DA3" w:rsidRPr="00C220E0" w:rsidRDefault="00FE2DA3" w:rsidP="008B3F20">
            <w:pPr>
              <w:rPr>
                <w:szCs w:val="22"/>
              </w:rPr>
            </w:pPr>
            <w:r w:rsidRPr="00C220E0">
              <w:rPr>
                <w:szCs w:val="22"/>
              </w:rPr>
              <w:t>12</w:t>
            </w:r>
            <w:r>
              <w:rPr>
                <w:szCs w:val="22"/>
              </w:rPr>
              <w:t>,</w:t>
            </w:r>
            <w:r w:rsidRPr="00C220E0">
              <w:rPr>
                <w:szCs w:val="22"/>
              </w:rPr>
              <w:t xml:space="preserve"> 10</w:t>
            </w:r>
          </w:p>
        </w:tc>
        <w:tc>
          <w:tcPr>
            <w:tcW w:w="2198" w:type="dxa"/>
            <w:vAlign w:val="bottom"/>
          </w:tcPr>
          <w:p w:rsidR="00FE2DA3" w:rsidRPr="00C220E0" w:rsidRDefault="00FE2DA3" w:rsidP="008B3F20">
            <w:pPr>
              <w:rPr>
                <w:szCs w:val="22"/>
              </w:rPr>
            </w:pPr>
            <w:r w:rsidRPr="00C220E0">
              <w:rPr>
                <w:szCs w:val="22"/>
              </w:rPr>
              <w:t>16</w:t>
            </w:r>
            <w:r>
              <w:rPr>
                <w:szCs w:val="22"/>
              </w:rPr>
              <w:t>,</w:t>
            </w:r>
            <w:r w:rsidRPr="00C220E0">
              <w:rPr>
                <w:szCs w:val="22"/>
              </w:rPr>
              <w:t xml:space="preserve"> 12</w:t>
            </w:r>
          </w:p>
        </w:tc>
        <w:tc>
          <w:tcPr>
            <w:tcW w:w="2025" w:type="dxa"/>
          </w:tcPr>
          <w:p w:rsidR="00FE2DA3" w:rsidRPr="00C220E0" w:rsidRDefault="00FE2DA3" w:rsidP="008B3F20">
            <w:pPr>
              <w:rPr>
                <w:szCs w:val="22"/>
              </w:rPr>
            </w:pPr>
            <w:r>
              <w:rPr>
                <w:szCs w:val="22"/>
              </w:rPr>
              <w:t>6, 8</w:t>
            </w:r>
          </w:p>
        </w:tc>
      </w:tr>
      <w:tr w:rsidR="00FE2DA3" w:rsidRPr="00C220E0" w:rsidTr="008B3F20">
        <w:tc>
          <w:tcPr>
            <w:tcW w:w="646" w:type="dxa"/>
            <w:vAlign w:val="bottom"/>
          </w:tcPr>
          <w:p w:rsidR="00FE2DA3" w:rsidRPr="00C220E0" w:rsidRDefault="00FE2DA3" w:rsidP="008B3F20">
            <w:pPr>
              <w:rPr>
                <w:szCs w:val="22"/>
              </w:rPr>
            </w:pPr>
            <w:r w:rsidRPr="00C220E0">
              <w:rPr>
                <w:szCs w:val="22"/>
              </w:rPr>
              <w:t>9</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8</w:t>
            </w:r>
            <w:r>
              <w:rPr>
                <w:szCs w:val="22"/>
              </w:rPr>
              <w:t>,</w:t>
            </w:r>
            <w:r w:rsidRPr="00C220E0">
              <w:rPr>
                <w:szCs w:val="22"/>
              </w:rPr>
              <w:t xml:space="preserve"> 6</w:t>
            </w:r>
          </w:p>
        </w:tc>
        <w:tc>
          <w:tcPr>
            <w:tcW w:w="2198" w:type="dxa"/>
            <w:vAlign w:val="bottom"/>
          </w:tcPr>
          <w:p w:rsidR="00FE2DA3" w:rsidRPr="00C220E0" w:rsidRDefault="00FE2DA3" w:rsidP="008B3F20">
            <w:pPr>
              <w:rPr>
                <w:szCs w:val="22"/>
              </w:rPr>
            </w:pPr>
            <w:r w:rsidRPr="00C220E0">
              <w:rPr>
                <w:szCs w:val="22"/>
              </w:rPr>
              <w:t>10</w:t>
            </w:r>
            <w:r>
              <w:rPr>
                <w:szCs w:val="22"/>
              </w:rPr>
              <w:t>,</w:t>
            </w:r>
            <w:r w:rsidRPr="00C220E0">
              <w:rPr>
                <w:szCs w:val="22"/>
              </w:rPr>
              <w:t xml:space="preserve"> 12</w:t>
            </w:r>
          </w:p>
        </w:tc>
        <w:tc>
          <w:tcPr>
            <w:tcW w:w="2025" w:type="dxa"/>
          </w:tcPr>
          <w:p w:rsidR="00FE2DA3" w:rsidRPr="00C220E0" w:rsidRDefault="00FE2DA3" w:rsidP="008B3F20">
            <w:pPr>
              <w:rPr>
                <w:szCs w:val="22"/>
              </w:rPr>
            </w:pPr>
            <w:r>
              <w:rPr>
                <w:szCs w:val="22"/>
              </w:rPr>
              <w:t>14, 16</w:t>
            </w:r>
          </w:p>
        </w:tc>
      </w:tr>
      <w:tr w:rsidR="00FE2DA3" w:rsidRPr="00C220E0" w:rsidTr="008B3F20">
        <w:tc>
          <w:tcPr>
            <w:tcW w:w="646" w:type="dxa"/>
            <w:vAlign w:val="bottom"/>
          </w:tcPr>
          <w:p w:rsidR="00FE2DA3" w:rsidRPr="00C220E0" w:rsidRDefault="00FE2DA3" w:rsidP="008B3F20">
            <w:pPr>
              <w:rPr>
                <w:szCs w:val="22"/>
              </w:rPr>
            </w:pPr>
            <w:r w:rsidRPr="00C220E0">
              <w:rPr>
                <w:szCs w:val="22"/>
              </w:rPr>
              <w:t>11</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10</w:t>
            </w:r>
            <w:r>
              <w:rPr>
                <w:szCs w:val="22"/>
              </w:rPr>
              <w:t>,</w:t>
            </w:r>
            <w:r w:rsidRPr="00C220E0">
              <w:rPr>
                <w:szCs w:val="22"/>
              </w:rPr>
              <w:t xml:space="preserve"> 8</w:t>
            </w:r>
          </w:p>
        </w:tc>
        <w:tc>
          <w:tcPr>
            <w:tcW w:w="2198" w:type="dxa"/>
            <w:vAlign w:val="bottom"/>
          </w:tcPr>
          <w:p w:rsidR="00FE2DA3" w:rsidRPr="00C220E0" w:rsidRDefault="00FE2DA3" w:rsidP="008B3F20">
            <w:pPr>
              <w:rPr>
                <w:szCs w:val="22"/>
              </w:rPr>
            </w:pPr>
            <w:r w:rsidRPr="00C220E0">
              <w:rPr>
                <w:szCs w:val="22"/>
              </w:rPr>
              <w:t>12</w:t>
            </w:r>
            <w:r>
              <w:rPr>
                <w:szCs w:val="22"/>
              </w:rPr>
              <w:t>,</w:t>
            </w:r>
            <w:r w:rsidRPr="00C220E0">
              <w:rPr>
                <w:szCs w:val="22"/>
              </w:rPr>
              <w:t xml:space="preserve"> 14</w:t>
            </w:r>
          </w:p>
        </w:tc>
        <w:tc>
          <w:tcPr>
            <w:tcW w:w="2025" w:type="dxa"/>
          </w:tcPr>
          <w:p w:rsidR="00FE2DA3" w:rsidRPr="00C220E0" w:rsidRDefault="00FE2DA3" w:rsidP="008B3F20">
            <w:pPr>
              <w:rPr>
                <w:szCs w:val="22"/>
              </w:rPr>
            </w:pPr>
            <w:r>
              <w:rPr>
                <w:szCs w:val="22"/>
              </w:rPr>
              <w:t>16</w:t>
            </w:r>
          </w:p>
        </w:tc>
      </w:tr>
      <w:tr w:rsidR="00FE2DA3" w:rsidRPr="00C220E0" w:rsidTr="008B3F20">
        <w:tc>
          <w:tcPr>
            <w:tcW w:w="646" w:type="dxa"/>
            <w:vAlign w:val="bottom"/>
          </w:tcPr>
          <w:p w:rsidR="00FE2DA3" w:rsidRPr="00C220E0" w:rsidRDefault="00FE2DA3" w:rsidP="008B3F20">
            <w:pPr>
              <w:rPr>
                <w:szCs w:val="22"/>
              </w:rPr>
            </w:pPr>
            <w:r w:rsidRPr="00C220E0">
              <w:rPr>
                <w:szCs w:val="22"/>
              </w:rPr>
              <w:t>13</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12</w:t>
            </w:r>
            <w:r>
              <w:rPr>
                <w:szCs w:val="22"/>
              </w:rPr>
              <w:t>,</w:t>
            </w:r>
            <w:r w:rsidRPr="00C220E0">
              <w:rPr>
                <w:szCs w:val="22"/>
              </w:rPr>
              <w:t xml:space="preserve"> 10</w:t>
            </w:r>
          </w:p>
        </w:tc>
        <w:tc>
          <w:tcPr>
            <w:tcW w:w="2198" w:type="dxa"/>
            <w:vAlign w:val="bottom"/>
          </w:tcPr>
          <w:p w:rsidR="00FE2DA3" w:rsidRPr="00C220E0" w:rsidRDefault="00FE2DA3" w:rsidP="008B3F20">
            <w:pPr>
              <w:rPr>
                <w:szCs w:val="22"/>
              </w:rPr>
            </w:pPr>
            <w:r w:rsidRPr="00C220E0">
              <w:rPr>
                <w:szCs w:val="22"/>
              </w:rPr>
              <w:t>14</w:t>
            </w:r>
            <w:r>
              <w:rPr>
                <w:szCs w:val="22"/>
              </w:rPr>
              <w:t>,</w:t>
            </w:r>
            <w:r w:rsidRPr="00C220E0">
              <w:rPr>
                <w:szCs w:val="22"/>
              </w:rPr>
              <w:t xml:space="preserve"> 16</w:t>
            </w:r>
          </w:p>
        </w:tc>
        <w:tc>
          <w:tcPr>
            <w:tcW w:w="2025" w:type="dxa"/>
          </w:tcPr>
          <w:p w:rsidR="00FE2DA3" w:rsidRPr="00C220E0" w:rsidRDefault="00FE2DA3" w:rsidP="008B3F20">
            <w:pPr>
              <w:rPr>
                <w:szCs w:val="22"/>
              </w:rPr>
            </w:pPr>
          </w:p>
        </w:tc>
      </w:tr>
      <w:tr w:rsidR="00FE2DA3" w:rsidRPr="00C220E0" w:rsidTr="008B3F20">
        <w:tc>
          <w:tcPr>
            <w:tcW w:w="646" w:type="dxa"/>
            <w:vAlign w:val="bottom"/>
          </w:tcPr>
          <w:p w:rsidR="00FE2DA3" w:rsidRPr="00C220E0" w:rsidRDefault="00FE2DA3" w:rsidP="008B3F20">
            <w:pPr>
              <w:rPr>
                <w:szCs w:val="22"/>
              </w:rPr>
            </w:pPr>
            <w:r w:rsidRPr="00C220E0">
              <w:rPr>
                <w:szCs w:val="22"/>
              </w:rPr>
              <w:t>15</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0</w:t>
            </w:r>
          </w:p>
        </w:tc>
        <w:tc>
          <w:tcPr>
            <w:tcW w:w="694" w:type="dxa"/>
            <w:vAlign w:val="bottom"/>
          </w:tcPr>
          <w:p w:rsidR="00FE2DA3" w:rsidRPr="00C220E0" w:rsidRDefault="00FE2DA3" w:rsidP="008B3F20">
            <w:pPr>
              <w:rPr>
                <w:szCs w:val="22"/>
              </w:rPr>
            </w:pPr>
            <w:r w:rsidRPr="00C220E0">
              <w:rPr>
                <w:szCs w:val="22"/>
              </w:rPr>
              <w:t>3</w:t>
            </w:r>
          </w:p>
        </w:tc>
        <w:tc>
          <w:tcPr>
            <w:tcW w:w="2126" w:type="dxa"/>
            <w:vAlign w:val="bottom"/>
          </w:tcPr>
          <w:p w:rsidR="00FE2DA3" w:rsidRPr="00C220E0" w:rsidRDefault="00FE2DA3" w:rsidP="008B3F20">
            <w:pPr>
              <w:rPr>
                <w:szCs w:val="22"/>
              </w:rPr>
            </w:pPr>
            <w:r w:rsidRPr="00C220E0">
              <w:rPr>
                <w:szCs w:val="22"/>
              </w:rPr>
              <w:t>14</w:t>
            </w:r>
            <w:r>
              <w:rPr>
                <w:szCs w:val="22"/>
              </w:rPr>
              <w:t>,</w:t>
            </w:r>
            <w:r w:rsidRPr="00C220E0">
              <w:rPr>
                <w:szCs w:val="22"/>
              </w:rPr>
              <w:t xml:space="preserve"> 12</w:t>
            </w:r>
          </w:p>
        </w:tc>
        <w:tc>
          <w:tcPr>
            <w:tcW w:w="2198" w:type="dxa"/>
            <w:vAlign w:val="bottom"/>
          </w:tcPr>
          <w:p w:rsidR="00FE2DA3" w:rsidRPr="00C220E0" w:rsidRDefault="00FE2DA3" w:rsidP="008B3F20">
            <w:pPr>
              <w:rPr>
                <w:szCs w:val="22"/>
              </w:rPr>
            </w:pPr>
            <w:r w:rsidRPr="00C220E0">
              <w:rPr>
                <w:szCs w:val="22"/>
              </w:rPr>
              <w:t>16</w:t>
            </w:r>
            <w:r>
              <w:rPr>
                <w:szCs w:val="22"/>
              </w:rPr>
              <w:t>,</w:t>
            </w:r>
            <w:r w:rsidRPr="00C220E0">
              <w:rPr>
                <w:szCs w:val="22"/>
              </w:rPr>
              <w:t xml:space="preserve"> 14</w:t>
            </w:r>
          </w:p>
        </w:tc>
        <w:tc>
          <w:tcPr>
            <w:tcW w:w="2025" w:type="dxa"/>
          </w:tcPr>
          <w:p w:rsidR="00FE2DA3" w:rsidRPr="00C220E0" w:rsidRDefault="00FE2DA3" w:rsidP="008B3F20">
            <w:pPr>
              <w:rPr>
                <w:szCs w:val="22"/>
              </w:rPr>
            </w:pPr>
            <w:r>
              <w:rPr>
                <w:szCs w:val="22"/>
              </w:rPr>
              <w:t>10 (optional)</w:t>
            </w:r>
          </w:p>
        </w:tc>
      </w:tr>
      <w:tr w:rsidR="00FE2DA3" w:rsidRPr="00C220E0" w:rsidTr="008B3F20">
        <w:tc>
          <w:tcPr>
            <w:tcW w:w="646" w:type="dxa"/>
            <w:vAlign w:val="bottom"/>
          </w:tcPr>
          <w:p w:rsidR="00FE2DA3" w:rsidRPr="00C220E0" w:rsidRDefault="00FE2DA3" w:rsidP="008B3F20">
            <w:pPr>
              <w:rPr>
                <w:szCs w:val="22"/>
              </w:rPr>
            </w:pPr>
            <w:r w:rsidRPr="00C220E0">
              <w:rPr>
                <w:szCs w:val="22"/>
              </w:rPr>
              <w:t>24</w:t>
            </w:r>
          </w:p>
        </w:tc>
        <w:tc>
          <w:tcPr>
            <w:tcW w:w="669" w:type="dxa"/>
            <w:vAlign w:val="bottom"/>
          </w:tcPr>
          <w:p w:rsidR="00FE2DA3" w:rsidRPr="00C220E0" w:rsidRDefault="00FE2DA3" w:rsidP="008B3F20">
            <w:pPr>
              <w:rPr>
                <w:szCs w:val="22"/>
              </w:rPr>
            </w:pPr>
            <w:r w:rsidRPr="00C220E0">
              <w:rPr>
                <w:szCs w:val="22"/>
              </w:rPr>
              <w:t>B</w:t>
            </w:r>
          </w:p>
        </w:tc>
        <w:tc>
          <w:tcPr>
            <w:tcW w:w="1218" w:type="dxa"/>
          </w:tcPr>
          <w:p w:rsidR="00FE2DA3" w:rsidRPr="00C220E0" w:rsidRDefault="00FE2DA3" w:rsidP="008B3F20">
            <w:pPr>
              <w:rPr>
                <w:szCs w:val="22"/>
              </w:rPr>
            </w:pPr>
            <w:r w:rsidRPr="00C220E0">
              <w:rPr>
                <w:szCs w:val="22"/>
              </w:rPr>
              <w:t>1</w:t>
            </w:r>
          </w:p>
        </w:tc>
        <w:tc>
          <w:tcPr>
            <w:tcW w:w="694" w:type="dxa"/>
            <w:vAlign w:val="bottom"/>
          </w:tcPr>
          <w:p w:rsidR="00FE2DA3" w:rsidRPr="00C220E0" w:rsidRDefault="00FE2DA3" w:rsidP="008B3F20">
            <w:pPr>
              <w:rPr>
                <w:szCs w:val="22"/>
              </w:rPr>
            </w:pPr>
            <w:r w:rsidRPr="00C220E0">
              <w:rPr>
                <w:szCs w:val="22"/>
              </w:rPr>
              <w:t>0</w:t>
            </w:r>
          </w:p>
        </w:tc>
        <w:tc>
          <w:tcPr>
            <w:tcW w:w="2126" w:type="dxa"/>
            <w:vAlign w:val="bottom"/>
          </w:tcPr>
          <w:p w:rsidR="00FE2DA3" w:rsidRPr="00C220E0" w:rsidRDefault="00FE2DA3" w:rsidP="008B3F20">
            <w:pPr>
              <w:rPr>
                <w:szCs w:val="22"/>
              </w:rPr>
            </w:pPr>
            <w:r w:rsidRPr="00C220E0">
              <w:rPr>
                <w:szCs w:val="22"/>
              </w:rPr>
              <w:t>16</w:t>
            </w:r>
          </w:p>
        </w:tc>
        <w:tc>
          <w:tcPr>
            <w:tcW w:w="2198" w:type="dxa"/>
            <w:vAlign w:val="bottom"/>
          </w:tcPr>
          <w:p w:rsidR="00FE2DA3" w:rsidRPr="00C220E0" w:rsidRDefault="00FE2DA3" w:rsidP="008B3F20">
            <w:pPr>
              <w:rPr>
                <w:szCs w:val="22"/>
              </w:rPr>
            </w:pPr>
            <w:r w:rsidRPr="00C220E0">
              <w:rPr>
                <w:szCs w:val="22"/>
              </w:rPr>
              <w:t>16</w:t>
            </w:r>
          </w:p>
        </w:tc>
        <w:tc>
          <w:tcPr>
            <w:tcW w:w="2025" w:type="dxa"/>
          </w:tcPr>
          <w:p w:rsidR="00FE2DA3" w:rsidRPr="00C220E0" w:rsidRDefault="00FE2DA3" w:rsidP="008B3F20">
            <w:pPr>
              <w:rPr>
                <w:szCs w:val="22"/>
              </w:rPr>
            </w:pPr>
          </w:p>
        </w:tc>
      </w:tr>
      <w:tr w:rsidR="00FE2DA3" w:rsidTr="008B3F20">
        <w:tc>
          <w:tcPr>
            <w:tcW w:w="646" w:type="dxa"/>
          </w:tcPr>
          <w:p w:rsidR="00FE2DA3" w:rsidRDefault="00FE2DA3" w:rsidP="008B3F20">
            <w:pPr>
              <w:rPr>
                <w:szCs w:val="22"/>
              </w:rPr>
            </w:pPr>
            <w:r w:rsidRPr="00C220E0">
              <w:rPr>
                <w:szCs w:val="22"/>
              </w:rPr>
              <w:t>…</w:t>
            </w:r>
          </w:p>
        </w:tc>
        <w:tc>
          <w:tcPr>
            <w:tcW w:w="669" w:type="dxa"/>
          </w:tcPr>
          <w:p w:rsidR="00FE2DA3" w:rsidRDefault="00FE2DA3" w:rsidP="008B3F20">
            <w:pPr>
              <w:rPr>
                <w:szCs w:val="22"/>
              </w:rPr>
            </w:pPr>
          </w:p>
        </w:tc>
        <w:tc>
          <w:tcPr>
            <w:tcW w:w="1218" w:type="dxa"/>
          </w:tcPr>
          <w:p w:rsidR="00FE2DA3" w:rsidRDefault="00FE2DA3" w:rsidP="008B3F20">
            <w:pPr>
              <w:rPr>
                <w:szCs w:val="22"/>
              </w:rPr>
            </w:pPr>
          </w:p>
        </w:tc>
        <w:tc>
          <w:tcPr>
            <w:tcW w:w="694" w:type="dxa"/>
          </w:tcPr>
          <w:p w:rsidR="00FE2DA3" w:rsidRDefault="00FE2DA3" w:rsidP="008B3F20">
            <w:pPr>
              <w:rPr>
                <w:szCs w:val="22"/>
              </w:rPr>
            </w:pPr>
          </w:p>
        </w:tc>
        <w:tc>
          <w:tcPr>
            <w:tcW w:w="2126" w:type="dxa"/>
          </w:tcPr>
          <w:p w:rsidR="00FE2DA3" w:rsidRDefault="00FE2DA3" w:rsidP="008B3F20">
            <w:pPr>
              <w:rPr>
                <w:szCs w:val="22"/>
              </w:rPr>
            </w:pPr>
          </w:p>
        </w:tc>
        <w:tc>
          <w:tcPr>
            <w:tcW w:w="2198" w:type="dxa"/>
          </w:tcPr>
          <w:p w:rsidR="00FE2DA3" w:rsidRDefault="00FE2DA3" w:rsidP="008B3F20">
            <w:pPr>
              <w:rPr>
                <w:szCs w:val="22"/>
              </w:rPr>
            </w:pPr>
          </w:p>
        </w:tc>
        <w:tc>
          <w:tcPr>
            <w:tcW w:w="2025" w:type="dxa"/>
          </w:tcPr>
          <w:p w:rsidR="00FE2DA3" w:rsidRDefault="00FE2DA3" w:rsidP="008B3F20">
            <w:pPr>
              <w:rPr>
                <w:szCs w:val="22"/>
              </w:rPr>
            </w:pPr>
          </w:p>
        </w:tc>
      </w:tr>
    </w:tbl>
    <w:p w:rsidR="00FE2DA3" w:rsidRDefault="00FE2DA3" w:rsidP="00770713">
      <w:pPr>
        <w:pStyle w:val="Heading1"/>
        <w:ind w:left="360" w:hanging="360"/>
      </w:pPr>
      <w:r>
        <w:lastRenderedPageBreak/>
        <w:t>Low-delay prediction structures</w:t>
      </w:r>
    </w:p>
    <w:p w:rsidR="00FE2DA3" w:rsidRDefault="00FE2DA3" w:rsidP="003B47FD">
      <w:pPr>
        <w:rPr>
          <w:szCs w:val="22"/>
        </w:rPr>
      </w:pPr>
      <w:r>
        <w:rPr>
          <w:szCs w:val="22"/>
        </w:rPr>
        <w:t xml:space="preserve">For all low-delay prediction structures, the 1500 bytes per slice encoding configuration (using </w:t>
      </w:r>
      <w:proofErr w:type="spellStart"/>
      <w:r>
        <w:rPr>
          <w:szCs w:val="22"/>
        </w:rPr>
        <w:t>SliceMode</w:t>
      </w:r>
      <w:proofErr w:type="spellEnd"/>
      <w:r>
        <w:rPr>
          <w:szCs w:val="22"/>
        </w:rPr>
        <w:t xml:space="preserve">=2 and </w:t>
      </w:r>
      <w:proofErr w:type="spellStart"/>
      <w:r>
        <w:rPr>
          <w:szCs w:val="22"/>
        </w:rPr>
        <w:t>SliceArgument</w:t>
      </w:r>
      <w:proofErr w:type="spellEnd"/>
      <w:r>
        <w:rPr>
          <w:szCs w:val="22"/>
        </w:rPr>
        <w:t>=1500) shall be applied.</w:t>
      </w:r>
    </w:p>
    <w:p w:rsidR="00FE2DA3" w:rsidRDefault="00FE2DA3" w:rsidP="003B47FD">
      <w:pPr>
        <w:rPr>
          <w:szCs w:val="22"/>
        </w:rPr>
      </w:pPr>
      <w:r>
        <w:rPr>
          <w:szCs w:val="22"/>
        </w:rPr>
        <w:t>For a particular test sequence, the highest QP as required to be tested per the common conditions as specified in JCTVC-G</w:t>
      </w:r>
      <w:ins w:id="349" w:author="Ye-Kui Wang" w:date="2011-12-27T15:16:00Z">
        <w:r w:rsidR="00681EBA">
          <w:rPr>
            <w:szCs w:val="22"/>
          </w:rPr>
          <w:t>1200</w:t>
        </w:r>
      </w:ins>
      <w:del w:id="350" w:author="Ye-Kui Wang" w:date="2011-12-27T15:16:00Z">
        <w:r w:rsidRPr="00AD1897" w:rsidDel="00681EBA">
          <w:rPr>
            <w:szCs w:val="22"/>
            <w:highlight w:val="yellow"/>
          </w:rPr>
          <w:delText>xxxx</w:delText>
        </w:r>
      </w:del>
      <w:r>
        <w:rPr>
          <w:szCs w:val="22"/>
        </w:rPr>
        <w:t xml:space="preserve"> shall be used.</w:t>
      </w:r>
    </w:p>
    <w:p w:rsidR="00FE2DA3" w:rsidRDefault="00FE2DA3" w:rsidP="00770713">
      <w:pPr>
        <w:pStyle w:val="Heading2"/>
      </w:pPr>
      <w:r>
        <w:t>Low-delay common conditions</w:t>
      </w:r>
    </w:p>
    <w:p w:rsidR="0094696F" w:rsidRDefault="0094696F" w:rsidP="0094696F">
      <w:pPr>
        <w:rPr>
          <w:ins w:id="351" w:author="Ye-Kui Wang" w:date="2011-12-27T15:49:00Z"/>
        </w:rPr>
      </w:pPr>
      <w:ins w:id="352" w:author="Ye-Kui Wang" w:date="2011-12-27T15:49:00Z">
        <w:r>
          <w:t xml:space="preserve">This low-delay </w:t>
        </w:r>
      </w:ins>
      <w:ins w:id="353" w:author="Ye-Kui Wang" w:date="2011-12-27T15:50:00Z">
        <w:r>
          <w:t xml:space="preserve">coding </w:t>
        </w:r>
      </w:ins>
      <w:ins w:id="354" w:author="Ye-Kui Wang" w:date="2011-12-27T15:49:00Z">
        <w:r>
          <w:t>structure</w:t>
        </w:r>
        <w:r>
          <w:t xml:space="preserve"> is as follows</w:t>
        </w:r>
        <w:r>
          <w:t>.</w:t>
        </w:r>
      </w:ins>
    </w:p>
    <w:p w:rsidR="0094696F" w:rsidRDefault="0094696F" w:rsidP="0094696F">
      <w:pPr>
        <w:rPr>
          <w:ins w:id="355" w:author="Ye-Kui Wang" w:date="2011-12-27T15:49:00Z"/>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94696F" w:rsidRPr="00C220E0" w:rsidTr="00B3065E">
        <w:trPr>
          <w:ins w:id="356" w:author="Ye-Kui Wang" w:date="2011-12-27T15:49:00Z"/>
        </w:trPr>
        <w:tc>
          <w:tcPr>
            <w:tcW w:w="646" w:type="dxa"/>
          </w:tcPr>
          <w:p w:rsidR="0094696F" w:rsidRPr="00C220E0" w:rsidRDefault="0094696F" w:rsidP="00B3065E">
            <w:pPr>
              <w:rPr>
                <w:ins w:id="357" w:author="Ye-Kui Wang" w:date="2011-12-27T15:49:00Z"/>
                <w:szCs w:val="22"/>
              </w:rPr>
            </w:pPr>
            <w:ins w:id="358" w:author="Ye-Kui Wang" w:date="2011-12-27T15:49:00Z">
              <w:r w:rsidRPr="00C220E0">
                <w:rPr>
                  <w:szCs w:val="22"/>
                </w:rPr>
                <w:t>POC</w:t>
              </w:r>
            </w:ins>
          </w:p>
        </w:tc>
        <w:tc>
          <w:tcPr>
            <w:tcW w:w="669" w:type="dxa"/>
          </w:tcPr>
          <w:p w:rsidR="0094696F" w:rsidRPr="00C220E0" w:rsidRDefault="0094696F" w:rsidP="00B3065E">
            <w:pPr>
              <w:rPr>
                <w:ins w:id="359" w:author="Ye-Kui Wang" w:date="2011-12-27T15:49:00Z"/>
                <w:szCs w:val="22"/>
              </w:rPr>
            </w:pPr>
            <w:proofErr w:type="spellStart"/>
            <w:ins w:id="360" w:author="Ye-Kui Wang" w:date="2011-12-27T15:49:00Z">
              <w:r w:rsidRPr="00C220E0">
                <w:rPr>
                  <w:szCs w:val="22"/>
                </w:rPr>
                <w:t>pic</w:t>
              </w:r>
              <w:proofErr w:type="spellEnd"/>
              <w:r w:rsidRPr="00C220E0">
                <w:rPr>
                  <w:szCs w:val="22"/>
                </w:rPr>
                <w:t xml:space="preserve"> type</w:t>
              </w:r>
            </w:ins>
          </w:p>
        </w:tc>
        <w:tc>
          <w:tcPr>
            <w:tcW w:w="1218" w:type="dxa"/>
          </w:tcPr>
          <w:p w:rsidR="0094696F" w:rsidRPr="00C220E0" w:rsidRDefault="0094696F" w:rsidP="00B3065E">
            <w:pPr>
              <w:rPr>
                <w:ins w:id="361" w:author="Ye-Kui Wang" w:date="2011-12-27T15:49:00Z"/>
                <w:szCs w:val="22"/>
              </w:rPr>
            </w:pPr>
            <w:proofErr w:type="spellStart"/>
            <w:ins w:id="362" w:author="Ye-Kui Wang" w:date="2011-12-27T15:49:00Z">
              <w:r w:rsidRPr="00C220E0">
                <w:rPr>
                  <w:szCs w:val="22"/>
                </w:rPr>
                <w:t>nal_ref_flg</w:t>
              </w:r>
              <w:proofErr w:type="spellEnd"/>
            </w:ins>
          </w:p>
        </w:tc>
        <w:tc>
          <w:tcPr>
            <w:tcW w:w="694" w:type="dxa"/>
          </w:tcPr>
          <w:p w:rsidR="0094696F" w:rsidRPr="00C220E0" w:rsidRDefault="0094696F" w:rsidP="00B3065E">
            <w:pPr>
              <w:rPr>
                <w:ins w:id="363" w:author="Ye-Kui Wang" w:date="2011-12-27T15:49:00Z"/>
                <w:szCs w:val="22"/>
              </w:rPr>
            </w:pPr>
            <w:proofErr w:type="spellStart"/>
            <w:ins w:id="364" w:author="Ye-Kui Wang" w:date="2011-12-27T15:49:00Z">
              <w:r w:rsidRPr="00C220E0">
                <w:rPr>
                  <w:szCs w:val="22"/>
                </w:rPr>
                <w:t>t_id</w:t>
              </w:r>
              <w:proofErr w:type="spellEnd"/>
            </w:ins>
          </w:p>
        </w:tc>
        <w:tc>
          <w:tcPr>
            <w:tcW w:w="2126" w:type="dxa"/>
          </w:tcPr>
          <w:p w:rsidR="0094696F" w:rsidRPr="00C220E0" w:rsidRDefault="0094696F" w:rsidP="00B3065E">
            <w:pPr>
              <w:rPr>
                <w:ins w:id="365" w:author="Ye-Kui Wang" w:date="2011-12-27T15:49:00Z"/>
                <w:szCs w:val="22"/>
              </w:rPr>
            </w:pPr>
            <w:ins w:id="366" w:author="Ye-Kui Wang" w:date="2011-12-27T15:49:00Z">
              <w:r w:rsidRPr="00C220E0">
                <w:rPr>
                  <w:szCs w:val="22"/>
                </w:rPr>
                <w:t>Ref</w:t>
              </w:r>
              <w:r>
                <w:rPr>
                  <w:szCs w:val="22"/>
                </w:rPr>
                <w:t>PicList</w:t>
              </w:r>
              <w:r w:rsidRPr="00C220E0">
                <w:rPr>
                  <w:szCs w:val="22"/>
                </w:rPr>
                <w:t>0</w:t>
              </w:r>
            </w:ins>
          </w:p>
        </w:tc>
        <w:tc>
          <w:tcPr>
            <w:tcW w:w="2198" w:type="dxa"/>
          </w:tcPr>
          <w:p w:rsidR="0094696F" w:rsidRPr="00C220E0" w:rsidRDefault="0094696F" w:rsidP="00B3065E">
            <w:pPr>
              <w:rPr>
                <w:ins w:id="367" w:author="Ye-Kui Wang" w:date="2011-12-27T15:49:00Z"/>
                <w:szCs w:val="22"/>
              </w:rPr>
            </w:pPr>
            <w:ins w:id="368" w:author="Ye-Kui Wang" w:date="2011-12-27T15:49:00Z">
              <w:r w:rsidRPr="00C220E0">
                <w:rPr>
                  <w:szCs w:val="22"/>
                </w:rPr>
                <w:t>Ref</w:t>
              </w:r>
              <w:r>
                <w:rPr>
                  <w:szCs w:val="22"/>
                </w:rPr>
                <w:t>PicList</w:t>
              </w:r>
              <w:r w:rsidRPr="00C220E0">
                <w:rPr>
                  <w:szCs w:val="22"/>
                </w:rPr>
                <w:t>1</w:t>
              </w:r>
            </w:ins>
          </w:p>
        </w:tc>
        <w:tc>
          <w:tcPr>
            <w:tcW w:w="2025" w:type="dxa"/>
          </w:tcPr>
          <w:p w:rsidR="0094696F" w:rsidRPr="00C220E0" w:rsidRDefault="0094696F" w:rsidP="00B3065E">
            <w:pPr>
              <w:rPr>
                <w:ins w:id="369" w:author="Ye-Kui Wang" w:date="2011-12-27T15:49:00Z"/>
                <w:szCs w:val="22"/>
              </w:rPr>
            </w:pPr>
            <w:ins w:id="370" w:author="Ye-Kui Wang" w:date="2011-12-27T15:49:00Z">
              <w:r w:rsidRPr="00C220E0">
                <w:rPr>
                  <w:szCs w:val="22"/>
                </w:rPr>
                <w:t>Other pictures marked as “used for reference”</w:t>
              </w:r>
            </w:ins>
          </w:p>
        </w:tc>
      </w:tr>
      <w:tr w:rsidR="0094696F" w:rsidRPr="00C220E0" w:rsidTr="0094696F">
        <w:trPr>
          <w:ins w:id="371" w:author="Ye-Kui Wang" w:date="2011-12-27T15:49:00Z"/>
        </w:trPr>
        <w:tc>
          <w:tcPr>
            <w:tcW w:w="646" w:type="dxa"/>
          </w:tcPr>
          <w:p w:rsidR="0094696F" w:rsidRPr="00C220E0" w:rsidRDefault="0094696F" w:rsidP="00B3065E">
            <w:pPr>
              <w:rPr>
                <w:ins w:id="372" w:author="Ye-Kui Wang" w:date="2011-12-27T15:49:00Z"/>
                <w:szCs w:val="22"/>
              </w:rPr>
            </w:pPr>
            <w:ins w:id="373" w:author="Ye-Kui Wang" w:date="2011-12-27T15:49:00Z">
              <w:r w:rsidRPr="00B6548D">
                <w:t>0</w:t>
              </w:r>
            </w:ins>
          </w:p>
        </w:tc>
        <w:tc>
          <w:tcPr>
            <w:tcW w:w="669" w:type="dxa"/>
          </w:tcPr>
          <w:p w:rsidR="0094696F" w:rsidRPr="00C220E0" w:rsidRDefault="0094696F" w:rsidP="00B3065E">
            <w:pPr>
              <w:rPr>
                <w:ins w:id="374" w:author="Ye-Kui Wang" w:date="2011-12-27T15:49:00Z"/>
                <w:szCs w:val="22"/>
              </w:rPr>
            </w:pPr>
            <w:ins w:id="375" w:author="Ye-Kui Wang" w:date="2011-12-27T15:49:00Z">
              <w:r w:rsidRPr="00C220E0">
                <w:rPr>
                  <w:szCs w:val="22"/>
                </w:rPr>
                <w:t>IDR</w:t>
              </w:r>
            </w:ins>
          </w:p>
        </w:tc>
        <w:tc>
          <w:tcPr>
            <w:tcW w:w="1218" w:type="dxa"/>
          </w:tcPr>
          <w:p w:rsidR="0094696F" w:rsidRPr="00C220E0" w:rsidRDefault="0094696F" w:rsidP="00B3065E">
            <w:pPr>
              <w:rPr>
                <w:ins w:id="376" w:author="Ye-Kui Wang" w:date="2011-12-27T15:49:00Z"/>
                <w:szCs w:val="22"/>
              </w:rPr>
            </w:pPr>
            <w:ins w:id="377" w:author="Ye-Kui Wang" w:date="2011-12-27T15:49:00Z">
              <w:r w:rsidRPr="00C220E0">
                <w:rPr>
                  <w:szCs w:val="22"/>
                </w:rPr>
                <w:t>1</w:t>
              </w:r>
            </w:ins>
          </w:p>
        </w:tc>
        <w:tc>
          <w:tcPr>
            <w:tcW w:w="694" w:type="dxa"/>
          </w:tcPr>
          <w:p w:rsidR="0094696F" w:rsidRPr="00C220E0" w:rsidRDefault="0094696F" w:rsidP="00B3065E">
            <w:pPr>
              <w:rPr>
                <w:ins w:id="378" w:author="Ye-Kui Wang" w:date="2011-12-27T15:49:00Z"/>
                <w:szCs w:val="22"/>
              </w:rPr>
            </w:pPr>
            <w:ins w:id="379" w:author="Ye-Kui Wang" w:date="2011-12-27T15:49:00Z">
              <w:r w:rsidRPr="00C220E0">
                <w:rPr>
                  <w:szCs w:val="22"/>
                </w:rPr>
                <w:t>0</w:t>
              </w:r>
            </w:ins>
          </w:p>
        </w:tc>
        <w:tc>
          <w:tcPr>
            <w:tcW w:w="2126" w:type="dxa"/>
          </w:tcPr>
          <w:p w:rsidR="0094696F" w:rsidRPr="00C220E0" w:rsidRDefault="0094696F" w:rsidP="00B3065E">
            <w:pPr>
              <w:rPr>
                <w:ins w:id="380" w:author="Ye-Kui Wang" w:date="2011-12-27T15:49:00Z"/>
                <w:szCs w:val="22"/>
              </w:rPr>
            </w:pPr>
            <w:ins w:id="381" w:author="Ye-Kui Wang" w:date="2011-12-27T15:49:00Z">
              <w:r>
                <w:rPr>
                  <w:szCs w:val="22"/>
                </w:rPr>
                <w:t>-</w:t>
              </w:r>
            </w:ins>
          </w:p>
        </w:tc>
        <w:tc>
          <w:tcPr>
            <w:tcW w:w="2198" w:type="dxa"/>
          </w:tcPr>
          <w:p w:rsidR="0094696F" w:rsidRPr="00C220E0" w:rsidRDefault="0094696F" w:rsidP="00B3065E">
            <w:pPr>
              <w:rPr>
                <w:ins w:id="382" w:author="Ye-Kui Wang" w:date="2011-12-27T15:49:00Z"/>
                <w:szCs w:val="22"/>
              </w:rPr>
            </w:pPr>
            <w:ins w:id="383" w:author="Ye-Kui Wang" w:date="2011-12-27T15:49:00Z">
              <w:r w:rsidRPr="00C220E0">
                <w:rPr>
                  <w:szCs w:val="22"/>
                </w:rPr>
                <w:t>-</w:t>
              </w:r>
            </w:ins>
          </w:p>
        </w:tc>
        <w:tc>
          <w:tcPr>
            <w:tcW w:w="2025" w:type="dxa"/>
          </w:tcPr>
          <w:p w:rsidR="0094696F" w:rsidRPr="00C220E0" w:rsidRDefault="0094696F" w:rsidP="00B3065E">
            <w:pPr>
              <w:rPr>
                <w:ins w:id="384" w:author="Ye-Kui Wang" w:date="2011-12-27T15:49:00Z"/>
                <w:szCs w:val="22"/>
              </w:rPr>
            </w:pPr>
          </w:p>
        </w:tc>
      </w:tr>
      <w:tr w:rsidR="0094696F" w:rsidRPr="00C220E0" w:rsidTr="0094696F">
        <w:trPr>
          <w:ins w:id="385" w:author="Ye-Kui Wang" w:date="2011-12-27T15:49:00Z"/>
        </w:trPr>
        <w:tc>
          <w:tcPr>
            <w:tcW w:w="646" w:type="dxa"/>
          </w:tcPr>
          <w:p w:rsidR="0094696F" w:rsidRPr="00C220E0" w:rsidRDefault="0094696F" w:rsidP="00B3065E">
            <w:pPr>
              <w:rPr>
                <w:ins w:id="386" w:author="Ye-Kui Wang" w:date="2011-12-27T15:49:00Z"/>
                <w:szCs w:val="22"/>
              </w:rPr>
            </w:pPr>
            <w:ins w:id="387" w:author="Ye-Kui Wang" w:date="2011-12-27T15:49:00Z">
              <w:r>
                <w:t>1</w:t>
              </w:r>
            </w:ins>
          </w:p>
        </w:tc>
        <w:tc>
          <w:tcPr>
            <w:tcW w:w="669" w:type="dxa"/>
          </w:tcPr>
          <w:p w:rsidR="0094696F" w:rsidRPr="00C220E0" w:rsidRDefault="0094696F" w:rsidP="00B3065E">
            <w:pPr>
              <w:rPr>
                <w:ins w:id="388" w:author="Ye-Kui Wang" w:date="2011-12-27T15:49:00Z"/>
                <w:szCs w:val="22"/>
              </w:rPr>
            </w:pPr>
            <w:ins w:id="389" w:author="Ye-Kui Wang" w:date="2011-12-27T15:49:00Z">
              <w:r w:rsidRPr="00A2698C">
                <w:t>B</w:t>
              </w:r>
            </w:ins>
          </w:p>
        </w:tc>
        <w:tc>
          <w:tcPr>
            <w:tcW w:w="1218" w:type="dxa"/>
          </w:tcPr>
          <w:p w:rsidR="0094696F" w:rsidRPr="00C220E0" w:rsidRDefault="0094696F" w:rsidP="00B3065E">
            <w:pPr>
              <w:rPr>
                <w:ins w:id="390" w:author="Ye-Kui Wang" w:date="2011-12-27T15:49:00Z"/>
                <w:szCs w:val="22"/>
              </w:rPr>
            </w:pPr>
            <w:ins w:id="391" w:author="Ye-Kui Wang" w:date="2011-12-27T15:49:00Z">
              <w:r w:rsidRPr="00C220E0">
                <w:rPr>
                  <w:szCs w:val="22"/>
                </w:rPr>
                <w:t>1</w:t>
              </w:r>
            </w:ins>
          </w:p>
        </w:tc>
        <w:tc>
          <w:tcPr>
            <w:tcW w:w="694" w:type="dxa"/>
          </w:tcPr>
          <w:p w:rsidR="0094696F" w:rsidRPr="00C220E0" w:rsidRDefault="0094696F" w:rsidP="00B3065E">
            <w:pPr>
              <w:rPr>
                <w:ins w:id="392" w:author="Ye-Kui Wang" w:date="2011-12-27T15:49:00Z"/>
                <w:szCs w:val="22"/>
              </w:rPr>
            </w:pPr>
            <w:ins w:id="393" w:author="Ye-Kui Wang" w:date="2011-12-27T15:49:00Z">
              <w:r w:rsidRPr="00C220E0">
                <w:rPr>
                  <w:szCs w:val="22"/>
                </w:rPr>
                <w:t>0</w:t>
              </w:r>
            </w:ins>
          </w:p>
        </w:tc>
        <w:tc>
          <w:tcPr>
            <w:tcW w:w="2126" w:type="dxa"/>
          </w:tcPr>
          <w:p w:rsidR="0094696F" w:rsidRPr="00C220E0" w:rsidRDefault="0094696F" w:rsidP="00B3065E">
            <w:pPr>
              <w:rPr>
                <w:ins w:id="394" w:author="Ye-Kui Wang" w:date="2011-12-27T15:49:00Z"/>
                <w:szCs w:val="22"/>
              </w:rPr>
            </w:pPr>
            <w:ins w:id="395" w:author="Ye-Kui Wang" w:date="2011-12-27T15:49:00Z">
              <w:r w:rsidRPr="006300D6">
                <w:t xml:space="preserve">0 </w:t>
              </w:r>
            </w:ins>
          </w:p>
        </w:tc>
        <w:tc>
          <w:tcPr>
            <w:tcW w:w="2198" w:type="dxa"/>
          </w:tcPr>
          <w:p w:rsidR="0094696F" w:rsidRPr="00C220E0" w:rsidRDefault="0094696F" w:rsidP="00B3065E">
            <w:pPr>
              <w:rPr>
                <w:ins w:id="396" w:author="Ye-Kui Wang" w:date="2011-12-27T15:49:00Z"/>
                <w:szCs w:val="22"/>
              </w:rPr>
            </w:pPr>
            <w:ins w:id="397" w:author="Ye-Kui Wang" w:date="2011-12-27T15:49:00Z">
              <w:r w:rsidRPr="00993164">
                <w:t xml:space="preserve">0 </w:t>
              </w:r>
            </w:ins>
          </w:p>
        </w:tc>
        <w:tc>
          <w:tcPr>
            <w:tcW w:w="2025" w:type="dxa"/>
          </w:tcPr>
          <w:p w:rsidR="0094696F" w:rsidRPr="00C220E0" w:rsidRDefault="0094696F" w:rsidP="00B3065E">
            <w:pPr>
              <w:rPr>
                <w:ins w:id="398" w:author="Ye-Kui Wang" w:date="2011-12-27T15:49:00Z"/>
                <w:szCs w:val="22"/>
              </w:rPr>
            </w:pPr>
          </w:p>
        </w:tc>
      </w:tr>
      <w:tr w:rsidR="0094696F" w:rsidRPr="00C220E0" w:rsidTr="0094696F">
        <w:trPr>
          <w:ins w:id="399" w:author="Ye-Kui Wang" w:date="2011-12-27T15:49:00Z"/>
        </w:trPr>
        <w:tc>
          <w:tcPr>
            <w:tcW w:w="646" w:type="dxa"/>
          </w:tcPr>
          <w:p w:rsidR="0094696F" w:rsidRPr="00C220E0" w:rsidRDefault="0094696F" w:rsidP="00B3065E">
            <w:pPr>
              <w:rPr>
                <w:ins w:id="400" w:author="Ye-Kui Wang" w:date="2011-12-27T15:49:00Z"/>
                <w:szCs w:val="22"/>
              </w:rPr>
            </w:pPr>
            <w:ins w:id="401" w:author="Ye-Kui Wang" w:date="2011-12-27T15:49:00Z">
              <w:r>
                <w:t>2</w:t>
              </w:r>
            </w:ins>
          </w:p>
        </w:tc>
        <w:tc>
          <w:tcPr>
            <w:tcW w:w="669" w:type="dxa"/>
          </w:tcPr>
          <w:p w:rsidR="0094696F" w:rsidRPr="00C220E0" w:rsidRDefault="0094696F" w:rsidP="00B3065E">
            <w:pPr>
              <w:rPr>
                <w:ins w:id="402" w:author="Ye-Kui Wang" w:date="2011-12-27T15:49:00Z"/>
                <w:szCs w:val="22"/>
              </w:rPr>
            </w:pPr>
            <w:ins w:id="403" w:author="Ye-Kui Wang" w:date="2011-12-27T15:49:00Z">
              <w:r w:rsidRPr="00A2698C">
                <w:t>B</w:t>
              </w:r>
            </w:ins>
          </w:p>
        </w:tc>
        <w:tc>
          <w:tcPr>
            <w:tcW w:w="1218" w:type="dxa"/>
          </w:tcPr>
          <w:p w:rsidR="0094696F" w:rsidRPr="00C220E0" w:rsidRDefault="0094696F" w:rsidP="00B3065E">
            <w:pPr>
              <w:rPr>
                <w:ins w:id="404" w:author="Ye-Kui Wang" w:date="2011-12-27T15:49:00Z"/>
                <w:szCs w:val="22"/>
              </w:rPr>
            </w:pPr>
            <w:ins w:id="405" w:author="Ye-Kui Wang" w:date="2011-12-27T15:49:00Z">
              <w:r w:rsidRPr="00C220E0">
                <w:rPr>
                  <w:szCs w:val="22"/>
                </w:rPr>
                <w:t>1</w:t>
              </w:r>
            </w:ins>
          </w:p>
        </w:tc>
        <w:tc>
          <w:tcPr>
            <w:tcW w:w="694" w:type="dxa"/>
          </w:tcPr>
          <w:p w:rsidR="0094696F" w:rsidRPr="00C220E0" w:rsidRDefault="0094696F" w:rsidP="00B3065E">
            <w:pPr>
              <w:rPr>
                <w:ins w:id="406" w:author="Ye-Kui Wang" w:date="2011-12-27T15:49:00Z"/>
                <w:szCs w:val="22"/>
              </w:rPr>
            </w:pPr>
            <w:ins w:id="407" w:author="Ye-Kui Wang" w:date="2011-12-27T15:49:00Z">
              <w:r>
                <w:rPr>
                  <w:szCs w:val="22"/>
                </w:rPr>
                <w:t>0</w:t>
              </w:r>
            </w:ins>
          </w:p>
        </w:tc>
        <w:tc>
          <w:tcPr>
            <w:tcW w:w="2126" w:type="dxa"/>
          </w:tcPr>
          <w:p w:rsidR="0094696F" w:rsidRPr="00C220E0" w:rsidRDefault="0094696F" w:rsidP="00B3065E">
            <w:pPr>
              <w:rPr>
                <w:ins w:id="408" w:author="Ye-Kui Wang" w:date="2011-12-27T15:49:00Z"/>
                <w:szCs w:val="22"/>
              </w:rPr>
            </w:pPr>
            <w:ins w:id="409" w:author="Ye-Kui Wang" w:date="2011-12-27T15:49:00Z">
              <w:r w:rsidRPr="006300D6">
                <w:t xml:space="preserve">1 0 </w:t>
              </w:r>
            </w:ins>
          </w:p>
        </w:tc>
        <w:tc>
          <w:tcPr>
            <w:tcW w:w="2198" w:type="dxa"/>
          </w:tcPr>
          <w:p w:rsidR="0094696F" w:rsidRPr="00C220E0" w:rsidRDefault="0094696F" w:rsidP="00B3065E">
            <w:pPr>
              <w:rPr>
                <w:ins w:id="410" w:author="Ye-Kui Wang" w:date="2011-12-27T15:49:00Z"/>
                <w:szCs w:val="22"/>
              </w:rPr>
            </w:pPr>
            <w:ins w:id="411" w:author="Ye-Kui Wang" w:date="2011-12-27T15:49:00Z">
              <w:r w:rsidRPr="00993164">
                <w:t xml:space="preserve">1 0 </w:t>
              </w:r>
            </w:ins>
          </w:p>
        </w:tc>
        <w:tc>
          <w:tcPr>
            <w:tcW w:w="2025" w:type="dxa"/>
          </w:tcPr>
          <w:p w:rsidR="0094696F" w:rsidRPr="00C220E0" w:rsidRDefault="0094696F" w:rsidP="00B3065E">
            <w:pPr>
              <w:rPr>
                <w:ins w:id="412" w:author="Ye-Kui Wang" w:date="2011-12-27T15:49:00Z"/>
                <w:szCs w:val="22"/>
              </w:rPr>
            </w:pPr>
          </w:p>
        </w:tc>
      </w:tr>
      <w:tr w:rsidR="0094696F" w:rsidRPr="00C220E0" w:rsidTr="0094696F">
        <w:trPr>
          <w:ins w:id="413" w:author="Ye-Kui Wang" w:date="2011-12-27T15:49:00Z"/>
        </w:trPr>
        <w:tc>
          <w:tcPr>
            <w:tcW w:w="646" w:type="dxa"/>
          </w:tcPr>
          <w:p w:rsidR="0094696F" w:rsidRPr="00C220E0" w:rsidRDefault="0094696F" w:rsidP="00B3065E">
            <w:pPr>
              <w:rPr>
                <w:ins w:id="414" w:author="Ye-Kui Wang" w:date="2011-12-27T15:49:00Z"/>
                <w:szCs w:val="22"/>
              </w:rPr>
            </w:pPr>
            <w:ins w:id="415" w:author="Ye-Kui Wang" w:date="2011-12-27T15:49:00Z">
              <w:r>
                <w:t>3</w:t>
              </w:r>
            </w:ins>
          </w:p>
        </w:tc>
        <w:tc>
          <w:tcPr>
            <w:tcW w:w="669" w:type="dxa"/>
          </w:tcPr>
          <w:p w:rsidR="0094696F" w:rsidRPr="00C220E0" w:rsidRDefault="0094696F" w:rsidP="00B3065E">
            <w:pPr>
              <w:rPr>
                <w:ins w:id="416" w:author="Ye-Kui Wang" w:date="2011-12-27T15:49:00Z"/>
                <w:szCs w:val="22"/>
              </w:rPr>
            </w:pPr>
            <w:ins w:id="417" w:author="Ye-Kui Wang" w:date="2011-12-27T15:49:00Z">
              <w:r w:rsidRPr="00A2698C">
                <w:t>B</w:t>
              </w:r>
            </w:ins>
          </w:p>
        </w:tc>
        <w:tc>
          <w:tcPr>
            <w:tcW w:w="1218" w:type="dxa"/>
          </w:tcPr>
          <w:p w:rsidR="0094696F" w:rsidRPr="00C220E0" w:rsidRDefault="0094696F" w:rsidP="00B3065E">
            <w:pPr>
              <w:rPr>
                <w:ins w:id="418" w:author="Ye-Kui Wang" w:date="2011-12-27T15:49:00Z"/>
                <w:szCs w:val="22"/>
              </w:rPr>
            </w:pPr>
            <w:ins w:id="419" w:author="Ye-Kui Wang" w:date="2011-12-27T15:49:00Z">
              <w:r w:rsidRPr="00C220E0">
                <w:rPr>
                  <w:szCs w:val="22"/>
                </w:rPr>
                <w:t>1</w:t>
              </w:r>
            </w:ins>
          </w:p>
        </w:tc>
        <w:tc>
          <w:tcPr>
            <w:tcW w:w="694" w:type="dxa"/>
          </w:tcPr>
          <w:p w:rsidR="0094696F" w:rsidRPr="00C220E0" w:rsidRDefault="0094696F" w:rsidP="00B3065E">
            <w:pPr>
              <w:rPr>
                <w:ins w:id="420" w:author="Ye-Kui Wang" w:date="2011-12-27T15:49:00Z"/>
                <w:szCs w:val="22"/>
              </w:rPr>
            </w:pPr>
            <w:ins w:id="421" w:author="Ye-Kui Wang" w:date="2011-12-27T15:49:00Z">
              <w:r>
                <w:rPr>
                  <w:szCs w:val="22"/>
                </w:rPr>
                <w:t>0</w:t>
              </w:r>
            </w:ins>
          </w:p>
        </w:tc>
        <w:tc>
          <w:tcPr>
            <w:tcW w:w="2126" w:type="dxa"/>
          </w:tcPr>
          <w:p w:rsidR="0094696F" w:rsidRPr="00C220E0" w:rsidRDefault="0094696F" w:rsidP="00B3065E">
            <w:pPr>
              <w:rPr>
                <w:ins w:id="422" w:author="Ye-Kui Wang" w:date="2011-12-27T15:49:00Z"/>
                <w:szCs w:val="22"/>
              </w:rPr>
            </w:pPr>
            <w:ins w:id="423" w:author="Ye-Kui Wang" w:date="2011-12-27T15:49:00Z">
              <w:r w:rsidRPr="006300D6">
                <w:t xml:space="preserve">2 1 0 </w:t>
              </w:r>
            </w:ins>
          </w:p>
        </w:tc>
        <w:tc>
          <w:tcPr>
            <w:tcW w:w="2198" w:type="dxa"/>
          </w:tcPr>
          <w:p w:rsidR="0094696F" w:rsidRPr="00C220E0" w:rsidRDefault="0094696F" w:rsidP="00B3065E">
            <w:pPr>
              <w:rPr>
                <w:ins w:id="424" w:author="Ye-Kui Wang" w:date="2011-12-27T15:49:00Z"/>
                <w:szCs w:val="22"/>
              </w:rPr>
            </w:pPr>
            <w:ins w:id="425" w:author="Ye-Kui Wang" w:date="2011-12-27T15:49:00Z">
              <w:r w:rsidRPr="00993164">
                <w:t xml:space="preserve">2 1 0 </w:t>
              </w:r>
            </w:ins>
          </w:p>
        </w:tc>
        <w:tc>
          <w:tcPr>
            <w:tcW w:w="2025" w:type="dxa"/>
          </w:tcPr>
          <w:p w:rsidR="0094696F" w:rsidRPr="00C220E0" w:rsidRDefault="0094696F" w:rsidP="00B3065E">
            <w:pPr>
              <w:rPr>
                <w:ins w:id="426" w:author="Ye-Kui Wang" w:date="2011-12-27T15:49:00Z"/>
                <w:szCs w:val="22"/>
              </w:rPr>
            </w:pPr>
          </w:p>
        </w:tc>
      </w:tr>
      <w:tr w:rsidR="0094696F" w:rsidRPr="00C220E0" w:rsidTr="0094696F">
        <w:trPr>
          <w:ins w:id="427" w:author="Ye-Kui Wang" w:date="2011-12-27T15:49:00Z"/>
        </w:trPr>
        <w:tc>
          <w:tcPr>
            <w:tcW w:w="646" w:type="dxa"/>
          </w:tcPr>
          <w:p w:rsidR="0094696F" w:rsidRPr="00C220E0" w:rsidRDefault="0094696F" w:rsidP="00B3065E">
            <w:pPr>
              <w:rPr>
                <w:ins w:id="428" w:author="Ye-Kui Wang" w:date="2011-12-27T15:49:00Z"/>
                <w:szCs w:val="22"/>
              </w:rPr>
            </w:pPr>
            <w:ins w:id="429" w:author="Ye-Kui Wang" w:date="2011-12-27T15:49:00Z">
              <w:r>
                <w:t>4</w:t>
              </w:r>
            </w:ins>
          </w:p>
        </w:tc>
        <w:tc>
          <w:tcPr>
            <w:tcW w:w="669" w:type="dxa"/>
          </w:tcPr>
          <w:p w:rsidR="0094696F" w:rsidRPr="00C220E0" w:rsidRDefault="0094696F" w:rsidP="00B3065E">
            <w:pPr>
              <w:rPr>
                <w:ins w:id="430" w:author="Ye-Kui Wang" w:date="2011-12-27T15:49:00Z"/>
                <w:szCs w:val="22"/>
              </w:rPr>
            </w:pPr>
            <w:ins w:id="431" w:author="Ye-Kui Wang" w:date="2011-12-27T15:49:00Z">
              <w:r w:rsidRPr="00A2698C">
                <w:t>B</w:t>
              </w:r>
            </w:ins>
          </w:p>
        </w:tc>
        <w:tc>
          <w:tcPr>
            <w:tcW w:w="1218" w:type="dxa"/>
          </w:tcPr>
          <w:p w:rsidR="0094696F" w:rsidRPr="00C220E0" w:rsidRDefault="0094696F" w:rsidP="00B3065E">
            <w:pPr>
              <w:rPr>
                <w:ins w:id="432" w:author="Ye-Kui Wang" w:date="2011-12-27T15:49:00Z"/>
                <w:szCs w:val="22"/>
              </w:rPr>
            </w:pPr>
            <w:ins w:id="433" w:author="Ye-Kui Wang" w:date="2011-12-27T15:49:00Z">
              <w:r>
                <w:rPr>
                  <w:szCs w:val="22"/>
                </w:rPr>
                <w:t>1</w:t>
              </w:r>
            </w:ins>
          </w:p>
        </w:tc>
        <w:tc>
          <w:tcPr>
            <w:tcW w:w="694" w:type="dxa"/>
          </w:tcPr>
          <w:p w:rsidR="0094696F" w:rsidRPr="00C220E0" w:rsidRDefault="0094696F" w:rsidP="00B3065E">
            <w:pPr>
              <w:rPr>
                <w:ins w:id="434" w:author="Ye-Kui Wang" w:date="2011-12-27T15:49:00Z"/>
                <w:szCs w:val="22"/>
              </w:rPr>
            </w:pPr>
            <w:ins w:id="435" w:author="Ye-Kui Wang" w:date="2011-12-27T15:49:00Z">
              <w:r>
                <w:rPr>
                  <w:szCs w:val="22"/>
                </w:rPr>
                <w:t>0</w:t>
              </w:r>
            </w:ins>
          </w:p>
        </w:tc>
        <w:tc>
          <w:tcPr>
            <w:tcW w:w="2126" w:type="dxa"/>
          </w:tcPr>
          <w:p w:rsidR="0094696F" w:rsidRPr="00C220E0" w:rsidRDefault="0094696F" w:rsidP="00B3065E">
            <w:pPr>
              <w:rPr>
                <w:ins w:id="436" w:author="Ye-Kui Wang" w:date="2011-12-27T15:49:00Z"/>
                <w:szCs w:val="22"/>
              </w:rPr>
            </w:pPr>
            <w:ins w:id="437" w:author="Ye-Kui Wang" w:date="2011-12-27T15:49:00Z">
              <w:r w:rsidRPr="006300D6">
                <w:t xml:space="preserve">3 2 1 0 </w:t>
              </w:r>
            </w:ins>
          </w:p>
        </w:tc>
        <w:tc>
          <w:tcPr>
            <w:tcW w:w="2198" w:type="dxa"/>
          </w:tcPr>
          <w:p w:rsidR="0094696F" w:rsidRPr="00C220E0" w:rsidRDefault="0094696F" w:rsidP="00B3065E">
            <w:pPr>
              <w:rPr>
                <w:ins w:id="438" w:author="Ye-Kui Wang" w:date="2011-12-27T15:49:00Z"/>
                <w:szCs w:val="22"/>
              </w:rPr>
            </w:pPr>
            <w:ins w:id="439" w:author="Ye-Kui Wang" w:date="2011-12-27T15:49:00Z">
              <w:r w:rsidRPr="00993164">
                <w:t xml:space="preserve">3 2 1 0 </w:t>
              </w:r>
            </w:ins>
          </w:p>
        </w:tc>
        <w:tc>
          <w:tcPr>
            <w:tcW w:w="2025" w:type="dxa"/>
          </w:tcPr>
          <w:p w:rsidR="0094696F" w:rsidRPr="00C220E0" w:rsidRDefault="0094696F" w:rsidP="00B3065E">
            <w:pPr>
              <w:rPr>
                <w:ins w:id="440" w:author="Ye-Kui Wang" w:date="2011-12-27T15:49:00Z"/>
                <w:szCs w:val="22"/>
              </w:rPr>
            </w:pPr>
          </w:p>
        </w:tc>
      </w:tr>
      <w:tr w:rsidR="0094696F" w:rsidRPr="00C220E0" w:rsidTr="0094696F">
        <w:trPr>
          <w:ins w:id="441" w:author="Ye-Kui Wang" w:date="2011-12-27T15:49:00Z"/>
        </w:trPr>
        <w:tc>
          <w:tcPr>
            <w:tcW w:w="646" w:type="dxa"/>
          </w:tcPr>
          <w:p w:rsidR="0094696F" w:rsidRPr="00C220E0" w:rsidRDefault="0094696F" w:rsidP="00B3065E">
            <w:pPr>
              <w:rPr>
                <w:ins w:id="442" w:author="Ye-Kui Wang" w:date="2011-12-27T15:49:00Z"/>
                <w:szCs w:val="22"/>
              </w:rPr>
            </w:pPr>
            <w:ins w:id="443" w:author="Ye-Kui Wang" w:date="2011-12-27T15:49:00Z">
              <w:r>
                <w:t>5</w:t>
              </w:r>
            </w:ins>
          </w:p>
        </w:tc>
        <w:tc>
          <w:tcPr>
            <w:tcW w:w="669" w:type="dxa"/>
          </w:tcPr>
          <w:p w:rsidR="0094696F" w:rsidRPr="00C220E0" w:rsidRDefault="0094696F" w:rsidP="00B3065E">
            <w:pPr>
              <w:rPr>
                <w:ins w:id="444" w:author="Ye-Kui Wang" w:date="2011-12-27T15:49:00Z"/>
                <w:szCs w:val="22"/>
              </w:rPr>
            </w:pPr>
            <w:ins w:id="445" w:author="Ye-Kui Wang" w:date="2011-12-27T15:49:00Z">
              <w:r w:rsidRPr="00A2698C">
                <w:t>B</w:t>
              </w:r>
            </w:ins>
          </w:p>
        </w:tc>
        <w:tc>
          <w:tcPr>
            <w:tcW w:w="1218" w:type="dxa"/>
          </w:tcPr>
          <w:p w:rsidR="0094696F" w:rsidRPr="00C220E0" w:rsidRDefault="0094696F" w:rsidP="00B3065E">
            <w:pPr>
              <w:rPr>
                <w:ins w:id="446" w:author="Ye-Kui Wang" w:date="2011-12-27T15:49:00Z"/>
                <w:szCs w:val="22"/>
              </w:rPr>
            </w:pPr>
            <w:ins w:id="447" w:author="Ye-Kui Wang" w:date="2011-12-27T15:49:00Z">
              <w:r>
                <w:rPr>
                  <w:szCs w:val="22"/>
                </w:rPr>
                <w:t>1</w:t>
              </w:r>
            </w:ins>
          </w:p>
        </w:tc>
        <w:tc>
          <w:tcPr>
            <w:tcW w:w="694" w:type="dxa"/>
          </w:tcPr>
          <w:p w:rsidR="0094696F" w:rsidRPr="00C220E0" w:rsidRDefault="0094696F" w:rsidP="00B3065E">
            <w:pPr>
              <w:rPr>
                <w:ins w:id="448" w:author="Ye-Kui Wang" w:date="2011-12-27T15:49:00Z"/>
                <w:szCs w:val="22"/>
              </w:rPr>
            </w:pPr>
            <w:ins w:id="449" w:author="Ye-Kui Wang" w:date="2011-12-27T15:49:00Z">
              <w:r>
                <w:rPr>
                  <w:szCs w:val="22"/>
                </w:rPr>
                <w:t>0</w:t>
              </w:r>
            </w:ins>
          </w:p>
        </w:tc>
        <w:tc>
          <w:tcPr>
            <w:tcW w:w="2126" w:type="dxa"/>
          </w:tcPr>
          <w:p w:rsidR="0094696F" w:rsidRPr="00C220E0" w:rsidRDefault="0094696F" w:rsidP="00B3065E">
            <w:pPr>
              <w:rPr>
                <w:ins w:id="450" w:author="Ye-Kui Wang" w:date="2011-12-27T15:49:00Z"/>
                <w:szCs w:val="22"/>
              </w:rPr>
            </w:pPr>
            <w:ins w:id="451" w:author="Ye-Kui Wang" w:date="2011-12-27T15:49:00Z">
              <w:r w:rsidRPr="006300D6">
                <w:t xml:space="preserve">4 3 2 0 </w:t>
              </w:r>
            </w:ins>
          </w:p>
        </w:tc>
        <w:tc>
          <w:tcPr>
            <w:tcW w:w="2198" w:type="dxa"/>
          </w:tcPr>
          <w:p w:rsidR="0094696F" w:rsidRPr="00C220E0" w:rsidRDefault="0094696F" w:rsidP="00B3065E">
            <w:pPr>
              <w:rPr>
                <w:ins w:id="452" w:author="Ye-Kui Wang" w:date="2011-12-27T15:49:00Z"/>
                <w:szCs w:val="22"/>
              </w:rPr>
            </w:pPr>
            <w:ins w:id="453" w:author="Ye-Kui Wang" w:date="2011-12-27T15:49:00Z">
              <w:r w:rsidRPr="00993164">
                <w:t xml:space="preserve">4 3 2 0 </w:t>
              </w:r>
            </w:ins>
          </w:p>
        </w:tc>
        <w:tc>
          <w:tcPr>
            <w:tcW w:w="2025" w:type="dxa"/>
          </w:tcPr>
          <w:p w:rsidR="0094696F" w:rsidRPr="00C220E0" w:rsidRDefault="0094696F" w:rsidP="00B3065E">
            <w:pPr>
              <w:rPr>
                <w:ins w:id="454" w:author="Ye-Kui Wang" w:date="2011-12-27T15:49:00Z"/>
                <w:szCs w:val="22"/>
              </w:rPr>
            </w:pPr>
          </w:p>
        </w:tc>
      </w:tr>
      <w:tr w:rsidR="0094696F" w:rsidRPr="00C220E0" w:rsidTr="0094696F">
        <w:trPr>
          <w:ins w:id="455" w:author="Ye-Kui Wang" w:date="2011-12-27T15:49:00Z"/>
        </w:trPr>
        <w:tc>
          <w:tcPr>
            <w:tcW w:w="646" w:type="dxa"/>
          </w:tcPr>
          <w:p w:rsidR="0094696F" w:rsidRPr="00C220E0" w:rsidRDefault="0094696F" w:rsidP="00B3065E">
            <w:pPr>
              <w:rPr>
                <w:ins w:id="456" w:author="Ye-Kui Wang" w:date="2011-12-27T15:49:00Z"/>
                <w:szCs w:val="22"/>
              </w:rPr>
            </w:pPr>
            <w:ins w:id="457" w:author="Ye-Kui Wang" w:date="2011-12-27T15:49:00Z">
              <w:r>
                <w:t>6</w:t>
              </w:r>
            </w:ins>
          </w:p>
        </w:tc>
        <w:tc>
          <w:tcPr>
            <w:tcW w:w="669" w:type="dxa"/>
          </w:tcPr>
          <w:p w:rsidR="0094696F" w:rsidRPr="00C220E0" w:rsidRDefault="0094696F" w:rsidP="00B3065E">
            <w:pPr>
              <w:rPr>
                <w:ins w:id="458" w:author="Ye-Kui Wang" w:date="2011-12-27T15:49:00Z"/>
                <w:szCs w:val="22"/>
              </w:rPr>
            </w:pPr>
            <w:ins w:id="459" w:author="Ye-Kui Wang" w:date="2011-12-27T15:49:00Z">
              <w:r w:rsidRPr="00A2698C">
                <w:t>B</w:t>
              </w:r>
            </w:ins>
          </w:p>
        </w:tc>
        <w:tc>
          <w:tcPr>
            <w:tcW w:w="1218" w:type="dxa"/>
          </w:tcPr>
          <w:p w:rsidR="0094696F" w:rsidRPr="00C220E0" w:rsidRDefault="0094696F" w:rsidP="00B3065E">
            <w:pPr>
              <w:rPr>
                <w:ins w:id="460" w:author="Ye-Kui Wang" w:date="2011-12-27T15:49:00Z"/>
                <w:szCs w:val="22"/>
              </w:rPr>
            </w:pPr>
            <w:ins w:id="461" w:author="Ye-Kui Wang" w:date="2011-12-27T15:49:00Z">
              <w:r>
                <w:rPr>
                  <w:szCs w:val="22"/>
                </w:rPr>
                <w:t>1</w:t>
              </w:r>
            </w:ins>
          </w:p>
        </w:tc>
        <w:tc>
          <w:tcPr>
            <w:tcW w:w="694" w:type="dxa"/>
          </w:tcPr>
          <w:p w:rsidR="0094696F" w:rsidRPr="00C220E0" w:rsidRDefault="0094696F" w:rsidP="00B3065E">
            <w:pPr>
              <w:rPr>
                <w:ins w:id="462" w:author="Ye-Kui Wang" w:date="2011-12-27T15:49:00Z"/>
                <w:szCs w:val="22"/>
              </w:rPr>
            </w:pPr>
            <w:ins w:id="463" w:author="Ye-Kui Wang" w:date="2011-12-27T15:49:00Z">
              <w:r>
                <w:rPr>
                  <w:szCs w:val="22"/>
                </w:rPr>
                <w:t>0</w:t>
              </w:r>
            </w:ins>
          </w:p>
        </w:tc>
        <w:tc>
          <w:tcPr>
            <w:tcW w:w="2126" w:type="dxa"/>
          </w:tcPr>
          <w:p w:rsidR="0094696F" w:rsidRPr="00C220E0" w:rsidRDefault="0094696F" w:rsidP="00B3065E">
            <w:pPr>
              <w:rPr>
                <w:ins w:id="464" w:author="Ye-Kui Wang" w:date="2011-12-27T15:49:00Z"/>
                <w:szCs w:val="22"/>
              </w:rPr>
            </w:pPr>
            <w:ins w:id="465" w:author="Ye-Kui Wang" w:date="2011-12-27T15:49:00Z">
              <w:r w:rsidRPr="006300D6">
                <w:t xml:space="preserve">5 4 3 0 </w:t>
              </w:r>
            </w:ins>
          </w:p>
        </w:tc>
        <w:tc>
          <w:tcPr>
            <w:tcW w:w="2198" w:type="dxa"/>
          </w:tcPr>
          <w:p w:rsidR="0094696F" w:rsidRPr="00C220E0" w:rsidRDefault="0094696F" w:rsidP="00B3065E">
            <w:pPr>
              <w:rPr>
                <w:ins w:id="466" w:author="Ye-Kui Wang" w:date="2011-12-27T15:49:00Z"/>
                <w:szCs w:val="22"/>
              </w:rPr>
            </w:pPr>
            <w:ins w:id="467" w:author="Ye-Kui Wang" w:date="2011-12-27T15:49:00Z">
              <w:r w:rsidRPr="00993164">
                <w:t xml:space="preserve">5 4 3 0 </w:t>
              </w:r>
            </w:ins>
          </w:p>
        </w:tc>
        <w:tc>
          <w:tcPr>
            <w:tcW w:w="2025" w:type="dxa"/>
          </w:tcPr>
          <w:p w:rsidR="0094696F" w:rsidRPr="00C220E0" w:rsidRDefault="0094696F" w:rsidP="00B3065E">
            <w:pPr>
              <w:rPr>
                <w:ins w:id="468" w:author="Ye-Kui Wang" w:date="2011-12-27T15:49:00Z"/>
                <w:szCs w:val="22"/>
              </w:rPr>
            </w:pPr>
          </w:p>
        </w:tc>
      </w:tr>
      <w:tr w:rsidR="0094696F" w:rsidRPr="00C220E0" w:rsidTr="0094696F">
        <w:trPr>
          <w:ins w:id="469" w:author="Ye-Kui Wang" w:date="2011-12-27T15:49:00Z"/>
        </w:trPr>
        <w:tc>
          <w:tcPr>
            <w:tcW w:w="646" w:type="dxa"/>
          </w:tcPr>
          <w:p w:rsidR="0094696F" w:rsidRPr="00C220E0" w:rsidRDefault="0094696F" w:rsidP="00B3065E">
            <w:pPr>
              <w:rPr>
                <w:ins w:id="470" w:author="Ye-Kui Wang" w:date="2011-12-27T15:49:00Z"/>
                <w:szCs w:val="22"/>
              </w:rPr>
            </w:pPr>
            <w:ins w:id="471" w:author="Ye-Kui Wang" w:date="2011-12-27T15:49:00Z">
              <w:r>
                <w:t>7</w:t>
              </w:r>
            </w:ins>
          </w:p>
        </w:tc>
        <w:tc>
          <w:tcPr>
            <w:tcW w:w="669" w:type="dxa"/>
          </w:tcPr>
          <w:p w:rsidR="0094696F" w:rsidRPr="00C220E0" w:rsidRDefault="0094696F" w:rsidP="00B3065E">
            <w:pPr>
              <w:rPr>
                <w:ins w:id="472" w:author="Ye-Kui Wang" w:date="2011-12-27T15:49:00Z"/>
                <w:szCs w:val="22"/>
              </w:rPr>
            </w:pPr>
            <w:ins w:id="473" w:author="Ye-Kui Wang" w:date="2011-12-27T15:49:00Z">
              <w:r w:rsidRPr="00A2698C">
                <w:t>B</w:t>
              </w:r>
            </w:ins>
          </w:p>
        </w:tc>
        <w:tc>
          <w:tcPr>
            <w:tcW w:w="1218" w:type="dxa"/>
          </w:tcPr>
          <w:p w:rsidR="0094696F" w:rsidRPr="00C220E0" w:rsidRDefault="0094696F" w:rsidP="00B3065E">
            <w:pPr>
              <w:rPr>
                <w:ins w:id="474" w:author="Ye-Kui Wang" w:date="2011-12-27T15:49:00Z"/>
                <w:szCs w:val="22"/>
              </w:rPr>
            </w:pPr>
            <w:ins w:id="475" w:author="Ye-Kui Wang" w:date="2011-12-27T15:49:00Z">
              <w:r>
                <w:rPr>
                  <w:szCs w:val="22"/>
                </w:rPr>
                <w:t>1</w:t>
              </w:r>
            </w:ins>
          </w:p>
        </w:tc>
        <w:tc>
          <w:tcPr>
            <w:tcW w:w="694" w:type="dxa"/>
          </w:tcPr>
          <w:p w:rsidR="0094696F" w:rsidRPr="00C220E0" w:rsidRDefault="0094696F" w:rsidP="00B3065E">
            <w:pPr>
              <w:rPr>
                <w:ins w:id="476" w:author="Ye-Kui Wang" w:date="2011-12-27T15:49:00Z"/>
                <w:szCs w:val="22"/>
              </w:rPr>
            </w:pPr>
            <w:ins w:id="477" w:author="Ye-Kui Wang" w:date="2011-12-27T15:49:00Z">
              <w:r>
                <w:rPr>
                  <w:szCs w:val="22"/>
                </w:rPr>
                <w:t>0</w:t>
              </w:r>
            </w:ins>
          </w:p>
        </w:tc>
        <w:tc>
          <w:tcPr>
            <w:tcW w:w="2126" w:type="dxa"/>
          </w:tcPr>
          <w:p w:rsidR="0094696F" w:rsidRPr="00C220E0" w:rsidRDefault="0094696F" w:rsidP="00B3065E">
            <w:pPr>
              <w:rPr>
                <w:ins w:id="478" w:author="Ye-Kui Wang" w:date="2011-12-27T15:49:00Z"/>
                <w:szCs w:val="22"/>
              </w:rPr>
            </w:pPr>
            <w:ins w:id="479" w:author="Ye-Kui Wang" w:date="2011-12-27T15:49:00Z">
              <w:r w:rsidRPr="006300D6">
                <w:t xml:space="preserve">6 5 4 0 </w:t>
              </w:r>
            </w:ins>
          </w:p>
        </w:tc>
        <w:tc>
          <w:tcPr>
            <w:tcW w:w="2198" w:type="dxa"/>
          </w:tcPr>
          <w:p w:rsidR="0094696F" w:rsidRPr="00C220E0" w:rsidRDefault="0094696F" w:rsidP="00B3065E">
            <w:pPr>
              <w:rPr>
                <w:ins w:id="480" w:author="Ye-Kui Wang" w:date="2011-12-27T15:49:00Z"/>
                <w:szCs w:val="22"/>
              </w:rPr>
            </w:pPr>
            <w:ins w:id="481" w:author="Ye-Kui Wang" w:date="2011-12-27T15:49:00Z">
              <w:r w:rsidRPr="00993164">
                <w:t xml:space="preserve">6 5 4 0 </w:t>
              </w:r>
            </w:ins>
          </w:p>
        </w:tc>
        <w:tc>
          <w:tcPr>
            <w:tcW w:w="2025" w:type="dxa"/>
          </w:tcPr>
          <w:p w:rsidR="0094696F" w:rsidRPr="00C220E0" w:rsidRDefault="0094696F" w:rsidP="00B3065E">
            <w:pPr>
              <w:rPr>
                <w:ins w:id="482" w:author="Ye-Kui Wang" w:date="2011-12-27T15:49:00Z"/>
                <w:szCs w:val="22"/>
              </w:rPr>
            </w:pPr>
          </w:p>
        </w:tc>
      </w:tr>
      <w:tr w:rsidR="0094696F" w:rsidRPr="00C220E0" w:rsidTr="0094696F">
        <w:trPr>
          <w:ins w:id="483" w:author="Ye-Kui Wang" w:date="2011-12-27T15:49:00Z"/>
        </w:trPr>
        <w:tc>
          <w:tcPr>
            <w:tcW w:w="646" w:type="dxa"/>
          </w:tcPr>
          <w:p w:rsidR="0094696F" w:rsidRPr="00C220E0" w:rsidRDefault="0094696F" w:rsidP="00B3065E">
            <w:pPr>
              <w:rPr>
                <w:ins w:id="484" w:author="Ye-Kui Wang" w:date="2011-12-27T15:49:00Z"/>
                <w:szCs w:val="22"/>
              </w:rPr>
            </w:pPr>
            <w:ins w:id="485" w:author="Ye-Kui Wang" w:date="2011-12-27T15:49:00Z">
              <w:r>
                <w:t>8</w:t>
              </w:r>
            </w:ins>
          </w:p>
        </w:tc>
        <w:tc>
          <w:tcPr>
            <w:tcW w:w="669" w:type="dxa"/>
          </w:tcPr>
          <w:p w:rsidR="0094696F" w:rsidRPr="00C220E0" w:rsidRDefault="0094696F" w:rsidP="00B3065E">
            <w:pPr>
              <w:rPr>
                <w:ins w:id="486" w:author="Ye-Kui Wang" w:date="2011-12-27T15:49:00Z"/>
                <w:szCs w:val="22"/>
              </w:rPr>
            </w:pPr>
            <w:ins w:id="487" w:author="Ye-Kui Wang" w:date="2011-12-27T15:49:00Z">
              <w:r w:rsidRPr="00A2698C">
                <w:t>B</w:t>
              </w:r>
            </w:ins>
          </w:p>
        </w:tc>
        <w:tc>
          <w:tcPr>
            <w:tcW w:w="1218" w:type="dxa"/>
          </w:tcPr>
          <w:p w:rsidR="0094696F" w:rsidRPr="00C220E0" w:rsidRDefault="0094696F" w:rsidP="00B3065E">
            <w:pPr>
              <w:rPr>
                <w:ins w:id="488" w:author="Ye-Kui Wang" w:date="2011-12-27T15:49:00Z"/>
                <w:szCs w:val="22"/>
              </w:rPr>
            </w:pPr>
            <w:ins w:id="489" w:author="Ye-Kui Wang" w:date="2011-12-27T15:49:00Z">
              <w:r>
                <w:rPr>
                  <w:szCs w:val="22"/>
                </w:rPr>
                <w:t>1</w:t>
              </w:r>
            </w:ins>
          </w:p>
        </w:tc>
        <w:tc>
          <w:tcPr>
            <w:tcW w:w="694" w:type="dxa"/>
          </w:tcPr>
          <w:p w:rsidR="0094696F" w:rsidRPr="00C220E0" w:rsidRDefault="0094696F" w:rsidP="00B3065E">
            <w:pPr>
              <w:rPr>
                <w:ins w:id="490" w:author="Ye-Kui Wang" w:date="2011-12-27T15:49:00Z"/>
                <w:szCs w:val="22"/>
              </w:rPr>
            </w:pPr>
            <w:ins w:id="491" w:author="Ye-Kui Wang" w:date="2011-12-27T15:49:00Z">
              <w:r>
                <w:rPr>
                  <w:szCs w:val="22"/>
                </w:rPr>
                <w:t>0</w:t>
              </w:r>
            </w:ins>
          </w:p>
        </w:tc>
        <w:tc>
          <w:tcPr>
            <w:tcW w:w="2126" w:type="dxa"/>
          </w:tcPr>
          <w:p w:rsidR="0094696F" w:rsidRPr="00C220E0" w:rsidRDefault="0094696F" w:rsidP="00B3065E">
            <w:pPr>
              <w:rPr>
                <w:ins w:id="492" w:author="Ye-Kui Wang" w:date="2011-12-27T15:49:00Z"/>
                <w:szCs w:val="22"/>
              </w:rPr>
            </w:pPr>
            <w:ins w:id="493" w:author="Ye-Kui Wang" w:date="2011-12-27T15:49:00Z">
              <w:r w:rsidRPr="006300D6">
                <w:t xml:space="preserve">7 6 4 0 </w:t>
              </w:r>
            </w:ins>
          </w:p>
        </w:tc>
        <w:tc>
          <w:tcPr>
            <w:tcW w:w="2198" w:type="dxa"/>
          </w:tcPr>
          <w:p w:rsidR="0094696F" w:rsidRPr="00C220E0" w:rsidRDefault="0094696F" w:rsidP="00B3065E">
            <w:pPr>
              <w:rPr>
                <w:ins w:id="494" w:author="Ye-Kui Wang" w:date="2011-12-27T15:49:00Z"/>
                <w:szCs w:val="22"/>
              </w:rPr>
            </w:pPr>
            <w:ins w:id="495" w:author="Ye-Kui Wang" w:date="2011-12-27T15:49:00Z">
              <w:r w:rsidRPr="00993164">
                <w:t xml:space="preserve">7 6 4 0 </w:t>
              </w:r>
            </w:ins>
          </w:p>
        </w:tc>
        <w:tc>
          <w:tcPr>
            <w:tcW w:w="2025" w:type="dxa"/>
          </w:tcPr>
          <w:p w:rsidR="0094696F" w:rsidRPr="00C220E0" w:rsidRDefault="0094696F" w:rsidP="00B3065E">
            <w:pPr>
              <w:rPr>
                <w:ins w:id="496" w:author="Ye-Kui Wang" w:date="2011-12-27T15:49:00Z"/>
                <w:szCs w:val="22"/>
              </w:rPr>
            </w:pPr>
          </w:p>
        </w:tc>
      </w:tr>
      <w:tr w:rsidR="0094696F" w:rsidRPr="00C220E0" w:rsidTr="0094696F">
        <w:trPr>
          <w:ins w:id="497" w:author="Ye-Kui Wang" w:date="2011-12-27T15:49:00Z"/>
        </w:trPr>
        <w:tc>
          <w:tcPr>
            <w:tcW w:w="646" w:type="dxa"/>
          </w:tcPr>
          <w:p w:rsidR="0094696F" w:rsidRPr="00C220E0" w:rsidRDefault="0094696F" w:rsidP="00B3065E">
            <w:pPr>
              <w:rPr>
                <w:ins w:id="498" w:author="Ye-Kui Wang" w:date="2011-12-27T15:49:00Z"/>
                <w:szCs w:val="22"/>
              </w:rPr>
            </w:pPr>
            <w:ins w:id="499" w:author="Ye-Kui Wang" w:date="2011-12-27T15:49:00Z">
              <w:r>
                <w:t>9</w:t>
              </w:r>
            </w:ins>
          </w:p>
        </w:tc>
        <w:tc>
          <w:tcPr>
            <w:tcW w:w="669" w:type="dxa"/>
          </w:tcPr>
          <w:p w:rsidR="0094696F" w:rsidRPr="00C220E0" w:rsidRDefault="0094696F" w:rsidP="00B3065E">
            <w:pPr>
              <w:rPr>
                <w:ins w:id="500" w:author="Ye-Kui Wang" w:date="2011-12-27T15:49:00Z"/>
                <w:szCs w:val="22"/>
              </w:rPr>
            </w:pPr>
            <w:ins w:id="501" w:author="Ye-Kui Wang" w:date="2011-12-27T15:49:00Z">
              <w:r w:rsidRPr="00A2698C">
                <w:t>B</w:t>
              </w:r>
            </w:ins>
          </w:p>
        </w:tc>
        <w:tc>
          <w:tcPr>
            <w:tcW w:w="1218" w:type="dxa"/>
          </w:tcPr>
          <w:p w:rsidR="0094696F" w:rsidRPr="00C220E0" w:rsidRDefault="0094696F" w:rsidP="00B3065E">
            <w:pPr>
              <w:rPr>
                <w:ins w:id="502" w:author="Ye-Kui Wang" w:date="2011-12-27T15:49:00Z"/>
                <w:szCs w:val="22"/>
              </w:rPr>
            </w:pPr>
            <w:ins w:id="503" w:author="Ye-Kui Wang" w:date="2011-12-27T15:49:00Z">
              <w:r w:rsidRPr="00C220E0">
                <w:rPr>
                  <w:szCs w:val="22"/>
                </w:rPr>
                <w:t>1</w:t>
              </w:r>
            </w:ins>
          </w:p>
        </w:tc>
        <w:tc>
          <w:tcPr>
            <w:tcW w:w="694" w:type="dxa"/>
          </w:tcPr>
          <w:p w:rsidR="0094696F" w:rsidRPr="00C220E0" w:rsidRDefault="0094696F" w:rsidP="00B3065E">
            <w:pPr>
              <w:rPr>
                <w:ins w:id="504" w:author="Ye-Kui Wang" w:date="2011-12-27T15:49:00Z"/>
                <w:szCs w:val="22"/>
              </w:rPr>
            </w:pPr>
            <w:ins w:id="505" w:author="Ye-Kui Wang" w:date="2011-12-27T15:49:00Z">
              <w:r>
                <w:rPr>
                  <w:szCs w:val="22"/>
                </w:rPr>
                <w:t>0</w:t>
              </w:r>
            </w:ins>
          </w:p>
        </w:tc>
        <w:tc>
          <w:tcPr>
            <w:tcW w:w="2126" w:type="dxa"/>
          </w:tcPr>
          <w:p w:rsidR="0094696F" w:rsidRPr="00C220E0" w:rsidRDefault="0094696F" w:rsidP="00B3065E">
            <w:pPr>
              <w:rPr>
                <w:ins w:id="506" w:author="Ye-Kui Wang" w:date="2011-12-27T15:49:00Z"/>
                <w:szCs w:val="22"/>
              </w:rPr>
            </w:pPr>
            <w:ins w:id="507" w:author="Ye-Kui Wang" w:date="2011-12-27T15:49:00Z">
              <w:r w:rsidRPr="006300D6">
                <w:t xml:space="preserve">8 7 4 0 </w:t>
              </w:r>
            </w:ins>
          </w:p>
        </w:tc>
        <w:tc>
          <w:tcPr>
            <w:tcW w:w="2198" w:type="dxa"/>
          </w:tcPr>
          <w:p w:rsidR="0094696F" w:rsidRPr="00C220E0" w:rsidRDefault="0094696F" w:rsidP="00B3065E">
            <w:pPr>
              <w:rPr>
                <w:ins w:id="508" w:author="Ye-Kui Wang" w:date="2011-12-27T15:49:00Z"/>
                <w:szCs w:val="22"/>
              </w:rPr>
            </w:pPr>
            <w:ins w:id="509" w:author="Ye-Kui Wang" w:date="2011-12-27T15:49:00Z">
              <w:r w:rsidRPr="00993164">
                <w:t xml:space="preserve">8 7 4 0 </w:t>
              </w:r>
            </w:ins>
          </w:p>
        </w:tc>
        <w:tc>
          <w:tcPr>
            <w:tcW w:w="2025" w:type="dxa"/>
          </w:tcPr>
          <w:p w:rsidR="0094696F" w:rsidRPr="00C220E0" w:rsidRDefault="0094696F" w:rsidP="00B3065E">
            <w:pPr>
              <w:rPr>
                <w:ins w:id="510" w:author="Ye-Kui Wang" w:date="2011-12-27T15:49:00Z"/>
                <w:szCs w:val="22"/>
              </w:rPr>
            </w:pPr>
          </w:p>
        </w:tc>
      </w:tr>
      <w:tr w:rsidR="0094696F" w:rsidRPr="00C220E0" w:rsidTr="0094696F">
        <w:trPr>
          <w:ins w:id="511" w:author="Ye-Kui Wang" w:date="2011-12-27T15:49:00Z"/>
        </w:trPr>
        <w:tc>
          <w:tcPr>
            <w:tcW w:w="646" w:type="dxa"/>
          </w:tcPr>
          <w:p w:rsidR="0094696F" w:rsidRPr="00C220E0" w:rsidRDefault="0094696F" w:rsidP="00B3065E">
            <w:pPr>
              <w:rPr>
                <w:ins w:id="512" w:author="Ye-Kui Wang" w:date="2011-12-27T15:49:00Z"/>
                <w:szCs w:val="22"/>
              </w:rPr>
            </w:pPr>
            <w:ins w:id="513" w:author="Ye-Kui Wang" w:date="2011-12-27T15:49:00Z">
              <w:r w:rsidRPr="00B6548D">
                <w:t>1</w:t>
              </w:r>
              <w:r>
                <w:t>0</w:t>
              </w:r>
            </w:ins>
          </w:p>
        </w:tc>
        <w:tc>
          <w:tcPr>
            <w:tcW w:w="669" w:type="dxa"/>
          </w:tcPr>
          <w:p w:rsidR="0094696F" w:rsidRPr="00C220E0" w:rsidRDefault="0094696F" w:rsidP="00B3065E">
            <w:pPr>
              <w:rPr>
                <w:ins w:id="514" w:author="Ye-Kui Wang" w:date="2011-12-27T15:49:00Z"/>
                <w:szCs w:val="22"/>
              </w:rPr>
            </w:pPr>
            <w:ins w:id="515" w:author="Ye-Kui Wang" w:date="2011-12-27T15:49:00Z">
              <w:r w:rsidRPr="00A2698C">
                <w:t>B</w:t>
              </w:r>
            </w:ins>
          </w:p>
        </w:tc>
        <w:tc>
          <w:tcPr>
            <w:tcW w:w="1218" w:type="dxa"/>
          </w:tcPr>
          <w:p w:rsidR="0094696F" w:rsidRPr="00C220E0" w:rsidRDefault="0094696F" w:rsidP="00B3065E">
            <w:pPr>
              <w:rPr>
                <w:ins w:id="516" w:author="Ye-Kui Wang" w:date="2011-12-27T15:49:00Z"/>
                <w:szCs w:val="22"/>
              </w:rPr>
            </w:pPr>
            <w:ins w:id="517" w:author="Ye-Kui Wang" w:date="2011-12-27T15:49:00Z">
              <w:r w:rsidRPr="00C220E0">
                <w:rPr>
                  <w:szCs w:val="22"/>
                </w:rPr>
                <w:t>1</w:t>
              </w:r>
            </w:ins>
          </w:p>
        </w:tc>
        <w:tc>
          <w:tcPr>
            <w:tcW w:w="694" w:type="dxa"/>
          </w:tcPr>
          <w:p w:rsidR="0094696F" w:rsidRPr="00C220E0" w:rsidRDefault="0094696F" w:rsidP="00B3065E">
            <w:pPr>
              <w:rPr>
                <w:ins w:id="518" w:author="Ye-Kui Wang" w:date="2011-12-27T15:49:00Z"/>
                <w:szCs w:val="22"/>
              </w:rPr>
            </w:pPr>
            <w:ins w:id="519" w:author="Ye-Kui Wang" w:date="2011-12-27T15:49:00Z">
              <w:r>
                <w:rPr>
                  <w:szCs w:val="22"/>
                </w:rPr>
                <w:t>0</w:t>
              </w:r>
            </w:ins>
          </w:p>
        </w:tc>
        <w:tc>
          <w:tcPr>
            <w:tcW w:w="2126" w:type="dxa"/>
          </w:tcPr>
          <w:p w:rsidR="0094696F" w:rsidRPr="00C220E0" w:rsidRDefault="0094696F" w:rsidP="00B3065E">
            <w:pPr>
              <w:rPr>
                <w:ins w:id="520" w:author="Ye-Kui Wang" w:date="2011-12-27T15:49:00Z"/>
                <w:szCs w:val="22"/>
              </w:rPr>
            </w:pPr>
            <w:ins w:id="521" w:author="Ye-Kui Wang" w:date="2011-12-27T15:49:00Z">
              <w:r w:rsidRPr="006300D6">
                <w:t xml:space="preserve">9 8 4 0 </w:t>
              </w:r>
            </w:ins>
          </w:p>
        </w:tc>
        <w:tc>
          <w:tcPr>
            <w:tcW w:w="2198" w:type="dxa"/>
          </w:tcPr>
          <w:p w:rsidR="0094696F" w:rsidRPr="00C220E0" w:rsidRDefault="0094696F" w:rsidP="00B3065E">
            <w:pPr>
              <w:rPr>
                <w:ins w:id="522" w:author="Ye-Kui Wang" w:date="2011-12-27T15:49:00Z"/>
                <w:szCs w:val="22"/>
              </w:rPr>
            </w:pPr>
            <w:ins w:id="523" w:author="Ye-Kui Wang" w:date="2011-12-27T15:49:00Z">
              <w:r w:rsidRPr="00993164">
                <w:t xml:space="preserve">9 8 4 0 </w:t>
              </w:r>
            </w:ins>
          </w:p>
        </w:tc>
        <w:tc>
          <w:tcPr>
            <w:tcW w:w="2025" w:type="dxa"/>
          </w:tcPr>
          <w:p w:rsidR="0094696F" w:rsidRPr="00C220E0" w:rsidRDefault="0094696F" w:rsidP="00B3065E">
            <w:pPr>
              <w:rPr>
                <w:ins w:id="524" w:author="Ye-Kui Wang" w:date="2011-12-27T15:49:00Z"/>
                <w:szCs w:val="22"/>
              </w:rPr>
            </w:pPr>
          </w:p>
        </w:tc>
      </w:tr>
      <w:tr w:rsidR="0094696F" w:rsidRPr="00C220E0" w:rsidTr="0094696F">
        <w:trPr>
          <w:ins w:id="525" w:author="Ye-Kui Wang" w:date="2011-12-27T15:49:00Z"/>
        </w:trPr>
        <w:tc>
          <w:tcPr>
            <w:tcW w:w="646" w:type="dxa"/>
          </w:tcPr>
          <w:p w:rsidR="0094696F" w:rsidRPr="00C220E0" w:rsidRDefault="0094696F" w:rsidP="00B3065E">
            <w:pPr>
              <w:rPr>
                <w:ins w:id="526" w:author="Ye-Kui Wang" w:date="2011-12-27T15:49:00Z"/>
                <w:szCs w:val="22"/>
              </w:rPr>
            </w:pPr>
            <w:ins w:id="527" w:author="Ye-Kui Wang" w:date="2011-12-27T15:49:00Z">
              <w:r w:rsidRPr="00B6548D">
                <w:t>1</w:t>
              </w:r>
              <w:r>
                <w:t>1</w:t>
              </w:r>
            </w:ins>
          </w:p>
        </w:tc>
        <w:tc>
          <w:tcPr>
            <w:tcW w:w="669" w:type="dxa"/>
          </w:tcPr>
          <w:p w:rsidR="0094696F" w:rsidRPr="00C220E0" w:rsidRDefault="0094696F" w:rsidP="00B3065E">
            <w:pPr>
              <w:rPr>
                <w:ins w:id="528" w:author="Ye-Kui Wang" w:date="2011-12-27T15:49:00Z"/>
                <w:szCs w:val="22"/>
              </w:rPr>
            </w:pPr>
            <w:ins w:id="529" w:author="Ye-Kui Wang" w:date="2011-12-27T15:49:00Z">
              <w:r w:rsidRPr="00A2698C">
                <w:t>B</w:t>
              </w:r>
            </w:ins>
          </w:p>
        </w:tc>
        <w:tc>
          <w:tcPr>
            <w:tcW w:w="1218" w:type="dxa"/>
          </w:tcPr>
          <w:p w:rsidR="0094696F" w:rsidRPr="00C220E0" w:rsidRDefault="0094696F" w:rsidP="00B3065E">
            <w:pPr>
              <w:rPr>
                <w:ins w:id="530" w:author="Ye-Kui Wang" w:date="2011-12-27T15:49:00Z"/>
                <w:szCs w:val="22"/>
              </w:rPr>
            </w:pPr>
            <w:ins w:id="531" w:author="Ye-Kui Wang" w:date="2011-12-27T15:49:00Z">
              <w:r w:rsidRPr="00C220E0">
                <w:rPr>
                  <w:szCs w:val="22"/>
                </w:rPr>
                <w:t>1</w:t>
              </w:r>
            </w:ins>
          </w:p>
        </w:tc>
        <w:tc>
          <w:tcPr>
            <w:tcW w:w="694" w:type="dxa"/>
          </w:tcPr>
          <w:p w:rsidR="0094696F" w:rsidRPr="00C220E0" w:rsidRDefault="0094696F" w:rsidP="00B3065E">
            <w:pPr>
              <w:rPr>
                <w:ins w:id="532" w:author="Ye-Kui Wang" w:date="2011-12-27T15:49:00Z"/>
                <w:szCs w:val="22"/>
              </w:rPr>
            </w:pPr>
            <w:ins w:id="533" w:author="Ye-Kui Wang" w:date="2011-12-27T15:49:00Z">
              <w:r>
                <w:rPr>
                  <w:szCs w:val="22"/>
                </w:rPr>
                <w:t>0</w:t>
              </w:r>
            </w:ins>
          </w:p>
        </w:tc>
        <w:tc>
          <w:tcPr>
            <w:tcW w:w="2126" w:type="dxa"/>
          </w:tcPr>
          <w:p w:rsidR="0094696F" w:rsidRPr="00C220E0" w:rsidRDefault="0094696F" w:rsidP="00B3065E">
            <w:pPr>
              <w:rPr>
                <w:ins w:id="534" w:author="Ye-Kui Wang" w:date="2011-12-27T15:49:00Z"/>
                <w:szCs w:val="22"/>
              </w:rPr>
            </w:pPr>
            <w:ins w:id="535" w:author="Ye-Kui Wang" w:date="2011-12-27T15:49:00Z">
              <w:r w:rsidRPr="006300D6">
                <w:t xml:space="preserve">10 8 4 0 </w:t>
              </w:r>
            </w:ins>
          </w:p>
        </w:tc>
        <w:tc>
          <w:tcPr>
            <w:tcW w:w="2198" w:type="dxa"/>
          </w:tcPr>
          <w:p w:rsidR="0094696F" w:rsidRPr="00C220E0" w:rsidRDefault="0094696F" w:rsidP="00B3065E">
            <w:pPr>
              <w:rPr>
                <w:ins w:id="536" w:author="Ye-Kui Wang" w:date="2011-12-27T15:49:00Z"/>
                <w:szCs w:val="22"/>
              </w:rPr>
            </w:pPr>
            <w:ins w:id="537" w:author="Ye-Kui Wang" w:date="2011-12-27T15:49:00Z">
              <w:r w:rsidRPr="00993164">
                <w:t xml:space="preserve">10 8 4 0 </w:t>
              </w:r>
            </w:ins>
          </w:p>
        </w:tc>
        <w:tc>
          <w:tcPr>
            <w:tcW w:w="2025" w:type="dxa"/>
          </w:tcPr>
          <w:p w:rsidR="0094696F" w:rsidRPr="00C220E0" w:rsidRDefault="0094696F" w:rsidP="00B3065E">
            <w:pPr>
              <w:rPr>
                <w:ins w:id="538" w:author="Ye-Kui Wang" w:date="2011-12-27T15:49:00Z"/>
                <w:szCs w:val="22"/>
              </w:rPr>
            </w:pPr>
          </w:p>
        </w:tc>
      </w:tr>
      <w:tr w:rsidR="0094696F" w:rsidRPr="00C220E0" w:rsidTr="0094696F">
        <w:trPr>
          <w:ins w:id="539" w:author="Ye-Kui Wang" w:date="2011-12-27T15:49:00Z"/>
        </w:trPr>
        <w:tc>
          <w:tcPr>
            <w:tcW w:w="646" w:type="dxa"/>
          </w:tcPr>
          <w:p w:rsidR="0094696F" w:rsidRPr="00C220E0" w:rsidRDefault="0094696F" w:rsidP="00B3065E">
            <w:pPr>
              <w:rPr>
                <w:ins w:id="540" w:author="Ye-Kui Wang" w:date="2011-12-27T15:49:00Z"/>
                <w:szCs w:val="22"/>
              </w:rPr>
            </w:pPr>
            <w:ins w:id="541" w:author="Ye-Kui Wang" w:date="2011-12-27T15:49:00Z">
              <w:r>
                <w:t>12</w:t>
              </w:r>
            </w:ins>
          </w:p>
        </w:tc>
        <w:tc>
          <w:tcPr>
            <w:tcW w:w="669" w:type="dxa"/>
          </w:tcPr>
          <w:p w:rsidR="0094696F" w:rsidRPr="00C220E0" w:rsidRDefault="0094696F" w:rsidP="00B3065E">
            <w:pPr>
              <w:rPr>
                <w:ins w:id="542" w:author="Ye-Kui Wang" w:date="2011-12-27T15:49:00Z"/>
                <w:szCs w:val="22"/>
              </w:rPr>
            </w:pPr>
            <w:ins w:id="543" w:author="Ye-Kui Wang" w:date="2011-12-27T15:49:00Z">
              <w:r w:rsidRPr="00A2698C">
                <w:t>B</w:t>
              </w:r>
            </w:ins>
          </w:p>
        </w:tc>
        <w:tc>
          <w:tcPr>
            <w:tcW w:w="1218" w:type="dxa"/>
          </w:tcPr>
          <w:p w:rsidR="0094696F" w:rsidRPr="00C220E0" w:rsidRDefault="0094696F" w:rsidP="00B3065E">
            <w:pPr>
              <w:rPr>
                <w:ins w:id="544" w:author="Ye-Kui Wang" w:date="2011-12-27T15:49:00Z"/>
                <w:szCs w:val="22"/>
              </w:rPr>
            </w:pPr>
            <w:ins w:id="545" w:author="Ye-Kui Wang" w:date="2011-12-27T15:49:00Z">
              <w:r>
                <w:rPr>
                  <w:szCs w:val="22"/>
                </w:rPr>
                <w:t>1</w:t>
              </w:r>
            </w:ins>
          </w:p>
        </w:tc>
        <w:tc>
          <w:tcPr>
            <w:tcW w:w="694" w:type="dxa"/>
          </w:tcPr>
          <w:p w:rsidR="0094696F" w:rsidRPr="00C220E0" w:rsidRDefault="0094696F" w:rsidP="00B3065E">
            <w:pPr>
              <w:rPr>
                <w:ins w:id="546" w:author="Ye-Kui Wang" w:date="2011-12-27T15:49:00Z"/>
                <w:szCs w:val="22"/>
              </w:rPr>
            </w:pPr>
            <w:ins w:id="547" w:author="Ye-Kui Wang" w:date="2011-12-27T15:49:00Z">
              <w:r>
                <w:rPr>
                  <w:szCs w:val="22"/>
                </w:rPr>
                <w:t>0</w:t>
              </w:r>
            </w:ins>
          </w:p>
        </w:tc>
        <w:tc>
          <w:tcPr>
            <w:tcW w:w="2126" w:type="dxa"/>
          </w:tcPr>
          <w:p w:rsidR="0094696F" w:rsidRPr="00C220E0" w:rsidRDefault="0094696F" w:rsidP="00B3065E">
            <w:pPr>
              <w:rPr>
                <w:ins w:id="548" w:author="Ye-Kui Wang" w:date="2011-12-27T15:49:00Z"/>
                <w:szCs w:val="22"/>
              </w:rPr>
            </w:pPr>
            <w:ins w:id="549" w:author="Ye-Kui Wang" w:date="2011-12-27T15:49:00Z">
              <w:r w:rsidRPr="006300D6">
                <w:t xml:space="preserve">11 8 4 0 </w:t>
              </w:r>
            </w:ins>
          </w:p>
        </w:tc>
        <w:tc>
          <w:tcPr>
            <w:tcW w:w="2198" w:type="dxa"/>
          </w:tcPr>
          <w:p w:rsidR="0094696F" w:rsidRPr="00C220E0" w:rsidRDefault="0094696F" w:rsidP="00B3065E">
            <w:pPr>
              <w:rPr>
                <w:ins w:id="550" w:author="Ye-Kui Wang" w:date="2011-12-27T15:49:00Z"/>
                <w:szCs w:val="22"/>
              </w:rPr>
            </w:pPr>
            <w:ins w:id="551" w:author="Ye-Kui Wang" w:date="2011-12-27T15:49:00Z">
              <w:r w:rsidRPr="00993164">
                <w:t xml:space="preserve">11 8 4 0 </w:t>
              </w:r>
            </w:ins>
          </w:p>
        </w:tc>
        <w:tc>
          <w:tcPr>
            <w:tcW w:w="2025" w:type="dxa"/>
          </w:tcPr>
          <w:p w:rsidR="0094696F" w:rsidRPr="00C220E0" w:rsidRDefault="0094696F" w:rsidP="00B3065E">
            <w:pPr>
              <w:rPr>
                <w:ins w:id="552" w:author="Ye-Kui Wang" w:date="2011-12-27T15:49:00Z"/>
                <w:szCs w:val="22"/>
              </w:rPr>
            </w:pPr>
          </w:p>
        </w:tc>
      </w:tr>
      <w:tr w:rsidR="0094696F" w:rsidRPr="00C220E0" w:rsidTr="0094696F">
        <w:trPr>
          <w:ins w:id="553" w:author="Ye-Kui Wang" w:date="2011-12-27T15:49:00Z"/>
        </w:trPr>
        <w:tc>
          <w:tcPr>
            <w:tcW w:w="646" w:type="dxa"/>
          </w:tcPr>
          <w:p w:rsidR="0094696F" w:rsidRPr="00C220E0" w:rsidRDefault="0094696F" w:rsidP="00B3065E">
            <w:pPr>
              <w:rPr>
                <w:ins w:id="554" w:author="Ye-Kui Wang" w:date="2011-12-27T15:49:00Z"/>
                <w:szCs w:val="22"/>
              </w:rPr>
            </w:pPr>
            <w:ins w:id="555" w:author="Ye-Kui Wang" w:date="2011-12-27T15:49:00Z">
              <w:r w:rsidRPr="00B6548D">
                <w:t>1</w:t>
              </w:r>
              <w:r>
                <w:t>3</w:t>
              </w:r>
            </w:ins>
          </w:p>
        </w:tc>
        <w:tc>
          <w:tcPr>
            <w:tcW w:w="669" w:type="dxa"/>
          </w:tcPr>
          <w:p w:rsidR="0094696F" w:rsidRPr="00C220E0" w:rsidRDefault="0094696F" w:rsidP="00B3065E">
            <w:pPr>
              <w:rPr>
                <w:ins w:id="556" w:author="Ye-Kui Wang" w:date="2011-12-27T15:49:00Z"/>
                <w:szCs w:val="22"/>
              </w:rPr>
            </w:pPr>
            <w:ins w:id="557" w:author="Ye-Kui Wang" w:date="2011-12-27T15:49:00Z">
              <w:r w:rsidRPr="00A2698C">
                <w:t>B</w:t>
              </w:r>
            </w:ins>
          </w:p>
        </w:tc>
        <w:tc>
          <w:tcPr>
            <w:tcW w:w="1218" w:type="dxa"/>
          </w:tcPr>
          <w:p w:rsidR="0094696F" w:rsidRPr="00C220E0" w:rsidRDefault="0094696F" w:rsidP="00B3065E">
            <w:pPr>
              <w:rPr>
                <w:ins w:id="558" w:author="Ye-Kui Wang" w:date="2011-12-27T15:49:00Z"/>
                <w:szCs w:val="22"/>
              </w:rPr>
            </w:pPr>
            <w:ins w:id="559" w:author="Ye-Kui Wang" w:date="2011-12-27T15:49:00Z">
              <w:r>
                <w:rPr>
                  <w:szCs w:val="22"/>
                </w:rPr>
                <w:t>1</w:t>
              </w:r>
            </w:ins>
          </w:p>
        </w:tc>
        <w:tc>
          <w:tcPr>
            <w:tcW w:w="694" w:type="dxa"/>
          </w:tcPr>
          <w:p w:rsidR="0094696F" w:rsidRPr="00C220E0" w:rsidRDefault="0094696F" w:rsidP="00B3065E">
            <w:pPr>
              <w:rPr>
                <w:ins w:id="560" w:author="Ye-Kui Wang" w:date="2011-12-27T15:49:00Z"/>
                <w:szCs w:val="22"/>
              </w:rPr>
            </w:pPr>
            <w:ins w:id="561" w:author="Ye-Kui Wang" w:date="2011-12-27T15:49:00Z">
              <w:r>
                <w:rPr>
                  <w:szCs w:val="22"/>
                </w:rPr>
                <w:t>0</w:t>
              </w:r>
            </w:ins>
          </w:p>
        </w:tc>
        <w:tc>
          <w:tcPr>
            <w:tcW w:w="2126" w:type="dxa"/>
          </w:tcPr>
          <w:p w:rsidR="0094696F" w:rsidRPr="00C220E0" w:rsidRDefault="0094696F" w:rsidP="00B3065E">
            <w:pPr>
              <w:rPr>
                <w:ins w:id="562" w:author="Ye-Kui Wang" w:date="2011-12-27T15:49:00Z"/>
                <w:szCs w:val="22"/>
              </w:rPr>
            </w:pPr>
            <w:ins w:id="563" w:author="Ye-Kui Wang" w:date="2011-12-27T15:49:00Z">
              <w:r w:rsidRPr="006300D6">
                <w:t xml:space="preserve">12 8 4 0 </w:t>
              </w:r>
            </w:ins>
          </w:p>
        </w:tc>
        <w:tc>
          <w:tcPr>
            <w:tcW w:w="2198" w:type="dxa"/>
          </w:tcPr>
          <w:p w:rsidR="0094696F" w:rsidRPr="00C220E0" w:rsidRDefault="0094696F" w:rsidP="00B3065E">
            <w:pPr>
              <w:rPr>
                <w:ins w:id="564" w:author="Ye-Kui Wang" w:date="2011-12-27T15:49:00Z"/>
                <w:szCs w:val="22"/>
              </w:rPr>
            </w:pPr>
            <w:ins w:id="565" w:author="Ye-Kui Wang" w:date="2011-12-27T15:49:00Z">
              <w:r w:rsidRPr="00993164">
                <w:t xml:space="preserve">12 8 4 0 </w:t>
              </w:r>
            </w:ins>
          </w:p>
        </w:tc>
        <w:tc>
          <w:tcPr>
            <w:tcW w:w="2025" w:type="dxa"/>
          </w:tcPr>
          <w:p w:rsidR="0094696F" w:rsidRPr="00C220E0" w:rsidRDefault="0094696F" w:rsidP="00B3065E">
            <w:pPr>
              <w:rPr>
                <w:ins w:id="566" w:author="Ye-Kui Wang" w:date="2011-12-27T15:49:00Z"/>
                <w:szCs w:val="22"/>
              </w:rPr>
            </w:pPr>
          </w:p>
        </w:tc>
      </w:tr>
      <w:tr w:rsidR="0094696F" w:rsidRPr="00C220E0" w:rsidTr="0094696F">
        <w:trPr>
          <w:ins w:id="567" w:author="Ye-Kui Wang" w:date="2011-12-27T15:49:00Z"/>
        </w:trPr>
        <w:tc>
          <w:tcPr>
            <w:tcW w:w="646" w:type="dxa"/>
          </w:tcPr>
          <w:p w:rsidR="0094696F" w:rsidRPr="00C220E0" w:rsidRDefault="0094696F" w:rsidP="00B3065E">
            <w:pPr>
              <w:rPr>
                <w:ins w:id="568" w:author="Ye-Kui Wang" w:date="2011-12-27T15:49:00Z"/>
                <w:szCs w:val="22"/>
              </w:rPr>
            </w:pPr>
            <w:ins w:id="569" w:author="Ye-Kui Wang" w:date="2011-12-27T15:49:00Z">
              <w:r w:rsidRPr="00B6548D">
                <w:t>14</w:t>
              </w:r>
            </w:ins>
          </w:p>
        </w:tc>
        <w:tc>
          <w:tcPr>
            <w:tcW w:w="669" w:type="dxa"/>
          </w:tcPr>
          <w:p w:rsidR="0094696F" w:rsidRPr="00C220E0" w:rsidRDefault="0094696F" w:rsidP="00B3065E">
            <w:pPr>
              <w:rPr>
                <w:ins w:id="570" w:author="Ye-Kui Wang" w:date="2011-12-27T15:49:00Z"/>
                <w:szCs w:val="22"/>
              </w:rPr>
            </w:pPr>
            <w:ins w:id="571" w:author="Ye-Kui Wang" w:date="2011-12-27T15:49:00Z">
              <w:r w:rsidRPr="00A2698C">
                <w:t>B</w:t>
              </w:r>
            </w:ins>
          </w:p>
        </w:tc>
        <w:tc>
          <w:tcPr>
            <w:tcW w:w="1218" w:type="dxa"/>
          </w:tcPr>
          <w:p w:rsidR="0094696F" w:rsidRPr="00C220E0" w:rsidRDefault="0094696F" w:rsidP="00B3065E">
            <w:pPr>
              <w:rPr>
                <w:ins w:id="572" w:author="Ye-Kui Wang" w:date="2011-12-27T15:49:00Z"/>
                <w:szCs w:val="22"/>
              </w:rPr>
            </w:pPr>
            <w:ins w:id="573" w:author="Ye-Kui Wang" w:date="2011-12-27T15:49:00Z">
              <w:r>
                <w:rPr>
                  <w:szCs w:val="22"/>
                </w:rPr>
                <w:t>1</w:t>
              </w:r>
            </w:ins>
          </w:p>
        </w:tc>
        <w:tc>
          <w:tcPr>
            <w:tcW w:w="694" w:type="dxa"/>
          </w:tcPr>
          <w:p w:rsidR="0094696F" w:rsidRPr="00C220E0" w:rsidRDefault="0094696F" w:rsidP="00B3065E">
            <w:pPr>
              <w:rPr>
                <w:ins w:id="574" w:author="Ye-Kui Wang" w:date="2011-12-27T15:49:00Z"/>
                <w:szCs w:val="22"/>
              </w:rPr>
            </w:pPr>
            <w:ins w:id="575" w:author="Ye-Kui Wang" w:date="2011-12-27T15:49:00Z">
              <w:r>
                <w:rPr>
                  <w:szCs w:val="22"/>
                </w:rPr>
                <w:t>0</w:t>
              </w:r>
            </w:ins>
          </w:p>
        </w:tc>
        <w:tc>
          <w:tcPr>
            <w:tcW w:w="2126" w:type="dxa"/>
          </w:tcPr>
          <w:p w:rsidR="0094696F" w:rsidRPr="00C220E0" w:rsidRDefault="0094696F" w:rsidP="00B3065E">
            <w:pPr>
              <w:rPr>
                <w:ins w:id="576" w:author="Ye-Kui Wang" w:date="2011-12-27T15:49:00Z"/>
                <w:szCs w:val="22"/>
              </w:rPr>
            </w:pPr>
            <w:ins w:id="577" w:author="Ye-Kui Wang" w:date="2011-12-27T15:49:00Z">
              <w:r w:rsidRPr="006300D6">
                <w:t xml:space="preserve">13 12 8 4 </w:t>
              </w:r>
            </w:ins>
          </w:p>
        </w:tc>
        <w:tc>
          <w:tcPr>
            <w:tcW w:w="2198" w:type="dxa"/>
          </w:tcPr>
          <w:p w:rsidR="0094696F" w:rsidRPr="00C220E0" w:rsidRDefault="0094696F" w:rsidP="00B3065E">
            <w:pPr>
              <w:rPr>
                <w:ins w:id="578" w:author="Ye-Kui Wang" w:date="2011-12-27T15:49:00Z"/>
                <w:szCs w:val="22"/>
              </w:rPr>
            </w:pPr>
            <w:ins w:id="579" w:author="Ye-Kui Wang" w:date="2011-12-27T15:49:00Z">
              <w:r w:rsidRPr="00993164">
                <w:t xml:space="preserve">13 12 8 4 </w:t>
              </w:r>
            </w:ins>
          </w:p>
        </w:tc>
        <w:tc>
          <w:tcPr>
            <w:tcW w:w="2025" w:type="dxa"/>
          </w:tcPr>
          <w:p w:rsidR="0094696F" w:rsidRPr="00C220E0" w:rsidRDefault="0094696F" w:rsidP="00B3065E">
            <w:pPr>
              <w:rPr>
                <w:ins w:id="580" w:author="Ye-Kui Wang" w:date="2011-12-27T15:49:00Z"/>
                <w:szCs w:val="22"/>
              </w:rPr>
            </w:pPr>
          </w:p>
        </w:tc>
      </w:tr>
      <w:tr w:rsidR="0094696F" w:rsidRPr="00C220E0" w:rsidTr="0094696F">
        <w:trPr>
          <w:ins w:id="581" w:author="Ye-Kui Wang" w:date="2011-12-27T15:49:00Z"/>
        </w:trPr>
        <w:tc>
          <w:tcPr>
            <w:tcW w:w="646" w:type="dxa"/>
          </w:tcPr>
          <w:p w:rsidR="0094696F" w:rsidRPr="00C220E0" w:rsidRDefault="0094696F" w:rsidP="00B3065E">
            <w:pPr>
              <w:rPr>
                <w:ins w:id="582" w:author="Ye-Kui Wang" w:date="2011-12-27T15:49:00Z"/>
                <w:szCs w:val="22"/>
              </w:rPr>
            </w:pPr>
            <w:ins w:id="583" w:author="Ye-Kui Wang" w:date="2011-12-27T15:49:00Z">
              <w:r w:rsidRPr="00B6548D">
                <w:t>1</w:t>
              </w:r>
              <w:r>
                <w:t>5</w:t>
              </w:r>
            </w:ins>
          </w:p>
        </w:tc>
        <w:tc>
          <w:tcPr>
            <w:tcW w:w="669" w:type="dxa"/>
          </w:tcPr>
          <w:p w:rsidR="0094696F" w:rsidRPr="00C220E0" w:rsidRDefault="0094696F" w:rsidP="00B3065E">
            <w:pPr>
              <w:rPr>
                <w:ins w:id="584" w:author="Ye-Kui Wang" w:date="2011-12-27T15:49:00Z"/>
                <w:szCs w:val="22"/>
              </w:rPr>
            </w:pPr>
            <w:ins w:id="585" w:author="Ye-Kui Wang" w:date="2011-12-27T15:49:00Z">
              <w:r w:rsidRPr="00A2698C">
                <w:t>B</w:t>
              </w:r>
            </w:ins>
          </w:p>
        </w:tc>
        <w:tc>
          <w:tcPr>
            <w:tcW w:w="1218" w:type="dxa"/>
          </w:tcPr>
          <w:p w:rsidR="0094696F" w:rsidRPr="00C220E0" w:rsidRDefault="0094696F" w:rsidP="00B3065E">
            <w:pPr>
              <w:rPr>
                <w:ins w:id="586" w:author="Ye-Kui Wang" w:date="2011-12-27T15:49:00Z"/>
                <w:szCs w:val="22"/>
              </w:rPr>
            </w:pPr>
            <w:ins w:id="587" w:author="Ye-Kui Wang" w:date="2011-12-27T15:49:00Z">
              <w:r>
                <w:rPr>
                  <w:szCs w:val="22"/>
                </w:rPr>
                <w:t>1</w:t>
              </w:r>
            </w:ins>
          </w:p>
        </w:tc>
        <w:tc>
          <w:tcPr>
            <w:tcW w:w="694" w:type="dxa"/>
          </w:tcPr>
          <w:p w:rsidR="0094696F" w:rsidRPr="00C220E0" w:rsidRDefault="0094696F" w:rsidP="00B3065E">
            <w:pPr>
              <w:rPr>
                <w:ins w:id="588" w:author="Ye-Kui Wang" w:date="2011-12-27T15:49:00Z"/>
                <w:szCs w:val="22"/>
              </w:rPr>
            </w:pPr>
            <w:ins w:id="589" w:author="Ye-Kui Wang" w:date="2011-12-27T15:49:00Z">
              <w:r>
                <w:rPr>
                  <w:szCs w:val="22"/>
                </w:rPr>
                <w:t>0</w:t>
              </w:r>
            </w:ins>
          </w:p>
        </w:tc>
        <w:tc>
          <w:tcPr>
            <w:tcW w:w="2126" w:type="dxa"/>
          </w:tcPr>
          <w:p w:rsidR="0094696F" w:rsidRPr="00C220E0" w:rsidRDefault="0094696F" w:rsidP="00B3065E">
            <w:pPr>
              <w:rPr>
                <w:ins w:id="590" w:author="Ye-Kui Wang" w:date="2011-12-27T15:49:00Z"/>
                <w:szCs w:val="22"/>
              </w:rPr>
            </w:pPr>
            <w:ins w:id="591" w:author="Ye-Kui Wang" w:date="2011-12-27T15:49:00Z">
              <w:r w:rsidRPr="006300D6">
                <w:t xml:space="preserve">14 12 8 4 </w:t>
              </w:r>
            </w:ins>
          </w:p>
        </w:tc>
        <w:tc>
          <w:tcPr>
            <w:tcW w:w="2198" w:type="dxa"/>
          </w:tcPr>
          <w:p w:rsidR="0094696F" w:rsidRPr="00C220E0" w:rsidRDefault="0094696F" w:rsidP="00B3065E">
            <w:pPr>
              <w:rPr>
                <w:ins w:id="592" w:author="Ye-Kui Wang" w:date="2011-12-27T15:49:00Z"/>
                <w:szCs w:val="22"/>
              </w:rPr>
            </w:pPr>
            <w:ins w:id="593" w:author="Ye-Kui Wang" w:date="2011-12-27T15:49:00Z">
              <w:r w:rsidRPr="00993164">
                <w:t xml:space="preserve">14 12 8 4 </w:t>
              </w:r>
            </w:ins>
          </w:p>
        </w:tc>
        <w:tc>
          <w:tcPr>
            <w:tcW w:w="2025" w:type="dxa"/>
          </w:tcPr>
          <w:p w:rsidR="0094696F" w:rsidRPr="00C220E0" w:rsidRDefault="0094696F" w:rsidP="00B3065E">
            <w:pPr>
              <w:rPr>
                <w:ins w:id="594" w:author="Ye-Kui Wang" w:date="2011-12-27T15:49:00Z"/>
                <w:szCs w:val="22"/>
              </w:rPr>
            </w:pPr>
          </w:p>
        </w:tc>
      </w:tr>
      <w:tr w:rsidR="0094696F" w:rsidRPr="00C220E0" w:rsidTr="0094696F">
        <w:trPr>
          <w:ins w:id="595" w:author="Ye-Kui Wang" w:date="2011-12-27T15:49:00Z"/>
        </w:trPr>
        <w:tc>
          <w:tcPr>
            <w:tcW w:w="646" w:type="dxa"/>
          </w:tcPr>
          <w:p w:rsidR="0094696F" w:rsidRPr="00C220E0" w:rsidRDefault="0094696F" w:rsidP="00B3065E">
            <w:pPr>
              <w:rPr>
                <w:ins w:id="596" w:author="Ye-Kui Wang" w:date="2011-12-27T15:49:00Z"/>
                <w:szCs w:val="22"/>
              </w:rPr>
            </w:pPr>
            <w:ins w:id="597" w:author="Ye-Kui Wang" w:date="2011-12-27T15:49:00Z">
              <w:r w:rsidRPr="00B6548D">
                <w:t>1</w:t>
              </w:r>
              <w:r>
                <w:t>6</w:t>
              </w:r>
            </w:ins>
          </w:p>
        </w:tc>
        <w:tc>
          <w:tcPr>
            <w:tcW w:w="669" w:type="dxa"/>
          </w:tcPr>
          <w:p w:rsidR="0094696F" w:rsidRPr="00C220E0" w:rsidRDefault="0094696F" w:rsidP="00B3065E">
            <w:pPr>
              <w:rPr>
                <w:ins w:id="598" w:author="Ye-Kui Wang" w:date="2011-12-27T15:49:00Z"/>
                <w:szCs w:val="22"/>
              </w:rPr>
            </w:pPr>
            <w:ins w:id="599" w:author="Ye-Kui Wang" w:date="2011-12-27T15:49:00Z">
              <w:r w:rsidRPr="00A2698C">
                <w:t>B</w:t>
              </w:r>
            </w:ins>
          </w:p>
        </w:tc>
        <w:tc>
          <w:tcPr>
            <w:tcW w:w="1218" w:type="dxa"/>
          </w:tcPr>
          <w:p w:rsidR="0094696F" w:rsidRPr="00C220E0" w:rsidRDefault="0094696F" w:rsidP="00B3065E">
            <w:pPr>
              <w:rPr>
                <w:ins w:id="600" w:author="Ye-Kui Wang" w:date="2011-12-27T15:49:00Z"/>
                <w:szCs w:val="22"/>
              </w:rPr>
            </w:pPr>
            <w:ins w:id="601" w:author="Ye-Kui Wang" w:date="2011-12-27T15:49:00Z">
              <w:r>
                <w:rPr>
                  <w:szCs w:val="22"/>
                </w:rPr>
                <w:t>1</w:t>
              </w:r>
            </w:ins>
          </w:p>
        </w:tc>
        <w:tc>
          <w:tcPr>
            <w:tcW w:w="694" w:type="dxa"/>
          </w:tcPr>
          <w:p w:rsidR="0094696F" w:rsidRPr="00C220E0" w:rsidRDefault="0094696F" w:rsidP="00B3065E">
            <w:pPr>
              <w:rPr>
                <w:ins w:id="602" w:author="Ye-Kui Wang" w:date="2011-12-27T15:49:00Z"/>
                <w:szCs w:val="22"/>
              </w:rPr>
            </w:pPr>
            <w:ins w:id="603" w:author="Ye-Kui Wang" w:date="2011-12-27T15:49:00Z">
              <w:r>
                <w:rPr>
                  <w:szCs w:val="22"/>
                </w:rPr>
                <w:t>0</w:t>
              </w:r>
            </w:ins>
          </w:p>
        </w:tc>
        <w:tc>
          <w:tcPr>
            <w:tcW w:w="2126" w:type="dxa"/>
          </w:tcPr>
          <w:p w:rsidR="0094696F" w:rsidRPr="00C220E0" w:rsidRDefault="0094696F" w:rsidP="00B3065E">
            <w:pPr>
              <w:rPr>
                <w:ins w:id="604" w:author="Ye-Kui Wang" w:date="2011-12-27T15:49:00Z"/>
                <w:szCs w:val="22"/>
              </w:rPr>
            </w:pPr>
            <w:ins w:id="605" w:author="Ye-Kui Wang" w:date="2011-12-27T15:49:00Z">
              <w:r w:rsidRPr="006300D6">
                <w:t xml:space="preserve">15 12 8 4 </w:t>
              </w:r>
            </w:ins>
          </w:p>
        </w:tc>
        <w:tc>
          <w:tcPr>
            <w:tcW w:w="2198" w:type="dxa"/>
          </w:tcPr>
          <w:p w:rsidR="0094696F" w:rsidRPr="00C220E0" w:rsidRDefault="0094696F" w:rsidP="00B3065E">
            <w:pPr>
              <w:rPr>
                <w:ins w:id="606" w:author="Ye-Kui Wang" w:date="2011-12-27T15:49:00Z"/>
                <w:szCs w:val="22"/>
              </w:rPr>
            </w:pPr>
            <w:ins w:id="607" w:author="Ye-Kui Wang" w:date="2011-12-27T15:49:00Z">
              <w:r w:rsidRPr="00993164">
                <w:t xml:space="preserve">15 12 8 4 </w:t>
              </w:r>
            </w:ins>
          </w:p>
        </w:tc>
        <w:tc>
          <w:tcPr>
            <w:tcW w:w="2025" w:type="dxa"/>
          </w:tcPr>
          <w:p w:rsidR="0094696F" w:rsidRPr="00C220E0" w:rsidRDefault="0094696F" w:rsidP="00B3065E">
            <w:pPr>
              <w:rPr>
                <w:ins w:id="608" w:author="Ye-Kui Wang" w:date="2011-12-27T15:49:00Z"/>
                <w:szCs w:val="22"/>
              </w:rPr>
            </w:pPr>
          </w:p>
        </w:tc>
      </w:tr>
      <w:tr w:rsidR="0094696F" w:rsidRPr="00C220E0" w:rsidTr="0094696F">
        <w:trPr>
          <w:ins w:id="609" w:author="Ye-Kui Wang" w:date="2011-12-27T15:49:00Z"/>
        </w:trPr>
        <w:tc>
          <w:tcPr>
            <w:tcW w:w="646" w:type="dxa"/>
          </w:tcPr>
          <w:p w:rsidR="0094696F" w:rsidRPr="00C220E0" w:rsidRDefault="0094696F" w:rsidP="00B3065E">
            <w:pPr>
              <w:rPr>
                <w:ins w:id="610" w:author="Ye-Kui Wang" w:date="2011-12-27T15:49:00Z"/>
                <w:szCs w:val="22"/>
              </w:rPr>
            </w:pPr>
            <w:ins w:id="611" w:author="Ye-Kui Wang" w:date="2011-12-27T15:49:00Z">
              <w:r>
                <w:t>17</w:t>
              </w:r>
            </w:ins>
          </w:p>
        </w:tc>
        <w:tc>
          <w:tcPr>
            <w:tcW w:w="669" w:type="dxa"/>
          </w:tcPr>
          <w:p w:rsidR="0094696F" w:rsidRPr="00C220E0" w:rsidRDefault="0094696F" w:rsidP="00B3065E">
            <w:pPr>
              <w:rPr>
                <w:ins w:id="612" w:author="Ye-Kui Wang" w:date="2011-12-27T15:49:00Z"/>
                <w:szCs w:val="22"/>
              </w:rPr>
            </w:pPr>
            <w:ins w:id="613" w:author="Ye-Kui Wang" w:date="2011-12-27T15:49:00Z">
              <w:r w:rsidRPr="00A2698C">
                <w:t>B</w:t>
              </w:r>
            </w:ins>
          </w:p>
        </w:tc>
        <w:tc>
          <w:tcPr>
            <w:tcW w:w="1218" w:type="dxa"/>
          </w:tcPr>
          <w:p w:rsidR="0094696F" w:rsidRPr="00C220E0" w:rsidRDefault="0094696F" w:rsidP="00B3065E">
            <w:pPr>
              <w:rPr>
                <w:ins w:id="614" w:author="Ye-Kui Wang" w:date="2011-12-27T15:49:00Z"/>
                <w:szCs w:val="22"/>
              </w:rPr>
            </w:pPr>
            <w:ins w:id="615" w:author="Ye-Kui Wang" w:date="2011-12-27T15:49:00Z">
              <w:r w:rsidRPr="00C220E0">
                <w:rPr>
                  <w:szCs w:val="22"/>
                </w:rPr>
                <w:t>1</w:t>
              </w:r>
            </w:ins>
          </w:p>
        </w:tc>
        <w:tc>
          <w:tcPr>
            <w:tcW w:w="694" w:type="dxa"/>
          </w:tcPr>
          <w:p w:rsidR="0094696F" w:rsidRPr="00C220E0" w:rsidRDefault="0094696F" w:rsidP="00B3065E">
            <w:pPr>
              <w:rPr>
                <w:ins w:id="616" w:author="Ye-Kui Wang" w:date="2011-12-27T15:49:00Z"/>
                <w:szCs w:val="22"/>
              </w:rPr>
            </w:pPr>
            <w:ins w:id="617" w:author="Ye-Kui Wang" w:date="2011-12-27T15:49:00Z">
              <w:r w:rsidRPr="00C220E0">
                <w:rPr>
                  <w:szCs w:val="22"/>
                </w:rPr>
                <w:t>0</w:t>
              </w:r>
            </w:ins>
          </w:p>
        </w:tc>
        <w:tc>
          <w:tcPr>
            <w:tcW w:w="2126" w:type="dxa"/>
          </w:tcPr>
          <w:p w:rsidR="0094696F" w:rsidRPr="00C220E0" w:rsidRDefault="0094696F" w:rsidP="00B3065E">
            <w:pPr>
              <w:rPr>
                <w:ins w:id="618" w:author="Ye-Kui Wang" w:date="2011-12-27T15:49:00Z"/>
                <w:szCs w:val="22"/>
              </w:rPr>
            </w:pPr>
            <w:ins w:id="619" w:author="Ye-Kui Wang" w:date="2011-12-27T15:49:00Z">
              <w:r w:rsidRPr="006300D6">
                <w:t xml:space="preserve">16 12 8 4 </w:t>
              </w:r>
            </w:ins>
          </w:p>
        </w:tc>
        <w:tc>
          <w:tcPr>
            <w:tcW w:w="2198" w:type="dxa"/>
          </w:tcPr>
          <w:p w:rsidR="0094696F" w:rsidRPr="00C220E0" w:rsidRDefault="0094696F" w:rsidP="00B3065E">
            <w:pPr>
              <w:rPr>
                <w:ins w:id="620" w:author="Ye-Kui Wang" w:date="2011-12-27T15:49:00Z"/>
                <w:szCs w:val="22"/>
              </w:rPr>
            </w:pPr>
            <w:ins w:id="621" w:author="Ye-Kui Wang" w:date="2011-12-27T15:49:00Z">
              <w:r w:rsidRPr="00993164">
                <w:t xml:space="preserve">16 12 8 4 </w:t>
              </w:r>
            </w:ins>
          </w:p>
        </w:tc>
        <w:tc>
          <w:tcPr>
            <w:tcW w:w="2025" w:type="dxa"/>
          </w:tcPr>
          <w:p w:rsidR="0094696F" w:rsidRPr="00C220E0" w:rsidRDefault="0094696F" w:rsidP="00B3065E">
            <w:pPr>
              <w:rPr>
                <w:ins w:id="622" w:author="Ye-Kui Wang" w:date="2011-12-27T15:49:00Z"/>
                <w:szCs w:val="22"/>
              </w:rPr>
            </w:pPr>
          </w:p>
        </w:tc>
      </w:tr>
      <w:tr w:rsidR="0094696F" w:rsidTr="00B3065E">
        <w:trPr>
          <w:ins w:id="623" w:author="Ye-Kui Wang" w:date="2011-12-27T15:49:00Z"/>
        </w:trPr>
        <w:tc>
          <w:tcPr>
            <w:tcW w:w="646" w:type="dxa"/>
          </w:tcPr>
          <w:p w:rsidR="0094696F" w:rsidRDefault="0094696F" w:rsidP="00B3065E">
            <w:pPr>
              <w:rPr>
                <w:ins w:id="624" w:author="Ye-Kui Wang" w:date="2011-12-27T15:49:00Z"/>
                <w:szCs w:val="22"/>
              </w:rPr>
            </w:pPr>
            <w:ins w:id="625" w:author="Ye-Kui Wang" w:date="2011-12-27T15:49:00Z">
              <w:r w:rsidRPr="00C220E0">
                <w:rPr>
                  <w:szCs w:val="22"/>
                </w:rPr>
                <w:t>…</w:t>
              </w:r>
            </w:ins>
          </w:p>
        </w:tc>
        <w:tc>
          <w:tcPr>
            <w:tcW w:w="669" w:type="dxa"/>
          </w:tcPr>
          <w:p w:rsidR="0094696F" w:rsidRDefault="0094696F" w:rsidP="00B3065E">
            <w:pPr>
              <w:rPr>
                <w:ins w:id="626" w:author="Ye-Kui Wang" w:date="2011-12-27T15:49:00Z"/>
                <w:szCs w:val="22"/>
              </w:rPr>
            </w:pPr>
          </w:p>
        </w:tc>
        <w:tc>
          <w:tcPr>
            <w:tcW w:w="1218" w:type="dxa"/>
          </w:tcPr>
          <w:p w:rsidR="0094696F" w:rsidRDefault="0094696F" w:rsidP="00B3065E">
            <w:pPr>
              <w:rPr>
                <w:ins w:id="627" w:author="Ye-Kui Wang" w:date="2011-12-27T15:49:00Z"/>
                <w:szCs w:val="22"/>
              </w:rPr>
            </w:pPr>
          </w:p>
        </w:tc>
        <w:tc>
          <w:tcPr>
            <w:tcW w:w="694" w:type="dxa"/>
          </w:tcPr>
          <w:p w:rsidR="0094696F" w:rsidRDefault="0094696F" w:rsidP="00B3065E">
            <w:pPr>
              <w:rPr>
                <w:ins w:id="628" w:author="Ye-Kui Wang" w:date="2011-12-27T15:49:00Z"/>
                <w:szCs w:val="22"/>
              </w:rPr>
            </w:pPr>
          </w:p>
        </w:tc>
        <w:tc>
          <w:tcPr>
            <w:tcW w:w="2126" w:type="dxa"/>
          </w:tcPr>
          <w:p w:rsidR="0094696F" w:rsidRDefault="0094696F" w:rsidP="00B3065E">
            <w:pPr>
              <w:rPr>
                <w:ins w:id="629" w:author="Ye-Kui Wang" w:date="2011-12-27T15:49:00Z"/>
                <w:szCs w:val="22"/>
              </w:rPr>
            </w:pPr>
          </w:p>
        </w:tc>
        <w:tc>
          <w:tcPr>
            <w:tcW w:w="2198" w:type="dxa"/>
          </w:tcPr>
          <w:p w:rsidR="0094696F" w:rsidRDefault="0094696F" w:rsidP="00B3065E">
            <w:pPr>
              <w:rPr>
                <w:ins w:id="630" w:author="Ye-Kui Wang" w:date="2011-12-27T15:49:00Z"/>
                <w:szCs w:val="22"/>
              </w:rPr>
            </w:pPr>
          </w:p>
        </w:tc>
        <w:tc>
          <w:tcPr>
            <w:tcW w:w="2025" w:type="dxa"/>
          </w:tcPr>
          <w:p w:rsidR="0094696F" w:rsidRDefault="0094696F" w:rsidP="00B3065E">
            <w:pPr>
              <w:rPr>
                <w:ins w:id="631" w:author="Ye-Kui Wang" w:date="2011-12-27T15:49:00Z"/>
                <w:szCs w:val="22"/>
              </w:rPr>
            </w:pPr>
          </w:p>
        </w:tc>
      </w:tr>
    </w:tbl>
    <w:p w:rsidR="0094696F" w:rsidRDefault="0094696F" w:rsidP="0094696F">
      <w:pPr>
        <w:rPr>
          <w:ins w:id="632" w:author="Ye-Kui Wang" w:date="2011-12-27T15:49:00Z"/>
        </w:rPr>
      </w:pPr>
    </w:p>
    <w:p w:rsidR="00FE2DA3" w:rsidRPr="00770713" w:rsidDel="0094696F" w:rsidRDefault="004772D4" w:rsidP="00770713">
      <w:pPr>
        <w:rPr>
          <w:del w:id="633" w:author="Ye-Kui Wang" w:date="2011-12-27T15:49:00Z"/>
        </w:rPr>
      </w:pPr>
      <w:del w:id="634" w:author="Ye-Kui Wang" w:date="2011-12-27T15:45:00Z">
        <w:r w:rsidRPr="004772D4" w:rsidDel="0094696F">
          <w:rPr>
            <w:highlight w:val="yellow"/>
          </w:rPr>
          <w:delText>[</w:delText>
        </w:r>
        <w:r w:rsidR="00FE2DA3" w:rsidDel="0094696F">
          <w:rPr>
            <w:highlight w:val="yellow"/>
          </w:rPr>
          <w:delText>This was agreed, but t</w:delText>
        </w:r>
        <w:r w:rsidRPr="004772D4" w:rsidDel="0094696F">
          <w:rPr>
            <w:highlight w:val="yellow"/>
          </w:rPr>
          <w:delText>o be described.]</w:delText>
        </w:r>
      </w:del>
    </w:p>
    <w:p w:rsidR="00FE2DA3" w:rsidRDefault="00FE2DA3" w:rsidP="00770713">
      <w:pPr>
        <w:pStyle w:val="Heading2"/>
      </w:pPr>
      <w:r>
        <w:t xml:space="preserve">Low-delay temporal scalability </w:t>
      </w:r>
    </w:p>
    <w:p w:rsidR="00FE2DA3" w:rsidRDefault="00FE2DA3" w:rsidP="00770713">
      <w:pPr>
        <w:jc w:val="both"/>
        <w:rPr>
          <w:szCs w:val="22"/>
        </w:rPr>
      </w:pPr>
      <w:r>
        <w:rPr>
          <w:szCs w:val="22"/>
        </w:rPr>
        <w:t xml:space="preserve">This prediction structure enables low-delay and use of system-layer error robustness methods unequally per </w:t>
      </w:r>
      <w:proofErr w:type="spellStart"/>
      <w:r>
        <w:rPr>
          <w:szCs w:val="22"/>
        </w:rPr>
        <w:t>temporal_id</w:t>
      </w:r>
      <w:proofErr w:type="spellEnd"/>
      <w:r>
        <w:rPr>
          <w:szCs w:val="22"/>
        </w:rPr>
        <w:t>.</w:t>
      </w:r>
    </w:p>
    <w:p w:rsidR="00FE2DA3" w:rsidRDefault="00FE2DA3">
      <w:pPr>
        <w:jc w:val="center"/>
        <w:rPr>
          <w:szCs w:val="22"/>
        </w:rPr>
      </w:pPr>
      <w:r>
        <w:rPr>
          <w:b/>
          <w:szCs w:val="22"/>
        </w:rPr>
        <w:lastRenderedPageBreak/>
        <w:t>Table 6</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F32B5D" w:rsidTr="003B3A2F">
        <w:tc>
          <w:tcPr>
            <w:tcW w:w="646" w:type="dxa"/>
          </w:tcPr>
          <w:p w:rsidR="00FE2DA3" w:rsidRPr="00F32B5D" w:rsidRDefault="00FE2DA3" w:rsidP="003B3A2F">
            <w:pPr>
              <w:jc w:val="both"/>
            </w:pPr>
            <w:r>
              <w:rPr>
                <w:szCs w:val="22"/>
              </w:rPr>
              <w:t>POC</w:t>
            </w:r>
          </w:p>
        </w:tc>
        <w:tc>
          <w:tcPr>
            <w:tcW w:w="669" w:type="dxa"/>
          </w:tcPr>
          <w:p w:rsidR="00FE2DA3" w:rsidRDefault="00FE2DA3" w:rsidP="003B3A2F">
            <w:pPr>
              <w:keepNext/>
              <w:keepLines/>
              <w:jc w:val="center"/>
            </w:pPr>
            <w:proofErr w:type="spellStart"/>
            <w:r>
              <w:t>pic</w:t>
            </w:r>
            <w:proofErr w:type="spellEnd"/>
            <w:r>
              <w:t xml:space="preserve"> type</w:t>
            </w:r>
          </w:p>
        </w:tc>
        <w:tc>
          <w:tcPr>
            <w:tcW w:w="1218" w:type="dxa"/>
          </w:tcPr>
          <w:p w:rsidR="00FE2DA3" w:rsidRDefault="00FE2DA3" w:rsidP="003B3A2F">
            <w:pPr>
              <w:keepNext/>
              <w:keepLines/>
              <w:jc w:val="center"/>
            </w:pPr>
            <w:proofErr w:type="spellStart"/>
            <w:r>
              <w:t>nal_ref_flg</w:t>
            </w:r>
            <w:proofErr w:type="spellEnd"/>
          </w:p>
        </w:tc>
        <w:tc>
          <w:tcPr>
            <w:tcW w:w="694" w:type="dxa"/>
          </w:tcPr>
          <w:p w:rsidR="00FE2DA3" w:rsidRDefault="00FE2DA3" w:rsidP="003B3A2F">
            <w:pPr>
              <w:keepNext/>
              <w:keepLines/>
              <w:jc w:val="center"/>
            </w:pPr>
            <w:proofErr w:type="spellStart"/>
            <w:r>
              <w:t>t_id</w:t>
            </w:r>
            <w:proofErr w:type="spellEnd"/>
          </w:p>
        </w:tc>
        <w:tc>
          <w:tcPr>
            <w:tcW w:w="2126" w:type="dxa"/>
          </w:tcPr>
          <w:p w:rsidR="00FE2DA3" w:rsidRPr="00F32B5D" w:rsidRDefault="00FE2DA3" w:rsidP="002E0D98">
            <w:pPr>
              <w:keepNext/>
              <w:keepLines/>
              <w:jc w:val="center"/>
            </w:pPr>
            <w:r>
              <w:t>RefPicList0</w:t>
            </w:r>
          </w:p>
        </w:tc>
        <w:tc>
          <w:tcPr>
            <w:tcW w:w="2198" w:type="dxa"/>
          </w:tcPr>
          <w:p w:rsidR="00FE2DA3" w:rsidRPr="00F32B5D" w:rsidRDefault="00FE2DA3" w:rsidP="000839AA">
            <w:pPr>
              <w:keepNext/>
              <w:keepLines/>
              <w:jc w:val="center"/>
            </w:pPr>
            <w:r>
              <w:t>RefPicList1</w:t>
            </w:r>
          </w:p>
        </w:tc>
        <w:tc>
          <w:tcPr>
            <w:tcW w:w="2025" w:type="dxa"/>
          </w:tcPr>
          <w:p w:rsidR="00FE2DA3" w:rsidRDefault="00FE2DA3" w:rsidP="003B3A2F">
            <w:pPr>
              <w:keepNext/>
              <w:keepLines/>
              <w:jc w:val="center"/>
            </w:pPr>
            <w:r>
              <w:t>Other pictures marked as “used for reference”</w:t>
            </w:r>
          </w:p>
        </w:tc>
      </w:tr>
      <w:tr w:rsidR="00FE2DA3" w:rsidRPr="00F32B5D" w:rsidTr="003B3A2F">
        <w:tc>
          <w:tcPr>
            <w:tcW w:w="646" w:type="dxa"/>
          </w:tcPr>
          <w:p w:rsidR="00FE2DA3" w:rsidRPr="00372796" w:rsidRDefault="00FE2DA3" w:rsidP="003B3A2F">
            <w:pPr>
              <w:jc w:val="both"/>
              <w:rPr>
                <w:szCs w:val="22"/>
              </w:rPr>
            </w:pPr>
            <w:r w:rsidRPr="00372796">
              <w:rPr>
                <w:szCs w:val="22"/>
              </w:rPr>
              <w:t>0</w:t>
            </w:r>
          </w:p>
        </w:tc>
        <w:tc>
          <w:tcPr>
            <w:tcW w:w="669" w:type="dxa"/>
          </w:tcPr>
          <w:p w:rsidR="00FE2DA3" w:rsidRDefault="00FE2DA3" w:rsidP="003B3A2F">
            <w:pPr>
              <w:keepNext/>
              <w:keepLines/>
              <w:jc w:val="center"/>
              <w:rPr>
                <w:color w:val="000000"/>
              </w:rPr>
            </w:pPr>
            <w:r>
              <w:rPr>
                <w:color w:val="000000"/>
              </w:rPr>
              <w:t>IDR</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0</w:t>
            </w:r>
          </w:p>
        </w:tc>
        <w:tc>
          <w:tcPr>
            <w:tcW w:w="2126" w:type="dxa"/>
          </w:tcPr>
          <w:p w:rsidR="00FE2DA3" w:rsidRPr="00F32B5D" w:rsidRDefault="00FE2DA3" w:rsidP="003B3A2F">
            <w:pPr>
              <w:keepNext/>
              <w:keepLines/>
              <w:jc w:val="center"/>
              <w:rPr>
                <w:color w:val="000000"/>
              </w:rPr>
            </w:pPr>
            <w:r>
              <w:rPr>
                <w:color w:val="000000"/>
              </w:rPr>
              <w:t>-</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1</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0</w:t>
            </w:r>
          </w:p>
        </w:tc>
        <w:tc>
          <w:tcPr>
            <w:tcW w:w="694" w:type="dxa"/>
          </w:tcPr>
          <w:p w:rsidR="00FE2DA3" w:rsidRDefault="00FE2DA3" w:rsidP="003B3A2F">
            <w:pPr>
              <w:keepNext/>
              <w:keepLines/>
              <w:jc w:val="center"/>
              <w:rPr>
                <w:color w:val="000000"/>
              </w:rPr>
            </w:pPr>
            <w:r>
              <w:rPr>
                <w:color w:val="000000"/>
              </w:rPr>
              <w:t>2</w:t>
            </w:r>
          </w:p>
        </w:tc>
        <w:tc>
          <w:tcPr>
            <w:tcW w:w="2126" w:type="dxa"/>
          </w:tcPr>
          <w:p w:rsidR="00FE2DA3" w:rsidRPr="00F32B5D" w:rsidRDefault="00FE2DA3" w:rsidP="003B3A2F">
            <w:pPr>
              <w:keepNext/>
              <w:keepLines/>
              <w:jc w:val="center"/>
              <w:rPr>
                <w:color w:val="000000"/>
              </w:rPr>
            </w:pPr>
            <w:r>
              <w:rPr>
                <w:color w:val="000000"/>
              </w:rPr>
              <w:t>0</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E27D4" w:rsidRDefault="00FE2DA3" w:rsidP="003B3A2F">
            <w:pPr>
              <w:keepNext/>
              <w:keepLines/>
              <w:jc w:val="center"/>
            </w:pPr>
            <w:r>
              <w:t>-</w:t>
            </w:r>
          </w:p>
        </w:tc>
      </w:tr>
      <w:tr w:rsidR="00FE2DA3" w:rsidRPr="00F32B5D" w:rsidTr="003B3A2F">
        <w:tc>
          <w:tcPr>
            <w:tcW w:w="646" w:type="dxa"/>
          </w:tcPr>
          <w:p w:rsidR="00FE2DA3" w:rsidRPr="00372796" w:rsidRDefault="00FE2DA3" w:rsidP="003B3A2F">
            <w:pPr>
              <w:jc w:val="both"/>
              <w:rPr>
                <w:szCs w:val="22"/>
              </w:rPr>
            </w:pPr>
            <w:r>
              <w:rPr>
                <w:szCs w:val="22"/>
              </w:rPr>
              <w:t>2</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1</w:t>
            </w:r>
          </w:p>
        </w:tc>
        <w:tc>
          <w:tcPr>
            <w:tcW w:w="2126" w:type="dxa"/>
          </w:tcPr>
          <w:p w:rsidR="00FE2DA3" w:rsidRPr="00F32B5D" w:rsidRDefault="00FE2DA3" w:rsidP="003B3A2F">
            <w:pPr>
              <w:keepNext/>
              <w:keepLines/>
              <w:jc w:val="center"/>
              <w:rPr>
                <w:color w:val="000000"/>
              </w:rPr>
            </w:pPr>
            <w:r>
              <w:rPr>
                <w:color w:val="000000"/>
              </w:rPr>
              <w:t>0</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E27D4"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3</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0</w:t>
            </w:r>
          </w:p>
        </w:tc>
        <w:tc>
          <w:tcPr>
            <w:tcW w:w="694" w:type="dxa"/>
          </w:tcPr>
          <w:p w:rsidR="00FE2DA3" w:rsidRDefault="00FE2DA3" w:rsidP="003B3A2F">
            <w:pPr>
              <w:keepNext/>
              <w:keepLines/>
              <w:jc w:val="center"/>
              <w:rPr>
                <w:color w:val="000000"/>
              </w:rPr>
            </w:pPr>
            <w:r>
              <w:rPr>
                <w:color w:val="000000"/>
              </w:rPr>
              <w:t>2</w:t>
            </w:r>
          </w:p>
        </w:tc>
        <w:tc>
          <w:tcPr>
            <w:tcW w:w="2126" w:type="dxa"/>
          </w:tcPr>
          <w:p w:rsidR="00FE2DA3" w:rsidRPr="00F32B5D" w:rsidRDefault="00FE2DA3" w:rsidP="003B3A2F">
            <w:pPr>
              <w:keepNext/>
              <w:keepLines/>
              <w:jc w:val="center"/>
              <w:rPr>
                <w:color w:val="000000"/>
              </w:rPr>
            </w:pPr>
            <w:r>
              <w:rPr>
                <w:color w:val="000000"/>
              </w:rPr>
              <w:t>2</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E27D4" w:rsidRDefault="00FE2DA3" w:rsidP="003B3A2F">
            <w:pPr>
              <w:keepNext/>
              <w:keepLines/>
              <w:jc w:val="center"/>
              <w:rPr>
                <w:color w:val="000000"/>
              </w:rPr>
            </w:pPr>
            <w:r>
              <w:rPr>
                <w:color w:val="000000"/>
              </w:rPr>
              <w:t>0</w:t>
            </w:r>
          </w:p>
        </w:tc>
      </w:tr>
      <w:tr w:rsidR="00FE2DA3" w:rsidRPr="00F32B5D" w:rsidTr="003B3A2F">
        <w:tc>
          <w:tcPr>
            <w:tcW w:w="646" w:type="dxa"/>
          </w:tcPr>
          <w:p w:rsidR="00FE2DA3" w:rsidRPr="00372796" w:rsidRDefault="00FE2DA3" w:rsidP="003B3A2F">
            <w:pPr>
              <w:jc w:val="both"/>
              <w:rPr>
                <w:szCs w:val="22"/>
              </w:rPr>
            </w:pPr>
            <w:r>
              <w:rPr>
                <w:szCs w:val="22"/>
              </w:rPr>
              <w:t>4</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0</w:t>
            </w:r>
          </w:p>
        </w:tc>
        <w:tc>
          <w:tcPr>
            <w:tcW w:w="2126" w:type="dxa"/>
          </w:tcPr>
          <w:p w:rsidR="00FE2DA3" w:rsidRPr="00F32B5D" w:rsidRDefault="00FE2DA3" w:rsidP="003B3A2F">
            <w:pPr>
              <w:keepNext/>
              <w:keepLines/>
              <w:jc w:val="center"/>
              <w:rPr>
                <w:color w:val="000000"/>
              </w:rPr>
            </w:pPr>
            <w:r>
              <w:rPr>
                <w:color w:val="000000"/>
              </w:rPr>
              <w:t>0</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AF3480"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5</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0</w:t>
            </w:r>
          </w:p>
        </w:tc>
        <w:tc>
          <w:tcPr>
            <w:tcW w:w="694" w:type="dxa"/>
          </w:tcPr>
          <w:p w:rsidR="00FE2DA3" w:rsidRDefault="00FE2DA3" w:rsidP="003B3A2F">
            <w:pPr>
              <w:keepNext/>
              <w:keepLines/>
              <w:jc w:val="center"/>
              <w:rPr>
                <w:color w:val="000000"/>
              </w:rPr>
            </w:pPr>
            <w:r>
              <w:rPr>
                <w:color w:val="000000"/>
              </w:rPr>
              <w:t>2</w:t>
            </w:r>
          </w:p>
        </w:tc>
        <w:tc>
          <w:tcPr>
            <w:tcW w:w="2126" w:type="dxa"/>
          </w:tcPr>
          <w:p w:rsidR="00FE2DA3" w:rsidRPr="00F32B5D" w:rsidRDefault="00FE2DA3" w:rsidP="003B3A2F">
            <w:pPr>
              <w:keepNext/>
              <w:keepLines/>
              <w:jc w:val="center"/>
              <w:rPr>
                <w:color w:val="000000"/>
              </w:rPr>
            </w:pPr>
            <w:r>
              <w:rPr>
                <w:color w:val="000000"/>
              </w:rPr>
              <w:t>4</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w:t>
            </w:r>
          </w:p>
        </w:tc>
      </w:tr>
      <w:tr w:rsidR="00FE2DA3" w:rsidRPr="00F32B5D" w:rsidTr="003B3A2F">
        <w:tc>
          <w:tcPr>
            <w:tcW w:w="646" w:type="dxa"/>
          </w:tcPr>
          <w:p w:rsidR="00FE2DA3" w:rsidRDefault="00FE2DA3" w:rsidP="003B3A2F">
            <w:pPr>
              <w:jc w:val="both"/>
              <w:rPr>
                <w:szCs w:val="22"/>
              </w:rPr>
            </w:pPr>
            <w:r>
              <w:rPr>
                <w:szCs w:val="22"/>
              </w:rPr>
              <w:t>6</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1</w:t>
            </w:r>
          </w:p>
        </w:tc>
        <w:tc>
          <w:tcPr>
            <w:tcW w:w="2126" w:type="dxa"/>
          </w:tcPr>
          <w:p w:rsidR="00FE2DA3" w:rsidRDefault="00FE2DA3" w:rsidP="003B3A2F">
            <w:pPr>
              <w:keepNext/>
              <w:keepLines/>
              <w:jc w:val="center"/>
              <w:rPr>
                <w:color w:val="000000"/>
              </w:rPr>
            </w:pPr>
            <w:r>
              <w:rPr>
                <w:color w:val="000000"/>
              </w:rPr>
              <w:t>4</w:t>
            </w:r>
          </w:p>
        </w:tc>
        <w:tc>
          <w:tcPr>
            <w:tcW w:w="2198" w:type="dxa"/>
          </w:tcPr>
          <w:p w:rsidR="00FE2DA3"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7</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0</w:t>
            </w:r>
          </w:p>
        </w:tc>
        <w:tc>
          <w:tcPr>
            <w:tcW w:w="694" w:type="dxa"/>
          </w:tcPr>
          <w:p w:rsidR="00FE2DA3" w:rsidRDefault="00FE2DA3" w:rsidP="004027E3">
            <w:pPr>
              <w:keepNext/>
              <w:keepLines/>
              <w:jc w:val="center"/>
              <w:rPr>
                <w:color w:val="000000"/>
              </w:rPr>
            </w:pPr>
            <w:r>
              <w:rPr>
                <w:color w:val="000000"/>
              </w:rPr>
              <w:t>2</w:t>
            </w:r>
          </w:p>
        </w:tc>
        <w:tc>
          <w:tcPr>
            <w:tcW w:w="2126" w:type="dxa"/>
          </w:tcPr>
          <w:p w:rsidR="00FE2DA3" w:rsidRPr="00F32B5D" w:rsidRDefault="00FE2DA3" w:rsidP="003B3A2F">
            <w:pPr>
              <w:keepNext/>
              <w:keepLines/>
              <w:jc w:val="center"/>
              <w:rPr>
                <w:color w:val="000000"/>
              </w:rPr>
            </w:pPr>
            <w:r>
              <w:rPr>
                <w:color w:val="000000"/>
              </w:rPr>
              <w:t>6</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4</w:t>
            </w:r>
          </w:p>
        </w:tc>
      </w:tr>
      <w:tr w:rsidR="00FE2DA3" w:rsidRPr="00F32B5D" w:rsidTr="003B3A2F">
        <w:tc>
          <w:tcPr>
            <w:tcW w:w="646" w:type="dxa"/>
          </w:tcPr>
          <w:p w:rsidR="00FE2DA3" w:rsidRPr="00372796" w:rsidRDefault="00FE2DA3" w:rsidP="003B3A2F">
            <w:pPr>
              <w:jc w:val="both"/>
              <w:rPr>
                <w:szCs w:val="22"/>
              </w:rPr>
            </w:pPr>
            <w:r>
              <w:rPr>
                <w:szCs w:val="22"/>
              </w:rPr>
              <w:t>8</w:t>
            </w:r>
          </w:p>
        </w:tc>
        <w:tc>
          <w:tcPr>
            <w:tcW w:w="669" w:type="dxa"/>
          </w:tcPr>
          <w:p w:rsidR="00FE2DA3" w:rsidRDefault="00FE2DA3" w:rsidP="003B3A2F">
            <w:pPr>
              <w:keepNext/>
              <w:keepLines/>
              <w:jc w:val="center"/>
              <w:rPr>
                <w:color w:val="000000"/>
              </w:rPr>
            </w:pPr>
            <w:r>
              <w:rPr>
                <w:color w:val="000000"/>
              </w:rPr>
              <w:t>P</w:t>
            </w:r>
          </w:p>
        </w:tc>
        <w:tc>
          <w:tcPr>
            <w:tcW w:w="1218" w:type="dxa"/>
          </w:tcPr>
          <w:p w:rsidR="00FE2DA3" w:rsidRDefault="00FE2DA3" w:rsidP="003B3A2F">
            <w:pPr>
              <w:keepNext/>
              <w:keepLines/>
              <w:jc w:val="center"/>
              <w:rPr>
                <w:color w:val="000000"/>
              </w:rPr>
            </w:pPr>
            <w:r>
              <w:rPr>
                <w:color w:val="000000"/>
              </w:rPr>
              <w:t>1</w:t>
            </w:r>
          </w:p>
        </w:tc>
        <w:tc>
          <w:tcPr>
            <w:tcW w:w="694" w:type="dxa"/>
          </w:tcPr>
          <w:p w:rsidR="00FE2DA3" w:rsidRDefault="00FE2DA3" w:rsidP="003B3A2F">
            <w:pPr>
              <w:keepNext/>
              <w:keepLines/>
              <w:jc w:val="center"/>
              <w:rPr>
                <w:color w:val="000000"/>
              </w:rPr>
            </w:pPr>
            <w:r>
              <w:rPr>
                <w:color w:val="000000"/>
              </w:rPr>
              <w:t>0</w:t>
            </w:r>
          </w:p>
        </w:tc>
        <w:tc>
          <w:tcPr>
            <w:tcW w:w="2126" w:type="dxa"/>
          </w:tcPr>
          <w:p w:rsidR="00FE2DA3" w:rsidRPr="00F32B5D" w:rsidRDefault="00FE2DA3" w:rsidP="003B3A2F">
            <w:pPr>
              <w:keepNext/>
              <w:keepLines/>
              <w:jc w:val="center"/>
              <w:rPr>
                <w:color w:val="000000"/>
              </w:rPr>
            </w:pPr>
            <w:r>
              <w:rPr>
                <w:color w:val="000000"/>
              </w:rPr>
              <w:t>4</w:t>
            </w:r>
          </w:p>
        </w:tc>
        <w:tc>
          <w:tcPr>
            <w:tcW w:w="2198" w:type="dxa"/>
          </w:tcPr>
          <w:p w:rsidR="00FE2DA3" w:rsidRPr="00F32B5D" w:rsidRDefault="00FE2DA3" w:rsidP="003B3A2F">
            <w:pPr>
              <w:keepNext/>
              <w:keepLines/>
              <w:jc w:val="center"/>
              <w:rPr>
                <w:color w:val="000000"/>
              </w:rPr>
            </w:pPr>
            <w:r>
              <w:rPr>
                <w:color w:val="000000"/>
              </w:rPr>
              <w:t>-</w:t>
            </w:r>
          </w:p>
        </w:tc>
        <w:tc>
          <w:tcPr>
            <w:tcW w:w="2025" w:type="dxa"/>
          </w:tcPr>
          <w:p w:rsidR="00FE2DA3" w:rsidRPr="00F32B5D" w:rsidRDefault="00FE2DA3" w:rsidP="003B3A2F">
            <w:pPr>
              <w:keepNext/>
              <w:keepLines/>
              <w:jc w:val="center"/>
              <w:rPr>
                <w:color w:val="000000"/>
              </w:rPr>
            </w:pPr>
            <w:r>
              <w:rPr>
                <w:color w:val="000000"/>
              </w:rPr>
              <w:t>-</w:t>
            </w:r>
          </w:p>
        </w:tc>
      </w:tr>
      <w:tr w:rsidR="00FE2DA3" w:rsidRPr="00F32B5D" w:rsidTr="003B3A2F">
        <w:tc>
          <w:tcPr>
            <w:tcW w:w="646" w:type="dxa"/>
          </w:tcPr>
          <w:p w:rsidR="00FE2DA3" w:rsidRPr="00372796" w:rsidRDefault="00FE2DA3" w:rsidP="003B3A2F">
            <w:pPr>
              <w:jc w:val="both"/>
              <w:rPr>
                <w:szCs w:val="22"/>
              </w:rPr>
            </w:pPr>
            <w:r>
              <w:rPr>
                <w:szCs w:val="22"/>
              </w:rPr>
              <w:t>…</w:t>
            </w:r>
          </w:p>
        </w:tc>
        <w:tc>
          <w:tcPr>
            <w:tcW w:w="669" w:type="dxa"/>
          </w:tcPr>
          <w:p w:rsidR="00FE2DA3" w:rsidRDefault="00FE2DA3" w:rsidP="003B3A2F">
            <w:pPr>
              <w:keepNext/>
              <w:keepLines/>
              <w:jc w:val="center"/>
              <w:rPr>
                <w:color w:val="000000"/>
              </w:rPr>
            </w:pPr>
          </w:p>
        </w:tc>
        <w:tc>
          <w:tcPr>
            <w:tcW w:w="1218" w:type="dxa"/>
          </w:tcPr>
          <w:p w:rsidR="00FE2DA3" w:rsidRDefault="00FE2DA3" w:rsidP="003B3A2F">
            <w:pPr>
              <w:keepNext/>
              <w:keepLines/>
              <w:jc w:val="center"/>
              <w:rPr>
                <w:color w:val="000000"/>
              </w:rPr>
            </w:pPr>
          </w:p>
        </w:tc>
        <w:tc>
          <w:tcPr>
            <w:tcW w:w="694" w:type="dxa"/>
          </w:tcPr>
          <w:p w:rsidR="00FE2DA3" w:rsidRDefault="00FE2DA3" w:rsidP="003B3A2F">
            <w:pPr>
              <w:keepNext/>
              <w:keepLines/>
              <w:jc w:val="center"/>
              <w:rPr>
                <w:color w:val="000000"/>
              </w:rPr>
            </w:pPr>
          </w:p>
        </w:tc>
        <w:tc>
          <w:tcPr>
            <w:tcW w:w="2126" w:type="dxa"/>
          </w:tcPr>
          <w:p w:rsidR="00FE2DA3" w:rsidRPr="00F32B5D" w:rsidRDefault="00FE2DA3" w:rsidP="003B3A2F">
            <w:pPr>
              <w:keepNext/>
              <w:keepLines/>
              <w:jc w:val="center"/>
              <w:rPr>
                <w:color w:val="000000"/>
              </w:rPr>
            </w:pPr>
          </w:p>
        </w:tc>
        <w:tc>
          <w:tcPr>
            <w:tcW w:w="2198" w:type="dxa"/>
          </w:tcPr>
          <w:p w:rsidR="00FE2DA3" w:rsidRPr="00F32B5D" w:rsidRDefault="00FE2DA3" w:rsidP="003B3A2F">
            <w:pPr>
              <w:keepNext/>
              <w:keepLines/>
              <w:jc w:val="center"/>
              <w:rPr>
                <w:color w:val="000000"/>
              </w:rPr>
            </w:pPr>
          </w:p>
        </w:tc>
        <w:tc>
          <w:tcPr>
            <w:tcW w:w="2025" w:type="dxa"/>
          </w:tcPr>
          <w:p w:rsidR="00FE2DA3" w:rsidRPr="00F32B5D" w:rsidRDefault="00FE2DA3" w:rsidP="003B3A2F">
            <w:pPr>
              <w:keepNext/>
              <w:keepLines/>
              <w:jc w:val="center"/>
              <w:rPr>
                <w:color w:val="000000"/>
              </w:rPr>
            </w:pPr>
          </w:p>
        </w:tc>
      </w:tr>
    </w:tbl>
    <w:p w:rsidR="00FE2DA3" w:rsidRDefault="00FE2DA3" w:rsidP="006947A3">
      <w:pPr>
        <w:jc w:val="both"/>
        <w:rPr>
          <w:szCs w:val="22"/>
        </w:rPr>
      </w:pPr>
    </w:p>
    <w:p w:rsidR="00FE2DA3" w:rsidRDefault="00FE2DA3" w:rsidP="00F933D9">
      <w:pPr>
        <w:pStyle w:val="Heading2"/>
      </w:pPr>
      <w:r>
        <w:t>Low-delay with feedback</w:t>
      </w:r>
    </w:p>
    <w:p w:rsidR="00FE2DA3" w:rsidRDefault="00FE2DA3" w:rsidP="00F933D9">
      <w:pPr>
        <w:jc w:val="both"/>
        <w:rPr>
          <w:szCs w:val="22"/>
        </w:rPr>
      </w:pPr>
      <w:r>
        <w:rPr>
          <w:szCs w:val="22"/>
        </w:rPr>
        <w:t>In this prediction structure it is assumed that the encoder gets feedback from the far-end decoder on the success of decoding. Based on the feedback, the encoder maintains two “key” frames, which are marked as “used for reference”. In addition, the most recent frame is marked as “used for reference”.</w:t>
      </w:r>
    </w:p>
    <w:p w:rsidR="00FE2DA3" w:rsidRDefault="00FE2DA3" w:rsidP="00F933D9">
      <w:pPr>
        <w:jc w:val="both"/>
        <w:rPr>
          <w:ins w:id="635" w:author="Ye-Kui Wang" w:date="2011-12-27T15:55:00Z"/>
          <w:szCs w:val="22"/>
        </w:rPr>
      </w:pPr>
      <w:r>
        <w:rPr>
          <w:szCs w:val="22"/>
        </w:rPr>
        <w:t>The use case is simulated with the following prediction structure, where N</w:t>
      </w:r>
      <w:r w:rsidRPr="000A0F03">
        <w:rPr>
          <w:szCs w:val="22"/>
          <w:vertAlign w:val="subscript"/>
        </w:rPr>
        <w:t>i</w:t>
      </w:r>
      <w:r>
        <w:rPr>
          <w:szCs w:val="22"/>
        </w:rPr>
        <w:t xml:space="preserve"> = {[include a pseudo-randomly generated increasing series of POCs here, e.g. 6 items]} and M</w:t>
      </w:r>
      <w:r w:rsidRPr="000A0F03">
        <w:rPr>
          <w:szCs w:val="22"/>
          <w:vertAlign w:val="subscript"/>
        </w:rPr>
        <w:t>i</w:t>
      </w:r>
      <w:r>
        <w:rPr>
          <w:szCs w:val="22"/>
        </w:rPr>
        <w:t xml:space="preserve"> = {</w:t>
      </w:r>
      <w:proofErr w:type="gramStart"/>
      <w:r>
        <w:rPr>
          <w:szCs w:val="22"/>
        </w:rPr>
        <w:t>[</w:t>
      </w:r>
      <w:r w:rsidRPr="000A0F03">
        <w:rPr>
          <w:szCs w:val="22"/>
        </w:rPr>
        <w:t xml:space="preserve"> </w:t>
      </w:r>
      <w:r>
        <w:rPr>
          <w:szCs w:val="22"/>
        </w:rPr>
        <w:t>N</w:t>
      </w:r>
      <w:r w:rsidRPr="000A0F03">
        <w:rPr>
          <w:szCs w:val="22"/>
          <w:vertAlign w:val="subscript"/>
        </w:rPr>
        <w:t>i</w:t>
      </w:r>
      <w:proofErr w:type="gramEnd"/>
      <w:r>
        <w:rPr>
          <w:szCs w:val="22"/>
        </w:rPr>
        <w:t xml:space="preserve"> - </w:t>
      </w:r>
      <w:proofErr w:type="spellStart"/>
      <w:r>
        <w:rPr>
          <w:szCs w:val="22"/>
        </w:rPr>
        <w:t>R</w:t>
      </w:r>
      <w:r>
        <w:rPr>
          <w:szCs w:val="22"/>
          <w:vertAlign w:val="subscript"/>
        </w:rPr>
        <w:t>i</w:t>
      </w:r>
      <w:proofErr w:type="spellEnd"/>
      <w:r>
        <w:rPr>
          <w:szCs w:val="22"/>
        </w:rPr>
        <w:t xml:space="preserve"> where </w:t>
      </w:r>
      <w:proofErr w:type="spellStart"/>
      <w:r>
        <w:rPr>
          <w:szCs w:val="22"/>
        </w:rPr>
        <w:t>R</w:t>
      </w:r>
      <w:r>
        <w:rPr>
          <w:szCs w:val="22"/>
          <w:vertAlign w:val="subscript"/>
        </w:rPr>
        <w:t>i</w:t>
      </w:r>
      <w:proofErr w:type="spellEnd"/>
      <w:r>
        <w:rPr>
          <w:szCs w:val="22"/>
        </w:rPr>
        <w:t xml:space="preserve"> is a pseudo-random value]}.</w:t>
      </w:r>
    </w:p>
    <w:p w:rsidR="00CE51E0" w:rsidDel="00CE51E0" w:rsidRDefault="00CE51E0" w:rsidP="00F933D9">
      <w:pPr>
        <w:jc w:val="both"/>
        <w:rPr>
          <w:del w:id="636" w:author="Ye-Kui Wang" w:date="2011-12-27T15:57:00Z"/>
          <w:szCs w:val="22"/>
        </w:rPr>
      </w:pPr>
    </w:p>
    <w:p w:rsidR="00CE51E0" w:rsidRDefault="00CE51E0" w:rsidP="00CE51E0">
      <w:pPr>
        <w:jc w:val="both"/>
        <w:rPr>
          <w:ins w:id="637" w:author="Ye-Kui Wang" w:date="2011-12-27T15:57:00Z"/>
          <w:szCs w:val="22"/>
        </w:rPr>
      </w:pPr>
      <w:ins w:id="638" w:author="Ye-Kui Wang" w:date="2011-12-27T15:57:00Z">
        <w:r w:rsidRPr="00CE51E0">
          <w:rPr>
            <w:szCs w:val="22"/>
            <w:highlight w:val="yellow"/>
          </w:rPr>
          <w:t>[Open issue: It was suggested to use fixed values for N</w:t>
        </w:r>
        <w:r w:rsidRPr="00CE51E0">
          <w:rPr>
            <w:szCs w:val="22"/>
            <w:highlight w:val="yellow"/>
            <w:vertAlign w:val="subscript"/>
          </w:rPr>
          <w:t xml:space="preserve">i </w:t>
        </w:r>
        <w:r w:rsidRPr="00CE51E0">
          <w:rPr>
            <w:szCs w:val="22"/>
            <w:highlight w:val="yellow"/>
          </w:rPr>
          <w:t>and M</w:t>
        </w:r>
        <w:r w:rsidRPr="00CE51E0">
          <w:rPr>
            <w:szCs w:val="22"/>
            <w:highlight w:val="yellow"/>
            <w:vertAlign w:val="subscript"/>
          </w:rPr>
          <w:t>i</w:t>
        </w:r>
        <w:r w:rsidRPr="00CE51E0">
          <w:rPr>
            <w:szCs w:val="22"/>
            <w:highlight w:val="yellow"/>
          </w:rPr>
          <w:t xml:space="preserve"> values</w:t>
        </w:r>
        <w:r>
          <w:rPr>
            <w:szCs w:val="22"/>
            <w:highlight w:val="yellow"/>
          </w:rPr>
          <w:t xml:space="preserve">, instead of using </w:t>
        </w:r>
        <w:r w:rsidRPr="00CE51E0">
          <w:rPr>
            <w:szCs w:val="22"/>
            <w:highlight w:val="yellow"/>
          </w:rPr>
          <w:t xml:space="preserve">pseudo-randomly generated values. However, there was no </w:t>
        </w:r>
        <w:r>
          <w:rPr>
            <w:szCs w:val="22"/>
            <w:highlight w:val="yellow"/>
          </w:rPr>
          <w:t>concrete proposal of the fixed values.</w:t>
        </w:r>
        <w:r w:rsidRPr="00CE51E0">
          <w:rPr>
            <w:szCs w:val="22"/>
            <w:highlight w:val="yellow"/>
          </w:rPr>
          <w:t>]</w:t>
        </w:r>
      </w:ins>
    </w:p>
    <w:p w:rsidR="00FE2DA3" w:rsidRDefault="00FE2DA3">
      <w:pPr>
        <w:jc w:val="center"/>
        <w:rPr>
          <w:szCs w:val="22"/>
        </w:rPr>
      </w:pPr>
      <w:r>
        <w:rPr>
          <w:b/>
          <w:szCs w:val="22"/>
        </w:rPr>
        <w:t>Table 7</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2"/>
        <w:gridCol w:w="661"/>
        <w:gridCol w:w="1216"/>
        <w:gridCol w:w="682"/>
        <w:gridCol w:w="2037"/>
        <w:gridCol w:w="2102"/>
        <w:gridCol w:w="1946"/>
      </w:tblGrid>
      <w:tr w:rsidR="00FE2DA3" w:rsidRPr="00F32B5D" w:rsidTr="003B3A2F">
        <w:tc>
          <w:tcPr>
            <w:tcW w:w="932" w:type="dxa"/>
          </w:tcPr>
          <w:p w:rsidR="00FE2DA3" w:rsidRPr="00F32B5D" w:rsidRDefault="00FE2DA3" w:rsidP="003B3A2F">
            <w:pPr>
              <w:jc w:val="both"/>
            </w:pPr>
            <w:r>
              <w:rPr>
                <w:szCs w:val="22"/>
              </w:rPr>
              <w:t>POC</w:t>
            </w:r>
          </w:p>
        </w:tc>
        <w:tc>
          <w:tcPr>
            <w:tcW w:w="661" w:type="dxa"/>
          </w:tcPr>
          <w:p w:rsidR="00FE2DA3" w:rsidRDefault="00FE2DA3" w:rsidP="003B3A2F">
            <w:pPr>
              <w:keepNext/>
              <w:keepLines/>
              <w:jc w:val="center"/>
            </w:pPr>
            <w:proofErr w:type="spellStart"/>
            <w:r>
              <w:t>pic</w:t>
            </w:r>
            <w:proofErr w:type="spellEnd"/>
            <w:r>
              <w:t xml:space="preserve"> type</w:t>
            </w:r>
          </w:p>
        </w:tc>
        <w:tc>
          <w:tcPr>
            <w:tcW w:w="1216" w:type="dxa"/>
          </w:tcPr>
          <w:p w:rsidR="00FE2DA3" w:rsidRDefault="00FE2DA3" w:rsidP="003B3A2F">
            <w:pPr>
              <w:keepNext/>
              <w:keepLines/>
              <w:jc w:val="center"/>
            </w:pPr>
            <w:proofErr w:type="spellStart"/>
            <w:r>
              <w:t>nal_ref_flg</w:t>
            </w:r>
            <w:proofErr w:type="spellEnd"/>
          </w:p>
        </w:tc>
        <w:tc>
          <w:tcPr>
            <w:tcW w:w="682" w:type="dxa"/>
          </w:tcPr>
          <w:p w:rsidR="00FE2DA3" w:rsidRDefault="00FE2DA3" w:rsidP="003B3A2F">
            <w:pPr>
              <w:keepNext/>
              <w:keepLines/>
              <w:jc w:val="center"/>
            </w:pPr>
            <w:proofErr w:type="spellStart"/>
            <w:r>
              <w:t>t_id</w:t>
            </w:r>
            <w:proofErr w:type="spellEnd"/>
          </w:p>
        </w:tc>
        <w:tc>
          <w:tcPr>
            <w:tcW w:w="2037" w:type="dxa"/>
          </w:tcPr>
          <w:p w:rsidR="00FE2DA3" w:rsidRPr="00F32B5D" w:rsidRDefault="00FE2DA3" w:rsidP="000839AA">
            <w:pPr>
              <w:keepNext/>
              <w:keepLines/>
              <w:jc w:val="center"/>
            </w:pPr>
            <w:r>
              <w:t>RefPicList0</w:t>
            </w:r>
          </w:p>
        </w:tc>
        <w:tc>
          <w:tcPr>
            <w:tcW w:w="2102" w:type="dxa"/>
          </w:tcPr>
          <w:p w:rsidR="00FE2DA3" w:rsidRPr="00F32B5D" w:rsidRDefault="00FE2DA3" w:rsidP="000839AA">
            <w:pPr>
              <w:keepNext/>
              <w:keepLines/>
              <w:jc w:val="center"/>
            </w:pPr>
            <w:r>
              <w:t>RefPicList1</w:t>
            </w:r>
          </w:p>
        </w:tc>
        <w:tc>
          <w:tcPr>
            <w:tcW w:w="1946" w:type="dxa"/>
          </w:tcPr>
          <w:p w:rsidR="00FE2DA3" w:rsidRDefault="00FE2DA3" w:rsidP="003B3A2F">
            <w:pPr>
              <w:keepNext/>
              <w:keepLines/>
              <w:jc w:val="center"/>
            </w:pPr>
            <w:r>
              <w:t>Other pictures marked as “used for reference”</w:t>
            </w:r>
          </w:p>
        </w:tc>
      </w:tr>
      <w:tr w:rsidR="00FE2DA3" w:rsidRPr="00F32B5D" w:rsidTr="003B3A2F">
        <w:tc>
          <w:tcPr>
            <w:tcW w:w="932" w:type="dxa"/>
          </w:tcPr>
          <w:p w:rsidR="00FE2DA3" w:rsidRDefault="00FE2DA3" w:rsidP="003B3A2F">
            <w:pPr>
              <w:jc w:val="both"/>
              <w:rPr>
                <w:szCs w:val="22"/>
              </w:rPr>
            </w:pPr>
            <w:r>
              <w:rPr>
                <w:szCs w:val="22"/>
              </w:rPr>
              <w:t>…</w:t>
            </w:r>
          </w:p>
        </w:tc>
        <w:tc>
          <w:tcPr>
            <w:tcW w:w="661" w:type="dxa"/>
          </w:tcPr>
          <w:p w:rsidR="00FE2DA3" w:rsidRDefault="00FE2DA3" w:rsidP="003B3A2F">
            <w:pPr>
              <w:keepNext/>
              <w:keepLines/>
              <w:jc w:val="center"/>
              <w:rPr>
                <w:color w:val="000000"/>
              </w:rPr>
            </w:pPr>
          </w:p>
        </w:tc>
        <w:tc>
          <w:tcPr>
            <w:tcW w:w="1216" w:type="dxa"/>
          </w:tcPr>
          <w:p w:rsidR="00FE2DA3" w:rsidRDefault="00FE2DA3" w:rsidP="003B3A2F">
            <w:pPr>
              <w:keepNext/>
              <w:keepLines/>
              <w:jc w:val="center"/>
              <w:rPr>
                <w:color w:val="000000"/>
              </w:rPr>
            </w:pPr>
          </w:p>
        </w:tc>
        <w:tc>
          <w:tcPr>
            <w:tcW w:w="682" w:type="dxa"/>
          </w:tcPr>
          <w:p w:rsidR="00FE2DA3" w:rsidRDefault="00FE2DA3" w:rsidP="003B3A2F">
            <w:pPr>
              <w:keepNext/>
              <w:keepLines/>
              <w:jc w:val="center"/>
              <w:rPr>
                <w:color w:val="000000"/>
              </w:rPr>
            </w:pPr>
          </w:p>
        </w:tc>
        <w:tc>
          <w:tcPr>
            <w:tcW w:w="2037" w:type="dxa"/>
          </w:tcPr>
          <w:p w:rsidR="00FE2DA3" w:rsidRDefault="00FE2DA3" w:rsidP="003B3A2F">
            <w:pPr>
              <w:keepNext/>
              <w:keepLines/>
              <w:jc w:val="center"/>
              <w:rPr>
                <w:color w:val="000000"/>
              </w:rPr>
            </w:pPr>
          </w:p>
        </w:tc>
        <w:tc>
          <w:tcPr>
            <w:tcW w:w="2102" w:type="dxa"/>
          </w:tcPr>
          <w:p w:rsidR="00FE2DA3" w:rsidRDefault="00FE2DA3" w:rsidP="003B3A2F">
            <w:pPr>
              <w:keepNext/>
              <w:keepLines/>
              <w:jc w:val="center"/>
              <w:rPr>
                <w:color w:val="000000"/>
              </w:rPr>
            </w:pPr>
          </w:p>
        </w:tc>
        <w:tc>
          <w:tcPr>
            <w:tcW w:w="1946" w:type="dxa"/>
          </w:tcPr>
          <w:p w:rsidR="00FE2DA3" w:rsidRDefault="00FE2DA3" w:rsidP="003B3A2F">
            <w:pPr>
              <w:keepNext/>
              <w:keepLines/>
              <w:jc w:val="center"/>
              <w:rPr>
                <w:color w:val="000000"/>
              </w:rPr>
            </w:pPr>
          </w:p>
        </w:tc>
      </w:tr>
      <w:tr w:rsidR="00FE2DA3" w:rsidRPr="00F32B5D" w:rsidTr="003B3A2F">
        <w:tc>
          <w:tcPr>
            <w:tcW w:w="932" w:type="dxa"/>
          </w:tcPr>
          <w:p w:rsidR="00FE2DA3" w:rsidRDefault="00FE2DA3" w:rsidP="003B3A2F">
            <w:pPr>
              <w:jc w:val="both"/>
              <w:rPr>
                <w:szCs w:val="22"/>
              </w:rPr>
            </w:pPr>
            <w:r>
              <w:rPr>
                <w:color w:val="000000"/>
              </w:rPr>
              <w:t>N</w:t>
            </w:r>
            <w:r>
              <w:rPr>
                <w:color w:val="000000"/>
                <w:vertAlign w:val="subscript"/>
              </w:rPr>
              <w:t>i</w:t>
            </w:r>
          </w:p>
        </w:tc>
        <w:tc>
          <w:tcPr>
            <w:tcW w:w="661" w:type="dxa"/>
          </w:tcPr>
          <w:p w:rsidR="00FE2DA3" w:rsidRDefault="00FE2DA3" w:rsidP="003B3A2F">
            <w:pPr>
              <w:keepNext/>
              <w:keepLines/>
              <w:jc w:val="center"/>
              <w:rPr>
                <w:color w:val="000000"/>
              </w:rPr>
            </w:pPr>
            <w:r>
              <w:rPr>
                <w:color w:val="000000"/>
              </w:rPr>
              <w:t>P</w:t>
            </w:r>
          </w:p>
        </w:tc>
        <w:tc>
          <w:tcPr>
            <w:tcW w:w="1216" w:type="dxa"/>
          </w:tcPr>
          <w:p w:rsidR="00FE2DA3" w:rsidRDefault="00FE2DA3" w:rsidP="003B3A2F">
            <w:pPr>
              <w:keepNext/>
              <w:keepLines/>
              <w:jc w:val="center"/>
              <w:rPr>
                <w:color w:val="000000"/>
              </w:rPr>
            </w:pPr>
            <w:r>
              <w:rPr>
                <w:color w:val="000000"/>
              </w:rPr>
              <w:t>1</w:t>
            </w:r>
          </w:p>
        </w:tc>
        <w:tc>
          <w:tcPr>
            <w:tcW w:w="682" w:type="dxa"/>
          </w:tcPr>
          <w:p w:rsidR="00FE2DA3" w:rsidRDefault="00FE2DA3" w:rsidP="003B3A2F">
            <w:pPr>
              <w:keepNext/>
              <w:keepLines/>
              <w:jc w:val="center"/>
              <w:rPr>
                <w:color w:val="000000"/>
              </w:rPr>
            </w:pPr>
            <w:r>
              <w:rPr>
                <w:color w:val="000000"/>
              </w:rPr>
              <w:t>0</w:t>
            </w:r>
          </w:p>
        </w:tc>
        <w:tc>
          <w:tcPr>
            <w:tcW w:w="2037" w:type="dxa"/>
          </w:tcPr>
          <w:p w:rsidR="00FE2DA3" w:rsidRDefault="00FE2DA3" w:rsidP="00CF65D1">
            <w:pPr>
              <w:keepNext/>
              <w:keepLines/>
              <w:jc w:val="center"/>
              <w:rPr>
                <w:color w:val="000000"/>
              </w:rPr>
            </w:pPr>
            <w:r>
              <w:rPr>
                <w:szCs w:val="22"/>
              </w:rPr>
              <w:t>N</w:t>
            </w:r>
            <w:r>
              <w:rPr>
                <w:szCs w:val="22"/>
                <w:vertAlign w:val="subscript"/>
              </w:rPr>
              <w:t>i</w:t>
            </w:r>
            <w:r>
              <w:rPr>
                <w:szCs w:val="22"/>
              </w:rPr>
              <w:t>-1</w:t>
            </w:r>
          </w:p>
        </w:tc>
        <w:tc>
          <w:tcPr>
            <w:tcW w:w="2102" w:type="dxa"/>
          </w:tcPr>
          <w:p w:rsidR="00FE2DA3" w:rsidRDefault="00FE2DA3" w:rsidP="003B3A2F">
            <w:pPr>
              <w:keepNext/>
              <w:keepLines/>
              <w:jc w:val="center"/>
              <w:rPr>
                <w:color w:val="000000"/>
              </w:rPr>
            </w:pPr>
          </w:p>
        </w:tc>
        <w:tc>
          <w:tcPr>
            <w:tcW w:w="1946" w:type="dxa"/>
          </w:tcPr>
          <w:p w:rsidR="00FE2DA3" w:rsidRDefault="00FE2DA3" w:rsidP="00CF65D1">
            <w:pPr>
              <w:keepNext/>
              <w:keepLines/>
              <w:jc w:val="center"/>
              <w:rPr>
                <w:color w:val="000000"/>
              </w:rPr>
            </w:pPr>
            <w:r>
              <w:rPr>
                <w:color w:val="000000"/>
              </w:rPr>
              <w:t>M</w:t>
            </w:r>
            <w:r>
              <w:rPr>
                <w:color w:val="000000"/>
                <w:vertAlign w:val="subscript"/>
              </w:rPr>
              <w:t>i</w:t>
            </w:r>
            <w:r>
              <w:rPr>
                <w:szCs w:val="22"/>
              </w:rPr>
              <w:t xml:space="preserve">, </w:t>
            </w:r>
            <w:r>
              <w:rPr>
                <w:color w:val="000000"/>
              </w:rPr>
              <w:t>M</w:t>
            </w:r>
            <w:r>
              <w:rPr>
                <w:color w:val="000000"/>
                <w:vertAlign w:val="subscript"/>
              </w:rPr>
              <w:t>i-1</w:t>
            </w:r>
          </w:p>
        </w:tc>
      </w:tr>
      <w:tr w:rsidR="00FE2DA3" w:rsidRPr="00F32B5D" w:rsidTr="003B3A2F">
        <w:tc>
          <w:tcPr>
            <w:tcW w:w="932" w:type="dxa"/>
          </w:tcPr>
          <w:p w:rsidR="00FE2DA3" w:rsidRPr="00372796" w:rsidRDefault="00FE2DA3" w:rsidP="003B3A2F">
            <w:pPr>
              <w:jc w:val="both"/>
              <w:rPr>
                <w:szCs w:val="22"/>
              </w:rPr>
            </w:pPr>
            <w:r>
              <w:rPr>
                <w:szCs w:val="22"/>
              </w:rPr>
              <w:t>N</w:t>
            </w:r>
            <w:r>
              <w:rPr>
                <w:szCs w:val="22"/>
                <w:vertAlign w:val="subscript"/>
              </w:rPr>
              <w:t>i</w:t>
            </w:r>
            <w:r>
              <w:rPr>
                <w:szCs w:val="22"/>
              </w:rPr>
              <w:t>+1</w:t>
            </w:r>
          </w:p>
        </w:tc>
        <w:tc>
          <w:tcPr>
            <w:tcW w:w="661" w:type="dxa"/>
          </w:tcPr>
          <w:p w:rsidR="00FE2DA3" w:rsidRDefault="00FE2DA3" w:rsidP="003B3A2F">
            <w:pPr>
              <w:keepNext/>
              <w:keepLines/>
              <w:jc w:val="center"/>
              <w:rPr>
                <w:color w:val="000000"/>
              </w:rPr>
            </w:pPr>
            <w:r>
              <w:rPr>
                <w:color w:val="000000"/>
              </w:rPr>
              <w:t>P</w:t>
            </w:r>
          </w:p>
        </w:tc>
        <w:tc>
          <w:tcPr>
            <w:tcW w:w="1216" w:type="dxa"/>
          </w:tcPr>
          <w:p w:rsidR="00FE2DA3" w:rsidRDefault="00FE2DA3" w:rsidP="003B3A2F">
            <w:pPr>
              <w:keepNext/>
              <w:keepLines/>
              <w:jc w:val="center"/>
              <w:rPr>
                <w:color w:val="000000"/>
              </w:rPr>
            </w:pPr>
            <w:r>
              <w:rPr>
                <w:color w:val="000000"/>
              </w:rPr>
              <w:t>1</w:t>
            </w:r>
          </w:p>
        </w:tc>
        <w:tc>
          <w:tcPr>
            <w:tcW w:w="682" w:type="dxa"/>
          </w:tcPr>
          <w:p w:rsidR="00FE2DA3" w:rsidRDefault="00FE2DA3" w:rsidP="003B3A2F">
            <w:pPr>
              <w:keepNext/>
              <w:keepLines/>
              <w:jc w:val="center"/>
              <w:rPr>
                <w:color w:val="000000"/>
              </w:rPr>
            </w:pPr>
            <w:r>
              <w:rPr>
                <w:color w:val="000000"/>
              </w:rPr>
              <w:t>0</w:t>
            </w:r>
          </w:p>
        </w:tc>
        <w:tc>
          <w:tcPr>
            <w:tcW w:w="2037" w:type="dxa"/>
          </w:tcPr>
          <w:p w:rsidR="00FE2DA3" w:rsidRPr="00FF498A" w:rsidRDefault="00FE2DA3" w:rsidP="00CF65D1">
            <w:pPr>
              <w:keepNext/>
              <w:keepLines/>
              <w:jc w:val="center"/>
              <w:rPr>
                <w:szCs w:val="22"/>
              </w:rPr>
            </w:pPr>
            <w:r>
              <w:rPr>
                <w:color w:val="000000"/>
              </w:rPr>
              <w:t>N</w:t>
            </w:r>
            <w:r>
              <w:rPr>
                <w:color w:val="000000"/>
                <w:vertAlign w:val="subscript"/>
              </w:rPr>
              <w:t>i</w:t>
            </w:r>
          </w:p>
        </w:tc>
        <w:tc>
          <w:tcPr>
            <w:tcW w:w="2102" w:type="dxa"/>
          </w:tcPr>
          <w:p w:rsidR="00FE2DA3" w:rsidRPr="00F32B5D" w:rsidRDefault="00FE2DA3" w:rsidP="003B3A2F">
            <w:pPr>
              <w:keepNext/>
              <w:keepLines/>
              <w:jc w:val="center"/>
              <w:rPr>
                <w:color w:val="000000"/>
              </w:rPr>
            </w:pPr>
          </w:p>
        </w:tc>
        <w:tc>
          <w:tcPr>
            <w:tcW w:w="1946" w:type="dxa"/>
          </w:tcPr>
          <w:p w:rsidR="00FE2DA3" w:rsidRPr="00F32B5D" w:rsidRDefault="00FE2DA3" w:rsidP="003B3A2F">
            <w:pPr>
              <w:keepNext/>
              <w:keepLines/>
              <w:jc w:val="center"/>
              <w:rPr>
                <w:color w:val="000000"/>
              </w:rPr>
            </w:pPr>
            <w:r>
              <w:rPr>
                <w:color w:val="000000"/>
              </w:rPr>
              <w:t>M</w:t>
            </w:r>
            <w:r>
              <w:rPr>
                <w:color w:val="000000"/>
                <w:vertAlign w:val="subscript"/>
              </w:rPr>
              <w:t>i</w:t>
            </w:r>
            <w:r>
              <w:rPr>
                <w:szCs w:val="22"/>
              </w:rPr>
              <w:t xml:space="preserve">, </w:t>
            </w:r>
            <w:r>
              <w:rPr>
                <w:color w:val="000000"/>
              </w:rPr>
              <w:t>M</w:t>
            </w:r>
            <w:r>
              <w:rPr>
                <w:color w:val="000000"/>
                <w:vertAlign w:val="subscript"/>
              </w:rPr>
              <w:t>i-1</w:t>
            </w:r>
          </w:p>
        </w:tc>
      </w:tr>
      <w:tr w:rsidR="00FE2DA3" w:rsidRPr="00F32B5D" w:rsidTr="003B3A2F">
        <w:tc>
          <w:tcPr>
            <w:tcW w:w="932" w:type="dxa"/>
          </w:tcPr>
          <w:p w:rsidR="00FE2DA3" w:rsidRDefault="00FE2DA3" w:rsidP="003B3A2F">
            <w:pPr>
              <w:jc w:val="both"/>
              <w:rPr>
                <w:szCs w:val="22"/>
              </w:rPr>
            </w:pPr>
            <w:r>
              <w:rPr>
                <w:szCs w:val="22"/>
              </w:rPr>
              <w:t>N</w:t>
            </w:r>
            <w:r>
              <w:rPr>
                <w:szCs w:val="22"/>
                <w:vertAlign w:val="subscript"/>
              </w:rPr>
              <w:t>i</w:t>
            </w:r>
            <w:r>
              <w:rPr>
                <w:szCs w:val="22"/>
              </w:rPr>
              <w:t>+2</w:t>
            </w:r>
          </w:p>
        </w:tc>
        <w:tc>
          <w:tcPr>
            <w:tcW w:w="661" w:type="dxa"/>
          </w:tcPr>
          <w:p w:rsidR="00FE2DA3" w:rsidRDefault="00FE2DA3" w:rsidP="003B3A2F">
            <w:pPr>
              <w:keepNext/>
              <w:keepLines/>
              <w:jc w:val="center"/>
              <w:rPr>
                <w:color w:val="000000"/>
              </w:rPr>
            </w:pPr>
            <w:r>
              <w:rPr>
                <w:color w:val="000000"/>
              </w:rPr>
              <w:t>P</w:t>
            </w:r>
          </w:p>
        </w:tc>
        <w:tc>
          <w:tcPr>
            <w:tcW w:w="1216" w:type="dxa"/>
          </w:tcPr>
          <w:p w:rsidR="00FE2DA3" w:rsidRDefault="00FE2DA3" w:rsidP="003B3A2F">
            <w:pPr>
              <w:keepNext/>
              <w:keepLines/>
              <w:jc w:val="center"/>
              <w:rPr>
                <w:color w:val="000000"/>
              </w:rPr>
            </w:pPr>
            <w:r>
              <w:rPr>
                <w:color w:val="000000"/>
              </w:rPr>
              <w:t>1</w:t>
            </w:r>
          </w:p>
        </w:tc>
        <w:tc>
          <w:tcPr>
            <w:tcW w:w="682" w:type="dxa"/>
          </w:tcPr>
          <w:p w:rsidR="00FE2DA3" w:rsidRDefault="00FE2DA3" w:rsidP="003B3A2F">
            <w:pPr>
              <w:keepNext/>
              <w:keepLines/>
              <w:jc w:val="center"/>
              <w:rPr>
                <w:color w:val="000000"/>
              </w:rPr>
            </w:pPr>
            <w:r>
              <w:rPr>
                <w:color w:val="000000"/>
              </w:rPr>
              <w:t>0</w:t>
            </w:r>
          </w:p>
        </w:tc>
        <w:tc>
          <w:tcPr>
            <w:tcW w:w="2037" w:type="dxa"/>
          </w:tcPr>
          <w:p w:rsidR="00FE2DA3" w:rsidRDefault="00FE2DA3" w:rsidP="00CF65D1">
            <w:pPr>
              <w:keepNext/>
              <w:keepLines/>
              <w:jc w:val="center"/>
              <w:rPr>
                <w:color w:val="000000"/>
              </w:rPr>
            </w:pPr>
            <w:r>
              <w:rPr>
                <w:szCs w:val="22"/>
              </w:rPr>
              <w:t>N</w:t>
            </w:r>
            <w:r>
              <w:rPr>
                <w:szCs w:val="22"/>
                <w:vertAlign w:val="subscript"/>
              </w:rPr>
              <w:t>i</w:t>
            </w:r>
            <w:r>
              <w:rPr>
                <w:szCs w:val="22"/>
              </w:rPr>
              <w:t>+1</w:t>
            </w:r>
          </w:p>
        </w:tc>
        <w:tc>
          <w:tcPr>
            <w:tcW w:w="2102" w:type="dxa"/>
          </w:tcPr>
          <w:p w:rsidR="00FE2DA3" w:rsidRDefault="00FE2DA3" w:rsidP="003B3A2F">
            <w:pPr>
              <w:keepNext/>
              <w:keepLines/>
              <w:jc w:val="center"/>
              <w:rPr>
                <w:color w:val="000000"/>
              </w:rPr>
            </w:pPr>
          </w:p>
        </w:tc>
        <w:tc>
          <w:tcPr>
            <w:tcW w:w="1946" w:type="dxa"/>
          </w:tcPr>
          <w:p w:rsidR="00FE2DA3" w:rsidRPr="00F32B5D" w:rsidRDefault="00FE2DA3" w:rsidP="003B3A2F">
            <w:pPr>
              <w:keepNext/>
              <w:keepLines/>
              <w:jc w:val="center"/>
              <w:rPr>
                <w:color w:val="000000"/>
              </w:rPr>
            </w:pPr>
            <w:r>
              <w:rPr>
                <w:color w:val="000000"/>
              </w:rPr>
              <w:t xml:space="preserve"> M</w:t>
            </w:r>
            <w:r>
              <w:rPr>
                <w:color w:val="000000"/>
                <w:vertAlign w:val="subscript"/>
              </w:rPr>
              <w:t>i</w:t>
            </w:r>
            <w:r>
              <w:rPr>
                <w:szCs w:val="22"/>
              </w:rPr>
              <w:t xml:space="preserve">, </w:t>
            </w:r>
            <w:r>
              <w:rPr>
                <w:color w:val="000000"/>
              </w:rPr>
              <w:t>M</w:t>
            </w:r>
            <w:r>
              <w:rPr>
                <w:color w:val="000000"/>
                <w:vertAlign w:val="subscript"/>
              </w:rPr>
              <w:t>i-1</w:t>
            </w:r>
          </w:p>
        </w:tc>
      </w:tr>
      <w:tr w:rsidR="00FE2DA3" w:rsidRPr="00F32B5D" w:rsidTr="003B3A2F">
        <w:tc>
          <w:tcPr>
            <w:tcW w:w="932" w:type="dxa"/>
          </w:tcPr>
          <w:p w:rsidR="00FE2DA3" w:rsidRDefault="00FE2DA3" w:rsidP="003B3A2F">
            <w:pPr>
              <w:jc w:val="both"/>
              <w:rPr>
                <w:szCs w:val="22"/>
              </w:rPr>
            </w:pPr>
            <w:r>
              <w:rPr>
                <w:szCs w:val="22"/>
              </w:rPr>
              <w:t>…</w:t>
            </w:r>
          </w:p>
        </w:tc>
        <w:tc>
          <w:tcPr>
            <w:tcW w:w="661" w:type="dxa"/>
          </w:tcPr>
          <w:p w:rsidR="00FE2DA3" w:rsidRDefault="00FE2DA3" w:rsidP="003B3A2F">
            <w:pPr>
              <w:keepNext/>
              <w:keepLines/>
              <w:jc w:val="center"/>
              <w:rPr>
                <w:color w:val="000000"/>
              </w:rPr>
            </w:pPr>
          </w:p>
        </w:tc>
        <w:tc>
          <w:tcPr>
            <w:tcW w:w="1216" w:type="dxa"/>
          </w:tcPr>
          <w:p w:rsidR="00FE2DA3" w:rsidRDefault="00FE2DA3" w:rsidP="003B3A2F">
            <w:pPr>
              <w:keepNext/>
              <w:keepLines/>
              <w:jc w:val="center"/>
              <w:rPr>
                <w:color w:val="000000"/>
              </w:rPr>
            </w:pPr>
          </w:p>
        </w:tc>
        <w:tc>
          <w:tcPr>
            <w:tcW w:w="682" w:type="dxa"/>
          </w:tcPr>
          <w:p w:rsidR="00FE2DA3" w:rsidRDefault="00FE2DA3" w:rsidP="003B3A2F">
            <w:pPr>
              <w:keepNext/>
              <w:keepLines/>
              <w:jc w:val="center"/>
              <w:rPr>
                <w:color w:val="000000"/>
              </w:rPr>
            </w:pPr>
          </w:p>
        </w:tc>
        <w:tc>
          <w:tcPr>
            <w:tcW w:w="2037" w:type="dxa"/>
          </w:tcPr>
          <w:p w:rsidR="00FE2DA3" w:rsidRDefault="00FE2DA3" w:rsidP="003B3A2F">
            <w:pPr>
              <w:keepNext/>
              <w:keepLines/>
              <w:jc w:val="center"/>
              <w:rPr>
                <w:szCs w:val="22"/>
              </w:rPr>
            </w:pPr>
          </w:p>
        </w:tc>
        <w:tc>
          <w:tcPr>
            <w:tcW w:w="2102" w:type="dxa"/>
          </w:tcPr>
          <w:p w:rsidR="00FE2DA3" w:rsidRDefault="00FE2DA3" w:rsidP="003B3A2F">
            <w:pPr>
              <w:keepNext/>
              <w:keepLines/>
              <w:jc w:val="center"/>
              <w:rPr>
                <w:color w:val="000000"/>
              </w:rPr>
            </w:pPr>
          </w:p>
        </w:tc>
        <w:tc>
          <w:tcPr>
            <w:tcW w:w="1946" w:type="dxa"/>
          </w:tcPr>
          <w:p w:rsidR="00FE2DA3" w:rsidRDefault="00FE2DA3" w:rsidP="003B3A2F">
            <w:pPr>
              <w:keepNext/>
              <w:keepLines/>
              <w:jc w:val="center"/>
              <w:rPr>
                <w:szCs w:val="22"/>
              </w:rPr>
            </w:pPr>
          </w:p>
        </w:tc>
      </w:tr>
    </w:tbl>
    <w:p w:rsidR="00FE2DA3" w:rsidRDefault="00FE2DA3" w:rsidP="000839AA">
      <w:pPr>
        <w:jc w:val="both"/>
      </w:pPr>
    </w:p>
    <w:p w:rsidR="00CE6DD5" w:rsidRDefault="00FE2DA3" w:rsidP="000839AA">
      <w:pPr>
        <w:jc w:val="both"/>
        <w:rPr>
          <w:ins w:id="639" w:author="Ye-Kui Wang" w:date="2011-12-27T15:27:00Z"/>
          <w:szCs w:val="22"/>
        </w:rPr>
      </w:pPr>
      <w:r>
        <w:rPr>
          <w:szCs w:val="22"/>
        </w:rPr>
        <w:t xml:space="preserve">The delay between the time when a particular picture is captured at the encoder side and when the encoder side receives the feedback is assumed to be equal to the round trip time (RTT) plus one frame </w:t>
      </w:r>
      <w:r>
        <w:rPr>
          <w:szCs w:val="22"/>
        </w:rPr>
        <w:lastRenderedPageBreak/>
        <w:t xml:space="preserve">during (this is the minimum, depending on other factors, the value can be higher, but using the minimum should be reasonable). </w:t>
      </w:r>
    </w:p>
    <w:p w:rsidR="00CE6DD5" w:rsidRPr="00CE6DD5" w:rsidRDefault="00CE6DD5" w:rsidP="00CE6DD5">
      <w:pPr>
        <w:jc w:val="both"/>
        <w:rPr>
          <w:ins w:id="640" w:author="Ye-Kui Wang" w:date="2011-12-27T15:34:00Z"/>
          <w:szCs w:val="22"/>
        </w:rPr>
      </w:pPr>
      <w:ins w:id="641" w:author="Ye-Kui Wang" w:date="2011-12-27T15:34:00Z">
        <w:r w:rsidRPr="00CE6DD5">
          <w:rPr>
            <w:szCs w:val="22"/>
          </w:rPr>
          <w:t xml:space="preserve">The distance between “key” pictures Mi </w:t>
        </w:r>
        <w:r>
          <w:rPr>
            <w:szCs w:val="22"/>
          </w:rPr>
          <w:t xml:space="preserve">and </w:t>
        </w:r>
        <w:r w:rsidRPr="00CE6DD5">
          <w:rPr>
            <w:szCs w:val="22"/>
          </w:rPr>
          <w:t>Mi-1 should be derived as follows:</w:t>
        </w:r>
      </w:ins>
    </w:p>
    <w:p w:rsidR="00CE6DD5" w:rsidRPr="00CE6DD5" w:rsidRDefault="00CE6DD5" w:rsidP="00CE6DD5">
      <w:pPr>
        <w:jc w:val="both"/>
        <w:rPr>
          <w:ins w:id="642" w:author="Ye-Kui Wang" w:date="2011-12-27T15:34:00Z"/>
          <w:szCs w:val="22"/>
        </w:rPr>
      </w:pPr>
      <w:ins w:id="643" w:author="Ye-Kui Wang" w:date="2011-12-27T15:34:00Z">
        <w:r w:rsidRPr="00CE6DD5">
          <w:rPr>
            <w:szCs w:val="22"/>
          </w:rPr>
          <w:tab/>
        </w:r>
        <w:r w:rsidRPr="00CE6DD5">
          <w:rPr>
            <w:szCs w:val="22"/>
          </w:rPr>
          <w:tab/>
        </w:r>
        <w:proofErr w:type="gramStart"/>
        <w:r w:rsidRPr="00CE6DD5">
          <w:rPr>
            <w:szCs w:val="22"/>
          </w:rPr>
          <w:t>M(</w:t>
        </w:r>
        <w:proofErr w:type="spellStart"/>
        <w:proofErr w:type="gramEnd"/>
        <w:r w:rsidRPr="00CE6DD5">
          <w:rPr>
            <w:szCs w:val="22"/>
          </w:rPr>
          <w:t>i</w:t>
        </w:r>
        <w:proofErr w:type="spellEnd"/>
        <w:r w:rsidRPr="00CE6DD5">
          <w:rPr>
            <w:szCs w:val="22"/>
          </w:rPr>
          <w:t>) - M(i-1) = Floor( RTT * fps / 1000 ) + 1</w:t>
        </w:r>
      </w:ins>
    </w:p>
    <w:p w:rsidR="00CE6DD5" w:rsidRPr="00CE6DD5" w:rsidRDefault="00CE6DD5" w:rsidP="00CE6DD5">
      <w:pPr>
        <w:jc w:val="both"/>
        <w:rPr>
          <w:ins w:id="644" w:author="Ye-Kui Wang" w:date="2011-12-27T15:34:00Z"/>
          <w:szCs w:val="22"/>
        </w:rPr>
      </w:pPr>
      <w:ins w:id="645" w:author="Ye-Kui Wang" w:date="2011-12-27T15:34:00Z">
        <w:r w:rsidRPr="00CE6DD5">
          <w:rPr>
            <w:szCs w:val="22"/>
          </w:rPr>
          <w:t>Such a distance between the two “key” pictures means that the encoder will produce a new "key" picture when it receives feedback about the previous "key" picture.</w:t>
        </w:r>
      </w:ins>
    </w:p>
    <w:p w:rsidR="00FE2DA3" w:rsidRDefault="00CE6DD5" w:rsidP="000839AA">
      <w:pPr>
        <w:jc w:val="both"/>
        <w:rPr>
          <w:szCs w:val="22"/>
        </w:rPr>
      </w:pPr>
      <w:ins w:id="646" w:author="Ye-Kui Wang" w:date="2011-12-27T15:34:00Z">
        <w:r>
          <w:rPr>
            <w:szCs w:val="22"/>
          </w:rPr>
          <w:t>Simulation r</w:t>
        </w:r>
      </w:ins>
      <w:del w:id="647" w:author="Ye-Kui Wang" w:date="2011-12-27T15:34:00Z">
        <w:r w:rsidR="00FE2DA3" w:rsidDel="00CE6DD5">
          <w:rPr>
            <w:szCs w:val="22"/>
          </w:rPr>
          <w:delText>R</w:delText>
        </w:r>
      </w:del>
      <w:r w:rsidR="00FE2DA3">
        <w:rPr>
          <w:szCs w:val="22"/>
        </w:rPr>
        <w:t>esults of two RTT values, 200 ms (representing a pretty good connection) and 1000ms (representing a not-so-good connection), should be reported. It is at the discretion of the proponents on whether it is desirable to use long-term reference pictures or not.</w:t>
      </w:r>
    </w:p>
    <w:p w:rsidR="00FE2DA3" w:rsidRDefault="00FE2DA3" w:rsidP="000839AA">
      <w:pPr>
        <w:jc w:val="both"/>
        <w:rPr>
          <w:szCs w:val="22"/>
        </w:rPr>
      </w:pPr>
      <w:r>
        <w:rPr>
          <w:szCs w:val="22"/>
        </w:rPr>
        <w:t xml:space="preserve">When the RTT is set to a very high value, this configuration can also be used to simulate the use case wherein a picture of a background of a </w:t>
      </w:r>
      <w:proofErr w:type="spellStart"/>
      <w:r>
        <w:rPr>
          <w:szCs w:val="22"/>
        </w:rPr>
        <w:t>telepresence</w:t>
      </w:r>
      <w:proofErr w:type="spellEnd"/>
      <w:r>
        <w:rPr>
          <w:szCs w:val="22"/>
        </w:rPr>
        <w:t xml:space="preserve"> conference room, which is marked as a long-term reference picture at some point (e.g., after the distance between this picture and the current picture is beyond the maximum POC distance for short-term reference pictures), and which stays a very long time in the DPB, for efficient coding of uncovered background regions, and for error recovery. Due to that the length of the sequences is relatively short (less than 10 minutes), for this use case, it is assumed that the “background” long-term reference picture, once available, is kept throughout the entire test sequence.</w:t>
      </w:r>
    </w:p>
    <w:p w:rsidR="00FE2DA3" w:rsidRDefault="00FE2DA3" w:rsidP="00EA48C9">
      <w:pPr>
        <w:pStyle w:val="Heading2"/>
      </w:pPr>
      <w:r>
        <w:t>Adaptive reference picture selection</w:t>
      </w:r>
    </w:p>
    <w:p w:rsidR="00FE2DA3" w:rsidRPr="00FE0B6C" w:rsidRDefault="00FE2DA3" w:rsidP="00EA48C9">
      <w:pPr>
        <w:rPr>
          <w:lang w:val="sv-SE"/>
        </w:rPr>
      </w:pPr>
      <w:r w:rsidRPr="00FE0B6C">
        <w:rPr>
          <w:lang w:val="sv-SE"/>
        </w:rPr>
        <w:t>This is a test case where the encoder adaptively selects which reference pictures to keep. A real-world encoder would select pictures in order to optimize compression efficiency for each sequence but here we use the same reference pictures to simplify testing.</w:t>
      </w:r>
    </w:p>
    <w:p w:rsidR="00FE2DA3" w:rsidRPr="00FE0B6C" w:rsidRDefault="00FE2DA3" w:rsidP="00EA48C9">
      <w:pPr>
        <w:rPr>
          <w:lang w:val="sv-SE"/>
        </w:rPr>
      </w:pPr>
      <w:r w:rsidRPr="00FE0B6C">
        <w:rPr>
          <w:lang w:val="sv-SE"/>
        </w:rPr>
        <w:t>The reference picture list for each picture is given by the following C-program:</w:t>
      </w:r>
    </w:p>
    <w:p w:rsidR="00700A6E" w:rsidRDefault="00700A6E">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#include &lt;</w:t>
      </w:r>
      <w:proofErr w:type="spellStart"/>
      <w:r w:rsidRPr="006B56F9">
        <w:rPr>
          <w:rFonts w:ascii="Courier New" w:hAnsi="Courier New" w:cs="Courier New"/>
          <w:sz w:val="18"/>
          <w:szCs w:val="18"/>
        </w:rPr>
        <w:t>stdio.h</w:t>
      </w:r>
      <w:proofErr w:type="spellEnd"/>
      <w:proofErr w:type="gramStart"/>
      <w:r w:rsidRPr="006B56F9">
        <w:rPr>
          <w:rFonts w:ascii="Courier New" w:hAnsi="Courier New" w:cs="Courier New"/>
          <w:sz w:val="18"/>
          <w:szCs w:val="18"/>
        </w:rPr>
        <w:t>&gt;  /</w:t>
      </w:r>
      <w:proofErr w:type="gramEnd"/>
      <w:r w:rsidRPr="006B56F9">
        <w:rPr>
          <w:rFonts w:ascii="Courier New" w:hAnsi="Courier New" w:cs="Courier New"/>
          <w:sz w:val="18"/>
          <w:szCs w:val="18"/>
        </w:rPr>
        <w:t xml:space="preserve">/ for </w:t>
      </w:r>
      <w:proofErr w:type="spellStart"/>
      <w:r w:rsidRPr="006B56F9">
        <w:rPr>
          <w:rFonts w:ascii="Courier New" w:hAnsi="Courier New" w:cs="Courier New"/>
          <w:sz w:val="18"/>
          <w:szCs w:val="18"/>
        </w:rPr>
        <w:t>printf</w:t>
      </w:r>
      <w:proofErr w:type="spellEnd"/>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#include &lt;</w:t>
      </w:r>
      <w:proofErr w:type="spellStart"/>
      <w:r w:rsidRPr="006B56F9">
        <w:rPr>
          <w:rFonts w:ascii="Courier New" w:hAnsi="Courier New" w:cs="Courier New"/>
          <w:sz w:val="18"/>
          <w:szCs w:val="18"/>
        </w:rPr>
        <w:t>stdlib.h</w:t>
      </w:r>
      <w:proofErr w:type="spellEnd"/>
      <w:r w:rsidRPr="006B56F9">
        <w:rPr>
          <w:rFonts w:ascii="Courier New" w:hAnsi="Courier New" w:cs="Courier New"/>
          <w:sz w:val="18"/>
          <w:szCs w:val="18"/>
        </w:rPr>
        <w:t xml:space="preserve">&gt; // for </w:t>
      </w:r>
      <w:proofErr w:type="spellStart"/>
      <w:r w:rsidRPr="006B56F9">
        <w:rPr>
          <w:rFonts w:ascii="Courier New" w:hAnsi="Courier New" w:cs="Courier New"/>
          <w:sz w:val="18"/>
          <w:szCs w:val="18"/>
        </w:rPr>
        <w:t>qsort</w:t>
      </w:r>
      <w:proofErr w:type="spellEnd"/>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#define NUM_PICS_IN_SEQUENCE      600</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#define NUMBER_OF_REF_PICS          5</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#define PROBABILITY_KEEP_MINUS_2   95</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H.263 annex A pseudo-random </w:t>
      </w:r>
      <w:proofErr w:type="gramStart"/>
      <w:r w:rsidRPr="006B56F9">
        <w:rPr>
          <w:rFonts w:ascii="Courier New" w:hAnsi="Courier New" w:cs="Courier New"/>
          <w:sz w:val="18"/>
          <w:szCs w:val="18"/>
        </w:rPr>
        <w:t>generator  *</w:t>
      </w:r>
      <w:proofErr w:type="gram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roofErr w:type="gramStart"/>
      <w:r w:rsidRPr="006B56F9">
        <w:rPr>
          <w:rFonts w:ascii="Courier New" w:hAnsi="Courier New" w:cs="Courier New"/>
          <w:sz w:val="18"/>
          <w:szCs w:val="18"/>
        </w:rPr>
        <w:t>long</w:t>
      </w:r>
      <w:proofErr w:type="gramEnd"/>
      <w:r w:rsidRPr="006B56F9">
        <w:rPr>
          <w:rFonts w:ascii="Courier New" w:hAnsi="Courier New" w:cs="Courier New"/>
          <w:sz w:val="18"/>
          <w:szCs w:val="18"/>
        </w:rPr>
        <w:t xml:space="preserve"> rand (long L, long H)</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static</w:t>
      </w:r>
      <w:proofErr w:type="gramEnd"/>
      <w:r w:rsidRPr="006B56F9">
        <w:rPr>
          <w:rFonts w:ascii="Courier New" w:hAnsi="Courier New" w:cs="Courier New"/>
          <w:sz w:val="18"/>
          <w:szCs w:val="18"/>
        </w:rPr>
        <w:t xml:space="preserve"> long </w:t>
      </w:r>
      <w:proofErr w:type="spellStart"/>
      <w:r w:rsidRPr="006B56F9">
        <w:rPr>
          <w:rFonts w:ascii="Courier New" w:hAnsi="Courier New" w:cs="Courier New"/>
          <w:sz w:val="18"/>
          <w:szCs w:val="18"/>
        </w:rPr>
        <w:t>randx</w:t>
      </w:r>
      <w:proofErr w:type="spellEnd"/>
      <w:r w:rsidRPr="006B56F9">
        <w:rPr>
          <w:rFonts w:ascii="Courier New" w:hAnsi="Courier New" w:cs="Courier New"/>
          <w:sz w:val="18"/>
          <w:szCs w:val="18"/>
        </w:rPr>
        <w:t xml:space="preserve"> = 1;  /* long is 32 bits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static</w:t>
      </w:r>
      <w:proofErr w:type="gramEnd"/>
      <w:r w:rsidRPr="006B56F9">
        <w:rPr>
          <w:rFonts w:ascii="Courier New" w:hAnsi="Courier New" w:cs="Courier New"/>
          <w:sz w:val="18"/>
          <w:szCs w:val="18"/>
        </w:rPr>
        <w:t xml:space="preserve"> double z = (double) 0x7fffffff;</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long</w:t>
      </w:r>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i,j</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double</w:t>
      </w:r>
      <w:proofErr w:type="gramEnd"/>
      <w:r w:rsidRPr="006B56F9">
        <w:rPr>
          <w:rFonts w:ascii="Courier New" w:hAnsi="Courier New" w:cs="Courier New"/>
          <w:sz w:val="18"/>
          <w:szCs w:val="18"/>
        </w:rPr>
        <w:t xml:space="preserve"> x;               /* double is 64 bits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randx</w:t>
      </w:r>
      <w:proofErr w:type="spellEnd"/>
      <w:proofErr w:type="gram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randx</w:t>
      </w:r>
      <w:proofErr w:type="spellEnd"/>
      <w:r w:rsidRPr="006B56F9">
        <w:rPr>
          <w:rFonts w:ascii="Courier New" w:hAnsi="Courier New" w:cs="Courier New"/>
          <w:sz w:val="18"/>
          <w:szCs w:val="18"/>
        </w:rPr>
        <w:t xml:space="preserve"> * 1103515245) + 12345;</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randx</w:t>
      </w:r>
      <w:proofErr w:type="spellEnd"/>
      <w:r w:rsidRPr="006B56F9">
        <w:rPr>
          <w:rFonts w:ascii="Courier New" w:hAnsi="Courier New" w:cs="Courier New"/>
          <w:sz w:val="18"/>
          <w:szCs w:val="18"/>
        </w:rPr>
        <w:t xml:space="preserve"> &amp; 0x7ffffffe; /* keep 30 bits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x = </w:t>
      </w:r>
      <w:proofErr w:type="gramStart"/>
      <w:r w:rsidRPr="006B56F9">
        <w:rPr>
          <w:rFonts w:ascii="Courier New" w:hAnsi="Courier New" w:cs="Courier New"/>
          <w:sz w:val="18"/>
          <w:szCs w:val="18"/>
        </w:rPr>
        <w:t>( (</w:t>
      </w:r>
      <w:proofErr w:type="gramEnd"/>
      <w:r w:rsidRPr="006B56F9">
        <w:rPr>
          <w:rFonts w:ascii="Courier New" w:hAnsi="Courier New" w:cs="Courier New"/>
          <w:sz w:val="18"/>
          <w:szCs w:val="18"/>
        </w:rPr>
        <w:t>double)</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 z;  /* range 0 to 0.99999 ...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x</w:t>
      </w:r>
      <w:proofErr w:type="gramEnd"/>
      <w:r w:rsidRPr="006B56F9">
        <w:rPr>
          <w:rFonts w:ascii="Courier New" w:hAnsi="Courier New" w:cs="Courier New"/>
          <w:sz w:val="18"/>
          <w:szCs w:val="18"/>
        </w:rPr>
        <w:t xml:space="preserve"> *= (L+H+1);           /* range 0 to &lt; L+H+1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j = (long</w:t>
      </w:r>
      <w:proofErr w:type="gramStart"/>
      <w:r w:rsidRPr="006B56F9">
        <w:rPr>
          <w:rFonts w:ascii="Courier New" w:hAnsi="Courier New" w:cs="Courier New"/>
          <w:sz w:val="18"/>
          <w:szCs w:val="18"/>
        </w:rPr>
        <w:t>)x</w:t>
      </w:r>
      <w:proofErr w:type="gramEnd"/>
      <w:r w:rsidRPr="006B56F9">
        <w:rPr>
          <w:rFonts w:ascii="Courier New" w:hAnsi="Courier New" w:cs="Courier New"/>
          <w:sz w:val="18"/>
          <w:szCs w:val="18"/>
        </w:rPr>
        <w:t>;            /* truncate to integer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return(</w:t>
      </w:r>
      <w:proofErr w:type="gramEnd"/>
      <w:r w:rsidRPr="006B56F9">
        <w:rPr>
          <w:rFonts w:ascii="Courier New" w:hAnsi="Courier New" w:cs="Courier New"/>
          <w:sz w:val="18"/>
          <w:szCs w:val="18"/>
        </w:rPr>
        <w:t>j - L);          /* range -L to H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comp(const void * a, const void * b)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aa</w:t>
      </w:r>
      <w:proofErr w:type="spell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int</w:t>
      </w:r>
      <w:proofErr w:type="spellEnd"/>
      <w:r w:rsidRPr="006B56F9">
        <w:rPr>
          <w:rFonts w:ascii="Courier New" w:hAnsi="Courier New" w:cs="Courier New"/>
          <w:sz w:val="18"/>
          <w:szCs w:val="18"/>
        </w:rPr>
        <w:t>*)a;</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*bb = (</w:t>
      </w:r>
      <w:proofErr w:type="spellStart"/>
      <w:r w:rsidRPr="006B56F9">
        <w:rPr>
          <w:rFonts w:ascii="Courier New" w:hAnsi="Courier New" w:cs="Courier New"/>
          <w:sz w:val="18"/>
          <w:szCs w:val="18"/>
        </w:rPr>
        <w:t>int</w:t>
      </w:r>
      <w:proofErr w:type="spellEnd"/>
      <w:r w:rsidRPr="006B56F9">
        <w:rPr>
          <w:rFonts w:ascii="Courier New" w:hAnsi="Courier New" w:cs="Courier New"/>
          <w:sz w:val="18"/>
          <w:szCs w:val="18"/>
        </w:rPr>
        <w:t>*)b;</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if</w:t>
      </w:r>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aa</w:t>
      </w:r>
      <w:proofErr w:type="spellEnd"/>
      <w:r w:rsidRPr="006B56F9">
        <w:rPr>
          <w:rFonts w:ascii="Courier New" w:hAnsi="Courier New" w:cs="Courier New"/>
          <w:sz w:val="18"/>
          <w:szCs w:val="18"/>
        </w:rPr>
        <w:t>==*bb)</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return</w:t>
      </w:r>
      <w:proofErr w:type="gramEnd"/>
      <w:r w:rsidRPr="006B56F9">
        <w:rPr>
          <w:rFonts w:ascii="Courier New" w:hAnsi="Courier New" w:cs="Courier New"/>
          <w:sz w:val="18"/>
          <w:szCs w:val="18"/>
        </w:rPr>
        <w:t xml:space="preserve"> 0;</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else</w:t>
      </w:r>
      <w:proofErr w:type="gramEnd"/>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if</w:t>
      </w:r>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aa</w:t>
      </w:r>
      <w:proofErr w:type="spellEnd"/>
      <w:r w:rsidRPr="006B56F9">
        <w:rPr>
          <w:rFonts w:ascii="Courier New" w:hAnsi="Courier New" w:cs="Courier New"/>
          <w:sz w:val="18"/>
          <w:szCs w:val="18"/>
        </w:rPr>
        <w:t xml:space="preserve"> &gt; *bb)</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return</w:t>
      </w:r>
      <w:proofErr w:type="gramEnd"/>
      <w:r w:rsidRPr="006B56F9">
        <w:rPr>
          <w:rFonts w:ascii="Courier New" w:hAnsi="Courier New" w:cs="Courier New"/>
          <w:sz w:val="18"/>
          <w:szCs w:val="18"/>
        </w:rPr>
        <w:t xml:space="preserve"> -1;</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else</w:t>
      </w:r>
      <w:proofErr w:type="gramEnd"/>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return</w:t>
      </w:r>
      <w:proofErr w:type="gramEnd"/>
      <w:r w:rsidRPr="006B56F9">
        <w:rPr>
          <w:rFonts w:ascii="Courier New" w:hAnsi="Courier New" w:cs="Courier New"/>
          <w:sz w:val="18"/>
          <w:szCs w:val="18"/>
        </w:rPr>
        <w:t xml:space="preserve"> 1;</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lastRenderedPageBreak/>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main(const </w:t>
      </w:r>
      <w:proofErr w:type="spellStart"/>
      <w:r w:rsidRPr="006B56F9">
        <w:rPr>
          <w:rFonts w:ascii="Courier New" w:hAnsi="Courier New" w:cs="Courier New"/>
          <w:sz w:val="18"/>
          <w:szCs w:val="18"/>
        </w:rPr>
        <w:t>int</w:t>
      </w:r>
      <w:proofErr w:type="spell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argc</w:t>
      </w:r>
      <w:proofErr w:type="spellEnd"/>
      <w:r w:rsidRPr="006B56F9">
        <w:rPr>
          <w:rFonts w:ascii="Courier New" w:hAnsi="Courier New" w:cs="Courier New"/>
          <w:sz w:val="18"/>
          <w:szCs w:val="18"/>
        </w:rPr>
        <w:t>, const char **</w:t>
      </w:r>
      <w:proofErr w:type="spellStart"/>
      <w:r w:rsidRPr="006B56F9">
        <w:rPr>
          <w:rFonts w:ascii="Courier New" w:hAnsi="Courier New" w:cs="Courier New"/>
          <w:sz w:val="18"/>
          <w:szCs w:val="18"/>
        </w:rPr>
        <w:t>argv</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ref[NUMBER_OF_REF_PICS];</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0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&lt; NUMBER_OF_REF_PICS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ref[</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 -i-1;</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POC   L0\n");</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 0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&lt;= NUMBER_OF_REF_PICS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xml:space="preserve">"%3i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0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&lt;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ref[</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"\n");</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 NUMBER_OF_REF_PICS+1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 xml:space="preserve"> &lt; NUM_PICS_IN_SEQUENCE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1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&lt; NUMBER_OF_REF_PICS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ref[</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if(</w:t>
      </w:r>
      <w:proofErr w:type="gramEnd"/>
      <w:r w:rsidRPr="006B56F9">
        <w:rPr>
          <w:rFonts w:ascii="Courier New" w:hAnsi="Courier New" w:cs="Courier New"/>
          <w:sz w:val="18"/>
          <w:szCs w:val="18"/>
        </w:rPr>
        <w:t>rand(0,99) &lt; PROBABILITY_KEEP_MINUS_2)</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int</w:t>
      </w:r>
      <w:proofErr w:type="spellEnd"/>
      <w:proofErr w:type="gramEnd"/>
      <w:r w:rsidRPr="006B56F9">
        <w:rPr>
          <w:rFonts w:ascii="Courier New" w:hAnsi="Courier New" w:cs="Courier New"/>
          <w:sz w:val="18"/>
          <w:szCs w:val="18"/>
        </w:rPr>
        <w:t xml:space="preserve"> index = rand(0,10000) % (NUMBER_OF_REF_PICS-1); </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ref[</w:t>
      </w:r>
      <w:proofErr w:type="gramEnd"/>
      <w:r w:rsidRPr="006B56F9">
        <w:rPr>
          <w:rFonts w:ascii="Courier New" w:hAnsi="Courier New" w:cs="Courier New"/>
          <w:sz w:val="18"/>
          <w:szCs w:val="18"/>
        </w:rPr>
        <w:t>index+1] = -2;</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qsort</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xml:space="preserve">ref, NUMBER_OF_REF_PICS, </w:t>
      </w:r>
      <w:proofErr w:type="spellStart"/>
      <w:r w:rsidRPr="006B56F9">
        <w:rPr>
          <w:rFonts w:ascii="Courier New" w:hAnsi="Courier New" w:cs="Courier New"/>
          <w:sz w:val="18"/>
          <w:szCs w:val="18"/>
        </w:rPr>
        <w:t>sizeof</w:t>
      </w:r>
      <w:proofErr w:type="spellEnd"/>
      <w:r w:rsidRPr="006B56F9">
        <w:rPr>
          <w:rFonts w:ascii="Courier New" w:hAnsi="Courier New" w:cs="Courier New"/>
          <w:sz w:val="18"/>
          <w:szCs w:val="18"/>
        </w:rPr>
        <w:t>(</w:t>
      </w:r>
      <w:proofErr w:type="spellStart"/>
      <w:r w:rsidRPr="006B56F9">
        <w:rPr>
          <w:rFonts w:ascii="Courier New" w:hAnsi="Courier New" w:cs="Courier New"/>
          <w:sz w:val="18"/>
          <w:szCs w:val="18"/>
        </w:rPr>
        <w:t>int</w:t>
      </w:r>
      <w:proofErr w:type="spellEnd"/>
      <w:r w:rsidRPr="006B56F9">
        <w:rPr>
          <w:rFonts w:ascii="Courier New" w:hAnsi="Courier New" w:cs="Courier New"/>
          <w:sz w:val="18"/>
          <w:szCs w:val="18"/>
        </w:rPr>
        <w:t>), comp);</w:t>
      </w:r>
    </w:p>
    <w:p w:rsidR="00FE2DA3" w:rsidRPr="006B56F9" w:rsidRDefault="00FE2DA3" w:rsidP="006B56F9">
      <w:pPr>
        <w:spacing w:before="0"/>
        <w:rPr>
          <w:rFonts w:ascii="Courier New" w:hAnsi="Courier New" w:cs="Courier New"/>
          <w:sz w:val="18"/>
          <w:szCs w:val="18"/>
        </w:rPr>
      </w:pP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 xml:space="preserve">"%3i   ", </w:t>
      </w:r>
      <w:proofErr w:type="spellStart"/>
      <w:r w:rsidRPr="006B56F9">
        <w:rPr>
          <w:rFonts w:ascii="Courier New" w:hAnsi="Courier New" w:cs="Courier New"/>
          <w:sz w:val="18"/>
          <w:szCs w:val="18"/>
        </w:rPr>
        <w:t>poc</w:t>
      </w:r>
      <w:proofErr w:type="spellEnd"/>
      <w:r w:rsidRPr="006B56F9">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gramStart"/>
      <w:r w:rsidRPr="006B56F9">
        <w:rPr>
          <w:rFonts w:ascii="Courier New" w:hAnsi="Courier New" w:cs="Courier New"/>
          <w:sz w:val="18"/>
          <w:szCs w:val="18"/>
        </w:rPr>
        <w:t>for(</w:t>
      </w:r>
      <w:proofErr w:type="spellStart"/>
      <w:proofErr w:type="gramEnd"/>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 0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 xml:space="preserve"> &lt; NUMBER_OF_REF_PICS ; </w:t>
      </w:r>
      <w:proofErr w:type="spellStart"/>
      <w:r w:rsidRPr="006B56F9">
        <w:rPr>
          <w:rFonts w:ascii="Courier New" w:hAnsi="Courier New" w:cs="Courier New"/>
          <w:sz w:val="18"/>
          <w:szCs w:val="18"/>
        </w:rPr>
        <w:t>i</w:t>
      </w:r>
      <w:proofErr w:type="spellEnd"/>
      <w:r w:rsidRPr="006B56F9">
        <w:rPr>
          <w:rFonts w:ascii="Courier New" w:hAnsi="Courier New" w:cs="Courier New"/>
          <w:sz w:val="18"/>
          <w:szCs w:val="18"/>
        </w:rPr>
        <w:t>++)</w:t>
      </w:r>
    </w:p>
    <w:p w:rsidR="00FE2DA3" w:rsidRPr="00FE0B6C"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roofErr w:type="spellStart"/>
      <w:proofErr w:type="gramStart"/>
      <w:r w:rsidRPr="00FE0B6C">
        <w:rPr>
          <w:rFonts w:ascii="Courier New" w:hAnsi="Courier New" w:cs="Courier New"/>
          <w:sz w:val="18"/>
          <w:szCs w:val="18"/>
        </w:rPr>
        <w:t>printf</w:t>
      </w:r>
      <w:proofErr w:type="spellEnd"/>
      <w:r w:rsidRPr="00FE0B6C">
        <w:rPr>
          <w:rFonts w:ascii="Courier New" w:hAnsi="Courier New" w:cs="Courier New"/>
          <w:sz w:val="18"/>
          <w:szCs w:val="18"/>
        </w:rPr>
        <w:t>(</w:t>
      </w:r>
      <w:proofErr w:type="gramEnd"/>
      <w:r w:rsidRPr="00FE0B6C">
        <w:rPr>
          <w:rFonts w:ascii="Courier New" w:hAnsi="Courier New" w:cs="Courier New"/>
          <w:sz w:val="18"/>
          <w:szCs w:val="18"/>
        </w:rPr>
        <w:t>" %</w:t>
      </w:r>
      <w:proofErr w:type="spellStart"/>
      <w:r w:rsidRPr="00FE0B6C">
        <w:rPr>
          <w:rFonts w:ascii="Courier New" w:hAnsi="Courier New" w:cs="Courier New"/>
          <w:sz w:val="18"/>
          <w:szCs w:val="18"/>
        </w:rPr>
        <w:t>i</w:t>
      </w:r>
      <w:proofErr w:type="spellEnd"/>
      <w:r w:rsidRPr="00FE0B6C">
        <w:rPr>
          <w:rFonts w:ascii="Courier New" w:hAnsi="Courier New" w:cs="Courier New"/>
          <w:sz w:val="18"/>
          <w:szCs w:val="18"/>
        </w:rPr>
        <w:t xml:space="preserve"> ", ref[</w:t>
      </w:r>
      <w:proofErr w:type="spellStart"/>
      <w:r w:rsidRPr="00FE0B6C">
        <w:rPr>
          <w:rFonts w:ascii="Courier New" w:hAnsi="Courier New" w:cs="Courier New"/>
          <w:sz w:val="18"/>
          <w:szCs w:val="18"/>
        </w:rPr>
        <w:t>i</w:t>
      </w:r>
      <w:proofErr w:type="spellEnd"/>
      <w:r w:rsidRPr="00FE0B6C">
        <w:rPr>
          <w:rFonts w:ascii="Courier New" w:hAnsi="Courier New" w:cs="Courier New"/>
          <w:sz w:val="18"/>
          <w:szCs w:val="18"/>
        </w:rPr>
        <w:t xml:space="preserve">] + </w:t>
      </w:r>
      <w:proofErr w:type="spellStart"/>
      <w:r w:rsidRPr="00FE0B6C">
        <w:rPr>
          <w:rFonts w:ascii="Courier New" w:hAnsi="Courier New" w:cs="Courier New"/>
          <w:sz w:val="18"/>
          <w:szCs w:val="18"/>
        </w:rPr>
        <w:t>poc</w:t>
      </w:r>
      <w:proofErr w:type="spellEnd"/>
      <w:r w:rsidRPr="00FE0B6C">
        <w:rPr>
          <w:rFonts w:ascii="Courier New" w:hAnsi="Courier New" w:cs="Courier New"/>
          <w:sz w:val="18"/>
          <w:szCs w:val="18"/>
        </w:rPr>
        <w:t>);</w:t>
      </w:r>
    </w:p>
    <w:p w:rsidR="00FE2DA3" w:rsidRPr="006B56F9" w:rsidRDefault="00FE2DA3" w:rsidP="006B56F9">
      <w:pPr>
        <w:spacing w:before="0"/>
        <w:rPr>
          <w:rFonts w:ascii="Courier New" w:hAnsi="Courier New" w:cs="Courier New"/>
          <w:sz w:val="18"/>
          <w:szCs w:val="18"/>
        </w:rPr>
      </w:pPr>
      <w:r w:rsidRPr="00FE0B6C">
        <w:rPr>
          <w:rFonts w:ascii="Courier New" w:hAnsi="Courier New" w:cs="Courier New"/>
          <w:sz w:val="18"/>
          <w:szCs w:val="18"/>
        </w:rPr>
        <w:t xml:space="preserve">    </w:t>
      </w:r>
      <w:proofErr w:type="spellStart"/>
      <w:proofErr w:type="gramStart"/>
      <w:r w:rsidRPr="006B56F9">
        <w:rPr>
          <w:rFonts w:ascii="Courier New" w:hAnsi="Courier New" w:cs="Courier New"/>
          <w:sz w:val="18"/>
          <w:szCs w:val="18"/>
        </w:rPr>
        <w:t>printf</w:t>
      </w:r>
      <w:proofErr w:type="spellEnd"/>
      <w:r w:rsidRPr="006B56F9">
        <w:rPr>
          <w:rFonts w:ascii="Courier New" w:hAnsi="Courier New" w:cs="Courier New"/>
          <w:sz w:val="18"/>
          <w:szCs w:val="18"/>
        </w:rPr>
        <w:t>(</w:t>
      </w:r>
      <w:proofErr w:type="gramEnd"/>
      <w:r w:rsidRPr="006B56F9">
        <w:rPr>
          <w:rFonts w:ascii="Courier New" w:hAnsi="Courier New" w:cs="Courier New"/>
          <w:sz w:val="18"/>
          <w:szCs w:val="18"/>
        </w:rPr>
        <w:t>"\n");</w:t>
      </w:r>
    </w:p>
    <w:p w:rsidR="00FE2DA3" w:rsidRPr="006B56F9" w:rsidRDefault="00FE2DA3" w:rsidP="006B56F9">
      <w:pPr>
        <w:spacing w:before="0"/>
        <w:rPr>
          <w:rFonts w:ascii="Courier New" w:hAnsi="Courier New" w:cs="Courier New"/>
          <w:sz w:val="18"/>
          <w:szCs w:val="18"/>
        </w:rPr>
      </w:pPr>
      <w:r w:rsidRPr="006B56F9">
        <w:rPr>
          <w:rFonts w:ascii="Courier New" w:hAnsi="Courier New" w:cs="Courier New"/>
          <w:sz w:val="18"/>
          <w:szCs w:val="18"/>
        </w:rPr>
        <w:t xml:space="preserve">  }</w:t>
      </w:r>
    </w:p>
    <w:p w:rsidR="00700A6E" w:rsidRDefault="00FE2DA3">
      <w:pPr>
        <w:spacing w:before="0"/>
        <w:rPr>
          <w:rFonts w:ascii="Courier New" w:hAnsi="Courier New" w:cs="Courier New"/>
          <w:sz w:val="18"/>
          <w:szCs w:val="18"/>
        </w:rPr>
      </w:pPr>
      <w:r w:rsidRPr="006B56F9">
        <w:rPr>
          <w:rFonts w:ascii="Courier New" w:hAnsi="Courier New" w:cs="Courier New"/>
          <w:sz w:val="18"/>
          <w:szCs w:val="18"/>
        </w:rPr>
        <w:t>}</w:t>
      </w:r>
    </w:p>
    <w:p w:rsidR="00700A6E" w:rsidRDefault="00700A6E">
      <w:pPr>
        <w:spacing w:before="0"/>
        <w:rPr>
          <w:rFonts w:ascii="Courier New" w:hAnsi="Courier New" w:cs="Courier New"/>
          <w:sz w:val="18"/>
          <w:szCs w:val="18"/>
        </w:rPr>
      </w:pPr>
    </w:p>
    <w:p w:rsidR="00FE2DA3" w:rsidRDefault="00FE2DA3" w:rsidP="00EA48C9">
      <w:r>
        <w:t>The reference picture lists for the first pictures are given by table 11.</w:t>
      </w:r>
    </w:p>
    <w:p w:rsidR="00FE2DA3" w:rsidRDefault="00FE2DA3" w:rsidP="00EA48C9">
      <w:pPr>
        <w:jc w:val="center"/>
        <w:rPr>
          <w:szCs w:val="22"/>
        </w:rPr>
      </w:pPr>
      <w:r>
        <w:rPr>
          <w:b/>
          <w:szCs w:val="22"/>
        </w:rPr>
        <w:t>Table 8</w:t>
      </w:r>
      <w:r>
        <w:rPr>
          <w:b/>
          <w:szCs w:val="22"/>
        </w:rPr>
        <w:br/>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69"/>
        <w:gridCol w:w="1218"/>
        <w:gridCol w:w="694"/>
        <w:gridCol w:w="2126"/>
        <w:gridCol w:w="2198"/>
        <w:gridCol w:w="2025"/>
      </w:tblGrid>
      <w:tr w:rsidR="00FE2DA3" w:rsidRPr="00F32B5D" w:rsidTr="003A76E4">
        <w:tc>
          <w:tcPr>
            <w:tcW w:w="646" w:type="dxa"/>
          </w:tcPr>
          <w:p w:rsidR="00FE2DA3" w:rsidRPr="00F32B5D" w:rsidRDefault="00FE2DA3" w:rsidP="003A76E4">
            <w:pPr>
              <w:jc w:val="both"/>
            </w:pPr>
            <w:r>
              <w:rPr>
                <w:szCs w:val="22"/>
              </w:rPr>
              <w:t>POC</w:t>
            </w:r>
          </w:p>
        </w:tc>
        <w:tc>
          <w:tcPr>
            <w:tcW w:w="669" w:type="dxa"/>
          </w:tcPr>
          <w:p w:rsidR="00FE2DA3" w:rsidRDefault="00FE2DA3" w:rsidP="003A76E4">
            <w:pPr>
              <w:keepNext/>
              <w:keepLines/>
              <w:jc w:val="center"/>
            </w:pPr>
            <w:proofErr w:type="spellStart"/>
            <w:r>
              <w:t>pic</w:t>
            </w:r>
            <w:proofErr w:type="spellEnd"/>
            <w:r>
              <w:t xml:space="preserve"> type</w:t>
            </w:r>
          </w:p>
        </w:tc>
        <w:tc>
          <w:tcPr>
            <w:tcW w:w="1218" w:type="dxa"/>
          </w:tcPr>
          <w:p w:rsidR="00FE2DA3" w:rsidRDefault="00FE2DA3" w:rsidP="003A76E4">
            <w:pPr>
              <w:keepNext/>
              <w:keepLines/>
              <w:jc w:val="center"/>
            </w:pPr>
            <w:proofErr w:type="spellStart"/>
            <w:r>
              <w:t>nal_ref_flg</w:t>
            </w:r>
            <w:proofErr w:type="spellEnd"/>
          </w:p>
        </w:tc>
        <w:tc>
          <w:tcPr>
            <w:tcW w:w="694" w:type="dxa"/>
          </w:tcPr>
          <w:p w:rsidR="00FE2DA3" w:rsidRDefault="00FE2DA3" w:rsidP="003A76E4">
            <w:pPr>
              <w:keepNext/>
              <w:keepLines/>
              <w:jc w:val="center"/>
            </w:pPr>
            <w:proofErr w:type="spellStart"/>
            <w:r>
              <w:t>t_id</w:t>
            </w:r>
            <w:proofErr w:type="spellEnd"/>
          </w:p>
        </w:tc>
        <w:tc>
          <w:tcPr>
            <w:tcW w:w="2126" w:type="dxa"/>
          </w:tcPr>
          <w:p w:rsidR="00FE2DA3" w:rsidRPr="00F32B5D" w:rsidRDefault="00FE2DA3" w:rsidP="003A76E4">
            <w:pPr>
              <w:keepNext/>
              <w:keepLines/>
              <w:jc w:val="center"/>
            </w:pPr>
            <w:r>
              <w:t>RefPicList0</w:t>
            </w:r>
          </w:p>
        </w:tc>
        <w:tc>
          <w:tcPr>
            <w:tcW w:w="2198" w:type="dxa"/>
          </w:tcPr>
          <w:p w:rsidR="00FE2DA3" w:rsidRPr="00F32B5D" w:rsidRDefault="00FE2DA3" w:rsidP="003A76E4">
            <w:pPr>
              <w:keepNext/>
              <w:keepLines/>
              <w:jc w:val="center"/>
            </w:pPr>
            <w:r>
              <w:t>RefPicList1</w:t>
            </w:r>
          </w:p>
        </w:tc>
        <w:tc>
          <w:tcPr>
            <w:tcW w:w="2025" w:type="dxa"/>
          </w:tcPr>
          <w:p w:rsidR="00FE2DA3" w:rsidRDefault="00FE2DA3" w:rsidP="003A76E4">
            <w:pPr>
              <w:keepNext/>
              <w:keepLines/>
              <w:jc w:val="center"/>
            </w:pPr>
            <w:r>
              <w:t>Other pictures marked as “used for reference”</w:t>
            </w:r>
          </w:p>
        </w:tc>
      </w:tr>
      <w:tr w:rsidR="00FE2DA3" w:rsidRPr="00F32B5D" w:rsidTr="003A76E4">
        <w:tc>
          <w:tcPr>
            <w:tcW w:w="646" w:type="dxa"/>
          </w:tcPr>
          <w:p w:rsidR="00FE2DA3" w:rsidRPr="00372796" w:rsidRDefault="00FE2DA3" w:rsidP="003A76E4">
            <w:pPr>
              <w:jc w:val="both"/>
              <w:rPr>
                <w:szCs w:val="22"/>
              </w:rPr>
            </w:pPr>
            <w:r w:rsidRPr="00372796">
              <w:rPr>
                <w:szCs w:val="22"/>
              </w:rPr>
              <w:t>0</w:t>
            </w:r>
          </w:p>
        </w:tc>
        <w:tc>
          <w:tcPr>
            <w:tcW w:w="669" w:type="dxa"/>
          </w:tcPr>
          <w:p w:rsidR="00FE2DA3" w:rsidRDefault="00FE2DA3" w:rsidP="003A76E4">
            <w:pPr>
              <w:keepNext/>
              <w:keepLines/>
              <w:jc w:val="center"/>
              <w:rPr>
                <w:color w:val="000000"/>
              </w:rPr>
            </w:pPr>
            <w:r>
              <w:rPr>
                <w:color w:val="000000"/>
              </w:rPr>
              <w:t>IDR</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1</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E27D4" w:rsidRDefault="00FE2DA3" w:rsidP="003A76E4">
            <w:pPr>
              <w:keepNext/>
              <w:keepLines/>
              <w:jc w:val="center"/>
            </w:pPr>
            <w:r>
              <w:t>-</w:t>
            </w:r>
          </w:p>
        </w:tc>
      </w:tr>
      <w:tr w:rsidR="00FE2DA3" w:rsidRPr="00F32B5D" w:rsidTr="003A76E4">
        <w:tc>
          <w:tcPr>
            <w:tcW w:w="646" w:type="dxa"/>
          </w:tcPr>
          <w:p w:rsidR="00FE2DA3" w:rsidRPr="00372796" w:rsidRDefault="00FE2DA3" w:rsidP="003A76E4">
            <w:pPr>
              <w:jc w:val="both"/>
              <w:rPr>
                <w:szCs w:val="22"/>
              </w:rPr>
            </w:pPr>
            <w:r>
              <w:rPr>
                <w:szCs w:val="22"/>
              </w:rPr>
              <w:t>2</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E27D4"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3</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2, 1, 0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E27D4"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4</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3, 2, 1, 0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AF3480"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5</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4, 3, 2, 1, 0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Default="00FE2DA3" w:rsidP="003A76E4">
            <w:pPr>
              <w:jc w:val="both"/>
              <w:rPr>
                <w:szCs w:val="22"/>
              </w:rPr>
            </w:pPr>
            <w:r>
              <w:rPr>
                <w:szCs w:val="22"/>
              </w:rPr>
              <w:t>6</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Default="00FE2DA3" w:rsidP="003A76E4">
            <w:pPr>
              <w:keepNext/>
              <w:keepLines/>
              <w:jc w:val="center"/>
              <w:rPr>
                <w:color w:val="000000"/>
              </w:rPr>
            </w:pPr>
            <w:r>
              <w:rPr>
                <w:color w:val="000000"/>
              </w:rPr>
              <w:t>5, 4, 3, 1, 0</w:t>
            </w:r>
          </w:p>
        </w:tc>
        <w:tc>
          <w:tcPr>
            <w:tcW w:w="2198" w:type="dxa"/>
          </w:tcPr>
          <w:p w:rsidR="00FE2DA3"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7</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6, 5, 4, 1, 0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lastRenderedPageBreak/>
              <w:t>8</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Pr="00F32B5D" w:rsidRDefault="00FE2DA3" w:rsidP="003A76E4">
            <w:pPr>
              <w:keepNext/>
              <w:keepLines/>
              <w:jc w:val="center"/>
              <w:rPr>
                <w:color w:val="000000"/>
              </w:rPr>
            </w:pPr>
            <w:r>
              <w:rPr>
                <w:color w:val="000000"/>
              </w:rPr>
              <w:t>7, 6, 5, 1, 0</w:t>
            </w:r>
          </w:p>
        </w:tc>
        <w:tc>
          <w:tcPr>
            <w:tcW w:w="2198" w:type="dxa"/>
          </w:tcPr>
          <w:p w:rsidR="00FE2DA3" w:rsidRPr="00F32B5D" w:rsidRDefault="00FE2DA3" w:rsidP="003A76E4">
            <w:pPr>
              <w:keepNext/>
              <w:keepLines/>
              <w:jc w:val="center"/>
              <w:rPr>
                <w:color w:val="000000"/>
              </w:rPr>
            </w:pPr>
            <w:r>
              <w:rPr>
                <w:color w:val="000000"/>
              </w:rPr>
              <w:t>-</w:t>
            </w:r>
          </w:p>
        </w:tc>
        <w:tc>
          <w:tcPr>
            <w:tcW w:w="2025" w:type="dxa"/>
          </w:tcPr>
          <w:p w:rsidR="00FE2DA3" w:rsidRPr="00F32B5D" w:rsidRDefault="00FE2DA3" w:rsidP="003A76E4">
            <w:pPr>
              <w:keepNext/>
              <w:keepLines/>
              <w:jc w:val="center"/>
              <w:rPr>
                <w:color w:val="000000"/>
              </w:rPr>
            </w:pPr>
            <w:r>
              <w:rPr>
                <w:color w:val="000000"/>
              </w:rPr>
              <w:t>-</w:t>
            </w:r>
          </w:p>
        </w:tc>
      </w:tr>
      <w:tr w:rsidR="00FE2DA3" w:rsidRPr="00F32B5D" w:rsidTr="003A76E4">
        <w:tc>
          <w:tcPr>
            <w:tcW w:w="646" w:type="dxa"/>
          </w:tcPr>
          <w:p w:rsidR="00FE2DA3" w:rsidRDefault="00FE2DA3" w:rsidP="003A76E4">
            <w:pPr>
              <w:jc w:val="both"/>
              <w:rPr>
                <w:szCs w:val="22"/>
              </w:rPr>
            </w:pPr>
            <w:r>
              <w:rPr>
                <w:szCs w:val="22"/>
              </w:rPr>
              <w:t>9</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Default="00FE2DA3" w:rsidP="003A76E4">
            <w:pPr>
              <w:keepNext/>
              <w:keepLines/>
              <w:jc w:val="center"/>
              <w:rPr>
                <w:color w:val="000000"/>
              </w:rPr>
            </w:pPr>
            <w:r>
              <w:rPr>
                <w:color w:val="000000"/>
              </w:rPr>
              <w:t>8, 7, 5, 1, 0</w:t>
            </w:r>
          </w:p>
        </w:tc>
        <w:tc>
          <w:tcPr>
            <w:tcW w:w="2198" w:type="dxa"/>
          </w:tcPr>
          <w:p w:rsidR="00FE2DA3" w:rsidRDefault="00FE2DA3" w:rsidP="003A76E4">
            <w:pPr>
              <w:keepNext/>
              <w:keepLines/>
              <w:jc w:val="center"/>
              <w:rPr>
                <w:color w:val="000000"/>
              </w:rPr>
            </w:pPr>
            <w:r>
              <w:rPr>
                <w:color w:val="000000"/>
              </w:rPr>
              <w:t>-</w:t>
            </w:r>
          </w:p>
        </w:tc>
        <w:tc>
          <w:tcPr>
            <w:tcW w:w="2025" w:type="dxa"/>
          </w:tcPr>
          <w:p w:rsidR="00FE2DA3" w:rsidRDefault="00FE2DA3" w:rsidP="003A76E4">
            <w:pPr>
              <w:keepNext/>
              <w:keepLines/>
              <w:jc w:val="center"/>
              <w:rPr>
                <w:color w:val="000000"/>
              </w:rPr>
            </w:pPr>
            <w:r>
              <w:rPr>
                <w:color w:val="000000"/>
              </w:rPr>
              <w:t>-</w:t>
            </w:r>
          </w:p>
        </w:tc>
      </w:tr>
      <w:tr w:rsidR="00FE2DA3" w:rsidRPr="00F32B5D" w:rsidTr="003A76E4">
        <w:tc>
          <w:tcPr>
            <w:tcW w:w="646" w:type="dxa"/>
          </w:tcPr>
          <w:p w:rsidR="00FE2DA3" w:rsidRDefault="00FE2DA3" w:rsidP="003A76E4">
            <w:pPr>
              <w:jc w:val="both"/>
              <w:rPr>
                <w:szCs w:val="22"/>
              </w:rPr>
            </w:pPr>
            <w:r>
              <w:rPr>
                <w:szCs w:val="22"/>
              </w:rPr>
              <w:t>10</w:t>
            </w:r>
          </w:p>
        </w:tc>
        <w:tc>
          <w:tcPr>
            <w:tcW w:w="669" w:type="dxa"/>
          </w:tcPr>
          <w:p w:rsidR="00FE2DA3" w:rsidRDefault="00FE2DA3" w:rsidP="003A76E4">
            <w:pPr>
              <w:keepNext/>
              <w:keepLines/>
              <w:jc w:val="center"/>
              <w:rPr>
                <w:color w:val="000000"/>
              </w:rPr>
            </w:pPr>
            <w:r>
              <w:rPr>
                <w:color w:val="000000"/>
              </w:rPr>
              <w:t>P</w:t>
            </w:r>
          </w:p>
        </w:tc>
        <w:tc>
          <w:tcPr>
            <w:tcW w:w="1218" w:type="dxa"/>
          </w:tcPr>
          <w:p w:rsidR="00FE2DA3" w:rsidRDefault="00FE2DA3" w:rsidP="003A76E4">
            <w:pPr>
              <w:keepNext/>
              <w:keepLines/>
              <w:jc w:val="center"/>
              <w:rPr>
                <w:color w:val="000000"/>
              </w:rPr>
            </w:pPr>
            <w:r>
              <w:rPr>
                <w:color w:val="000000"/>
              </w:rPr>
              <w:t>1</w:t>
            </w:r>
          </w:p>
        </w:tc>
        <w:tc>
          <w:tcPr>
            <w:tcW w:w="694" w:type="dxa"/>
          </w:tcPr>
          <w:p w:rsidR="00FE2DA3" w:rsidRDefault="00FE2DA3" w:rsidP="003A76E4">
            <w:pPr>
              <w:keepNext/>
              <w:keepLines/>
              <w:jc w:val="center"/>
              <w:rPr>
                <w:color w:val="000000"/>
              </w:rPr>
            </w:pPr>
            <w:r>
              <w:rPr>
                <w:color w:val="000000"/>
              </w:rPr>
              <w:t>0</w:t>
            </w:r>
          </w:p>
        </w:tc>
        <w:tc>
          <w:tcPr>
            <w:tcW w:w="2126" w:type="dxa"/>
          </w:tcPr>
          <w:p w:rsidR="00FE2DA3" w:rsidRDefault="00FE2DA3" w:rsidP="003A76E4">
            <w:pPr>
              <w:keepNext/>
              <w:keepLines/>
              <w:jc w:val="center"/>
              <w:rPr>
                <w:color w:val="000000"/>
              </w:rPr>
            </w:pPr>
            <w:r>
              <w:rPr>
                <w:color w:val="000000"/>
              </w:rPr>
              <w:t>9, 8, 7, 5, 1</w:t>
            </w:r>
          </w:p>
        </w:tc>
        <w:tc>
          <w:tcPr>
            <w:tcW w:w="2198" w:type="dxa"/>
          </w:tcPr>
          <w:p w:rsidR="00FE2DA3" w:rsidRDefault="00FE2DA3" w:rsidP="003A76E4">
            <w:pPr>
              <w:keepNext/>
              <w:keepLines/>
              <w:jc w:val="center"/>
              <w:rPr>
                <w:color w:val="000000"/>
              </w:rPr>
            </w:pPr>
            <w:r>
              <w:rPr>
                <w:color w:val="000000"/>
              </w:rPr>
              <w:t>-</w:t>
            </w:r>
          </w:p>
        </w:tc>
        <w:tc>
          <w:tcPr>
            <w:tcW w:w="2025" w:type="dxa"/>
          </w:tcPr>
          <w:p w:rsidR="00FE2DA3" w:rsidRDefault="00FE2DA3" w:rsidP="003A76E4">
            <w:pPr>
              <w:keepNext/>
              <w:keepLines/>
              <w:jc w:val="center"/>
              <w:rPr>
                <w:color w:val="000000"/>
              </w:rPr>
            </w:pPr>
            <w:r>
              <w:rPr>
                <w:color w:val="000000"/>
              </w:rPr>
              <w:t>-</w:t>
            </w:r>
          </w:p>
        </w:tc>
      </w:tr>
      <w:tr w:rsidR="00FE2DA3" w:rsidRPr="00F32B5D" w:rsidTr="003A76E4">
        <w:tc>
          <w:tcPr>
            <w:tcW w:w="646" w:type="dxa"/>
          </w:tcPr>
          <w:p w:rsidR="00FE2DA3" w:rsidRPr="00372796" w:rsidRDefault="00FE2DA3" w:rsidP="003A76E4">
            <w:pPr>
              <w:jc w:val="both"/>
              <w:rPr>
                <w:szCs w:val="22"/>
              </w:rPr>
            </w:pPr>
            <w:r>
              <w:rPr>
                <w:szCs w:val="22"/>
              </w:rPr>
              <w:t>…</w:t>
            </w:r>
          </w:p>
        </w:tc>
        <w:tc>
          <w:tcPr>
            <w:tcW w:w="669" w:type="dxa"/>
          </w:tcPr>
          <w:p w:rsidR="00FE2DA3" w:rsidRDefault="00FE2DA3" w:rsidP="003A76E4">
            <w:pPr>
              <w:keepNext/>
              <w:keepLines/>
              <w:jc w:val="center"/>
              <w:rPr>
                <w:color w:val="000000"/>
              </w:rPr>
            </w:pPr>
          </w:p>
        </w:tc>
        <w:tc>
          <w:tcPr>
            <w:tcW w:w="1218" w:type="dxa"/>
          </w:tcPr>
          <w:p w:rsidR="00FE2DA3" w:rsidRDefault="00FE2DA3" w:rsidP="003A76E4">
            <w:pPr>
              <w:keepNext/>
              <w:keepLines/>
              <w:jc w:val="center"/>
              <w:rPr>
                <w:color w:val="000000"/>
              </w:rPr>
            </w:pPr>
          </w:p>
        </w:tc>
        <w:tc>
          <w:tcPr>
            <w:tcW w:w="694" w:type="dxa"/>
          </w:tcPr>
          <w:p w:rsidR="00FE2DA3" w:rsidRDefault="00FE2DA3" w:rsidP="003A76E4">
            <w:pPr>
              <w:keepNext/>
              <w:keepLines/>
              <w:jc w:val="center"/>
              <w:rPr>
                <w:color w:val="000000"/>
              </w:rPr>
            </w:pPr>
          </w:p>
        </w:tc>
        <w:tc>
          <w:tcPr>
            <w:tcW w:w="2126" w:type="dxa"/>
          </w:tcPr>
          <w:p w:rsidR="00FE2DA3" w:rsidRPr="00F32B5D" w:rsidRDefault="00FE2DA3" w:rsidP="003A76E4">
            <w:pPr>
              <w:keepNext/>
              <w:keepLines/>
              <w:jc w:val="center"/>
              <w:rPr>
                <w:color w:val="000000"/>
              </w:rPr>
            </w:pPr>
          </w:p>
        </w:tc>
        <w:tc>
          <w:tcPr>
            <w:tcW w:w="2198" w:type="dxa"/>
          </w:tcPr>
          <w:p w:rsidR="00FE2DA3" w:rsidRPr="00F32B5D" w:rsidRDefault="00FE2DA3" w:rsidP="003A76E4">
            <w:pPr>
              <w:keepNext/>
              <w:keepLines/>
              <w:jc w:val="center"/>
              <w:rPr>
                <w:color w:val="000000"/>
              </w:rPr>
            </w:pPr>
          </w:p>
        </w:tc>
        <w:tc>
          <w:tcPr>
            <w:tcW w:w="2025" w:type="dxa"/>
          </w:tcPr>
          <w:p w:rsidR="00FE2DA3" w:rsidRPr="00F32B5D" w:rsidRDefault="00FE2DA3" w:rsidP="003A76E4">
            <w:pPr>
              <w:keepNext/>
              <w:keepLines/>
              <w:jc w:val="center"/>
              <w:rPr>
                <w:color w:val="000000"/>
              </w:rPr>
            </w:pPr>
          </w:p>
        </w:tc>
      </w:tr>
    </w:tbl>
    <w:p w:rsidR="00FE2DA3" w:rsidDel="0094696F" w:rsidRDefault="00FE2DA3" w:rsidP="00EA48C9">
      <w:pPr>
        <w:rPr>
          <w:del w:id="648" w:author="Ye-Kui Wang" w:date="2011-12-27T15:51:00Z"/>
          <w:szCs w:val="22"/>
        </w:rPr>
      </w:pPr>
    </w:p>
    <w:p w:rsidR="00FE2DA3" w:rsidDel="0094696F" w:rsidRDefault="00FE2DA3" w:rsidP="0094696F">
      <w:pPr>
        <w:pStyle w:val="Heading1"/>
        <w:ind w:left="360" w:hanging="360"/>
        <w:rPr>
          <w:del w:id="649" w:author="Ye-Kui Wang" w:date="2011-12-27T15:51:00Z"/>
        </w:rPr>
      </w:pPr>
      <w:del w:id="650" w:author="Ye-Kui Wang" w:date="2011-12-27T15:51:00Z">
        <w:r w:rsidDel="0094696F">
          <w:delText xml:space="preserve"> Additional test sets</w:delText>
        </w:r>
      </w:del>
    </w:p>
    <w:p w:rsidR="00FE2DA3" w:rsidRPr="00741485" w:rsidDel="0094696F" w:rsidRDefault="00FE2DA3" w:rsidP="0094696F">
      <w:pPr>
        <w:keepNext/>
        <w:numPr>
          <w:ilvl w:val="0"/>
          <w:numId w:val="6"/>
        </w:numPr>
        <w:spacing w:before="240" w:after="60"/>
        <w:ind w:left="360" w:hanging="360"/>
        <w:outlineLvl w:val="0"/>
        <w:rPr>
          <w:del w:id="651" w:author="Ye-Kui Wang" w:date="2011-12-27T15:51:00Z"/>
        </w:rPr>
      </w:pPr>
      <w:del w:id="652" w:author="Ye-Kui Wang" w:date="2011-12-27T15:51:00Z">
        <w:r w:rsidRPr="00741485" w:rsidDel="0094696F">
          <w:delText xml:space="preserve">The following additional test sets are to be finalized, and then included in either or both of Sections 2 and 3. </w:delText>
        </w:r>
      </w:del>
    </w:p>
    <w:p w:rsidR="00FE2DA3" w:rsidRPr="004027E3" w:rsidDel="0094696F" w:rsidRDefault="00FE2DA3" w:rsidP="0094696F">
      <w:pPr>
        <w:keepNext/>
        <w:numPr>
          <w:ilvl w:val="0"/>
          <w:numId w:val="6"/>
        </w:numPr>
        <w:spacing w:before="240" w:after="60"/>
        <w:ind w:left="360" w:hanging="360"/>
        <w:outlineLvl w:val="0"/>
        <w:rPr>
          <w:del w:id="653" w:author="Ye-Kui Wang" w:date="2011-12-27T15:51:00Z"/>
          <w:highlight w:val="yellow"/>
        </w:rPr>
      </w:pPr>
      <w:del w:id="654" w:author="Ye-Kui Wang" w:date="2011-12-27T15:51:00Z">
        <w:r w:rsidRPr="00CE22AD" w:rsidDel="0094696F">
          <w:rPr>
            <w:highlight w:val="yellow"/>
          </w:rPr>
          <w:delText xml:space="preserve">[Open issue: Add a test set for </w:delText>
        </w:r>
        <w:r w:rsidDel="0094696F">
          <w:rPr>
            <w:highlight w:val="yellow"/>
          </w:rPr>
          <w:delText>re-marking a short-term picture to long-term some time after it has been coded to ensure that all proposals keep this feature. This</w:delText>
        </w:r>
        <w:r w:rsidRPr="004027E3" w:rsidDel="0094696F">
          <w:rPr>
            <w:highlight w:val="yellow"/>
          </w:rPr>
          <w:delText xml:space="preserve"> case </w:delText>
        </w:r>
        <w:r w:rsidDel="0094696F">
          <w:rPr>
            <w:highlight w:val="yellow"/>
          </w:rPr>
          <w:delText xml:space="preserve">may be </w:delText>
        </w:r>
        <w:r w:rsidRPr="004027E3" w:rsidDel="0094696F">
          <w:rPr>
            <w:highlight w:val="yellow"/>
          </w:rPr>
          <w:delText>covered by the test sets in 3.3.</w:delText>
        </w:r>
        <w:r w:rsidDel="0094696F">
          <w:rPr>
            <w:highlight w:val="yellow"/>
          </w:rPr>
          <w:delText>]</w:delText>
        </w:r>
      </w:del>
    </w:p>
    <w:p w:rsidR="00FE2DA3" w:rsidRDefault="00FE2DA3" w:rsidP="0094696F">
      <w:pPr>
        <w:keepNext/>
        <w:spacing w:before="240" w:after="60"/>
        <w:outlineLvl w:val="0"/>
        <w:rPr>
          <w:szCs w:val="22"/>
        </w:rPr>
      </w:pPr>
    </w:p>
    <w:sectPr w:rsidR="00FE2DA3" w:rsidSect="005A00FE">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8EC" w:rsidRDefault="003F78EC">
      <w:r>
        <w:separator/>
      </w:r>
    </w:p>
  </w:endnote>
  <w:endnote w:type="continuationSeparator" w:id="0">
    <w:p w:rsidR="003F78EC" w:rsidRDefault="003F78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auto"/>
    <w:pitch w:val="variable"/>
    <w:sig w:usb0="00000003"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宋体">
    <w:altName w:val="Times New Roman"/>
    <w:panose1 w:val="00000000000000000000"/>
    <w:charset w:val="4D"/>
    <w:family w:val="roman"/>
    <w:notTrueType/>
    <w:pitch w:val="default"/>
    <w:sig w:usb0="00000000" w:usb1="0A02889C" w:usb2="00000015" w:usb3="0D07859C" w:csb0="3D78AF95" w:csb1="0D07862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A6E" w:rsidRDefault="00700A6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CE51E0">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655" w:author="Ye-Kui Wang" w:date="2011-12-27T15:52:00Z">
      <w:r w:rsidR="0094696F">
        <w:rPr>
          <w:rStyle w:val="PageNumber"/>
          <w:noProof/>
        </w:rPr>
        <w:t>2011-12-27</w:t>
      </w:r>
    </w:ins>
    <w:ins w:id="656" w:author="tktan" w:date="2011-12-23T08:41:00Z">
      <w:del w:id="657" w:author="Ye-Kui Wang" w:date="2011-12-27T14:49:00Z">
        <w:r w:rsidDel="009428D1">
          <w:rPr>
            <w:rStyle w:val="PageNumber"/>
            <w:noProof/>
          </w:rPr>
          <w:delText>2011-12-22</w:delText>
        </w:r>
      </w:del>
    </w:ins>
    <w:ins w:id="658" w:author="Rickard Sjöberg" w:date="2011-12-22T16:38:00Z">
      <w:del w:id="659" w:author="Ye-Kui Wang" w:date="2011-12-27T14:49:00Z">
        <w:r w:rsidDel="009428D1">
          <w:rPr>
            <w:rStyle w:val="PageNumber"/>
            <w:noProof/>
          </w:rPr>
          <w:delText>2011-12-22</w:delText>
        </w:r>
      </w:del>
    </w:ins>
    <w:ins w:id="660" w:author="Unknown" w:date="2011-12-22T16:06:00Z">
      <w:del w:id="661" w:author="Ye-Kui Wang" w:date="2011-12-27T14:49:00Z">
        <w:r w:rsidDel="009428D1">
          <w:rPr>
            <w:rStyle w:val="PageNumber"/>
            <w:noProof/>
          </w:rPr>
          <w:delText>2011-11-30</w:delText>
        </w:r>
      </w:del>
    </w:ins>
    <w:del w:id="662" w:author="Ye-Kui Wang" w:date="2011-12-27T14:49:00Z">
      <w:r w:rsidDel="009428D1">
        <w:rPr>
          <w:rStyle w:val="PageNumber"/>
          <w:noProof/>
        </w:rPr>
        <w:delText>2011-11-28</w:delText>
      </w:r>
    </w:del>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8EC" w:rsidRDefault="003F78EC">
      <w:r>
        <w:separator/>
      </w:r>
    </w:p>
  </w:footnote>
  <w:footnote w:type="continuationSeparator" w:id="0">
    <w:p w:rsidR="003F78EC" w:rsidRDefault="003F78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961E0"/>
    <w:multiLevelType w:val="hybridMultilevel"/>
    <w:tmpl w:val="2C82C75C"/>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A42C9A"/>
    <w:multiLevelType w:val="hybridMultilevel"/>
    <w:tmpl w:val="508C99C4"/>
    <w:lvl w:ilvl="0" w:tplc="F83491AE">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3"/>
  </w:num>
  <w:num w:numId="11">
    <w:abstractNumId w:val="5"/>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234AB"/>
    <w:rsid w:val="000458BC"/>
    <w:rsid w:val="00045C41"/>
    <w:rsid w:val="00046C03"/>
    <w:rsid w:val="00072E9C"/>
    <w:rsid w:val="0007614F"/>
    <w:rsid w:val="000839AA"/>
    <w:rsid w:val="000918F1"/>
    <w:rsid w:val="000A0F03"/>
    <w:rsid w:val="000B1C6B"/>
    <w:rsid w:val="000C09AC"/>
    <w:rsid w:val="000E00F3"/>
    <w:rsid w:val="000F158C"/>
    <w:rsid w:val="000F1658"/>
    <w:rsid w:val="0010013A"/>
    <w:rsid w:val="00102F3D"/>
    <w:rsid w:val="001118DE"/>
    <w:rsid w:val="0012091D"/>
    <w:rsid w:val="00124E38"/>
    <w:rsid w:val="0012580B"/>
    <w:rsid w:val="0013332D"/>
    <w:rsid w:val="001335C5"/>
    <w:rsid w:val="0013526E"/>
    <w:rsid w:val="001403BA"/>
    <w:rsid w:val="00146814"/>
    <w:rsid w:val="00151CCC"/>
    <w:rsid w:val="00171371"/>
    <w:rsid w:val="00175A24"/>
    <w:rsid w:val="00187E58"/>
    <w:rsid w:val="00187F7D"/>
    <w:rsid w:val="001939D0"/>
    <w:rsid w:val="001942BC"/>
    <w:rsid w:val="001A297E"/>
    <w:rsid w:val="001A368E"/>
    <w:rsid w:val="001A7329"/>
    <w:rsid w:val="001B4E28"/>
    <w:rsid w:val="001C3525"/>
    <w:rsid w:val="001D1BD2"/>
    <w:rsid w:val="001E02BE"/>
    <w:rsid w:val="001E3B37"/>
    <w:rsid w:val="001F2594"/>
    <w:rsid w:val="00202E53"/>
    <w:rsid w:val="002055A6"/>
    <w:rsid w:val="00206460"/>
    <w:rsid w:val="002069B4"/>
    <w:rsid w:val="00215DFC"/>
    <w:rsid w:val="002212DF"/>
    <w:rsid w:val="00227BA7"/>
    <w:rsid w:val="00254A6F"/>
    <w:rsid w:val="00261A95"/>
    <w:rsid w:val="00263398"/>
    <w:rsid w:val="00275BCF"/>
    <w:rsid w:val="00283F4E"/>
    <w:rsid w:val="00286DA6"/>
    <w:rsid w:val="00292257"/>
    <w:rsid w:val="002A0C47"/>
    <w:rsid w:val="002A3F63"/>
    <w:rsid w:val="002A54E0"/>
    <w:rsid w:val="002B1595"/>
    <w:rsid w:val="002B191D"/>
    <w:rsid w:val="002C700C"/>
    <w:rsid w:val="002D0AF6"/>
    <w:rsid w:val="002E0D98"/>
    <w:rsid w:val="002F164D"/>
    <w:rsid w:val="002F3DE2"/>
    <w:rsid w:val="003000E4"/>
    <w:rsid w:val="00306206"/>
    <w:rsid w:val="00317D85"/>
    <w:rsid w:val="00323182"/>
    <w:rsid w:val="00327C56"/>
    <w:rsid w:val="003315A1"/>
    <w:rsid w:val="003373EC"/>
    <w:rsid w:val="00340E02"/>
    <w:rsid w:val="00342FF4"/>
    <w:rsid w:val="00353CEA"/>
    <w:rsid w:val="003706CC"/>
    <w:rsid w:val="00372796"/>
    <w:rsid w:val="003860B9"/>
    <w:rsid w:val="00386D1C"/>
    <w:rsid w:val="003A041D"/>
    <w:rsid w:val="003A2D8E"/>
    <w:rsid w:val="003A76E4"/>
    <w:rsid w:val="003B3A2F"/>
    <w:rsid w:val="003B47FD"/>
    <w:rsid w:val="003C0AC5"/>
    <w:rsid w:val="003C20E4"/>
    <w:rsid w:val="003D1EF6"/>
    <w:rsid w:val="003E4540"/>
    <w:rsid w:val="003E6F90"/>
    <w:rsid w:val="003E7C7B"/>
    <w:rsid w:val="003F5D0F"/>
    <w:rsid w:val="003F78EC"/>
    <w:rsid w:val="004027E3"/>
    <w:rsid w:val="00414101"/>
    <w:rsid w:val="00430065"/>
    <w:rsid w:val="00433DDB"/>
    <w:rsid w:val="00437619"/>
    <w:rsid w:val="0044123F"/>
    <w:rsid w:val="004772D4"/>
    <w:rsid w:val="004A2A63"/>
    <w:rsid w:val="004B210C"/>
    <w:rsid w:val="004D3889"/>
    <w:rsid w:val="004D405F"/>
    <w:rsid w:val="004E4F4F"/>
    <w:rsid w:val="004E6789"/>
    <w:rsid w:val="004F3CC1"/>
    <w:rsid w:val="004F61E3"/>
    <w:rsid w:val="00504B6D"/>
    <w:rsid w:val="0051015C"/>
    <w:rsid w:val="00516CF1"/>
    <w:rsid w:val="00531AE9"/>
    <w:rsid w:val="00542EB3"/>
    <w:rsid w:val="00550A66"/>
    <w:rsid w:val="00553201"/>
    <w:rsid w:val="00567EC7"/>
    <w:rsid w:val="00570013"/>
    <w:rsid w:val="00576330"/>
    <w:rsid w:val="005801A2"/>
    <w:rsid w:val="005873D2"/>
    <w:rsid w:val="005952A5"/>
    <w:rsid w:val="00596273"/>
    <w:rsid w:val="005A00FE"/>
    <w:rsid w:val="005A33A1"/>
    <w:rsid w:val="005C2E5D"/>
    <w:rsid w:val="005C385F"/>
    <w:rsid w:val="005D73ED"/>
    <w:rsid w:val="005F2DD4"/>
    <w:rsid w:val="005F6F1B"/>
    <w:rsid w:val="00603705"/>
    <w:rsid w:val="00624B33"/>
    <w:rsid w:val="00630AA2"/>
    <w:rsid w:val="00646707"/>
    <w:rsid w:val="00653027"/>
    <w:rsid w:val="00662E58"/>
    <w:rsid w:val="00664DCF"/>
    <w:rsid w:val="00676565"/>
    <w:rsid w:val="00681EBA"/>
    <w:rsid w:val="006913FE"/>
    <w:rsid w:val="006947A3"/>
    <w:rsid w:val="006B56F9"/>
    <w:rsid w:val="006C2F02"/>
    <w:rsid w:val="006C5116"/>
    <w:rsid w:val="006C5D39"/>
    <w:rsid w:val="006E2810"/>
    <w:rsid w:val="006E5417"/>
    <w:rsid w:val="006F3AD6"/>
    <w:rsid w:val="00700A6E"/>
    <w:rsid w:val="00712F60"/>
    <w:rsid w:val="00714882"/>
    <w:rsid w:val="00720E3B"/>
    <w:rsid w:val="00740DCD"/>
    <w:rsid w:val="00741485"/>
    <w:rsid w:val="00745F6B"/>
    <w:rsid w:val="0075585E"/>
    <w:rsid w:val="00770571"/>
    <w:rsid w:val="00770713"/>
    <w:rsid w:val="00775E51"/>
    <w:rsid w:val="007768FF"/>
    <w:rsid w:val="007824D3"/>
    <w:rsid w:val="00796DBF"/>
    <w:rsid w:val="00796EE3"/>
    <w:rsid w:val="007A7D29"/>
    <w:rsid w:val="007B4AB8"/>
    <w:rsid w:val="007B7BF4"/>
    <w:rsid w:val="007C1264"/>
    <w:rsid w:val="007C2FAB"/>
    <w:rsid w:val="007C3F63"/>
    <w:rsid w:val="007F1F8B"/>
    <w:rsid w:val="007F67A1"/>
    <w:rsid w:val="008040E0"/>
    <w:rsid w:val="008206C8"/>
    <w:rsid w:val="00857EE2"/>
    <w:rsid w:val="00873F2B"/>
    <w:rsid w:val="00874A6C"/>
    <w:rsid w:val="00876C65"/>
    <w:rsid w:val="008851B9"/>
    <w:rsid w:val="008A4B4C"/>
    <w:rsid w:val="008B3F20"/>
    <w:rsid w:val="008C239F"/>
    <w:rsid w:val="008C7BEB"/>
    <w:rsid w:val="008E480C"/>
    <w:rsid w:val="008F30C4"/>
    <w:rsid w:val="00900DCE"/>
    <w:rsid w:val="00904236"/>
    <w:rsid w:val="00907757"/>
    <w:rsid w:val="009212B0"/>
    <w:rsid w:val="009234A5"/>
    <w:rsid w:val="009336F7"/>
    <w:rsid w:val="00934FD1"/>
    <w:rsid w:val="009374A7"/>
    <w:rsid w:val="009428D1"/>
    <w:rsid w:val="0094696F"/>
    <w:rsid w:val="00957816"/>
    <w:rsid w:val="0097528E"/>
    <w:rsid w:val="0098551D"/>
    <w:rsid w:val="0099518F"/>
    <w:rsid w:val="009A3567"/>
    <w:rsid w:val="009A523D"/>
    <w:rsid w:val="009B1675"/>
    <w:rsid w:val="009B4A7B"/>
    <w:rsid w:val="009D0E7A"/>
    <w:rsid w:val="009D63F0"/>
    <w:rsid w:val="009E4E6E"/>
    <w:rsid w:val="009F496B"/>
    <w:rsid w:val="00A00670"/>
    <w:rsid w:val="00A01439"/>
    <w:rsid w:val="00A02E61"/>
    <w:rsid w:val="00A05CFF"/>
    <w:rsid w:val="00A327BE"/>
    <w:rsid w:val="00A34C2F"/>
    <w:rsid w:val="00A37127"/>
    <w:rsid w:val="00A44105"/>
    <w:rsid w:val="00A56B97"/>
    <w:rsid w:val="00A6093D"/>
    <w:rsid w:val="00A72A02"/>
    <w:rsid w:val="00A76A6D"/>
    <w:rsid w:val="00A83253"/>
    <w:rsid w:val="00A92858"/>
    <w:rsid w:val="00AA6E84"/>
    <w:rsid w:val="00AB34BB"/>
    <w:rsid w:val="00AC6011"/>
    <w:rsid w:val="00AD0C91"/>
    <w:rsid w:val="00AD1897"/>
    <w:rsid w:val="00AE341B"/>
    <w:rsid w:val="00AF3480"/>
    <w:rsid w:val="00B07CA7"/>
    <w:rsid w:val="00B1279A"/>
    <w:rsid w:val="00B14AD5"/>
    <w:rsid w:val="00B346ED"/>
    <w:rsid w:val="00B5222E"/>
    <w:rsid w:val="00B60F0B"/>
    <w:rsid w:val="00B61C96"/>
    <w:rsid w:val="00B64744"/>
    <w:rsid w:val="00B73A2A"/>
    <w:rsid w:val="00B94B06"/>
    <w:rsid w:val="00B94C28"/>
    <w:rsid w:val="00BC10BA"/>
    <w:rsid w:val="00BC1D95"/>
    <w:rsid w:val="00BC5AFD"/>
    <w:rsid w:val="00C04F43"/>
    <w:rsid w:val="00C0609D"/>
    <w:rsid w:val="00C10315"/>
    <w:rsid w:val="00C115AB"/>
    <w:rsid w:val="00C220E0"/>
    <w:rsid w:val="00C30249"/>
    <w:rsid w:val="00C3723B"/>
    <w:rsid w:val="00C452A8"/>
    <w:rsid w:val="00C462B7"/>
    <w:rsid w:val="00C54511"/>
    <w:rsid w:val="00C60634"/>
    <w:rsid w:val="00C606C9"/>
    <w:rsid w:val="00C741E9"/>
    <w:rsid w:val="00C747E7"/>
    <w:rsid w:val="00C777F2"/>
    <w:rsid w:val="00C814CC"/>
    <w:rsid w:val="00C90650"/>
    <w:rsid w:val="00C97D78"/>
    <w:rsid w:val="00CB4C3E"/>
    <w:rsid w:val="00CC2AAE"/>
    <w:rsid w:val="00CC5A42"/>
    <w:rsid w:val="00CD0EAB"/>
    <w:rsid w:val="00CE091F"/>
    <w:rsid w:val="00CE22AD"/>
    <w:rsid w:val="00CE27DC"/>
    <w:rsid w:val="00CE51E0"/>
    <w:rsid w:val="00CE555E"/>
    <w:rsid w:val="00CE6DD5"/>
    <w:rsid w:val="00CF34DB"/>
    <w:rsid w:val="00CF45B9"/>
    <w:rsid w:val="00CF558F"/>
    <w:rsid w:val="00CF65D1"/>
    <w:rsid w:val="00D03900"/>
    <w:rsid w:val="00D073E2"/>
    <w:rsid w:val="00D129E1"/>
    <w:rsid w:val="00D4356B"/>
    <w:rsid w:val="00D446EC"/>
    <w:rsid w:val="00D51BF0"/>
    <w:rsid w:val="00D55942"/>
    <w:rsid w:val="00D807BF"/>
    <w:rsid w:val="00D94894"/>
    <w:rsid w:val="00D966CD"/>
    <w:rsid w:val="00DA19A2"/>
    <w:rsid w:val="00DA63D0"/>
    <w:rsid w:val="00DA7887"/>
    <w:rsid w:val="00DB2C26"/>
    <w:rsid w:val="00DE55E9"/>
    <w:rsid w:val="00DE6B43"/>
    <w:rsid w:val="00E02836"/>
    <w:rsid w:val="00E07297"/>
    <w:rsid w:val="00E105EB"/>
    <w:rsid w:val="00E11923"/>
    <w:rsid w:val="00E262D4"/>
    <w:rsid w:val="00E350BF"/>
    <w:rsid w:val="00E36250"/>
    <w:rsid w:val="00E50F66"/>
    <w:rsid w:val="00E54511"/>
    <w:rsid w:val="00E609BE"/>
    <w:rsid w:val="00E61DAC"/>
    <w:rsid w:val="00E75FE3"/>
    <w:rsid w:val="00E93B6E"/>
    <w:rsid w:val="00EA203D"/>
    <w:rsid w:val="00EA48C9"/>
    <w:rsid w:val="00EB7AB1"/>
    <w:rsid w:val="00ED3F22"/>
    <w:rsid w:val="00EF2D05"/>
    <w:rsid w:val="00EF48CC"/>
    <w:rsid w:val="00F059B4"/>
    <w:rsid w:val="00F2289A"/>
    <w:rsid w:val="00F2619D"/>
    <w:rsid w:val="00F32B5D"/>
    <w:rsid w:val="00F5393E"/>
    <w:rsid w:val="00F73032"/>
    <w:rsid w:val="00F80BC8"/>
    <w:rsid w:val="00F848FC"/>
    <w:rsid w:val="00F9282A"/>
    <w:rsid w:val="00F933D9"/>
    <w:rsid w:val="00F94A37"/>
    <w:rsid w:val="00F96BAD"/>
    <w:rsid w:val="00FA773C"/>
    <w:rsid w:val="00FB0E84"/>
    <w:rsid w:val="00FC1DCD"/>
    <w:rsid w:val="00FD01C2"/>
    <w:rsid w:val="00FD3862"/>
    <w:rsid w:val="00FE0B6C"/>
    <w:rsid w:val="00FE27D4"/>
    <w:rsid w:val="00FE2DA3"/>
    <w:rsid w:val="00FE566D"/>
    <w:rsid w:val="00FE644C"/>
    <w:rsid w:val="00FF0CE3"/>
    <w:rsid w:val="00FF498A"/>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SG"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lang w:val="en-US" w:eastAsia="en-US"/>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i/>
      <w:sz w:val="28"/>
      <w:lang w:val="en-SG"/>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sz w:val="26"/>
      <w:lang w:val="en-SG"/>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sz w:val="28"/>
      <w:lang w:val="en-SG"/>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i/>
      <w:sz w:val="26"/>
      <w:lang w:val="en-SG"/>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lang w:val="en-SG"/>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lang w:val="en-SG"/>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sz w:val="24"/>
      <w:lang w:val="en-SG"/>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lang w:val="en-S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772D4"/>
    <w:rPr>
      <w:rFonts w:ascii="Cambria" w:hAnsi="Cambria"/>
      <w:b/>
      <w:kern w:val="32"/>
      <w:sz w:val="32"/>
      <w:lang w:val="en-US" w:eastAsia="en-US"/>
    </w:rPr>
  </w:style>
  <w:style w:type="character" w:customStyle="1" w:styleId="Heading2Char">
    <w:name w:val="Heading 2 Char"/>
    <w:basedOn w:val="DefaultParagraphFont"/>
    <w:link w:val="Heading2"/>
    <w:uiPriority w:val="99"/>
    <w:locked/>
    <w:rsid w:val="00E11923"/>
    <w:rPr>
      <w:b/>
      <w:i/>
      <w:sz w:val="28"/>
      <w:lang w:eastAsia="en-US"/>
    </w:rPr>
  </w:style>
  <w:style w:type="character" w:customStyle="1" w:styleId="Heading3Char">
    <w:name w:val="Heading 3 Char"/>
    <w:basedOn w:val="DefaultParagraphFont"/>
    <w:link w:val="Heading3"/>
    <w:uiPriority w:val="99"/>
    <w:locked/>
    <w:rsid w:val="002B191D"/>
    <w:rPr>
      <w:b/>
      <w:sz w:val="26"/>
      <w:lang w:eastAsia="en-US"/>
    </w:rPr>
  </w:style>
  <w:style w:type="character" w:customStyle="1" w:styleId="Heading4Char">
    <w:name w:val="Heading 4 Char"/>
    <w:basedOn w:val="DefaultParagraphFont"/>
    <w:link w:val="Heading4"/>
    <w:uiPriority w:val="99"/>
    <w:locked/>
    <w:rsid w:val="000E00F3"/>
    <w:rPr>
      <w:b/>
      <w:sz w:val="28"/>
      <w:lang w:eastAsia="en-US"/>
    </w:rPr>
  </w:style>
  <w:style w:type="character" w:customStyle="1" w:styleId="Heading5Char">
    <w:name w:val="Heading 5 Char"/>
    <w:basedOn w:val="DefaultParagraphFont"/>
    <w:link w:val="Heading5"/>
    <w:uiPriority w:val="99"/>
    <w:locked/>
    <w:rsid w:val="000E00F3"/>
    <w:rPr>
      <w:b/>
      <w:i/>
      <w:sz w:val="26"/>
      <w:lang w:eastAsia="en-US"/>
    </w:rPr>
  </w:style>
  <w:style w:type="character" w:customStyle="1" w:styleId="Heading6Char">
    <w:name w:val="Heading 6 Char"/>
    <w:basedOn w:val="DefaultParagraphFont"/>
    <w:link w:val="Heading6"/>
    <w:uiPriority w:val="99"/>
    <w:locked/>
    <w:rsid w:val="000E00F3"/>
    <w:rPr>
      <w:b/>
      <w:sz w:val="22"/>
      <w:lang w:eastAsia="en-US"/>
    </w:rPr>
  </w:style>
  <w:style w:type="character" w:customStyle="1" w:styleId="Heading7Char">
    <w:name w:val="Heading 7 Char"/>
    <w:basedOn w:val="DefaultParagraphFont"/>
    <w:link w:val="Heading7"/>
    <w:uiPriority w:val="99"/>
    <w:locked/>
    <w:rsid w:val="000E00F3"/>
    <w:rPr>
      <w:sz w:val="24"/>
      <w:lang w:eastAsia="en-US"/>
    </w:rPr>
  </w:style>
  <w:style w:type="character" w:customStyle="1" w:styleId="Heading8Char">
    <w:name w:val="Heading 8 Char"/>
    <w:basedOn w:val="DefaultParagraphFont"/>
    <w:link w:val="Heading8"/>
    <w:uiPriority w:val="99"/>
    <w:locked/>
    <w:rsid w:val="000E00F3"/>
    <w:rPr>
      <w:i/>
      <w:sz w:val="24"/>
      <w:lang w:eastAsia="en-US"/>
    </w:rPr>
  </w:style>
  <w:style w:type="character" w:customStyle="1" w:styleId="Heading9Char">
    <w:name w:val="Heading 9 Char"/>
    <w:basedOn w:val="DefaultParagraphFont"/>
    <w:link w:val="Heading9"/>
    <w:uiPriority w:val="99"/>
    <w:locked/>
    <w:rsid w:val="000E00F3"/>
    <w:rPr>
      <w:b/>
      <w:sz w:val="22"/>
      <w:lang w:eastAsia="en-US"/>
    </w:rPr>
  </w:style>
  <w:style w:type="paragraph" w:styleId="Header">
    <w:name w:val="header"/>
    <w:basedOn w:val="Normal"/>
    <w:link w:val="HeaderChar"/>
    <w:uiPriority w:val="99"/>
    <w:rsid w:val="00ED3F22"/>
    <w:pPr>
      <w:tabs>
        <w:tab w:val="center" w:pos="4320"/>
        <w:tab w:val="right" w:pos="8640"/>
      </w:tabs>
    </w:pPr>
    <w:rPr>
      <w:sz w:val="20"/>
    </w:rPr>
  </w:style>
  <w:style w:type="character" w:customStyle="1" w:styleId="HeaderChar">
    <w:name w:val="Header Char"/>
    <w:basedOn w:val="DefaultParagraphFont"/>
    <w:link w:val="Header"/>
    <w:uiPriority w:val="99"/>
    <w:semiHidden/>
    <w:locked/>
    <w:rsid w:val="004772D4"/>
    <w:rPr>
      <w:sz w:val="20"/>
      <w:lang w:val="en-US" w:eastAsia="en-US"/>
    </w:rPr>
  </w:style>
  <w:style w:type="paragraph" w:styleId="Footer">
    <w:name w:val="footer"/>
    <w:basedOn w:val="Normal"/>
    <w:link w:val="FooterChar"/>
    <w:uiPriority w:val="99"/>
    <w:rsid w:val="00ED3F22"/>
    <w:pPr>
      <w:tabs>
        <w:tab w:val="center" w:pos="4320"/>
        <w:tab w:val="right" w:pos="8640"/>
      </w:tabs>
    </w:pPr>
    <w:rPr>
      <w:sz w:val="20"/>
    </w:rPr>
  </w:style>
  <w:style w:type="character" w:customStyle="1" w:styleId="FooterChar">
    <w:name w:val="Footer Char"/>
    <w:basedOn w:val="DefaultParagraphFont"/>
    <w:link w:val="Footer"/>
    <w:uiPriority w:val="99"/>
    <w:semiHidden/>
    <w:locked/>
    <w:rsid w:val="004772D4"/>
    <w:rPr>
      <w:sz w:val="20"/>
      <w:lang w:val="en-US" w:eastAsia="en-US"/>
    </w:rPr>
  </w:style>
  <w:style w:type="character" w:styleId="PageNumber">
    <w:name w:val="page number"/>
    <w:basedOn w:val="DefaultParagraphFont"/>
    <w:uiPriority w:val="99"/>
    <w:rsid w:val="00ED3F22"/>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sz w:val="2"/>
    </w:rPr>
  </w:style>
  <w:style w:type="character" w:customStyle="1" w:styleId="BalloonTextChar">
    <w:name w:val="Balloon Text Char"/>
    <w:basedOn w:val="DefaultParagraphFont"/>
    <w:link w:val="BalloonText"/>
    <w:uiPriority w:val="99"/>
    <w:semiHidden/>
    <w:locked/>
    <w:rsid w:val="004772D4"/>
    <w:rPr>
      <w:sz w:val="2"/>
      <w:lang w:val="en-US" w:eastAsia="en-US"/>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szCs w:val="20"/>
    </w:rPr>
  </w:style>
  <w:style w:type="paragraph" w:styleId="DocumentMap">
    <w:name w:val="Document Map"/>
    <w:basedOn w:val="Normal"/>
    <w:link w:val="DocumentMapChar"/>
    <w:uiPriority w:val="99"/>
    <w:rsid w:val="00E11923"/>
    <w:rPr>
      <w:rFonts w:ascii="Tahoma" w:hAnsi="Tahoma"/>
      <w:sz w:val="16"/>
      <w:lang w:val="en-SG"/>
    </w:rPr>
  </w:style>
  <w:style w:type="character" w:customStyle="1" w:styleId="DocumentMapChar">
    <w:name w:val="Document Map Char"/>
    <w:basedOn w:val="DefaultParagraphFont"/>
    <w:link w:val="DocumentMap"/>
    <w:uiPriority w:val="99"/>
    <w:locked/>
    <w:rsid w:val="00E11923"/>
    <w:rPr>
      <w:rFonts w:ascii="Tahoma" w:hAnsi="Tahoma"/>
      <w:sz w:val="16"/>
      <w:lang w:eastAsia="en-US"/>
    </w:rPr>
  </w:style>
  <w:style w:type="character" w:styleId="CommentReference">
    <w:name w:val="annotation reference"/>
    <w:basedOn w:val="DefaultParagraphFont"/>
    <w:uiPriority w:val="99"/>
    <w:rsid w:val="00DA63D0"/>
    <w:rPr>
      <w:rFonts w:cs="Times New Roman"/>
      <w:sz w:val="16"/>
    </w:rPr>
  </w:style>
  <w:style w:type="paragraph" w:styleId="CommentText">
    <w:name w:val="annotation text"/>
    <w:basedOn w:val="Normal"/>
    <w:link w:val="CommentTextChar"/>
    <w:uiPriority w:val="99"/>
    <w:rsid w:val="00DA63D0"/>
    <w:rPr>
      <w:sz w:val="20"/>
    </w:rPr>
  </w:style>
  <w:style w:type="character" w:customStyle="1" w:styleId="CommentTextChar">
    <w:name w:val="Comment Text Char"/>
    <w:basedOn w:val="DefaultParagraphFont"/>
    <w:link w:val="CommentText"/>
    <w:uiPriority w:val="99"/>
    <w:locked/>
    <w:rsid w:val="00DA63D0"/>
    <w:rPr>
      <w:lang w:val="en-US" w:eastAsia="en-US"/>
    </w:rPr>
  </w:style>
  <w:style w:type="paragraph" w:styleId="CommentSubject">
    <w:name w:val="annotation subject"/>
    <w:basedOn w:val="CommentText"/>
    <w:next w:val="CommentText"/>
    <w:link w:val="CommentSubjectChar"/>
    <w:uiPriority w:val="99"/>
    <w:rsid w:val="00DA63D0"/>
    <w:rPr>
      <w:b/>
      <w:bCs/>
    </w:rPr>
  </w:style>
  <w:style w:type="character" w:customStyle="1" w:styleId="CommentSubjectChar">
    <w:name w:val="Comment Subject Char"/>
    <w:basedOn w:val="CommentTextChar"/>
    <w:link w:val="CommentSubject"/>
    <w:uiPriority w:val="99"/>
    <w:locked/>
    <w:rsid w:val="00DA63D0"/>
    <w:rPr>
      <w:b/>
    </w:rPr>
  </w:style>
  <w:style w:type="paragraph" w:styleId="ListParagraph">
    <w:name w:val="List Paragraph"/>
    <w:basedOn w:val="Normal"/>
    <w:uiPriority w:val="99"/>
    <w:qFormat/>
    <w:rsid w:val="006F3AD6"/>
    <w:pPr>
      <w:ind w:left="720"/>
      <w:contextualSpacing/>
    </w:pPr>
  </w:style>
  <w:style w:type="paragraph" w:styleId="Revision">
    <w:name w:val="Revision"/>
    <w:hidden/>
    <w:uiPriority w:val="99"/>
    <w:semiHidden/>
    <w:rsid w:val="009B4A7B"/>
    <w:rPr>
      <w:szCs w:val="20"/>
      <w:lang w:val="en-US" w:eastAsia="en-US"/>
    </w:rPr>
  </w:style>
  <w:style w:type="paragraph" w:styleId="PlainText">
    <w:name w:val="Plain Text"/>
    <w:basedOn w:val="Normal"/>
    <w:link w:val="PlainTextChar"/>
    <w:uiPriority w:val="99"/>
    <w:semiHidden/>
    <w:rsid w:val="00C462B7"/>
    <w:pPr>
      <w:tabs>
        <w:tab w:val="clear" w:pos="360"/>
        <w:tab w:val="clear" w:pos="720"/>
        <w:tab w:val="clear" w:pos="1080"/>
        <w:tab w:val="clear" w:pos="1440"/>
      </w:tabs>
      <w:overflowPunct/>
      <w:autoSpaceDE/>
      <w:autoSpaceDN/>
      <w:adjustRightInd/>
      <w:spacing w:before="0"/>
      <w:textAlignment w:val="auto"/>
    </w:pPr>
    <w:rPr>
      <w:rFonts w:ascii="Consolas" w:eastAsia="SimSun" w:hAnsi="Consolas"/>
      <w:sz w:val="21"/>
      <w:szCs w:val="21"/>
      <w:lang w:val="en-GB" w:eastAsia="zh-CN"/>
    </w:rPr>
  </w:style>
  <w:style w:type="character" w:customStyle="1" w:styleId="PlainTextChar">
    <w:name w:val="Plain Text Char"/>
    <w:basedOn w:val="DefaultParagraphFont"/>
    <w:link w:val="PlainText"/>
    <w:uiPriority w:val="99"/>
    <w:semiHidden/>
    <w:locked/>
    <w:rsid w:val="00C462B7"/>
    <w:rPr>
      <w:rFonts w:ascii="Consolas" w:eastAsia="SimSun" w:hAnsi="Consolas" w:cs="Times New Roman"/>
      <w:sz w:val="21"/>
      <w:szCs w:val="21"/>
      <w:lang w:val="en-GB" w:eastAsia="zh-CN"/>
    </w:rPr>
  </w:style>
</w:styles>
</file>

<file path=word/webSettings.xml><?xml version="1.0" encoding="utf-8"?>
<w:webSettings xmlns:r="http://schemas.openxmlformats.org/officeDocument/2006/relationships" xmlns:w="http://schemas.openxmlformats.org/wordprocessingml/2006/main">
  <w:divs>
    <w:div w:id="177277316">
      <w:marLeft w:val="0"/>
      <w:marRight w:val="0"/>
      <w:marTop w:val="0"/>
      <w:marBottom w:val="0"/>
      <w:divBdr>
        <w:top w:val="none" w:sz="0" w:space="0" w:color="auto"/>
        <w:left w:val="none" w:sz="0" w:space="0" w:color="auto"/>
        <w:bottom w:val="none" w:sz="0" w:space="0" w:color="auto"/>
        <w:right w:val="none" w:sz="0" w:space="0" w:color="auto"/>
      </w:divBdr>
    </w:div>
    <w:div w:id="177277317">
      <w:marLeft w:val="0"/>
      <w:marRight w:val="0"/>
      <w:marTop w:val="0"/>
      <w:marBottom w:val="0"/>
      <w:divBdr>
        <w:top w:val="none" w:sz="0" w:space="0" w:color="auto"/>
        <w:left w:val="none" w:sz="0" w:space="0" w:color="auto"/>
        <w:bottom w:val="none" w:sz="0" w:space="0" w:color="auto"/>
        <w:right w:val="none" w:sz="0" w:space="0" w:color="auto"/>
      </w:divBdr>
    </w:div>
    <w:div w:id="177277318">
      <w:marLeft w:val="0"/>
      <w:marRight w:val="0"/>
      <w:marTop w:val="0"/>
      <w:marBottom w:val="0"/>
      <w:divBdr>
        <w:top w:val="none" w:sz="0" w:space="0" w:color="auto"/>
        <w:left w:val="none" w:sz="0" w:space="0" w:color="auto"/>
        <w:bottom w:val="none" w:sz="0" w:space="0" w:color="auto"/>
        <w:right w:val="none" w:sz="0" w:space="0" w:color="auto"/>
      </w:divBdr>
    </w:div>
    <w:div w:id="198600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ktan.p@rd.nttdocomo.co.jp" TargetMode="External"/><Relationship Id="rId5" Type="http://schemas.openxmlformats.org/officeDocument/2006/relationships/footnotes" Target="footnotes.xml"/><Relationship Id="rId10" Type="http://schemas.openxmlformats.org/officeDocument/2006/relationships/hyperlink" Target="mailto:miska.hannuksela@nokia.com" TargetMode="External"/><Relationship Id="rId4" Type="http://schemas.openxmlformats.org/officeDocument/2006/relationships/webSettings" Target="webSettings.xml"/><Relationship Id="rId9" Type="http://schemas.openxmlformats.org/officeDocument/2006/relationships/hyperlink" Target="mailto:yekuiw@qualcomm.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13</Pages>
  <Words>3242</Words>
  <Characters>18483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Rickard Sjöberg</dc:creator>
  <cp:keywords>JCT-VC, MPEG, VCEG</cp:keywords>
  <cp:lastModifiedBy>Ye-Kui Wang</cp:lastModifiedBy>
  <cp:revision>7</cp:revision>
  <cp:lastPrinted>2011-11-27T05:55:00Z</cp:lastPrinted>
  <dcterms:created xsi:type="dcterms:W3CDTF">2011-12-27T22:52:00Z</dcterms:created>
  <dcterms:modified xsi:type="dcterms:W3CDTF">2011-12-27T23:57:00Z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71a40ec5-3c8d-4033-8fcd-853e52c887a0</vt:lpwstr>
  </property>
  <property fmtid="{D5CDD505-2E9C-101B-9397-08002B2CF9AE}" pid="3" name="NokiaConfidentiality">
    <vt:lpwstr>Company Confidential</vt:lpwstr>
  </property>
  <property fmtid="{D5CDD505-2E9C-101B-9397-08002B2CF9AE}" pid="4" name="_NewReviewCycle">
    <vt:lpwstr/>
  </property>
</Properties>
</file>