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403CBE"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6350" r="10795" b="1143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A4487E">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4487E">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086994">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B16064">
              <w:t>1016</w:t>
            </w:r>
            <w:ins w:id="0" w:author="Ye-Kui Wang" w:date="2011-11-26T03:24:00Z">
              <w:r w:rsidR="0046374F">
                <w:t>r1</w:t>
              </w:r>
            </w:ins>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2E0901" w:rsidRDefault="00C02277" w:rsidP="00902812">
            <w:pPr>
              <w:spacing w:before="60" w:after="60"/>
              <w:rPr>
                <w:b/>
                <w:szCs w:val="22"/>
              </w:rPr>
            </w:pPr>
            <w:r w:rsidRPr="00C02277">
              <w:rPr>
                <w:b/>
                <w:szCs w:val="22"/>
              </w:rPr>
              <w:t xml:space="preserve">JCT-VC </w:t>
            </w:r>
            <w:r w:rsidR="001B012E">
              <w:rPr>
                <w:b/>
                <w:szCs w:val="22"/>
              </w:rPr>
              <w:t>break-out</w:t>
            </w:r>
            <w:r w:rsidR="001B012E" w:rsidRPr="00C02277">
              <w:rPr>
                <w:b/>
                <w:szCs w:val="22"/>
              </w:rPr>
              <w:t xml:space="preserve"> </w:t>
            </w:r>
            <w:r w:rsidRPr="00C02277">
              <w:rPr>
                <w:b/>
                <w:szCs w:val="22"/>
              </w:rPr>
              <w:t xml:space="preserve">report: </w:t>
            </w:r>
            <w:r w:rsidR="00902812">
              <w:rPr>
                <w:b/>
                <w:szCs w:val="22"/>
              </w:rPr>
              <w:t>Adaptation Parameter Set issues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1A5333">
            <w:pPr>
              <w:spacing w:before="60" w:after="60"/>
              <w:rPr>
                <w:szCs w:val="22"/>
              </w:rPr>
            </w:pPr>
            <w:r w:rsidRPr="00AE341B">
              <w:rPr>
                <w:szCs w:val="22"/>
              </w:rPr>
              <w:t xml:space="preserve">Input Document to </w:t>
            </w:r>
            <w:r>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C02277">
            <w:pPr>
              <w:spacing w:before="60" w:after="60"/>
              <w:rPr>
                <w:szCs w:val="22"/>
              </w:rPr>
            </w:pPr>
            <w:r>
              <w:rPr>
                <w:szCs w:val="22"/>
              </w:rPr>
              <w:t>Report</w:t>
            </w:r>
          </w:p>
        </w:tc>
      </w:tr>
      <w:tr w:rsidR="00C02277" w:rsidRPr="00AE341B">
        <w:tc>
          <w:tcPr>
            <w:tcW w:w="1458" w:type="dxa"/>
          </w:tcPr>
          <w:p w:rsidR="00C02277" w:rsidRPr="00AE341B" w:rsidRDefault="00C02277">
            <w:pPr>
              <w:spacing w:before="60" w:after="60"/>
              <w:rPr>
                <w:i/>
                <w:szCs w:val="22"/>
              </w:rPr>
            </w:pPr>
            <w:r w:rsidRPr="00AE341B">
              <w:rPr>
                <w:i/>
                <w:szCs w:val="22"/>
              </w:rPr>
              <w:t>Author(s) or</w:t>
            </w:r>
            <w:r w:rsidRPr="00AE341B">
              <w:rPr>
                <w:i/>
                <w:szCs w:val="22"/>
              </w:rPr>
              <w:br/>
              <w:t>Contact(s):</w:t>
            </w:r>
          </w:p>
        </w:tc>
        <w:tc>
          <w:tcPr>
            <w:tcW w:w="4050" w:type="dxa"/>
          </w:tcPr>
          <w:p w:rsidR="00A22768" w:rsidRDefault="00902812" w:rsidP="001A5333">
            <w:pPr>
              <w:spacing w:before="60" w:after="60"/>
              <w:rPr>
                <w:b/>
                <w:szCs w:val="22"/>
              </w:rPr>
            </w:pPr>
            <w:r>
              <w:rPr>
                <w:b/>
                <w:szCs w:val="22"/>
              </w:rPr>
              <w:t>Stephan Wenger</w:t>
            </w:r>
          </w:p>
          <w:p w:rsidR="00A22768" w:rsidRPr="00043AE7" w:rsidRDefault="00043AE7" w:rsidP="00043AE7">
            <w:pPr>
              <w:spacing w:before="0" w:after="60"/>
              <w:rPr>
                <w:szCs w:val="22"/>
              </w:rPr>
            </w:pPr>
            <w:r w:rsidRPr="00043AE7">
              <w:rPr>
                <w:szCs w:val="22"/>
              </w:rPr>
              <w:t>Vidyo</w:t>
            </w:r>
          </w:p>
          <w:p w:rsidR="00A22768" w:rsidRPr="00AE341B" w:rsidRDefault="00A22768" w:rsidP="00902812">
            <w:pPr>
              <w:spacing w:before="60" w:after="60"/>
              <w:rPr>
                <w:szCs w:val="22"/>
              </w:rPr>
            </w:pPr>
          </w:p>
        </w:tc>
        <w:tc>
          <w:tcPr>
            <w:tcW w:w="900" w:type="dxa"/>
          </w:tcPr>
          <w:p w:rsidR="00C02277" w:rsidRPr="00AE341B" w:rsidRDefault="00C02277" w:rsidP="0029073B">
            <w:pPr>
              <w:spacing w:before="60" w:after="60"/>
              <w:rPr>
                <w:szCs w:val="22"/>
              </w:rPr>
            </w:pPr>
            <w:r>
              <w:rPr>
                <w:szCs w:val="22"/>
              </w:rPr>
              <w:br/>
            </w:r>
          </w:p>
        </w:tc>
        <w:tc>
          <w:tcPr>
            <w:tcW w:w="3168" w:type="dxa"/>
          </w:tcPr>
          <w:p w:rsidR="001A5333" w:rsidRDefault="00403CBE" w:rsidP="001A5333">
            <w:pPr>
              <w:spacing w:before="60" w:after="60"/>
            </w:pPr>
            <w:hyperlink r:id="rId10" w:history="1">
              <w:r w:rsidR="00902812">
                <w:rPr>
                  <w:rStyle w:val="Hyperlink"/>
                </w:rPr>
                <w:t>stewe@stewe.org</w:t>
              </w:r>
            </w:hyperlink>
          </w:p>
          <w:p w:rsidR="00A22768" w:rsidRDefault="00A22768" w:rsidP="001A5333">
            <w:pPr>
              <w:spacing w:before="60" w:after="60"/>
            </w:pPr>
          </w:p>
          <w:p w:rsidR="00C02277" w:rsidRPr="00AE341B" w:rsidRDefault="00C02277" w:rsidP="001A5333">
            <w:pPr>
              <w:spacing w:before="60" w:after="60"/>
              <w:rPr>
                <w:szCs w:val="22"/>
                <w:lang w:eastAsia="zh-CN"/>
              </w:rPr>
            </w:pPr>
          </w:p>
        </w:tc>
      </w:tr>
      <w:tr w:rsidR="00C02277" w:rsidRPr="00AE341B">
        <w:tc>
          <w:tcPr>
            <w:tcW w:w="1458" w:type="dxa"/>
          </w:tcPr>
          <w:p w:rsidR="00C02277" w:rsidRPr="00AE341B" w:rsidRDefault="00C02277">
            <w:pPr>
              <w:spacing w:before="60" w:after="60"/>
              <w:rPr>
                <w:i/>
                <w:szCs w:val="22"/>
              </w:rPr>
            </w:pPr>
            <w:r w:rsidRPr="00AE341B">
              <w:rPr>
                <w:i/>
                <w:szCs w:val="22"/>
              </w:rPr>
              <w:t>Source:</w:t>
            </w:r>
          </w:p>
        </w:tc>
        <w:tc>
          <w:tcPr>
            <w:tcW w:w="8118" w:type="dxa"/>
            <w:gridSpan w:val="3"/>
          </w:tcPr>
          <w:p w:rsidR="00C02277" w:rsidRPr="00AE341B" w:rsidRDefault="001B012E">
            <w:pPr>
              <w:spacing w:before="60" w:after="60"/>
              <w:rPr>
                <w:szCs w:val="22"/>
              </w:rPr>
            </w:pPr>
            <w:r>
              <w:rPr>
                <w:szCs w:val="22"/>
              </w:rPr>
              <w:t>BoG</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1A5333" w:rsidRPr="001A5333" w:rsidRDefault="001A5333" w:rsidP="001A5333"/>
    <w:p w:rsidR="00275BCF" w:rsidRDefault="00275BCF" w:rsidP="009234A5">
      <w:pPr>
        <w:pStyle w:val="Heading1"/>
        <w:numPr>
          <w:ilvl w:val="0"/>
          <w:numId w:val="0"/>
        </w:numPr>
        <w:ind w:left="432" w:hanging="432"/>
      </w:pPr>
      <w:r w:rsidRPr="002B191D">
        <w:t>Abstract</w:t>
      </w:r>
    </w:p>
    <w:p w:rsidR="00C02277" w:rsidRDefault="000434D8" w:rsidP="00B50C34">
      <w:r>
        <w:t>A b</w:t>
      </w:r>
      <w:r w:rsidR="001A5333">
        <w:t>reak-out group meeting</w:t>
      </w:r>
      <w:r w:rsidR="00916307">
        <w:t xml:space="preserve"> w</w:t>
      </w:r>
      <w:r>
        <w:t>as</w:t>
      </w:r>
      <w:r w:rsidR="001A5333">
        <w:t xml:space="preserve"> held </w:t>
      </w:r>
      <w:r>
        <w:t xml:space="preserve">Saturday, Nov. 26 2011 </w:t>
      </w:r>
      <w:r w:rsidR="001A5333">
        <w:t xml:space="preserve">from </w:t>
      </w:r>
      <w:r>
        <w:t xml:space="preserve">8:00 through </w:t>
      </w:r>
      <w:r w:rsidR="00384AD6">
        <w:t>10:10</w:t>
      </w:r>
      <w:r>
        <w:t>.</w:t>
      </w:r>
      <w:r w:rsidR="00916307">
        <w:t xml:space="preserve"> </w:t>
      </w:r>
      <w:r w:rsidR="001A5333">
        <w:t xml:space="preserve">Approximately </w:t>
      </w:r>
      <w:r w:rsidR="00384AD6">
        <w:t xml:space="preserve">20 </w:t>
      </w:r>
      <w:r w:rsidR="001A5333">
        <w:t xml:space="preserve">delegates were present. </w:t>
      </w:r>
    </w:p>
    <w:p w:rsidR="00902812" w:rsidRPr="00C02277" w:rsidRDefault="00902812" w:rsidP="00B50C34"/>
    <w:p w:rsidR="00745F6B" w:rsidRDefault="00C02277" w:rsidP="00E11923">
      <w:pPr>
        <w:pStyle w:val="Heading1"/>
      </w:pPr>
      <w:r>
        <w:t>Mandate</w:t>
      </w:r>
      <w:r w:rsidR="001B012E">
        <w:t>s</w:t>
      </w:r>
    </w:p>
    <w:p w:rsidR="001B012E" w:rsidRDefault="00B10D41" w:rsidP="001B012E">
      <w:r>
        <w:t>The mandates of the BoG are:</w:t>
      </w:r>
    </w:p>
    <w:p w:rsidR="00B10D41" w:rsidRDefault="00902812" w:rsidP="00B10D41">
      <w:pPr>
        <w:numPr>
          <w:ilvl w:val="0"/>
          <w:numId w:val="20"/>
        </w:numPr>
      </w:pPr>
      <w:r>
        <w:t>R</w:t>
      </w:r>
      <w:r w:rsidR="00B10D41">
        <w:t>eview and summarize input documents</w:t>
      </w:r>
      <w:r>
        <w:t xml:space="preserve"> </w:t>
      </w:r>
      <w:r w:rsidRPr="00902812">
        <w:t>G122</w:t>
      </w:r>
      <w:r>
        <w:t>,</w:t>
      </w:r>
      <w:r w:rsidRPr="00902812">
        <w:t xml:space="preserve"> G220</w:t>
      </w:r>
      <w:r>
        <w:t>,</w:t>
      </w:r>
      <w:r w:rsidRPr="00902812">
        <w:t xml:space="preserve"> G295</w:t>
      </w:r>
      <w:r>
        <w:t>,</w:t>
      </w:r>
      <w:r w:rsidRPr="00902812">
        <w:t xml:space="preserve"> G330</w:t>
      </w:r>
      <w:r>
        <w:t>,</w:t>
      </w:r>
      <w:r w:rsidRPr="00902812">
        <w:t xml:space="preserve"> G332</w:t>
      </w:r>
      <w:r>
        <w:t>,</w:t>
      </w:r>
      <w:r w:rsidRPr="00902812">
        <w:t xml:space="preserve"> </w:t>
      </w:r>
      <w:r w:rsidR="00F57547">
        <w:t>G 566</w:t>
      </w:r>
      <w:r>
        <w:t>,</w:t>
      </w:r>
      <w:r w:rsidRPr="00902812">
        <w:t xml:space="preserve"> G658</w:t>
      </w:r>
    </w:p>
    <w:p w:rsidR="00B10D41" w:rsidRDefault="00B10D41" w:rsidP="00B10D41">
      <w:pPr>
        <w:numPr>
          <w:ilvl w:val="1"/>
          <w:numId w:val="20"/>
        </w:numPr>
      </w:pPr>
      <w:r>
        <w:t>Presented by proponents if present</w:t>
      </w:r>
    </w:p>
    <w:p w:rsidR="00B10D41" w:rsidRDefault="00B10D41" w:rsidP="00B10D41">
      <w:pPr>
        <w:numPr>
          <w:ilvl w:val="1"/>
          <w:numId w:val="20"/>
        </w:numPr>
      </w:pPr>
      <w:r>
        <w:t>Review of input document otherwise</w:t>
      </w:r>
    </w:p>
    <w:p w:rsidR="00B10D41" w:rsidRDefault="000434D8" w:rsidP="00B10D41">
      <w:pPr>
        <w:numPr>
          <w:ilvl w:val="0"/>
          <w:numId w:val="20"/>
        </w:numPr>
      </w:pPr>
      <w:r>
        <w:t>Make recommendations to JCT-VC on disposal of input documents</w:t>
      </w:r>
    </w:p>
    <w:p w:rsidR="000434D8" w:rsidRDefault="000434D8" w:rsidP="00B10D41">
      <w:pPr>
        <w:numPr>
          <w:ilvl w:val="0"/>
          <w:numId w:val="20"/>
        </w:numPr>
      </w:pPr>
      <w:r>
        <w:t>Identify other open issues in APS design, including need for harmonization (if time available)</w:t>
      </w:r>
    </w:p>
    <w:p w:rsidR="00D21A72" w:rsidRDefault="00D21A72" w:rsidP="00D21A72"/>
    <w:p w:rsidR="00916307" w:rsidRDefault="008B2BB4" w:rsidP="00916307">
      <w:pPr>
        <w:pStyle w:val="Heading1"/>
      </w:pPr>
      <w:r>
        <w:t>Recommendations</w:t>
      </w:r>
    </w:p>
    <w:p w:rsidR="000434D8" w:rsidRPr="00384AD6" w:rsidRDefault="00416545" w:rsidP="000434D8">
      <w:r w:rsidRPr="00416545">
        <w:t xml:space="preserve">Based on contributions G.122 and G.220, </w:t>
      </w:r>
      <w:r w:rsidRPr="00384AD6">
        <w:t>i</w:t>
      </w:r>
      <w:r w:rsidR="00F57547" w:rsidRPr="00384AD6">
        <w:t>t was agreed to</w:t>
      </w:r>
      <w:r w:rsidR="0066515A" w:rsidRPr="00384AD6">
        <w:t xml:space="preserve"> recommend removing</w:t>
      </w:r>
      <w:r w:rsidR="00F57547" w:rsidRPr="00384AD6">
        <w:t xml:space="preserve"> CABAC from the APS.</w:t>
      </w:r>
      <w:r w:rsidRPr="00384AD6">
        <w:t xml:space="preserve">  It was further agreed to recommend removal of any byte alignment syntax elements in the APS, as they are not needed anymore.  WD text is included in G.122.</w:t>
      </w:r>
    </w:p>
    <w:p w:rsidR="00D82BF5" w:rsidRDefault="0066515A" w:rsidP="00873025">
      <w:r>
        <w:t xml:space="preserve">While it may not be in the mandate of the BoG to recommend anything beyond APS related proposals, the BoG nevertheless agreed to recommend not to include henceforth any CABAC coded syntax elements “above” the slice header (inclusive). </w:t>
      </w:r>
      <w:r w:rsidR="00D82BF5">
        <w:t>It was agreed that we have an issue we called “partial update”</w:t>
      </w:r>
      <w:r w:rsidR="00416545">
        <w:t>, that will need to be addressed at some point in time</w:t>
      </w:r>
      <w:r w:rsidR="00D82BF5">
        <w:t xml:space="preserve">.  </w:t>
      </w:r>
      <w:r w:rsidR="00873025" w:rsidRPr="00873025">
        <w:t xml:space="preserve">“Partial update” is to be understood that </w:t>
      </w:r>
      <w:r w:rsidR="00D82BF5">
        <w:t>from</w:t>
      </w:r>
      <w:r w:rsidR="00873025" w:rsidRPr="00873025">
        <w:t xml:space="preserve"> one picture to another </w:t>
      </w:r>
      <w:r w:rsidR="00D82BF5">
        <w:t xml:space="preserve">picture, </w:t>
      </w:r>
      <w:r w:rsidR="00873025" w:rsidRPr="00384AD6">
        <w:rPr>
          <w:i/>
        </w:rPr>
        <w:t>parts</w:t>
      </w:r>
      <w:r w:rsidR="00873025" w:rsidRPr="00873025">
        <w:t xml:space="preserve"> of the information carried in APS can change without transmission of a full APS carrying both the changed and unchanged information.</w:t>
      </w:r>
      <w:r w:rsidR="00D82BF5">
        <w:t xml:space="preserve">  There are two very similar proposals addressing this issue at this meeting (</w:t>
      </w:r>
      <w:r w:rsidR="00384AD6">
        <w:t>G</w:t>
      </w:r>
      <w:r w:rsidR="00D82BF5">
        <w:t xml:space="preserve">295 and </w:t>
      </w:r>
      <w:r w:rsidR="00384AD6">
        <w:t>G</w:t>
      </w:r>
      <w:r w:rsidR="00D82BF5">
        <w:t xml:space="preserve">332), both of which rely on multiple APS references in the slice header.  The proponents of </w:t>
      </w:r>
      <w:r w:rsidR="00384AD6">
        <w:t>G</w:t>
      </w:r>
      <w:r w:rsidR="00D82BF5">
        <w:t xml:space="preserve">295 and </w:t>
      </w:r>
      <w:r w:rsidR="00384AD6">
        <w:t>G</w:t>
      </w:r>
      <w:r w:rsidR="00D82BF5">
        <w:t xml:space="preserve">332 agreed to prepare a combined proposal for consideration by JCT-VC.  It was </w:t>
      </w:r>
      <w:r w:rsidR="00416545">
        <w:t>also remarked that document E309</w:t>
      </w:r>
      <w:r w:rsidR="00D82BF5">
        <w:t xml:space="preserve"> </w:t>
      </w:r>
      <w:r w:rsidR="00416545">
        <w:t>addresses the same problem in a different way</w:t>
      </w:r>
      <w:r w:rsidR="00384AD6">
        <w:t>, avoiding multiple references to parameter sets in the slice header</w:t>
      </w:r>
      <w:r w:rsidR="00416545">
        <w:t xml:space="preserve">.  </w:t>
      </w:r>
      <w:r w:rsidR="00E84447">
        <w:t xml:space="preserve">It was further remarked that a solution according to G295/G332 could co-exist with a solution based on E309, as they have different tradeoffs in </w:t>
      </w:r>
      <w:r w:rsidR="00E84447">
        <w:lastRenderedPageBreak/>
        <w:t>terms where the bits are spent (slice header vs. additional NAL units).</w:t>
      </w:r>
      <w:r w:rsidR="00384AD6">
        <w:t xml:space="preserve">  The BoG did not agree on a solution for this problem, but recommends that JCT-VC considers the unified proposal at this meeting.</w:t>
      </w:r>
    </w:p>
    <w:p w:rsidR="001A2515" w:rsidRDefault="001A2515" w:rsidP="00873025">
      <w:r>
        <w:t xml:space="preserve">It was agreed to recommend to JCT-VC to include a tool that allows MTU size matching (akin slices) for </w:t>
      </w:r>
      <w:r w:rsidRPr="0046374F">
        <w:t xml:space="preserve">parameter sets and especially for the APS, if there is an expectation that a parameter set may become larger than commonly used MTU sizes.  It was not clear to the participants whether we have this problem at this point in time.  </w:t>
      </w:r>
      <w:ins w:id="1" w:author="Ye-Kui Wang" w:date="2011-11-26T03:24:00Z">
        <w:r w:rsidR="0046374F">
          <w:t xml:space="preserve">It would be </w:t>
        </w:r>
      </w:ins>
      <w:ins w:id="2" w:author="Ye-Kui Wang" w:date="2011-11-26T03:25:00Z">
        <w:r w:rsidR="0046374F">
          <w:t xml:space="preserve">good if this can be clarified by the </w:t>
        </w:r>
      </w:ins>
      <w:ins w:id="3" w:author="Ye-Kui Wang" w:date="2011-11-26T03:28:00Z">
        <w:r w:rsidR="000C2B08">
          <w:t>larger</w:t>
        </w:r>
      </w:ins>
      <w:ins w:id="4" w:author="Ye-Kui Wang" w:date="2011-11-26T03:25:00Z">
        <w:r w:rsidR="0046374F">
          <w:t xml:space="preserve"> group. </w:t>
        </w:r>
      </w:ins>
      <w:del w:id="5" w:author="Ye-Kui Wang" w:date="2011-11-26T03:25:00Z">
        <w:r w:rsidRPr="0046374F" w:rsidDel="0046374F">
          <w:delText>It was remarked that fragmentation as proposed in 658 could enjoy support in case we don’t come up with an update mechanism.  However, as we expect that there will be some form of an update mechanism, it seems possible that the MTU</w:delText>
        </w:r>
        <w:r w:rsidR="00384AD6" w:rsidRPr="0046374F" w:rsidDel="0046374F">
          <w:delText xml:space="preserve"> size</w:delText>
        </w:r>
        <w:r w:rsidRPr="0046374F" w:rsidDel="0046374F">
          <w:delText xml:space="preserve"> issue raised in the document could possibly also be addressed through this mechanism.</w:delText>
        </w:r>
      </w:del>
    </w:p>
    <w:p w:rsidR="00E84447" w:rsidRDefault="00E84447" w:rsidP="00873025">
      <w:r>
        <w:t xml:space="preserve">The group discussed the allegedly different error resilience properties of APS and other parameter sets, and to which extent that should affect the selection of </w:t>
      </w:r>
      <w:r w:rsidR="0074109B">
        <w:t xml:space="preserve">data to be carried in the APS.  It was noted that, due to its strict timing requirements, APSs are likely to be conveyed in-band and synchronous to the rest of the bitstream (at least at picture and perhaps even at slice level), and, therefore, are less easily protectable than other parameters sets.  Conceivably, this could be a reason to limit the data included into an APS to such data whose loss is not catastrophic to the decoding process.  However, BoG came to the conclusion that this argument is not very compelling.  First, from a compliance viewpoint, the APS includes data that is required for the decoding process.  Decoding data in the absence of the correct APS is an incompliant operation, with all its consequences.  Second, it is very hard to define “catastrophic”.  </w:t>
      </w:r>
      <w:r w:rsidR="00384AD6">
        <w:t>ALF parameters were claimed to be one examples where a loss is not catastrophic—if you loose those, you would still get a somewhat appealing picture out of your decoder.  However, i</w:t>
      </w:r>
      <w:r w:rsidR="0074109B">
        <w:t xml:space="preserve">t’s probably not difficult to design an evil bitstream which includes ALF parameters that render </w:t>
      </w:r>
      <w:r w:rsidR="00384AD6">
        <w:t>th</w:t>
      </w:r>
      <w:r w:rsidR="0074109B">
        <w:t>a</w:t>
      </w:r>
      <w:r w:rsidR="00384AD6">
        <w:t>t</w:t>
      </w:r>
      <w:r w:rsidR="0074109B">
        <w:t xml:space="preserve"> bitstream useless if </w:t>
      </w:r>
      <w:r w:rsidR="00384AD6">
        <w:t xml:space="preserve">ALF </w:t>
      </w:r>
      <w:r w:rsidR="0074109B">
        <w:t>not applied properly.  Accordingly, the BoG recommends to work under the assumption that an APS is available at decoding time of a slice it references that APS, and expect system layer support to ensure sufficiently reliable transport of the APS for the application in question.</w:t>
      </w:r>
    </w:p>
    <w:p w:rsidR="00873025" w:rsidRDefault="00416545" w:rsidP="00873025">
      <w:r>
        <w:t xml:space="preserve">It was agreed that the </w:t>
      </w:r>
      <w:r w:rsidR="00873025">
        <w:t>APS is the right place for quantization matrices</w:t>
      </w:r>
      <w:r w:rsidR="0074109B">
        <w:t xml:space="preserve">, as proposed in 295, 330, and 658, </w:t>
      </w:r>
      <w:r w:rsidR="00873025">
        <w:t>certainly if we can get the “partial update” problem under control.</w:t>
      </w:r>
    </w:p>
    <w:p w:rsidR="0088296C" w:rsidRDefault="00C93B50" w:rsidP="000434D8">
      <w:r>
        <w:t>It was agreed that</w:t>
      </w:r>
      <w:ins w:id="6" w:author="Ye-Kui Wang" w:date="2011-11-26T03:26:00Z">
        <w:r w:rsidR="000C2B08">
          <w:t>, for</w:t>
        </w:r>
      </w:ins>
      <w:r>
        <w:t xml:space="preserve"> </w:t>
      </w:r>
      <w:r w:rsidR="00873025">
        <w:t xml:space="preserve">the </w:t>
      </w:r>
      <w:r w:rsidRPr="00C93B50">
        <w:t xml:space="preserve">RPS </w:t>
      </w:r>
      <w:r w:rsidR="00873025">
        <w:t xml:space="preserve">related </w:t>
      </w:r>
      <w:r w:rsidRPr="00C93B50">
        <w:t xml:space="preserve">syntax </w:t>
      </w:r>
      <w:r w:rsidRPr="0046374F">
        <w:t>elements</w:t>
      </w:r>
      <w:ins w:id="7" w:author="Ye-Kui Wang" w:date="2011-11-26T03:26:00Z">
        <w:r w:rsidR="000C2B08">
          <w:t>,</w:t>
        </w:r>
      </w:ins>
      <w:r w:rsidR="00873025" w:rsidRPr="0046374F">
        <w:t xml:space="preserve"> </w:t>
      </w:r>
      <w:del w:id="8" w:author="Ye-Kui Wang" w:date="2011-11-26T03:27:00Z">
        <w:r w:rsidR="00873025" w:rsidRPr="0046374F" w:rsidDel="000C2B08">
          <w:delText>should be split</w:delText>
        </w:r>
        <w:r w:rsidRPr="0046374F" w:rsidDel="000C2B08">
          <w:delText xml:space="preserve">.  </w:delText>
        </w:r>
        <w:r w:rsidR="00873025" w:rsidRPr="0046374F" w:rsidDel="000C2B08">
          <w:delText>Roughly</w:delText>
        </w:r>
        <w:r w:rsidR="00873025" w:rsidDel="000C2B08">
          <w:delText xml:space="preserve"> speaking, </w:delText>
        </w:r>
      </w:del>
      <w:r w:rsidR="00873025">
        <w:t>what is currently in the</w:t>
      </w:r>
      <w:r w:rsidRPr="00C93B50">
        <w:t xml:space="preserve"> PPS</w:t>
      </w:r>
      <w:r w:rsidR="00873025">
        <w:t xml:space="preserve"> should stay in the PPS, and what is</w:t>
      </w:r>
      <w:r w:rsidRPr="00C93B50">
        <w:t xml:space="preserve"> currently in the slice header to be moved to APS.  Ye-Kui</w:t>
      </w:r>
      <w:r w:rsidR="00873025">
        <w:t xml:space="preserve"> agreed</w:t>
      </w:r>
      <w:r w:rsidRPr="00C93B50">
        <w:t xml:space="preserve"> to wr</w:t>
      </w:r>
      <w:r w:rsidR="00873025">
        <w:t xml:space="preserve">ite drop-in text for the larger group and the editors.  </w:t>
      </w:r>
      <w:r w:rsidR="00384AD6">
        <w:t>The group agreed to include this document into the zip file of this report, and it is incorporated by reference into this report.</w:t>
      </w:r>
    </w:p>
    <w:p w:rsidR="0088296C" w:rsidRDefault="0088296C" w:rsidP="000434D8"/>
    <w:p w:rsidR="0012680F" w:rsidRDefault="0012680F" w:rsidP="000434D8"/>
    <w:p w:rsidR="0012680F" w:rsidRPr="000434D8" w:rsidRDefault="0012680F" w:rsidP="000434D8"/>
    <w:p w:rsidR="00916307" w:rsidRPr="00916307" w:rsidRDefault="00916307" w:rsidP="00916307"/>
    <w:p w:rsidR="00916307" w:rsidRDefault="00916307" w:rsidP="00916307">
      <w:pPr>
        <w:pStyle w:val="Heading1"/>
      </w:pPr>
      <w:r>
        <w:t>List of AHG related input documents</w:t>
      </w:r>
      <w:r w:rsidR="000434D8">
        <w:t xml:space="preserve"> / detailed notes</w:t>
      </w:r>
    </w:p>
    <w:p w:rsidR="00902812" w:rsidRDefault="00902812" w:rsidP="00B16064">
      <w:pPr>
        <w:pStyle w:val="Heading3"/>
      </w:pPr>
      <w:r>
        <w:t>G.122</w:t>
      </w:r>
      <w:r w:rsidRPr="00902812">
        <w:t xml:space="preserve"> VLC for high level syntax (ALF and SAO parameters)</w:t>
      </w:r>
    </w:p>
    <w:p w:rsidR="00902812" w:rsidRPr="008C702C" w:rsidRDefault="00902812" w:rsidP="008C702C">
      <w:pPr>
        <w:ind w:left="360"/>
        <w:rPr>
          <w:color w:val="3366FF"/>
          <w:sz w:val="21"/>
          <w:szCs w:val="21"/>
        </w:rPr>
      </w:pPr>
      <w:r w:rsidRPr="008C702C">
        <w:rPr>
          <w:color w:val="3366FF"/>
          <w:sz w:val="21"/>
          <w:szCs w:val="21"/>
        </w:rPr>
        <w:t xml:space="preserve">This contribution proposes always using VLC for high level syntax elements; specifically, ALF and SAO parameters are coded with VLC even when CABAC is selected as the entropy coder.  These parameters include </w:t>
      </w:r>
      <w:r w:rsidRPr="008C702C">
        <w:rPr>
          <w:b/>
          <w:color w:val="3366FF"/>
          <w:sz w:val="21"/>
          <w:szCs w:val="21"/>
          <w:lang w:eastAsia="ko-KR"/>
        </w:rPr>
        <w:t xml:space="preserve">alf_cu_control_flag, </w:t>
      </w:r>
      <w:r w:rsidRPr="008C702C">
        <w:rPr>
          <w:b/>
          <w:bCs/>
          <w:color w:val="3366FF"/>
          <w:sz w:val="21"/>
          <w:szCs w:val="21"/>
          <w:lang w:eastAsia="ko-KR"/>
        </w:rPr>
        <w:t xml:space="preserve">alf_cu_control_max_depth, alf_length_cu_control_info, alf_cu_flag, </w:t>
      </w:r>
      <w:r w:rsidRPr="008C702C">
        <w:rPr>
          <w:b/>
          <w:color w:val="3366FF"/>
          <w:sz w:val="21"/>
          <w:szCs w:val="21"/>
          <w:lang w:eastAsia="ko-KR"/>
        </w:rPr>
        <w:t>sao_split_flag</w:t>
      </w:r>
      <w:r w:rsidRPr="008C702C">
        <w:rPr>
          <w:b/>
          <w:bCs/>
          <w:color w:val="3366FF"/>
          <w:sz w:val="21"/>
          <w:szCs w:val="21"/>
          <w:lang w:eastAsia="ko-KR"/>
        </w:rPr>
        <w:t>, sao_flag_cb, sao_flag_cr, sao_type_idx, sao_offset</w:t>
      </w:r>
      <w:r w:rsidRPr="008C702C">
        <w:rPr>
          <w:bCs/>
          <w:color w:val="3366FF"/>
          <w:sz w:val="21"/>
          <w:szCs w:val="21"/>
          <w:lang w:eastAsia="ko-KR"/>
        </w:rPr>
        <w:t xml:space="preserve">.  This change has </w:t>
      </w:r>
      <w:r w:rsidRPr="008C702C">
        <w:rPr>
          <w:color w:val="3366FF"/>
          <w:sz w:val="21"/>
          <w:szCs w:val="21"/>
        </w:rPr>
        <w:t>negligible impact on coding efficiency in HM-4.0 under common conditions (0.0 % AI-HE, 0.1% RA-HE, 0.1% LD-HE).</w:t>
      </w:r>
    </w:p>
    <w:p w:rsidR="0066515A" w:rsidRDefault="0066515A" w:rsidP="00A565B6">
      <w:r>
        <w:rPr>
          <w:sz w:val="21"/>
          <w:szCs w:val="21"/>
        </w:rPr>
        <w:t>Not presented by proponent, but reviewed by group and agreed.</w:t>
      </w:r>
    </w:p>
    <w:p w:rsidR="00902812" w:rsidRDefault="00902812" w:rsidP="00A565B6"/>
    <w:p w:rsidR="00902812" w:rsidRDefault="00902812" w:rsidP="00B16064">
      <w:pPr>
        <w:pStyle w:val="Heading3"/>
      </w:pPr>
      <w:r>
        <w:lastRenderedPageBreak/>
        <w:t xml:space="preserve">G.220 </w:t>
      </w:r>
      <w:r w:rsidRPr="00902812">
        <w:t>Non-CE8: Pure VLC for SAO and ALF</w:t>
      </w:r>
    </w:p>
    <w:p w:rsidR="00902812" w:rsidRPr="008C702C" w:rsidRDefault="00902812" w:rsidP="008C702C">
      <w:pPr>
        <w:ind w:left="360"/>
        <w:jc w:val="both"/>
        <w:rPr>
          <w:color w:val="3366FF"/>
          <w:szCs w:val="22"/>
          <w:lang w:eastAsia="zh-TW"/>
        </w:rPr>
      </w:pPr>
      <w:r w:rsidRPr="008C702C">
        <w:rPr>
          <w:rFonts w:hint="eastAsia"/>
          <w:color w:val="3366FF"/>
          <w:szCs w:val="22"/>
          <w:lang w:eastAsia="zh-TW"/>
        </w:rPr>
        <w:t xml:space="preserve">In </w:t>
      </w:r>
      <w:r w:rsidRPr="008C702C">
        <w:rPr>
          <w:color w:val="3366FF"/>
          <w:szCs w:val="22"/>
          <w:lang w:eastAsia="zh-TW"/>
        </w:rPr>
        <w:t>HM-4.0-dev-miscs</w:t>
      </w:r>
      <w:r w:rsidRPr="008C702C">
        <w:rPr>
          <w:rFonts w:hint="eastAsia"/>
          <w:color w:val="3366FF"/>
          <w:szCs w:val="22"/>
          <w:lang w:eastAsia="zh-TW"/>
        </w:rPr>
        <w:t xml:space="preserve">, </w:t>
      </w:r>
      <w:r w:rsidRPr="008C702C">
        <w:rPr>
          <w:color w:val="3366FF"/>
          <w:szCs w:val="22"/>
          <w:lang w:eastAsia="zh-TW"/>
        </w:rPr>
        <w:t>SAO and ALF parameters</w:t>
      </w:r>
      <w:r w:rsidRPr="008C702C">
        <w:rPr>
          <w:rFonts w:hint="eastAsia"/>
          <w:color w:val="3366FF"/>
          <w:szCs w:val="22"/>
          <w:lang w:eastAsia="zh-TW"/>
        </w:rPr>
        <w:t xml:space="preserve"> </w:t>
      </w:r>
      <w:r w:rsidRPr="008C702C">
        <w:rPr>
          <w:color w:val="3366FF"/>
          <w:szCs w:val="22"/>
          <w:lang w:eastAsia="zh-TW"/>
        </w:rPr>
        <w:t>in APS</w:t>
      </w:r>
      <w:r w:rsidRPr="008C702C">
        <w:rPr>
          <w:rFonts w:hint="eastAsia"/>
          <w:color w:val="3366FF"/>
          <w:szCs w:val="22"/>
          <w:lang w:eastAsia="zh-TW"/>
        </w:rPr>
        <w:t xml:space="preserve"> and CU-level ALF-on/off flags</w:t>
      </w:r>
      <w:r w:rsidRPr="008C702C">
        <w:rPr>
          <w:color w:val="3366FF"/>
          <w:szCs w:val="22"/>
          <w:lang w:eastAsia="zh-TW"/>
        </w:rPr>
        <w:t xml:space="preserve"> </w:t>
      </w:r>
      <w:r w:rsidRPr="008C702C">
        <w:rPr>
          <w:rFonts w:hint="eastAsia"/>
          <w:color w:val="3366FF"/>
          <w:szCs w:val="22"/>
          <w:lang w:eastAsia="zh-TW"/>
        </w:rPr>
        <w:t xml:space="preserve">in slice header can be coded by CABAC. No other syntax elements in APS and slice header can be coded by CABAC. </w:t>
      </w:r>
      <w:r w:rsidRPr="008C702C">
        <w:rPr>
          <w:color w:val="3366FF"/>
          <w:szCs w:val="22"/>
          <w:lang w:eastAsia="zh-TW"/>
        </w:rPr>
        <w:t xml:space="preserve">In this contribution, </w:t>
      </w:r>
      <w:r w:rsidRPr="008C702C">
        <w:rPr>
          <w:rFonts w:hint="eastAsia"/>
          <w:color w:val="3366FF"/>
          <w:szCs w:val="22"/>
          <w:lang w:eastAsia="zh-TW"/>
        </w:rPr>
        <w:t>it is proposed to use pure VLC for SAO and ALF and to remove byte alignment bits for CABAC in APS. S</w:t>
      </w:r>
      <w:r w:rsidRPr="008C702C">
        <w:rPr>
          <w:color w:val="3366FF"/>
          <w:szCs w:val="22"/>
          <w:lang w:eastAsia="zh-TW"/>
        </w:rPr>
        <w:t>imulation results reportedly show 0%, 0.</w:t>
      </w:r>
      <w:r w:rsidRPr="008C702C">
        <w:rPr>
          <w:rFonts w:hint="eastAsia"/>
          <w:color w:val="3366FF"/>
          <w:szCs w:val="22"/>
          <w:lang w:eastAsia="zh-TW"/>
        </w:rPr>
        <w:t>1</w:t>
      </w:r>
      <w:r w:rsidRPr="008C702C">
        <w:rPr>
          <w:color w:val="3366FF"/>
          <w:szCs w:val="22"/>
          <w:lang w:eastAsia="zh-TW"/>
        </w:rPr>
        <w:t>%, 0.2% and 0.2% coding efficiency gains for HE-AI, HE-RA, HE-LDB, and HE-LDP, respectively</w:t>
      </w:r>
      <w:r w:rsidRPr="008C702C">
        <w:rPr>
          <w:rFonts w:hint="eastAsia"/>
          <w:color w:val="3366FF"/>
          <w:szCs w:val="22"/>
          <w:lang w:eastAsia="zh-TW"/>
        </w:rPr>
        <w:t>, when the APS coding is changed from CABAC to VLC</w:t>
      </w:r>
      <w:r w:rsidRPr="008C702C">
        <w:rPr>
          <w:color w:val="3366FF"/>
          <w:szCs w:val="22"/>
          <w:lang w:eastAsia="zh-TW"/>
        </w:rPr>
        <w:t>.</w:t>
      </w:r>
      <w:r w:rsidRPr="008C702C">
        <w:rPr>
          <w:rFonts w:hint="eastAsia"/>
          <w:color w:val="3366FF"/>
          <w:szCs w:val="22"/>
          <w:lang w:eastAsia="zh-TW"/>
        </w:rPr>
        <w:t xml:space="preserve"> Simulation results also show no coding efficiency impact when the slice header coding is changed from CABAC to VLC.</w:t>
      </w:r>
    </w:p>
    <w:p w:rsidR="0066515A" w:rsidRDefault="00E37532" w:rsidP="0066515A">
      <w:r>
        <w:rPr>
          <w:sz w:val="21"/>
          <w:szCs w:val="21"/>
        </w:rPr>
        <w:t>P</w:t>
      </w:r>
      <w:r w:rsidR="0066515A">
        <w:rPr>
          <w:sz w:val="21"/>
          <w:szCs w:val="21"/>
        </w:rPr>
        <w:t>resented by proponent, reviewed by group and agreed.</w:t>
      </w:r>
    </w:p>
    <w:p w:rsidR="001E3249" w:rsidRDefault="001E3249" w:rsidP="00A565B6"/>
    <w:p w:rsidR="00902812" w:rsidRDefault="00902812" w:rsidP="00B16064">
      <w:pPr>
        <w:pStyle w:val="Heading3"/>
      </w:pPr>
      <w:r>
        <w:t xml:space="preserve">G.295 </w:t>
      </w:r>
      <w:r w:rsidRPr="00902812">
        <w:t>Non-CE4 Subtest3 : Extension of Adaptation Parameter Sets syntax for Quantization matrix</w:t>
      </w:r>
    </w:p>
    <w:p w:rsidR="00902812" w:rsidRPr="008C702C" w:rsidRDefault="00902812" w:rsidP="008C702C">
      <w:pPr>
        <w:ind w:left="360"/>
        <w:rPr>
          <w:color w:val="3366FF"/>
          <w:lang w:eastAsia="ja-JP"/>
        </w:rPr>
      </w:pPr>
      <w:r w:rsidRPr="008C702C">
        <w:rPr>
          <w:rFonts w:hint="eastAsia"/>
          <w:color w:val="3366FF"/>
          <w:lang w:eastAsia="ja-JP"/>
        </w:rPr>
        <w:t>In WD4, Adaptation Parameter Sets(APS) is defined for ALF and SAO parameters</w:t>
      </w:r>
      <w:r w:rsidR="00403CBE">
        <w:fldChar w:fldCharType="begin"/>
      </w:r>
      <w:r w:rsidR="00403CBE">
        <w:instrText xml:space="preserve"> REF _Ref308506225 \r \h  \* MERGEFORMAT </w:instrText>
      </w:r>
      <w:r w:rsidR="00403CBE">
        <w:fldChar w:fldCharType="separate"/>
      </w:r>
      <w:r w:rsidR="00403CBE">
        <w:fldChar w:fldCharType="end"/>
      </w:r>
      <w:r w:rsidRPr="008C702C">
        <w:rPr>
          <w:rFonts w:hint="eastAsia"/>
          <w:color w:val="3366FF"/>
          <w:lang w:eastAsia="ja-JP"/>
        </w:rPr>
        <w:t xml:space="preserve">. APS has a parameter </w:t>
      </w:r>
      <w:r w:rsidRPr="008C702C">
        <w:rPr>
          <w:color w:val="3366FF"/>
          <w:lang w:eastAsia="ja-JP"/>
        </w:rPr>
        <w:t>“</w:t>
      </w:r>
      <w:r w:rsidRPr="008C702C">
        <w:rPr>
          <w:rFonts w:hint="eastAsia"/>
          <w:color w:val="3366FF"/>
          <w:lang w:eastAsia="ja-JP"/>
        </w:rPr>
        <w:t>aps_id</w:t>
      </w:r>
      <w:r w:rsidRPr="008C702C">
        <w:rPr>
          <w:color w:val="3366FF"/>
          <w:lang w:eastAsia="ja-JP"/>
        </w:rPr>
        <w:t>”</w:t>
      </w:r>
      <w:r w:rsidRPr="008C702C">
        <w:rPr>
          <w:rFonts w:hint="eastAsia"/>
          <w:color w:val="3366FF"/>
          <w:lang w:eastAsia="ja-JP"/>
        </w:rPr>
        <w:t xml:space="preserve"> which is referred to in the slice header. Quantization matrix in HEVC was proposed in JCTVC-F362/F475. In </w:t>
      </w:r>
      <w:r w:rsidRPr="008C702C">
        <w:rPr>
          <w:color w:val="3366FF"/>
          <w:lang w:eastAsia="ja-JP"/>
        </w:rPr>
        <w:t>those proposals</w:t>
      </w:r>
      <w:r w:rsidRPr="008C702C">
        <w:rPr>
          <w:rFonts w:hint="eastAsia"/>
          <w:color w:val="3366FF"/>
          <w:lang w:eastAsia="ja-JP"/>
        </w:rPr>
        <w:t xml:space="preserve">, quantization matrices are </w:t>
      </w:r>
      <w:r w:rsidRPr="008C702C">
        <w:rPr>
          <w:color w:val="3366FF"/>
          <w:lang w:eastAsia="ja-JP"/>
        </w:rPr>
        <w:t>transmitted</w:t>
      </w:r>
      <w:r w:rsidRPr="008C702C">
        <w:rPr>
          <w:rFonts w:hint="eastAsia"/>
          <w:color w:val="3366FF"/>
          <w:lang w:eastAsia="ja-JP"/>
        </w:rPr>
        <w:t xml:space="preserve"> as new NAL unit. This contribution propose,</w:t>
      </w:r>
    </w:p>
    <w:p w:rsidR="00902812" w:rsidRPr="008C702C" w:rsidRDefault="00902812" w:rsidP="008C702C">
      <w:pPr>
        <w:numPr>
          <w:ilvl w:val="0"/>
          <w:numId w:val="28"/>
        </w:numPr>
        <w:ind w:left="1080"/>
        <w:rPr>
          <w:color w:val="3366FF"/>
          <w:lang w:eastAsia="ja-JP"/>
        </w:rPr>
      </w:pPr>
      <w:r w:rsidRPr="008C702C">
        <w:rPr>
          <w:rFonts w:hint="eastAsia"/>
          <w:color w:val="3366FF"/>
          <w:lang w:eastAsia="ja-JP"/>
        </w:rPr>
        <w:t>Extension of APS syntax for Quantization matrix.</w:t>
      </w:r>
    </w:p>
    <w:p w:rsidR="00902812" w:rsidRPr="008C702C" w:rsidRDefault="00902812" w:rsidP="008C702C">
      <w:pPr>
        <w:numPr>
          <w:ilvl w:val="0"/>
          <w:numId w:val="28"/>
        </w:numPr>
        <w:ind w:left="1080"/>
        <w:rPr>
          <w:color w:val="3366FF"/>
          <w:lang w:eastAsia="ja-JP"/>
        </w:rPr>
      </w:pPr>
      <w:r w:rsidRPr="008C702C">
        <w:rPr>
          <w:rFonts w:hint="eastAsia"/>
          <w:color w:val="3366FF"/>
          <w:lang w:eastAsia="ja-JP"/>
        </w:rPr>
        <w:t xml:space="preserve">Instead of aps_id, new </w:t>
      </w:r>
      <w:r w:rsidRPr="008C702C">
        <w:rPr>
          <w:color w:val="3366FF"/>
          <w:lang w:eastAsia="ja-JP"/>
        </w:rPr>
        <w:t>parameters:</w:t>
      </w:r>
      <w:r w:rsidRPr="008C702C">
        <w:rPr>
          <w:rFonts w:hint="eastAsia"/>
          <w:color w:val="3366FF"/>
          <w:lang w:eastAsia="ja-JP"/>
        </w:rPr>
        <w:t xml:space="preserve"> aps_sao_id, aps_alf_id and aps_qmatrix_id are defined.</w:t>
      </w:r>
    </w:p>
    <w:p w:rsidR="00902812" w:rsidRPr="008C702C" w:rsidRDefault="00902812" w:rsidP="008C702C">
      <w:pPr>
        <w:numPr>
          <w:ilvl w:val="0"/>
          <w:numId w:val="28"/>
        </w:numPr>
        <w:ind w:left="1080"/>
        <w:rPr>
          <w:color w:val="3366FF"/>
          <w:lang w:eastAsia="ja-JP"/>
        </w:rPr>
      </w:pPr>
      <w:r w:rsidRPr="008C702C">
        <w:rPr>
          <w:rFonts w:hint="eastAsia"/>
          <w:color w:val="3366FF"/>
          <w:lang w:eastAsia="ja-JP"/>
        </w:rPr>
        <w:t xml:space="preserve">In slice header, aps_sao_id, aps_alf_id and aps_qmatrix_id are signaled </w:t>
      </w:r>
      <w:r w:rsidRPr="008C702C">
        <w:rPr>
          <w:color w:val="3366FF"/>
          <w:lang w:eastAsia="ja-JP"/>
        </w:rPr>
        <w:t>individually</w:t>
      </w:r>
      <w:r w:rsidRPr="008C702C">
        <w:rPr>
          <w:rFonts w:hint="eastAsia"/>
          <w:color w:val="3366FF"/>
          <w:lang w:eastAsia="ja-JP"/>
        </w:rPr>
        <w:t>.</w:t>
      </w:r>
    </w:p>
    <w:p w:rsidR="00E84447" w:rsidRDefault="00E84447" w:rsidP="00384AD6">
      <w:pPr>
        <w:rPr>
          <w:lang w:eastAsia="ja-JP"/>
        </w:rPr>
      </w:pPr>
    </w:p>
    <w:p w:rsidR="00673142" w:rsidRDefault="00873025" w:rsidP="00384AD6">
      <w:pPr>
        <w:rPr>
          <w:lang w:eastAsia="ja-JP"/>
        </w:rPr>
      </w:pPr>
      <w:r>
        <w:rPr>
          <w:lang w:eastAsia="ja-JP"/>
        </w:rPr>
        <w:t>Point 1: agreed.</w:t>
      </w:r>
    </w:p>
    <w:p w:rsidR="00873025" w:rsidRDefault="00873025" w:rsidP="00384AD6">
      <w:pPr>
        <w:rPr>
          <w:lang w:eastAsia="ja-JP"/>
        </w:rPr>
      </w:pPr>
      <w:r>
        <w:rPr>
          <w:lang w:eastAsia="ja-JP"/>
        </w:rPr>
        <w:t xml:space="preserve">Point 2 and 3: </w:t>
      </w:r>
      <w:r w:rsidR="001A2515">
        <w:rPr>
          <w:lang w:eastAsia="ja-JP"/>
        </w:rPr>
        <w:t>there</w:t>
      </w:r>
      <w:r>
        <w:rPr>
          <w:lang w:eastAsia="ja-JP"/>
        </w:rPr>
        <w:t xml:space="preserve"> is a general</w:t>
      </w:r>
      <w:r w:rsidR="001A2515">
        <w:rPr>
          <w:lang w:eastAsia="ja-JP"/>
        </w:rPr>
        <w:t xml:space="preserve"> agreement that some form of a “partial update” or “partial reference” mechanism is needed.  No agreement over the mechanism proposed in the document.  Proponents of G.295 and G332 will work towards a unified solution for consideration in JCT-VC.</w:t>
      </w:r>
    </w:p>
    <w:p w:rsidR="00673142" w:rsidRDefault="00673142" w:rsidP="00384AD6">
      <w:pPr>
        <w:rPr>
          <w:lang w:eastAsia="ja-JP"/>
        </w:rPr>
      </w:pPr>
    </w:p>
    <w:p w:rsidR="00902812" w:rsidRDefault="00902812" w:rsidP="00A565B6"/>
    <w:p w:rsidR="00902812" w:rsidRDefault="00902812" w:rsidP="00B16064">
      <w:pPr>
        <w:pStyle w:val="Heading3"/>
      </w:pPr>
      <w:r>
        <w:t>G.330</w:t>
      </w:r>
      <w:r w:rsidR="00B16064">
        <w:t xml:space="preserve"> </w:t>
      </w:r>
      <w:r w:rsidR="00B16064" w:rsidRPr="00B16064">
        <w:t>Syntax elements in adaptation parameter set</w:t>
      </w:r>
    </w:p>
    <w:p w:rsidR="00B16064" w:rsidRPr="008C702C" w:rsidRDefault="00B16064" w:rsidP="008C702C">
      <w:pPr>
        <w:ind w:left="360"/>
        <w:jc w:val="both"/>
        <w:rPr>
          <w:color w:val="3366FF"/>
        </w:rPr>
      </w:pPr>
      <w:r w:rsidRPr="008C702C">
        <w:rPr>
          <w:color w:val="3366FF"/>
        </w:rPr>
        <w:t xml:space="preserve">This document discusses what syntax elements to be included into the Adaptation Parameter Set (APS). Currently, the APS may include ALF and SAO parameters. In this document, inclusion of other syntax elements, namely 1) reference picture list construction related syntax elements; 2) weighted prediction related syntax elements; 3) decoded picture buffer management related syntax elements; and 4) quantization matrices table, in APS is discussed. </w:t>
      </w:r>
    </w:p>
    <w:p w:rsidR="0088296C" w:rsidRDefault="0088296C" w:rsidP="00384AD6">
      <w:pPr>
        <w:numPr>
          <w:ilvl w:val="0"/>
          <w:numId w:val="29"/>
        </w:numPr>
        <w:jc w:val="both"/>
      </w:pPr>
      <w:r>
        <w:t>reference picture list construction related syntax elements ONLY in APS</w:t>
      </w:r>
      <w:r w:rsidR="00061B23">
        <w:t>???</w:t>
      </w:r>
      <w:r>
        <w:t xml:space="preserve"> It was remarked that RPS list could change from slice to slice, s</w:t>
      </w:r>
      <w:r w:rsidR="00E84447">
        <w:t>o sli</w:t>
      </w:r>
      <w:r w:rsidR="00061B23">
        <w:t>ce header may also be an option.  Or both.</w:t>
      </w:r>
    </w:p>
    <w:p w:rsidR="00061B23" w:rsidRDefault="00E84447" w:rsidP="00384AD6">
      <w:pPr>
        <w:numPr>
          <w:ilvl w:val="0"/>
          <w:numId w:val="29"/>
        </w:numPr>
        <w:jc w:val="both"/>
      </w:pPr>
      <w:r>
        <w:t>Weighted</w:t>
      </w:r>
      <w:r w:rsidR="00061B23">
        <w:t xml:space="preserve"> prediction is the same in nature as 1), so also open.</w:t>
      </w:r>
    </w:p>
    <w:p w:rsidR="00061B23" w:rsidRDefault="00061B23" w:rsidP="00384AD6">
      <w:pPr>
        <w:numPr>
          <w:ilvl w:val="0"/>
          <w:numId w:val="29"/>
        </w:numPr>
        <w:jc w:val="both"/>
      </w:pPr>
      <w:r>
        <w:t>RPS syntax elements.  Some stuff in PPS, and what’s currently in the slice header to be moved to APS.  Ye-Kui to write drop-in text for the editor.</w:t>
      </w:r>
    </w:p>
    <w:p w:rsidR="00061B23" w:rsidRDefault="00061B23" w:rsidP="00384AD6">
      <w:pPr>
        <w:numPr>
          <w:ilvl w:val="0"/>
          <w:numId w:val="29"/>
        </w:numPr>
        <w:jc w:val="both"/>
      </w:pPr>
      <w:r>
        <w:t>Already agreed to be in APS</w:t>
      </w:r>
    </w:p>
    <w:p w:rsidR="00061B23" w:rsidRDefault="00061B23" w:rsidP="00384AD6">
      <w:pPr>
        <w:ind w:left="720"/>
        <w:jc w:val="both"/>
      </w:pPr>
    </w:p>
    <w:p w:rsidR="00902812" w:rsidRDefault="003761AF" w:rsidP="003761AF">
      <w:pPr>
        <w:pStyle w:val="Heading3"/>
      </w:pPr>
      <w:r>
        <w:lastRenderedPageBreak/>
        <w:t xml:space="preserve">G.566 </w:t>
      </w:r>
      <w:r w:rsidRPr="003761AF">
        <w:t>Syntax Refinements for SAO and ALF</w:t>
      </w:r>
    </w:p>
    <w:p w:rsidR="003761AF" w:rsidRPr="008C702C" w:rsidRDefault="003761AF" w:rsidP="008C702C">
      <w:pPr>
        <w:ind w:left="360"/>
        <w:jc w:val="both"/>
        <w:rPr>
          <w:color w:val="3366FF"/>
        </w:rPr>
      </w:pPr>
      <w:r w:rsidRPr="008C702C">
        <w:rPr>
          <w:color w:val="3366FF"/>
          <w:szCs w:val="22"/>
        </w:rPr>
        <w:t>The Adaptation Parameter Set (APS) syntax structure has been adopted during the 6</w:t>
      </w:r>
      <w:r w:rsidRPr="008C702C">
        <w:rPr>
          <w:color w:val="3366FF"/>
          <w:szCs w:val="22"/>
          <w:vertAlign w:val="superscript"/>
        </w:rPr>
        <w:t>th</w:t>
      </w:r>
      <w:r w:rsidRPr="008C702C">
        <w:rPr>
          <w:color w:val="3366FF"/>
          <w:szCs w:val="22"/>
        </w:rPr>
        <w:t xml:space="preserve"> JCT-VC meeting in Torino to be used in the conveyance of parameter sets of Adaptive Loop Filter (ALF) and Sample Adaptive Offset (SAO). </w:t>
      </w:r>
      <w:r w:rsidRPr="008C702C">
        <w:rPr>
          <w:color w:val="3366FF"/>
        </w:rPr>
        <w:t xml:space="preserve">However APS is a very recent syntax structure whose performance and usage needs to be improved and refined. In the current proposal 3 issues related to APS and ALF/SAO syntax are addressed. The proposed solutions provide on average 0.2% coding gain for low-bitrate applications, improve parsing robustness and reduce latency of HEVC.  </w:t>
      </w:r>
    </w:p>
    <w:p w:rsidR="00E84447" w:rsidRDefault="00061B23" w:rsidP="003761AF">
      <w:pPr>
        <w:jc w:val="both"/>
      </w:pPr>
      <w:r>
        <w:t xml:space="preserve">Flags are </w:t>
      </w:r>
      <w:r w:rsidR="008A6242">
        <w:t>reinserted</w:t>
      </w:r>
      <w:r>
        <w:t xml:space="preserve"> enabling</w:t>
      </w:r>
      <w:r w:rsidR="008A6242">
        <w:t>/disabling</w:t>
      </w:r>
      <w:r>
        <w:t xml:space="preserve"> ALF and SAO per slice.  It was claimed that doing so has </w:t>
      </w:r>
      <w:r w:rsidR="008A6242">
        <w:t>advantages</w:t>
      </w:r>
      <w:r>
        <w:t xml:space="preserve"> </w:t>
      </w:r>
      <w:r w:rsidR="008A6242">
        <w:t xml:space="preserve">for parallel processing and for error resilience due to parsing independency in the direction slice header to APS.  </w:t>
      </w:r>
      <w:r w:rsidR="00E84447">
        <w:t xml:space="preserve">The group found this compelling.  However, it was also noted that, as the number of tools that keep information in the slice header grows, so probably will grow the number of bits (at least if we desire an architecturally clean design).  </w:t>
      </w:r>
    </w:p>
    <w:p w:rsidR="008A6242" w:rsidRPr="00384AD6" w:rsidRDefault="008A6242" w:rsidP="003761AF">
      <w:pPr>
        <w:jc w:val="both"/>
      </w:pPr>
      <w:r>
        <w:t>It was further claimed that enabling/disabling ALF/SAO allows to selective use either tool with an existing APS (without further APS transmission) even in the case where, for example APS parameters are adequate but SAO parameters are not.</w:t>
      </w:r>
      <w:r w:rsidR="00E84447">
        <w:t xml:space="preserve">  </w:t>
      </w:r>
      <w:r w:rsidR="00741A87">
        <w:t>The group is not chartered to decide on the slice-adaptive switching on/off of SAO and ALF.  However, from a</w:t>
      </w:r>
      <w:r w:rsidR="00E84447">
        <w:t>n APS</w:t>
      </w:r>
      <w:r w:rsidR="00741A87">
        <w:t xml:space="preserve"> high level syntax perspective, there is no reason to believe that such a functionality would create a problem.  It was noted, if APS updates were allowed</w:t>
      </w:r>
      <w:r w:rsidR="00E84447">
        <w:t xml:space="preserve"> between slices</w:t>
      </w:r>
      <w:r w:rsidR="00741A87">
        <w:t xml:space="preserve">, the </w:t>
      </w:r>
      <w:r w:rsidR="00E84447">
        <w:t>mentioned functionality</w:t>
      </w:r>
      <w:r w:rsidR="00741A87">
        <w:t xml:space="preserve"> could </w:t>
      </w:r>
      <w:r w:rsidR="00E84447">
        <w:t>also be addressed</w:t>
      </w:r>
      <w:r w:rsidR="00741A87">
        <w:t xml:space="preserve"> through APS updates.</w:t>
      </w:r>
      <w:r w:rsidR="00E84447">
        <w:t xml:space="preserve">  </w:t>
      </w:r>
    </w:p>
    <w:p w:rsidR="00403CBE" w:rsidRDefault="00403CBE" w:rsidP="00403CBE">
      <w:pPr>
        <w:rPr>
          <w:ins w:id="9" w:author="Stephan Wenger" w:date="2011-11-26T15:04:00Z"/>
        </w:rPr>
      </w:pPr>
      <w:ins w:id="10" w:author="Stephan Wenger" w:date="2011-11-26T15:04:00Z">
        <w:r>
          <w:t>BoG recommendation: adopt reinserted enabling/disabling ALF and SAO flag in slice header. Allow different values in APS and slice header (</w:t>
        </w:r>
        <w:r w:rsidRPr="00C85A20">
          <w:t>suggested restriction: if flag is “0” in APS , it cannot be “1” in slice header)</w:t>
        </w:r>
        <w:r>
          <w:t>.</w:t>
        </w:r>
        <w:bookmarkStart w:id="11" w:name="_GoBack"/>
        <w:bookmarkEnd w:id="11"/>
      </w:ins>
    </w:p>
    <w:p w:rsidR="003761AF" w:rsidRDefault="003761AF" w:rsidP="00A565B6"/>
    <w:p w:rsidR="00902812" w:rsidRDefault="00902812" w:rsidP="00B16064">
      <w:pPr>
        <w:pStyle w:val="Heading3"/>
      </w:pPr>
      <w:r>
        <w:t>G.332</w:t>
      </w:r>
      <w:r w:rsidR="00B16064">
        <w:t xml:space="preserve"> </w:t>
      </w:r>
      <w:r w:rsidR="00B16064" w:rsidRPr="00B16064">
        <w:t>Multiple Adaptation Parameter Sets Referring</w:t>
      </w:r>
    </w:p>
    <w:p w:rsidR="00902812" w:rsidRPr="008C702C" w:rsidRDefault="00B16064" w:rsidP="008C702C">
      <w:pPr>
        <w:ind w:left="360"/>
        <w:jc w:val="both"/>
        <w:rPr>
          <w:color w:val="3366FF"/>
          <w:lang w:eastAsia="zh-CN"/>
        </w:rPr>
      </w:pPr>
      <w:r w:rsidRPr="008C702C">
        <w:rPr>
          <w:color w:val="3366FF"/>
          <w:lang w:eastAsia="zh-CN"/>
        </w:rPr>
        <w:t>I</w:t>
      </w:r>
      <w:r w:rsidRPr="008C702C">
        <w:rPr>
          <w:rFonts w:hint="eastAsia"/>
          <w:color w:val="3366FF"/>
          <w:lang w:eastAsia="zh-CN"/>
        </w:rPr>
        <w:t>n this document, a</w:t>
      </w:r>
      <w:r w:rsidRPr="008C702C">
        <w:rPr>
          <w:color w:val="3366FF"/>
          <w:lang w:eastAsia="zh-CN"/>
        </w:rPr>
        <w:t xml:space="preserve"> multiple </w:t>
      </w:r>
      <w:r w:rsidRPr="008C702C">
        <w:rPr>
          <w:rFonts w:hint="eastAsia"/>
          <w:color w:val="3366FF"/>
          <w:lang w:eastAsia="zh-CN"/>
        </w:rPr>
        <w:t xml:space="preserve">adaptation </w:t>
      </w:r>
      <w:r w:rsidRPr="008C702C">
        <w:rPr>
          <w:color w:val="3366FF"/>
          <w:lang w:eastAsia="zh-CN"/>
        </w:rPr>
        <w:t>parameter</w:t>
      </w:r>
      <w:r w:rsidRPr="008C702C">
        <w:rPr>
          <w:rFonts w:hint="eastAsia"/>
          <w:color w:val="3366FF"/>
          <w:lang w:eastAsia="zh-CN"/>
        </w:rPr>
        <w:t xml:space="preserve"> sets (APSs) referring approach is proposed.</w:t>
      </w:r>
      <w:r w:rsidRPr="008C702C">
        <w:rPr>
          <w:color w:val="3366FF"/>
          <w:lang w:eastAsia="zh-CN"/>
        </w:rPr>
        <w:t xml:space="preserve"> Since APS tends to carry the coding parameters which are more likely to be changeable from picture to picture, or even from slice to slice, therefore, such a referring design is proposed to be at slice layer. </w:t>
      </w:r>
      <w:r w:rsidRPr="008C702C">
        <w:rPr>
          <w:rFonts w:hint="eastAsia"/>
          <w:color w:val="3366FF"/>
          <w:lang w:eastAsia="zh-CN"/>
        </w:rPr>
        <w:t xml:space="preserve">In a slice </w:t>
      </w:r>
      <w:r w:rsidRPr="008C702C">
        <w:rPr>
          <w:color w:val="3366FF"/>
          <w:lang w:eastAsia="zh-CN"/>
        </w:rPr>
        <w:t>layer encoding/decoding</w:t>
      </w:r>
      <w:r w:rsidRPr="008C702C">
        <w:rPr>
          <w:rFonts w:hint="eastAsia"/>
          <w:color w:val="3366FF"/>
          <w:lang w:eastAsia="zh-CN"/>
        </w:rPr>
        <w:t xml:space="preserve">, multiple APS IDs </w:t>
      </w:r>
      <w:r w:rsidRPr="008C702C">
        <w:rPr>
          <w:color w:val="3366FF"/>
          <w:lang w:eastAsia="zh-CN"/>
        </w:rPr>
        <w:t>can be made available</w:t>
      </w:r>
      <w:r w:rsidRPr="008C702C">
        <w:rPr>
          <w:rFonts w:hint="eastAsia"/>
          <w:color w:val="3366FF"/>
          <w:lang w:eastAsia="zh-CN"/>
        </w:rPr>
        <w:t>, and each coding tool</w:t>
      </w:r>
      <w:r w:rsidRPr="008C702C">
        <w:rPr>
          <w:color w:val="3366FF"/>
          <w:lang w:eastAsia="zh-CN"/>
        </w:rPr>
        <w:t xml:space="preserve">, such as SAO or ALF, </w:t>
      </w:r>
      <w:r w:rsidRPr="008C702C">
        <w:rPr>
          <w:i/>
          <w:color w:val="3366FF"/>
          <w:lang w:eastAsia="zh-CN"/>
        </w:rPr>
        <w:t>etc</w:t>
      </w:r>
      <w:r w:rsidRPr="008C702C">
        <w:rPr>
          <w:color w:val="3366FF"/>
          <w:lang w:eastAsia="zh-CN"/>
        </w:rPr>
        <w:t>.,</w:t>
      </w:r>
      <w:r w:rsidRPr="008C702C">
        <w:rPr>
          <w:rFonts w:hint="eastAsia"/>
          <w:color w:val="3366FF"/>
          <w:lang w:eastAsia="zh-CN"/>
        </w:rPr>
        <w:t xml:space="preserve"> is initialized by activating only </w:t>
      </w:r>
      <w:r w:rsidRPr="008C702C">
        <w:rPr>
          <w:color w:val="3366FF"/>
          <w:lang w:eastAsia="zh-CN"/>
        </w:rPr>
        <w:t xml:space="preserve">once in </w:t>
      </w:r>
      <w:r w:rsidRPr="008C702C">
        <w:rPr>
          <w:rFonts w:hint="eastAsia"/>
          <w:color w:val="3366FF"/>
          <w:lang w:eastAsia="zh-CN"/>
        </w:rPr>
        <w:t xml:space="preserve">one APS of the several referred ones. </w:t>
      </w:r>
      <w:r w:rsidRPr="008C702C">
        <w:rPr>
          <w:color w:val="3366FF"/>
          <w:lang w:eastAsia="zh-CN"/>
        </w:rPr>
        <w:t>T</w:t>
      </w:r>
      <w:r w:rsidRPr="008C702C">
        <w:rPr>
          <w:rFonts w:hint="eastAsia"/>
          <w:color w:val="3366FF"/>
          <w:lang w:eastAsia="zh-CN"/>
        </w:rPr>
        <w:t>hereby, the encoder is allowed to code SAO and/or ALF parameters by directly utilizing whole or partial information already presented in the existing APSs</w:t>
      </w:r>
      <w:r w:rsidRPr="008C702C">
        <w:rPr>
          <w:color w:val="3366FF"/>
          <w:lang w:eastAsia="zh-CN"/>
        </w:rPr>
        <w:t>. This</w:t>
      </w:r>
      <w:r w:rsidRPr="008C702C">
        <w:rPr>
          <w:rFonts w:hint="eastAsia"/>
          <w:color w:val="3366FF"/>
          <w:lang w:eastAsia="zh-CN"/>
        </w:rPr>
        <w:t xml:space="preserve"> </w:t>
      </w:r>
      <w:r w:rsidRPr="008C702C">
        <w:rPr>
          <w:color w:val="3366FF"/>
          <w:lang w:eastAsia="zh-CN"/>
        </w:rPr>
        <w:t>facilitate</w:t>
      </w:r>
      <w:r w:rsidRPr="008C702C">
        <w:rPr>
          <w:rFonts w:hint="eastAsia"/>
          <w:color w:val="3366FF"/>
          <w:lang w:eastAsia="zh-CN"/>
        </w:rPr>
        <w:t>s</w:t>
      </w:r>
      <w:r w:rsidRPr="008C702C">
        <w:rPr>
          <w:color w:val="3366FF"/>
          <w:lang w:eastAsia="zh-CN"/>
        </w:rPr>
        <w:t xml:space="preserve"> flexible configuration of the </w:t>
      </w:r>
      <w:r w:rsidRPr="008C702C">
        <w:rPr>
          <w:rFonts w:hint="eastAsia"/>
          <w:color w:val="3366FF"/>
          <w:lang w:eastAsia="zh-CN"/>
        </w:rPr>
        <w:t>coding</w:t>
      </w:r>
      <w:r w:rsidRPr="008C702C">
        <w:rPr>
          <w:color w:val="3366FF"/>
          <w:lang w:eastAsia="zh-CN"/>
        </w:rPr>
        <w:t xml:space="preserve"> tools and save</w:t>
      </w:r>
      <w:r w:rsidRPr="008C702C">
        <w:rPr>
          <w:rFonts w:hint="eastAsia"/>
          <w:color w:val="3366FF"/>
          <w:lang w:eastAsia="zh-CN"/>
        </w:rPr>
        <w:t>s</w:t>
      </w:r>
      <w:r w:rsidRPr="008C702C">
        <w:rPr>
          <w:color w:val="3366FF"/>
          <w:lang w:eastAsia="zh-CN"/>
        </w:rPr>
        <w:t xml:space="preserve"> bits when re-using the former tool parameters while coding the current slice. The proposed scheme can also serve both the case when parameters change from slice to slice, such as in video coding tool with Weighted Prediction, and the case when parameters intend to be unchanged for the whole sequence. </w:t>
      </w:r>
    </w:p>
    <w:p w:rsidR="002409AA" w:rsidRDefault="002409AA" w:rsidP="00724BE2">
      <w:pPr>
        <w:jc w:val="both"/>
        <w:rPr>
          <w:lang w:eastAsia="zh-CN"/>
        </w:rPr>
      </w:pPr>
      <w:r>
        <w:rPr>
          <w:lang w:eastAsia="zh-CN"/>
        </w:rPr>
        <w:t xml:space="preserve">Roughly comparable to Sony proposal </w:t>
      </w:r>
      <w:r w:rsidR="00E84447">
        <w:rPr>
          <w:lang w:eastAsia="zh-CN"/>
        </w:rPr>
        <w:t xml:space="preserve">(G295) </w:t>
      </w:r>
      <w:r>
        <w:rPr>
          <w:lang w:eastAsia="zh-CN"/>
        </w:rPr>
        <w:t>in that the burden of selecting parts of the APS are moved to the slice header.</w:t>
      </w:r>
      <w:r w:rsidR="00E84447">
        <w:rPr>
          <w:lang w:eastAsia="zh-CN"/>
        </w:rPr>
        <w:t xml:space="preserve">  It was remarked that this proposal may be a bit more future-proof than the Sony proposal.</w:t>
      </w:r>
    </w:p>
    <w:p w:rsidR="002409AA" w:rsidRDefault="002409AA" w:rsidP="00724BE2">
      <w:pPr>
        <w:jc w:val="both"/>
        <w:rPr>
          <w:lang w:eastAsia="zh-CN"/>
        </w:rPr>
      </w:pPr>
    </w:p>
    <w:p w:rsidR="002409AA" w:rsidRDefault="002409AA" w:rsidP="00724BE2">
      <w:pPr>
        <w:jc w:val="both"/>
        <w:rPr>
          <w:lang w:eastAsia="zh-CN"/>
        </w:rPr>
      </w:pPr>
    </w:p>
    <w:p w:rsidR="00902812" w:rsidRDefault="00902812" w:rsidP="00B16064">
      <w:pPr>
        <w:pStyle w:val="Heading3"/>
      </w:pPr>
      <w:r>
        <w:t>G.658</w:t>
      </w:r>
      <w:r w:rsidR="00B16064">
        <w:t xml:space="preserve"> </w:t>
      </w:r>
      <w:r w:rsidR="00B16064" w:rsidRPr="00B16064">
        <w:t>Quantization matrices in fragmented APS</w:t>
      </w:r>
    </w:p>
    <w:p w:rsidR="005336A4" w:rsidRPr="008C702C" w:rsidRDefault="00B16064" w:rsidP="008C702C">
      <w:pPr>
        <w:ind w:left="360"/>
        <w:jc w:val="both"/>
        <w:rPr>
          <w:color w:val="3366FF"/>
        </w:rPr>
      </w:pPr>
      <w:r w:rsidRPr="008C702C">
        <w:rPr>
          <w:color w:val="3366FF"/>
        </w:rPr>
        <w:t>In this document, it is proposed that the quantization matrices are signaled in the Adaptation Parameter Set (APS), with predictions between quantization matrices inside the same NAL unit being allowed. To solve the problem that an APS can be larger than the Maximum Transmission Unit (MTU) size, it is proposed that the APS may be fragmented into multiple NAL units, each of which can be independently parsed and applied.</w:t>
      </w:r>
    </w:p>
    <w:p w:rsidR="003F4BF8" w:rsidDel="000C2B08" w:rsidRDefault="000C2B08" w:rsidP="00B16064">
      <w:pPr>
        <w:jc w:val="both"/>
        <w:rPr>
          <w:del w:id="12" w:author="Ye-Kui Wang" w:date="2011-11-26T03:29:00Z"/>
        </w:rPr>
      </w:pPr>
      <w:ins w:id="13" w:author="Ye-Kui Wang" w:date="2011-11-26T03:29:00Z">
        <w:r>
          <w:t xml:space="preserve">It was agreed to recommend to JCT-VC to include a tool that allows MTU size matching (akin slices) for </w:t>
        </w:r>
        <w:r w:rsidRPr="0046374F">
          <w:t xml:space="preserve">parameter sets and especially for the APS, if there is an expectation that a parameter set may become </w:t>
        </w:r>
        <w:r w:rsidRPr="0046374F">
          <w:lastRenderedPageBreak/>
          <w:t xml:space="preserve">larger than commonly used MTU sizes.  It was not clear to the participants whether we have this problem at this point in time.  </w:t>
        </w:r>
        <w:r>
          <w:t xml:space="preserve">It would be good if this can be clarified by the larger group. </w:t>
        </w:r>
      </w:ins>
      <w:del w:id="14" w:author="Ye-Kui Wang" w:date="2011-11-26T03:29:00Z">
        <w:r w:rsidR="003F4BF8" w:rsidDel="000C2B08">
          <w:delText xml:space="preserve">It was remarked that fragmentation could enjoy support in case we don’t come up with an update mechanism.  However, as we expect that there </w:delText>
        </w:r>
        <w:r w:rsidR="00E84447" w:rsidDel="000C2B08">
          <w:delText xml:space="preserve">will be some form of an update </w:delText>
        </w:r>
        <w:r w:rsidR="003F4BF8" w:rsidDel="000C2B08">
          <w:delText>mechanism, it seems possible that the MTU issue raised in the document can be addressed through this mechanism.</w:delText>
        </w:r>
      </w:del>
    </w:p>
    <w:p w:rsidR="00874F77" w:rsidRPr="00A67D59" w:rsidRDefault="00874F77" w:rsidP="006A0C89">
      <w:pPr>
        <w:tabs>
          <w:tab w:val="clear" w:pos="360"/>
          <w:tab w:val="clear" w:pos="720"/>
          <w:tab w:val="clear" w:pos="1080"/>
          <w:tab w:val="clear" w:pos="1440"/>
          <w:tab w:val="left" w:pos="3364"/>
        </w:tabs>
      </w:pPr>
    </w:p>
    <w:sectPr w:rsidR="00874F77" w:rsidRPr="00A67D59"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8C7" w:rsidRDefault="00AF18C7">
      <w:r>
        <w:separator/>
      </w:r>
    </w:p>
  </w:endnote>
  <w:endnote w:type="continuationSeparator" w:id="0">
    <w:p w:rsidR="00AF18C7" w:rsidRDefault="00AF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SimSun">
    <w:altName w:val="ËÎÌå"/>
    <w:charset w:val="86"/>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Malgun Gothic">
    <w:altName w:val="Arial Unicode MS"/>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D6" w:rsidRDefault="00384AD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03CB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5" w:author="Stephan Wenger" w:date="2011-11-26T15:02:00Z">
      <w:r w:rsidR="00403CBE">
        <w:rPr>
          <w:rStyle w:val="PageNumber"/>
          <w:noProof/>
        </w:rPr>
        <w:t>2011-11-26</w:t>
      </w:r>
    </w:ins>
    <w:ins w:id="16" w:author="Ye-Kui Wang" w:date="2011-11-26T03:15:00Z">
      <w:del w:id="17" w:author="Stephan Wenger" w:date="2011-11-26T15:02:00Z">
        <w:r w:rsidR="00A4487E" w:rsidDel="00403CBE">
          <w:rPr>
            <w:rStyle w:val="PageNumber"/>
            <w:noProof/>
          </w:rPr>
          <w:delText>2011-11-26</w:delText>
        </w:r>
      </w:del>
    </w:ins>
    <w:del w:id="18" w:author="Stephan Wenger" w:date="2011-11-26T15:02:00Z">
      <w:r w:rsidDel="00403CBE">
        <w:rPr>
          <w:rStyle w:val="PageNumber"/>
          <w:noProof/>
        </w:rPr>
        <w:delText>2011-11-25</w:delText>
      </w:r>
    </w:del>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8C7" w:rsidRDefault="00AF18C7">
      <w:r>
        <w:separator/>
      </w:r>
    </w:p>
  </w:footnote>
  <w:footnote w:type="continuationSeparator" w:id="0">
    <w:p w:rsidR="00AF18C7" w:rsidRDefault="00AF18C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BE807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150D6C"/>
    <w:multiLevelType w:val="hybridMultilevel"/>
    <w:tmpl w:val="2FC27740"/>
    <w:lvl w:ilvl="0" w:tplc="FFFFFFF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64357"/>
    <w:multiLevelType w:val="hybridMultilevel"/>
    <w:tmpl w:val="51127702"/>
    <w:lvl w:ilvl="0" w:tplc="FFFFFFF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036D11"/>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4DE2CC0"/>
    <w:multiLevelType w:val="singleLevel"/>
    <w:tmpl w:val="B1D84728"/>
    <w:lvl w:ilvl="0">
      <w:start w:val="1"/>
      <w:numFmt w:val="bullet"/>
      <w:lvlText w:val=""/>
      <w:lvlJc w:val="left"/>
      <w:pPr>
        <w:tabs>
          <w:tab w:val="num" w:pos="357"/>
        </w:tabs>
        <w:ind w:left="357" w:hanging="357"/>
      </w:pPr>
      <w:rPr>
        <w:rFonts w:ascii="Symbol" w:hAnsi="Symbol" w:cs="Times New Roman" w:hint="default"/>
      </w:rPr>
    </w:lvl>
  </w:abstractNum>
  <w:abstractNum w:abstractNumId="7">
    <w:nsid w:val="154D65D9"/>
    <w:multiLevelType w:val="hybridMultilevel"/>
    <w:tmpl w:val="0F0EC982"/>
    <w:lvl w:ilvl="0" w:tplc="DEAE66EC">
      <w:start w:val="1"/>
      <w:numFmt w:val="bullet"/>
      <w:lvlText w:val=""/>
      <w:lvlJc w:val="left"/>
      <w:pPr>
        <w:tabs>
          <w:tab w:val="num" w:pos="357"/>
        </w:tabs>
        <w:ind w:left="357" w:hanging="357"/>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68165A"/>
    <w:multiLevelType w:val="hybridMultilevel"/>
    <w:tmpl w:val="F22E9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517A2"/>
    <w:multiLevelType w:val="hybridMultilevel"/>
    <w:tmpl w:val="8EFA9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856224"/>
    <w:multiLevelType w:val="multilevel"/>
    <w:tmpl w:val="8E5E41D6"/>
    <w:lvl w:ilvl="0">
      <w:start w:val="3"/>
      <w:numFmt w:val="decimal"/>
      <w:lvlText w:val="%1"/>
      <w:lvlJc w:val="left"/>
      <w:pPr>
        <w:tabs>
          <w:tab w:val="num" w:pos="795"/>
        </w:tabs>
        <w:ind w:left="795" w:hanging="795"/>
      </w:pPr>
      <w:rPr>
        <w:rFonts w:cs="Times New Roman" w:hint="default"/>
        <w:b/>
        <w:bCs/>
      </w:rPr>
    </w:lvl>
    <w:lvl w:ilvl="1">
      <w:start w:val="1"/>
      <w:numFmt w:val="none"/>
      <w:lvlText w:val="3.88"/>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nsid w:val="1FD31302"/>
    <w:multiLevelType w:val="hybridMultilevel"/>
    <w:tmpl w:val="B5807D20"/>
    <w:lvl w:ilvl="0" w:tplc="6980AFB0">
      <w:start w:val="1"/>
      <w:numFmt w:val="bullet"/>
      <w:lvlText w:val=""/>
      <w:lvlJc w:val="left"/>
      <w:pPr>
        <w:ind w:left="720" w:hanging="360"/>
      </w:pPr>
      <w:rPr>
        <w:rFonts w:ascii="Symbol" w:hAnsi="Symbol" w:hint="default"/>
      </w:rPr>
    </w:lvl>
    <w:lvl w:ilvl="1" w:tplc="69428744" w:tentative="1">
      <w:start w:val="1"/>
      <w:numFmt w:val="bullet"/>
      <w:lvlText w:val="o"/>
      <w:lvlJc w:val="left"/>
      <w:pPr>
        <w:ind w:left="1440" w:hanging="360"/>
      </w:pPr>
      <w:rPr>
        <w:rFonts w:ascii="Courier New" w:hAnsi="Courier New" w:cs="Courier New" w:hint="default"/>
      </w:rPr>
    </w:lvl>
    <w:lvl w:ilvl="2" w:tplc="B9547912" w:tentative="1">
      <w:start w:val="1"/>
      <w:numFmt w:val="bullet"/>
      <w:lvlText w:val=""/>
      <w:lvlJc w:val="left"/>
      <w:pPr>
        <w:ind w:left="2160" w:hanging="360"/>
      </w:pPr>
      <w:rPr>
        <w:rFonts w:ascii="Wingdings" w:hAnsi="Wingdings" w:hint="default"/>
      </w:rPr>
    </w:lvl>
    <w:lvl w:ilvl="3" w:tplc="1C0E8DA0" w:tentative="1">
      <w:start w:val="1"/>
      <w:numFmt w:val="bullet"/>
      <w:lvlText w:val=""/>
      <w:lvlJc w:val="left"/>
      <w:pPr>
        <w:ind w:left="2880" w:hanging="360"/>
      </w:pPr>
      <w:rPr>
        <w:rFonts w:ascii="Symbol" w:hAnsi="Symbol" w:hint="default"/>
      </w:rPr>
    </w:lvl>
    <w:lvl w:ilvl="4" w:tplc="D084E95E" w:tentative="1">
      <w:start w:val="1"/>
      <w:numFmt w:val="bullet"/>
      <w:lvlText w:val="o"/>
      <w:lvlJc w:val="left"/>
      <w:pPr>
        <w:ind w:left="3600" w:hanging="360"/>
      </w:pPr>
      <w:rPr>
        <w:rFonts w:ascii="Courier New" w:hAnsi="Courier New" w:cs="Courier New" w:hint="default"/>
      </w:rPr>
    </w:lvl>
    <w:lvl w:ilvl="5" w:tplc="41C69B46" w:tentative="1">
      <w:start w:val="1"/>
      <w:numFmt w:val="bullet"/>
      <w:lvlText w:val=""/>
      <w:lvlJc w:val="left"/>
      <w:pPr>
        <w:ind w:left="4320" w:hanging="360"/>
      </w:pPr>
      <w:rPr>
        <w:rFonts w:ascii="Wingdings" w:hAnsi="Wingdings" w:hint="default"/>
      </w:rPr>
    </w:lvl>
    <w:lvl w:ilvl="6" w:tplc="3D8EBE9E" w:tentative="1">
      <w:start w:val="1"/>
      <w:numFmt w:val="bullet"/>
      <w:lvlText w:val=""/>
      <w:lvlJc w:val="left"/>
      <w:pPr>
        <w:ind w:left="5040" w:hanging="360"/>
      </w:pPr>
      <w:rPr>
        <w:rFonts w:ascii="Symbol" w:hAnsi="Symbol" w:hint="default"/>
      </w:rPr>
    </w:lvl>
    <w:lvl w:ilvl="7" w:tplc="4D9A871E" w:tentative="1">
      <w:start w:val="1"/>
      <w:numFmt w:val="bullet"/>
      <w:lvlText w:val="o"/>
      <w:lvlJc w:val="left"/>
      <w:pPr>
        <w:ind w:left="5760" w:hanging="360"/>
      </w:pPr>
      <w:rPr>
        <w:rFonts w:ascii="Courier New" w:hAnsi="Courier New" w:cs="Courier New" w:hint="default"/>
      </w:rPr>
    </w:lvl>
    <w:lvl w:ilvl="8" w:tplc="FBB8783A" w:tentative="1">
      <w:start w:val="1"/>
      <w:numFmt w:val="bullet"/>
      <w:lvlText w:val=""/>
      <w:lvlJc w:val="left"/>
      <w:pPr>
        <w:ind w:left="6480" w:hanging="360"/>
      </w:pPr>
      <w:rPr>
        <w:rFonts w:ascii="Wingdings" w:hAnsi="Wingdings" w:hint="default"/>
      </w:rPr>
    </w:lvl>
  </w:abstractNum>
  <w:abstractNum w:abstractNumId="12">
    <w:nsid w:val="216A183D"/>
    <w:multiLevelType w:val="hybridMultilevel"/>
    <w:tmpl w:val="925C5E08"/>
    <w:lvl w:ilvl="0" w:tplc="04090009">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nsid w:val="2B03515A"/>
    <w:multiLevelType w:val="hybridMultilevel"/>
    <w:tmpl w:val="E14E1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B21C91"/>
    <w:multiLevelType w:val="hybridMultilevel"/>
    <w:tmpl w:val="2846745E"/>
    <w:lvl w:ilvl="0" w:tplc="DEAE66EC">
      <w:start w:val="1"/>
      <w:numFmt w:val="bullet"/>
      <w:lvlText w:val=""/>
      <w:lvlJc w:val="left"/>
      <w:pPr>
        <w:tabs>
          <w:tab w:val="num" w:pos="357"/>
        </w:tabs>
        <w:ind w:left="357" w:hanging="357"/>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F4500E"/>
    <w:multiLevelType w:val="hybridMultilevel"/>
    <w:tmpl w:val="E06AE6E0"/>
    <w:lvl w:ilvl="0" w:tplc="B5FAC960">
      <w:start w:val="1"/>
      <w:numFmt w:val="bullet"/>
      <w:lvlText w:val="–"/>
      <w:lvlJc w:val="left"/>
      <w:pPr>
        <w:ind w:left="720" w:hanging="360"/>
      </w:pPr>
      <w:rPr>
        <w:rFonts w:ascii="Courier New" w:hAnsi="Courier New" w:hint="default"/>
      </w:rPr>
    </w:lvl>
    <w:lvl w:ilvl="1" w:tplc="DFFE9636" w:tentative="1">
      <w:start w:val="1"/>
      <w:numFmt w:val="bullet"/>
      <w:lvlText w:val="o"/>
      <w:lvlJc w:val="left"/>
      <w:pPr>
        <w:ind w:left="1440" w:hanging="360"/>
      </w:pPr>
      <w:rPr>
        <w:rFonts w:ascii="Courier New" w:hAnsi="Courier New" w:cs="Courier New" w:hint="default"/>
      </w:rPr>
    </w:lvl>
    <w:lvl w:ilvl="2" w:tplc="03424A04" w:tentative="1">
      <w:start w:val="1"/>
      <w:numFmt w:val="bullet"/>
      <w:lvlText w:val=""/>
      <w:lvlJc w:val="left"/>
      <w:pPr>
        <w:ind w:left="2160" w:hanging="360"/>
      </w:pPr>
      <w:rPr>
        <w:rFonts w:ascii="Wingdings" w:hAnsi="Wingdings" w:hint="default"/>
      </w:rPr>
    </w:lvl>
    <w:lvl w:ilvl="3" w:tplc="FA842D9C" w:tentative="1">
      <w:start w:val="1"/>
      <w:numFmt w:val="bullet"/>
      <w:lvlText w:val=""/>
      <w:lvlJc w:val="left"/>
      <w:pPr>
        <w:ind w:left="2880" w:hanging="360"/>
      </w:pPr>
      <w:rPr>
        <w:rFonts w:ascii="Symbol" w:hAnsi="Symbol" w:hint="default"/>
      </w:rPr>
    </w:lvl>
    <w:lvl w:ilvl="4" w:tplc="01A67B6A" w:tentative="1">
      <w:start w:val="1"/>
      <w:numFmt w:val="bullet"/>
      <w:lvlText w:val="o"/>
      <w:lvlJc w:val="left"/>
      <w:pPr>
        <w:ind w:left="3600" w:hanging="360"/>
      </w:pPr>
      <w:rPr>
        <w:rFonts w:ascii="Courier New" w:hAnsi="Courier New" w:cs="Courier New" w:hint="default"/>
      </w:rPr>
    </w:lvl>
    <w:lvl w:ilvl="5" w:tplc="2F96FD66" w:tentative="1">
      <w:start w:val="1"/>
      <w:numFmt w:val="bullet"/>
      <w:lvlText w:val=""/>
      <w:lvlJc w:val="left"/>
      <w:pPr>
        <w:ind w:left="4320" w:hanging="360"/>
      </w:pPr>
      <w:rPr>
        <w:rFonts w:ascii="Wingdings" w:hAnsi="Wingdings" w:hint="default"/>
      </w:rPr>
    </w:lvl>
    <w:lvl w:ilvl="6" w:tplc="F4F85530" w:tentative="1">
      <w:start w:val="1"/>
      <w:numFmt w:val="bullet"/>
      <w:lvlText w:val=""/>
      <w:lvlJc w:val="left"/>
      <w:pPr>
        <w:ind w:left="5040" w:hanging="360"/>
      </w:pPr>
      <w:rPr>
        <w:rFonts w:ascii="Symbol" w:hAnsi="Symbol" w:hint="default"/>
      </w:rPr>
    </w:lvl>
    <w:lvl w:ilvl="7" w:tplc="AE487DAC" w:tentative="1">
      <w:start w:val="1"/>
      <w:numFmt w:val="bullet"/>
      <w:lvlText w:val="o"/>
      <w:lvlJc w:val="left"/>
      <w:pPr>
        <w:ind w:left="5760" w:hanging="360"/>
      </w:pPr>
      <w:rPr>
        <w:rFonts w:ascii="Courier New" w:hAnsi="Courier New" w:cs="Courier New" w:hint="default"/>
      </w:rPr>
    </w:lvl>
    <w:lvl w:ilvl="8" w:tplc="A84601B0" w:tentative="1">
      <w:start w:val="1"/>
      <w:numFmt w:val="bullet"/>
      <w:lvlText w:val=""/>
      <w:lvlJc w:val="left"/>
      <w:pPr>
        <w:ind w:left="6480" w:hanging="360"/>
      </w:pPr>
      <w:rPr>
        <w:rFonts w:ascii="Wingdings" w:hAnsi="Wingdings" w:hint="default"/>
      </w:rPr>
    </w:lvl>
  </w:abstractNum>
  <w:abstractNum w:abstractNumId="18">
    <w:nsid w:val="4D8829D5"/>
    <w:multiLevelType w:val="hybridMultilevel"/>
    <w:tmpl w:val="1E5C3106"/>
    <w:lvl w:ilvl="0" w:tplc="CCE2772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9">
    <w:nsid w:val="4EA85227"/>
    <w:multiLevelType w:val="hybridMultilevel"/>
    <w:tmpl w:val="9DB6CF6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F74178"/>
    <w:multiLevelType w:val="hybridMultilevel"/>
    <w:tmpl w:val="B486FB68"/>
    <w:lvl w:ilvl="0" w:tplc="0409000F">
      <w:start w:val="1"/>
      <w:numFmt w:val="bullet"/>
      <w:lvlText w:val=""/>
      <w:lvlJc w:val="left"/>
      <w:pPr>
        <w:tabs>
          <w:tab w:val="num" w:pos="360"/>
        </w:tabs>
        <w:ind w:left="360" w:hanging="360"/>
      </w:pPr>
      <w:rPr>
        <w:rFonts w:ascii="Symbol" w:hAnsi="Symbol" w:hint="default"/>
      </w:rPr>
    </w:lvl>
    <w:lvl w:ilvl="1" w:tplc="04090019">
      <w:numFmt w:val="bullet"/>
      <w:lvlText w:val="-"/>
      <w:lvlJc w:val="left"/>
      <w:pPr>
        <w:tabs>
          <w:tab w:val="num" w:pos="360"/>
        </w:tabs>
        <w:ind w:left="360" w:hanging="360"/>
      </w:pPr>
      <w:rPr>
        <w:rFonts w:ascii="Times New Roman" w:eastAsia="Times New Roman" w:hAnsi="Times New Roman" w:cs="Times New Roman" w:hint="default"/>
      </w:rPr>
    </w:lvl>
    <w:lvl w:ilvl="2" w:tplc="0409001B" w:tentative="1">
      <w:start w:val="1"/>
      <w:numFmt w:val="bullet"/>
      <w:lvlText w:val=""/>
      <w:lvlJc w:val="left"/>
      <w:pPr>
        <w:ind w:left="1080" w:hanging="360"/>
      </w:pPr>
      <w:rPr>
        <w:rFonts w:ascii="Wingdings" w:hAnsi="Wingdings" w:hint="default"/>
      </w:rPr>
    </w:lvl>
    <w:lvl w:ilvl="3" w:tplc="0409000F" w:tentative="1">
      <w:start w:val="1"/>
      <w:numFmt w:val="bullet"/>
      <w:lvlText w:val=""/>
      <w:lvlJc w:val="left"/>
      <w:pPr>
        <w:ind w:left="1800" w:hanging="360"/>
      </w:pPr>
      <w:rPr>
        <w:rFonts w:ascii="Symbol" w:hAnsi="Symbol" w:hint="default"/>
      </w:rPr>
    </w:lvl>
    <w:lvl w:ilvl="4" w:tplc="04090019" w:tentative="1">
      <w:start w:val="1"/>
      <w:numFmt w:val="bullet"/>
      <w:lvlText w:val="o"/>
      <w:lvlJc w:val="left"/>
      <w:pPr>
        <w:ind w:left="2520" w:hanging="360"/>
      </w:pPr>
      <w:rPr>
        <w:rFonts w:ascii="Courier New" w:hAnsi="Courier New" w:cs="Arial" w:hint="default"/>
      </w:rPr>
    </w:lvl>
    <w:lvl w:ilvl="5" w:tplc="0409001B" w:tentative="1">
      <w:start w:val="1"/>
      <w:numFmt w:val="bullet"/>
      <w:lvlText w:val=""/>
      <w:lvlJc w:val="left"/>
      <w:pPr>
        <w:ind w:left="3240" w:hanging="360"/>
      </w:pPr>
      <w:rPr>
        <w:rFonts w:ascii="Wingdings" w:hAnsi="Wingdings" w:hint="default"/>
      </w:rPr>
    </w:lvl>
    <w:lvl w:ilvl="6" w:tplc="0409000F" w:tentative="1">
      <w:start w:val="1"/>
      <w:numFmt w:val="bullet"/>
      <w:lvlText w:val=""/>
      <w:lvlJc w:val="left"/>
      <w:pPr>
        <w:ind w:left="3960" w:hanging="360"/>
      </w:pPr>
      <w:rPr>
        <w:rFonts w:ascii="Symbol" w:hAnsi="Symbol" w:hint="default"/>
      </w:rPr>
    </w:lvl>
    <w:lvl w:ilvl="7" w:tplc="04090019" w:tentative="1">
      <w:start w:val="1"/>
      <w:numFmt w:val="bullet"/>
      <w:lvlText w:val="o"/>
      <w:lvlJc w:val="left"/>
      <w:pPr>
        <w:ind w:left="4680" w:hanging="360"/>
      </w:pPr>
      <w:rPr>
        <w:rFonts w:ascii="Courier New" w:hAnsi="Courier New" w:cs="Arial" w:hint="default"/>
      </w:rPr>
    </w:lvl>
    <w:lvl w:ilvl="8" w:tplc="0409001B" w:tentative="1">
      <w:start w:val="1"/>
      <w:numFmt w:val="bullet"/>
      <w:lvlText w:val=""/>
      <w:lvlJc w:val="left"/>
      <w:pPr>
        <w:ind w:left="5400" w:hanging="360"/>
      </w:pPr>
      <w:rPr>
        <w:rFonts w:ascii="Wingdings" w:hAnsi="Wingdings" w:hint="default"/>
      </w:rPr>
    </w:lvl>
  </w:abstractNum>
  <w:abstractNum w:abstractNumId="22">
    <w:nsid w:val="533D007F"/>
    <w:multiLevelType w:val="hybridMultilevel"/>
    <w:tmpl w:val="8DF67EB6"/>
    <w:lvl w:ilvl="0" w:tplc="04070001">
      <w:start w:val="1"/>
      <w:numFmt w:val="decimal"/>
      <w:lvlText w:val="%1."/>
      <w:lvlJc w:val="left"/>
      <w:pPr>
        <w:tabs>
          <w:tab w:val="num" w:pos="720"/>
        </w:tabs>
        <w:ind w:left="720" w:hanging="360"/>
      </w:pPr>
    </w:lvl>
    <w:lvl w:ilvl="1" w:tplc="6D0E46BA"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3">
    <w:nsid w:val="5CDB1220"/>
    <w:multiLevelType w:val="hybridMultilevel"/>
    <w:tmpl w:val="1AE2CA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FD65D23"/>
    <w:multiLevelType w:val="hybridMultilevel"/>
    <w:tmpl w:val="7EE6B460"/>
    <w:lvl w:ilvl="0" w:tplc="DEAE66EC">
      <w:start w:val="1"/>
      <w:numFmt w:val="bullet"/>
      <w:lvlText w:val=""/>
      <w:lvlJc w:val="left"/>
      <w:pPr>
        <w:tabs>
          <w:tab w:val="num" w:pos="357"/>
        </w:tabs>
        <w:ind w:left="357" w:hanging="357"/>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7C5527BF"/>
    <w:multiLevelType w:val="hybridMultilevel"/>
    <w:tmpl w:val="1D0A7A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2"/>
  </w:num>
  <w:num w:numId="4">
    <w:abstractNumId w:val="19"/>
  </w:num>
  <w:num w:numId="5">
    <w:abstractNumId w:val="20"/>
  </w:num>
  <w:num w:numId="6">
    <w:abstractNumId w:val="14"/>
  </w:num>
  <w:num w:numId="7">
    <w:abstractNumId w:val="17"/>
  </w:num>
  <w:num w:numId="8">
    <w:abstractNumId w:val="14"/>
  </w:num>
  <w:num w:numId="9">
    <w:abstractNumId w:val="3"/>
  </w:num>
  <w:num w:numId="10">
    <w:abstractNumId w:val="13"/>
  </w:num>
  <w:num w:numId="11">
    <w:abstractNumId w:val="21"/>
  </w:num>
  <w:num w:numId="12">
    <w:abstractNumId w:val="11"/>
  </w:num>
  <w:num w:numId="13">
    <w:abstractNumId w:val="6"/>
  </w:num>
  <w:num w:numId="14">
    <w:abstractNumId w:val="18"/>
  </w:num>
  <w:num w:numId="15">
    <w:abstractNumId w:val="10"/>
  </w:num>
  <w:num w:numId="16">
    <w:abstractNumId w:val="5"/>
  </w:num>
  <w:num w:numId="17">
    <w:abstractNumId w:val="4"/>
  </w:num>
  <w:num w:numId="18">
    <w:abstractNumId w:val="2"/>
  </w:num>
  <w:num w:numId="19">
    <w:abstractNumId w:val="7"/>
  </w:num>
  <w:num w:numId="20">
    <w:abstractNumId w:val="24"/>
  </w:num>
  <w:num w:numId="21">
    <w:abstractNumId w:val="16"/>
  </w:num>
  <w:num w:numId="22">
    <w:abstractNumId w:val="8"/>
  </w:num>
  <w:num w:numId="23">
    <w:abstractNumId w:val="14"/>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9"/>
  </w:num>
  <w:num w:numId="27">
    <w:abstractNumId w:val="0"/>
  </w:num>
  <w:num w:numId="28">
    <w:abstractNumId w:val="12"/>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AA2"/>
    <w:rsid w:val="00006DF5"/>
    <w:rsid w:val="00022A46"/>
    <w:rsid w:val="00023EB7"/>
    <w:rsid w:val="000434D8"/>
    <w:rsid w:val="00043AE7"/>
    <w:rsid w:val="000458BC"/>
    <w:rsid w:val="0004598F"/>
    <w:rsid w:val="00045C41"/>
    <w:rsid w:val="00045CAC"/>
    <w:rsid w:val="00046C03"/>
    <w:rsid w:val="00060E71"/>
    <w:rsid w:val="00061B23"/>
    <w:rsid w:val="000676FB"/>
    <w:rsid w:val="00071EA0"/>
    <w:rsid w:val="0007304C"/>
    <w:rsid w:val="0007614F"/>
    <w:rsid w:val="00086994"/>
    <w:rsid w:val="00087CBE"/>
    <w:rsid w:val="00087FB5"/>
    <w:rsid w:val="000901E4"/>
    <w:rsid w:val="00097535"/>
    <w:rsid w:val="000A3A42"/>
    <w:rsid w:val="000A3E12"/>
    <w:rsid w:val="000A5CAE"/>
    <w:rsid w:val="000B1C6B"/>
    <w:rsid w:val="000B46B0"/>
    <w:rsid w:val="000C09AC"/>
    <w:rsid w:val="000C2B08"/>
    <w:rsid w:val="000C49E8"/>
    <w:rsid w:val="000C617F"/>
    <w:rsid w:val="000D4100"/>
    <w:rsid w:val="000E00F3"/>
    <w:rsid w:val="000F1474"/>
    <w:rsid w:val="000F158C"/>
    <w:rsid w:val="000F558C"/>
    <w:rsid w:val="00100686"/>
    <w:rsid w:val="00102F3D"/>
    <w:rsid w:val="001037F4"/>
    <w:rsid w:val="00106D2E"/>
    <w:rsid w:val="001104E4"/>
    <w:rsid w:val="00121044"/>
    <w:rsid w:val="00124E38"/>
    <w:rsid w:val="0012580B"/>
    <w:rsid w:val="0012680F"/>
    <w:rsid w:val="00130F3D"/>
    <w:rsid w:val="001317AD"/>
    <w:rsid w:val="00131CC8"/>
    <w:rsid w:val="0013526E"/>
    <w:rsid w:val="00143B12"/>
    <w:rsid w:val="0015203E"/>
    <w:rsid w:val="00164E9A"/>
    <w:rsid w:val="00171371"/>
    <w:rsid w:val="001731C3"/>
    <w:rsid w:val="00175A24"/>
    <w:rsid w:val="00175E51"/>
    <w:rsid w:val="00187E58"/>
    <w:rsid w:val="001A1C21"/>
    <w:rsid w:val="001A2515"/>
    <w:rsid w:val="001A297E"/>
    <w:rsid w:val="001A33BC"/>
    <w:rsid w:val="001A368E"/>
    <w:rsid w:val="001A5333"/>
    <w:rsid w:val="001A5680"/>
    <w:rsid w:val="001A7329"/>
    <w:rsid w:val="001B012E"/>
    <w:rsid w:val="001B4E28"/>
    <w:rsid w:val="001B7D66"/>
    <w:rsid w:val="001C3525"/>
    <w:rsid w:val="001C4FA6"/>
    <w:rsid w:val="001D1BD2"/>
    <w:rsid w:val="001D4F24"/>
    <w:rsid w:val="001D72E0"/>
    <w:rsid w:val="001D7932"/>
    <w:rsid w:val="001E02BE"/>
    <w:rsid w:val="001E3249"/>
    <w:rsid w:val="001E3B37"/>
    <w:rsid w:val="001F2594"/>
    <w:rsid w:val="00202AD0"/>
    <w:rsid w:val="00203C3B"/>
    <w:rsid w:val="002055A6"/>
    <w:rsid w:val="00205659"/>
    <w:rsid w:val="00206460"/>
    <w:rsid w:val="002069B4"/>
    <w:rsid w:val="00206CAB"/>
    <w:rsid w:val="00215233"/>
    <w:rsid w:val="00215DFC"/>
    <w:rsid w:val="002212DF"/>
    <w:rsid w:val="0022166A"/>
    <w:rsid w:val="0022295F"/>
    <w:rsid w:val="0022427F"/>
    <w:rsid w:val="00227776"/>
    <w:rsid w:val="00227BA7"/>
    <w:rsid w:val="002409AA"/>
    <w:rsid w:val="00251791"/>
    <w:rsid w:val="00262140"/>
    <w:rsid w:val="00263398"/>
    <w:rsid w:val="00272716"/>
    <w:rsid w:val="00275BCF"/>
    <w:rsid w:val="00277576"/>
    <w:rsid w:val="002779A9"/>
    <w:rsid w:val="002806A5"/>
    <w:rsid w:val="002835AE"/>
    <w:rsid w:val="00286DF7"/>
    <w:rsid w:val="0029073B"/>
    <w:rsid w:val="00292257"/>
    <w:rsid w:val="00294042"/>
    <w:rsid w:val="00295978"/>
    <w:rsid w:val="00296AAC"/>
    <w:rsid w:val="002A01F1"/>
    <w:rsid w:val="002A229B"/>
    <w:rsid w:val="002A54E0"/>
    <w:rsid w:val="002B1595"/>
    <w:rsid w:val="002B191D"/>
    <w:rsid w:val="002C438A"/>
    <w:rsid w:val="002C5BDB"/>
    <w:rsid w:val="002D0AF6"/>
    <w:rsid w:val="002E0901"/>
    <w:rsid w:val="002F164D"/>
    <w:rsid w:val="00306206"/>
    <w:rsid w:val="00317D85"/>
    <w:rsid w:val="00327C56"/>
    <w:rsid w:val="00330155"/>
    <w:rsid w:val="003315A1"/>
    <w:rsid w:val="00331982"/>
    <w:rsid w:val="003373EC"/>
    <w:rsid w:val="00342FF4"/>
    <w:rsid w:val="00365672"/>
    <w:rsid w:val="003670C0"/>
    <w:rsid w:val="00367FA2"/>
    <w:rsid w:val="003706CC"/>
    <w:rsid w:val="003761AF"/>
    <w:rsid w:val="00384AD6"/>
    <w:rsid w:val="003A1E7D"/>
    <w:rsid w:val="003A2D8E"/>
    <w:rsid w:val="003A6BCC"/>
    <w:rsid w:val="003B2FF1"/>
    <w:rsid w:val="003C0ACF"/>
    <w:rsid w:val="003C0CC2"/>
    <w:rsid w:val="003C20E4"/>
    <w:rsid w:val="003C79CF"/>
    <w:rsid w:val="003D77CD"/>
    <w:rsid w:val="003E6F90"/>
    <w:rsid w:val="003F4BF8"/>
    <w:rsid w:val="003F5D0F"/>
    <w:rsid w:val="003F6EBC"/>
    <w:rsid w:val="00403CBE"/>
    <w:rsid w:val="00414101"/>
    <w:rsid w:val="00416545"/>
    <w:rsid w:val="00422D12"/>
    <w:rsid w:val="00430176"/>
    <w:rsid w:val="00431387"/>
    <w:rsid w:val="00433DDB"/>
    <w:rsid w:val="00437619"/>
    <w:rsid w:val="0045296B"/>
    <w:rsid w:val="00455A3B"/>
    <w:rsid w:val="0046374F"/>
    <w:rsid w:val="0049345D"/>
    <w:rsid w:val="004A2A63"/>
    <w:rsid w:val="004A5B46"/>
    <w:rsid w:val="004B1268"/>
    <w:rsid w:val="004B210C"/>
    <w:rsid w:val="004B49F3"/>
    <w:rsid w:val="004C40D4"/>
    <w:rsid w:val="004D209E"/>
    <w:rsid w:val="004D35A5"/>
    <w:rsid w:val="004D38FA"/>
    <w:rsid w:val="004D405F"/>
    <w:rsid w:val="004E01B2"/>
    <w:rsid w:val="004E4F4F"/>
    <w:rsid w:val="004E6789"/>
    <w:rsid w:val="004F131C"/>
    <w:rsid w:val="004F61E3"/>
    <w:rsid w:val="00505B1B"/>
    <w:rsid w:val="0051015C"/>
    <w:rsid w:val="005144DD"/>
    <w:rsid w:val="00516CF1"/>
    <w:rsid w:val="00531AE9"/>
    <w:rsid w:val="00533141"/>
    <w:rsid w:val="005336A4"/>
    <w:rsid w:val="00533729"/>
    <w:rsid w:val="00536E3E"/>
    <w:rsid w:val="005406C2"/>
    <w:rsid w:val="00546EB1"/>
    <w:rsid w:val="00550A66"/>
    <w:rsid w:val="005530B7"/>
    <w:rsid w:val="00556476"/>
    <w:rsid w:val="00556B1C"/>
    <w:rsid w:val="00562998"/>
    <w:rsid w:val="0056318A"/>
    <w:rsid w:val="00567EC7"/>
    <w:rsid w:val="00570013"/>
    <w:rsid w:val="005801A2"/>
    <w:rsid w:val="00583CB0"/>
    <w:rsid w:val="00584E45"/>
    <w:rsid w:val="00593CEB"/>
    <w:rsid w:val="005952A5"/>
    <w:rsid w:val="005A33A1"/>
    <w:rsid w:val="005A3F47"/>
    <w:rsid w:val="005A4B9E"/>
    <w:rsid w:val="005A4F9F"/>
    <w:rsid w:val="005A55C8"/>
    <w:rsid w:val="005A797A"/>
    <w:rsid w:val="005B05E6"/>
    <w:rsid w:val="005C385F"/>
    <w:rsid w:val="005C58F0"/>
    <w:rsid w:val="005D4AA9"/>
    <w:rsid w:val="005E28D7"/>
    <w:rsid w:val="005F6F1B"/>
    <w:rsid w:val="005F6F29"/>
    <w:rsid w:val="00605E83"/>
    <w:rsid w:val="00607E9C"/>
    <w:rsid w:val="00612A96"/>
    <w:rsid w:val="006135F5"/>
    <w:rsid w:val="0061392F"/>
    <w:rsid w:val="00617B3A"/>
    <w:rsid w:val="00624B33"/>
    <w:rsid w:val="006268DF"/>
    <w:rsid w:val="00630AA2"/>
    <w:rsid w:val="00632D96"/>
    <w:rsid w:val="00635DC4"/>
    <w:rsid w:val="006424D7"/>
    <w:rsid w:val="00645585"/>
    <w:rsid w:val="00646707"/>
    <w:rsid w:val="006537CE"/>
    <w:rsid w:val="00656462"/>
    <w:rsid w:val="0065675F"/>
    <w:rsid w:val="006578CE"/>
    <w:rsid w:val="00662E58"/>
    <w:rsid w:val="00664DCF"/>
    <w:rsid w:val="0066515A"/>
    <w:rsid w:val="0066577B"/>
    <w:rsid w:val="00673142"/>
    <w:rsid w:val="006755C1"/>
    <w:rsid w:val="00680AF1"/>
    <w:rsid w:val="006A05C9"/>
    <w:rsid w:val="006A0C89"/>
    <w:rsid w:val="006A790B"/>
    <w:rsid w:val="006C5D39"/>
    <w:rsid w:val="006D2A86"/>
    <w:rsid w:val="006E0097"/>
    <w:rsid w:val="006E1451"/>
    <w:rsid w:val="006E2810"/>
    <w:rsid w:val="006E5417"/>
    <w:rsid w:val="006F58BA"/>
    <w:rsid w:val="006F6A18"/>
    <w:rsid w:val="00712F60"/>
    <w:rsid w:val="007133FC"/>
    <w:rsid w:val="00720726"/>
    <w:rsid w:val="00720819"/>
    <w:rsid w:val="00720E3B"/>
    <w:rsid w:val="00724BE2"/>
    <w:rsid w:val="0074109B"/>
    <w:rsid w:val="00741A87"/>
    <w:rsid w:val="00745F6B"/>
    <w:rsid w:val="00746DBE"/>
    <w:rsid w:val="00752F98"/>
    <w:rsid w:val="00753C7A"/>
    <w:rsid w:val="0075585E"/>
    <w:rsid w:val="00767F0E"/>
    <w:rsid w:val="00770571"/>
    <w:rsid w:val="00775CAD"/>
    <w:rsid w:val="007768FF"/>
    <w:rsid w:val="00780F6B"/>
    <w:rsid w:val="007824D3"/>
    <w:rsid w:val="007831C0"/>
    <w:rsid w:val="007849B0"/>
    <w:rsid w:val="00784AE6"/>
    <w:rsid w:val="007853E7"/>
    <w:rsid w:val="007879B1"/>
    <w:rsid w:val="007938B8"/>
    <w:rsid w:val="00796EE3"/>
    <w:rsid w:val="007A54CA"/>
    <w:rsid w:val="007A7D29"/>
    <w:rsid w:val="007B4AB8"/>
    <w:rsid w:val="007B6913"/>
    <w:rsid w:val="007C59C2"/>
    <w:rsid w:val="007C5AB4"/>
    <w:rsid w:val="007D4CC2"/>
    <w:rsid w:val="007E17FD"/>
    <w:rsid w:val="007E6359"/>
    <w:rsid w:val="007F1F8B"/>
    <w:rsid w:val="007F219B"/>
    <w:rsid w:val="007F5683"/>
    <w:rsid w:val="007F67A1"/>
    <w:rsid w:val="00817E48"/>
    <w:rsid w:val="008206C8"/>
    <w:rsid w:val="00831B09"/>
    <w:rsid w:val="00834258"/>
    <w:rsid w:val="00834407"/>
    <w:rsid w:val="008354CC"/>
    <w:rsid w:val="00854C5C"/>
    <w:rsid w:val="008562C5"/>
    <w:rsid w:val="008713A9"/>
    <w:rsid w:val="00873025"/>
    <w:rsid w:val="00874A6C"/>
    <w:rsid w:val="00874F77"/>
    <w:rsid w:val="00876C65"/>
    <w:rsid w:val="0088296C"/>
    <w:rsid w:val="00890DEA"/>
    <w:rsid w:val="00891CE0"/>
    <w:rsid w:val="00892969"/>
    <w:rsid w:val="00893323"/>
    <w:rsid w:val="008A4B4C"/>
    <w:rsid w:val="008A6242"/>
    <w:rsid w:val="008B2BB4"/>
    <w:rsid w:val="008B3618"/>
    <w:rsid w:val="008C018B"/>
    <w:rsid w:val="008C239F"/>
    <w:rsid w:val="008C5D80"/>
    <w:rsid w:val="008C702C"/>
    <w:rsid w:val="008C7267"/>
    <w:rsid w:val="008D7A90"/>
    <w:rsid w:val="008E480C"/>
    <w:rsid w:val="008F00E0"/>
    <w:rsid w:val="008F197B"/>
    <w:rsid w:val="009017EC"/>
    <w:rsid w:val="00902812"/>
    <w:rsid w:val="00907757"/>
    <w:rsid w:val="00916307"/>
    <w:rsid w:val="00920DCB"/>
    <w:rsid w:val="009212B0"/>
    <w:rsid w:val="009234A5"/>
    <w:rsid w:val="009336F7"/>
    <w:rsid w:val="00933A2F"/>
    <w:rsid w:val="009374A7"/>
    <w:rsid w:val="00940D9A"/>
    <w:rsid w:val="0094397E"/>
    <w:rsid w:val="0098551D"/>
    <w:rsid w:val="0099518F"/>
    <w:rsid w:val="009A488C"/>
    <w:rsid w:val="009A523D"/>
    <w:rsid w:val="009B036B"/>
    <w:rsid w:val="009B308F"/>
    <w:rsid w:val="009D3DE0"/>
    <w:rsid w:val="009D4C32"/>
    <w:rsid w:val="009D5618"/>
    <w:rsid w:val="009D5F9A"/>
    <w:rsid w:val="009E4B58"/>
    <w:rsid w:val="009F29F1"/>
    <w:rsid w:val="009F496B"/>
    <w:rsid w:val="00A011D9"/>
    <w:rsid w:val="00A01439"/>
    <w:rsid w:val="00A02E61"/>
    <w:rsid w:val="00A05CFF"/>
    <w:rsid w:val="00A15CD9"/>
    <w:rsid w:val="00A176FD"/>
    <w:rsid w:val="00A22768"/>
    <w:rsid w:val="00A404CA"/>
    <w:rsid w:val="00A4487E"/>
    <w:rsid w:val="00A44B5D"/>
    <w:rsid w:val="00A565B6"/>
    <w:rsid w:val="00A56B97"/>
    <w:rsid w:val="00A6093D"/>
    <w:rsid w:val="00A62C9D"/>
    <w:rsid w:val="00A64DDF"/>
    <w:rsid w:val="00A67D59"/>
    <w:rsid w:val="00A73000"/>
    <w:rsid w:val="00A76A6D"/>
    <w:rsid w:val="00A83253"/>
    <w:rsid w:val="00A87DE8"/>
    <w:rsid w:val="00A9686F"/>
    <w:rsid w:val="00AA0ACF"/>
    <w:rsid w:val="00AA3A07"/>
    <w:rsid w:val="00AA6E84"/>
    <w:rsid w:val="00AA781A"/>
    <w:rsid w:val="00AB232A"/>
    <w:rsid w:val="00AC2502"/>
    <w:rsid w:val="00AE341B"/>
    <w:rsid w:val="00AE3F10"/>
    <w:rsid w:val="00AF18C7"/>
    <w:rsid w:val="00B07CA7"/>
    <w:rsid w:val="00B10D2A"/>
    <w:rsid w:val="00B10D41"/>
    <w:rsid w:val="00B1195A"/>
    <w:rsid w:val="00B1279A"/>
    <w:rsid w:val="00B16064"/>
    <w:rsid w:val="00B256C9"/>
    <w:rsid w:val="00B3642A"/>
    <w:rsid w:val="00B4622F"/>
    <w:rsid w:val="00B50C34"/>
    <w:rsid w:val="00B5222E"/>
    <w:rsid w:val="00B5275F"/>
    <w:rsid w:val="00B602BB"/>
    <w:rsid w:val="00B61C96"/>
    <w:rsid w:val="00B652D3"/>
    <w:rsid w:val="00B73A2A"/>
    <w:rsid w:val="00B76568"/>
    <w:rsid w:val="00B83893"/>
    <w:rsid w:val="00B851E2"/>
    <w:rsid w:val="00B92121"/>
    <w:rsid w:val="00B94B06"/>
    <w:rsid w:val="00B94C28"/>
    <w:rsid w:val="00BB23B3"/>
    <w:rsid w:val="00BC10BA"/>
    <w:rsid w:val="00BC27ED"/>
    <w:rsid w:val="00BC5AFD"/>
    <w:rsid w:val="00BD78E7"/>
    <w:rsid w:val="00BE0AFA"/>
    <w:rsid w:val="00C02277"/>
    <w:rsid w:val="00C04F43"/>
    <w:rsid w:val="00C0609D"/>
    <w:rsid w:val="00C115AB"/>
    <w:rsid w:val="00C15BFB"/>
    <w:rsid w:val="00C24F54"/>
    <w:rsid w:val="00C30249"/>
    <w:rsid w:val="00C31CCA"/>
    <w:rsid w:val="00C3723B"/>
    <w:rsid w:val="00C37F5F"/>
    <w:rsid w:val="00C606C9"/>
    <w:rsid w:val="00C607FD"/>
    <w:rsid w:val="00C679D6"/>
    <w:rsid w:val="00C67F66"/>
    <w:rsid w:val="00C7062E"/>
    <w:rsid w:val="00C73FBB"/>
    <w:rsid w:val="00C81502"/>
    <w:rsid w:val="00C90650"/>
    <w:rsid w:val="00C90820"/>
    <w:rsid w:val="00C93B50"/>
    <w:rsid w:val="00C93B99"/>
    <w:rsid w:val="00C97D78"/>
    <w:rsid w:val="00CB10D4"/>
    <w:rsid w:val="00CC2AAE"/>
    <w:rsid w:val="00CC5A42"/>
    <w:rsid w:val="00CC6B0F"/>
    <w:rsid w:val="00CD0EAB"/>
    <w:rsid w:val="00CD41DC"/>
    <w:rsid w:val="00CD72ED"/>
    <w:rsid w:val="00CE5590"/>
    <w:rsid w:val="00CF34DB"/>
    <w:rsid w:val="00CF45F8"/>
    <w:rsid w:val="00CF558F"/>
    <w:rsid w:val="00D073E2"/>
    <w:rsid w:val="00D177CF"/>
    <w:rsid w:val="00D2029C"/>
    <w:rsid w:val="00D21A72"/>
    <w:rsid w:val="00D3483B"/>
    <w:rsid w:val="00D3496D"/>
    <w:rsid w:val="00D36F1F"/>
    <w:rsid w:val="00D446EC"/>
    <w:rsid w:val="00D46FA7"/>
    <w:rsid w:val="00D51BF0"/>
    <w:rsid w:val="00D55942"/>
    <w:rsid w:val="00D76792"/>
    <w:rsid w:val="00D807BF"/>
    <w:rsid w:val="00D82BC2"/>
    <w:rsid w:val="00D82BF5"/>
    <w:rsid w:val="00D95DFE"/>
    <w:rsid w:val="00D97C42"/>
    <w:rsid w:val="00DA2EDD"/>
    <w:rsid w:val="00DA4EDF"/>
    <w:rsid w:val="00DA7887"/>
    <w:rsid w:val="00DB078E"/>
    <w:rsid w:val="00DB2C26"/>
    <w:rsid w:val="00DC03D0"/>
    <w:rsid w:val="00DC1D49"/>
    <w:rsid w:val="00DD20AE"/>
    <w:rsid w:val="00DD27AD"/>
    <w:rsid w:val="00DD2928"/>
    <w:rsid w:val="00DD52D6"/>
    <w:rsid w:val="00DD5747"/>
    <w:rsid w:val="00DE0C64"/>
    <w:rsid w:val="00DE290F"/>
    <w:rsid w:val="00DE3D88"/>
    <w:rsid w:val="00DE6B43"/>
    <w:rsid w:val="00DF3655"/>
    <w:rsid w:val="00DF4A0B"/>
    <w:rsid w:val="00E04AB0"/>
    <w:rsid w:val="00E11923"/>
    <w:rsid w:val="00E252E6"/>
    <w:rsid w:val="00E262D4"/>
    <w:rsid w:val="00E36250"/>
    <w:rsid w:val="00E37532"/>
    <w:rsid w:val="00E54511"/>
    <w:rsid w:val="00E54EC5"/>
    <w:rsid w:val="00E577F9"/>
    <w:rsid w:val="00E61DAC"/>
    <w:rsid w:val="00E643BB"/>
    <w:rsid w:val="00E75FE3"/>
    <w:rsid w:val="00E84447"/>
    <w:rsid w:val="00E856FC"/>
    <w:rsid w:val="00E9178E"/>
    <w:rsid w:val="00EA7860"/>
    <w:rsid w:val="00EB1E31"/>
    <w:rsid w:val="00EB7AB1"/>
    <w:rsid w:val="00ED3AB8"/>
    <w:rsid w:val="00ED5760"/>
    <w:rsid w:val="00ED66FE"/>
    <w:rsid w:val="00EE6F97"/>
    <w:rsid w:val="00EF48CC"/>
    <w:rsid w:val="00F11A0A"/>
    <w:rsid w:val="00F1574C"/>
    <w:rsid w:val="00F22770"/>
    <w:rsid w:val="00F35C84"/>
    <w:rsid w:val="00F36DFA"/>
    <w:rsid w:val="00F37CCB"/>
    <w:rsid w:val="00F4167C"/>
    <w:rsid w:val="00F466D8"/>
    <w:rsid w:val="00F47E2C"/>
    <w:rsid w:val="00F51F71"/>
    <w:rsid w:val="00F57547"/>
    <w:rsid w:val="00F57AB2"/>
    <w:rsid w:val="00F66760"/>
    <w:rsid w:val="00F73032"/>
    <w:rsid w:val="00F7649E"/>
    <w:rsid w:val="00F8470E"/>
    <w:rsid w:val="00F848FC"/>
    <w:rsid w:val="00F8795F"/>
    <w:rsid w:val="00F91571"/>
    <w:rsid w:val="00F9282A"/>
    <w:rsid w:val="00F95488"/>
    <w:rsid w:val="00F95793"/>
    <w:rsid w:val="00F96BAD"/>
    <w:rsid w:val="00F9738C"/>
    <w:rsid w:val="00F97456"/>
    <w:rsid w:val="00FA587C"/>
    <w:rsid w:val="00FB0E84"/>
    <w:rsid w:val="00FB564B"/>
    <w:rsid w:val="00FC216C"/>
    <w:rsid w:val="00FD01C2"/>
    <w:rsid w:val="00FD02C6"/>
    <w:rsid w:val="00FD69BA"/>
    <w:rsid w:val="00FE020B"/>
    <w:rsid w:val="00FE2F35"/>
    <w:rsid w:val="00FF0CE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F1574C"/>
    <w:pPr>
      <w:keepNext/>
      <w:numPr>
        <w:ilvl w:val="1"/>
        <w:numId w:val="6"/>
      </w:numPr>
      <w:tabs>
        <w:tab w:val="clear" w:pos="360"/>
      </w:tabs>
      <w:spacing w:before="240" w:after="60"/>
      <w:ind w:left="720" w:hanging="720"/>
      <w:outlineLvl w:val="1"/>
    </w:pPr>
    <w:rPr>
      <w:b/>
      <w:bCs/>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F1574C"/>
    <w:rPr>
      <w:b/>
      <w:bCs/>
      <w:iCs/>
      <w:sz w:val="28"/>
      <w:szCs w:val="28"/>
      <w:lang w:val="en-US" w:eastAsia="en-US" w:bidi="ar-SA"/>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C02277"/>
    <w:rPr>
      <w:rFonts w:eastAsia="SimSun"/>
      <w:b/>
      <w:bCs/>
      <w:sz w:val="20"/>
    </w:rPr>
  </w:style>
  <w:style w:type="character" w:customStyle="1" w:styleId="PlainTextChar">
    <w:name w:val="Plain Text Char"/>
    <w:link w:val="PlainText"/>
    <w:rsid w:val="00562998"/>
    <w:rPr>
      <w:rFonts w:ascii="Consolas" w:hAnsi="Consolas"/>
      <w:lang w:bidi="he-IL"/>
    </w:rPr>
  </w:style>
  <w:style w:type="paragraph" w:styleId="PlainText">
    <w:name w:val="Plain Text"/>
    <w:basedOn w:val="Normal"/>
    <w:link w:val="PlainTextChar"/>
    <w:rsid w:val="00562998"/>
    <w:pPr>
      <w:tabs>
        <w:tab w:val="clear" w:pos="360"/>
        <w:tab w:val="clear" w:pos="720"/>
        <w:tab w:val="clear" w:pos="1080"/>
        <w:tab w:val="clear" w:pos="1440"/>
      </w:tabs>
      <w:overflowPunct/>
      <w:autoSpaceDE/>
      <w:autoSpaceDN/>
      <w:adjustRightInd/>
      <w:spacing w:before="0"/>
      <w:textAlignment w:val="auto"/>
    </w:pPr>
    <w:rPr>
      <w:rFonts w:ascii="Consolas" w:hAnsi="Consolas"/>
      <w:sz w:val="20"/>
      <w:lang w:val="en-GB" w:eastAsia="zh-CN" w:bidi="he-IL"/>
    </w:rPr>
  </w:style>
  <w:style w:type="paragraph" w:customStyle="1" w:styleId="tableheading">
    <w:name w:val="table heading"/>
    <w:basedOn w:val="Normal"/>
    <w:rsid w:val="001731C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731C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731C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731C3"/>
    <w:rPr>
      <w:rFonts w:ascii="Times" w:eastAsia="Malgun Gothic" w:hAnsi="Times"/>
      <w:lang w:val="en-GB" w:eastAsia="en-US" w:bidi="ar-SA"/>
    </w:rPr>
  </w:style>
  <w:style w:type="character" w:styleId="CommentReference">
    <w:name w:val="annotation reference"/>
    <w:semiHidden/>
    <w:rsid w:val="001317AD"/>
    <w:rPr>
      <w:sz w:val="16"/>
      <w:szCs w:val="16"/>
    </w:rPr>
  </w:style>
  <w:style w:type="paragraph" w:styleId="CommentText">
    <w:name w:val="annotation text"/>
    <w:basedOn w:val="Normal"/>
    <w:semiHidden/>
    <w:rsid w:val="001317AD"/>
    <w:rPr>
      <w:sz w:val="20"/>
    </w:rPr>
  </w:style>
  <w:style w:type="paragraph" w:styleId="CommentSubject">
    <w:name w:val="annotation subject"/>
    <w:basedOn w:val="CommentText"/>
    <w:next w:val="CommentText"/>
    <w:semiHidden/>
    <w:rsid w:val="001317AD"/>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F1574C"/>
    <w:pPr>
      <w:keepNext/>
      <w:numPr>
        <w:ilvl w:val="1"/>
        <w:numId w:val="6"/>
      </w:numPr>
      <w:tabs>
        <w:tab w:val="clear" w:pos="360"/>
      </w:tabs>
      <w:spacing w:before="240" w:after="60"/>
      <w:ind w:left="720" w:hanging="720"/>
      <w:outlineLvl w:val="1"/>
    </w:pPr>
    <w:rPr>
      <w:b/>
      <w:bCs/>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F1574C"/>
    <w:rPr>
      <w:b/>
      <w:bCs/>
      <w:iCs/>
      <w:sz w:val="28"/>
      <w:szCs w:val="28"/>
      <w:lang w:val="en-US" w:eastAsia="en-US" w:bidi="ar-SA"/>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C02277"/>
    <w:rPr>
      <w:rFonts w:eastAsia="SimSun"/>
      <w:b/>
      <w:bCs/>
      <w:sz w:val="20"/>
    </w:rPr>
  </w:style>
  <w:style w:type="character" w:customStyle="1" w:styleId="PlainTextChar">
    <w:name w:val="Plain Text Char"/>
    <w:link w:val="PlainText"/>
    <w:rsid w:val="00562998"/>
    <w:rPr>
      <w:rFonts w:ascii="Consolas" w:hAnsi="Consolas"/>
      <w:lang w:bidi="he-IL"/>
    </w:rPr>
  </w:style>
  <w:style w:type="paragraph" w:styleId="PlainText">
    <w:name w:val="Plain Text"/>
    <w:basedOn w:val="Normal"/>
    <w:link w:val="PlainTextChar"/>
    <w:rsid w:val="00562998"/>
    <w:pPr>
      <w:tabs>
        <w:tab w:val="clear" w:pos="360"/>
        <w:tab w:val="clear" w:pos="720"/>
        <w:tab w:val="clear" w:pos="1080"/>
        <w:tab w:val="clear" w:pos="1440"/>
      </w:tabs>
      <w:overflowPunct/>
      <w:autoSpaceDE/>
      <w:autoSpaceDN/>
      <w:adjustRightInd/>
      <w:spacing w:before="0"/>
      <w:textAlignment w:val="auto"/>
    </w:pPr>
    <w:rPr>
      <w:rFonts w:ascii="Consolas" w:hAnsi="Consolas"/>
      <w:sz w:val="20"/>
      <w:lang w:val="en-GB" w:eastAsia="zh-CN" w:bidi="he-IL"/>
    </w:rPr>
  </w:style>
  <w:style w:type="paragraph" w:customStyle="1" w:styleId="tableheading">
    <w:name w:val="table heading"/>
    <w:basedOn w:val="Normal"/>
    <w:rsid w:val="001731C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731C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731C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731C3"/>
    <w:rPr>
      <w:rFonts w:ascii="Times" w:eastAsia="Malgun Gothic" w:hAnsi="Times"/>
      <w:lang w:val="en-GB" w:eastAsia="en-US" w:bidi="ar-SA"/>
    </w:rPr>
  </w:style>
  <w:style w:type="character" w:styleId="CommentReference">
    <w:name w:val="annotation reference"/>
    <w:semiHidden/>
    <w:rsid w:val="001317AD"/>
    <w:rPr>
      <w:sz w:val="16"/>
      <w:szCs w:val="16"/>
    </w:rPr>
  </w:style>
  <w:style w:type="paragraph" w:styleId="CommentText">
    <w:name w:val="annotation text"/>
    <w:basedOn w:val="Normal"/>
    <w:semiHidden/>
    <w:rsid w:val="001317AD"/>
    <w:rPr>
      <w:sz w:val="20"/>
    </w:rPr>
  </w:style>
  <w:style w:type="paragraph" w:styleId="CommentSubject">
    <w:name w:val="annotation subject"/>
    <w:basedOn w:val="CommentText"/>
    <w:next w:val="CommentText"/>
    <w:semiHidden/>
    <w:rsid w:val="001317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564710">
      <w:bodyDiv w:val="1"/>
      <w:marLeft w:val="0"/>
      <w:marRight w:val="0"/>
      <w:marTop w:val="0"/>
      <w:marBottom w:val="0"/>
      <w:divBdr>
        <w:top w:val="none" w:sz="0" w:space="0" w:color="auto"/>
        <w:left w:val="none" w:sz="0" w:space="0" w:color="auto"/>
        <w:bottom w:val="none" w:sz="0" w:space="0" w:color="auto"/>
        <w:right w:val="none" w:sz="0" w:space="0" w:color="auto"/>
      </w:divBdr>
    </w:div>
    <w:div w:id="886993650">
      <w:bodyDiv w:val="1"/>
      <w:marLeft w:val="0"/>
      <w:marRight w:val="0"/>
      <w:marTop w:val="0"/>
      <w:marBottom w:val="0"/>
      <w:divBdr>
        <w:top w:val="none" w:sz="0" w:space="0" w:color="auto"/>
        <w:left w:val="none" w:sz="0" w:space="0" w:color="auto"/>
        <w:bottom w:val="none" w:sz="0" w:space="0" w:color="auto"/>
        <w:right w:val="none" w:sz="0" w:space="0" w:color="auto"/>
      </w:divBdr>
    </w:div>
    <w:div w:id="125286093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ill@vidy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1937</Words>
  <Characters>11041</Characters>
  <Application>Microsoft Macintosh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12953</CharactersWithSpaces>
  <SharedDoc>false</SharedDoc>
  <HLinks>
    <vt:vector size="6" baseType="variant">
      <vt:variant>
        <vt:i4>7667772</vt:i4>
      </vt:variant>
      <vt:variant>
        <vt:i4>0</vt:i4>
      </vt:variant>
      <vt:variant>
        <vt:i4>0</vt:i4>
      </vt:variant>
      <vt:variant>
        <vt:i4>5</vt:i4>
      </vt:variant>
      <vt:variant>
        <vt:lpwstr>mailto:jill@vidyo.com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Stephan Wenger</cp:lastModifiedBy>
  <cp:revision>2</cp:revision>
  <cp:lastPrinted>1900-12-31T23:50:39Z</cp:lastPrinted>
  <dcterms:created xsi:type="dcterms:W3CDTF">2011-11-26T14:05:00Z</dcterms:created>
  <dcterms:modified xsi:type="dcterms:W3CDTF">2011-11-26T14:05:00Z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565583259</vt:i4>
  </property>
  <property fmtid="{D5CDD505-2E9C-101B-9397-08002B2CF9AE}" pid="3" name="_NewReviewCycle">
    <vt:lpwstr/>
  </property>
  <property fmtid="{D5CDD505-2E9C-101B-9397-08002B2CF9AE}" pid="4" name="_EmailSubject">
    <vt:lpwstr>APS BoG output - text for RPS moving from slice header to APS</vt:lpwstr>
  </property>
  <property fmtid="{D5CDD505-2E9C-101B-9397-08002B2CF9AE}" pid="5" name="_AuthorEmail">
    <vt:lpwstr>yekuiw@qualcomm.com</vt:lpwstr>
  </property>
  <property fmtid="{D5CDD505-2E9C-101B-9397-08002B2CF9AE}" pid="6" name="_AuthorEmailDisplayName">
    <vt:lpwstr>Wang, Ye-Kui</vt:lpwstr>
  </property>
</Properties>
</file>