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BA2EE7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ED24E8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D24E8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923488" w:rsidP="0092348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800037">
              <w:rPr>
                <w:szCs w:val="22"/>
              </w:rPr>
              <w:t>,</w:t>
            </w:r>
            <w:r w:rsidR="00664DCF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Switzerland</w:t>
            </w:r>
            <w:r w:rsidR="00800037">
              <w:rPr>
                <w:szCs w:val="22"/>
              </w:rPr>
              <w:t xml:space="preserve">, </w:t>
            </w:r>
            <w:r w:rsidRPr="00923488">
              <w:rPr>
                <w:szCs w:val="22"/>
              </w:rPr>
              <w:t>21</w:t>
            </w:r>
            <w:r w:rsidR="00171371" w:rsidRPr="00923488">
              <w:rPr>
                <w:szCs w:val="22"/>
              </w:rPr>
              <w:t>-</w:t>
            </w:r>
            <w:r w:rsidRPr="00923488">
              <w:rPr>
                <w:szCs w:val="22"/>
              </w:rPr>
              <w:t>30</w:t>
            </w:r>
            <w:r w:rsidR="001C3525" w:rsidRPr="00923488">
              <w:rPr>
                <w:szCs w:val="22"/>
              </w:rPr>
              <w:t xml:space="preserve"> </w:t>
            </w:r>
            <w:r w:rsidR="00800037" w:rsidRPr="00923488">
              <w:rPr>
                <w:szCs w:val="22"/>
              </w:rPr>
              <w:t>July</w:t>
            </w:r>
            <w:r w:rsidR="00E61DAC" w:rsidRPr="00923488">
              <w:rPr>
                <w:szCs w:val="22"/>
              </w:rPr>
              <w:t>, 20</w:t>
            </w:r>
            <w:r w:rsidR="007F1F8B" w:rsidRPr="00923488">
              <w:rPr>
                <w:szCs w:val="22"/>
              </w:rPr>
              <w:t>1</w:t>
            </w:r>
            <w:r w:rsidR="00630AA2" w:rsidRPr="00923488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A27DDA" w:rsidRDefault="00E61DAC" w:rsidP="001875F1">
            <w:pPr>
              <w:tabs>
                <w:tab w:val="left" w:pos="7200"/>
              </w:tabs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1875F1">
              <w:t>G</w:t>
            </w:r>
            <w:r w:rsidR="001875F1" w:rsidRPr="00A27DDA">
              <w:t>080</w:t>
            </w:r>
          </w:p>
          <w:p w:rsidR="00A27DDA" w:rsidRPr="00630AA2" w:rsidRDefault="00A27DDA" w:rsidP="001875F1">
            <w:pPr>
              <w:tabs>
                <w:tab w:val="left" w:pos="7200"/>
              </w:tabs>
              <w:rPr>
                <w:u w:val="single"/>
              </w:rPr>
            </w:pPr>
            <w:r w:rsidRPr="00A27DDA">
              <w:t>WG11 number: m21627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26783B" w:rsidRDefault="0026783B" w:rsidP="00CD1EE9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CE6</w:t>
            </w:r>
            <w:r w:rsidR="00CD1EE9">
              <w:rPr>
                <w:szCs w:val="22"/>
              </w:rPr>
              <w:t xml:space="preserve">: Cross-check report for Subtest CE6b on </w:t>
            </w:r>
            <w:r w:rsidR="00EC6958">
              <w:rPr>
                <w:szCs w:val="22"/>
              </w:rPr>
              <w:t>Intra Mode Coding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  <w:r w:rsidRPr="00AE341B">
              <w:rPr>
                <w:szCs w:val="22"/>
              </w:rPr>
              <w:t xml:space="preserve"> 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CD1EE9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Report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CD1EE9" w:rsidRDefault="00CD1EE9">
            <w:pPr>
              <w:spacing w:before="60" w:after="60"/>
              <w:rPr>
                <w:szCs w:val="22"/>
              </w:rPr>
            </w:pPr>
            <w:proofErr w:type="spellStart"/>
            <w:r>
              <w:rPr>
                <w:szCs w:val="22"/>
              </w:rPr>
              <w:t>Hui</w:t>
            </w:r>
            <w:proofErr w:type="spellEnd"/>
            <w:r>
              <w:rPr>
                <w:szCs w:val="22"/>
              </w:rPr>
              <w:t xml:space="preserve"> Li Tan</w:t>
            </w:r>
          </w:p>
          <w:p w:rsidR="00CD1EE9" w:rsidRDefault="00CD1EE9">
            <w:pPr>
              <w:spacing w:before="60" w:after="60"/>
              <w:rPr>
                <w:szCs w:val="22"/>
              </w:rPr>
            </w:pPr>
            <w:proofErr w:type="spellStart"/>
            <w:r>
              <w:rPr>
                <w:szCs w:val="22"/>
              </w:rPr>
              <w:t>Chuohao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Yeo</w:t>
            </w:r>
            <w:proofErr w:type="spellEnd"/>
          </w:p>
          <w:p w:rsidR="00E61DAC" w:rsidRDefault="00CD1EE9">
            <w:pPr>
              <w:spacing w:before="60" w:after="60"/>
              <w:rPr>
                <w:szCs w:val="22"/>
              </w:rPr>
            </w:pPr>
            <w:proofErr w:type="spellStart"/>
            <w:r>
              <w:rPr>
                <w:szCs w:val="22"/>
              </w:rPr>
              <w:t>Yih</w:t>
            </w:r>
            <w:proofErr w:type="spellEnd"/>
            <w:r>
              <w:rPr>
                <w:szCs w:val="22"/>
              </w:rPr>
              <w:t xml:space="preserve"> Han Tan</w:t>
            </w:r>
            <w:r w:rsidR="00E61DAC" w:rsidRPr="00AE341B">
              <w:rPr>
                <w:szCs w:val="22"/>
              </w:rPr>
              <w:br/>
            </w:r>
          </w:p>
          <w:p w:rsidR="0026783B" w:rsidRDefault="0026783B">
            <w:pPr>
              <w:spacing w:before="60" w:after="60"/>
              <w:rPr>
                <w:szCs w:val="22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szCs w:val="22"/>
                  </w:rPr>
                  <w:t xml:space="preserve">1 </w:t>
                </w:r>
                <w:proofErr w:type="spellStart"/>
                <w:r>
                  <w:rPr>
                    <w:szCs w:val="22"/>
                  </w:rPr>
                  <w:t>Fusionopolis</w:t>
                </w:r>
                <w:proofErr w:type="spellEnd"/>
                <w:r>
                  <w:rPr>
                    <w:szCs w:val="22"/>
                  </w:rPr>
                  <w:t xml:space="preserve"> Way</w:t>
                </w:r>
              </w:smartTag>
            </w:smartTag>
          </w:p>
          <w:p w:rsidR="0026783B" w:rsidRDefault="0026783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 xml:space="preserve">#21-01 </w:t>
            </w:r>
            <w:proofErr w:type="spellStart"/>
            <w:r>
              <w:rPr>
                <w:szCs w:val="22"/>
              </w:rPr>
              <w:t>Connexis</w:t>
            </w:r>
            <w:proofErr w:type="spellEnd"/>
            <w:r>
              <w:rPr>
                <w:szCs w:val="22"/>
              </w:rPr>
              <w:t xml:space="preserve"> (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szCs w:val="22"/>
                  </w:rPr>
                  <w:t>South</w:t>
                </w:r>
              </w:smartTag>
              <w:r>
                <w:rPr>
                  <w:szCs w:val="22"/>
                </w:rPr>
                <w:t xml:space="preserve"> </w:t>
              </w:r>
              <w:smartTag w:uri="urn:schemas-microsoft-com:office:smarttags" w:element="PlaceType">
                <w:r>
                  <w:rPr>
                    <w:szCs w:val="22"/>
                  </w:rPr>
                  <w:t>Tower</w:t>
                </w:r>
              </w:smartTag>
            </w:smartTag>
            <w:r>
              <w:rPr>
                <w:szCs w:val="22"/>
              </w:rPr>
              <w:t>)</w:t>
            </w:r>
          </w:p>
          <w:p w:rsidR="0026783B" w:rsidRPr="00AE341B" w:rsidRDefault="0026783B">
            <w:pPr>
              <w:spacing w:before="60" w:after="60"/>
              <w:rPr>
                <w:szCs w:val="22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Cs w:val="22"/>
                  </w:rPr>
                  <w:t>Singapore</w:t>
                </w:r>
              </w:smartTag>
            </w:smartTag>
            <w:r>
              <w:rPr>
                <w:szCs w:val="22"/>
              </w:rPr>
              <w:t xml:space="preserve"> 138632</w:t>
            </w:r>
          </w:p>
        </w:tc>
        <w:tc>
          <w:tcPr>
            <w:tcW w:w="900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26783B" w:rsidRDefault="0026783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+65 6408 2000</w:t>
            </w:r>
          </w:p>
          <w:p w:rsidR="00E61DAC" w:rsidRPr="00AE341B" w:rsidRDefault="0026783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chyeo@i2r.a-star.edu.sg</w:t>
            </w:r>
            <w:r w:rsidR="00E61DAC" w:rsidRPr="00AE341B">
              <w:rPr>
                <w:szCs w:val="22"/>
              </w:rPr>
              <w:br/>
            </w:r>
            <w:r w:rsidR="00E61DAC" w:rsidRPr="00AE341B">
              <w:rPr>
                <w:szCs w:val="22"/>
              </w:rPr>
              <w:br/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26783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 xml:space="preserve">Institute for </w:t>
            </w:r>
            <w:proofErr w:type="spellStart"/>
            <w:r>
              <w:rPr>
                <w:szCs w:val="22"/>
              </w:rPr>
              <w:t>Infocomm</w:t>
            </w:r>
            <w:proofErr w:type="spellEnd"/>
            <w:r>
              <w:rPr>
                <w:szCs w:val="22"/>
              </w:rPr>
              <w:t xml:space="preserve"> Research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75BCF" w:rsidRDefault="00EC6958" w:rsidP="0026783B">
      <w:pPr>
        <w:jc w:val="both"/>
      </w:pPr>
      <w:r>
        <w:t>CE6b</w:t>
      </w:r>
      <w:r w:rsidR="0026783B">
        <w:t xml:space="preserve"> aims</w:t>
      </w:r>
      <w:r>
        <w:t xml:space="preserve"> to</w:t>
      </w:r>
      <w:r w:rsidR="0026783B">
        <w:t xml:space="preserve"> </w:t>
      </w:r>
      <w:r w:rsidR="00CD1EE9">
        <w:t xml:space="preserve">improve the coding performance of </w:t>
      </w:r>
      <w:r w:rsidR="00AA1D4A">
        <w:t>Intra</w:t>
      </w:r>
      <w:r w:rsidRPr="00162980">
        <w:t xml:space="preserve"> mode coding </w:t>
      </w:r>
      <w:r>
        <w:t>of</w:t>
      </w:r>
      <w:r w:rsidRPr="00162980">
        <w:t xml:space="preserve"> the HEVC Test Model</w:t>
      </w:r>
      <w:r w:rsidR="0026783B">
        <w:t xml:space="preserve">. This </w:t>
      </w:r>
      <w:r w:rsidR="00CD1EE9">
        <w:t xml:space="preserve">contribution presents a summary of </w:t>
      </w:r>
      <w:r w:rsidR="0026783B">
        <w:t xml:space="preserve">the results and observations from the experiments </w:t>
      </w:r>
      <w:r w:rsidR="00CD1EE9">
        <w:t xml:space="preserve">performed </w:t>
      </w:r>
      <w:r w:rsidR="0026783B">
        <w:t xml:space="preserve">by Institute for </w:t>
      </w:r>
      <w:proofErr w:type="spellStart"/>
      <w:r w:rsidR="0026783B">
        <w:t>Infocomm</w:t>
      </w:r>
      <w:proofErr w:type="spellEnd"/>
      <w:r w:rsidR="0026783B">
        <w:t xml:space="preserve"> Research. The coding results obtained </w:t>
      </w:r>
      <w:r w:rsidR="00CD1EE9">
        <w:t xml:space="preserve">reportedly </w:t>
      </w:r>
      <w:r w:rsidR="0026783B">
        <w:t xml:space="preserve">match what was provided by the proponents. </w:t>
      </w:r>
    </w:p>
    <w:p w:rsidR="0026783B" w:rsidRDefault="00745F6B" w:rsidP="0026783B">
      <w:pPr>
        <w:pStyle w:val="Heading1"/>
      </w:pPr>
      <w:r w:rsidRPr="00AE341B">
        <w:t xml:space="preserve">Introduction </w:t>
      </w:r>
    </w:p>
    <w:p w:rsidR="0006323D" w:rsidRDefault="00EC6958" w:rsidP="0026783B">
      <w:pPr>
        <w:jc w:val="both"/>
      </w:pPr>
      <w:r>
        <w:t xml:space="preserve">CE6b aims to </w:t>
      </w:r>
      <w:r w:rsidRPr="00162980">
        <w:t xml:space="preserve">enhance Intra mode coding </w:t>
      </w:r>
      <w:r>
        <w:t>of</w:t>
      </w:r>
      <w:r w:rsidRPr="00162980">
        <w:t xml:space="preserve"> the HEVC Test Model</w:t>
      </w:r>
      <w:r>
        <w:t xml:space="preserve"> by investigating most probable modes (MPM) derivation and remaining mode coding.</w:t>
      </w:r>
    </w:p>
    <w:p w:rsidR="0006323D" w:rsidRDefault="00923488" w:rsidP="0006323D">
      <w:pPr>
        <w:jc w:val="both"/>
      </w:pPr>
      <w:r>
        <w:t>In HM4</w:t>
      </w:r>
      <w:r w:rsidR="00EC6958">
        <w:t>, two MPMs are used. JCTVC-F062</w:t>
      </w:r>
      <w:r w:rsidR="00CE173E">
        <w:t xml:space="preserve"> [1]</w:t>
      </w:r>
      <w:r w:rsidR="0006323D">
        <w:t xml:space="preserve"> and</w:t>
      </w:r>
      <w:r w:rsidR="00EC6958">
        <w:t xml:space="preserve"> JCTVC-F459</w:t>
      </w:r>
      <w:r w:rsidR="00CE173E">
        <w:t xml:space="preserve"> [2]</w:t>
      </w:r>
      <w:r w:rsidR="00EC6958">
        <w:t xml:space="preserve"> pro</w:t>
      </w:r>
      <w:r w:rsidR="0047025C">
        <w:t>pose</w:t>
      </w:r>
      <w:r w:rsidR="00EC6958">
        <w:t xml:space="preserve"> t</w:t>
      </w:r>
      <w:r w:rsidR="00CE173E">
        <w:t>he addition</w:t>
      </w:r>
      <w:r w:rsidR="00EC6958">
        <w:t xml:space="preserve"> of </w:t>
      </w:r>
      <w:r w:rsidR="00AA1D4A">
        <w:t xml:space="preserve">more MPMs. </w:t>
      </w:r>
      <w:r w:rsidR="00EC6958">
        <w:t>On the other hand, JCTVC-F091</w:t>
      </w:r>
      <w:r w:rsidR="00CE173E">
        <w:t xml:space="preserve"> [3]</w:t>
      </w:r>
      <w:r w:rsidR="00EC6958">
        <w:t>, JCTVC-F106</w:t>
      </w:r>
      <w:r w:rsidR="00CE173E">
        <w:t xml:space="preserve"> [4]</w:t>
      </w:r>
      <w:r w:rsidR="00EC6958">
        <w:t xml:space="preserve"> and JCTVC-F269</w:t>
      </w:r>
      <w:r w:rsidR="00CE173E">
        <w:t xml:space="preserve"> [5]</w:t>
      </w:r>
      <w:r w:rsidR="00EC6958">
        <w:t xml:space="preserve"> r</w:t>
      </w:r>
      <w:r w:rsidR="0047025C">
        <w:t>elate</w:t>
      </w:r>
      <w:r w:rsidR="00EC6958">
        <w:t xml:space="preserve"> to remaining mode coding</w:t>
      </w:r>
      <w:r w:rsidR="00997F8D">
        <w:t>.</w:t>
      </w:r>
      <w:r w:rsidR="00EC6958">
        <w:t xml:space="preserve"> </w:t>
      </w:r>
    </w:p>
    <w:p w:rsidR="00485A3D" w:rsidRDefault="00485A3D" w:rsidP="00485A3D">
      <w:pPr>
        <w:jc w:val="both"/>
        <w:rPr>
          <w:szCs w:val="21"/>
        </w:rPr>
      </w:pPr>
      <w:r w:rsidRPr="00B206BE">
        <w:rPr>
          <w:szCs w:val="21"/>
        </w:rPr>
        <w:t xml:space="preserve">The cross-checks are performed </w:t>
      </w:r>
      <w:r w:rsidR="002E7297" w:rsidRPr="00B206BE">
        <w:rPr>
          <w:szCs w:val="21"/>
        </w:rPr>
        <w:t xml:space="preserve">for JCTVC-F269 with 2 and 3 MPMs. </w:t>
      </w:r>
      <w:r w:rsidRPr="00B206BE">
        <w:rPr>
          <w:szCs w:val="21"/>
        </w:rPr>
        <w:t xml:space="preserve">When 2 MPMs are used, the MPM derivation process is as in HM4, </w:t>
      </w:r>
      <w:r w:rsidR="006F0B25" w:rsidRPr="00B206BE">
        <w:rPr>
          <w:szCs w:val="21"/>
        </w:rPr>
        <w:t>i.e. the</w:t>
      </w:r>
      <w:r w:rsidRPr="00B206BE">
        <w:rPr>
          <w:szCs w:val="21"/>
        </w:rPr>
        <w:t xml:space="preserve"> 2 MPMs are set to the intra prediction mode of the above prediction unit (PU) (</w:t>
      </w:r>
      <w:proofErr w:type="spellStart"/>
      <w:r w:rsidRPr="00B206BE">
        <w:rPr>
          <w:szCs w:val="21"/>
        </w:rPr>
        <w:t>ModeA</w:t>
      </w:r>
      <w:proofErr w:type="spellEnd"/>
      <w:r w:rsidRPr="00B206BE">
        <w:rPr>
          <w:szCs w:val="21"/>
        </w:rPr>
        <w:t>) and the intra prediction mode of the left PU (</w:t>
      </w:r>
      <w:proofErr w:type="spellStart"/>
      <w:r w:rsidRPr="00B206BE">
        <w:rPr>
          <w:szCs w:val="21"/>
        </w:rPr>
        <w:t>ModeL</w:t>
      </w:r>
      <w:proofErr w:type="spellEnd"/>
      <w:r w:rsidRPr="00B206BE">
        <w:rPr>
          <w:szCs w:val="21"/>
        </w:rPr>
        <w:t xml:space="preserve">). When </w:t>
      </w:r>
      <w:proofErr w:type="spellStart"/>
      <w:r w:rsidRPr="00B206BE">
        <w:rPr>
          <w:szCs w:val="21"/>
        </w:rPr>
        <w:t>ModeA</w:t>
      </w:r>
      <w:proofErr w:type="spellEnd"/>
      <w:r w:rsidRPr="00B206BE">
        <w:rPr>
          <w:szCs w:val="21"/>
        </w:rPr>
        <w:t xml:space="preserve"> and </w:t>
      </w:r>
      <w:proofErr w:type="spellStart"/>
      <w:r w:rsidRPr="00B206BE">
        <w:rPr>
          <w:szCs w:val="21"/>
        </w:rPr>
        <w:t>ModeL</w:t>
      </w:r>
      <w:proofErr w:type="spellEnd"/>
      <w:r w:rsidRPr="00B206BE">
        <w:rPr>
          <w:szCs w:val="21"/>
        </w:rPr>
        <w:t xml:space="preserve"> are the same, the Planar or DC mode will be used. </w:t>
      </w:r>
      <w:r w:rsidR="002E7297" w:rsidRPr="00B206BE">
        <w:rPr>
          <w:szCs w:val="21"/>
        </w:rPr>
        <w:t xml:space="preserve">When 3 MPMs are used, </w:t>
      </w:r>
      <w:r w:rsidR="00D445A7" w:rsidRPr="00B206BE">
        <w:rPr>
          <w:szCs w:val="21"/>
        </w:rPr>
        <w:t xml:space="preserve">the solution is a combination of tools from the above proposals. </w:t>
      </w:r>
      <w:r w:rsidRPr="00B206BE">
        <w:rPr>
          <w:szCs w:val="21"/>
        </w:rPr>
        <w:t>To obtain 3 MPMs, an additional intra prediction mode is derived from the larger of the</w:t>
      </w:r>
      <w:r w:rsidR="006F0B25" w:rsidRPr="00B206BE">
        <w:rPr>
          <w:szCs w:val="21"/>
        </w:rPr>
        <w:t xml:space="preserve"> 2</w:t>
      </w:r>
      <w:r w:rsidRPr="00B206BE">
        <w:rPr>
          <w:szCs w:val="21"/>
        </w:rPr>
        <w:t xml:space="preserve"> MPM</w:t>
      </w:r>
      <w:r w:rsidR="006F0B25" w:rsidRPr="00B206BE">
        <w:rPr>
          <w:szCs w:val="21"/>
        </w:rPr>
        <w:t>s</w:t>
      </w:r>
      <w:r w:rsidRPr="00B206BE">
        <w:rPr>
          <w:szCs w:val="21"/>
        </w:rPr>
        <w:t xml:space="preserve">. This </w:t>
      </w:r>
      <w:proofErr w:type="spellStart"/>
      <w:r w:rsidRPr="00B206BE">
        <w:rPr>
          <w:szCs w:val="21"/>
        </w:rPr>
        <w:t>utilises</w:t>
      </w:r>
      <w:proofErr w:type="spellEnd"/>
      <w:r w:rsidRPr="00B206BE">
        <w:rPr>
          <w:szCs w:val="21"/>
        </w:rPr>
        <w:t xml:space="preserve"> 3 look-up tables (4+19+35 entries). In addition, some counter tables and mode ranking tables are needed for performing re-ranking of intra prediction modes before coding their rank orders. Furthermore, 4 </w:t>
      </w:r>
      <w:proofErr w:type="spellStart"/>
      <w:r w:rsidRPr="00B206BE">
        <w:rPr>
          <w:szCs w:val="21"/>
        </w:rPr>
        <w:t>binarization</w:t>
      </w:r>
      <w:proofErr w:type="spellEnd"/>
      <w:r w:rsidRPr="00B206BE">
        <w:rPr>
          <w:szCs w:val="21"/>
        </w:rPr>
        <w:t xml:space="preserve"> tables (2x17 + 2x33 entries) in CABAC and 4 VLC tables (2x16 + 2x33 entries) in CAVLC are also used in coding the remaining modes.</w:t>
      </w:r>
    </w:p>
    <w:p w:rsidR="00485A3D" w:rsidRPr="0006323D" w:rsidRDefault="00485A3D" w:rsidP="0006323D">
      <w:pPr>
        <w:jc w:val="both"/>
      </w:pPr>
    </w:p>
    <w:p w:rsidR="00CE173E" w:rsidRPr="00AE341B" w:rsidRDefault="00CE173E" w:rsidP="00CE173E">
      <w:pPr>
        <w:pStyle w:val="Heading1"/>
      </w:pPr>
      <w:r>
        <w:t>Simulation Results</w:t>
      </w:r>
    </w:p>
    <w:p w:rsidR="0026783B" w:rsidRDefault="0026783B" w:rsidP="0026783B">
      <w:pPr>
        <w:jc w:val="both"/>
        <w:rPr>
          <w:szCs w:val="22"/>
        </w:rPr>
      </w:pPr>
      <w:r>
        <w:rPr>
          <w:szCs w:val="22"/>
        </w:rPr>
        <w:t>The proposed</w:t>
      </w:r>
      <w:r w:rsidR="00CE173E">
        <w:rPr>
          <w:szCs w:val="22"/>
        </w:rPr>
        <w:t xml:space="preserve"> modifications were </w:t>
      </w:r>
      <w:r w:rsidR="00224127">
        <w:rPr>
          <w:szCs w:val="22"/>
        </w:rPr>
        <w:t>implemented on</w:t>
      </w:r>
      <w:r w:rsidR="00CE173E">
        <w:rPr>
          <w:szCs w:val="22"/>
        </w:rPr>
        <w:t xml:space="preserve"> HM 4</w:t>
      </w:r>
      <w:r>
        <w:rPr>
          <w:szCs w:val="22"/>
        </w:rPr>
        <w:t xml:space="preserve">.0. Tests were conducted using the two </w:t>
      </w:r>
      <w:r w:rsidR="00224127">
        <w:rPr>
          <w:szCs w:val="22"/>
        </w:rPr>
        <w:t xml:space="preserve">All-Intra </w:t>
      </w:r>
      <w:r>
        <w:rPr>
          <w:szCs w:val="22"/>
        </w:rPr>
        <w:t xml:space="preserve">configurations, i.e. high-efficiency and low complexity, following the common testing conditions </w:t>
      </w:r>
      <w:r w:rsidRPr="00A870C5">
        <w:rPr>
          <w:szCs w:val="22"/>
        </w:rPr>
        <w:t>[</w:t>
      </w:r>
      <w:r w:rsidR="00CE173E">
        <w:rPr>
          <w:szCs w:val="22"/>
        </w:rPr>
        <w:t>6</w:t>
      </w:r>
      <w:r w:rsidRPr="00A870C5">
        <w:rPr>
          <w:szCs w:val="22"/>
        </w:rPr>
        <w:t>]</w:t>
      </w:r>
      <w:r>
        <w:rPr>
          <w:szCs w:val="22"/>
        </w:rPr>
        <w:t>.</w:t>
      </w:r>
    </w:p>
    <w:p w:rsidR="00AA1D4A" w:rsidRDefault="00AA1D4A" w:rsidP="0006323D">
      <w:pPr>
        <w:rPr>
          <w:szCs w:val="22"/>
        </w:rPr>
      </w:pPr>
      <w:r>
        <w:rPr>
          <w:szCs w:val="22"/>
        </w:rPr>
        <w:t xml:space="preserve">Table 1 and 2 show the cross-check results of </w:t>
      </w:r>
      <w:r w:rsidR="00440BCC">
        <w:rPr>
          <w:szCs w:val="22"/>
        </w:rPr>
        <w:t>JCTVC-F269 with</w:t>
      </w:r>
      <w:r>
        <w:rPr>
          <w:szCs w:val="22"/>
        </w:rPr>
        <w:t xml:space="preserve"> (1) 2MPMs and (2) 3 MPMs.</w:t>
      </w:r>
    </w:p>
    <w:p w:rsidR="0026783B" w:rsidRDefault="0026783B" w:rsidP="0026783B">
      <w:pPr>
        <w:jc w:val="both"/>
        <w:rPr>
          <w:szCs w:val="22"/>
        </w:rPr>
      </w:pPr>
      <w:r>
        <w:rPr>
          <w:szCs w:val="22"/>
        </w:rPr>
        <w:t xml:space="preserve"> </w:t>
      </w:r>
    </w:p>
    <w:tbl>
      <w:tblPr>
        <w:tblW w:w="7660" w:type="dxa"/>
        <w:jc w:val="center"/>
        <w:tblInd w:w="93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AA1D4A" w:rsidRPr="00AA1D4A" w:rsidTr="00AA1D4A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  <w:t>All Intra LC</w:t>
            </w:r>
          </w:p>
        </w:tc>
      </w:tr>
      <w:tr w:rsidR="00AA1D4A" w:rsidRPr="00AA1D4A" w:rsidTr="00AA1D4A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V</w:t>
            </w:r>
          </w:p>
        </w:tc>
      </w:tr>
      <w:tr w:rsidR="00AA1D4A" w:rsidRPr="00AA1D4A" w:rsidTr="00AA1D4A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</w:tr>
      <w:tr w:rsidR="00AA1D4A" w:rsidRPr="00AA1D4A" w:rsidTr="00AA1D4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</w:tr>
      <w:tr w:rsidR="00AA1D4A" w:rsidRPr="00AA1D4A" w:rsidTr="00AA1D4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</w:tr>
      <w:tr w:rsidR="00AA1D4A" w:rsidRPr="00AA1D4A" w:rsidTr="00AA1D4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</w:tr>
      <w:tr w:rsidR="00AA1D4A" w:rsidRPr="00AA1D4A" w:rsidTr="00AA1D4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</w:tr>
      <w:tr w:rsidR="00AA1D4A" w:rsidRPr="00AA1D4A" w:rsidTr="00AA1D4A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</w:tr>
      <w:tr w:rsidR="00AA1D4A" w:rsidRPr="00AA1D4A" w:rsidTr="00AA1D4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-0.1%</w:t>
            </w:r>
          </w:p>
        </w:tc>
      </w:tr>
      <w:tr w:rsidR="00AA1D4A" w:rsidRPr="00AA1D4A" w:rsidTr="00AA1D4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100%</w:t>
            </w:r>
          </w:p>
        </w:tc>
      </w:tr>
      <w:tr w:rsidR="00AA1D4A" w:rsidRPr="00AA1D4A" w:rsidTr="00AA1D4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98%</w:t>
            </w:r>
          </w:p>
        </w:tc>
      </w:tr>
    </w:tbl>
    <w:p w:rsidR="0026783B" w:rsidRDefault="0026783B" w:rsidP="00AA1D4A">
      <w:pPr>
        <w:jc w:val="center"/>
        <w:rPr>
          <w:szCs w:val="22"/>
        </w:rPr>
      </w:pPr>
      <w:proofErr w:type="gramStart"/>
      <w:r>
        <w:rPr>
          <w:szCs w:val="22"/>
        </w:rPr>
        <w:t>T</w:t>
      </w:r>
      <w:r w:rsidR="00AA1D4A">
        <w:rPr>
          <w:szCs w:val="22"/>
        </w:rPr>
        <w:t>able 1.</w:t>
      </w:r>
      <w:proofErr w:type="gramEnd"/>
      <w:r w:rsidR="00AA1D4A">
        <w:rPr>
          <w:szCs w:val="22"/>
        </w:rPr>
        <w:t xml:space="preserve"> Cross-check results</w:t>
      </w:r>
      <w:r w:rsidR="008F2D2E">
        <w:rPr>
          <w:szCs w:val="22"/>
        </w:rPr>
        <w:t xml:space="preserve"> </w:t>
      </w:r>
      <w:r w:rsidR="002E7297">
        <w:rPr>
          <w:szCs w:val="22"/>
        </w:rPr>
        <w:t>for JCTVC-F269</w:t>
      </w:r>
      <w:r w:rsidR="008F2D2E">
        <w:rPr>
          <w:szCs w:val="22"/>
        </w:rPr>
        <w:t xml:space="preserve"> </w:t>
      </w:r>
      <w:r w:rsidR="002E7297">
        <w:rPr>
          <w:szCs w:val="22"/>
        </w:rPr>
        <w:t xml:space="preserve">with </w:t>
      </w:r>
      <w:r w:rsidR="00AA1D4A">
        <w:rPr>
          <w:szCs w:val="22"/>
        </w:rPr>
        <w:t>2MPMs.</w:t>
      </w:r>
    </w:p>
    <w:p w:rsidR="00AA1D4A" w:rsidRDefault="00AA1D4A" w:rsidP="00AA1D4A">
      <w:pPr>
        <w:jc w:val="center"/>
        <w:rPr>
          <w:szCs w:val="22"/>
        </w:rPr>
      </w:pPr>
    </w:p>
    <w:tbl>
      <w:tblPr>
        <w:tblW w:w="7660" w:type="dxa"/>
        <w:jc w:val="center"/>
        <w:tblInd w:w="93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AA1D4A" w:rsidRPr="00AA1D4A" w:rsidTr="00AA1D4A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  <w:t>All Intra LC</w:t>
            </w:r>
          </w:p>
        </w:tc>
      </w:tr>
      <w:tr w:rsidR="00AA1D4A" w:rsidRPr="00AA1D4A" w:rsidTr="00AA1D4A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V</w:t>
            </w:r>
          </w:p>
        </w:tc>
      </w:tr>
      <w:tr w:rsidR="00AA1D4A" w:rsidRPr="00AA1D4A" w:rsidTr="00AA1D4A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</w:tr>
      <w:tr w:rsidR="00AA1D4A" w:rsidRPr="00AA1D4A" w:rsidTr="00AA1D4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</w:tr>
      <w:tr w:rsidR="00AA1D4A" w:rsidRPr="00AA1D4A" w:rsidTr="00AA1D4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</w:tr>
      <w:tr w:rsidR="00AA1D4A" w:rsidRPr="00AA1D4A" w:rsidTr="00AA1D4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</w:tr>
      <w:tr w:rsidR="00AA1D4A" w:rsidRPr="00AA1D4A" w:rsidTr="00AA1D4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</w:tr>
      <w:tr w:rsidR="00AA1D4A" w:rsidRPr="00AA1D4A" w:rsidTr="00AA1D4A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</w:tr>
      <w:tr w:rsidR="00AA1D4A" w:rsidRPr="00AA1D4A" w:rsidTr="00AA1D4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-0.1%</w:t>
            </w:r>
          </w:p>
        </w:tc>
      </w:tr>
      <w:tr w:rsidR="00AA1D4A" w:rsidRPr="00AA1D4A" w:rsidTr="00AA1D4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98%</w:t>
            </w:r>
          </w:p>
        </w:tc>
      </w:tr>
      <w:tr w:rsidR="00AA1D4A" w:rsidRPr="00AA1D4A" w:rsidTr="00AA1D4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1D4A" w:rsidRPr="00AA1D4A" w:rsidRDefault="00AA1D4A" w:rsidP="00AA1D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AA1D4A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98%</w:t>
            </w:r>
          </w:p>
        </w:tc>
      </w:tr>
    </w:tbl>
    <w:p w:rsidR="001F2594" w:rsidRDefault="0026783B" w:rsidP="00AA1D4A">
      <w:pPr>
        <w:jc w:val="center"/>
        <w:rPr>
          <w:szCs w:val="22"/>
        </w:rPr>
      </w:pPr>
      <w:proofErr w:type="gramStart"/>
      <w:r>
        <w:rPr>
          <w:szCs w:val="22"/>
        </w:rPr>
        <w:t>Table 2.</w:t>
      </w:r>
      <w:proofErr w:type="gramEnd"/>
      <w:r>
        <w:rPr>
          <w:szCs w:val="22"/>
        </w:rPr>
        <w:t xml:space="preserve"> </w:t>
      </w:r>
      <w:r w:rsidR="00AA1D4A">
        <w:rPr>
          <w:szCs w:val="22"/>
        </w:rPr>
        <w:t>Cross-check res</w:t>
      </w:r>
      <w:r w:rsidR="00433792">
        <w:rPr>
          <w:szCs w:val="22"/>
        </w:rPr>
        <w:t>ults</w:t>
      </w:r>
      <w:r w:rsidR="002E7297">
        <w:rPr>
          <w:szCs w:val="22"/>
        </w:rPr>
        <w:t xml:space="preserve"> for JCTVC-F269 with </w:t>
      </w:r>
      <w:r w:rsidR="00AA1D4A">
        <w:rPr>
          <w:szCs w:val="22"/>
        </w:rPr>
        <w:t>3MPMs.</w:t>
      </w:r>
    </w:p>
    <w:p w:rsidR="001F2594" w:rsidRDefault="00A870C5" w:rsidP="00E11923">
      <w:pPr>
        <w:pStyle w:val="Heading1"/>
      </w:pPr>
      <w:r>
        <w:t>Conclusions</w:t>
      </w:r>
    </w:p>
    <w:p w:rsidR="00A870C5" w:rsidRPr="00A870C5" w:rsidRDefault="00A870C5" w:rsidP="00A870C5">
      <w:pPr>
        <w:jc w:val="both"/>
      </w:pPr>
      <w:r>
        <w:t>These CE6</w:t>
      </w:r>
      <w:r w:rsidR="00AA1D4A">
        <w:t>b</w:t>
      </w:r>
      <w:r>
        <w:t xml:space="preserve"> cross-check experiments report results which are consistent with those provided by the proponents</w:t>
      </w:r>
      <w:r w:rsidR="00CE173E">
        <w:t>.</w:t>
      </w:r>
    </w:p>
    <w:p w:rsidR="00CE173E" w:rsidRDefault="00A870C5" w:rsidP="00CE173E">
      <w:pPr>
        <w:pStyle w:val="Heading1"/>
      </w:pPr>
      <w:r>
        <w:t>References</w:t>
      </w:r>
    </w:p>
    <w:p w:rsidR="00CE173E" w:rsidRPr="00F051CF" w:rsidRDefault="00CE173E" w:rsidP="00CE173E">
      <w:pPr>
        <w:numPr>
          <w:ilvl w:val="0"/>
          <w:numId w:val="11"/>
        </w:numPr>
      </w:pPr>
      <w:r w:rsidRPr="00F051CF">
        <w:rPr>
          <w:lang w:eastAsia="ja-JP"/>
        </w:rPr>
        <w:t xml:space="preserve">T.-D. Chuang, C.-Y. Chen, M. </w:t>
      </w:r>
      <w:proofErr w:type="spellStart"/>
      <w:r w:rsidRPr="00F051CF">
        <w:rPr>
          <w:lang w:eastAsia="ja-JP"/>
        </w:rPr>
        <w:t>Guo</w:t>
      </w:r>
      <w:proofErr w:type="spellEnd"/>
      <w:r w:rsidRPr="00F051CF">
        <w:rPr>
          <w:lang w:eastAsia="ja-JP"/>
        </w:rPr>
        <w:t xml:space="preserve">, X. </w:t>
      </w:r>
      <w:proofErr w:type="spellStart"/>
      <w:r w:rsidRPr="00F051CF">
        <w:rPr>
          <w:lang w:eastAsia="ja-JP"/>
        </w:rPr>
        <w:t>Guo</w:t>
      </w:r>
      <w:proofErr w:type="spellEnd"/>
      <w:r w:rsidRPr="00F051CF">
        <w:rPr>
          <w:lang w:eastAsia="ja-JP"/>
        </w:rPr>
        <w:t>, Y.-W. Huang, S. Lei, “</w:t>
      </w:r>
      <w:proofErr w:type="spellStart"/>
      <w:r w:rsidRPr="00F051CF">
        <w:rPr>
          <w:lang w:eastAsia="ja-JP"/>
        </w:rPr>
        <w:t>Luma</w:t>
      </w:r>
      <w:proofErr w:type="spellEnd"/>
      <w:r w:rsidRPr="00F051CF">
        <w:rPr>
          <w:lang w:eastAsia="ja-JP"/>
        </w:rPr>
        <w:t xml:space="preserve"> Intra Prediction Mode Coding”, JCTVC- F062, </w:t>
      </w:r>
      <w:smartTag w:uri="urn:schemas-microsoft-com:office:smarttags" w:element="place">
        <w:r w:rsidRPr="00F051CF">
          <w:rPr>
            <w:lang w:eastAsia="ja-JP"/>
          </w:rPr>
          <w:t>Torino</w:t>
        </w:r>
      </w:smartTag>
      <w:r w:rsidRPr="00F051CF">
        <w:rPr>
          <w:lang w:eastAsia="ja-JP"/>
        </w:rPr>
        <w:t>, July 2011.</w:t>
      </w:r>
    </w:p>
    <w:p w:rsidR="00CE173E" w:rsidRDefault="00CE173E" w:rsidP="00CE173E">
      <w:pPr>
        <w:numPr>
          <w:ilvl w:val="0"/>
          <w:numId w:val="11"/>
        </w:numPr>
      </w:pPr>
      <w:r w:rsidRPr="00F051CF">
        <w:rPr>
          <w:lang w:eastAsia="ja-JP"/>
        </w:rPr>
        <w:t xml:space="preserve">W.-J. </w:t>
      </w:r>
      <w:proofErr w:type="spellStart"/>
      <w:r w:rsidRPr="00F051CF">
        <w:rPr>
          <w:lang w:eastAsia="ja-JP"/>
        </w:rPr>
        <w:t>Chien</w:t>
      </w:r>
      <w:proofErr w:type="spellEnd"/>
      <w:r w:rsidRPr="00F051CF">
        <w:rPr>
          <w:lang w:eastAsia="ja-JP"/>
        </w:rPr>
        <w:t xml:space="preserve">, X. Wang, M. </w:t>
      </w:r>
      <w:proofErr w:type="spellStart"/>
      <w:r w:rsidRPr="00F051CF">
        <w:rPr>
          <w:lang w:eastAsia="ja-JP"/>
        </w:rPr>
        <w:t>Karczewicz</w:t>
      </w:r>
      <w:proofErr w:type="spellEnd"/>
      <w:r w:rsidRPr="00F051CF">
        <w:rPr>
          <w:lang w:eastAsia="ja-JP"/>
        </w:rPr>
        <w:t>, “Parsing friendly intra mode coding”, JCTVC- F459, Torino, July 2011.</w:t>
      </w:r>
    </w:p>
    <w:p w:rsidR="00CE173E" w:rsidRPr="00F051CF" w:rsidRDefault="00CE173E" w:rsidP="00CE173E">
      <w:pPr>
        <w:numPr>
          <w:ilvl w:val="0"/>
          <w:numId w:val="11"/>
        </w:numPr>
      </w:pPr>
      <w:r w:rsidRPr="00F051CF">
        <w:rPr>
          <w:lang w:eastAsia="ja-JP"/>
        </w:rPr>
        <w:t xml:space="preserve">E. </w:t>
      </w:r>
      <w:proofErr w:type="spellStart"/>
      <w:r w:rsidRPr="00F051CF">
        <w:rPr>
          <w:lang w:eastAsia="ja-JP"/>
        </w:rPr>
        <w:t>Maani</w:t>
      </w:r>
      <w:proofErr w:type="spellEnd"/>
      <w:r w:rsidRPr="00F051CF">
        <w:rPr>
          <w:lang w:eastAsia="ja-JP"/>
        </w:rPr>
        <w:t xml:space="preserve">, A. </w:t>
      </w:r>
      <w:proofErr w:type="spellStart"/>
      <w:r w:rsidRPr="00F051CF">
        <w:rPr>
          <w:lang w:eastAsia="ja-JP"/>
        </w:rPr>
        <w:t>Tabatabai</w:t>
      </w:r>
      <w:proofErr w:type="spellEnd"/>
      <w:r w:rsidRPr="00F051CF">
        <w:rPr>
          <w:lang w:eastAsia="ja-JP"/>
        </w:rPr>
        <w:t xml:space="preserve">, “Unifying </w:t>
      </w:r>
      <w:proofErr w:type="spellStart"/>
      <w:r w:rsidRPr="00F051CF">
        <w:rPr>
          <w:lang w:eastAsia="ja-JP"/>
        </w:rPr>
        <w:t>binarizations</w:t>
      </w:r>
      <w:proofErr w:type="spellEnd"/>
      <w:r w:rsidRPr="00F051CF">
        <w:rPr>
          <w:lang w:eastAsia="ja-JP"/>
        </w:rPr>
        <w:t xml:space="preserve"> of Intra modes in HE and LC”, JCTVC- F091, </w:t>
      </w:r>
      <w:smartTag w:uri="urn:schemas-microsoft-com:office:smarttags" w:element="place">
        <w:r w:rsidRPr="00F051CF">
          <w:rPr>
            <w:lang w:eastAsia="ja-JP"/>
          </w:rPr>
          <w:t>Torino</w:t>
        </w:r>
      </w:smartTag>
      <w:r w:rsidRPr="00F051CF">
        <w:rPr>
          <w:lang w:eastAsia="ja-JP"/>
        </w:rPr>
        <w:t>, July 2011.</w:t>
      </w:r>
    </w:p>
    <w:p w:rsidR="00CE173E" w:rsidRPr="00F051CF" w:rsidRDefault="00CE173E" w:rsidP="00CE173E">
      <w:pPr>
        <w:numPr>
          <w:ilvl w:val="0"/>
          <w:numId w:val="11"/>
        </w:numPr>
      </w:pPr>
      <w:r w:rsidRPr="00837F33">
        <w:rPr>
          <w:rFonts w:hint="eastAsia"/>
          <w:lang w:eastAsia="ja-JP"/>
        </w:rPr>
        <w:t xml:space="preserve">J. Park, B. </w:t>
      </w:r>
      <w:proofErr w:type="spellStart"/>
      <w:r w:rsidRPr="00837F33">
        <w:rPr>
          <w:rFonts w:hint="eastAsia"/>
          <w:lang w:eastAsia="ja-JP"/>
        </w:rPr>
        <w:t>Jeon</w:t>
      </w:r>
      <w:proofErr w:type="spellEnd"/>
      <w:r w:rsidRPr="00F051CF">
        <w:rPr>
          <w:lang w:eastAsia="ja-JP"/>
        </w:rPr>
        <w:t xml:space="preserve">, “CAVLC coding for Intra </w:t>
      </w:r>
      <w:proofErr w:type="spellStart"/>
      <w:r w:rsidRPr="00F051CF">
        <w:rPr>
          <w:lang w:eastAsia="ja-JP"/>
        </w:rPr>
        <w:t>Pred</w:t>
      </w:r>
      <w:proofErr w:type="spellEnd"/>
      <w:r w:rsidRPr="00F051CF">
        <w:rPr>
          <w:lang w:eastAsia="ja-JP"/>
        </w:rPr>
        <w:t xml:space="preserve"> mode”, JCTVC- F106, Torino, July 2011.</w:t>
      </w:r>
    </w:p>
    <w:p w:rsidR="00CE173E" w:rsidRPr="00F051CF" w:rsidRDefault="00CE173E" w:rsidP="00CE173E">
      <w:pPr>
        <w:numPr>
          <w:ilvl w:val="0"/>
          <w:numId w:val="11"/>
        </w:numPr>
      </w:pPr>
      <w:r w:rsidRPr="00F051CF">
        <w:rPr>
          <w:lang w:eastAsia="ja-JP"/>
        </w:rPr>
        <w:t xml:space="preserve">E. Francois, S. </w:t>
      </w:r>
      <w:proofErr w:type="spellStart"/>
      <w:r w:rsidRPr="00F051CF">
        <w:rPr>
          <w:lang w:eastAsia="ja-JP"/>
        </w:rPr>
        <w:t>Pautet</w:t>
      </w:r>
      <w:proofErr w:type="spellEnd"/>
      <w:r w:rsidRPr="00F051CF">
        <w:rPr>
          <w:lang w:eastAsia="ja-JP"/>
        </w:rPr>
        <w:t xml:space="preserve">, C. </w:t>
      </w:r>
      <w:proofErr w:type="spellStart"/>
      <w:r w:rsidRPr="00F051CF">
        <w:rPr>
          <w:lang w:eastAsia="ja-JP"/>
        </w:rPr>
        <w:t>Gisquet</w:t>
      </w:r>
      <w:proofErr w:type="spellEnd"/>
      <w:r w:rsidRPr="00F051CF">
        <w:rPr>
          <w:lang w:eastAsia="ja-JP"/>
        </w:rPr>
        <w:t>, “Modified Intra Mode Coding”, JCTVC- F269, Torino, July 2011.</w:t>
      </w:r>
    </w:p>
    <w:p w:rsidR="00352D30" w:rsidRDefault="00352D30" w:rsidP="00352D30">
      <w:pPr>
        <w:pStyle w:val="ListParagraph"/>
        <w:numPr>
          <w:ilvl w:val="0"/>
          <w:numId w:val="11"/>
        </w:numPr>
        <w:jc w:val="both"/>
      </w:pPr>
      <w:r>
        <w:t xml:space="preserve">F. </w:t>
      </w:r>
      <w:proofErr w:type="spellStart"/>
      <w:r>
        <w:t>Bossen</w:t>
      </w:r>
      <w:proofErr w:type="spellEnd"/>
      <w:r>
        <w:t>, “</w:t>
      </w:r>
      <w:r w:rsidRPr="005F0BC0">
        <w:t>Common conditions and software reference configurations</w:t>
      </w:r>
      <w:r>
        <w:t>,” JCTVC-</w:t>
      </w:r>
      <w:r>
        <w:rPr>
          <w:lang w:eastAsia="ja-JP"/>
        </w:rPr>
        <w:t>F9</w:t>
      </w:r>
      <w:r>
        <w:t xml:space="preserve">00, </w:t>
      </w:r>
      <w:r>
        <w:rPr>
          <w:lang w:eastAsia="ja-JP"/>
        </w:rPr>
        <w:t>Torino</w:t>
      </w:r>
      <w:r>
        <w:t xml:space="preserve">, </w:t>
      </w:r>
      <w:r>
        <w:rPr>
          <w:lang w:eastAsia="ja-JP"/>
        </w:rPr>
        <w:t>Italy</w:t>
      </w:r>
      <w:r>
        <w:t xml:space="preserve">, </w:t>
      </w:r>
      <w:r>
        <w:rPr>
          <w:lang w:eastAsia="ja-JP"/>
        </w:rPr>
        <w:t>Jul</w:t>
      </w:r>
      <w:r>
        <w:rPr>
          <w:rFonts w:hint="eastAsia"/>
          <w:lang w:eastAsia="ja-JP"/>
        </w:rPr>
        <w:t>.,</w:t>
      </w:r>
      <w:r>
        <w:t xml:space="preserve"> 2011.</w:t>
      </w:r>
    </w:p>
    <w:p w:rsidR="00CE173E" w:rsidDel="0077361C" w:rsidRDefault="00CE173E" w:rsidP="00517F8C">
      <w:pPr>
        <w:pStyle w:val="ListParagraph"/>
        <w:ind w:left="360"/>
        <w:jc w:val="both"/>
        <w:rPr>
          <w:del w:id="0" w:author="chyeo" w:date="2011-11-02T00:40:00Z"/>
        </w:rPr>
      </w:pPr>
    </w:p>
    <w:p w:rsidR="00CE173E" w:rsidRPr="00A870C5" w:rsidRDefault="00CE173E" w:rsidP="009234A5">
      <w:pPr>
        <w:contextualSpacing/>
        <w:jc w:val="both"/>
        <w:rPr>
          <w:rFonts w:eastAsia="PMingLiU"/>
          <w:szCs w:val="22"/>
          <w:lang w:eastAsia="zh-TW"/>
        </w:rPr>
      </w:pP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A4A" w:rsidRDefault="00655A4A">
      <w:r>
        <w:separator/>
      </w:r>
    </w:p>
  </w:endnote>
  <w:endnote w:type="continuationSeparator" w:id="0">
    <w:p w:rsidR="00655A4A" w:rsidRDefault="00655A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0C5" w:rsidRDefault="00A870C5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BA2EE7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BA2EE7">
      <w:rPr>
        <w:rStyle w:val="PageNumber"/>
      </w:rPr>
      <w:fldChar w:fldCharType="separate"/>
    </w:r>
    <w:r w:rsidR="00A27DDA">
      <w:rPr>
        <w:rStyle w:val="PageNumber"/>
        <w:noProof/>
      </w:rPr>
      <w:t>1</w:t>
    </w:r>
    <w:r w:rsidR="00BA2EE7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BA2EE7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BA2EE7">
      <w:rPr>
        <w:rStyle w:val="PageNumber"/>
      </w:rPr>
      <w:fldChar w:fldCharType="separate"/>
    </w:r>
    <w:r w:rsidR="00A27DDA">
      <w:rPr>
        <w:rStyle w:val="PageNumber"/>
        <w:noProof/>
      </w:rPr>
      <w:t>2011-11-08</w:t>
    </w:r>
    <w:r w:rsidR="00BA2EE7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A4A" w:rsidRDefault="00655A4A">
      <w:r>
        <w:separator/>
      </w:r>
    </w:p>
  </w:footnote>
  <w:footnote w:type="continuationSeparator" w:id="0">
    <w:p w:rsidR="00655A4A" w:rsidRDefault="00655A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4A4454D"/>
    <w:multiLevelType w:val="hybridMultilevel"/>
    <w:tmpl w:val="B4C0D23C"/>
    <w:lvl w:ilvl="0" w:tplc="E2E86C98">
      <w:start w:val="1"/>
      <w:numFmt w:val="decimal"/>
      <w:lvlText w:val="[%1]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0">
    <w:nsid w:val="706656C4"/>
    <w:multiLevelType w:val="hybridMultilevel"/>
    <w:tmpl w:val="3B0A38C4"/>
    <w:lvl w:ilvl="0" w:tplc="4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3"/>
  </w:num>
  <w:num w:numId="9">
    <w:abstractNumId w:val="1"/>
  </w:num>
  <w:num w:numId="10">
    <w:abstractNumId w:val="2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attachedTemplate r:id="rId1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352D30"/>
    <w:rsid w:val="00005F2D"/>
    <w:rsid w:val="000458BC"/>
    <w:rsid w:val="00045C41"/>
    <w:rsid w:val="00046C03"/>
    <w:rsid w:val="0006323D"/>
    <w:rsid w:val="0007614F"/>
    <w:rsid w:val="000B1C6B"/>
    <w:rsid w:val="000C09AC"/>
    <w:rsid w:val="000E00F3"/>
    <w:rsid w:val="000F158C"/>
    <w:rsid w:val="00124E38"/>
    <w:rsid w:val="0012580B"/>
    <w:rsid w:val="0013526E"/>
    <w:rsid w:val="00171371"/>
    <w:rsid w:val="00175A24"/>
    <w:rsid w:val="001875F1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6460"/>
    <w:rsid w:val="002069B4"/>
    <w:rsid w:val="00215DFC"/>
    <w:rsid w:val="002212DF"/>
    <w:rsid w:val="00224127"/>
    <w:rsid w:val="00227BA7"/>
    <w:rsid w:val="0026210B"/>
    <w:rsid w:val="0026783B"/>
    <w:rsid w:val="00275BCF"/>
    <w:rsid w:val="00282505"/>
    <w:rsid w:val="00292257"/>
    <w:rsid w:val="002A54E0"/>
    <w:rsid w:val="002B1595"/>
    <w:rsid w:val="002B191D"/>
    <w:rsid w:val="002D0AF6"/>
    <w:rsid w:val="002E7297"/>
    <w:rsid w:val="002F0DBF"/>
    <w:rsid w:val="002F164D"/>
    <w:rsid w:val="00306206"/>
    <w:rsid w:val="00327C56"/>
    <w:rsid w:val="003315A1"/>
    <w:rsid w:val="00331E51"/>
    <w:rsid w:val="003373EC"/>
    <w:rsid w:val="00352D30"/>
    <w:rsid w:val="003706CC"/>
    <w:rsid w:val="00375E9A"/>
    <w:rsid w:val="003A2D8E"/>
    <w:rsid w:val="003A41B4"/>
    <w:rsid w:val="003C20E4"/>
    <w:rsid w:val="003E5914"/>
    <w:rsid w:val="003E6F90"/>
    <w:rsid w:val="003F5D0F"/>
    <w:rsid w:val="00414101"/>
    <w:rsid w:val="00433792"/>
    <w:rsid w:val="00433DDB"/>
    <w:rsid w:val="00437619"/>
    <w:rsid w:val="00440BCC"/>
    <w:rsid w:val="0045480E"/>
    <w:rsid w:val="0047025C"/>
    <w:rsid w:val="00485A3D"/>
    <w:rsid w:val="00497DB6"/>
    <w:rsid w:val="004A1FAD"/>
    <w:rsid w:val="004B210C"/>
    <w:rsid w:val="004B5123"/>
    <w:rsid w:val="004D405F"/>
    <w:rsid w:val="004F0D78"/>
    <w:rsid w:val="004F157C"/>
    <w:rsid w:val="004F61E3"/>
    <w:rsid w:val="0051015C"/>
    <w:rsid w:val="00516503"/>
    <w:rsid w:val="00517F8C"/>
    <w:rsid w:val="00531AE9"/>
    <w:rsid w:val="00567EC7"/>
    <w:rsid w:val="00570013"/>
    <w:rsid w:val="005843E5"/>
    <w:rsid w:val="005A33A1"/>
    <w:rsid w:val="005C385F"/>
    <w:rsid w:val="005F6F1B"/>
    <w:rsid w:val="00624B33"/>
    <w:rsid w:val="00630AA2"/>
    <w:rsid w:val="00646707"/>
    <w:rsid w:val="00655A4A"/>
    <w:rsid w:val="00664DCF"/>
    <w:rsid w:val="006C5D39"/>
    <w:rsid w:val="006D0306"/>
    <w:rsid w:val="006E2810"/>
    <w:rsid w:val="006E5417"/>
    <w:rsid w:val="006F0B25"/>
    <w:rsid w:val="006F5B8E"/>
    <w:rsid w:val="00712F60"/>
    <w:rsid w:val="00720E3B"/>
    <w:rsid w:val="00745F6B"/>
    <w:rsid w:val="0075585E"/>
    <w:rsid w:val="0077361C"/>
    <w:rsid w:val="007768FF"/>
    <w:rsid w:val="007824D3"/>
    <w:rsid w:val="00796EE3"/>
    <w:rsid w:val="007A7D29"/>
    <w:rsid w:val="007D6C35"/>
    <w:rsid w:val="007F1F8B"/>
    <w:rsid w:val="00800037"/>
    <w:rsid w:val="008046E8"/>
    <w:rsid w:val="008206C8"/>
    <w:rsid w:val="008211BE"/>
    <w:rsid w:val="0084676E"/>
    <w:rsid w:val="00850619"/>
    <w:rsid w:val="00874A6C"/>
    <w:rsid w:val="00876C65"/>
    <w:rsid w:val="008917E1"/>
    <w:rsid w:val="008A0036"/>
    <w:rsid w:val="008A1368"/>
    <w:rsid w:val="008A4B4C"/>
    <w:rsid w:val="008C0BDA"/>
    <w:rsid w:val="008C239F"/>
    <w:rsid w:val="008E7161"/>
    <w:rsid w:val="008F2D2E"/>
    <w:rsid w:val="00907757"/>
    <w:rsid w:val="009212B0"/>
    <w:rsid w:val="00923488"/>
    <w:rsid w:val="009234A5"/>
    <w:rsid w:val="009336F7"/>
    <w:rsid w:val="009374A7"/>
    <w:rsid w:val="0099518F"/>
    <w:rsid w:val="00997F8D"/>
    <w:rsid w:val="009A523D"/>
    <w:rsid w:val="009D7CCF"/>
    <w:rsid w:val="009E51C0"/>
    <w:rsid w:val="009F496B"/>
    <w:rsid w:val="00A01439"/>
    <w:rsid w:val="00A02E61"/>
    <w:rsid w:val="00A05CFF"/>
    <w:rsid w:val="00A11F5E"/>
    <w:rsid w:val="00A27DDA"/>
    <w:rsid w:val="00A56B97"/>
    <w:rsid w:val="00A6093D"/>
    <w:rsid w:val="00A76A6D"/>
    <w:rsid w:val="00A83253"/>
    <w:rsid w:val="00A870C5"/>
    <w:rsid w:val="00A97EDD"/>
    <w:rsid w:val="00AA1D4A"/>
    <w:rsid w:val="00AA6E84"/>
    <w:rsid w:val="00AC38C3"/>
    <w:rsid w:val="00AE341B"/>
    <w:rsid w:val="00B07CA7"/>
    <w:rsid w:val="00B1279A"/>
    <w:rsid w:val="00B206BE"/>
    <w:rsid w:val="00B5222E"/>
    <w:rsid w:val="00B61C96"/>
    <w:rsid w:val="00B62FA5"/>
    <w:rsid w:val="00B73A2A"/>
    <w:rsid w:val="00B94B06"/>
    <w:rsid w:val="00B94C28"/>
    <w:rsid w:val="00BA2EE7"/>
    <w:rsid w:val="00BC10BA"/>
    <w:rsid w:val="00BC5AFD"/>
    <w:rsid w:val="00BD7F7A"/>
    <w:rsid w:val="00BE6A0B"/>
    <w:rsid w:val="00C0609D"/>
    <w:rsid w:val="00C06D16"/>
    <w:rsid w:val="00C115AB"/>
    <w:rsid w:val="00C30249"/>
    <w:rsid w:val="00C606C9"/>
    <w:rsid w:val="00C90650"/>
    <w:rsid w:val="00C97D78"/>
    <w:rsid w:val="00CC3865"/>
    <w:rsid w:val="00CC5A42"/>
    <w:rsid w:val="00CD0EAB"/>
    <w:rsid w:val="00CD1EE9"/>
    <w:rsid w:val="00CD3C00"/>
    <w:rsid w:val="00CE173E"/>
    <w:rsid w:val="00CF34DB"/>
    <w:rsid w:val="00CF558F"/>
    <w:rsid w:val="00D073E2"/>
    <w:rsid w:val="00D36E1C"/>
    <w:rsid w:val="00D445A7"/>
    <w:rsid w:val="00D446EC"/>
    <w:rsid w:val="00D51BF0"/>
    <w:rsid w:val="00D556DC"/>
    <w:rsid w:val="00D55942"/>
    <w:rsid w:val="00D637B0"/>
    <w:rsid w:val="00D807BF"/>
    <w:rsid w:val="00DA7887"/>
    <w:rsid w:val="00DB2C26"/>
    <w:rsid w:val="00DE6B43"/>
    <w:rsid w:val="00E029CD"/>
    <w:rsid w:val="00E11923"/>
    <w:rsid w:val="00E262D4"/>
    <w:rsid w:val="00E36250"/>
    <w:rsid w:val="00E5025A"/>
    <w:rsid w:val="00E54511"/>
    <w:rsid w:val="00E56E6A"/>
    <w:rsid w:val="00E61DAC"/>
    <w:rsid w:val="00E6687D"/>
    <w:rsid w:val="00E75FE3"/>
    <w:rsid w:val="00EA1904"/>
    <w:rsid w:val="00EA50F4"/>
    <w:rsid w:val="00EB7AB1"/>
    <w:rsid w:val="00EC6958"/>
    <w:rsid w:val="00ED24E8"/>
    <w:rsid w:val="00ED2D3E"/>
    <w:rsid w:val="00EF48CC"/>
    <w:rsid w:val="00F73032"/>
    <w:rsid w:val="00F73BFC"/>
    <w:rsid w:val="00F848FC"/>
    <w:rsid w:val="00F9282A"/>
    <w:rsid w:val="00F96BAD"/>
    <w:rsid w:val="00FB0E84"/>
    <w:rsid w:val="00FD01C2"/>
    <w:rsid w:val="00FD3A38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reet"/>
  <w:smartTagType w:namespaceuri="urn:schemas-microsoft-com:office:smarttags" w:name="address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SG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D6C3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D6C3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D6C35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CE173E"/>
    <w:pPr>
      <w:ind w:left="720"/>
      <w:contextualSpacing/>
    </w:pPr>
  </w:style>
  <w:style w:type="character" w:styleId="CommentReference">
    <w:name w:val="annotation reference"/>
    <w:basedOn w:val="DefaultParagraphFont"/>
    <w:rsid w:val="002E7297"/>
    <w:rPr>
      <w:sz w:val="16"/>
      <w:szCs w:val="16"/>
    </w:rPr>
  </w:style>
  <w:style w:type="paragraph" w:styleId="CommentText">
    <w:name w:val="annotation text"/>
    <w:basedOn w:val="Normal"/>
    <w:link w:val="CommentTextChar"/>
    <w:rsid w:val="002E7297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E729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E72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E72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l\Desktop\VC\BD%20Tables\ce6b\JCTVC-Gxxx_CE6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B822-D932-4D6F-B88F-394FA44F1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JCTVC-Gxxx_CE6b</Template>
  <TotalTime>26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Corporate License MGLP LEVEL D</dc:creator>
  <cp:keywords>JCT-VC, MPEG, VCEG</cp:keywords>
  <cp:lastModifiedBy>chyeo</cp:lastModifiedBy>
  <cp:revision>22</cp:revision>
  <cp:lastPrinted>1601-01-01T00:00:00Z</cp:lastPrinted>
  <dcterms:created xsi:type="dcterms:W3CDTF">2011-11-03T06:25:00Z</dcterms:created>
  <dcterms:modified xsi:type="dcterms:W3CDTF">2011-11-08T08:23:00Z</dcterms:modified>
</cp:coreProperties>
</file>