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AE341B">
        <w:tc>
          <w:tcPr>
            <w:tcW w:w="6408" w:type="dxa"/>
          </w:tcPr>
          <w:p w:rsidR="006C5D39" w:rsidRPr="00AE341B" w:rsidRDefault="00FD5581" w:rsidP="00C97D78">
            <w:pPr>
              <w:tabs>
                <w:tab w:val="left" w:pos="7200"/>
              </w:tabs>
              <w:spacing w:before="0"/>
              <w:rPr>
                <w:b/>
                <w:szCs w:val="22"/>
              </w:rPr>
            </w:pPr>
            <w:r>
              <w:rPr>
                <w:b/>
                <w:noProof/>
                <w:szCs w:val="22"/>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5E137D">
              <w:rPr>
                <w:b/>
                <w:noProof/>
                <w:szCs w:val="22"/>
                <w:lang w:eastAsia="ko-KR"/>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그림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5E137D">
              <w:rPr>
                <w:b/>
                <w:noProof/>
                <w:szCs w:val="22"/>
                <w:lang w:eastAsia="ko-KR"/>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그림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AE341B">
              <w:rPr>
                <w:b/>
                <w:szCs w:val="22"/>
              </w:rPr>
              <w:t xml:space="preserve">Joint </w:t>
            </w:r>
            <w:r w:rsidR="006C5D39" w:rsidRPr="00AE341B">
              <w:rPr>
                <w:b/>
                <w:szCs w:val="22"/>
              </w:rPr>
              <w:t>Collaborative</w:t>
            </w:r>
            <w:r w:rsidR="00E61DAC" w:rsidRPr="00AE341B">
              <w:rPr>
                <w:b/>
                <w:szCs w:val="22"/>
              </w:rPr>
              <w:t xml:space="preserve"> Team </w:t>
            </w:r>
            <w:r w:rsidR="006C5D39" w:rsidRPr="00AE341B">
              <w:rPr>
                <w:b/>
                <w:szCs w:val="22"/>
              </w:rPr>
              <w:t>on Video Coding (JCT-VC)</w:t>
            </w:r>
          </w:p>
          <w:p w:rsidR="00E61DAC" w:rsidRPr="00AE341B" w:rsidRDefault="00E54511" w:rsidP="00C97D78">
            <w:pPr>
              <w:tabs>
                <w:tab w:val="left" w:pos="7200"/>
              </w:tabs>
              <w:spacing w:before="0"/>
              <w:rPr>
                <w:b/>
                <w:szCs w:val="22"/>
              </w:rPr>
            </w:pPr>
            <w:r>
              <w:rPr>
                <w:b/>
                <w:szCs w:val="22"/>
              </w:rPr>
              <w:t xml:space="preserve">of </w:t>
            </w:r>
            <w:r w:rsidR="007F1F8B" w:rsidRPr="00AE341B">
              <w:rPr>
                <w:b/>
                <w:szCs w:val="22"/>
              </w:rPr>
              <w:t>ITU-T SG16 WP3 and ISO/IEC JTC1/SC29/WG11</w:t>
            </w:r>
          </w:p>
          <w:p w:rsidR="00E61DAC" w:rsidRPr="00AE341B" w:rsidRDefault="007956FF" w:rsidP="007956FF">
            <w:pPr>
              <w:tabs>
                <w:tab w:val="left" w:pos="7200"/>
              </w:tabs>
              <w:spacing w:before="0"/>
              <w:rPr>
                <w:b/>
                <w:szCs w:val="22"/>
              </w:rPr>
            </w:pPr>
            <w:r>
              <w:rPr>
                <w:szCs w:val="22"/>
              </w:rPr>
              <w:t>6</w:t>
            </w:r>
            <w:r w:rsidR="00630AA2">
              <w:rPr>
                <w:szCs w:val="22"/>
              </w:rPr>
              <w:t>th</w:t>
            </w:r>
            <w:r w:rsidR="00E61DAC" w:rsidRPr="00AE341B">
              <w:rPr>
                <w:szCs w:val="22"/>
              </w:rPr>
              <w:t xml:space="preserve"> Meeting: </w:t>
            </w:r>
            <w:r>
              <w:t>Torino</w:t>
            </w:r>
            <w:r w:rsidR="003F5D0F" w:rsidRPr="00AE341B">
              <w:rPr>
                <w:szCs w:val="22"/>
              </w:rPr>
              <w:t xml:space="preserve">, </w:t>
            </w:r>
            <w:r>
              <w:rPr>
                <w:szCs w:val="22"/>
              </w:rPr>
              <w:t>14</w:t>
            </w:r>
            <w:r w:rsidR="00171371" w:rsidRPr="00AE341B">
              <w:rPr>
                <w:szCs w:val="22"/>
              </w:rPr>
              <w:t>-</w:t>
            </w:r>
            <w:r w:rsidR="00630AA2">
              <w:rPr>
                <w:szCs w:val="22"/>
              </w:rPr>
              <w:t>2</w:t>
            </w:r>
            <w:r>
              <w:rPr>
                <w:szCs w:val="22"/>
              </w:rPr>
              <w:t>2July</w:t>
            </w:r>
            <w:r w:rsidR="00E61DAC" w:rsidRPr="00AE341B">
              <w:rPr>
                <w:szCs w:val="22"/>
              </w:rPr>
              <w:t>, 20</w:t>
            </w:r>
            <w:r w:rsidR="007F1F8B" w:rsidRPr="00AE341B">
              <w:rPr>
                <w:szCs w:val="22"/>
              </w:rPr>
              <w:t>1</w:t>
            </w:r>
            <w:r w:rsidR="00630AA2">
              <w:rPr>
                <w:szCs w:val="22"/>
              </w:rPr>
              <w:t>1</w:t>
            </w:r>
          </w:p>
        </w:tc>
        <w:tc>
          <w:tcPr>
            <w:tcW w:w="3168" w:type="dxa"/>
          </w:tcPr>
          <w:p w:rsidR="008A4B4C" w:rsidRPr="00630AA2" w:rsidRDefault="00E61DAC" w:rsidP="00BD50DD">
            <w:pPr>
              <w:tabs>
                <w:tab w:val="left" w:pos="7200"/>
              </w:tabs>
              <w:rPr>
                <w:u w:val="single"/>
              </w:rPr>
            </w:pPr>
            <w:r w:rsidRPr="00AE341B">
              <w:t>Document</w:t>
            </w:r>
            <w:r w:rsidR="006C5D39" w:rsidRPr="00AE341B">
              <w:t>: JC</w:t>
            </w:r>
            <w:r w:rsidRPr="00AE341B">
              <w:t>T</w:t>
            </w:r>
            <w:r w:rsidR="006C5D39" w:rsidRPr="00AE341B">
              <w:t>VC</w:t>
            </w:r>
            <w:r w:rsidRPr="00AE341B">
              <w:t>-</w:t>
            </w:r>
            <w:r w:rsidR="00E8691A" w:rsidRPr="00CA51AA">
              <w:rPr>
                <w:rFonts w:hint="eastAsia"/>
                <w:u w:val="single"/>
                <w:lang w:eastAsia="ko-KR"/>
              </w:rPr>
              <w:t>F</w:t>
            </w:r>
            <w:r w:rsidR="00BD50DD">
              <w:rPr>
                <w:rFonts w:hint="eastAsia"/>
                <w:u w:val="single"/>
                <w:lang w:eastAsia="ko-KR"/>
              </w:rPr>
              <w:t>712</w:t>
            </w:r>
          </w:p>
        </w:tc>
      </w:tr>
    </w:tbl>
    <w:p w:rsidR="00E61DAC" w:rsidRPr="00AE341B" w:rsidRDefault="00E61DAC" w:rsidP="00531AE9">
      <w:pPr>
        <w:spacing w:before="0"/>
      </w:pPr>
    </w:p>
    <w:tbl>
      <w:tblPr>
        <w:tblW w:w="0" w:type="auto"/>
        <w:tblLayout w:type="fixed"/>
        <w:tblLook w:val="0000" w:firstRow="0" w:lastRow="0" w:firstColumn="0" w:lastColumn="0" w:noHBand="0" w:noVBand="0"/>
      </w:tblPr>
      <w:tblGrid>
        <w:gridCol w:w="1458"/>
        <w:gridCol w:w="4050"/>
        <w:gridCol w:w="900"/>
        <w:gridCol w:w="3168"/>
      </w:tblGrid>
      <w:tr w:rsidR="00E61DAC" w:rsidRPr="00AE341B">
        <w:tc>
          <w:tcPr>
            <w:tcW w:w="1458" w:type="dxa"/>
          </w:tcPr>
          <w:p w:rsidR="00E61DAC" w:rsidRPr="00AE341B" w:rsidRDefault="00E61DAC">
            <w:pPr>
              <w:spacing w:before="60" w:after="60"/>
              <w:rPr>
                <w:i/>
                <w:szCs w:val="22"/>
              </w:rPr>
            </w:pPr>
            <w:r w:rsidRPr="00AE341B">
              <w:rPr>
                <w:i/>
                <w:szCs w:val="22"/>
              </w:rPr>
              <w:t>Title:</w:t>
            </w:r>
          </w:p>
        </w:tc>
        <w:tc>
          <w:tcPr>
            <w:tcW w:w="8118" w:type="dxa"/>
            <w:gridSpan w:val="3"/>
          </w:tcPr>
          <w:p w:rsidR="00E61DAC" w:rsidRPr="00AE341B" w:rsidRDefault="00BD50DD" w:rsidP="00BD50DD">
            <w:pPr>
              <w:spacing w:before="60" w:after="60"/>
              <w:rPr>
                <w:b/>
                <w:szCs w:val="22"/>
              </w:rPr>
            </w:pPr>
            <w:r>
              <w:rPr>
                <w:rFonts w:hint="eastAsia"/>
                <w:b/>
                <w:szCs w:val="22"/>
                <w:lang w:eastAsia="ko-KR"/>
              </w:rPr>
              <w:t>Additional results on JCTVC-F356 (</w:t>
            </w:r>
            <w:r w:rsidR="005E137D" w:rsidRPr="005E137D">
              <w:rPr>
                <w:b/>
                <w:szCs w:val="22"/>
              </w:rPr>
              <w:t>M</w:t>
            </w:r>
            <w:r w:rsidR="00BF629F">
              <w:rPr>
                <w:rFonts w:hint="eastAsia"/>
                <w:b/>
                <w:szCs w:val="22"/>
                <w:lang w:eastAsia="ko-KR"/>
              </w:rPr>
              <w:t>C</w:t>
            </w:r>
            <w:ins w:id="0" w:author="김휘용" w:date="2011-07-14T22:05:00Z">
              <w:r w:rsidR="00307382">
                <w:rPr>
                  <w:rFonts w:hint="eastAsia"/>
                  <w:b/>
                  <w:szCs w:val="22"/>
                  <w:lang w:eastAsia="ko-KR"/>
                </w:rPr>
                <w:t xml:space="preserve"> </w:t>
              </w:r>
            </w:ins>
            <w:r>
              <w:rPr>
                <w:rFonts w:hint="eastAsia"/>
                <w:b/>
                <w:szCs w:val="22"/>
                <w:lang w:eastAsia="ko-KR"/>
              </w:rPr>
              <w:t>c</w:t>
            </w:r>
            <w:r w:rsidR="005E137D" w:rsidRPr="005E137D">
              <w:rPr>
                <w:b/>
                <w:szCs w:val="22"/>
              </w:rPr>
              <w:t xml:space="preserve">omplexity </w:t>
            </w:r>
            <w:r>
              <w:rPr>
                <w:rFonts w:hint="eastAsia"/>
                <w:b/>
                <w:szCs w:val="22"/>
                <w:lang w:eastAsia="ko-KR"/>
              </w:rPr>
              <w:t>r</w:t>
            </w:r>
            <w:r w:rsidR="005E137D" w:rsidRPr="005E137D">
              <w:rPr>
                <w:b/>
                <w:szCs w:val="22"/>
              </w:rPr>
              <w:t>eduction</w:t>
            </w:r>
            <w:r>
              <w:rPr>
                <w:rFonts w:hint="eastAsia"/>
                <w:b/>
                <w:szCs w:val="22"/>
                <w:lang w:eastAsia="ko-KR"/>
              </w:rPr>
              <w:t>)</w:t>
            </w:r>
          </w:p>
        </w:tc>
      </w:tr>
      <w:tr w:rsidR="00E61DAC" w:rsidRPr="00AE341B">
        <w:tc>
          <w:tcPr>
            <w:tcW w:w="1458" w:type="dxa"/>
          </w:tcPr>
          <w:p w:rsidR="00E61DAC" w:rsidRPr="00AE341B" w:rsidRDefault="00E61DAC">
            <w:pPr>
              <w:spacing w:before="60" w:after="60"/>
              <w:rPr>
                <w:i/>
                <w:szCs w:val="22"/>
              </w:rPr>
            </w:pPr>
            <w:r w:rsidRPr="00AE341B">
              <w:rPr>
                <w:i/>
                <w:szCs w:val="22"/>
              </w:rPr>
              <w:t>Status:</w:t>
            </w:r>
          </w:p>
        </w:tc>
        <w:tc>
          <w:tcPr>
            <w:tcW w:w="8118" w:type="dxa"/>
            <w:gridSpan w:val="3"/>
          </w:tcPr>
          <w:p w:rsidR="00E61DAC" w:rsidRPr="00AE341B" w:rsidRDefault="00E61DAC" w:rsidP="005E137D">
            <w:pPr>
              <w:spacing w:before="60" w:after="60"/>
              <w:rPr>
                <w:szCs w:val="22"/>
              </w:rPr>
            </w:pPr>
            <w:r w:rsidRPr="00AE341B">
              <w:rPr>
                <w:szCs w:val="22"/>
              </w:rPr>
              <w:t xml:space="preserve">Input Document to </w:t>
            </w:r>
            <w:r w:rsidR="00AE341B">
              <w:rPr>
                <w:szCs w:val="22"/>
              </w:rPr>
              <w:t>JCT-VC</w:t>
            </w:r>
          </w:p>
        </w:tc>
      </w:tr>
      <w:tr w:rsidR="00E61DAC" w:rsidRPr="00AE341B">
        <w:tc>
          <w:tcPr>
            <w:tcW w:w="1458" w:type="dxa"/>
          </w:tcPr>
          <w:p w:rsidR="00E61DAC" w:rsidRPr="00AE341B" w:rsidRDefault="00E61DAC">
            <w:pPr>
              <w:spacing w:before="60" w:after="60"/>
              <w:rPr>
                <w:i/>
                <w:szCs w:val="22"/>
              </w:rPr>
            </w:pPr>
            <w:r w:rsidRPr="00AE341B">
              <w:rPr>
                <w:i/>
                <w:szCs w:val="22"/>
              </w:rPr>
              <w:t>Purpose:</w:t>
            </w:r>
          </w:p>
        </w:tc>
        <w:tc>
          <w:tcPr>
            <w:tcW w:w="8118" w:type="dxa"/>
            <w:gridSpan w:val="3"/>
          </w:tcPr>
          <w:p w:rsidR="00E61DAC" w:rsidRPr="00AE341B" w:rsidRDefault="00E61DAC" w:rsidP="005E137D">
            <w:pPr>
              <w:spacing w:before="60" w:after="60"/>
              <w:rPr>
                <w:szCs w:val="22"/>
              </w:rPr>
            </w:pPr>
            <w:r w:rsidRPr="00AE341B">
              <w:rPr>
                <w:szCs w:val="22"/>
              </w:rPr>
              <w:t>Proposal</w:t>
            </w:r>
          </w:p>
        </w:tc>
      </w:tr>
      <w:tr w:rsidR="005E137D" w:rsidRPr="00AE341B">
        <w:tc>
          <w:tcPr>
            <w:tcW w:w="1458" w:type="dxa"/>
          </w:tcPr>
          <w:p w:rsidR="005E137D" w:rsidRPr="00D455CE" w:rsidRDefault="005E137D">
            <w:pPr>
              <w:spacing w:before="60" w:after="60"/>
              <w:rPr>
                <w:i/>
                <w:szCs w:val="22"/>
              </w:rPr>
            </w:pPr>
            <w:r w:rsidRPr="00D455CE">
              <w:rPr>
                <w:i/>
                <w:szCs w:val="22"/>
              </w:rPr>
              <w:t>Author(s) or</w:t>
            </w:r>
            <w:r w:rsidRPr="00D455CE">
              <w:rPr>
                <w:i/>
                <w:szCs w:val="22"/>
              </w:rPr>
              <w:br/>
              <w:t>Contact(s):</w:t>
            </w:r>
          </w:p>
        </w:tc>
        <w:tc>
          <w:tcPr>
            <w:tcW w:w="4050" w:type="dxa"/>
          </w:tcPr>
          <w:p w:rsidR="00D455CE" w:rsidRDefault="005E137D" w:rsidP="0091673C">
            <w:pPr>
              <w:spacing w:before="60" w:after="60"/>
              <w:rPr>
                <w:szCs w:val="22"/>
                <w:lang w:eastAsia="ko-KR"/>
              </w:rPr>
            </w:pPr>
            <w:proofErr w:type="spellStart"/>
            <w:r w:rsidRPr="00D455CE">
              <w:rPr>
                <w:rFonts w:hint="eastAsia"/>
                <w:szCs w:val="22"/>
                <w:lang w:eastAsia="ko-KR"/>
              </w:rPr>
              <w:t>Hui</w:t>
            </w:r>
            <w:proofErr w:type="spellEnd"/>
            <w:r w:rsidRPr="00D455CE">
              <w:rPr>
                <w:rFonts w:hint="eastAsia"/>
                <w:szCs w:val="22"/>
                <w:lang w:eastAsia="ko-KR"/>
              </w:rPr>
              <w:t xml:space="preserve"> Yong Kim, </w:t>
            </w:r>
            <w:r w:rsidR="00C8617B">
              <w:rPr>
                <w:szCs w:val="22"/>
                <w:lang w:eastAsia="ko-KR"/>
              </w:rPr>
              <w:br/>
            </w:r>
            <w:r w:rsidR="00D455CE">
              <w:rPr>
                <w:rFonts w:hint="eastAsia"/>
                <w:szCs w:val="22"/>
                <w:lang w:eastAsia="ko-KR"/>
              </w:rPr>
              <w:t>*</w:t>
            </w:r>
            <w:r w:rsidR="00D455CE" w:rsidRPr="00D455CE">
              <w:rPr>
                <w:rFonts w:hint="eastAsia"/>
                <w:szCs w:val="22"/>
                <w:lang w:eastAsia="ko-KR"/>
              </w:rPr>
              <w:t xml:space="preserve">Kyung Yong Kim, </w:t>
            </w:r>
            <w:r w:rsidR="00D455CE">
              <w:rPr>
                <w:rFonts w:hint="eastAsia"/>
                <w:szCs w:val="22"/>
                <w:lang w:eastAsia="ko-KR"/>
              </w:rPr>
              <w:t>*</w:t>
            </w:r>
            <w:proofErr w:type="spellStart"/>
            <w:r w:rsidR="00D455CE" w:rsidRPr="00D455CE">
              <w:rPr>
                <w:rFonts w:hint="eastAsia"/>
                <w:szCs w:val="22"/>
                <w:lang w:eastAsia="ko-KR"/>
              </w:rPr>
              <w:t>Gwang</w:t>
            </w:r>
            <w:proofErr w:type="spellEnd"/>
            <w:r w:rsidR="00D455CE" w:rsidRPr="00D455CE">
              <w:rPr>
                <w:rFonts w:hint="eastAsia"/>
                <w:szCs w:val="22"/>
                <w:lang w:eastAsia="ko-KR"/>
              </w:rPr>
              <w:t xml:space="preserve"> </w:t>
            </w:r>
            <w:proofErr w:type="spellStart"/>
            <w:r w:rsidR="00D455CE" w:rsidRPr="00D455CE">
              <w:rPr>
                <w:rFonts w:hint="eastAsia"/>
                <w:szCs w:val="22"/>
                <w:lang w:eastAsia="ko-KR"/>
              </w:rPr>
              <w:t>Hoon</w:t>
            </w:r>
            <w:proofErr w:type="spellEnd"/>
            <w:r w:rsidR="00D455CE" w:rsidRPr="00D455CE">
              <w:rPr>
                <w:rFonts w:hint="eastAsia"/>
                <w:szCs w:val="22"/>
                <w:lang w:eastAsia="ko-KR"/>
              </w:rPr>
              <w:t xml:space="preserve"> Park,</w:t>
            </w:r>
            <w:r w:rsidR="00C8617B">
              <w:rPr>
                <w:szCs w:val="22"/>
                <w:lang w:eastAsia="ko-KR"/>
              </w:rPr>
              <w:br/>
            </w:r>
            <w:r w:rsidR="00C8617B" w:rsidRPr="00D455CE">
              <w:rPr>
                <w:rFonts w:hint="eastAsia"/>
                <w:szCs w:val="22"/>
                <w:lang w:eastAsia="ko-KR"/>
              </w:rPr>
              <w:t>Sung</w:t>
            </w:r>
            <w:r w:rsidR="00C8617B">
              <w:rPr>
                <w:rFonts w:hint="eastAsia"/>
                <w:szCs w:val="22"/>
                <w:lang w:eastAsia="ko-KR"/>
              </w:rPr>
              <w:t>-</w:t>
            </w:r>
            <w:r w:rsidR="00C8617B" w:rsidRPr="00D455CE">
              <w:rPr>
                <w:rFonts w:hint="eastAsia"/>
                <w:szCs w:val="22"/>
                <w:lang w:eastAsia="ko-KR"/>
              </w:rPr>
              <w:t>Chang Lim</w:t>
            </w:r>
            <w:r w:rsidR="00C8617B">
              <w:rPr>
                <w:rFonts w:hint="eastAsia"/>
                <w:szCs w:val="22"/>
                <w:lang w:eastAsia="ko-KR"/>
              </w:rPr>
              <w:t xml:space="preserve">, </w:t>
            </w:r>
            <w:proofErr w:type="spellStart"/>
            <w:r w:rsidRPr="00D455CE">
              <w:rPr>
                <w:rFonts w:hint="eastAsia"/>
                <w:szCs w:val="22"/>
                <w:lang w:eastAsia="ko-KR"/>
              </w:rPr>
              <w:t>Jin</w:t>
            </w:r>
            <w:r w:rsidR="00D455CE">
              <w:rPr>
                <w:rFonts w:hint="eastAsia"/>
                <w:szCs w:val="22"/>
                <w:lang w:eastAsia="ko-KR"/>
              </w:rPr>
              <w:t>h</w:t>
            </w:r>
            <w:r w:rsidRPr="00D455CE">
              <w:rPr>
                <w:rFonts w:hint="eastAsia"/>
                <w:szCs w:val="22"/>
                <w:lang w:eastAsia="ko-KR"/>
              </w:rPr>
              <w:t>o</w:t>
            </w:r>
            <w:proofErr w:type="spellEnd"/>
            <w:r w:rsidRPr="00D455CE">
              <w:rPr>
                <w:rFonts w:hint="eastAsia"/>
                <w:szCs w:val="22"/>
                <w:lang w:eastAsia="ko-KR"/>
              </w:rPr>
              <w:t xml:space="preserve"> Lee, </w:t>
            </w:r>
            <w:r w:rsidR="00C8617B">
              <w:rPr>
                <w:szCs w:val="22"/>
                <w:lang w:eastAsia="ko-KR"/>
              </w:rPr>
              <w:br/>
            </w:r>
            <w:r w:rsidR="00D84FE8">
              <w:rPr>
                <w:rFonts w:hint="eastAsia"/>
                <w:szCs w:val="22"/>
                <w:lang w:eastAsia="ko-KR"/>
              </w:rPr>
              <w:t>and Jin</w:t>
            </w:r>
            <w:ins w:id="1" w:author="김휘용" w:date="2011-07-14T22:05:00Z">
              <w:r w:rsidR="006B46AE">
                <w:rPr>
                  <w:rFonts w:hint="eastAsia"/>
                  <w:szCs w:val="22"/>
                  <w:lang w:eastAsia="ko-KR"/>
                </w:rPr>
                <w:t xml:space="preserve"> </w:t>
              </w:r>
            </w:ins>
            <w:proofErr w:type="spellStart"/>
            <w:r w:rsidR="00C8617B">
              <w:rPr>
                <w:rFonts w:hint="eastAsia"/>
                <w:szCs w:val="22"/>
                <w:lang w:eastAsia="ko-KR"/>
              </w:rPr>
              <w:t>Soo</w:t>
            </w:r>
            <w:proofErr w:type="spellEnd"/>
            <w:r w:rsidR="00C8617B">
              <w:rPr>
                <w:rFonts w:hint="eastAsia"/>
                <w:szCs w:val="22"/>
                <w:lang w:eastAsia="ko-KR"/>
              </w:rPr>
              <w:t xml:space="preserve"> Choi</w:t>
            </w:r>
            <w:r w:rsidRPr="00D455CE">
              <w:rPr>
                <w:rFonts w:hint="eastAsia"/>
                <w:szCs w:val="22"/>
                <w:lang w:eastAsia="ko-KR"/>
              </w:rPr>
              <w:br/>
            </w:r>
          </w:p>
          <w:p w:rsidR="005E137D" w:rsidRPr="00D455CE" w:rsidRDefault="005E137D" w:rsidP="0091673C">
            <w:pPr>
              <w:spacing w:before="60" w:after="60"/>
              <w:rPr>
                <w:szCs w:val="22"/>
                <w:lang w:eastAsia="ko-KR"/>
              </w:rPr>
            </w:pPr>
            <w:r w:rsidRPr="00D455CE">
              <w:rPr>
                <w:szCs w:val="22"/>
              </w:rPr>
              <w:t xml:space="preserve">ETRI, 138 </w:t>
            </w:r>
            <w:proofErr w:type="spellStart"/>
            <w:r w:rsidRPr="00D455CE">
              <w:rPr>
                <w:szCs w:val="22"/>
              </w:rPr>
              <w:t>Gajeong</w:t>
            </w:r>
            <w:proofErr w:type="spellEnd"/>
            <w:r w:rsidRPr="00D455CE">
              <w:rPr>
                <w:szCs w:val="22"/>
              </w:rPr>
              <w:t xml:space="preserve">-Ro, </w:t>
            </w:r>
            <w:proofErr w:type="spellStart"/>
            <w:r w:rsidRPr="00D455CE">
              <w:rPr>
                <w:szCs w:val="22"/>
              </w:rPr>
              <w:t>Yuseong-Gu</w:t>
            </w:r>
            <w:proofErr w:type="spellEnd"/>
            <w:r w:rsidRPr="00D455CE">
              <w:rPr>
                <w:szCs w:val="22"/>
              </w:rPr>
              <w:t xml:space="preserve">, </w:t>
            </w:r>
            <w:proofErr w:type="spellStart"/>
            <w:r w:rsidRPr="00D455CE">
              <w:rPr>
                <w:szCs w:val="22"/>
              </w:rPr>
              <w:t>Daejeon</w:t>
            </w:r>
            <w:proofErr w:type="spellEnd"/>
            <w:r w:rsidRPr="00D455CE">
              <w:rPr>
                <w:szCs w:val="22"/>
              </w:rPr>
              <w:t>, 305-700, Korea</w:t>
            </w:r>
          </w:p>
          <w:p w:rsidR="005E137D" w:rsidRPr="00D455CE" w:rsidRDefault="005E137D" w:rsidP="0091673C">
            <w:pPr>
              <w:spacing w:before="60" w:after="60"/>
              <w:rPr>
                <w:szCs w:val="22"/>
                <w:lang w:eastAsia="ko-KR"/>
              </w:rPr>
            </w:pPr>
          </w:p>
          <w:p w:rsidR="005E137D" w:rsidRPr="00D455CE" w:rsidRDefault="00D455CE" w:rsidP="009C70AF">
            <w:pPr>
              <w:spacing w:before="60" w:after="60"/>
              <w:rPr>
                <w:szCs w:val="22"/>
              </w:rPr>
            </w:pPr>
            <w:r>
              <w:rPr>
                <w:rFonts w:hint="eastAsia"/>
                <w:szCs w:val="22"/>
                <w:lang w:eastAsia="ko-KR"/>
              </w:rPr>
              <w:t>*</w:t>
            </w:r>
            <w:r w:rsidR="005E137D" w:rsidRPr="00D455CE">
              <w:rPr>
                <w:szCs w:val="22"/>
              </w:rPr>
              <w:t xml:space="preserve">Media Lab., Kyung </w:t>
            </w:r>
            <w:proofErr w:type="spellStart"/>
            <w:r w:rsidR="005E137D" w:rsidRPr="00D455CE">
              <w:rPr>
                <w:szCs w:val="22"/>
              </w:rPr>
              <w:t>Hee</w:t>
            </w:r>
            <w:proofErr w:type="spellEnd"/>
            <w:r w:rsidR="005E137D" w:rsidRPr="00D455CE">
              <w:rPr>
                <w:szCs w:val="22"/>
              </w:rPr>
              <w:t xml:space="preserve"> University 1, </w:t>
            </w:r>
            <w:proofErr w:type="spellStart"/>
            <w:r w:rsidR="005E137D" w:rsidRPr="00D455CE">
              <w:rPr>
                <w:szCs w:val="22"/>
              </w:rPr>
              <w:t>Seochun</w:t>
            </w:r>
            <w:proofErr w:type="spellEnd"/>
            <w:r w:rsidR="005E137D" w:rsidRPr="00D455CE">
              <w:rPr>
                <w:szCs w:val="22"/>
              </w:rPr>
              <w:t xml:space="preserve">, </w:t>
            </w:r>
            <w:proofErr w:type="spellStart"/>
            <w:r w:rsidR="005E137D" w:rsidRPr="00D455CE">
              <w:rPr>
                <w:szCs w:val="22"/>
              </w:rPr>
              <w:t>Kiheung</w:t>
            </w:r>
            <w:proofErr w:type="spellEnd"/>
            <w:r w:rsidR="005E137D" w:rsidRPr="00D455CE">
              <w:rPr>
                <w:szCs w:val="22"/>
              </w:rPr>
              <w:t xml:space="preserve">, </w:t>
            </w:r>
            <w:proofErr w:type="spellStart"/>
            <w:r w:rsidR="005E137D" w:rsidRPr="00D455CE">
              <w:rPr>
                <w:szCs w:val="22"/>
              </w:rPr>
              <w:t>Youngin</w:t>
            </w:r>
            <w:proofErr w:type="spellEnd"/>
            <w:r w:rsidR="005E137D" w:rsidRPr="00D455CE">
              <w:rPr>
                <w:szCs w:val="22"/>
              </w:rPr>
              <w:t xml:space="preserve">, </w:t>
            </w:r>
            <w:proofErr w:type="spellStart"/>
            <w:r w:rsidR="005E137D" w:rsidRPr="00D455CE">
              <w:rPr>
                <w:szCs w:val="22"/>
              </w:rPr>
              <w:t>Gyonggi</w:t>
            </w:r>
            <w:proofErr w:type="spellEnd"/>
            <w:r w:rsidR="005E137D" w:rsidRPr="00D455CE">
              <w:rPr>
                <w:szCs w:val="22"/>
              </w:rPr>
              <w:t>, 44</w:t>
            </w:r>
            <w:r w:rsidR="009C70AF" w:rsidRPr="00D455CE">
              <w:rPr>
                <w:rFonts w:hint="eastAsia"/>
                <w:szCs w:val="22"/>
                <w:lang w:eastAsia="ko-KR"/>
              </w:rPr>
              <w:t>6</w:t>
            </w:r>
            <w:r w:rsidR="005E137D" w:rsidRPr="00D455CE">
              <w:rPr>
                <w:szCs w:val="22"/>
              </w:rPr>
              <w:t>-701</w:t>
            </w:r>
            <w:r w:rsidR="00C8617B">
              <w:rPr>
                <w:rFonts w:hint="eastAsia"/>
                <w:szCs w:val="22"/>
                <w:lang w:eastAsia="ko-KR"/>
              </w:rPr>
              <w:t>, Korea</w:t>
            </w:r>
            <w:r w:rsidR="005E137D" w:rsidRPr="00D455CE">
              <w:rPr>
                <w:szCs w:val="22"/>
              </w:rPr>
              <w:br/>
            </w:r>
          </w:p>
        </w:tc>
        <w:tc>
          <w:tcPr>
            <w:tcW w:w="900" w:type="dxa"/>
          </w:tcPr>
          <w:p w:rsidR="005E137D" w:rsidRPr="00D455CE" w:rsidRDefault="005E137D">
            <w:pPr>
              <w:spacing w:before="60" w:after="60"/>
              <w:rPr>
                <w:szCs w:val="22"/>
              </w:rPr>
            </w:pPr>
            <w:r w:rsidRPr="00D455CE">
              <w:rPr>
                <w:szCs w:val="22"/>
              </w:rPr>
              <w:t>Tel:</w:t>
            </w:r>
            <w:r w:rsidRPr="00D455CE">
              <w:rPr>
                <w:szCs w:val="22"/>
              </w:rPr>
              <w:br/>
              <w:t>Email:</w:t>
            </w:r>
          </w:p>
        </w:tc>
        <w:tc>
          <w:tcPr>
            <w:tcW w:w="3168" w:type="dxa"/>
          </w:tcPr>
          <w:p w:rsidR="00D455CE" w:rsidRDefault="00D455CE" w:rsidP="0091673C">
            <w:pPr>
              <w:spacing w:before="60" w:after="60"/>
              <w:rPr>
                <w:szCs w:val="22"/>
                <w:lang w:eastAsia="ko-KR"/>
              </w:rPr>
            </w:pPr>
            <w:r>
              <w:rPr>
                <w:szCs w:val="22"/>
                <w:lang w:eastAsia="ko-KR"/>
              </w:rPr>
              <w:br/>
            </w:r>
            <w:r>
              <w:rPr>
                <w:rFonts w:hint="eastAsia"/>
                <w:szCs w:val="22"/>
                <w:lang w:eastAsia="ko-KR"/>
              </w:rPr>
              <w:br/>
            </w:r>
            <w:r w:rsidR="00C8617B">
              <w:rPr>
                <w:szCs w:val="22"/>
                <w:lang w:eastAsia="ko-KR"/>
              </w:rPr>
              <w:br/>
            </w:r>
            <w:r>
              <w:rPr>
                <w:rFonts w:hint="eastAsia"/>
                <w:szCs w:val="22"/>
                <w:lang w:eastAsia="ko-KR"/>
              </w:rPr>
              <w:br/>
            </w:r>
          </w:p>
          <w:p w:rsidR="005E137D" w:rsidRPr="00D455CE" w:rsidRDefault="005E137D" w:rsidP="0091673C">
            <w:pPr>
              <w:spacing w:before="60" w:after="60"/>
              <w:rPr>
                <w:szCs w:val="22"/>
                <w:lang w:eastAsia="ko-KR"/>
              </w:rPr>
            </w:pPr>
            <w:r w:rsidRPr="00D455CE">
              <w:rPr>
                <w:szCs w:val="22"/>
              </w:rPr>
              <w:t>+82-</w:t>
            </w:r>
            <w:r w:rsidRPr="00D455CE">
              <w:rPr>
                <w:rFonts w:hint="eastAsia"/>
                <w:szCs w:val="22"/>
                <w:lang w:eastAsia="ko-KR"/>
              </w:rPr>
              <w:t>4</w:t>
            </w:r>
            <w:r w:rsidRPr="00D455CE">
              <w:rPr>
                <w:szCs w:val="22"/>
              </w:rPr>
              <w:t>2-860-</w:t>
            </w:r>
            <w:r w:rsidRPr="00D455CE">
              <w:rPr>
                <w:rFonts w:hint="eastAsia"/>
                <w:szCs w:val="22"/>
                <w:lang w:eastAsia="ko-KR"/>
              </w:rPr>
              <w:t>5</w:t>
            </w:r>
            <w:r w:rsidR="00D455CE">
              <w:rPr>
                <w:rFonts w:hint="eastAsia"/>
                <w:szCs w:val="22"/>
                <w:lang w:eastAsia="ko-KR"/>
              </w:rPr>
              <w:t>069</w:t>
            </w:r>
            <w:r w:rsidRPr="00D455CE">
              <w:rPr>
                <w:rFonts w:hint="eastAsia"/>
                <w:szCs w:val="22"/>
                <w:lang w:eastAsia="ko-KR"/>
              </w:rPr>
              <w:br/>
            </w:r>
            <w:r w:rsidRPr="00D455CE">
              <w:rPr>
                <w:szCs w:val="22"/>
              </w:rPr>
              <w:t>{</w:t>
            </w:r>
            <w:r w:rsidRPr="00D455CE">
              <w:rPr>
                <w:rFonts w:hint="eastAsia"/>
                <w:szCs w:val="22"/>
                <w:lang w:eastAsia="ko-KR"/>
              </w:rPr>
              <w:t xml:space="preserve">hykim5, </w:t>
            </w:r>
            <w:proofErr w:type="spellStart"/>
            <w:r w:rsidR="00C8617B">
              <w:rPr>
                <w:rFonts w:hint="eastAsia"/>
                <w:szCs w:val="22"/>
                <w:lang w:eastAsia="ko-KR"/>
              </w:rPr>
              <w:t>sclim</w:t>
            </w:r>
            <w:proofErr w:type="spellEnd"/>
            <w:r w:rsidR="00C8617B">
              <w:rPr>
                <w:rFonts w:hint="eastAsia"/>
                <w:szCs w:val="22"/>
                <w:lang w:eastAsia="ko-KR"/>
              </w:rPr>
              <w:t xml:space="preserve">, </w:t>
            </w:r>
            <w:proofErr w:type="spellStart"/>
            <w:r w:rsidRPr="00D455CE">
              <w:rPr>
                <w:szCs w:val="22"/>
              </w:rPr>
              <w:t>jinosoul</w:t>
            </w:r>
            <w:proofErr w:type="spellEnd"/>
            <w:r w:rsidRPr="00D455CE">
              <w:rPr>
                <w:szCs w:val="22"/>
              </w:rPr>
              <w:t>,</w:t>
            </w:r>
            <w:ins w:id="2" w:author="김휘용" w:date="2011-07-14T22:05:00Z">
              <w:r w:rsidR="006B46AE">
                <w:rPr>
                  <w:rFonts w:hint="eastAsia"/>
                  <w:szCs w:val="22"/>
                  <w:lang w:eastAsia="ko-KR"/>
                </w:rPr>
                <w:t xml:space="preserve"> </w:t>
              </w:r>
            </w:ins>
            <w:proofErr w:type="spellStart"/>
            <w:r w:rsidR="00C8617B">
              <w:rPr>
                <w:rFonts w:hint="eastAsia"/>
                <w:szCs w:val="22"/>
                <w:lang w:eastAsia="ko-KR"/>
              </w:rPr>
              <w:t>jschoi</w:t>
            </w:r>
            <w:proofErr w:type="spellEnd"/>
            <w:r w:rsidRPr="00D455CE">
              <w:rPr>
                <w:szCs w:val="22"/>
              </w:rPr>
              <w:t>}</w:t>
            </w:r>
            <w:r w:rsidRPr="00D455CE">
              <w:rPr>
                <w:rFonts w:hint="eastAsia"/>
                <w:szCs w:val="22"/>
                <w:lang w:eastAsia="ko-KR"/>
              </w:rPr>
              <w:br/>
            </w:r>
            <w:r w:rsidRPr="00D455CE">
              <w:rPr>
                <w:szCs w:val="22"/>
              </w:rPr>
              <w:t>@etri.re.kr</w:t>
            </w:r>
          </w:p>
          <w:p w:rsidR="005E137D" w:rsidRPr="00D455CE" w:rsidRDefault="005E137D" w:rsidP="00D455CE">
            <w:pPr>
              <w:spacing w:before="120" w:after="60"/>
              <w:rPr>
                <w:szCs w:val="22"/>
              </w:rPr>
            </w:pPr>
            <w:r w:rsidRPr="00D455CE">
              <w:rPr>
                <w:szCs w:val="22"/>
              </w:rPr>
              <w:t>+82-</w:t>
            </w:r>
            <w:r w:rsidRPr="00D455CE">
              <w:rPr>
                <w:rFonts w:hint="eastAsia"/>
                <w:szCs w:val="22"/>
                <w:lang w:eastAsia="ko-KR"/>
              </w:rPr>
              <w:t>31</w:t>
            </w:r>
            <w:r w:rsidRPr="00D455CE">
              <w:rPr>
                <w:szCs w:val="22"/>
              </w:rPr>
              <w:t>-</w:t>
            </w:r>
            <w:r w:rsidRPr="00D455CE">
              <w:rPr>
                <w:rFonts w:hint="eastAsia"/>
                <w:szCs w:val="22"/>
                <w:lang w:eastAsia="ko-KR"/>
              </w:rPr>
              <w:t>201</w:t>
            </w:r>
            <w:r w:rsidRPr="00D455CE">
              <w:rPr>
                <w:szCs w:val="22"/>
              </w:rPr>
              <w:t>-</w:t>
            </w:r>
            <w:r w:rsidRPr="00D455CE">
              <w:rPr>
                <w:rFonts w:hint="eastAsia"/>
                <w:szCs w:val="22"/>
                <w:lang w:eastAsia="ko-KR"/>
              </w:rPr>
              <w:t>3680</w:t>
            </w:r>
            <w:r w:rsidRPr="00D455CE">
              <w:rPr>
                <w:rFonts w:hint="eastAsia"/>
                <w:szCs w:val="22"/>
                <w:lang w:eastAsia="ko-KR"/>
              </w:rPr>
              <w:br/>
            </w:r>
            <w:r w:rsidRPr="00D455CE">
              <w:rPr>
                <w:szCs w:val="22"/>
              </w:rPr>
              <w:t>{</w:t>
            </w:r>
            <w:r w:rsidR="00D455CE">
              <w:rPr>
                <w:rFonts w:hint="eastAsia"/>
                <w:szCs w:val="22"/>
                <w:lang w:eastAsia="ko-KR"/>
              </w:rPr>
              <w:t>*</w:t>
            </w:r>
            <w:proofErr w:type="spellStart"/>
            <w:r w:rsidRPr="00D455CE">
              <w:rPr>
                <w:rFonts w:hint="eastAsia"/>
                <w:szCs w:val="22"/>
                <w:lang w:eastAsia="ko-KR"/>
              </w:rPr>
              <w:t>kimky</w:t>
            </w:r>
            <w:proofErr w:type="spellEnd"/>
            <w:r w:rsidRPr="00D455CE">
              <w:rPr>
                <w:rFonts w:hint="eastAsia"/>
                <w:szCs w:val="22"/>
                <w:lang w:eastAsia="ko-KR"/>
              </w:rPr>
              <w:t xml:space="preserve">, </w:t>
            </w:r>
            <w:r w:rsidR="00D455CE">
              <w:rPr>
                <w:rFonts w:hint="eastAsia"/>
                <w:szCs w:val="22"/>
                <w:lang w:eastAsia="ko-KR"/>
              </w:rPr>
              <w:t>*</w:t>
            </w:r>
            <w:proofErr w:type="spellStart"/>
            <w:r w:rsidRPr="00D455CE">
              <w:rPr>
                <w:rFonts w:hint="eastAsia"/>
                <w:szCs w:val="22"/>
                <w:lang w:eastAsia="ko-KR"/>
              </w:rPr>
              <w:t>ghpark</w:t>
            </w:r>
            <w:proofErr w:type="spellEnd"/>
            <w:r w:rsidRPr="00D455CE">
              <w:rPr>
                <w:szCs w:val="22"/>
              </w:rPr>
              <w:t>}</w:t>
            </w:r>
            <w:r w:rsidRPr="00D455CE">
              <w:rPr>
                <w:rFonts w:hint="eastAsia"/>
                <w:szCs w:val="22"/>
                <w:lang w:eastAsia="ko-KR"/>
              </w:rPr>
              <w:br/>
            </w:r>
            <w:r w:rsidRPr="00D455CE">
              <w:rPr>
                <w:szCs w:val="22"/>
              </w:rPr>
              <w:t>@</w:t>
            </w:r>
            <w:r w:rsidRPr="00D455CE">
              <w:rPr>
                <w:rFonts w:hint="eastAsia"/>
                <w:szCs w:val="22"/>
                <w:lang w:eastAsia="ko-KR"/>
              </w:rPr>
              <w:t>khu.ac.kr</w:t>
            </w:r>
            <w:r w:rsidRPr="00D455CE">
              <w:rPr>
                <w:szCs w:val="22"/>
              </w:rPr>
              <w:br/>
            </w:r>
          </w:p>
        </w:tc>
      </w:tr>
      <w:tr w:rsidR="00E61DAC" w:rsidRPr="00AE341B">
        <w:tc>
          <w:tcPr>
            <w:tcW w:w="1458" w:type="dxa"/>
          </w:tcPr>
          <w:p w:rsidR="00E61DAC" w:rsidRPr="00AE341B" w:rsidRDefault="00E61DAC">
            <w:pPr>
              <w:spacing w:before="60" w:after="60"/>
              <w:rPr>
                <w:i/>
                <w:szCs w:val="22"/>
              </w:rPr>
            </w:pPr>
            <w:r w:rsidRPr="00AE341B">
              <w:rPr>
                <w:i/>
                <w:szCs w:val="22"/>
              </w:rPr>
              <w:t>Source:</w:t>
            </w:r>
          </w:p>
        </w:tc>
        <w:tc>
          <w:tcPr>
            <w:tcW w:w="8118" w:type="dxa"/>
            <w:gridSpan w:val="3"/>
          </w:tcPr>
          <w:p w:rsidR="00E61DAC" w:rsidRPr="00AE341B" w:rsidRDefault="005E137D">
            <w:pPr>
              <w:spacing w:before="60" w:after="60"/>
              <w:rPr>
                <w:szCs w:val="22"/>
              </w:rPr>
            </w:pPr>
            <w:r w:rsidRPr="00942B96">
              <w:rPr>
                <w:rFonts w:hint="eastAsia"/>
                <w:szCs w:val="22"/>
                <w:lang w:eastAsia="ko-KR"/>
              </w:rPr>
              <w:t>ETRI</w:t>
            </w:r>
            <w:r>
              <w:rPr>
                <w:rFonts w:hint="eastAsia"/>
                <w:szCs w:val="22"/>
                <w:lang w:eastAsia="ko-KR"/>
              </w:rPr>
              <w:t xml:space="preserve"> and </w:t>
            </w:r>
            <w:r w:rsidRPr="00942B96">
              <w:rPr>
                <w:szCs w:val="22"/>
              </w:rPr>
              <w:t xml:space="preserve">Kyung </w:t>
            </w:r>
            <w:proofErr w:type="spellStart"/>
            <w:r w:rsidRPr="00942B96">
              <w:rPr>
                <w:szCs w:val="22"/>
              </w:rPr>
              <w:t>Hee</w:t>
            </w:r>
            <w:proofErr w:type="spellEnd"/>
            <w:r w:rsidRPr="00942B96">
              <w:rPr>
                <w:szCs w:val="22"/>
              </w:rPr>
              <w:t xml:space="preserve"> University</w:t>
            </w:r>
          </w:p>
        </w:tc>
      </w:tr>
    </w:tbl>
    <w:p w:rsidR="00E61DAC" w:rsidRPr="00AE341B" w:rsidRDefault="00E61DAC">
      <w:pPr>
        <w:tabs>
          <w:tab w:val="left" w:pos="1800"/>
          <w:tab w:val="right" w:pos="9360"/>
        </w:tabs>
        <w:spacing w:before="120" w:after="240"/>
        <w:jc w:val="center"/>
        <w:rPr>
          <w:szCs w:val="22"/>
        </w:rPr>
      </w:pPr>
      <w:r w:rsidRPr="00AE341B">
        <w:rPr>
          <w:szCs w:val="22"/>
          <w:u w:val="single"/>
        </w:rPr>
        <w:t>_____________________________</w:t>
      </w:r>
    </w:p>
    <w:p w:rsidR="00275BCF" w:rsidRPr="002B191D" w:rsidRDefault="00275BCF" w:rsidP="009234A5">
      <w:pPr>
        <w:pStyle w:val="1"/>
        <w:numPr>
          <w:ilvl w:val="0"/>
          <w:numId w:val="0"/>
        </w:numPr>
        <w:ind w:left="432" w:hanging="432"/>
      </w:pPr>
      <w:r w:rsidRPr="002B191D">
        <w:t>Abstract</w:t>
      </w:r>
    </w:p>
    <w:p w:rsidR="00382E13" w:rsidRDefault="00382E13" w:rsidP="00CE0931">
      <w:pPr>
        <w:jc w:val="both"/>
        <w:rPr>
          <w:lang w:eastAsia="ko-KR"/>
        </w:rPr>
      </w:pPr>
      <w:r>
        <w:rPr>
          <w:rFonts w:hint="eastAsia"/>
          <w:lang w:eastAsia="ko-KR"/>
        </w:rPr>
        <w:t xml:space="preserve">This contribution </w:t>
      </w:r>
      <w:r w:rsidR="00BD50DD">
        <w:rPr>
          <w:rFonts w:hint="eastAsia"/>
          <w:lang w:eastAsia="ko-KR"/>
        </w:rPr>
        <w:t xml:space="preserve">provides two additional results related to JCTVC-F356 (Motion compensation complexity reduction for bi-prediction). In </w:t>
      </w:r>
      <w:del w:id="3" w:author="김휘용" w:date="2011-07-14T23:14:00Z">
        <w:r w:rsidR="00BD50DD" w:rsidDel="002B218F">
          <w:rPr>
            <w:rFonts w:hint="eastAsia"/>
            <w:lang w:eastAsia="ko-KR"/>
          </w:rPr>
          <w:delText xml:space="preserve">Method </w:delText>
        </w:r>
      </w:del>
      <w:ins w:id="4" w:author="김휘용" w:date="2011-07-14T23:14:00Z">
        <w:r w:rsidR="002B218F">
          <w:rPr>
            <w:rFonts w:hint="eastAsia"/>
            <w:lang w:eastAsia="ko-KR"/>
          </w:rPr>
          <w:t>Method-</w:t>
        </w:r>
      </w:ins>
      <w:r w:rsidR="00BD50DD">
        <w:rPr>
          <w:rFonts w:hint="eastAsia"/>
          <w:lang w:eastAsia="ko-KR"/>
        </w:rPr>
        <w:t xml:space="preserve">A, if the L0 and L1 </w:t>
      </w:r>
      <w:r w:rsidR="00CE0931">
        <w:rPr>
          <w:rFonts w:hint="eastAsia"/>
          <w:lang w:eastAsia="ko-KR"/>
        </w:rPr>
        <w:t xml:space="preserve">collocated </w:t>
      </w:r>
      <w:r w:rsidR="00BD50DD">
        <w:rPr>
          <w:rFonts w:hint="eastAsia"/>
          <w:lang w:eastAsia="ko-KR"/>
        </w:rPr>
        <w:t xml:space="preserve">motion information </w:t>
      </w:r>
      <w:r w:rsidR="00CE0931">
        <w:rPr>
          <w:rFonts w:hint="eastAsia"/>
          <w:lang w:eastAsia="ko-KR"/>
        </w:rPr>
        <w:t>of</w:t>
      </w:r>
      <w:r w:rsidR="00BD50DD">
        <w:rPr>
          <w:rFonts w:hint="eastAsia"/>
          <w:lang w:eastAsia="ko-KR"/>
        </w:rPr>
        <w:t xml:space="preserve"> a </w:t>
      </w:r>
      <w:r w:rsidR="00390A22">
        <w:rPr>
          <w:rFonts w:hint="eastAsia"/>
          <w:lang w:eastAsia="ko-KR"/>
        </w:rPr>
        <w:t>b</w:t>
      </w:r>
      <w:r w:rsidR="00BD50DD">
        <w:rPr>
          <w:rFonts w:hint="eastAsia"/>
          <w:lang w:eastAsia="ko-KR"/>
        </w:rPr>
        <w:t>i-predicted Merge</w:t>
      </w:r>
      <w:r w:rsidR="00390A22">
        <w:rPr>
          <w:rFonts w:hint="eastAsia"/>
          <w:lang w:eastAsia="ko-KR"/>
        </w:rPr>
        <w:t>/</w:t>
      </w:r>
      <w:r w:rsidR="00BD50DD">
        <w:rPr>
          <w:rFonts w:hint="eastAsia"/>
          <w:lang w:eastAsia="ko-KR"/>
        </w:rPr>
        <w:t xml:space="preserve">SKIP PU </w:t>
      </w:r>
      <w:r w:rsidR="00070C8C">
        <w:rPr>
          <w:rFonts w:hint="eastAsia"/>
          <w:lang w:eastAsia="ko-KR"/>
        </w:rPr>
        <w:t xml:space="preserve">are </w:t>
      </w:r>
      <w:r w:rsidR="00390A22">
        <w:rPr>
          <w:rFonts w:hint="eastAsia"/>
          <w:lang w:eastAsia="ko-KR"/>
        </w:rPr>
        <w:t>identical</w:t>
      </w:r>
      <w:r w:rsidR="00070C8C">
        <w:rPr>
          <w:rFonts w:hint="eastAsia"/>
          <w:lang w:eastAsia="ko-KR"/>
        </w:rPr>
        <w:t xml:space="preserve">, the neighboring PUs are searched for a </w:t>
      </w:r>
      <w:ins w:id="5" w:author="김휘용" w:date="2011-07-14T23:14:00Z">
        <w:r w:rsidR="002B218F">
          <w:rPr>
            <w:rFonts w:hint="eastAsia"/>
            <w:lang w:eastAsia="ko-KR"/>
          </w:rPr>
          <w:t xml:space="preserve">non-zero </w:t>
        </w:r>
      </w:ins>
      <w:r w:rsidR="00390A22">
        <w:rPr>
          <w:rFonts w:hint="eastAsia"/>
          <w:lang w:eastAsia="ko-KR"/>
        </w:rPr>
        <w:t>motion vector</w:t>
      </w:r>
      <w:del w:id="6" w:author="김휘용" w:date="2011-07-14T23:14:00Z">
        <w:r w:rsidR="00CE0931" w:rsidDel="002B218F">
          <w:rPr>
            <w:rFonts w:hint="eastAsia"/>
            <w:lang w:eastAsia="ko-KR"/>
          </w:rPr>
          <w:delText xml:space="preserve"> that are different from mvL0Col</w:delText>
        </w:r>
      </w:del>
      <w:r w:rsidR="00390A22">
        <w:rPr>
          <w:rFonts w:hint="eastAsia"/>
          <w:lang w:eastAsia="ko-KR"/>
        </w:rPr>
        <w:t xml:space="preserve">. </w:t>
      </w:r>
      <w:r w:rsidR="00CE0931">
        <w:rPr>
          <w:rFonts w:hint="eastAsia"/>
          <w:lang w:eastAsia="ko-KR"/>
        </w:rPr>
        <w:t>If such an MV is found, it is used as mvL1Col. In Method</w:t>
      </w:r>
      <w:r w:rsidR="00222A13">
        <w:rPr>
          <w:rFonts w:hint="eastAsia"/>
          <w:lang w:eastAsia="ko-KR"/>
        </w:rPr>
        <w:t>-</w:t>
      </w:r>
      <w:r w:rsidR="00CE0931">
        <w:rPr>
          <w:rFonts w:hint="eastAsia"/>
          <w:lang w:eastAsia="ko-KR"/>
        </w:rPr>
        <w:t>B, Method</w:t>
      </w:r>
      <w:r w:rsidR="00222A13">
        <w:rPr>
          <w:rFonts w:hint="eastAsia"/>
          <w:lang w:eastAsia="ko-KR"/>
        </w:rPr>
        <w:t>-</w:t>
      </w:r>
      <w:r w:rsidR="00CE0931">
        <w:rPr>
          <w:rFonts w:hint="eastAsia"/>
          <w:lang w:eastAsia="ko-KR"/>
        </w:rPr>
        <w:t>A and Method</w:t>
      </w:r>
      <w:r w:rsidR="00222A13">
        <w:rPr>
          <w:rFonts w:hint="eastAsia"/>
          <w:lang w:eastAsia="ko-KR"/>
        </w:rPr>
        <w:t>-</w:t>
      </w:r>
      <w:r w:rsidR="00044DBB">
        <w:rPr>
          <w:rFonts w:hint="eastAsia"/>
          <w:lang w:eastAsia="ko-KR"/>
        </w:rPr>
        <w:t>2</w:t>
      </w:r>
      <w:r w:rsidR="00CE0931">
        <w:rPr>
          <w:rFonts w:hint="eastAsia"/>
          <w:lang w:eastAsia="ko-KR"/>
        </w:rPr>
        <w:t xml:space="preserve"> of JCTVC-F356 are combined</w:t>
      </w:r>
      <w:r w:rsidR="00044DBB">
        <w:rPr>
          <w:rFonts w:hint="eastAsia"/>
          <w:lang w:eastAsia="ko-KR"/>
        </w:rPr>
        <w:t xml:space="preserve"> for motion compensation complexity reduction</w:t>
      </w:r>
      <w:r w:rsidR="00CE0931">
        <w:rPr>
          <w:rFonts w:hint="eastAsia"/>
          <w:lang w:eastAsia="ko-KR"/>
        </w:rPr>
        <w:t xml:space="preserve">. </w:t>
      </w:r>
      <w:r w:rsidR="00CD2117">
        <w:rPr>
          <w:rFonts w:hint="eastAsia"/>
          <w:lang w:eastAsia="ko-KR"/>
        </w:rPr>
        <w:t>The combined method reportedly achieves</w:t>
      </w:r>
      <w:ins w:id="7" w:author="김휘용" w:date="2011-07-14T22:01:00Z">
        <w:r w:rsidR="00955DA0">
          <w:rPr>
            <w:rFonts w:hint="eastAsia"/>
            <w:lang w:eastAsia="ko-KR"/>
          </w:rPr>
          <w:t xml:space="preserve"> </w:t>
        </w:r>
      </w:ins>
      <w:r w:rsidR="00222A13">
        <w:rPr>
          <w:rFonts w:hint="eastAsia"/>
          <w:lang w:eastAsia="ko-KR"/>
        </w:rPr>
        <w:t xml:space="preserve">average coding gain of </w:t>
      </w:r>
      <w:ins w:id="8" w:author="김휘용" w:date="2011-07-14T22:02:00Z">
        <w:r w:rsidR="00955DA0">
          <w:rPr>
            <w:rFonts w:hint="eastAsia"/>
            <w:lang w:eastAsia="ko-KR"/>
          </w:rPr>
          <w:t>0.3</w:t>
        </w:r>
      </w:ins>
      <w:del w:id="9" w:author="김휘용" w:date="2011-07-14T22:02:00Z">
        <w:r w:rsidR="0044081B" w:rsidRPr="0044081B" w:rsidDel="00955DA0">
          <w:rPr>
            <w:rFonts w:hint="eastAsia"/>
            <w:highlight w:val="yellow"/>
            <w:lang w:eastAsia="ko-KR"/>
          </w:rPr>
          <w:delText>LL</w:delText>
        </w:r>
      </w:del>
      <w:r w:rsidR="0044081B">
        <w:rPr>
          <w:rFonts w:hint="eastAsia"/>
          <w:lang w:eastAsia="ko-KR"/>
        </w:rPr>
        <w:t xml:space="preserve">% and </w:t>
      </w:r>
      <w:ins w:id="10" w:author="김휘용" w:date="2011-07-14T22:02:00Z">
        <w:r w:rsidR="00955DA0">
          <w:rPr>
            <w:rFonts w:hint="eastAsia"/>
            <w:lang w:eastAsia="ko-KR"/>
          </w:rPr>
          <w:t>0.5</w:t>
        </w:r>
      </w:ins>
      <w:del w:id="11" w:author="김휘용" w:date="2011-07-14T22:02:00Z">
        <w:r w:rsidR="0044081B" w:rsidRPr="0044081B" w:rsidDel="00955DA0">
          <w:rPr>
            <w:rFonts w:hint="eastAsia"/>
            <w:highlight w:val="yellow"/>
            <w:lang w:eastAsia="ko-KR"/>
          </w:rPr>
          <w:delText>HH</w:delText>
        </w:r>
      </w:del>
      <w:r w:rsidR="0044081B">
        <w:rPr>
          <w:rFonts w:hint="eastAsia"/>
          <w:lang w:eastAsia="ko-KR"/>
        </w:rPr>
        <w:t>% for LD</w:t>
      </w:r>
      <w:ins w:id="12" w:author="김휘용" w:date="2011-07-14T22:02:00Z">
        <w:r w:rsidR="00955DA0">
          <w:rPr>
            <w:rFonts w:hint="eastAsia"/>
            <w:lang w:eastAsia="ko-KR"/>
          </w:rPr>
          <w:t>-</w:t>
        </w:r>
      </w:ins>
      <w:del w:id="13" w:author="김휘용" w:date="2011-07-14T22:02:00Z">
        <w:r w:rsidR="0044081B" w:rsidDel="00955DA0">
          <w:rPr>
            <w:rFonts w:hint="eastAsia"/>
            <w:lang w:eastAsia="ko-KR"/>
          </w:rPr>
          <w:delText xml:space="preserve"> and </w:delText>
        </w:r>
      </w:del>
      <w:r w:rsidR="0044081B">
        <w:rPr>
          <w:rFonts w:hint="eastAsia"/>
          <w:lang w:eastAsia="ko-KR"/>
        </w:rPr>
        <w:t>HE</w:t>
      </w:r>
      <w:ins w:id="14" w:author="김휘용" w:date="2011-07-14T22:02:00Z">
        <w:r w:rsidR="00955DA0">
          <w:rPr>
            <w:rFonts w:hint="eastAsia"/>
            <w:lang w:eastAsia="ko-KR"/>
          </w:rPr>
          <w:t xml:space="preserve"> and LD-LC</w:t>
        </w:r>
      </w:ins>
      <w:r w:rsidR="0044081B">
        <w:rPr>
          <w:rFonts w:hint="eastAsia"/>
          <w:lang w:eastAsia="ko-KR"/>
        </w:rPr>
        <w:t xml:space="preserve"> configurations, respectively,</w:t>
      </w:r>
      <w:r w:rsidR="00222A13">
        <w:rPr>
          <w:rFonts w:hint="eastAsia"/>
          <w:lang w:eastAsia="ko-KR"/>
        </w:rPr>
        <w:t xml:space="preserve"> with decoding time reduction of </w:t>
      </w:r>
      <w:del w:id="15" w:author="김휘용" w:date="2011-07-21T17:54:00Z">
        <w:r w:rsidR="00222A13" w:rsidRPr="00222A13" w:rsidDel="00516591">
          <w:rPr>
            <w:rFonts w:hint="eastAsia"/>
            <w:highlight w:val="yellow"/>
            <w:lang w:eastAsia="ko-KR"/>
          </w:rPr>
          <w:delText>DT~DT</w:delText>
        </w:r>
      </w:del>
      <w:ins w:id="16" w:author="김휘용" w:date="2011-07-21T17:54:00Z">
        <w:r w:rsidR="00516591">
          <w:rPr>
            <w:rFonts w:hint="eastAsia"/>
            <w:lang w:eastAsia="ko-KR"/>
          </w:rPr>
          <w:t>2~5</w:t>
        </w:r>
      </w:ins>
      <w:r w:rsidR="00222A13">
        <w:rPr>
          <w:rFonts w:hint="eastAsia"/>
          <w:lang w:eastAsia="ko-KR"/>
        </w:rPr>
        <w:t>% in LD</w:t>
      </w:r>
      <w:r w:rsidR="0044081B">
        <w:rPr>
          <w:rFonts w:hint="eastAsia"/>
          <w:lang w:eastAsia="ko-KR"/>
        </w:rPr>
        <w:t>.</w:t>
      </w:r>
    </w:p>
    <w:p w:rsidR="00B76FC0" w:rsidRPr="008F501E" w:rsidRDefault="00B76FC0" w:rsidP="009234A5">
      <w:pPr>
        <w:jc w:val="both"/>
        <w:rPr>
          <w:szCs w:val="22"/>
          <w:lang w:eastAsia="ko-KR"/>
        </w:rPr>
      </w:pPr>
    </w:p>
    <w:p w:rsidR="00A5343C" w:rsidRPr="008F501E" w:rsidRDefault="00745F6B" w:rsidP="00E11923">
      <w:pPr>
        <w:pStyle w:val="1"/>
        <w:rPr>
          <w:lang w:eastAsia="ko-KR"/>
        </w:rPr>
      </w:pPr>
      <w:r w:rsidRPr="008F501E">
        <w:t>Introduction</w:t>
      </w:r>
    </w:p>
    <w:p w:rsidR="009138AA" w:rsidRDefault="000009BC" w:rsidP="0047698B">
      <w:pPr>
        <w:rPr>
          <w:rFonts w:eastAsia="맑은 고딕"/>
          <w:lang w:eastAsia="ko-KR"/>
        </w:rPr>
      </w:pPr>
      <w:r>
        <w:rPr>
          <w:rFonts w:eastAsia="맑은 고딕" w:hint="eastAsia"/>
          <w:lang w:eastAsia="ko-KR"/>
        </w:rPr>
        <w:t>This contribution provides additional results related to JCTVC-F356. JCTVC-F356 presents several methods for handling the identical motion cases, mainly focusing on the aspect of motion compensation complexity reduction. This contribution provides more options for handling the identical motion cases, mainly focusing on the aspect of coding efficiency improvements.</w:t>
      </w:r>
    </w:p>
    <w:p w:rsidR="00F359DA" w:rsidRDefault="00F359DA">
      <w:pPr>
        <w:jc w:val="both"/>
        <w:rPr>
          <w:lang w:eastAsia="ko-KR"/>
        </w:rPr>
      </w:pPr>
    </w:p>
    <w:p w:rsidR="00230E7A" w:rsidRDefault="00230E7A" w:rsidP="00E11923">
      <w:pPr>
        <w:pStyle w:val="1"/>
        <w:rPr>
          <w:lang w:eastAsia="ko-KR"/>
        </w:rPr>
      </w:pPr>
      <w:r>
        <w:rPr>
          <w:rFonts w:hint="eastAsia"/>
          <w:lang w:eastAsia="ko-KR"/>
        </w:rPr>
        <w:t>Method</w:t>
      </w:r>
      <w:r w:rsidR="005234AF">
        <w:rPr>
          <w:rFonts w:hint="eastAsia"/>
          <w:lang w:eastAsia="ko-KR"/>
        </w:rPr>
        <w:t>-</w:t>
      </w:r>
      <w:r w:rsidR="000009BC">
        <w:rPr>
          <w:rFonts w:hint="eastAsia"/>
          <w:lang w:eastAsia="ko-KR"/>
        </w:rPr>
        <w:t>A</w:t>
      </w:r>
      <w:r w:rsidR="005234AF">
        <w:rPr>
          <w:rFonts w:hint="eastAsia"/>
          <w:lang w:eastAsia="ko-KR"/>
        </w:rPr>
        <w:t>:</w:t>
      </w:r>
      <w:ins w:id="17" w:author="김휘용" w:date="2011-07-14T23:15:00Z">
        <w:r w:rsidR="002B218F">
          <w:rPr>
            <w:rFonts w:hint="eastAsia"/>
            <w:lang w:eastAsia="ko-KR"/>
          </w:rPr>
          <w:t xml:space="preserve"> </w:t>
        </w:r>
      </w:ins>
      <w:r w:rsidR="009C2D64">
        <w:rPr>
          <w:rFonts w:hint="eastAsia"/>
          <w:lang w:eastAsia="ko-KR"/>
        </w:rPr>
        <w:t>Searching the neighboring PUs for mvL1Col</w:t>
      </w:r>
    </w:p>
    <w:p w:rsidR="009C2D64" w:rsidRDefault="009C2D64" w:rsidP="005234AF">
      <w:pPr>
        <w:jc w:val="both"/>
        <w:rPr>
          <w:lang w:eastAsia="ko-KR"/>
        </w:rPr>
      </w:pPr>
      <w:r>
        <w:rPr>
          <w:rFonts w:hint="eastAsia"/>
          <w:lang w:eastAsia="ko-KR"/>
        </w:rPr>
        <w:t xml:space="preserve">In this method, when a bi-predicted Merge/SKIP PU has identical temporal motion information (i.e., mvL0Col==mvL1Col and </w:t>
      </w:r>
      <w:proofErr w:type="spellStart"/>
      <w:proofErr w:type="gramStart"/>
      <w:r w:rsidRPr="009C2D64">
        <w:rPr>
          <w:lang w:eastAsia="ko-KR"/>
        </w:rPr>
        <w:t>RefPicOrderCnt</w:t>
      </w:r>
      <w:proofErr w:type="spellEnd"/>
      <w:r w:rsidRPr="009C2D64">
        <w:rPr>
          <w:lang w:eastAsia="ko-KR"/>
        </w:rPr>
        <w:t>(</w:t>
      </w:r>
      <w:proofErr w:type="spellStart"/>
      <w:proofErr w:type="gramEnd"/>
      <w:r w:rsidRPr="009C2D64">
        <w:rPr>
          <w:lang w:eastAsia="ko-KR"/>
        </w:rPr>
        <w:t>currPic</w:t>
      </w:r>
      <w:proofErr w:type="spellEnd"/>
      <w:r w:rsidRPr="009C2D64">
        <w:rPr>
          <w:lang w:eastAsia="ko-KR"/>
        </w:rPr>
        <w:t>, refIdxL0, L0)</w:t>
      </w:r>
      <w:r>
        <w:rPr>
          <w:rFonts w:hint="eastAsia"/>
          <w:lang w:eastAsia="ko-KR"/>
        </w:rPr>
        <w:t>==</w:t>
      </w:r>
      <w:proofErr w:type="spellStart"/>
      <w:r w:rsidRPr="009C2D64">
        <w:rPr>
          <w:lang w:eastAsia="ko-KR"/>
        </w:rPr>
        <w:t>RefPicOrderCnt</w:t>
      </w:r>
      <w:proofErr w:type="spellEnd"/>
      <w:r w:rsidRPr="009C2D64">
        <w:rPr>
          <w:lang w:eastAsia="ko-KR"/>
        </w:rPr>
        <w:t>(</w:t>
      </w:r>
      <w:proofErr w:type="spellStart"/>
      <w:r w:rsidRPr="009C2D64">
        <w:rPr>
          <w:lang w:eastAsia="ko-KR"/>
        </w:rPr>
        <w:t>currPic</w:t>
      </w:r>
      <w:proofErr w:type="spellEnd"/>
      <w:r w:rsidRPr="009C2D64">
        <w:rPr>
          <w:lang w:eastAsia="ko-KR"/>
        </w:rPr>
        <w:t>, refIdxL</w:t>
      </w:r>
      <w:r>
        <w:rPr>
          <w:rFonts w:hint="eastAsia"/>
          <w:lang w:eastAsia="ko-KR"/>
        </w:rPr>
        <w:t>1</w:t>
      </w:r>
      <w:r w:rsidRPr="009C2D64">
        <w:rPr>
          <w:lang w:eastAsia="ko-KR"/>
        </w:rPr>
        <w:t>, L</w:t>
      </w:r>
      <w:r>
        <w:rPr>
          <w:rFonts w:hint="eastAsia"/>
          <w:lang w:eastAsia="ko-KR"/>
        </w:rPr>
        <w:t>1</w:t>
      </w:r>
      <w:r w:rsidRPr="009C2D64">
        <w:rPr>
          <w:lang w:eastAsia="ko-KR"/>
        </w:rPr>
        <w:t>)</w:t>
      </w:r>
      <w:r>
        <w:rPr>
          <w:rFonts w:hint="eastAsia"/>
          <w:lang w:eastAsia="ko-KR"/>
        </w:rPr>
        <w:t xml:space="preserve">), a </w:t>
      </w:r>
      <w:del w:id="18" w:author="김휘용" w:date="2011-07-14T23:16:00Z">
        <w:r w:rsidDel="002B218F">
          <w:rPr>
            <w:rFonts w:hint="eastAsia"/>
            <w:lang w:eastAsia="ko-KR"/>
          </w:rPr>
          <w:delText xml:space="preserve">different </w:delText>
        </w:r>
      </w:del>
      <w:ins w:id="19" w:author="김휘용" w:date="2011-07-14T23:16:00Z">
        <w:r w:rsidR="002B218F">
          <w:rPr>
            <w:rFonts w:hint="eastAsia"/>
            <w:lang w:eastAsia="ko-KR"/>
          </w:rPr>
          <w:t xml:space="preserve">non-zero </w:t>
        </w:r>
      </w:ins>
      <w:r>
        <w:rPr>
          <w:rFonts w:hint="eastAsia"/>
          <w:lang w:eastAsia="ko-KR"/>
        </w:rPr>
        <w:t xml:space="preserve">motion vector </w:t>
      </w:r>
      <w:del w:id="20" w:author="김휘용" w:date="2011-07-14T23:16:00Z">
        <w:r w:rsidDel="002B218F">
          <w:rPr>
            <w:rFonts w:hint="eastAsia"/>
            <w:lang w:eastAsia="ko-KR"/>
          </w:rPr>
          <w:delText xml:space="preserve">from mvL0Col </w:delText>
        </w:r>
      </w:del>
      <w:r>
        <w:rPr>
          <w:rFonts w:hint="eastAsia"/>
          <w:lang w:eastAsia="ko-KR"/>
        </w:rPr>
        <w:t>is searched through the neighboring PUs. The search order is as follows:</w:t>
      </w:r>
    </w:p>
    <w:p w:rsidR="00C148C6" w:rsidRDefault="00C148C6" w:rsidP="00C148C6">
      <w:pPr>
        <w:pStyle w:val="WP4"/>
        <w:rPr>
          <w:lang w:eastAsia="ko-KR"/>
        </w:rPr>
      </w:pPr>
      <w:r>
        <w:rPr>
          <w:rFonts w:hint="eastAsia"/>
          <w:lang w:eastAsia="ko-KR"/>
        </w:rPr>
        <w:t>A (left PU): the PU just left to the top-left corner pixel of the current PU</w:t>
      </w:r>
    </w:p>
    <w:p w:rsidR="009C2D64" w:rsidRDefault="00C148C6" w:rsidP="009C2D64">
      <w:pPr>
        <w:pStyle w:val="WP4"/>
        <w:rPr>
          <w:lang w:eastAsia="ko-KR"/>
        </w:rPr>
      </w:pPr>
      <w:r>
        <w:rPr>
          <w:rFonts w:hint="eastAsia"/>
          <w:lang w:eastAsia="ko-KR"/>
        </w:rPr>
        <w:t>B</w:t>
      </w:r>
      <w:r w:rsidR="0018408E">
        <w:rPr>
          <w:rFonts w:hint="eastAsia"/>
          <w:lang w:eastAsia="ko-KR"/>
        </w:rPr>
        <w:t xml:space="preserve"> (</w:t>
      </w:r>
      <w:r w:rsidR="009C2D64">
        <w:rPr>
          <w:rFonts w:hint="eastAsia"/>
          <w:lang w:eastAsia="ko-KR"/>
        </w:rPr>
        <w:t>above PU</w:t>
      </w:r>
      <w:r w:rsidR="0018408E">
        <w:rPr>
          <w:rFonts w:hint="eastAsia"/>
          <w:lang w:eastAsia="ko-KR"/>
        </w:rPr>
        <w:t>)</w:t>
      </w:r>
      <w:r w:rsidR="009C2D64">
        <w:rPr>
          <w:rFonts w:hint="eastAsia"/>
          <w:lang w:eastAsia="ko-KR"/>
        </w:rPr>
        <w:t xml:space="preserve">: the PU </w:t>
      </w:r>
      <w:r w:rsidR="001410E2">
        <w:rPr>
          <w:rFonts w:hint="eastAsia"/>
          <w:lang w:eastAsia="ko-KR"/>
        </w:rPr>
        <w:t xml:space="preserve">just above the </w:t>
      </w:r>
      <w:r w:rsidR="009C2D64">
        <w:rPr>
          <w:rFonts w:hint="eastAsia"/>
          <w:lang w:eastAsia="ko-KR"/>
        </w:rPr>
        <w:t>top-left corner pixel of the current PU</w:t>
      </w:r>
    </w:p>
    <w:p w:rsidR="001410E2" w:rsidRDefault="00C148C6" w:rsidP="009C2D64">
      <w:pPr>
        <w:pStyle w:val="WP4"/>
        <w:rPr>
          <w:lang w:eastAsia="ko-KR"/>
        </w:rPr>
      </w:pPr>
      <w:r>
        <w:rPr>
          <w:rFonts w:hint="eastAsia"/>
          <w:lang w:eastAsia="ko-KR"/>
        </w:rPr>
        <w:t>E</w:t>
      </w:r>
      <w:r w:rsidR="0018408E">
        <w:rPr>
          <w:rFonts w:hint="eastAsia"/>
          <w:lang w:eastAsia="ko-KR"/>
        </w:rPr>
        <w:t xml:space="preserve"> (</w:t>
      </w:r>
      <w:r w:rsidR="001410E2">
        <w:rPr>
          <w:rFonts w:hint="eastAsia"/>
          <w:lang w:eastAsia="ko-KR"/>
        </w:rPr>
        <w:t>corner PU</w:t>
      </w:r>
      <w:r w:rsidR="0018408E">
        <w:rPr>
          <w:rFonts w:hint="eastAsia"/>
          <w:lang w:eastAsia="ko-KR"/>
        </w:rPr>
        <w:t>)</w:t>
      </w:r>
      <w:r w:rsidR="001410E2">
        <w:rPr>
          <w:rFonts w:hint="eastAsia"/>
          <w:lang w:eastAsia="ko-KR"/>
        </w:rPr>
        <w:t>: the PU just up-left to the top-left corner pixel of the current PU</w:t>
      </w:r>
    </w:p>
    <w:p w:rsidR="009C2D64" w:rsidRDefault="001410E2" w:rsidP="005234AF">
      <w:pPr>
        <w:jc w:val="both"/>
        <w:rPr>
          <w:lang w:eastAsia="ko-KR"/>
        </w:rPr>
      </w:pPr>
      <w:r>
        <w:rPr>
          <w:rFonts w:hint="eastAsia"/>
          <w:lang w:eastAsia="ko-KR"/>
        </w:rPr>
        <w:lastRenderedPageBreak/>
        <w:t>Figure 1 illustrates the search order.</w:t>
      </w:r>
    </w:p>
    <w:p w:rsidR="001410E2" w:rsidRDefault="001410E2" w:rsidP="005234AF">
      <w:pPr>
        <w:jc w:val="both"/>
        <w:rPr>
          <w:lang w:eastAsia="ko-KR"/>
        </w:rPr>
      </w:pPr>
    </w:p>
    <w:p w:rsidR="0018408E" w:rsidRDefault="00C148C6" w:rsidP="0018408E">
      <w:pPr>
        <w:keepNext/>
        <w:jc w:val="center"/>
      </w:pPr>
      <w:r>
        <w:rPr>
          <w:noProof/>
          <w:lang w:eastAsia="ko-KR"/>
        </w:rPr>
        <w:drawing>
          <wp:inline distT="0" distB="0" distL="0" distR="0">
            <wp:extent cx="3255645" cy="1743710"/>
            <wp:effectExtent l="0" t="0" r="0" b="0"/>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55645" cy="1743710"/>
                    </a:xfrm>
                    <a:prstGeom prst="rect">
                      <a:avLst/>
                    </a:prstGeom>
                    <a:noFill/>
                  </pic:spPr>
                </pic:pic>
              </a:graphicData>
            </a:graphic>
          </wp:inline>
        </w:drawing>
      </w:r>
    </w:p>
    <w:p w:rsidR="001410E2" w:rsidRDefault="0018408E" w:rsidP="0018408E">
      <w:pPr>
        <w:pStyle w:val="ac"/>
        <w:jc w:val="center"/>
        <w:rPr>
          <w:lang w:eastAsia="ko-KR"/>
        </w:rPr>
      </w:pPr>
      <w:r>
        <w:t xml:space="preserve">Figure </w:t>
      </w:r>
      <w:r w:rsidR="00462D94">
        <w:fldChar w:fldCharType="begin"/>
      </w:r>
      <w:r w:rsidR="00265435">
        <w:instrText xml:space="preserve"> SEQ Figure \* ARABIC </w:instrText>
      </w:r>
      <w:r w:rsidR="00462D94">
        <w:fldChar w:fldCharType="separate"/>
      </w:r>
      <w:r w:rsidR="003F20ED">
        <w:rPr>
          <w:noProof/>
        </w:rPr>
        <w:t>1</w:t>
      </w:r>
      <w:r w:rsidR="00462D94">
        <w:rPr>
          <w:noProof/>
        </w:rPr>
        <w:fldChar w:fldCharType="end"/>
      </w:r>
      <w:r>
        <w:rPr>
          <w:lang w:eastAsia="ko-KR"/>
        </w:rPr>
        <w:t>–</w:t>
      </w:r>
    </w:p>
    <w:p w:rsidR="009C2D64" w:rsidRDefault="009C2D64" w:rsidP="005234AF">
      <w:pPr>
        <w:jc w:val="both"/>
        <w:rPr>
          <w:lang w:eastAsia="ko-KR"/>
        </w:rPr>
      </w:pPr>
    </w:p>
    <w:p w:rsidR="0047025B" w:rsidRDefault="0047025B" w:rsidP="005234AF">
      <w:pPr>
        <w:jc w:val="both"/>
        <w:rPr>
          <w:ins w:id="21" w:author="김휘용" w:date="2011-07-21T19:30:00Z"/>
          <w:rFonts w:hint="eastAsia"/>
          <w:lang w:eastAsia="ko-KR"/>
        </w:rPr>
      </w:pPr>
      <w:ins w:id="22" w:author="김휘용" w:date="2011-07-21T19:30:00Z">
        <w:r>
          <w:rPr>
            <w:rFonts w:hint="eastAsia"/>
            <w:lang w:eastAsia="ko-KR"/>
          </w:rPr>
          <w:t>Detailed algorithm is shown below:</w:t>
        </w:r>
      </w:ins>
    </w:p>
    <w:p w:rsidR="0047025B" w:rsidRDefault="0047025B" w:rsidP="0047025B">
      <w:pPr>
        <w:jc w:val="center"/>
        <w:rPr>
          <w:ins w:id="23" w:author="김휘용" w:date="2011-07-21T19:30:00Z"/>
          <w:rFonts w:hint="eastAsia"/>
          <w:lang w:eastAsia="ko-KR"/>
        </w:rPr>
      </w:pPr>
      <w:ins w:id="24" w:author="김휘용" w:date="2011-07-21T19:33:00Z">
        <w:r>
          <w:rPr>
            <w:noProof/>
            <w:lang w:eastAsia="ko-KR"/>
          </w:rPr>
          <w:drawing>
            <wp:inline distT="0" distB="0" distL="0" distR="0" wp14:anchorId="1E5EC355">
              <wp:extent cx="4533848" cy="3892796"/>
              <wp:effectExtent l="0" t="0" r="0" b="0"/>
              <wp:docPr id="4"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532200" cy="3891381"/>
                      </a:xfrm>
                      <a:prstGeom prst="rect">
                        <a:avLst/>
                      </a:prstGeom>
                      <a:noFill/>
                    </pic:spPr>
                  </pic:pic>
                </a:graphicData>
              </a:graphic>
            </wp:inline>
          </w:drawing>
        </w:r>
      </w:ins>
    </w:p>
    <w:p w:rsidR="0047025B" w:rsidRDefault="0047025B" w:rsidP="005234AF">
      <w:pPr>
        <w:jc w:val="both"/>
        <w:rPr>
          <w:ins w:id="25" w:author="김휘용" w:date="2011-07-21T19:32:00Z"/>
          <w:rFonts w:hint="eastAsia"/>
          <w:lang w:eastAsia="ko-KR"/>
        </w:rPr>
      </w:pPr>
    </w:p>
    <w:p w:rsidR="005234AF" w:rsidRDefault="00164974" w:rsidP="005234AF">
      <w:pPr>
        <w:jc w:val="both"/>
        <w:rPr>
          <w:lang w:eastAsia="ko-KR"/>
        </w:rPr>
      </w:pPr>
      <w:r>
        <w:rPr>
          <w:rFonts w:hint="eastAsia"/>
          <w:lang w:eastAsia="ko-KR"/>
        </w:rPr>
        <w:t>Appendix A describes the required modification to WD3 text for Method-</w:t>
      </w:r>
      <w:r w:rsidR="00D512A8">
        <w:rPr>
          <w:rFonts w:hint="eastAsia"/>
          <w:lang w:eastAsia="ko-KR"/>
        </w:rPr>
        <w:t>A</w:t>
      </w:r>
      <w:r w:rsidR="005F0F52">
        <w:rPr>
          <w:rFonts w:hint="eastAsia"/>
          <w:lang w:eastAsia="ko-KR"/>
        </w:rPr>
        <w:t xml:space="preserve"> (yellow-marked part</w:t>
      </w:r>
      <w:r w:rsidR="00D41FA9">
        <w:rPr>
          <w:rFonts w:hint="eastAsia"/>
          <w:lang w:eastAsia="ko-KR"/>
        </w:rPr>
        <w:t xml:space="preserve"> only</w:t>
      </w:r>
      <w:r w:rsidR="005F0F52">
        <w:rPr>
          <w:rFonts w:hint="eastAsia"/>
          <w:lang w:eastAsia="ko-KR"/>
        </w:rPr>
        <w:t>)</w:t>
      </w:r>
      <w:r>
        <w:rPr>
          <w:rFonts w:hint="eastAsia"/>
          <w:lang w:eastAsia="ko-KR"/>
        </w:rPr>
        <w:t>.</w:t>
      </w:r>
    </w:p>
    <w:p w:rsidR="00BE7FCB" w:rsidRDefault="00BE7FCB" w:rsidP="005234AF">
      <w:pPr>
        <w:jc w:val="both"/>
        <w:rPr>
          <w:lang w:eastAsia="ko-KR"/>
        </w:rPr>
      </w:pPr>
      <w:r>
        <w:rPr>
          <w:rFonts w:hint="eastAsia"/>
          <w:lang w:eastAsia="ko-KR"/>
        </w:rPr>
        <w:t xml:space="preserve">Table </w:t>
      </w:r>
      <w:r w:rsidR="00D512A8">
        <w:rPr>
          <w:rFonts w:hint="eastAsia"/>
          <w:lang w:eastAsia="ko-KR"/>
        </w:rPr>
        <w:t>1</w:t>
      </w:r>
      <w:r>
        <w:rPr>
          <w:rFonts w:hint="eastAsia"/>
          <w:lang w:eastAsia="ko-KR"/>
        </w:rPr>
        <w:t xml:space="preserve"> shows the experimental results for Method-</w:t>
      </w:r>
      <w:r w:rsidR="00D512A8">
        <w:rPr>
          <w:rFonts w:hint="eastAsia"/>
          <w:lang w:eastAsia="ko-KR"/>
        </w:rPr>
        <w:t>A</w:t>
      </w:r>
      <w:r>
        <w:rPr>
          <w:rFonts w:hint="eastAsia"/>
          <w:lang w:eastAsia="ko-KR"/>
        </w:rPr>
        <w:t>.</w:t>
      </w:r>
    </w:p>
    <w:p w:rsidR="00BE7FCB" w:rsidRPr="00BE7FCB" w:rsidRDefault="00BE7FCB" w:rsidP="005C5D60">
      <w:pPr>
        <w:spacing w:before="240" w:after="120"/>
        <w:ind w:left="357"/>
        <w:jc w:val="center"/>
        <w:rPr>
          <w:b/>
          <w:sz w:val="20"/>
          <w:lang w:eastAsia="ko-KR"/>
        </w:rPr>
      </w:pPr>
      <w:r w:rsidRPr="00BE7FCB">
        <w:rPr>
          <w:b/>
          <w:sz w:val="20"/>
          <w:lang w:eastAsia="ko-KR"/>
        </w:rPr>
        <w:t>Table</w:t>
      </w:r>
      <w:r w:rsidR="00D512A8">
        <w:rPr>
          <w:rFonts w:hint="eastAsia"/>
          <w:b/>
          <w:sz w:val="20"/>
          <w:lang w:eastAsia="ko-KR"/>
        </w:rPr>
        <w:t>1</w:t>
      </w:r>
      <w:r>
        <w:rPr>
          <w:rFonts w:hint="eastAsia"/>
          <w:b/>
          <w:sz w:val="20"/>
          <w:lang w:eastAsia="ko-KR"/>
        </w:rPr>
        <w:t xml:space="preserve"> - Method-</w:t>
      </w:r>
      <w:r w:rsidR="00D512A8">
        <w:rPr>
          <w:rFonts w:hint="eastAsia"/>
          <w:b/>
          <w:sz w:val="20"/>
          <w:lang w:eastAsia="ko-KR"/>
        </w:rPr>
        <w:t>A</w:t>
      </w:r>
      <w:r>
        <w:rPr>
          <w:rFonts w:hint="eastAsia"/>
          <w:b/>
          <w:sz w:val="20"/>
          <w:lang w:eastAsia="ko-KR"/>
        </w:rPr>
        <w:t xml:space="preserve"> results</w:t>
      </w:r>
      <w:r w:rsidRPr="00BE7FCB">
        <w:rPr>
          <w:rFonts w:hint="eastAsia"/>
          <w:b/>
          <w:sz w:val="20"/>
          <w:lang w:eastAsia="ko-KR"/>
        </w:rPr>
        <w:t xml:space="preserve"> (anchor: HM3.0)</w:t>
      </w:r>
    </w:p>
    <w:tbl>
      <w:tblPr>
        <w:tblW w:w="7240" w:type="dxa"/>
        <w:jc w:val="center"/>
        <w:tblInd w:w="84" w:type="dxa"/>
        <w:tblCellMar>
          <w:left w:w="99" w:type="dxa"/>
          <w:right w:w="99" w:type="dxa"/>
        </w:tblCellMar>
        <w:tblLook w:val="04A0" w:firstRow="1" w:lastRow="0" w:firstColumn="1" w:lastColumn="0" w:noHBand="0" w:noVBand="1"/>
      </w:tblPr>
      <w:tblGrid>
        <w:gridCol w:w="1360"/>
        <w:gridCol w:w="980"/>
        <w:gridCol w:w="980"/>
        <w:gridCol w:w="980"/>
        <w:gridCol w:w="980"/>
        <w:gridCol w:w="980"/>
        <w:gridCol w:w="980"/>
      </w:tblGrid>
      <w:tr w:rsidR="00D23957" w:rsidRPr="00D23957" w:rsidTr="00D23957">
        <w:trPr>
          <w:trHeight w:val="270"/>
          <w:jc w:val="center"/>
          <w:ins w:id="26" w:author="김휘용" w:date="2011-07-22T00:44:00Z"/>
        </w:trPr>
        <w:tc>
          <w:tcPr>
            <w:tcW w:w="1360"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jc w:val="center"/>
              <w:textAlignment w:val="auto"/>
              <w:rPr>
                <w:ins w:id="27" w:author="김휘용" w:date="2011-07-22T00:44:00Z"/>
                <w:rFonts w:ascii="Arial" w:eastAsia="굴림" w:hAnsi="Arial" w:cs="Arial"/>
                <w:sz w:val="20"/>
                <w:lang w:eastAsia="ko-KR"/>
              </w:rPr>
            </w:pPr>
            <w:bookmarkStart w:id="28" w:name="_GoBack"/>
            <w:ins w:id="29" w:author="김휘용" w:date="2011-07-22T00:44:00Z">
              <w:r w:rsidRPr="00D23957">
                <w:rPr>
                  <w:rFonts w:ascii="Arial" w:eastAsia="굴림" w:hAnsi="Arial" w:cs="Arial"/>
                  <w:sz w:val="20"/>
                  <w:lang w:eastAsia="ko-KR"/>
                </w:rPr>
                <w:t xml:space="preserve">　</w:t>
              </w:r>
            </w:ins>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jc w:val="center"/>
              <w:textAlignment w:val="auto"/>
              <w:rPr>
                <w:ins w:id="30" w:author="김휘용" w:date="2011-07-22T00:44:00Z"/>
                <w:rFonts w:ascii="Arial" w:eastAsia="굴림" w:hAnsi="Arial" w:cs="Arial"/>
                <w:sz w:val="20"/>
                <w:lang w:eastAsia="ko-KR"/>
              </w:rPr>
            </w:pPr>
            <w:ins w:id="31" w:author="김휘용" w:date="2011-07-22T00:44:00Z">
              <w:r w:rsidRPr="00D23957">
                <w:rPr>
                  <w:rFonts w:ascii="Arial" w:eastAsia="굴림" w:hAnsi="Arial" w:cs="Arial"/>
                  <w:sz w:val="20"/>
                  <w:lang w:eastAsia="ko-KR"/>
                </w:rPr>
                <w:t>Random Access HE</w:t>
              </w:r>
            </w:ins>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jc w:val="center"/>
              <w:textAlignment w:val="auto"/>
              <w:rPr>
                <w:ins w:id="32" w:author="김휘용" w:date="2011-07-22T00:44:00Z"/>
                <w:rFonts w:ascii="Arial" w:eastAsia="굴림" w:hAnsi="Arial" w:cs="Arial"/>
                <w:sz w:val="20"/>
                <w:lang w:eastAsia="ko-KR"/>
              </w:rPr>
            </w:pPr>
            <w:ins w:id="33" w:author="김휘용" w:date="2011-07-22T00:44:00Z">
              <w:r w:rsidRPr="00D23957">
                <w:rPr>
                  <w:rFonts w:ascii="Arial" w:eastAsia="굴림" w:hAnsi="Arial" w:cs="Arial"/>
                  <w:sz w:val="20"/>
                  <w:lang w:eastAsia="ko-KR"/>
                </w:rPr>
                <w:t>Random Access LC</w:t>
              </w:r>
            </w:ins>
          </w:p>
        </w:tc>
      </w:tr>
      <w:tr w:rsidR="00D23957" w:rsidRPr="00D23957" w:rsidTr="00D23957">
        <w:trPr>
          <w:trHeight w:val="270"/>
          <w:jc w:val="center"/>
          <w:ins w:id="34" w:author="김휘용" w:date="2011-07-22T00:44:00Z"/>
        </w:trPr>
        <w:tc>
          <w:tcPr>
            <w:tcW w:w="1360" w:type="dxa"/>
            <w:vMerge/>
            <w:tcBorders>
              <w:top w:val="single" w:sz="8" w:space="0" w:color="auto"/>
              <w:left w:val="single" w:sz="8" w:space="0" w:color="auto"/>
              <w:bottom w:val="single" w:sz="8" w:space="0" w:color="000000"/>
              <w:right w:val="single" w:sz="8" w:space="0" w:color="auto"/>
            </w:tcBorders>
            <w:vAlign w:val="center"/>
            <w:hideMark/>
          </w:tcPr>
          <w:p w:rsidR="00D23957" w:rsidRPr="00D23957" w:rsidRDefault="00D23957" w:rsidP="00D23957">
            <w:pPr>
              <w:tabs>
                <w:tab w:val="clear" w:pos="360"/>
                <w:tab w:val="clear" w:pos="720"/>
                <w:tab w:val="clear" w:pos="1080"/>
                <w:tab w:val="clear" w:pos="1440"/>
              </w:tabs>
              <w:overflowPunct/>
              <w:autoSpaceDE/>
              <w:autoSpaceDN/>
              <w:adjustRightInd/>
              <w:spacing w:before="0"/>
              <w:textAlignment w:val="auto"/>
              <w:rPr>
                <w:ins w:id="35" w:author="김휘용" w:date="2011-07-22T00:44:00Z"/>
                <w:rFonts w:ascii="Arial" w:eastAsia="굴림" w:hAnsi="Arial" w:cs="Arial"/>
                <w:sz w:val="20"/>
                <w:lang w:eastAsia="ko-KR"/>
              </w:rPr>
            </w:pPr>
          </w:p>
        </w:tc>
        <w:tc>
          <w:tcPr>
            <w:tcW w:w="980" w:type="dxa"/>
            <w:tcBorders>
              <w:top w:val="nil"/>
              <w:left w:val="nil"/>
              <w:bottom w:val="nil"/>
              <w:right w:val="nil"/>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jc w:val="center"/>
              <w:textAlignment w:val="auto"/>
              <w:rPr>
                <w:ins w:id="36" w:author="김휘용" w:date="2011-07-22T00:44:00Z"/>
                <w:rFonts w:ascii="Arial" w:eastAsia="굴림" w:hAnsi="Arial" w:cs="Arial"/>
                <w:sz w:val="20"/>
                <w:lang w:eastAsia="ko-KR"/>
              </w:rPr>
            </w:pPr>
            <w:ins w:id="37" w:author="김휘용" w:date="2011-07-22T00:44:00Z">
              <w:r w:rsidRPr="00D23957">
                <w:rPr>
                  <w:rFonts w:ascii="Arial" w:eastAsia="굴림" w:hAnsi="Arial" w:cs="Arial"/>
                  <w:sz w:val="20"/>
                  <w:lang w:eastAsia="ko-KR"/>
                </w:rPr>
                <w:t>Y</w:t>
              </w:r>
            </w:ins>
          </w:p>
        </w:tc>
        <w:tc>
          <w:tcPr>
            <w:tcW w:w="980" w:type="dxa"/>
            <w:tcBorders>
              <w:top w:val="nil"/>
              <w:left w:val="nil"/>
              <w:bottom w:val="nil"/>
              <w:right w:val="nil"/>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jc w:val="center"/>
              <w:textAlignment w:val="auto"/>
              <w:rPr>
                <w:ins w:id="38" w:author="김휘용" w:date="2011-07-22T00:44:00Z"/>
                <w:rFonts w:ascii="Arial" w:eastAsia="굴림" w:hAnsi="Arial" w:cs="Arial"/>
                <w:sz w:val="20"/>
                <w:lang w:eastAsia="ko-KR"/>
              </w:rPr>
            </w:pPr>
            <w:ins w:id="39" w:author="김휘용" w:date="2011-07-22T00:44:00Z">
              <w:r w:rsidRPr="00D23957">
                <w:rPr>
                  <w:rFonts w:ascii="Arial" w:eastAsia="굴림" w:hAnsi="Arial" w:cs="Arial"/>
                  <w:sz w:val="20"/>
                  <w:lang w:eastAsia="ko-KR"/>
                </w:rPr>
                <w:t>U</w:t>
              </w:r>
            </w:ins>
          </w:p>
        </w:tc>
        <w:tc>
          <w:tcPr>
            <w:tcW w:w="980" w:type="dxa"/>
            <w:tcBorders>
              <w:top w:val="nil"/>
              <w:left w:val="nil"/>
              <w:bottom w:val="nil"/>
              <w:right w:val="single" w:sz="8" w:space="0" w:color="auto"/>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jc w:val="center"/>
              <w:textAlignment w:val="auto"/>
              <w:rPr>
                <w:ins w:id="40" w:author="김휘용" w:date="2011-07-22T00:44:00Z"/>
                <w:rFonts w:ascii="Arial" w:eastAsia="굴림" w:hAnsi="Arial" w:cs="Arial"/>
                <w:sz w:val="20"/>
                <w:lang w:eastAsia="ko-KR"/>
              </w:rPr>
            </w:pPr>
            <w:ins w:id="41" w:author="김휘용" w:date="2011-07-22T00:44:00Z">
              <w:r w:rsidRPr="00D23957">
                <w:rPr>
                  <w:rFonts w:ascii="Arial" w:eastAsia="굴림" w:hAnsi="Arial" w:cs="Arial"/>
                  <w:sz w:val="20"/>
                  <w:lang w:eastAsia="ko-KR"/>
                </w:rPr>
                <w:t>V</w:t>
              </w:r>
            </w:ins>
          </w:p>
        </w:tc>
        <w:tc>
          <w:tcPr>
            <w:tcW w:w="980" w:type="dxa"/>
            <w:tcBorders>
              <w:top w:val="nil"/>
              <w:left w:val="nil"/>
              <w:bottom w:val="single" w:sz="8" w:space="0" w:color="auto"/>
              <w:right w:val="nil"/>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jc w:val="center"/>
              <w:textAlignment w:val="auto"/>
              <w:rPr>
                <w:ins w:id="42" w:author="김휘용" w:date="2011-07-22T00:44:00Z"/>
                <w:rFonts w:ascii="Arial" w:eastAsia="굴림" w:hAnsi="Arial" w:cs="Arial"/>
                <w:sz w:val="20"/>
                <w:lang w:eastAsia="ko-KR"/>
              </w:rPr>
            </w:pPr>
            <w:ins w:id="43" w:author="김휘용" w:date="2011-07-22T00:44:00Z">
              <w:r w:rsidRPr="00D23957">
                <w:rPr>
                  <w:rFonts w:ascii="Arial" w:eastAsia="굴림" w:hAnsi="Arial" w:cs="Arial"/>
                  <w:sz w:val="20"/>
                  <w:lang w:eastAsia="ko-KR"/>
                </w:rPr>
                <w:t>Y</w:t>
              </w:r>
            </w:ins>
          </w:p>
        </w:tc>
        <w:tc>
          <w:tcPr>
            <w:tcW w:w="980" w:type="dxa"/>
            <w:tcBorders>
              <w:top w:val="nil"/>
              <w:left w:val="nil"/>
              <w:bottom w:val="single" w:sz="8" w:space="0" w:color="auto"/>
              <w:right w:val="nil"/>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jc w:val="center"/>
              <w:textAlignment w:val="auto"/>
              <w:rPr>
                <w:ins w:id="44" w:author="김휘용" w:date="2011-07-22T00:44:00Z"/>
                <w:rFonts w:ascii="Arial" w:eastAsia="굴림" w:hAnsi="Arial" w:cs="Arial"/>
                <w:sz w:val="20"/>
                <w:lang w:eastAsia="ko-KR"/>
              </w:rPr>
            </w:pPr>
            <w:ins w:id="45" w:author="김휘용" w:date="2011-07-22T00:44:00Z">
              <w:r w:rsidRPr="00D23957">
                <w:rPr>
                  <w:rFonts w:ascii="Arial" w:eastAsia="굴림" w:hAnsi="Arial" w:cs="Arial"/>
                  <w:sz w:val="20"/>
                  <w:lang w:eastAsia="ko-KR"/>
                </w:rPr>
                <w:t>U</w:t>
              </w:r>
            </w:ins>
          </w:p>
        </w:tc>
        <w:tc>
          <w:tcPr>
            <w:tcW w:w="980" w:type="dxa"/>
            <w:tcBorders>
              <w:top w:val="nil"/>
              <w:left w:val="nil"/>
              <w:bottom w:val="single" w:sz="8" w:space="0" w:color="auto"/>
              <w:right w:val="single" w:sz="8" w:space="0" w:color="auto"/>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jc w:val="center"/>
              <w:textAlignment w:val="auto"/>
              <w:rPr>
                <w:ins w:id="46" w:author="김휘용" w:date="2011-07-22T00:44:00Z"/>
                <w:rFonts w:ascii="Arial" w:eastAsia="굴림" w:hAnsi="Arial" w:cs="Arial"/>
                <w:sz w:val="20"/>
                <w:lang w:eastAsia="ko-KR"/>
              </w:rPr>
            </w:pPr>
            <w:ins w:id="47" w:author="김휘용" w:date="2011-07-22T00:44:00Z">
              <w:r w:rsidRPr="00D23957">
                <w:rPr>
                  <w:rFonts w:ascii="Arial" w:eastAsia="굴림" w:hAnsi="Arial" w:cs="Arial"/>
                  <w:sz w:val="20"/>
                  <w:lang w:eastAsia="ko-KR"/>
                </w:rPr>
                <w:t>V</w:t>
              </w:r>
            </w:ins>
          </w:p>
        </w:tc>
      </w:tr>
      <w:tr w:rsidR="00D23957" w:rsidRPr="00D23957" w:rsidTr="00D23957">
        <w:trPr>
          <w:trHeight w:val="255"/>
          <w:jc w:val="center"/>
          <w:ins w:id="48" w:author="김휘용" w:date="2011-07-22T00:44:00Z"/>
        </w:trPr>
        <w:tc>
          <w:tcPr>
            <w:tcW w:w="1360" w:type="dxa"/>
            <w:tcBorders>
              <w:top w:val="nil"/>
              <w:left w:val="single" w:sz="8" w:space="0" w:color="auto"/>
              <w:bottom w:val="nil"/>
              <w:right w:val="single" w:sz="8" w:space="0" w:color="auto"/>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textAlignment w:val="auto"/>
              <w:rPr>
                <w:ins w:id="49" w:author="김휘용" w:date="2011-07-22T00:44:00Z"/>
                <w:rFonts w:ascii="Arial" w:eastAsia="굴림" w:hAnsi="Arial" w:cs="Arial"/>
                <w:sz w:val="20"/>
                <w:lang w:eastAsia="ko-KR"/>
              </w:rPr>
            </w:pPr>
            <w:ins w:id="50" w:author="김휘용" w:date="2011-07-22T00:44:00Z">
              <w:r w:rsidRPr="00D23957">
                <w:rPr>
                  <w:rFonts w:ascii="Arial" w:eastAsia="굴림" w:hAnsi="Arial" w:cs="Arial"/>
                  <w:sz w:val="20"/>
                  <w:lang w:eastAsia="ko-KR"/>
                </w:rPr>
                <w:t>Class A</w:t>
              </w:r>
            </w:ins>
          </w:p>
        </w:tc>
        <w:tc>
          <w:tcPr>
            <w:tcW w:w="980" w:type="dxa"/>
            <w:tcBorders>
              <w:top w:val="single" w:sz="8" w:space="0" w:color="auto"/>
              <w:left w:val="nil"/>
              <w:bottom w:val="nil"/>
              <w:right w:val="nil"/>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jc w:val="right"/>
              <w:textAlignment w:val="auto"/>
              <w:rPr>
                <w:ins w:id="51" w:author="김휘용" w:date="2011-07-22T00:44:00Z"/>
                <w:rFonts w:ascii="Arial" w:eastAsia="굴림" w:hAnsi="Arial" w:cs="Arial"/>
                <w:sz w:val="20"/>
                <w:lang w:eastAsia="ko-KR"/>
              </w:rPr>
            </w:pPr>
            <w:ins w:id="52" w:author="김휘용" w:date="2011-07-22T00:44:00Z">
              <w:r w:rsidRPr="00D23957">
                <w:rPr>
                  <w:rFonts w:ascii="Arial" w:eastAsia="굴림" w:hAnsi="Arial" w:cs="Arial"/>
                  <w:sz w:val="20"/>
                  <w:lang w:eastAsia="ko-KR"/>
                </w:rPr>
                <w:t xml:space="preserve">-0.1 </w:t>
              </w:r>
            </w:ins>
          </w:p>
        </w:tc>
        <w:tc>
          <w:tcPr>
            <w:tcW w:w="980" w:type="dxa"/>
            <w:tcBorders>
              <w:top w:val="single" w:sz="8" w:space="0" w:color="auto"/>
              <w:left w:val="nil"/>
              <w:bottom w:val="nil"/>
              <w:right w:val="nil"/>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jc w:val="right"/>
              <w:textAlignment w:val="auto"/>
              <w:rPr>
                <w:ins w:id="53" w:author="김휘용" w:date="2011-07-22T00:44:00Z"/>
                <w:rFonts w:ascii="Arial" w:eastAsia="굴림" w:hAnsi="Arial" w:cs="Arial"/>
                <w:sz w:val="20"/>
                <w:lang w:eastAsia="ko-KR"/>
              </w:rPr>
            </w:pPr>
            <w:ins w:id="54" w:author="김휘용" w:date="2011-07-22T00:44:00Z">
              <w:r w:rsidRPr="00D23957">
                <w:rPr>
                  <w:rFonts w:ascii="Arial" w:eastAsia="굴림" w:hAnsi="Arial" w:cs="Arial"/>
                  <w:sz w:val="20"/>
                  <w:lang w:eastAsia="ko-KR"/>
                </w:rPr>
                <w:t xml:space="preserve">0.0 </w:t>
              </w:r>
            </w:ins>
          </w:p>
        </w:tc>
        <w:tc>
          <w:tcPr>
            <w:tcW w:w="980" w:type="dxa"/>
            <w:tcBorders>
              <w:top w:val="single" w:sz="8" w:space="0" w:color="auto"/>
              <w:left w:val="nil"/>
              <w:bottom w:val="nil"/>
              <w:right w:val="single" w:sz="8" w:space="0" w:color="auto"/>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jc w:val="right"/>
              <w:textAlignment w:val="auto"/>
              <w:rPr>
                <w:ins w:id="55" w:author="김휘용" w:date="2011-07-22T00:44:00Z"/>
                <w:rFonts w:ascii="Arial" w:eastAsia="굴림" w:hAnsi="Arial" w:cs="Arial"/>
                <w:sz w:val="20"/>
                <w:lang w:eastAsia="ko-KR"/>
              </w:rPr>
            </w:pPr>
            <w:ins w:id="56" w:author="김휘용" w:date="2011-07-22T00:44:00Z">
              <w:r w:rsidRPr="00D23957">
                <w:rPr>
                  <w:rFonts w:ascii="Arial" w:eastAsia="굴림" w:hAnsi="Arial" w:cs="Arial"/>
                  <w:sz w:val="20"/>
                  <w:lang w:eastAsia="ko-KR"/>
                </w:rPr>
                <w:t xml:space="preserve">0.1 </w:t>
              </w:r>
            </w:ins>
          </w:p>
        </w:tc>
        <w:tc>
          <w:tcPr>
            <w:tcW w:w="980" w:type="dxa"/>
            <w:tcBorders>
              <w:top w:val="nil"/>
              <w:left w:val="nil"/>
              <w:bottom w:val="nil"/>
              <w:right w:val="nil"/>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jc w:val="right"/>
              <w:textAlignment w:val="auto"/>
              <w:rPr>
                <w:ins w:id="57" w:author="김휘용" w:date="2011-07-22T00:44:00Z"/>
                <w:rFonts w:ascii="Arial" w:eastAsia="굴림" w:hAnsi="Arial" w:cs="Arial"/>
                <w:sz w:val="20"/>
                <w:lang w:eastAsia="ko-KR"/>
              </w:rPr>
            </w:pPr>
            <w:ins w:id="58" w:author="김휘용" w:date="2011-07-22T00:44:00Z">
              <w:r w:rsidRPr="00D23957">
                <w:rPr>
                  <w:rFonts w:ascii="Arial" w:eastAsia="굴림" w:hAnsi="Arial" w:cs="Arial"/>
                  <w:sz w:val="20"/>
                  <w:lang w:eastAsia="ko-KR"/>
                </w:rPr>
                <w:t xml:space="preserve">0.0 </w:t>
              </w:r>
            </w:ins>
          </w:p>
        </w:tc>
        <w:tc>
          <w:tcPr>
            <w:tcW w:w="980" w:type="dxa"/>
            <w:tcBorders>
              <w:top w:val="nil"/>
              <w:left w:val="nil"/>
              <w:bottom w:val="nil"/>
              <w:right w:val="nil"/>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jc w:val="right"/>
              <w:textAlignment w:val="auto"/>
              <w:rPr>
                <w:ins w:id="59" w:author="김휘용" w:date="2011-07-22T00:44:00Z"/>
                <w:rFonts w:ascii="Arial" w:eastAsia="굴림" w:hAnsi="Arial" w:cs="Arial"/>
                <w:sz w:val="20"/>
                <w:lang w:eastAsia="ko-KR"/>
              </w:rPr>
            </w:pPr>
            <w:ins w:id="60" w:author="김휘용" w:date="2011-07-22T00:44:00Z">
              <w:r w:rsidRPr="00D23957">
                <w:rPr>
                  <w:rFonts w:ascii="Arial" w:eastAsia="굴림" w:hAnsi="Arial" w:cs="Arial"/>
                  <w:sz w:val="20"/>
                  <w:lang w:eastAsia="ko-KR"/>
                </w:rPr>
                <w:t xml:space="preserve">-0.1 </w:t>
              </w:r>
            </w:ins>
          </w:p>
        </w:tc>
        <w:tc>
          <w:tcPr>
            <w:tcW w:w="980" w:type="dxa"/>
            <w:tcBorders>
              <w:top w:val="nil"/>
              <w:left w:val="nil"/>
              <w:bottom w:val="nil"/>
              <w:right w:val="single" w:sz="8" w:space="0" w:color="auto"/>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jc w:val="right"/>
              <w:textAlignment w:val="auto"/>
              <w:rPr>
                <w:ins w:id="61" w:author="김휘용" w:date="2011-07-22T00:44:00Z"/>
                <w:rFonts w:ascii="Arial" w:eastAsia="굴림" w:hAnsi="Arial" w:cs="Arial"/>
                <w:sz w:val="20"/>
                <w:lang w:eastAsia="ko-KR"/>
              </w:rPr>
            </w:pPr>
            <w:ins w:id="62" w:author="김휘용" w:date="2011-07-22T00:44:00Z">
              <w:r w:rsidRPr="00D23957">
                <w:rPr>
                  <w:rFonts w:ascii="Arial" w:eastAsia="굴림" w:hAnsi="Arial" w:cs="Arial"/>
                  <w:sz w:val="20"/>
                  <w:lang w:eastAsia="ko-KR"/>
                </w:rPr>
                <w:t xml:space="preserve">0.1 </w:t>
              </w:r>
            </w:ins>
          </w:p>
        </w:tc>
      </w:tr>
      <w:tr w:rsidR="00D23957" w:rsidRPr="00D23957" w:rsidTr="00D23957">
        <w:trPr>
          <w:trHeight w:val="255"/>
          <w:jc w:val="center"/>
          <w:ins w:id="63" w:author="김휘용" w:date="2011-07-22T00:44:00Z"/>
        </w:trPr>
        <w:tc>
          <w:tcPr>
            <w:tcW w:w="1360" w:type="dxa"/>
            <w:tcBorders>
              <w:top w:val="nil"/>
              <w:left w:val="single" w:sz="8" w:space="0" w:color="auto"/>
              <w:bottom w:val="nil"/>
              <w:right w:val="single" w:sz="8" w:space="0" w:color="auto"/>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textAlignment w:val="auto"/>
              <w:rPr>
                <w:ins w:id="64" w:author="김휘용" w:date="2011-07-22T00:44:00Z"/>
                <w:rFonts w:ascii="Arial" w:eastAsia="굴림" w:hAnsi="Arial" w:cs="Arial"/>
                <w:sz w:val="20"/>
                <w:lang w:eastAsia="ko-KR"/>
              </w:rPr>
            </w:pPr>
            <w:ins w:id="65" w:author="김휘용" w:date="2011-07-22T00:44:00Z">
              <w:r w:rsidRPr="00D23957">
                <w:rPr>
                  <w:rFonts w:ascii="Arial" w:eastAsia="굴림" w:hAnsi="Arial" w:cs="Arial"/>
                  <w:sz w:val="20"/>
                  <w:lang w:eastAsia="ko-KR"/>
                </w:rPr>
                <w:t>Class B</w:t>
              </w:r>
            </w:ins>
          </w:p>
        </w:tc>
        <w:tc>
          <w:tcPr>
            <w:tcW w:w="980" w:type="dxa"/>
            <w:tcBorders>
              <w:top w:val="nil"/>
              <w:left w:val="nil"/>
              <w:bottom w:val="nil"/>
              <w:right w:val="nil"/>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jc w:val="right"/>
              <w:textAlignment w:val="auto"/>
              <w:rPr>
                <w:ins w:id="66" w:author="김휘용" w:date="2011-07-22T00:44:00Z"/>
                <w:rFonts w:ascii="Arial" w:eastAsia="굴림" w:hAnsi="Arial" w:cs="Arial"/>
                <w:sz w:val="20"/>
                <w:lang w:eastAsia="ko-KR"/>
              </w:rPr>
            </w:pPr>
            <w:ins w:id="67" w:author="김휘용" w:date="2011-07-22T00:44:00Z">
              <w:r w:rsidRPr="00D23957">
                <w:rPr>
                  <w:rFonts w:ascii="Arial" w:eastAsia="굴림" w:hAnsi="Arial" w:cs="Arial"/>
                  <w:sz w:val="20"/>
                  <w:lang w:eastAsia="ko-KR"/>
                </w:rPr>
                <w:t xml:space="preserve">0.0 </w:t>
              </w:r>
            </w:ins>
          </w:p>
        </w:tc>
        <w:tc>
          <w:tcPr>
            <w:tcW w:w="980" w:type="dxa"/>
            <w:tcBorders>
              <w:top w:val="nil"/>
              <w:left w:val="nil"/>
              <w:bottom w:val="nil"/>
              <w:right w:val="nil"/>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jc w:val="right"/>
              <w:textAlignment w:val="auto"/>
              <w:rPr>
                <w:ins w:id="68" w:author="김휘용" w:date="2011-07-22T00:44:00Z"/>
                <w:rFonts w:ascii="Arial" w:eastAsia="굴림" w:hAnsi="Arial" w:cs="Arial"/>
                <w:sz w:val="20"/>
                <w:lang w:eastAsia="ko-KR"/>
              </w:rPr>
            </w:pPr>
            <w:ins w:id="69" w:author="김휘용" w:date="2011-07-22T00:44:00Z">
              <w:r w:rsidRPr="00D23957">
                <w:rPr>
                  <w:rFonts w:ascii="Arial" w:eastAsia="굴림" w:hAnsi="Arial" w:cs="Arial"/>
                  <w:sz w:val="20"/>
                  <w:lang w:eastAsia="ko-KR"/>
                </w:rPr>
                <w:t xml:space="preserve">-0.1 </w:t>
              </w:r>
            </w:ins>
          </w:p>
        </w:tc>
        <w:tc>
          <w:tcPr>
            <w:tcW w:w="980" w:type="dxa"/>
            <w:tcBorders>
              <w:top w:val="nil"/>
              <w:left w:val="nil"/>
              <w:bottom w:val="nil"/>
              <w:right w:val="single" w:sz="8" w:space="0" w:color="auto"/>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jc w:val="right"/>
              <w:textAlignment w:val="auto"/>
              <w:rPr>
                <w:ins w:id="70" w:author="김휘용" w:date="2011-07-22T00:44:00Z"/>
                <w:rFonts w:ascii="Arial" w:eastAsia="굴림" w:hAnsi="Arial" w:cs="Arial"/>
                <w:sz w:val="20"/>
                <w:lang w:eastAsia="ko-KR"/>
              </w:rPr>
            </w:pPr>
            <w:ins w:id="71" w:author="김휘용" w:date="2011-07-22T00:44:00Z">
              <w:r w:rsidRPr="00D23957">
                <w:rPr>
                  <w:rFonts w:ascii="Arial" w:eastAsia="굴림" w:hAnsi="Arial" w:cs="Arial"/>
                  <w:sz w:val="20"/>
                  <w:lang w:eastAsia="ko-KR"/>
                </w:rPr>
                <w:t xml:space="preserve">-0.1 </w:t>
              </w:r>
            </w:ins>
          </w:p>
        </w:tc>
        <w:tc>
          <w:tcPr>
            <w:tcW w:w="980" w:type="dxa"/>
            <w:tcBorders>
              <w:top w:val="nil"/>
              <w:left w:val="nil"/>
              <w:bottom w:val="nil"/>
              <w:right w:val="nil"/>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jc w:val="right"/>
              <w:textAlignment w:val="auto"/>
              <w:rPr>
                <w:ins w:id="72" w:author="김휘용" w:date="2011-07-22T00:44:00Z"/>
                <w:rFonts w:ascii="Arial" w:eastAsia="굴림" w:hAnsi="Arial" w:cs="Arial"/>
                <w:sz w:val="20"/>
                <w:lang w:eastAsia="ko-KR"/>
              </w:rPr>
            </w:pPr>
            <w:ins w:id="73" w:author="김휘용" w:date="2011-07-22T00:44:00Z">
              <w:r w:rsidRPr="00D23957">
                <w:rPr>
                  <w:rFonts w:ascii="Arial" w:eastAsia="굴림" w:hAnsi="Arial" w:cs="Arial"/>
                  <w:sz w:val="20"/>
                  <w:lang w:eastAsia="ko-KR"/>
                </w:rPr>
                <w:t xml:space="preserve">0.0 </w:t>
              </w:r>
            </w:ins>
          </w:p>
        </w:tc>
        <w:tc>
          <w:tcPr>
            <w:tcW w:w="980" w:type="dxa"/>
            <w:tcBorders>
              <w:top w:val="nil"/>
              <w:left w:val="nil"/>
              <w:bottom w:val="nil"/>
              <w:right w:val="nil"/>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jc w:val="right"/>
              <w:textAlignment w:val="auto"/>
              <w:rPr>
                <w:ins w:id="74" w:author="김휘용" w:date="2011-07-22T00:44:00Z"/>
                <w:rFonts w:ascii="Arial" w:eastAsia="굴림" w:hAnsi="Arial" w:cs="Arial"/>
                <w:sz w:val="20"/>
                <w:lang w:eastAsia="ko-KR"/>
              </w:rPr>
            </w:pPr>
            <w:ins w:id="75" w:author="김휘용" w:date="2011-07-22T00:44:00Z">
              <w:r w:rsidRPr="00D23957">
                <w:rPr>
                  <w:rFonts w:ascii="Arial" w:eastAsia="굴림" w:hAnsi="Arial" w:cs="Arial"/>
                  <w:sz w:val="20"/>
                  <w:lang w:eastAsia="ko-KR"/>
                </w:rPr>
                <w:t xml:space="preserve">0.0 </w:t>
              </w:r>
            </w:ins>
          </w:p>
        </w:tc>
        <w:tc>
          <w:tcPr>
            <w:tcW w:w="980" w:type="dxa"/>
            <w:tcBorders>
              <w:top w:val="nil"/>
              <w:left w:val="nil"/>
              <w:bottom w:val="nil"/>
              <w:right w:val="single" w:sz="8" w:space="0" w:color="auto"/>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jc w:val="right"/>
              <w:textAlignment w:val="auto"/>
              <w:rPr>
                <w:ins w:id="76" w:author="김휘용" w:date="2011-07-22T00:44:00Z"/>
                <w:rFonts w:ascii="Arial" w:eastAsia="굴림" w:hAnsi="Arial" w:cs="Arial"/>
                <w:sz w:val="20"/>
                <w:lang w:eastAsia="ko-KR"/>
              </w:rPr>
            </w:pPr>
            <w:ins w:id="77" w:author="김휘용" w:date="2011-07-22T00:44:00Z">
              <w:r w:rsidRPr="00D23957">
                <w:rPr>
                  <w:rFonts w:ascii="Arial" w:eastAsia="굴림" w:hAnsi="Arial" w:cs="Arial"/>
                  <w:sz w:val="20"/>
                  <w:lang w:eastAsia="ko-KR"/>
                </w:rPr>
                <w:t xml:space="preserve">0.0 </w:t>
              </w:r>
            </w:ins>
          </w:p>
        </w:tc>
      </w:tr>
      <w:tr w:rsidR="00D23957" w:rsidRPr="00D23957" w:rsidTr="00D23957">
        <w:trPr>
          <w:trHeight w:val="255"/>
          <w:jc w:val="center"/>
          <w:ins w:id="78" w:author="김휘용" w:date="2011-07-22T00:44:00Z"/>
        </w:trPr>
        <w:tc>
          <w:tcPr>
            <w:tcW w:w="1360" w:type="dxa"/>
            <w:tcBorders>
              <w:top w:val="nil"/>
              <w:left w:val="single" w:sz="8" w:space="0" w:color="auto"/>
              <w:bottom w:val="nil"/>
              <w:right w:val="single" w:sz="8" w:space="0" w:color="auto"/>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textAlignment w:val="auto"/>
              <w:rPr>
                <w:ins w:id="79" w:author="김휘용" w:date="2011-07-22T00:44:00Z"/>
                <w:rFonts w:ascii="Arial" w:eastAsia="굴림" w:hAnsi="Arial" w:cs="Arial"/>
                <w:sz w:val="20"/>
                <w:lang w:eastAsia="ko-KR"/>
              </w:rPr>
            </w:pPr>
            <w:ins w:id="80" w:author="김휘용" w:date="2011-07-22T00:44:00Z">
              <w:r w:rsidRPr="00D23957">
                <w:rPr>
                  <w:rFonts w:ascii="Arial" w:eastAsia="굴림" w:hAnsi="Arial" w:cs="Arial"/>
                  <w:sz w:val="20"/>
                  <w:lang w:eastAsia="ko-KR"/>
                </w:rPr>
                <w:t>Class C</w:t>
              </w:r>
            </w:ins>
          </w:p>
        </w:tc>
        <w:tc>
          <w:tcPr>
            <w:tcW w:w="980" w:type="dxa"/>
            <w:tcBorders>
              <w:top w:val="nil"/>
              <w:left w:val="nil"/>
              <w:bottom w:val="nil"/>
              <w:right w:val="nil"/>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jc w:val="right"/>
              <w:textAlignment w:val="auto"/>
              <w:rPr>
                <w:ins w:id="81" w:author="김휘용" w:date="2011-07-22T00:44:00Z"/>
                <w:rFonts w:ascii="Arial" w:eastAsia="굴림" w:hAnsi="Arial" w:cs="Arial"/>
                <w:sz w:val="20"/>
                <w:lang w:eastAsia="ko-KR"/>
              </w:rPr>
            </w:pPr>
            <w:ins w:id="82" w:author="김휘용" w:date="2011-07-22T00:44:00Z">
              <w:r w:rsidRPr="00D23957">
                <w:rPr>
                  <w:rFonts w:ascii="Arial" w:eastAsia="굴림" w:hAnsi="Arial" w:cs="Arial"/>
                  <w:sz w:val="20"/>
                  <w:lang w:eastAsia="ko-KR"/>
                </w:rPr>
                <w:t xml:space="preserve">0.0 </w:t>
              </w:r>
            </w:ins>
          </w:p>
        </w:tc>
        <w:tc>
          <w:tcPr>
            <w:tcW w:w="980" w:type="dxa"/>
            <w:tcBorders>
              <w:top w:val="nil"/>
              <w:left w:val="nil"/>
              <w:bottom w:val="nil"/>
              <w:right w:val="nil"/>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jc w:val="right"/>
              <w:textAlignment w:val="auto"/>
              <w:rPr>
                <w:ins w:id="83" w:author="김휘용" w:date="2011-07-22T00:44:00Z"/>
                <w:rFonts w:ascii="Arial" w:eastAsia="굴림" w:hAnsi="Arial" w:cs="Arial"/>
                <w:sz w:val="20"/>
                <w:lang w:eastAsia="ko-KR"/>
              </w:rPr>
            </w:pPr>
            <w:ins w:id="84" w:author="김휘용" w:date="2011-07-22T00:44:00Z">
              <w:r w:rsidRPr="00D23957">
                <w:rPr>
                  <w:rFonts w:ascii="Arial" w:eastAsia="굴림" w:hAnsi="Arial" w:cs="Arial"/>
                  <w:sz w:val="20"/>
                  <w:lang w:eastAsia="ko-KR"/>
                </w:rPr>
                <w:t xml:space="preserve">0.1 </w:t>
              </w:r>
            </w:ins>
          </w:p>
        </w:tc>
        <w:tc>
          <w:tcPr>
            <w:tcW w:w="980" w:type="dxa"/>
            <w:tcBorders>
              <w:top w:val="nil"/>
              <w:left w:val="nil"/>
              <w:bottom w:val="nil"/>
              <w:right w:val="single" w:sz="8" w:space="0" w:color="auto"/>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jc w:val="right"/>
              <w:textAlignment w:val="auto"/>
              <w:rPr>
                <w:ins w:id="85" w:author="김휘용" w:date="2011-07-22T00:44:00Z"/>
                <w:rFonts w:ascii="Arial" w:eastAsia="굴림" w:hAnsi="Arial" w:cs="Arial"/>
                <w:sz w:val="20"/>
                <w:lang w:eastAsia="ko-KR"/>
              </w:rPr>
            </w:pPr>
            <w:ins w:id="86" w:author="김휘용" w:date="2011-07-22T00:44:00Z">
              <w:r w:rsidRPr="00D23957">
                <w:rPr>
                  <w:rFonts w:ascii="Arial" w:eastAsia="굴림" w:hAnsi="Arial" w:cs="Arial"/>
                  <w:sz w:val="20"/>
                  <w:lang w:eastAsia="ko-KR"/>
                </w:rPr>
                <w:t xml:space="preserve">0.0 </w:t>
              </w:r>
            </w:ins>
          </w:p>
        </w:tc>
        <w:tc>
          <w:tcPr>
            <w:tcW w:w="980" w:type="dxa"/>
            <w:tcBorders>
              <w:top w:val="nil"/>
              <w:left w:val="nil"/>
              <w:bottom w:val="nil"/>
              <w:right w:val="nil"/>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jc w:val="right"/>
              <w:textAlignment w:val="auto"/>
              <w:rPr>
                <w:ins w:id="87" w:author="김휘용" w:date="2011-07-22T00:44:00Z"/>
                <w:rFonts w:ascii="Arial" w:eastAsia="굴림" w:hAnsi="Arial" w:cs="Arial"/>
                <w:sz w:val="20"/>
                <w:lang w:eastAsia="ko-KR"/>
              </w:rPr>
            </w:pPr>
            <w:ins w:id="88" w:author="김휘용" w:date="2011-07-22T00:44:00Z">
              <w:r w:rsidRPr="00D23957">
                <w:rPr>
                  <w:rFonts w:ascii="Arial" w:eastAsia="굴림" w:hAnsi="Arial" w:cs="Arial"/>
                  <w:sz w:val="20"/>
                  <w:lang w:eastAsia="ko-KR"/>
                </w:rPr>
                <w:t xml:space="preserve">0.0 </w:t>
              </w:r>
            </w:ins>
          </w:p>
        </w:tc>
        <w:tc>
          <w:tcPr>
            <w:tcW w:w="980" w:type="dxa"/>
            <w:tcBorders>
              <w:top w:val="nil"/>
              <w:left w:val="nil"/>
              <w:bottom w:val="nil"/>
              <w:right w:val="nil"/>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jc w:val="right"/>
              <w:textAlignment w:val="auto"/>
              <w:rPr>
                <w:ins w:id="89" w:author="김휘용" w:date="2011-07-22T00:44:00Z"/>
                <w:rFonts w:ascii="Arial" w:eastAsia="굴림" w:hAnsi="Arial" w:cs="Arial"/>
                <w:sz w:val="20"/>
                <w:lang w:eastAsia="ko-KR"/>
              </w:rPr>
            </w:pPr>
            <w:ins w:id="90" w:author="김휘용" w:date="2011-07-22T00:44:00Z">
              <w:r w:rsidRPr="00D23957">
                <w:rPr>
                  <w:rFonts w:ascii="Arial" w:eastAsia="굴림" w:hAnsi="Arial" w:cs="Arial"/>
                  <w:sz w:val="20"/>
                  <w:lang w:eastAsia="ko-KR"/>
                </w:rPr>
                <w:t xml:space="preserve">0.0 </w:t>
              </w:r>
            </w:ins>
          </w:p>
        </w:tc>
        <w:tc>
          <w:tcPr>
            <w:tcW w:w="980" w:type="dxa"/>
            <w:tcBorders>
              <w:top w:val="nil"/>
              <w:left w:val="nil"/>
              <w:bottom w:val="nil"/>
              <w:right w:val="single" w:sz="8" w:space="0" w:color="auto"/>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jc w:val="right"/>
              <w:textAlignment w:val="auto"/>
              <w:rPr>
                <w:ins w:id="91" w:author="김휘용" w:date="2011-07-22T00:44:00Z"/>
                <w:rFonts w:ascii="Arial" w:eastAsia="굴림" w:hAnsi="Arial" w:cs="Arial"/>
                <w:sz w:val="20"/>
                <w:lang w:eastAsia="ko-KR"/>
              </w:rPr>
            </w:pPr>
            <w:ins w:id="92" w:author="김휘용" w:date="2011-07-22T00:44:00Z">
              <w:r w:rsidRPr="00D23957">
                <w:rPr>
                  <w:rFonts w:ascii="Arial" w:eastAsia="굴림" w:hAnsi="Arial" w:cs="Arial"/>
                  <w:sz w:val="20"/>
                  <w:lang w:eastAsia="ko-KR"/>
                </w:rPr>
                <w:t xml:space="preserve">0.0 </w:t>
              </w:r>
            </w:ins>
          </w:p>
        </w:tc>
      </w:tr>
      <w:tr w:rsidR="00D23957" w:rsidRPr="00D23957" w:rsidTr="00D23957">
        <w:trPr>
          <w:trHeight w:val="255"/>
          <w:jc w:val="center"/>
          <w:ins w:id="93" w:author="김휘용" w:date="2011-07-22T00:44:00Z"/>
        </w:trPr>
        <w:tc>
          <w:tcPr>
            <w:tcW w:w="1360" w:type="dxa"/>
            <w:tcBorders>
              <w:top w:val="nil"/>
              <w:left w:val="single" w:sz="8" w:space="0" w:color="auto"/>
              <w:bottom w:val="nil"/>
              <w:right w:val="single" w:sz="8" w:space="0" w:color="auto"/>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textAlignment w:val="auto"/>
              <w:rPr>
                <w:ins w:id="94" w:author="김휘용" w:date="2011-07-22T00:44:00Z"/>
                <w:rFonts w:ascii="Arial" w:eastAsia="굴림" w:hAnsi="Arial" w:cs="Arial"/>
                <w:sz w:val="20"/>
                <w:lang w:eastAsia="ko-KR"/>
              </w:rPr>
            </w:pPr>
            <w:ins w:id="95" w:author="김휘용" w:date="2011-07-22T00:44:00Z">
              <w:r w:rsidRPr="00D23957">
                <w:rPr>
                  <w:rFonts w:ascii="Arial" w:eastAsia="굴림" w:hAnsi="Arial" w:cs="Arial"/>
                  <w:sz w:val="20"/>
                  <w:lang w:eastAsia="ko-KR"/>
                </w:rPr>
                <w:lastRenderedPageBreak/>
                <w:t>Class D</w:t>
              </w:r>
            </w:ins>
          </w:p>
        </w:tc>
        <w:tc>
          <w:tcPr>
            <w:tcW w:w="980" w:type="dxa"/>
            <w:tcBorders>
              <w:top w:val="nil"/>
              <w:left w:val="nil"/>
              <w:bottom w:val="nil"/>
              <w:right w:val="nil"/>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jc w:val="right"/>
              <w:textAlignment w:val="auto"/>
              <w:rPr>
                <w:ins w:id="96" w:author="김휘용" w:date="2011-07-22T00:44:00Z"/>
                <w:rFonts w:ascii="Arial" w:eastAsia="굴림" w:hAnsi="Arial" w:cs="Arial"/>
                <w:sz w:val="20"/>
                <w:lang w:eastAsia="ko-KR"/>
              </w:rPr>
            </w:pPr>
            <w:ins w:id="97" w:author="김휘용" w:date="2011-07-22T00:44:00Z">
              <w:r w:rsidRPr="00D23957">
                <w:rPr>
                  <w:rFonts w:ascii="Arial" w:eastAsia="굴림" w:hAnsi="Arial" w:cs="Arial"/>
                  <w:sz w:val="20"/>
                  <w:lang w:eastAsia="ko-KR"/>
                </w:rPr>
                <w:t xml:space="preserve">0.0 </w:t>
              </w:r>
            </w:ins>
          </w:p>
        </w:tc>
        <w:tc>
          <w:tcPr>
            <w:tcW w:w="980" w:type="dxa"/>
            <w:tcBorders>
              <w:top w:val="nil"/>
              <w:left w:val="nil"/>
              <w:bottom w:val="nil"/>
              <w:right w:val="nil"/>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jc w:val="right"/>
              <w:textAlignment w:val="auto"/>
              <w:rPr>
                <w:ins w:id="98" w:author="김휘용" w:date="2011-07-22T00:44:00Z"/>
                <w:rFonts w:ascii="Arial" w:eastAsia="굴림" w:hAnsi="Arial" w:cs="Arial"/>
                <w:sz w:val="20"/>
                <w:lang w:eastAsia="ko-KR"/>
              </w:rPr>
            </w:pPr>
            <w:ins w:id="99" w:author="김휘용" w:date="2011-07-22T00:44:00Z">
              <w:r w:rsidRPr="00D23957">
                <w:rPr>
                  <w:rFonts w:ascii="Arial" w:eastAsia="굴림" w:hAnsi="Arial" w:cs="Arial"/>
                  <w:sz w:val="20"/>
                  <w:lang w:eastAsia="ko-KR"/>
                </w:rPr>
                <w:t xml:space="preserve">-0.1 </w:t>
              </w:r>
            </w:ins>
          </w:p>
        </w:tc>
        <w:tc>
          <w:tcPr>
            <w:tcW w:w="980" w:type="dxa"/>
            <w:tcBorders>
              <w:top w:val="nil"/>
              <w:left w:val="nil"/>
              <w:bottom w:val="nil"/>
              <w:right w:val="single" w:sz="8" w:space="0" w:color="auto"/>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jc w:val="right"/>
              <w:textAlignment w:val="auto"/>
              <w:rPr>
                <w:ins w:id="100" w:author="김휘용" w:date="2011-07-22T00:44:00Z"/>
                <w:rFonts w:ascii="Arial" w:eastAsia="굴림" w:hAnsi="Arial" w:cs="Arial"/>
                <w:sz w:val="20"/>
                <w:lang w:eastAsia="ko-KR"/>
              </w:rPr>
            </w:pPr>
            <w:ins w:id="101" w:author="김휘용" w:date="2011-07-22T00:44:00Z">
              <w:r w:rsidRPr="00D23957">
                <w:rPr>
                  <w:rFonts w:ascii="Arial" w:eastAsia="굴림" w:hAnsi="Arial" w:cs="Arial"/>
                  <w:sz w:val="20"/>
                  <w:lang w:eastAsia="ko-KR"/>
                </w:rPr>
                <w:t xml:space="preserve">-0.1 </w:t>
              </w:r>
            </w:ins>
          </w:p>
        </w:tc>
        <w:tc>
          <w:tcPr>
            <w:tcW w:w="980" w:type="dxa"/>
            <w:tcBorders>
              <w:top w:val="nil"/>
              <w:left w:val="nil"/>
              <w:bottom w:val="nil"/>
              <w:right w:val="nil"/>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jc w:val="right"/>
              <w:textAlignment w:val="auto"/>
              <w:rPr>
                <w:ins w:id="102" w:author="김휘용" w:date="2011-07-22T00:44:00Z"/>
                <w:rFonts w:ascii="Arial" w:eastAsia="굴림" w:hAnsi="Arial" w:cs="Arial"/>
                <w:sz w:val="20"/>
                <w:lang w:eastAsia="ko-KR"/>
              </w:rPr>
            </w:pPr>
            <w:ins w:id="103" w:author="김휘용" w:date="2011-07-22T00:44:00Z">
              <w:r w:rsidRPr="00D23957">
                <w:rPr>
                  <w:rFonts w:ascii="Arial" w:eastAsia="굴림" w:hAnsi="Arial" w:cs="Arial"/>
                  <w:sz w:val="20"/>
                  <w:lang w:eastAsia="ko-KR"/>
                </w:rPr>
                <w:t xml:space="preserve">0.0 </w:t>
              </w:r>
            </w:ins>
          </w:p>
        </w:tc>
        <w:tc>
          <w:tcPr>
            <w:tcW w:w="980" w:type="dxa"/>
            <w:tcBorders>
              <w:top w:val="nil"/>
              <w:left w:val="nil"/>
              <w:bottom w:val="nil"/>
              <w:right w:val="nil"/>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jc w:val="right"/>
              <w:textAlignment w:val="auto"/>
              <w:rPr>
                <w:ins w:id="104" w:author="김휘용" w:date="2011-07-22T00:44:00Z"/>
                <w:rFonts w:ascii="Arial" w:eastAsia="굴림" w:hAnsi="Arial" w:cs="Arial"/>
                <w:sz w:val="20"/>
                <w:lang w:eastAsia="ko-KR"/>
              </w:rPr>
            </w:pPr>
            <w:ins w:id="105" w:author="김휘용" w:date="2011-07-22T00:44:00Z">
              <w:r w:rsidRPr="00D23957">
                <w:rPr>
                  <w:rFonts w:ascii="Arial" w:eastAsia="굴림" w:hAnsi="Arial" w:cs="Arial"/>
                  <w:sz w:val="20"/>
                  <w:lang w:eastAsia="ko-KR"/>
                </w:rPr>
                <w:t xml:space="preserve">-0.1 </w:t>
              </w:r>
            </w:ins>
          </w:p>
        </w:tc>
        <w:tc>
          <w:tcPr>
            <w:tcW w:w="980" w:type="dxa"/>
            <w:tcBorders>
              <w:top w:val="nil"/>
              <w:left w:val="nil"/>
              <w:bottom w:val="nil"/>
              <w:right w:val="single" w:sz="8" w:space="0" w:color="auto"/>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jc w:val="right"/>
              <w:textAlignment w:val="auto"/>
              <w:rPr>
                <w:ins w:id="106" w:author="김휘용" w:date="2011-07-22T00:44:00Z"/>
                <w:rFonts w:ascii="Arial" w:eastAsia="굴림" w:hAnsi="Arial" w:cs="Arial"/>
                <w:sz w:val="20"/>
                <w:lang w:eastAsia="ko-KR"/>
              </w:rPr>
            </w:pPr>
            <w:ins w:id="107" w:author="김휘용" w:date="2011-07-22T00:44:00Z">
              <w:r w:rsidRPr="00D23957">
                <w:rPr>
                  <w:rFonts w:ascii="Arial" w:eastAsia="굴림" w:hAnsi="Arial" w:cs="Arial"/>
                  <w:sz w:val="20"/>
                  <w:lang w:eastAsia="ko-KR"/>
                </w:rPr>
                <w:t xml:space="preserve">-0.1 </w:t>
              </w:r>
            </w:ins>
          </w:p>
        </w:tc>
      </w:tr>
      <w:tr w:rsidR="00D23957" w:rsidRPr="00D23957" w:rsidTr="00D23957">
        <w:trPr>
          <w:trHeight w:val="255"/>
          <w:jc w:val="center"/>
          <w:ins w:id="108" w:author="김휘용" w:date="2011-07-22T00:44:00Z"/>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textAlignment w:val="auto"/>
              <w:rPr>
                <w:ins w:id="109" w:author="김휘용" w:date="2011-07-22T00:44:00Z"/>
                <w:rFonts w:ascii="Arial" w:eastAsia="굴림" w:hAnsi="Arial" w:cs="Arial"/>
                <w:sz w:val="20"/>
                <w:lang w:eastAsia="ko-KR"/>
              </w:rPr>
            </w:pPr>
            <w:ins w:id="110" w:author="김휘용" w:date="2011-07-22T00:44:00Z">
              <w:r w:rsidRPr="00D23957">
                <w:rPr>
                  <w:rFonts w:ascii="Arial" w:eastAsia="굴림" w:hAnsi="Arial" w:cs="Arial"/>
                  <w:sz w:val="20"/>
                  <w:lang w:eastAsia="ko-KR"/>
                </w:rPr>
                <w:t>Class E</w:t>
              </w:r>
            </w:ins>
          </w:p>
        </w:tc>
        <w:tc>
          <w:tcPr>
            <w:tcW w:w="980" w:type="dxa"/>
            <w:tcBorders>
              <w:top w:val="nil"/>
              <w:left w:val="nil"/>
              <w:bottom w:val="single" w:sz="4" w:space="0" w:color="auto"/>
              <w:right w:val="nil"/>
            </w:tcBorders>
            <w:shd w:val="clear" w:color="000000" w:fill="C0C0C0"/>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textAlignment w:val="auto"/>
              <w:rPr>
                <w:ins w:id="111" w:author="김휘용" w:date="2011-07-22T00:44:00Z"/>
                <w:rFonts w:ascii="Arial" w:eastAsia="굴림" w:hAnsi="Arial" w:cs="Arial"/>
                <w:sz w:val="20"/>
                <w:lang w:eastAsia="ko-KR"/>
              </w:rPr>
            </w:pPr>
            <w:ins w:id="112" w:author="김휘용" w:date="2011-07-22T00:44:00Z">
              <w:r w:rsidRPr="00D23957">
                <w:rPr>
                  <w:rFonts w:ascii="Arial" w:eastAsia="굴림" w:hAnsi="Arial" w:cs="Arial"/>
                  <w:sz w:val="20"/>
                  <w:lang w:eastAsia="ko-KR"/>
                </w:rPr>
                <w:t xml:space="preserve">　</w:t>
              </w:r>
            </w:ins>
          </w:p>
        </w:tc>
        <w:tc>
          <w:tcPr>
            <w:tcW w:w="980" w:type="dxa"/>
            <w:tcBorders>
              <w:top w:val="nil"/>
              <w:left w:val="nil"/>
              <w:bottom w:val="single" w:sz="4" w:space="0" w:color="auto"/>
              <w:right w:val="nil"/>
            </w:tcBorders>
            <w:shd w:val="clear" w:color="000000" w:fill="C0C0C0"/>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textAlignment w:val="auto"/>
              <w:rPr>
                <w:ins w:id="113" w:author="김휘용" w:date="2011-07-22T00:44:00Z"/>
                <w:rFonts w:ascii="Arial" w:eastAsia="굴림" w:hAnsi="Arial" w:cs="Arial"/>
                <w:sz w:val="20"/>
                <w:lang w:eastAsia="ko-KR"/>
              </w:rPr>
            </w:pPr>
            <w:ins w:id="114" w:author="김휘용" w:date="2011-07-22T00:44:00Z">
              <w:r w:rsidRPr="00D23957">
                <w:rPr>
                  <w:rFonts w:ascii="Arial" w:eastAsia="굴림" w:hAnsi="Arial" w:cs="Arial"/>
                  <w:sz w:val="20"/>
                  <w:lang w:eastAsia="ko-KR"/>
                </w:rPr>
                <w:t xml:space="preserve">　</w:t>
              </w:r>
            </w:ins>
          </w:p>
        </w:tc>
        <w:tc>
          <w:tcPr>
            <w:tcW w:w="980" w:type="dxa"/>
            <w:tcBorders>
              <w:top w:val="nil"/>
              <w:left w:val="nil"/>
              <w:bottom w:val="single" w:sz="4" w:space="0" w:color="auto"/>
              <w:right w:val="single" w:sz="8" w:space="0" w:color="auto"/>
            </w:tcBorders>
            <w:shd w:val="clear" w:color="000000" w:fill="C0C0C0"/>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textAlignment w:val="auto"/>
              <w:rPr>
                <w:ins w:id="115" w:author="김휘용" w:date="2011-07-22T00:44:00Z"/>
                <w:rFonts w:ascii="Arial" w:eastAsia="굴림" w:hAnsi="Arial" w:cs="Arial"/>
                <w:sz w:val="20"/>
                <w:lang w:eastAsia="ko-KR"/>
              </w:rPr>
            </w:pPr>
            <w:ins w:id="116" w:author="김휘용" w:date="2011-07-22T00:44:00Z">
              <w:r w:rsidRPr="00D23957">
                <w:rPr>
                  <w:rFonts w:ascii="Arial" w:eastAsia="굴림" w:hAnsi="Arial" w:cs="Arial"/>
                  <w:sz w:val="20"/>
                  <w:lang w:eastAsia="ko-KR"/>
                </w:rPr>
                <w:t xml:space="preserve">　</w:t>
              </w:r>
            </w:ins>
          </w:p>
        </w:tc>
        <w:tc>
          <w:tcPr>
            <w:tcW w:w="980" w:type="dxa"/>
            <w:tcBorders>
              <w:top w:val="nil"/>
              <w:left w:val="nil"/>
              <w:bottom w:val="single" w:sz="4" w:space="0" w:color="auto"/>
              <w:right w:val="nil"/>
            </w:tcBorders>
            <w:shd w:val="clear" w:color="000000" w:fill="C0C0C0"/>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textAlignment w:val="auto"/>
              <w:rPr>
                <w:ins w:id="117" w:author="김휘용" w:date="2011-07-22T00:44:00Z"/>
                <w:rFonts w:ascii="Arial" w:eastAsia="굴림" w:hAnsi="Arial" w:cs="Arial"/>
                <w:sz w:val="20"/>
                <w:lang w:eastAsia="ko-KR"/>
              </w:rPr>
            </w:pPr>
            <w:ins w:id="118" w:author="김휘용" w:date="2011-07-22T00:44:00Z">
              <w:r w:rsidRPr="00D23957">
                <w:rPr>
                  <w:rFonts w:ascii="Arial" w:eastAsia="굴림" w:hAnsi="Arial" w:cs="Arial"/>
                  <w:sz w:val="20"/>
                  <w:lang w:eastAsia="ko-KR"/>
                </w:rPr>
                <w:t xml:space="preserve">　</w:t>
              </w:r>
            </w:ins>
          </w:p>
        </w:tc>
        <w:tc>
          <w:tcPr>
            <w:tcW w:w="980" w:type="dxa"/>
            <w:tcBorders>
              <w:top w:val="nil"/>
              <w:left w:val="nil"/>
              <w:bottom w:val="single" w:sz="4" w:space="0" w:color="auto"/>
              <w:right w:val="nil"/>
            </w:tcBorders>
            <w:shd w:val="clear" w:color="000000" w:fill="C0C0C0"/>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textAlignment w:val="auto"/>
              <w:rPr>
                <w:ins w:id="119" w:author="김휘용" w:date="2011-07-22T00:44:00Z"/>
                <w:rFonts w:ascii="Arial" w:eastAsia="굴림" w:hAnsi="Arial" w:cs="Arial"/>
                <w:sz w:val="20"/>
                <w:lang w:eastAsia="ko-KR"/>
              </w:rPr>
            </w:pPr>
            <w:ins w:id="120" w:author="김휘용" w:date="2011-07-22T00:44:00Z">
              <w:r w:rsidRPr="00D23957">
                <w:rPr>
                  <w:rFonts w:ascii="Arial" w:eastAsia="굴림" w:hAnsi="Arial" w:cs="Arial"/>
                  <w:sz w:val="20"/>
                  <w:lang w:eastAsia="ko-KR"/>
                </w:rPr>
                <w:t xml:space="preserve">　</w:t>
              </w:r>
            </w:ins>
          </w:p>
        </w:tc>
        <w:tc>
          <w:tcPr>
            <w:tcW w:w="980" w:type="dxa"/>
            <w:tcBorders>
              <w:top w:val="nil"/>
              <w:left w:val="nil"/>
              <w:bottom w:val="single" w:sz="4" w:space="0" w:color="auto"/>
              <w:right w:val="single" w:sz="8" w:space="0" w:color="auto"/>
            </w:tcBorders>
            <w:shd w:val="clear" w:color="000000" w:fill="C0C0C0"/>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textAlignment w:val="auto"/>
              <w:rPr>
                <w:ins w:id="121" w:author="김휘용" w:date="2011-07-22T00:44:00Z"/>
                <w:rFonts w:ascii="Arial" w:eastAsia="굴림" w:hAnsi="Arial" w:cs="Arial"/>
                <w:sz w:val="20"/>
                <w:lang w:eastAsia="ko-KR"/>
              </w:rPr>
            </w:pPr>
            <w:ins w:id="122" w:author="김휘용" w:date="2011-07-22T00:44:00Z">
              <w:r w:rsidRPr="00D23957">
                <w:rPr>
                  <w:rFonts w:ascii="Arial" w:eastAsia="굴림" w:hAnsi="Arial" w:cs="Arial"/>
                  <w:sz w:val="20"/>
                  <w:lang w:eastAsia="ko-KR"/>
                </w:rPr>
                <w:t xml:space="preserve">　</w:t>
              </w:r>
            </w:ins>
          </w:p>
        </w:tc>
      </w:tr>
      <w:tr w:rsidR="00D23957" w:rsidRPr="00D23957" w:rsidTr="00D23957">
        <w:trPr>
          <w:trHeight w:val="270"/>
          <w:jc w:val="center"/>
          <w:ins w:id="123" w:author="김휘용" w:date="2011-07-22T00:44:00Z"/>
        </w:trPr>
        <w:tc>
          <w:tcPr>
            <w:tcW w:w="1360" w:type="dxa"/>
            <w:tcBorders>
              <w:top w:val="nil"/>
              <w:left w:val="single" w:sz="8" w:space="0" w:color="auto"/>
              <w:bottom w:val="single" w:sz="8" w:space="0" w:color="auto"/>
              <w:right w:val="single" w:sz="8" w:space="0" w:color="auto"/>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textAlignment w:val="auto"/>
              <w:rPr>
                <w:ins w:id="124" w:author="김휘용" w:date="2011-07-22T00:44:00Z"/>
                <w:rFonts w:ascii="Arial" w:eastAsia="굴림" w:hAnsi="Arial" w:cs="Arial"/>
                <w:b/>
                <w:bCs/>
                <w:sz w:val="20"/>
                <w:lang w:eastAsia="ko-KR"/>
              </w:rPr>
            </w:pPr>
            <w:ins w:id="125" w:author="김휘용" w:date="2011-07-22T00:44:00Z">
              <w:r w:rsidRPr="00D23957">
                <w:rPr>
                  <w:rFonts w:ascii="Arial" w:eastAsia="굴림" w:hAnsi="Arial" w:cs="Arial"/>
                  <w:b/>
                  <w:bCs/>
                  <w:sz w:val="20"/>
                  <w:lang w:eastAsia="ko-KR"/>
                </w:rPr>
                <w:t>Overall</w:t>
              </w:r>
            </w:ins>
          </w:p>
        </w:tc>
        <w:tc>
          <w:tcPr>
            <w:tcW w:w="980" w:type="dxa"/>
            <w:tcBorders>
              <w:top w:val="nil"/>
              <w:left w:val="nil"/>
              <w:bottom w:val="single" w:sz="8" w:space="0" w:color="auto"/>
              <w:right w:val="nil"/>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jc w:val="right"/>
              <w:textAlignment w:val="auto"/>
              <w:rPr>
                <w:ins w:id="126" w:author="김휘용" w:date="2011-07-22T00:44:00Z"/>
                <w:rFonts w:ascii="Arial" w:eastAsia="굴림" w:hAnsi="Arial" w:cs="Arial"/>
                <w:b/>
                <w:bCs/>
                <w:sz w:val="20"/>
                <w:lang w:eastAsia="ko-KR"/>
              </w:rPr>
            </w:pPr>
            <w:ins w:id="127" w:author="김휘용" w:date="2011-07-22T00:44:00Z">
              <w:r w:rsidRPr="00D23957">
                <w:rPr>
                  <w:rFonts w:ascii="Arial" w:eastAsia="굴림" w:hAnsi="Arial" w:cs="Arial"/>
                  <w:b/>
                  <w:bCs/>
                  <w:sz w:val="20"/>
                  <w:lang w:eastAsia="ko-KR"/>
                </w:rPr>
                <w:t xml:space="preserve">0.0 </w:t>
              </w:r>
            </w:ins>
          </w:p>
        </w:tc>
        <w:tc>
          <w:tcPr>
            <w:tcW w:w="980" w:type="dxa"/>
            <w:tcBorders>
              <w:top w:val="nil"/>
              <w:left w:val="nil"/>
              <w:bottom w:val="single" w:sz="8" w:space="0" w:color="auto"/>
              <w:right w:val="nil"/>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jc w:val="right"/>
              <w:textAlignment w:val="auto"/>
              <w:rPr>
                <w:ins w:id="128" w:author="김휘용" w:date="2011-07-22T00:44:00Z"/>
                <w:rFonts w:ascii="Arial" w:eastAsia="굴림" w:hAnsi="Arial" w:cs="Arial"/>
                <w:b/>
                <w:bCs/>
                <w:sz w:val="20"/>
                <w:lang w:eastAsia="ko-KR"/>
              </w:rPr>
            </w:pPr>
            <w:ins w:id="129" w:author="김휘용" w:date="2011-07-22T00:44:00Z">
              <w:r w:rsidRPr="00D23957">
                <w:rPr>
                  <w:rFonts w:ascii="Arial" w:eastAsia="굴림" w:hAnsi="Arial" w:cs="Arial"/>
                  <w:b/>
                  <w:bCs/>
                  <w:sz w:val="20"/>
                  <w:lang w:eastAsia="ko-KR"/>
                </w:rPr>
                <w:t xml:space="preserve">0.0 </w:t>
              </w:r>
            </w:ins>
          </w:p>
        </w:tc>
        <w:tc>
          <w:tcPr>
            <w:tcW w:w="980" w:type="dxa"/>
            <w:tcBorders>
              <w:top w:val="nil"/>
              <w:left w:val="nil"/>
              <w:bottom w:val="single" w:sz="8" w:space="0" w:color="auto"/>
              <w:right w:val="single" w:sz="8" w:space="0" w:color="auto"/>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jc w:val="right"/>
              <w:textAlignment w:val="auto"/>
              <w:rPr>
                <w:ins w:id="130" w:author="김휘용" w:date="2011-07-22T00:44:00Z"/>
                <w:rFonts w:ascii="Arial" w:eastAsia="굴림" w:hAnsi="Arial" w:cs="Arial"/>
                <w:b/>
                <w:bCs/>
                <w:sz w:val="20"/>
                <w:lang w:eastAsia="ko-KR"/>
              </w:rPr>
            </w:pPr>
            <w:ins w:id="131" w:author="김휘용" w:date="2011-07-22T00:44:00Z">
              <w:r w:rsidRPr="00D23957">
                <w:rPr>
                  <w:rFonts w:ascii="Arial" w:eastAsia="굴림" w:hAnsi="Arial" w:cs="Arial"/>
                  <w:b/>
                  <w:bCs/>
                  <w:sz w:val="20"/>
                  <w:lang w:eastAsia="ko-KR"/>
                </w:rPr>
                <w:t xml:space="preserve">0.0 </w:t>
              </w:r>
            </w:ins>
          </w:p>
        </w:tc>
        <w:tc>
          <w:tcPr>
            <w:tcW w:w="980" w:type="dxa"/>
            <w:tcBorders>
              <w:top w:val="nil"/>
              <w:left w:val="nil"/>
              <w:bottom w:val="single" w:sz="8" w:space="0" w:color="auto"/>
              <w:right w:val="nil"/>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jc w:val="right"/>
              <w:textAlignment w:val="auto"/>
              <w:rPr>
                <w:ins w:id="132" w:author="김휘용" w:date="2011-07-22T00:44:00Z"/>
                <w:rFonts w:ascii="Arial" w:eastAsia="굴림" w:hAnsi="Arial" w:cs="Arial"/>
                <w:b/>
                <w:bCs/>
                <w:sz w:val="20"/>
                <w:lang w:eastAsia="ko-KR"/>
              </w:rPr>
            </w:pPr>
            <w:ins w:id="133" w:author="김휘용" w:date="2011-07-22T00:44:00Z">
              <w:r w:rsidRPr="00D23957">
                <w:rPr>
                  <w:rFonts w:ascii="Arial" w:eastAsia="굴림" w:hAnsi="Arial" w:cs="Arial"/>
                  <w:b/>
                  <w:bCs/>
                  <w:sz w:val="20"/>
                  <w:lang w:eastAsia="ko-KR"/>
                </w:rPr>
                <w:t xml:space="preserve">0.0 </w:t>
              </w:r>
            </w:ins>
          </w:p>
        </w:tc>
        <w:tc>
          <w:tcPr>
            <w:tcW w:w="980" w:type="dxa"/>
            <w:tcBorders>
              <w:top w:val="nil"/>
              <w:left w:val="nil"/>
              <w:bottom w:val="single" w:sz="8" w:space="0" w:color="auto"/>
              <w:right w:val="nil"/>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jc w:val="right"/>
              <w:textAlignment w:val="auto"/>
              <w:rPr>
                <w:ins w:id="134" w:author="김휘용" w:date="2011-07-22T00:44:00Z"/>
                <w:rFonts w:ascii="Arial" w:eastAsia="굴림" w:hAnsi="Arial" w:cs="Arial"/>
                <w:b/>
                <w:bCs/>
                <w:sz w:val="20"/>
                <w:lang w:eastAsia="ko-KR"/>
              </w:rPr>
            </w:pPr>
            <w:ins w:id="135" w:author="김휘용" w:date="2011-07-22T00:44:00Z">
              <w:r w:rsidRPr="00D23957">
                <w:rPr>
                  <w:rFonts w:ascii="Arial" w:eastAsia="굴림" w:hAnsi="Arial" w:cs="Arial"/>
                  <w:b/>
                  <w:bCs/>
                  <w:sz w:val="20"/>
                  <w:lang w:eastAsia="ko-KR"/>
                </w:rPr>
                <w:t xml:space="preserve">0.0 </w:t>
              </w:r>
            </w:ins>
          </w:p>
        </w:tc>
        <w:tc>
          <w:tcPr>
            <w:tcW w:w="980" w:type="dxa"/>
            <w:tcBorders>
              <w:top w:val="nil"/>
              <w:left w:val="nil"/>
              <w:bottom w:val="single" w:sz="8" w:space="0" w:color="auto"/>
              <w:right w:val="single" w:sz="8" w:space="0" w:color="auto"/>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jc w:val="right"/>
              <w:textAlignment w:val="auto"/>
              <w:rPr>
                <w:ins w:id="136" w:author="김휘용" w:date="2011-07-22T00:44:00Z"/>
                <w:rFonts w:ascii="Arial" w:eastAsia="굴림" w:hAnsi="Arial" w:cs="Arial"/>
                <w:b/>
                <w:bCs/>
                <w:sz w:val="20"/>
                <w:lang w:eastAsia="ko-KR"/>
              </w:rPr>
            </w:pPr>
            <w:ins w:id="137" w:author="김휘용" w:date="2011-07-22T00:44:00Z">
              <w:r w:rsidRPr="00D23957">
                <w:rPr>
                  <w:rFonts w:ascii="Arial" w:eastAsia="굴림" w:hAnsi="Arial" w:cs="Arial"/>
                  <w:b/>
                  <w:bCs/>
                  <w:sz w:val="20"/>
                  <w:lang w:eastAsia="ko-KR"/>
                </w:rPr>
                <w:t xml:space="preserve">0.0 </w:t>
              </w:r>
            </w:ins>
          </w:p>
        </w:tc>
      </w:tr>
      <w:tr w:rsidR="00D23957" w:rsidRPr="00D23957" w:rsidTr="00D23957">
        <w:trPr>
          <w:trHeight w:val="255"/>
          <w:jc w:val="center"/>
          <w:ins w:id="138" w:author="김휘용" w:date="2011-07-22T00:44:00Z"/>
        </w:trPr>
        <w:tc>
          <w:tcPr>
            <w:tcW w:w="1360" w:type="dxa"/>
            <w:tcBorders>
              <w:top w:val="nil"/>
              <w:left w:val="single" w:sz="8" w:space="0" w:color="auto"/>
              <w:bottom w:val="nil"/>
              <w:right w:val="nil"/>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textAlignment w:val="auto"/>
              <w:rPr>
                <w:ins w:id="139" w:author="김휘용" w:date="2011-07-22T00:44:00Z"/>
                <w:rFonts w:ascii="Arial" w:eastAsia="굴림" w:hAnsi="Arial" w:cs="Arial"/>
                <w:sz w:val="20"/>
                <w:lang w:eastAsia="ko-KR"/>
              </w:rPr>
            </w:pPr>
            <w:proofErr w:type="spellStart"/>
            <w:ins w:id="140" w:author="김휘용" w:date="2011-07-22T00:44:00Z">
              <w:r w:rsidRPr="00D23957">
                <w:rPr>
                  <w:rFonts w:ascii="Arial" w:eastAsia="굴림" w:hAnsi="Arial" w:cs="Arial"/>
                  <w:sz w:val="20"/>
                  <w:lang w:eastAsia="ko-KR"/>
                </w:rPr>
                <w:t>Enc</w:t>
              </w:r>
              <w:proofErr w:type="spellEnd"/>
              <w:r w:rsidRPr="00D23957">
                <w:rPr>
                  <w:rFonts w:ascii="Arial" w:eastAsia="굴림" w:hAnsi="Arial" w:cs="Arial"/>
                  <w:sz w:val="20"/>
                  <w:lang w:eastAsia="ko-KR"/>
                </w:rPr>
                <w:t xml:space="preserve"> Time[%]</w:t>
              </w:r>
            </w:ins>
          </w:p>
        </w:tc>
        <w:tc>
          <w:tcPr>
            <w:tcW w:w="294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jc w:val="center"/>
              <w:textAlignment w:val="auto"/>
              <w:rPr>
                <w:ins w:id="141" w:author="김휘용" w:date="2011-07-22T00:44:00Z"/>
                <w:rFonts w:ascii="Arial" w:eastAsia="굴림" w:hAnsi="Arial" w:cs="Arial"/>
                <w:sz w:val="20"/>
                <w:lang w:eastAsia="ko-KR"/>
              </w:rPr>
            </w:pPr>
            <w:ins w:id="142" w:author="김휘용" w:date="2011-07-22T00:44:00Z">
              <w:r w:rsidRPr="00D23957">
                <w:rPr>
                  <w:rFonts w:ascii="Arial" w:eastAsia="굴림" w:hAnsi="Arial" w:cs="Arial"/>
                  <w:sz w:val="20"/>
                  <w:lang w:eastAsia="ko-KR"/>
                </w:rPr>
                <w:t>100%</w:t>
              </w:r>
            </w:ins>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jc w:val="center"/>
              <w:textAlignment w:val="auto"/>
              <w:rPr>
                <w:ins w:id="143" w:author="김휘용" w:date="2011-07-22T00:44:00Z"/>
                <w:rFonts w:ascii="Arial" w:eastAsia="굴림" w:hAnsi="Arial" w:cs="Arial"/>
                <w:sz w:val="20"/>
                <w:lang w:eastAsia="ko-KR"/>
              </w:rPr>
            </w:pPr>
            <w:ins w:id="144" w:author="김휘용" w:date="2011-07-22T00:44:00Z">
              <w:r w:rsidRPr="00D23957">
                <w:rPr>
                  <w:rFonts w:ascii="Arial" w:eastAsia="굴림" w:hAnsi="Arial" w:cs="Arial"/>
                  <w:sz w:val="20"/>
                  <w:lang w:eastAsia="ko-KR"/>
                </w:rPr>
                <w:t>100%</w:t>
              </w:r>
            </w:ins>
          </w:p>
        </w:tc>
      </w:tr>
      <w:tr w:rsidR="00D23957" w:rsidRPr="00D23957" w:rsidTr="00D23957">
        <w:trPr>
          <w:trHeight w:val="270"/>
          <w:jc w:val="center"/>
          <w:ins w:id="145" w:author="김휘용" w:date="2011-07-22T00:44:00Z"/>
        </w:trPr>
        <w:tc>
          <w:tcPr>
            <w:tcW w:w="1360" w:type="dxa"/>
            <w:tcBorders>
              <w:top w:val="nil"/>
              <w:left w:val="single" w:sz="8" w:space="0" w:color="auto"/>
              <w:bottom w:val="single" w:sz="8" w:space="0" w:color="auto"/>
              <w:right w:val="nil"/>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textAlignment w:val="auto"/>
              <w:rPr>
                <w:ins w:id="146" w:author="김휘용" w:date="2011-07-22T00:44:00Z"/>
                <w:rFonts w:ascii="Arial" w:eastAsia="굴림" w:hAnsi="Arial" w:cs="Arial"/>
                <w:sz w:val="20"/>
                <w:lang w:eastAsia="ko-KR"/>
              </w:rPr>
            </w:pPr>
            <w:ins w:id="147" w:author="김휘용" w:date="2011-07-22T00:44:00Z">
              <w:r w:rsidRPr="00D23957">
                <w:rPr>
                  <w:rFonts w:ascii="Arial" w:eastAsia="굴림" w:hAnsi="Arial" w:cs="Arial"/>
                  <w:sz w:val="20"/>
                  <w:lang w:eastAsia="ko-KR"/>
                </w:rPr>
                <w:t>Dec Time[%]</w:t>
              </w:r>
            </w:ins>
          </w:p>
        </w:tc>
        <w:tc>
          <w:tcPr>
            <w:tcW w:w="2940" w:type="dxa"/>
            <w:gridSpan w:val="3"/>
            <w:tcBorders>
              <w:top w:val="nil"/>
              <w:left w:val="single" w:sz="8" w:space="0" w:color="auto"/>
              <w:bottom w:val="single" w:sz="8" w:space="0" w:color="auto"/>
              <w:right w:val="single" w:sz="8" w:space="0" w:color="000000"/>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jc w:val="center"/>
              <w:textAlignment w:val="auto"/>
              <w:rPr>
                <w:ins w:id="148" w:author="김휘용" w:date="2011-07-22T00:44:00Z"/>
                <w:rFonts w:ascii="Arial" w:eastAsia="굴림" w:hAnsi="Arial" w:cs="Arial"/>
                <w:sz w:val="20"/>
                <w:lang w:eastAsia="ko-KR"/>
              </w:rPr>
            </w:pPr>
            <w:ins w:id="149" w:author="김휘용" w:date="2011-07-22T00:44:00Z">
              <w:r w:rsidRPr="00D23957">
                <w:rPr>
                  <w:rFonts w:ascii="Arial" w:eastAsia="굴림" w:hAnsi="Arial" w:cs="Arial"/>
                  <w:sz w:val="20"/>
                  <w:lang w:eastAsia="ko-KR"/>
                </w:rPr>
                <w:t>101%</w:t>
              </w:r>
            </w:ins>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jc w:val="center"/>
              <w:textAlignment w:val="auto"/>
              <w:rPr>
                <w:ins w:id="150" w:author="김휘용" w:date="2011-07-22T00:44:00Z"/>
                <w:rFonts w:ascii="Arial" w:eastAsia="굴림" w:hAnsi="Arial" w:cs="Arial"/>
                <w:sz w:val="20"/>
                <w:lang w:eastAsia="ko-KR"/>
              </w:rPr>
            </w:pPr>
            <w:ins w:id="151" w:author="김휘용" w:date="2011-07-22T00:44:00Z">
              <w:r w:rsidRPr="00D23957">
                <w:rPr>
                  <w:rFonts w:ascii="Arial" w:eastAsia="굴림" w:hAnsi="Arial" w:cs="Arial"/>
                  <w:sz w:val="20"/>
                  <w:lang w:eastAsia="ko-KR"/>
                </w:rPr>
                <w:t>101%</w:t>
              </w:r>
            </w:ins>
          </w:p>
        </w:tc>
      </w:tr>
      <w:tr w:rsidR="00D23957" w:rsidRPr="00D23957" w:rsidTr="00D23957">
        <w:trPr>
          <w:trHeight w:val="270"/>
          <w:jc w:val="center"/>
          <w:ins w:id="152" w:author="김휘용" w:date="2011-07-22T00:44:00Z"/>
        </w:trPr>
        <w:tc>
          <w:tcPr>
            <w:tcW w:w="1360" w:type="dxa"/>
            <w:tcBorders>
              <w:top w:val="nil"/>
              <w:left w:val="nil"/>
              <w:bottom w:val="nil"/>
              <w:right w:val="nil"/>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textAlignment w:val="auto"/>
              <w:rPr>
                <w:ins w:id="153" w:author="김휘용" w:date="2011-07-22T00:44:00Z"/>
                <w:rFonts w:ascii="Arial" w:eastAsia="굴림" w:hAnsi="Arial" w:cs="Arial"/>
                <w:sz w:val="20"/>
                <w:lang w:eastAsia="ko-KR"/>
              </w:rPr>
            </w:pPr>
          </w:p>
        </w:tc>
        <w:tc>
          <w:tcPr>
            <w:tcW w:w="980" w:type="dxa"/>
            <w:tcBorders>
              <w:top w:val="nil"/>
              <w:left w:val="nil"/>
              <w:bottom w:val="nil"/>
              <w:right w:val="nil"/>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textAlignment w:val="auto"/>
              <w:rPr>
                <w:ins w:id="154" w:author="김휘용" w:date="2011-07-22T00:44:00Z"/>
                <w:rFonts w:ascii="Arial" w:eastAsia="굴림" w:hAnsi="Arial" w:cs="Arial"/>
                <w:sz w:val="20"/>
                <w:lang w:eastAsia="ko-KR"/>
              </w:rPr>
            </w:pPr>
          </w:p>
        </w:tc>
        <w:tc>
          <w:tcPr>
            <w:tcW w:w="980" w:type="dxa"/>
            <w:tcBorders>
              <w:top w:val="nil"/>
              <w:left w:val="nil"/>
              <w:bottom w:val="nil"/>
              <w:right w:val="nil"/>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textAlignment w:val="auto"/>
              <w:rPr>
                <w:ins w:id="155" w:author="김휘용" w:date="2011-07-22T00:44:00Z"/>
                <w:rFonts w:ascii="Arial" w:eastAsia="굴림" w:hAnsi="Arial" w:cs="Arial"/>
                <w:sz w:val="20"/>
                <w:lang w:eastAsia="ko-KR"/>
              </w:rPr>
            </w:pPr>
          </w:p>
        </w:tc>
        <w:tc>
          <w:tcPr>
            <w:tcW w:w="980" w:type="dxa"/>
            <w:tcBorders>
              <w:top w:val="nil"/>
              <w:left w:val="nil"/>
              <w:bottom w:val="nil"/>
              <w:right w:val="nil"/>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textAlignment w:val="auto"/>
              <w:rPr>
                <w:ins w:id="156" w:author="김휘용" w:date="2011-07-22T00:44:00Z"/>
                <w:rFonts w:ascii="Arial" w:eastAsia="굴림" w:hAnsi="Arial" w:cs="Arial"/>
                <w:sz w:val="20"/>
                <w:lang w:eastAsia="ko-KR"/>
              </w:rPr>
            </w:pPr>
          </w:p>
        </w:tc>
        <w:tc>
          <w:tcPr>
            <w:tcW w:w="980" w:type="dxa"/>
            <w:tcBorders>
              <w:top w:val="nil"/>
              <w:left w:val="nil"/>
              <w:bottom w:val="nil"/>
              <w:right w:val="nil"/>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textAlignment w:val="auto"/>
              <w:rPr>
                <w:ins w:id="157" w:author="김휘용" w:date="2011-07-22T00:44:00Z"/>
                <w:rFonts w:ascii="Arial" w:eastAsia="굴림" w:hAnsi="Arial" w:cs="Arial"/>
                <w:sz w:val="20"/>
                <w:lang w:eastAsia="ko-KR"/>
              </w:rPr>
            </w:pPr>
          </w:p>
        </w:tc>
        <w:tc>
          <w:tcPr>
            <w:tcW w:w="980" w:type="dxa"/>
            <w:tcBorders>
              <w:top w:val="nil"/>
              <w:left w:val="nil"/>
              <w:bottom w:val="nil"/>
              <w:right w:val="nil"/>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textAlignment w:val="auto"/>
              <w:rPr>
                <w:ins w:id="158" w:author="김휘용" w:date="2011-07-22T00:44:00Z"/>
                <w:rFonts w:ascii="Arial" w:eastAsia="굴림" w:hAnsi="Arial" w:cs="Arial"/>
                <w:sz w:val="20"/>
                <w:lang w:eastAsia="ko-KR"/>
              </w:rPr>
            </w:pPr>
          </w:p>
        </w:tc>
        <w:tc>
          <w:tcPr>
            <w:tcW w:w="980" w:type="dxa"/>
            <w:tcBorders>
              <w:top w:val="nil"/>
              <w:left w:val="nil"/>
              <w:bottom w:val="nil"/>
              <w:right w:val="nil"/>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textAlignment w:val="auto"/>
              <w:rPr>
                <w:ins w:id="159" w:author="김휘용" w:date="2011-07-22T00:44:00Z"/>
                <w:rFonts w:ascii="Arial" w:eastAsia="굴림" w:hAnsi="Arial" w:cs="Arial"/>
                <w:sz w:val="20"/>
                <w:lang w:eastAsia="ko-KR"/>
              </w:rPr>
            </w:pPr>
          </w:p>
        </w:tc>
      </w:tr>
      <w:tr w:rsidR="00D23957" w:rsidRPr="00D23957" w:rsidTr="00D23957">
        <w:trPr>
          <w:trHeight w:val="270"/>
          <w:jc w:val="center"/>
          <w:ins w:id="160" w:author="김휘용" w:date="2011-07-22T00:44:00Z"/>
        </w:trPr>
        <w:tc>
          <w:tcPr>
            <w:tcW w:w="1360" w:type="dxa"/>
            <w:tcBorders>
              <w:top w:val="single" w:sz="8" w:space="0" w:color="auto"/>
              <w:left w:val="single" w:sz="8" w:space="0" w:color="auto"/>
              <w:bottom w:val="nil"/>
              <w:right w:val="single" w:sz="8" w:space="0" w:color="auto"/>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textAlignment w:val="auto"/>
              <w:rPr>
                <w:ins w:id="161" w:author="김휘용" w:date="2011-07-22T00:44:00Z"/>
                <w:rFonts w:ascii="Arial" w:eastAsia="굴림" w:hAnsi="Arial" w:cs="Arial"/>
                <w:sz w:val="20"/>
                <w:lang w:eastAsia="ko-KR"/>
              </w:rPr>
            </w:pPr>
            <w:ins w:id="162" w:author="김휘용" w:date="2011-07-22T00:44:00Z">
              <w:r w:rsidRPr="00D23957">
                <w:rPr>
                  <w:rFonts w:ascii="Arial" w:eastAsia="굴림" w:hAnsi="Arial" w:cs="Arial"/>
                  <w:sz w:val="20"/>
                  <w:lang w:eastAsia="ko-KR"/>
                </w:rPr>
                <w:t xml:space="preserve">　</w:t>
              </w:r>
            </w:ins>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jc w:val="center"/>
              <w:textAlignment w:val="auto"/>
              <w:rPr>
                <w:ins w:id="163" w:author="김휘용" w:date="2011-07-22T00:44:00Z"/>
                <w:rFonts w:ascii="Arial" w:eastAsia="굴림" w:hAnsi="Arial" w:cs="Arial"/>
                <w:sz w:val="20"/>
                <w:lang w:eastAsia="ko-KR"/>
              </w:rPr>
            </w:pPr>
            <w:ins w:id="164" w:author="김휘용" w:date="2011-07-22T00:44:00Z">
              <w:r w:rsidRPr="00D23957">
                <w:rPr>
                  <w:rFonts w:ascii="Arial" w:eastAsia="굴림" w:hAnsi="Arial" w:cs="Arial"/>
                  <w:sz w:val="20"/>
                  <w:lang w:eastAsia="ko-KR"/>
                </w:rPr>
                <w:t>Low delay B HE</w:t>
              </w:r>
            </w:ins>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jc w:val="center"/>
              <w:textAlignment w:val="auto"/>
              <w:rPr>
                <w:ins w:id="165" w:author="김휘용" w:date="2011-07-22T00:44:00Z"/>
                <w:rFonts w:ascii="Arial" w:eastAsia="굴림" w:hAnsi="Arial" w:cs="Arial"/>
                <w:sz w:val="20"/>
                <w:lang w:eastAsia="ko-KR"/>
              </w:rPr>
            </w:pPr>
            <w:ins w:id="166" w:author="김휘용" w:date="2011-07-22T00:44:00Z">
              <w:r w:rsidRPr="00D23957">
                <w:rPr>
                  <w:rFonts w:ascii="Arial" w:eastAsia="굴림" w:hAnsi="Arial" w:cs="Arial"/>
                  <w:sz w:val="20"/>
                  <w:lang w:eastAsia="ko-KR"/>
                </w:rPr>
                <w:t>Low delay B LC</w:t>
              </w:r>
            </w:ins>
          </w:p>
        </w:tc>
      </w:tr>
      <w:tr w:rsidR="00D23957" w:rsidRPr="00D23957" w:rsidTr="00D23957">
        <w:trPr>
          <w:trHeight w:val="270"/>
          <w:jc w:val="center"/>
          <w:ins w:id="167" w:author="김휘용" w:date="2011-07-22T00:44:00Z"/>
        </w:trPr>
        <w:tc>
          <w:tcPr>
            <w:tcW w:w="1360" w:type="dxa"/>
            <w:tcBorders>
              <w:top w:val="nil"/>
              <w:left w:val="single" w:sz="8" w:space="0" w:color="auto"/>
              <w:bottom w:val="single" w:sz="8" w:space="0" w:color="auto"/>
              <w:right w:val="single" w:sz="8" w:space="0" w:color="auto"/>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textAlignment w:val="auto"/>
              <w:rPr>
                <w:ins w:id="168" w:author="김휘용" w:date="2011-07-22T00:44:00Z"/>
                <w:rFonts w:ascii="Arial" w:eastAsia="굴림" w:hAnsi="Arial" w:cs="Arial"/>
                <w:sz w:val="20"/>
                <w:lang w:eastAsia="ko-KR"/>
              </w:rPr>
            </w:pPr>
            <w:ins w:id="169" w:author="김휘용" w:date="2011-07-22T00:44:00Z">
              <w:r w:rsidRPr="00D23957">
                <w:rPr>
                  <w:rFonts w:ascii="Arial" w:eastAsia="굴림" w:hAnsi="Arial" w:cs="Arial"/>
                  <w:sz w:val="20"/>
                  <w:lang w:eastAsia="ko-KR"/>
                </w:rPr>
                <w:t xml:space="preserve">　</w:t>
              </w:r>
            </w:ins>
          </w:p>
        </w:tc>
        <w:tc>
          <w:tcPr>
            <w:tcW w:w="980" w:type="dxa"/>
            <w:tcBorders>
              <w:top w:val="nil"/>
              <w:left w:val="nil"/>
              <w:bottom w:val="nil"/>
              <w:right w:val="nil"/>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jc w:val="center"/>
              <w:textAlignment w:val="auto"/>
              <w:rPr>
                <w:ins w:id="170" w:author="김휘용" w:date="2011-07-22T00:44:00Z"/>
                <w:rFonts w:ascii="Arial" w:eastAsia="굴림" w:hAnsi="Arial" w:cs="Arial"/>
                <w:sz w:val="20"/>
                <w:lang w:eastAsia="ko-KR"/>
              </w:rPr>
            </w:pPr>
            <w:ins w:id="171" w:author="김휘용" w:date="2011-07-22T00:44:00Z">
              <w:r w:rsidRPr="00D23957">
                <w:rPr>
                  <w:rFonts w:ascii="Arial" w:eastAsia="굴림" w:hAnsi="Arial" w:cs="Arial"/>
                  <w:sz w:val="20"/>
                  <w:lang w:eastAsia="ko-KR"/>
                </w:rPr>
                <w:t>Y</w:t>
              </w:r>
            </w:ins>
          </w:p>
        </w:tc>
        <w:tc>
          <w:tcPr>
            <w:tcW w:w="980" w:type="dxa"/>
            <w:tcBorders>
              <w:top w:val="nil"/>
              <w:left w:val="nil"/>
              <w:bottom w:val="nil"/>
              <w:right w:val="nil"/>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jc w:val="center"/>
              <w:textAlignment w:val="auto"/>
              <w:rPr>
                <w:ins w:id="172" w:author="김휘용" w:date="2011-07-22T00:44:00Z"/>
                <w:rFonts w:ascii="Arial" w:eastAsia="굴림" w:hAnsi="Arial" w:cs="Arial"/>
                <w:sz w:val="20"/>
                <w:lang w:eastAsia="ko-KR"/>
              </w:rPr>
            </w:pPr>
            <w:ins w:id="173" w:author="김휘용" w:date="2011-07-22T00:44:00Z">
              <w:r w:rsidRPr="00D23957">
                <w:rPr>
                  <w:rFonts w:ascii="Arial" w:eastAsia="굴림" w:hAnsi="Arial" w:cs="Arial"/>
                  <w:sz w:val="20"/>
                  <w:lang w:eastAsia="ko-KR"/>
                </w:rPr>
                <w:t>U</w:t>
              </w:r>
            </w:ins>
          </w:p>
        </w:tc>
        <w:tc>
          <w:tcPr>
            <w:tcW w:w="980" w:type="dxa"/>
            <w:tcBorders>
              <w:top w:val="nil"/>
              <w:left w:val="nil"/>
              <w:bottom w:val="nil"/>
              <w:right w:val="single" w:sz="8" w:space="0" w:color="auto"/>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jc w:val="center"/>
              <w:textAlignment w:val="auto"/>
              <w:rPr>
                <w:ins w:id="174" w:author="김휘용" w:date="2011-07-22T00:44:00Z"/>
                <w:rFonts w:ascii="Arial" w:eastAsia="굴림" w:hAnsi="Arial" w:cs="Arial"/>
                <w:sz w:val="20"/>
                <w:lang w:eastAsia="ko-KR"/>
              </w:rPr>
            </w:pPr>
            <w:ins w:id="175" w:author="김휘용" w:date="2011-07-22T00:44:00Z">
              <w:r w:rsidRPr="00D23957">
                <w:rPr>
                  <w:rFonts w:ascii="Arial" w:eastAsia="굴림" w:hAnsi="Arial" w:cs="Arial"/>
                  <w:sz w:val="20"/>
                  <w:lang w:eastAsia="ko-KR"/>
                </w:rPr>
                <w:t>V</w:t>
              </w:r>
            </w:ins>
          </w:p>
        </w:tc>
        <w:tc>
          <w:tcPr>
            <w:tcW w:w="980" w:type="dxa"/>
            <w:tcBorders>
              <w:top w:val="nil"/>
              <w:left w:val="nil"/>
              <w:bottom w:val="single" w:sz="8" w:space="0" w:color="auto"/>
              <w:right w:val="nil"/>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jc w:val="center"/>
              <w:textAlignment w:val="auto"/>
              <w:rPr>
                <w:ins w:id="176" w:author="김휘용" w:date="2011-07-22T00:44:00Z"/>
                <w:rFonts w:ascii="Arial" w:eastAsia="굴림" w:hAnsi="Arial" w:cs="Arial"/>
                <w:sz w:val="20"/>
                <w:lang w:eastAsia="ko-KR"/>
              </w:rPr>
            </w:pPr>
            <w:ins w:id="177" w:author="김휘용" w:date="2011-07-22T00:44:00Z">
              <w:r w:rsidRPr="00D23957">
                <w:rPr>
                  <w:rFonts w:ascii="Arial" w:eastAsia="굴림" w:hAnsi="Arial" w:cs="Arial"/>
                  <w:sz w:val="20"/>
                  <w:lang w:eastAsia="ko-KR"/>
                </w:rPr>
                <w:t>Y</w:t>
              </w:r>
            </w:ins>
          </w:p>
        </w:tc>
        <w:tc>
          <w:tcPr>
            <w:tcW w:w="980" w:type="dxa"/>
            <w:tcBorders>
              <w:top w:val="nil"/>
              <w:left w:val="nil"/>
              <w:bottom w:val="single" w:sz="8" w:space="0" w:color="auto"/>
              <w:right w:val="nil"/>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jc w:val="center"/>
              <w:textAlignment w:val="auto"/>
              <w:rPr>
                <w:ins w:id="178" w:author="김휘용" w:date="2011-07-22T00:44:00Z"/>
                <w:rFonts w:ascii="Arial" w:eastAsia="굴림" w:hAnsi="Arial" w:cs="Arial"/>
                <w:sz w:val="20"/>
                <w:lang w:eastAsia="ko-KR"/>
              </w:rPr>
            </w:pPr>
            <w:ins w:id="179" w:author="김휘용" w:date="2011-07-22T00:44:00Z">
              <w:r w:rsidRPr="00D23957">
                <w:rPr>
                  <w:rFonts w:ascii="Arial" w:eastAsia="굴림" w:hAnsi="Arial" w:cs="Arial"/>
                  <w:sz w:val="20"/>
                  <w:lang w:eastAsia="ko-KR"/>
                </w:rPr>
                <w:t>U</w:t>
              </w:r>
            </w:ins>
          </w:p>
        </w:tc>
        <w:tc>
          <w:tcPr>
            <w:tcW w:w="980" w:type="dxa"/>
            <w:tcBorders>
              <w:top w:val="nil"/>
              <w:left w:val="nil"/>
              <w:bottom w:val="single" w:sz="8" w:space="0" w:color="auto"/>
              <w:right w:val="single" w:sz="8" w:space="0" w:color="auto"/>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jc w:val="center"/>
              <w:textAlignment w:val="auto"/>
              <w:rPr>
                <w:ins w:id="180" w:author="김휘용" w:date="2011-07-22T00:44:00Z"/>
                <w:rFonts w:ascii="Arial" w:eastAsia="굴림" w:hAnsi="Arial" w:cs="Arial"/>
                <w:sz w:val="20"/>
                <w:lang w:eastAsia="ko-KR"/>
              </w:rPr>
            </w:pPr>
            <w:ins w:id="181" w:author="김휘용" w:date="2011-07-22T00:44:00Z">
              <w:r w:rsidRPr="00D23957">
                <w:rPr>
                  <w:rFonts w:ascii="Arial" w:eastAsia="굴림" w:hAnsi="Arial" w:cs="Arial"/>
                  <w:sz w:val="20"/>
                  <w:lang w:eastAsia="ko-KR"/>
                </w:rPr>
                <w:t>V</w:t>
              </w:r>
            </w:ins>
          </w:p>
        </w:tc>
      </w:tr>
      <w:tr w:rsidR="00D23957" w:rsidRPr="00D23957" w:rsidTr="00D23957">
        <w:trPr>
          <w:trHeight w:val="255"/>
          <w:jc w:val="center"/>
          <w:ins w:id="182" w:author="김휘용" w:date="2011-07-22T00:44:00Z"/>
        </w:trPr>
        <w:tc>
          <w:tcPr>
            <w:tcW w:w="1360" w:type="dxa"/>
            <w:tcBorders>
              <w:top w:val="nil"/>
              <w:left w:val="single" w:sz="8" w:space="0" w:color="auto"/>
              <w:bottom w:val="nil"/>
              <w:right w:val="single" w:sz="8" w:space="0" w:color="auto"/>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textAlignment w:val="auto"/>
              <w:rPr>
                <w:ins w:id="183" w:author="김휘용" w:date="2011-07-22T00:44:00Z"/>
                <w:rFonts w:ascii="Arial" w:eastAsia="굴림" w:hAnsi="Arial" w:cs="Arial"/>
                <w:sz w:val="20"/>
                <w:lang w:eastAsia="ko-KR"/>
              </w:rPr>
            </w:pPr>
            <w:ins w:id="184" w:author="김휘용" w:date="2011-07-22T00:44:00Z">
              <w:r w:rsidRPr="00D23957">
                <w:rPr>
                  <w:rFonts w:ascii="Arial" w:eastAsia="굴림" w:hAnsi="Arial" w:cs="Arial"/>
                  <w:sz w:val="20"/>
                  <w:lang w:eastAsia="ko-KR"/>
                </w:rPr>
                <w:t>Class A</w:t>
              </w:r>
            </w:ins>
          </w:p>
        </w:tc>
        <w:tc>
          <w:tcPr>
            <w:tcW w:w="980" w:type="dxa"/>
            <w:tcBorders>
              <w:top w:val="single" w:sz="8" w:space="0" w:color="auto"/>
              <w:left w:val="nil"/>
              <w:bottom w:val="nil"/>
              <w:right w:val="nil"/>
            </w:tcBorders>
            <w:shd w:val="clear" w:color="000000" w:fill="C0C0C0"/>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textAlignment w:val="auto"/>
              <w:rPr>
                <w:ins w:id="185" w:author="김휘용" w:date="2011-07-22T00:44:00Z"/>
                <w:rFonts w:ascii="Arial" w:eastAsia="굴림" w:hAnsi="Arial" w:cs="Arial"/>
                <w:sz w:val="20"/>
                <w:lang w:eastAsia="ko-KR"/>
              </w:rPr>
            </w:pPr>
            <w:ins w:id="186" w:author="김휘용" w:date="2011-07-22T00:44:00Z">
              <w:r w:rsidRPr="00D23957">
                <w:rPr>
                  <w:rFonts w:ascii="Arial" w:eastAsia="굴림" w:hAnsi="Arial" w:cs="Arial"/>
                  <w:sz w:val="20"/>
                  <w:lang w:eastAsia="ko-KR"/>
                </w:rPr>
                <w:t xml:space="preserve">　</w:t>
              </w:r>
            </w:ins>
          </w:p>
        </w:tc>
        <w:tc>
          <w:tcPr>
            <w:tcW w:w="980" w:type="dxa"/>
            <w:tcBorders>
              <w:top w:val="single" w:sz="8" w:space="0" w:color="auto"/>
              <w:left w:val="nil"/>
              <w:bottom w:val="nil"/>
              <w:right w:val="nil"/>
            </w:tcBorders>
            <w:shd w:val="clear" w:color="000000" w:fill="C0C0C0"/>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textAlignment w:val="auto"/>
              <w:rPr>
                <w:ins w:id="187" w:author="김휘용" w:date="2011-07-22T00:44:00Z"/>
                <w:rFonts w:ascii="Arial" w:eastAsia="굴림" w:hAnsi="Arial" w:cs="Arial"/>
                <w:sz w:val="20"/>
                <w:lang w:eastAsia="ko-KR"/>
              </w:rPr>
            </w:pPr>
            <w:ins w:id="188" w:author="김휘용" w:date="2011-07-22T00:44:00Z">
              <w:r w:rsidRPr="00D23957">
                <w:rPr>
                  <w:rFonts w:ascii="Arial" w:eastAsia="굴림" w:hAnsi="Arial" w:cs="Arial"/>
                  <w:sz w:val="20"/>
                  <w:lang w:eastAsia="ko-KR"/>
                </w:rPr>
                <w:t xml:space="preserve">　</w:t>
              </w:r>
            </w:ins>
          </w:p>
        </w:tc>
        <w:tc>
          <w:tcPr>
            <w:tcW w:w="980" w:type="dxa"/>
            <w:tcBorders>
              <w:top w:val="single" w:sz="8" w:space="0" w:color="auto"/>
              <w:left w:val="nil"/>
              <w:bottom w:val="nil"/>
              <w:right w:val="single" w:sz="8" w:space="0" w:color="auto"/>
            </w:tcBorders>
            <w:shd w:val="clear" w:color="000000" w:fill="C0C0C0"/>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textAlignment w:val="auto"/>
              <w:rPr>
                <w:ins w:id="189" w:author="김휘용" w:date="2011-07-22T00:44:00Z"/>
                <w:rFonts w:ascii="Arial" w:eastAsia="굴림" w:hAnsi="Arial" w:cs="Arial"/>
                <w:sz w:val="20"/>
                <w:lang w:eastAsia="ko-KR"/>
              </w:rPr>
            </w:pPr>
            <w:ins w:id="190" w:author="김휘용" w:date="2011-07-22T00:44:00Z">
              <w:r w:rsidRPr="00D23957">
                <w:rPr>
                  <w:rFonts w:ascii="Arial" w:eastAsia="굴림" w:hAnsi="Arial" w:cs="Arial"/>
                  <w:sz w:val="20"/>
                  <w:lang w:eastAsia="ko-KR"/>
                </w:rPr>
                <w:t xml:space="preserve">　</w:t>
              </w:r>
            </w:ins>
          </w:p>
        </w:tc>
        <w:tc>
          <w:tcPr>
            <w:tcW w:w="980" w:type="dxa"/>
            <w:tcBorders>
              <w:top w:val="nil"/>
              <w:left w:val="nil"/>
              <w:bottom w:val="nil"/>
              <w:right w:val="nil"/>
            </w:tcBorders>
            <w:shd w:val="clear" w:color="000000" w:fill="C0C0C0"/>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textAlignment w:val="auto"/>
              <w:rPr>
                <w:ins w:id="191" w:author="김휘용" w:date="2011-07-22T00:44:00Z"/>
                <w:rFonts w:ascii="Arial" w:eastAsia="굴림" w:hAnsi="Arial" w:cs="Arial"/>
                <w:sz w:val="20"/>
                <w:lang w:eastAsia="ko-KR"/>
              </w:rPr>
            </w:pPr>
            <w:ins w:id="192" w:author="김휘용" w:date="2011-07-22T00:44:00Z">
              <w:r w:rsidRPr="00D23957">
                <w:rPr>
                  <w:rFonts w:ascii="Arial" w:eastAsia="굴림" w:hAnsi="Arial" w:cs="Arial"/>
                  <w:sz w:val="20"/>
                  <w:lang w:eastAsia="ko-KR"/>
                </w:rPr>
                <w:t xml:space="preserve">　</w:t>
              </w:r>
            </w:ins>
          </w:p>
        </w:tc>
        <w:tc>
          <w:tcPr>
            <w:tcW w:w="980" w:type="dxa"/>
            <w:tcBorders>
              <w:top w:val="nil"/>
              <w:left w:val="nil"/>
              <w:bottom w:val="nil"/>
              <w:right w:val="nil"/>
            </w:tcBorders>
            <w:shd w:val="clear" w:color="000000" w:fill="C0C0C0"/>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textAlignment w:val="auto"/>
              <w:rPr>
                <w:ins w:id="193" w:author="김휘용" w:date="2011-07-22T00:44:00Z"/>
                <w:rFonts w:ascii="Arial" w:eastAsia="굴림" w:hAnsi="Arial" w:cs="Arial"/>
                <w:sz w:val="20"/>
                <w:lang w:eastAsia="ko-KR"/>
              </w:rPr>
            </w:pPr>
            <w:ins w:id="194" w:author="김휘용" w:date="2011-07-22T00:44:00Z">
              <w:r w:rsidRPr="00D23957">
                <w:rPr>
                  <w:rFonts w:ascii="Arial" w:eastAsia="굴림" w:hAnsi="Arial" w:cs="Arial"/>
                  <w:sz w:val="20"/>
                  <w:lang w:eastAsia="ko-KR"/>
                </w:rPr>
                <w:t xml:space="preserve">　</w:t>
              </w:r>
            </w:ins>
          </w:p>
        </w:tc>
        <w:tc>
          <w:tcPr>
            <w:tcW w:w="980" w:type="dxa"/>
            <w:tcBorders>
              <w:top w:val="nil"/>
              <w:left w:val="nil"/>
              <w:bottom w:val="nil"/>
              <w:right w:val="single" w:sz="8" w:space="0" w:color="auto"/>
            </w:tcBorders>
            <w:shd w:val="clear" w:color="000000" w:fill="C0C0C0"/>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textAlignment w:val="auto"/>
              <w:rPr>
                <w:ins w:id="195" w:author="김휘용" w:date="2011-07-22T00:44:00Z"/>
                <w:rFonts w:ascii="Arial" w:eastAsia="굴림" w:hAnsi="Arial" w:cs="Arial"/>
                <w:sz w:val="20"/>
                <w:lang w:eastAsia="ko-KR"/>
              </w:rPr>
            </w:pPr>
            <w:ins w:id="196" w:author="김휘용" w:date="2011-07-22T00:44:00Z">
              <w:r w:rsidRPr="00D23957">
                <w:rPr>
                  <w:rFonts w:ascii="Arial" w:eastAsia="굴림" w:hAnsi="Arial" w:cs="Arial"/>
                  <w:sz w:val="20"/>
                  <w:lang w:eastAsia="ko-KR"/>
                </w:rPr>
                <w:t xml:space="preserve">　</w:t>
              </w:r>
            </w:ins>
          </w:p>
        </w:tc>
      </w:tr>
      <w:tr w:rsidR="00D23957" w:rsidRPr="00D23957" w:rsidTr="00D23957">
        <w:trPr>
          <w:trHeight w:val="255"/>
          <w:jc w:val="center"/>
          <w:ins w:id="197" w:author="김휘용" w:date="2011-07-22T00:44:00Z"/>
        </w:trPr>
        <w:tc>
          <w:tcPr>
            <w:tcW w:w="1360" w:type="dxa"/>
            <w:tcBorders>
              <w:top w:val="nil"/>
              <w:left w:val="single" w:sz="8" w:space="0" w:color="auto"/>
              <w:bottom w:val="nil"/>
              <w:right w:val="single" w:sz="8" w:space="0" w:color="auto"/>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textAlignment w:val="auto"/>
              <w:rPr>
                <w:ins w:id="198" w:author="김휘용" w:date="2011-07-22T00:44:00Z"/>
                <w:rFonts w:ascii="Arial" w:eastAsia="굴림" w:hAnsi="Arial" w:cs="Arial"/>
                <w:sz w:val="20"/>
                <w:lang w:eastAsia="ko-KR"/>
              </w:rPr>
            </w:pPr>
            <w:ins w:id="199" w:author="김휘용" w:date="2011-07-22T00:44:00Z">
              <w:r w:rsidRPr="00D23957">
                <w:rPr>
                  <w:rFonts w:ascii="Arial" w:eastAsia="굴림" w:hAnsi="Arial" w:cs="Arial"/>
                  <w:sz w:val="20"/>
                  <w:lang w:eastAsia="ko-KR"/>
                </w:rPr>
                <w:t>Class B</w:t>
              </w:r>
            </w:ins>
          </w:p>
        </w:tc>
        <w:tc>
          <w:tcPr>
            <w:tcW w:w="980" w:type="dxa"/>
            <w:tcBorders>
              <w:top w:val="nil"/>
              <w:left w:val="nil"/>
              <w:bottom w:val="nil"/>
              <w:right w:val="nil"/>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jc w:val="right"/>
              <w:textAlignment w:val="auto"/>
              <w:rPr>
                <w:ins w:id="200" w:author="김휘용" w:date="2011-07-22T00:44:00Z"/>
                <w:rFonts w:ascii="Arial" w:eastAsia="굴림" w:hAnsi="Arial" w:cs="Arial"/>
                <w:sz w:val="20"/>
                <w:lang w:eastAsia="ko-KR"/>
              </w:rPr>
            </w:pPr>
            <w:ins w:id="201" w:author="김휘용" w:date="2011-07-22T00:44:00Z">
              <w:r w:rsidRPr="00D23957">
                <w:rPr>
                  <w:rFonts w:ascii="Arial" w:eastAsia="굴림" w:hAnsi="Arial" w:cs="Arial"/>
                  <w:sz w:val="20"/>
                  <w:lang w:eastAsia="ko-KR"/>
                </w:rPr>
                <w:t xml:space="preserve">-0.3 </w:t>
              </w:r>
            </w:ins>
          </w:p>
        </w:tc>
        <w:tc>
          <w:tcPr>
            <w:tcW w:w="980" w:type="dxa"/>
            <w:tcBorders>
              <w:top w:val="nil"/>
              <w:left w:val="nil"/>
              <w:bottom w:val="nil"/>
              <w:right w:val="nil"/>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jc w:val="right"/>
              <w:textAlignment w:val="auto"/>
              <w:rPr>
                <w:ins w:id="202" w:author="김휘용" w:date="2011-07-22T00:44:00Z"/>
                <w:rFonts w:ascii="Arial" w:eastAsia="굴림" w:hAnsi="Arial" w:cs="Arial"/>
                <w:sz w:val="20"/>
                <w:lang w:eastAsia="ko-KR"/>
              </w:rPr>
            </w:pPr>
            <w:ins w:id="203" w:author="김휘용" w:date="2011-07-22T00:44:00Z">
              <w:r w:rsidRPr="00D23957">
                <w:rPr>
                  <w:rFonts w:ascii="Arial" w:eastAsia="굴림" w:hAnsi="Arial" w:cs="Arial"/>
                  <w:sz w:val="20"/>
                  <w:lang w:eastAsia="ko-KR"/>
                </w:rPr>
                <w:t xml:space="preserve">-0.5 </w:t>
              </w:r>
            </w:ins>
          </w:p>
        </w:tc>
        <w:tc>
          <w:tcPr>
            <w:tcW w:w="980" w:type="dxa"/>
            <w:tcBorders>
              <w:top w:val="nil"/>
              <w:left w:val="nil"/>
              <w:bottom w:val="nil"/>
              <w:right w:val="single" w:sz="8" w:space="0" w:color="auto"/>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jc w:val="right"/>
              <w:textAlignment w:val="auto"/>
              <w:rPr>
                <w:ins w:id="204" w:author="김휘용" w:date="2011-07-22T00:44:00Z"/>
                <w:rFonts w:ascii="Arial" w:eastAsia="굴림" w:hAnsi="Arial" w:cs="Arial"/>
                <w:sz w:val="20"/>
                <w:lang w:eastAsia="ko-KR"/>
              </w:rPr>
            </w:pPr>
            <w:ins w:id="205" w:author="김휘용" w:date="2011-07-22T00:44:00Z">
              <w:r w:rsidRPr="00D23957">
                <w:rPr>
                  <w:rFonts w:ascii="Arial" w:eastAsia="굴림" w:hAnsi="Arial" w:cs="Arial"/>
                  <w:sz w:val="20"/>
                  <w:lang w:eastAsia="ko-KR"/>
                </w:rPr>
                <w:t xml:space="preserve">-0.7 </w:t>
              </w:r>
            </w:ins>
          </w:p>
        </w:tc>
        <w:tc>
          <w:tcPr>
            <w:tcW w:w="980" w:type="dxa"/>
            <w:tcBorders>
              <w:top w:val="nil"/>
              <w:left w:val="nil"/>
              <w:bottom w:val="nil"/>
              <w:right w:val="nil"/>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jc w:val="right"/>
              <w:textAlignment w:val="auto"/>
              <w:rPr>
                <w:ins w:id="206" w:author="김휘용" w:date="2011-07-22T00:44:00Z"/>
                <w:rFonts w:ascii="Arial" w:eastAsia="굴림" w:hAnsi="Arial" w:cs="Arial"/>
                <w:sz w:val="20"/>
                <w:lang w:eastAsia="ko-KR"/>
              </w:rPr>
            </w:pPr>
            <w:ins w:id="207" w:author="김휘용" w:date="2011-07-22T00:44:00Z">
              <w:r w:rsidRPr="00D23957">
                <w:rPr>
                  <w:rFonts w:ascii="Arial" w:eastAsia="굴림" w:hAnsi="Arial" w:cs="Arial"/>
                  <w:sz w:val="20"/>
                  <w:lang w:eastAsia="ko-KR"/>
                </w:rPr>
                <w:t xml:space="preserve">-0.6 </w:t>
              </w:r>
            </w:ins>
          </w:p>
        </w:tc>
        <w:tc>
          <w:tcPr>
            <w:tcW w:w="980" w:type="dxa"/>
            <w:tcBorders>
              <w:top w:val="nil"/>
              <w:left w:val="nil"/>
              <w:bottom w:val="nil"/>
              <w:right w:val="nil"/>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jc w:val="right"/>
              <w:textAlignment w:val="auto"/>
              <w:rPr>
                <w:ins w:id="208" w:author="김휘용" w:date="2011-07-22T00:44:00Z"/>
                <w:rFonts w:ascii="Arial" w:eastAsia="굴림" w:hAnsi="Arial" w:cs="Arial"/>
                <w:sz w:val="20"/>
                <w:lang w:eastAsia="ko-KR"/>
              </w:rPr>
            </w:pPr>
            <w:ins w:id="209" w:author="김휘용" w:date="2011-07-22T00:44:00Z">
              <w:r w:rsidRPr="00D23957">
                <w:rPr>
                  <w:rFonts w:ascii="Arial" w:eastAsia="굴림" w:hAnsi="Arial" w:cs="Arial"/>
                  <w:sz w:val="20"/>
                  <w:lang w:eastAsia="ko-KR"/>
                </w:rPr>
                <w:t xml:space="preserve">-1.0 </w:t>
              </w:r>
            </w:ins>
          </w:p>
        </w:tc>
        <w:tc>
          <w:tcPr>
            <w:tcW w:w="980" w:type="dxa"/>
            <w:tcBorders>
              <w:top w:val="nil"/>
              <w:left w:val="nil"/>
              <w:bottom w:val="nil"/>
              <w:right w:val="single" w:sz="8" w:space="0" w:color="auto"/>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jc w:val="right"/>
              <w:textAlignment w:val="auto"/>
              <w:rPr>
                <w:ins w:id="210" w:author="김휘용" w:date="2011-07-22T00:44:00Z"/>
                <w:rFonts w:ascii="Arial" w:eastAsia="굴림" w:hAnsi="Arial" w:cs="Arial"/>
                <w:sz w:val="20"/>
                <w:lang w:eastAsia="ko-KR"/>
              </w:rPr>
            </w:pPr>
            <w:ins w:id="211" w:author="김휘용" w:date="2011-07-22T00:44:00Z">
              <w:r w:rsidRPr="00D23957">
                <w:rPr>
                  <w:rFonts w:ascii="Arial" w:eastAsia="굴림" w:hAnsi="Arial" w:cs="Arial"/>
                  <w:sz w:val="20"/>
                  <w:lang w:eastAsia="ko-KR"/>
                </w:rPr>
                <w:t xml:space="preserve">-1.2 </w:t>
              </w:r>
            </w:ins>
          </w:p>
        </w:tc>
      </w:tr>
      <w:tr w:rsidR="00D23957" w:rsidRPr="00D23957" w:rsidTr="00D23957">
        <w:trPr>
          <w:trHeight w:val="255"/>
          <w:jc w:val="center"/>
          <w:ins w:id="212" w:author="김휘용" w:date="2011-07-22T00:44:00Z"/>
        </w:trPr>
        <w:tc>
          <w:tcPr>
            <w:tcW w:w="1360" w:type="dxa"/>
            <w:tcBorders>
              <w:top w:val="nil"/>
              <w:left w:val="single" w:sz="8" w:space="0" w:color="auto"/>
              <w:bottom w:val="nil"/>
              <w:right w:val="single" w:sz="8" w:space="0" w:color="auto"/>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textAlignment w:val="auto"/>
              <w:rPr>
                <w:ins w:id="213" w:author="김휘용" w:date="2011-07-22T00:44:00Z"/>
                <w:rFonts w:ascii="Arial" w:eastAsia="굴림" w:hAnsi="Arial" w:cs="Arial"/>
                <w:sz w:val="20"/>
                <w:lang w:eastAsia="ko-KR"/>
              </w:rPr>
            </w:pPr>
            <w:ins w:id="214" w:author="김휘용" w:date="2011-07-22T00:44:00Z">
              <w:r w:rsidRPr="00D23957">
                <w:rPr>
                  <w:rFonts w:ascii="Arial" w:eastAsia="굴림" w:hAnsi="Arial" w:cs="Arial"/>
                  <w:sz w:val="20"/>
                  <w:lang w:eastAsia="ko-KR"/>
                </w:rPr>
                <w:t>Class C</w:t>
              </w:r>
            </w:ins>
          </w:p>
        </w:tc>
        <w:tc>
          <w:tcPr>
            <w:tcW w:w="980" w:type="dxa"/>
            <w:tcBorders>
              <w:top w:val="nil"/>
              <w:left w:val="nil"/>
              <w:bottom w:val="nil"/>
              <w:right w:val="nil"/>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jc w:val="right"/>
              <w:textAlignment w:val="auto"/>
              <w:rPr>
                <w:ins w:id="215" w:author="김휘용" w:date="2011-07-22T00:44:00Z"/>
                <w:rFonts w:ascii="Arial" w:eastAsia="굴림" w:hAnsi="Arial" w:cs="Arial"/>
                <w:sz w:val="20"/>
                <w:lang w:eastAsia="ko-KR"/>
              </w:rPr>
            </w:pPr>
            <w:ins w:id="216" w:author="김휘용" w:date="2011-07-22T00:44:00Z">
              <w:r w:rsidRPr="00D23957">
                <w:rPr>
                  <w:rFonts w:ascii="Arial" w:eastAsia="굴림" w:hAnsi="Arial" w:cs="Arial"/>
                  <w:sz w:val="20"/>
                  <w:lang w:eastAsia="ko-KR"/>
                </w:rPr>
                <w:t xml:space="preserve">-0.3 </w:t>
              </w:r>
            </w:ins>
          </w:p>
        </w:tc>
        <w:tc>
          <w:tcPr>
            <w:tcW w:w="980" w:type="dxa"/>
            <w:tcBorders>
              <w:top w:val="nil"/>
              <w:left w:val="nil"/>
              <w:bottom w:val="nil"/>
              <w:right w:val="nil"/>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jc w:val="right"/>
              <w:textAlignment w:val="auto"/>
              <w:rPr>
                <w:ins w:id="217" w:author="김휘용" w:date="2011-07-22T00:44:00Z"/>
                <w:rFonts w:ascii="Arial" w:eastAsia="굴림" w:hAnsi="Arial" w:cs="Arial"/>
                <w:sz w:val="20"/>
                <w:lang w:eastAsia="ko-KR"/>
              </w:rPr>
            </w:pPr>
            <w:ins w:id="218" w:author="김휘용" w:date="2011-07-22T00:44:00Z">
              <w:r w:rsidRPr="00D23957">
                <w:rPr>
                  <w:rFonts w:ascii="Arial" w:eastAsia="굴림" w:hAnsi="Arial" w:cs="Arial"/>
                  <w:sz w:val="20"/>
                  <w:lang w:eastAsia="ko-KR"/>
                </w:rPr>
                <w:t xml:space="preserve">-0.6 </w:t>
              </w:r>
            </w:ins>
          </w:p>
        </w:tc>
        <w:tc>
          <w:tcPr>
            <w:tcW w:w="980" w:type="dxa"/>
            <w:tcBorders>
              <w:top w:val="nil"/>
              <w:left w:val="nil"/>
              <w:bottom w:val="nil"/>
              <w:right w:val="single" w:sz="8" w:space="0" w:color="auto"/>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jc w:val="right"/>
              <w:textAlignment w:val="auto"/>
              <w:rPr>
                <w:ins w:id="219" w:author="김휘용" w:date="2011-07-22T00:44:00Z"/>
                <w:rFonts w:ascii="Arial" w:eastAsia="굴림" w:hAnsi="Arial" w:cs="Arial"/>
                <w:sz w:val="20"/>
                <w:lang w:eastAsia="ko-KR"/>
              </w:rPr>
            </w:pPr>
            <w:ins w:id="220" w:author="김휘용" w:date="2011-07-22T00:44:00Z">
              <w:r w:rsidRPr="00D23957">
                <w:rPr>
                  <w:rFonts w:ascii="Arial" w:eastAsia="굴림" w:hAnsi="Arial" w:cs="Arial"/>
                  <w:sz w:val="20"/>
                  <w:lang w:eastAsia="ko-KR"/>
                </w:rPr>
                <w:t xml:space="preserve">-0.6 </w:t>
              </w:r>
            </w:ins>
          </w:p>
        </w:tc>
        <w:tc>
          <w:tcPr>
            <w:tcW w:w="980" w:type="dxa"/>
            <w:tcBorders>
              <w:top w:val="nil"/>
              <w:left w:val="nil"/>
              <w:bottom w:val="nil"/>
              <w:right w:val="nil"/>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jc w:val="right"/>
              <w:textAlignment w:val="auto"/>
              <w:rPr>
                <w:ins w:id="221" w:author="김휘용" w:date="2011-07-22T00:44:00Z"/>
                <w:rFonts w:ascii="Arial" w:eastAsia="굴림" w:hAnsi="Arial" w:cs="Arial"/>
                <w:sz w:val="20"/>
                <w:lang w:eastAsia="ko-KR"/>
              </w:rPr>
            </w:pPr>
            <w:ins w:id="222" w:author="김휘용" w:date="2011-07-22T00:44:00Z">
              <w:r w:rsidRPr="00D23957">
                <w:rPr>
                  <w:rFonts w:ascii="Arial" w:eastAsia="굴림" w:hAnsi="Arial" w:cs="Arial"/>
                  <w:sz w:val="20"/>
                  <w:lang w:eastAsia="ko-KR"/>
                </w:rPr>
                <w:t xml:space="preserve">-0.3 </w:t>
              </w:r>
            </w:ins>
          </w:p>
        </w:tc>
        <w:tc>
          <w:tcPr>
            <w:tcW w:w="980" w:type="dxa"/>
            <w:tcBorders>
              <w:top w:val="nil"/>
              <w:left w:val="nil"/>
              <w:bottom w:val="nil"/>
              <w:right w:val="nil"/>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jc w:val="right"/>
              <w:textAlignment w:val="auto"/>
              <w:rPr>
                <w:ins w:id="223" w:author="김휘용" w:date="2011-07-22T00:44:00Z"/>
                <w:rFonts w:ascii="Arial" w:eastAsia="굴림" w:hAnsi="Arial" w:cs="Arial"/>
                <w:sz w:val="20"/>
                <w:lang w:eastAsia="ko-KR"/>
              </w:rPr>
            </w:pPr>
            <w:ins w:id="224" w:author="김휘용" w:date="2011-07-22T00:44:00Z">
              <w:r w:rsidRPr="00D23957">
                <w:rPr>
                  <w:rFonts w:ascii="Arial" w:eastAsia="굴림" w:hAnsi="Arial" w:cs="Arial"/>
                  <w:sz w:val="20"/>
                  <w:lang w:eastAsia="ko-KR"/>
                </w:rPr>
                <w:t xml:space="preserve">-0.6 </w:t>
              </w:r>
            </w:ins>
          </w:p>
        </w:tc>
        <w:tc>
          <w:tcPr>
            <w:tcW w:w="980" w:type="dxa"/>
            <w:tcBorders>
              <w:top w:val="nil"/>
              <w:left w:val="nil"/>
              <w:bottom w:val="nil"/>
              <w:right w:val="single" w:sz="8" w:space="0" w:color="auto"/>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jc w:val="right"/>
              <w:textAlignment w:val="auto"/>
              <w:rPr>
                <w:ins w:id="225" w:author="김휘용" w:date="2011-07-22T00:44:00Z"/>
                <w:rFonts w:ascii="Arial" w:eastAsia="굴림" w:hAnsi="Arial" w:cs="Arial"/>
                <w:sz w:val="20"/>
                <w:lang w:eastAsia="ko-KR"/>
              </w:rPr>
            </w:pPr>
            <w:ins w:id="226" w:author="김휘용" w:date="2011-07-22T00:44:00Z">
              <w:r w:rsidRPr="00D23957">
                <w:rPr>
                  <w:rFonts w:ascii="Arial" w:eastAsia="굴림" w:hAnsi="Arial" w:cs="Arial"/>
                  <w:sz w:val="20"/>
                  <w:lang w:eastAsia="ko-KR"/>
                </w:rPr>
                <w:t xml:space="preserve">-0.6 </w:t>
              </w:r>
            </w:ins>
          </w:p>
        </w:tc>
      </w:tr>
      <w:tr w:rsidR="00D23957" w:rsidRPr="00D23957" w:rsidTr="00D23957">
        <w:trPr>
          <w:trHeight w:val="255"/>
          <w:jc w:val="center"/>
          <w:ins w:id="227" w:author="김휘용" w:date="2011-07-22T00:44:00Z"/>
        </w:trPr>
        <w:tc>
          <w:tcPr>
            <w:tcW w:w="1360" w:type="dxa"/>
            <w:tcBorders>
              <w:top w:val="nil"/>
              <w:left w:val="single" w:sz="8" w:space="0" w:color="auto"/>
              <w:bottom w:val="nil"/>
              <w:right w:val="single" w:sz="8" w:space="0" w:color="auto"/>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textAlignment w:val="auto"/>
              <w:rPr>
                <w:ins w:id="228" w:author="김휘용" w:date="2011-07-22T00:44:00Z"/>
                <w:rFonts w:ascii="Arial" w:eastAsia="굴림" w:hAnsi="Arial" w:cs="Arial"/>
                <w:sz w:val="20"/>
                <w:lang w:eastAsia="ko-KR"/>
              </w:rPr>
            </w:pPr>
            <w:ins w:id="229" w:author="김휘용" w:date="2011-07-22T00:44:00Z">
              <w:r w:rsidRPr="00D23957">
                <w:rPr>
                  <w:rFonts w:ascii="Arial" w:eastAsia="굴림" w:hAnsi="Arial" w:cs="Arial"/>
                  <w:sz w:val="20"/>
                  <w:lang w:eastAsia="ko-KR"/>
                </w:rPr>
                <w:t>Class D</w:t>
              </w:r>
            </w:ins>
          </w:p>
        </w:tc>
        <w:tc>
          <w:tcPr>
            <w:tcW w:w="980" w:type="dxa"/>
            <w:tcBorders>
              <w:top w:val="nil"/>
              <w:left w:val="nil"/>
              <w:bottom w:val="nil"/>
              <w:right w:val="nil"/>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jc w:val="right"/>
              <w:textAlignment w:val="auto"/>
              <w:rPr>
                <w:ins w:id="230" w:author="김휘용" w:date="2011-07-22T00:44:00Z"/>
                <w:rFonts w:ascii="Arial" w:eastAsia="굴림" w:hAnsi="Arial" w:cs="Arial"/>
                <w:sz w:val="20"/>
                <w:lang w:eastAsia="ko-KR"/>
              </w:rPr>
            </w:pPr>
            <w:ins w:id="231" w:author="김휘용" w:date="2011-07-22T00:44:00Z">
              <w:r w:rsidRPr="00D23957">
                <w:rPr>
                  <w:rFonts w:ascii="Arial" w:eastAsia="굴림" w:hAnsi="Arial" w:cs="Arial"/>
                  <w:sz w:val="20"/>
                  <w:lang w:eastAsia="ko-KR"/>
                </w:rPr>
                <w:t xml:space="preserve">-0.1 </w:t>
              </w:r>
            </w:ins>
          </w:p>
        </w:tc>
        <w:tc>
          <w:tcPr>
            <w:tcW w:w="980" w:type="dxa"/>
            <w:tcBorders>
              <w:top w:val="nil"/>
              <w:left w:val="nil"/>
              <w:bottom w:val="nil"/>
              <w:right w:val="nil"/>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jc w:val="right"/>
              <w:textAlignment w:val="auto"/>
              <w:rPr>
                <w:ins w:id="232" w:author="김휘용" w:date="2011-07-22T00:44:00Z"/>
                <w:rFonts w:ascii="Arial" w:eastAsia="굴림" w:hAnsi="Arial" w:cs="Arial"/>
                <w:sz w:val="20"/>
                <w:lang w:eastAsia="ko-KR"/>
              </w:rPr>
            </w:pPr>
            <w:ins w:id="233" w:author="김휘용" w:date="2011-07-22T00:44:00Z">
              <w:r w:rsidRPr="00D23957">
                <w:rPr>
                  <w:rFonts w:ascii="Arial" w:eastAsia="굴림" w:hAnsi="Arial" w:cs="Arial"/>
                  <w:sz w:val="20"/>
                  <w:lang w:eastAsia="ko-KR"/>
                </w:rPr>
                <w:t xml:space="preserve">-0.1 </w:t>
              </w:r>
            </w:ins>
          </w:p>
        </w:tc>
        <w:tc>
          <w:tcPr>
            <w:tcW w:w="980" w:type="dxa"/>
            <w:tcBorders>
              <w:top w:val="nil"/>
              <w:left w:val="nil"/>
              <w:bottom w:val="nil"/>
              <w:right w:val="single" w:sz="8" w:space="0" w:color="auto"/>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jc w:val="right"/>
              <w:textAlignment w:val="auto"/>
              <w:rPr>
                <w:ins w:id="234" w:author="김휘용" w:date="2011-07-22T00:44:00Z"/>
                <w:rFonts w:ascii="Arial" w:eastAsia="굴림" w:hAnsi="Arial" w:cs="Arial"/>
                <w:sz w:val="20"/>
                <w:lang w:eastAsia="ko-KR"/>
              </w:rPr>
            </w:pPr>
            <w:ins w:id="235" w:author="김휘용" w:date="2011-07-22T00:44:00Z">
              <w:r w:rsidRPr="00D23957">
                <w:rPr>
                  <w:rFonts w:ascii="Arial" w:eastAsia="굴림" w:hAnsi="Arial" w:cs="Arial"/>
                  <w:sz w:val="20"/>
                  <w:lang w:eastAsia="ko-KR"/>
                </w:rPr>
                <w:t xml:space="preserve">-0.1 </w:t>
              </w:r>
            </w:ins>
          </w:p>
        </w:tc>
        <w:tc>
          <w:tcPr>
            <w:tcW w:w="980" w:type="dxa"/>
            <w:tcBorders>
              <w:top w:val="nil"/>
              <w:left w:val="nil"/>
              <w:bottom w:val="nil"/>
              <w:right w:val="nil"/>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jc w:val="right"/>
              <w:textAlignment w:val="auto"/>
              <w:rPr>
                <w:ins w:id="236" w:author="김휘용" w:date="2011-07-22T00:44:00Z"/>
                <w:rFonts w:ascii="Arial" w:eastAsia="굴림" w:hAnsi="Arial" w:cs="Arial"/>
                <w:sz w:val="20"/>
                <w:lang w:eastAsia="ko-KR"/>
              </w:rPr>
            </w:pPr>
            <w:ins w:id="237" w:author="김휘용" w:date="2011-07-22T00:44:00Z">
              <w:r w:rsidRPr="00D23957">
                <w:rPr>
                  <w:rFonts w:ascii="Arial" w:eastAsia="굴림" w:hAnsi="Arial" w:cs="Arial"/>
                  <w:sz w:val="20"/>
                  <w:lang w:eastAsia="ko-KR"/>
                </w:rPr>
                <w:t xml:space="preserve">-0.2 </w:t>
              </w:r>
            </w:ins>
          </w:p>
        </w:tc>
        <w:tc>
          <w:tcPr>
            <w:tcW w:w="980" w:type="dxa"/>
            <w:tcBorders>
              <w:top w:val="nil"/>
              <w:left w:val="nil"/>
              <w:bottom w:val="nil"/>
              <w:right w:val="nil"/>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jc w:val="right"/>
              <w:textAlignment w:val="auto"/>
              <w:rPr>
                <w:ins w:id="238" w:author="김휘용" w:date="2011-07-22T00:44:00Z"/>
                <w:rFonts w:ascii="Arial" w:eastAsia="굴림" w:hAnsi="Arial" w:cs="Arial"/>
                <w:sz w:val="20"/>
                <w:lang w:eastAsia="ko-KR"/>
              </w:rPr>
            </w:pPr>
            <w:ins w:id="239" w:author="김휘용" w:date="2011-07-22T00:44:00Z">
              <w:r w:rsidRPr="00D23957">
                <w:rPr>
                  <w:rFonts w:ascii="Arial" w:eastAsia="굴림" w:hAnsi="Arial" w:cs="Arial"/>
                  <w:sz w:val="20"/>
                  <w:lang w:eastAsia="ko-KR"/>
                </w:rPr>
                <w:t xml:space="preserve">-0.2 </w:t>
              </w:r>
            </w:ins>
          </w:p>
        </w:tc>
        <w:tc>
          <w:tcPr>
            <w:tcW w:w="980" w:type="dxa"/>
            <w:tcBorders>
              <w:top w:val="nil"/>
              <w:left w:val="nil"/>
              <w:bottom w:val="nil"/>
              <w:right w:val="single" w:sz="8" w:space="0" w:color="auto"/>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jc w:val="right"/>
              <w:textAlignment w:val="auto"/>
              <w:rPr>
                <w:ins w:id="240" w:author="김휘용" w:date="2011-07-22T00:44:00Z"/>
                <w:rFonts w:ascii="Arial" w:eastAsia="굴림" w:hAnsi="Arial" w:cs="Arial"/>
                <w:sz w:val="20"/>
                <w:lang w:eastAsia="ko-KR"/>
              </w:rPr>
            </w:pPr>
            <w:ins w:id="241" w:author="김휘용" w:date="2011-07-22T00:44:00Z">
              <w:r w:rsidRPr="00D23957">
                <w:rPr>
                  <w:rFonts w:ascii="Arial" w:eastAsia="굴림" w:hAnsi="Arial" w:cs="Arial"/>
                  <w:sz w:val="20"/>
                  <w:lang w:eastAsia="ko-KR"/>
                </w:rPr>
                <w:t xml:space="preserve">-0.3 </w:t>
              </w:r>
            </w:ins>
          </w:p>
        </w:tc>
      </w:tr>
      <w:tr w:rsidR="00D23957" w:rsidRPr="00D23957" w:rsidTr="00D23957">
        <w:trPr>
          <w:trHeight w:val="255"/>
          <w:jc w:val="center"/>
          <w:ins w:id="242" w:author="김휘용" w:date="2011-07-22T00:44:00Z"/>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textAlignment w:val="auto"/>
              <w:rPr>
                <w:ins w:id="243" w:author="김휘용" w:date="2011-07-22T00:44:00Z"/>
                <w:rFonts w:ascii="Arial" w:eastAsia="굴림" w:hAnsi="Arial" w:cs="Arial"/>
                <w:sz w:val="20"/>
                <w:lang w:eastAsia="ko-KR"/>
              </w:rPr>
            </w:pPr>
            <w:ins w:id="244" w:author="김휘용" w:date="2011-07-22T00:44:00Z">
              <w:r w:rsidRPr="00D23957">
                <w:rPr>
                  <w:rFonts w:ascii="Arial" w:eastAsia="굴림" w:hAnsi="Arial" w:cs="Arial"/>
                  <w:sz w:val="20"/>
                  <w:lang w:eastAsia="ko-KR"/>
                </w:rPr>
                <w:t>Class E</w:t>
              </w:r>
            </w:ins>
          </w:p>
        </w:tc>
        <w:tc>
          <w:tcPr>
            <w:tcW w:w="980" w:type="dxa"/>
            <w:tcBorders>
              <w:top w:val="nil"/>
              <w:left w:val="nil"/>
              <w:bottom w:val="single" w:sz="4" w:space="0" w:color="auto"/>
              <w:right w:val="nil"/>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jc w:val="right"/>
              <w:textAlignment w:val="auto"/>
              <w:rPr>
                <w:ins w:id="245" w:author="김휘용" w:date="2011-07-22T00:44:00Z"/>
                <w:rFonts w:ascii="Arial" w:eastAsia="굴림" w:hAnsi="Arial" w:cs="Arial"/>
                <w:sz w:val="20"/>
                <w:lang w:eastAsia="ko-KR"/>
              </w:rPr>
            </w:pPr>
            <w:ins w:id="246" w:author="김휘용" w:date="2011-07-22T00:44:00Z">
              <w:r w:rsidRPr="00D23957">
                <w:rPr>
                  <w:rFonts w:ascii="Arial" w:eastAsia="굴림" w:hAnsi="Arial" w:cs="Arial"/>
                  <w:sz w:val="20"/>
                  <w:lang w:eastAsia="ko-KR"/>
                </w:rPr>
                <w:t xml:space="preserve">-0.2 </w:t>
              </w:r>
            </w:ins>
          </w:p>
        </w:tc>
        <w:tc>
          <w:tcPr>
            <w:tcW w:w="980" w:type="dxa"/>
            <w:tcBorders>
              <w:top w:val="nil"/>
              <w:left w:val="nil"/>
              <w:bottom w:val="single" w:sz="4" w:space="0" w:color="auto"/>
              <w:right w:val="nil"/>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jc w:val="right"/>
              <w:textAlignment w:val="auto"/>
              <w:rPr>
                <w:ins w:id="247" w:author="김휘용" w:date="2011-07-22T00:44:00Z"/>
                <w:rFonts w:ascii="Arial" w:eastAsia="굴림" w:hAnsi="Arial" w:cs="Arial"/>
                <w:sz w:val="20"/>
                <w:lang w:eastAsia="ko-KR"/>
              </w:rPr>
            </w:pPr>
            <w:ins w:id="248" w:author="김휘용" w:date="2011-07-22T00:44:00Z">
              <w:r w:rsidRPr="00D23957">
                <w:rPr>
                  <w:rFonts w:ascii="Arial" w:eastAsia="굴림" w:hAnsi="Arial" w:cs="Arial"/>
                  <w:sz w:val="20"/>
                  <w:lang w:eastAsia="ko-KR"/>
                </w:rPr>
                <w:t xml:space="preserve">-0.7 </w:t>
              </w:r>
            </w:ins>
          </w:p>
        </w:tc>
        <w:tc>
          <w:tcPr>
            <w:tcW w:w="980" w:type="dxa"/>
            <w:tcBorders>
              <w:top w:val="nil"/>
              <w:left w:val="nil"/>
              <w:bottom w:val="single" w:sz="4" w:space="0" w:color="auto"/>
              <w:right w:val="single" w:sz="8" w:space="0" w:color="auto"/>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jc w:val="right"/>
              <w:textAlignment w:val="auto"/>
              <w:rPr>
                <w:ins w:id="249" w:author="김휘용" w:date="2011-07-22T00:44:00Z"/>
                <w:rFonts w:ascii="Arial" w:eastAsia="굴림" w:hAnsi="Arial" w:cs="Arial"/>
                <w:sz w:val="20"/>
                <w:lang w:eastAsia="ko-KR"/>
              </w:rPr>
            </w:pPr>
            <w:ins w:id="250" w:author="김휘용" w:date="2011-07-22T00:44:00Z">
              <w:r w:rsidRPr="00D23957">
                <w:rPr>
                  <w:rFonts w:ascii="Arial" w:eastAsia="굴림" w:hAnsi="Arial" w:cs="Arial"/>
                  <w:sz w:val="20"/>
                  <w:lang w:eastAsia="ko-KR"/>
                </w:rPr>
                <w:t xml:space="preserve">-0.9 </w:t>
              </w:r>
            </w:ins>
          </w:p>
        </w:tc>
        <w:tc>
          <w:tcPr>
            <w:tcW w:w="980" w:type="dxa"/>
            <w:tcBorders>
              <w:top w:val="nil"/>
              <w:left w:val="nil"/>
              <w:bottom w:val="single" w:sz="4" w:space="0" w:color="auto"/>
              <w:right w:val="nil"/>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jc w:val="right"/>
              <w:textAlignment w:val="auto"/>
              <w:rPr>
                <w:ins w:id="251" w:author="김휘용" w:date="2011-07-22T00:44:00Z"/>
                <w:rFonts w:ascii="Arial" w:eastAsia="굴림" w:hAnsi="Arial" w:cs="Arial"/>
                <w:sz w:val="20"/>
                <w:lang w:eastAsia="ko-KR"/>
              </w:rPr>
            </w:pPr>
            <w:ins w:id="252" w:author="김휘용" w:date="2011-07-22T00:44:00Z">
              <w:r w:rsidRPr="00D23957">
                <w:rPr>
                  <w:rFonts w:ascii="Arial" w:eastAsia="굴림" w:hAnsi="Arial" w:cs="Arial"/>
                  <w:sz w:val="20"/>
                  <w:lang w:eastAsia="ko-KR"/>
                </w:rPr>
                <w:t xml:space="preserve">-0.6 </w:t>
              </w:r>
            </w:ins>
          </w:p>
        </w:tc>
        <w:tc>
          <w:tcPr>
            <w:tcW w:w="980" w:type="dxa"/>
            <w:tcBorders>
              <w:top w:val="nil"/>
              <w:left w:val="nil"/>
              <w:bottom w:val="single" w:sz="4" w:space="0" w:color="auto"/>
              <w:right w:val="nil"/>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jc w:val="right"/>
              <w:textAlignment w:val="auto"/>
              <w:rPr>
                <w:ins w:id="253" w:author="김휘용" w:date="2011-07-22T00:44:00Z"/>
                <w:rFonts w:ascii="Arial" w:eastAsia="굴림" w:hAnsi="Arial" w:cs="Arial"/>
                <w:sz w:val="20"/>
                <w:lang w:eastAsia="ko-KR"/>
              </w:rPr>
            </w:pPr>
            <w:ins w:id="254" w:author="김휘용" w:date="2011-07-22T00:44:00Z">
              <w:r w:rsidRPr="00D23957">
                <w:rPr>
                  <w:rFonts w:ascii="Arial" w:eastAsia="굴림" w:hAnsi="Arial" w:cs="Arial"/>
                  <w:sz w:val="20"/>
                  <w:lang w:eastAsia="ko-KR"/>
                </w:rPr>
                <w:t xml:space="preserve">-1.1 </w:t>
              </w:r>
            </w:ins>
          </w:p>
        </w:tc>
        <w:tc>
          <w:tcPr>
            <w:tcW w:w="980" w:type="dxa"/>
            <w:tcBorders>
              <w:top w:val="nil"/>
              <w:left w:val="nil"/>
              <w:bottom w:val="single" w:sz="4" w:space="0" w:color="auto"/>
              <w:right w:val="single" w:sz="8" w:space="0" w:color="auto"/>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jc w:val="right"/>
              <w:textAlignment w:val="auto"/>
              <w:rPr>
                <w:ins w:id="255" w:author="김휘용" w:date="2011-07-22T00:44:00Z"/>
                <w:rFonts w:ascii="Arial" w:eastAsia="굴림" w:hAnsi="Arial" w:cs="Arial"/>
                <w:sz w:val="20"/>
                <w:lang w:eastAsia="ko-KR"/>
              </w:rPr>
            </w:pPr>
            <w:ins w:id="256" w:author="김휘용" w:date="2011-07-22T00:44:00Z">
              <w:r w:rsidRPr="00D23957">
                <w:rPr>
                  <w:rFonts w:ascii="Arial" w:eastAsia="굴림" w:hAnsi="Arial" w:cs="Arial"/>
                  <w:sz w:val="20"/>
                  <w:lang w:eastAsia="ko-KR"/>
                </w:rPr>
                <w:t xml:space="preserve">-1.6 </w:t>
              </w:r>
            </w:ins>
          </w:p>
        </w:tc>
      </w:tr>
      <w:tr w:rsidR="00D23957" w:rsidRPr="00D23957" w:rsidTr="00D23957">
        <w:trPr>
          <w:trHeight w:val="270"/>
          <w:jc w:val="center"/>
          <w:ins w:id="257" w:author="김휘용" w:date="2011-07-22T00:44:00Z"/>
        </w:trPr>
        <w:tc>
          <w:tcPr>
            <w:tcW w:w="1360" w:type="dxa"/>
            <w:tcBorders>
              <w:top w:val="nil"/>
              <w:left w:val="single" w:sz="8" w:space="0" w:color="auto"/>
              <w:bottom w:val="single" w:sz="8" w:space="0" w:color="auto"/>
              <w:right w:val="single" w:sz="8" w:space="0" w:color="auto"/>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textAlignment w:val="auto"/>
              <w:rPr>
                <w:ins w:id="258" w:author="김휘용" w:date="2011-07-22T00:44:00Z"/>
                <w:rFonts w:ascii="Arial" w:eastAsia="굴림" w:hAnsi="Arial" w:cs="Arial"/>
                <w:b/>
                <w:bCs/>
                <w:sz w:val="20"/>
                <w:lang w:eastAsia="ko-KR"/>
              </w:rPr>
            </w:pPr>
            <w:ins w:id="259" w:author="김휘용" w:date="2011-07-22T00:44:00Z">
              <w:r w:rsidRPr="00D23957">
                <w:rPr>
                  <w:rFonts w:ascii="Arial" w:eastAsia="굴림" w:hAnsi="Arial" w:cs="Arial"/>
                  <w:b/>
                  <w:bCs/>
                  <w:sz w:val="20"/>
                  <w:lang w:eastAsia="ko-KR"/>
                </w:rPr>
                <w:t>Overall</w:t>
              </w:r>
            </w:ins>
          </w:p>
        </w:tc>
        <w:tc>
          <w:tcPr>
            <w:tcW w:w="980" w:type="dxa"/>
            <w:tcBorders>
              <w:top w:val="nil"/>
              <w:left w:val="nil"/>
              <w:bottom w:val="single" w:sz="8" w:space="0" w:color="auto"/>
              <w:right w:val="nil"/>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jc w:val="right"/>
              <w:textAlignment w:val="auto"/>
              <w:rPr>
                <w:ins w:id="260" w:author="김휘용" w:date="2011-07-22T00:44:00Z"/>
                <w:rFonts w:ascii="Arial" w:eastAsia="굴림" w:hAnsi="Arial" w:cs="Arial"/>
                <w:b/>
                <w:bCs/>
                <w:sz w:val="20"/>
                <w:lang w:eastAsia="ko-KR"/>
              </w:rPr>
            </w:pPr>
            <w:ins w:id="261" w:author="김휘용" w:date="2011-07-22T00:44:00Z">
              <w:r w:rsidRPr="00D23957">
                <w:rPr>
                  <w:rFonts w:ascii="Arial" w:eastAsia="굴림" w:hAnsi="Arial" w:cs="Arial"/>
                  <w:b/>
                  <w:bCs/>
                  <w:sz w:val="20"/>
                  <w:lang w:eastAsia="ko-KR"/>
                </w:rPr>
                <w:t xml:space="preserve">-0.2 </w:t>
              </w:r>
            </w:ins>
          </w:p>
        </w:tc>
        <w:tc>
          <w:tcPr>
            <w:tcW w:w="980" w:type="dxa"/>
            <w:tcBorders>
              <w:top w:val="nil"/>
              <w:left w:val="nil"/>
              <w:bottom w:val="single" w:sz="8" w:space="0" w:color="auto"/>
              <w:right w:val="nil"/>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jc w:val="right"/>
              <w:textAlignment w:val="auto"/>
              <w:rPr>
                <w:ins w:id="262" w:author="김휘용" w:date="2011-07-22T00:44:00Z"/>
                <w:rFonts w:ascii="Arial" w:eastAsia="굴림" w:hAnsi="Arial" w:cs="Arial"/>
                <w:b/>
                <w:bCs/>
                <w:sz w:val="20"/>
                <w:lang w:eastAsia="ko-KR"/>
              </w:rPr>
            </w:pPr>
            <w:ins w:id="263" w:author="김휘용" w:date="2011-07-22T00:44:00Z">
              <w:r w:rsidRPr="00D23957">
                <w:rPr>
                  <w:rFonts w:ascii="Arial" w:eastAsia="굴림" w:hAnsi="Arial" w:cs="Arial"/>
                  <w:b/>
                  <w:bCs/>
                  <w:sz w:val="20"/>
                  <w:lang w:eastAsia="ko-KR"/>
                </w:rPr>
                <w:t xml:space="preserve">-0.5 </w:t>
              </w:r>
            </w:ins>
          </w:p>
        </w:tc>
        <w:tc>
          <w:tcPr>
            <w:tcW w:w="980" w:type="dxa"/>
            <w:tcBorders>
              <w:top w:val="nil"/>
              <w:left w:val="nil"/>
              <w:bottom w:val="single" w:sz="8" w:space="0" w:color="auto"/>
              <w:right w:val="single" w:sz="8" w:space="0" w:color="auto"/>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jc w:val="right"/>
              <w:textAlignment w:val="auto"/>
              <w:rPr>
                <w:ins w:id="264" w:author="김휘용" w:date="2011-07-22T00:44:00Z"/>
                <w:rFonts w:ascii="Arial" w:eastAsia="굴림" w:hAnsi="Arial" w:cs="Arial"/>
                <w:b/>
                <w:bCs/>
                <w:sz w:val="20"/>
                <w:lang w:eastAsia="ko-KR"/>
              </w:rPr>
            </w:pPr>
            <w:ins w:id="265" w:author="김휘용" w:date="2011-07-22T00:44:00Z">
              <w:r w:rsidRPr="00D23957">
                <w:rPr>
                  <w:rFonts w:ascii="Arial" w:eastAsia="굴림" w:hAnsi="Arial" w:cs="Arial"/>
                  <w:b/>
                  <w:bCs/>
                  <w:sz w:val="20"/>
                  <w:lang w:eastAsia="ko-KR"/>
                </w:rPr>
                <w:t xml:space="preserve">-0.5 </w:t>
              </w:r>
            </w:ins>
          </w:p>
        </w:tc>
        <w:tc>
          <w:tcPr>
            <w:tcW w:w="980" w:type="dxa"/>
            <w:tcBorders>
              <w:top w:val="nil"/>
              <w:left w:val="nil"/>
              <w:bottom w:val="single" w:sz="8" w:space="0" w:color="auto"/>
              <w:right w:val="nil"/>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jc w:val="right"/>
              <w:textAlignment w:val="auto"/>
              <w:rPr>
                <w:ins w:id="266" w:author="김휘용" w:date="2011-07-22T00:44:00Z"/>
                <w:rFonts w:ascii="Arial" w:eastAsia="굴림" w:hAnsi="Arial" w:cs="Arial"/>
                <w:b/>
                <w:bCs/>
                <w:sz w:val="20"/>
                <w:lang w:eastAsia="ko-KR"/>
              </w:rPr>
            </w:pPr>
            <w:ins w:id="267" w:author="김휘용" w:date="2011-07-22T00:44:00Z">
              <w:r w:rsidRPr="00D23957">
                <w:rPr>
                  <w:rFonts w:ascii="Arial" w:eastAsia="굴림" w:hAnsi="Arial" w:cs="Arial"/>
                  <w:b/>
                  <w:bCs/>
                  <w:sz w:val="20"/>
                  <w:lang w:eastAsia="ko-KR"/>
                </w:rPr>
                <w:t xml:space="preserve">-0.4 </w:t>
              </w:r>
            </w:ins>
          </w:p>
        </w:tc>
        <w:tc>
          <w:tcPr>
            <w:tcW w:w="980" w:type="dxa"/>
            <w:tcBorders>
              <w:top w:val="nil"/>
              <w:left w:val="nil"/>
              <w:bottom w:val="single" w:sz="8" w:space="0" w:color="auto"/>
              <w:right w:val="nil"/>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jc w:val="right"/>
              <w:textAlignment w:val="auto"/>
              <w:rPr>
                <w:ins w:id="268" w:author="김휘용" w:date="2011-07-22T00:44:00Z"/>
                <w:rFonts w:ascii="Arial" w:eastAsia="굴림" w:hAnsi="Arial" w:cs="Arial"/>
                <w:b/>
                <w:bCs/>
                <w:sz w:val="20"/>
                <w:lang w:eastAsia="ko-KR"/>
              </w:rPr>
            </w:pPr>
            <w:ins w:id="269" w:author="김휘용" w:date="2011-07-22T00:44:00Z">
              <w:r w:rsidRPr="00D23957">
                <w:rPr>
                  <w:rFonts w:ascii="Arial" w:eastAsia="굴림" w:hAnsi="Arial" w:cs="Arial"/>
                  <w:b/>
                  <w:bCs/>
                  <w:sz w:val="20"/>
                  <w:lang w:eastAsia="ko-KR"/>
                </w:rPr>
                <w:t xml:space="preserve">-0.7 </w:t>
              </w:r>
            </w:ins>
          </w:p>
        </w:tc>
        <w:tc>
          <w:tcPr>
            <w:tcW w:w="980" w:type="dxa"/>
            <w:tcBorders>
              <w:top w:val="nil"/>
              <w:left w:val="nil"/>
              <w:bottom w:val="single" w:sz="8" w:space="0" w:color="auto"/>
              <w:right w:val="single" w:sz="8" w:space="0" w:color="auto"/>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jc w:val="right"/>
              <w:textAlignment w:val="auto"/>
              <w:rPr>
                <w:ins w:id="270" w:author="김휘용" w:date="2011-07-22T00:44:00Z"/>
                <w:rFonts w:ascii="Arial" w:eastAsia="굴림" w:hAnsi="Arial" w:cs="Arial"/>
                <w:b/>
                <w:bCs/>
                <w:sz w:val="20"/>
                <w:lang w:eastAsia="ko-KR"/>
              </w:rPr>
            </w:pPr>
            <w:ins w:id="271" w:author="김휘용" w:date="2011-07-22T00:44:00Z">
              <w:r w:rsidRPr="00D23957">
                <w:rPr>
                  <w:rFonts w:ascii="Arial" w:eastAsia="굴림" w:hAnsi="Arial" w:cs="Arial"/>
                  <w:b/>
                  <w:bCs/>
                  <w:sz w:val="20"/>
                  <w:lang w:eastAsia="ko-KR"/>
                </w:rPr>
                <w:t xml:space="preserve">-0.9 </w:t>
              </w:r>
            </w:ins>
          </w:p>
        </w:tc>
      </w:tr>
      <w:tr w:rsidR="00D23957" w:rsidRPr="00D23957" w:rsidTr="00D23957">
        <w:trPr>
          <w:trHeight w:val="255"/>
          <w:jc w:val="center"/>
          <w:ins w:id="272" w:author="김휘용" w:date="2011-07-22T00:44:00Z"/>
        </w:trPr>
        <w:tc>
          <w:tcPr>
            <w:tcW w:w="1360" w:type="dxa"/>
            <w:tcBorders>
              <w:top w:val="nil"/>
              <w:left w:val="single" w:sz="8" w:space="0" w:color="auto"/>
              <w:bottom w:val="nil"/>
              <w:right w:val="nil"/>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textAlignment w:val="auto"/>
              <w:rPr>
                <w:ins w:id="273" w:author="김휘용" w:date="2011-07-22T00:44:00Z"/>
                <w:rFonts w:ascii="Arial" w:eastAsia="굴림" w:hAnsi="Arial" w:cs="Arial"/>
                <w:sz w:val="20"/>
                <w:lang w:eastAsia="ko-KR"/>
              </w:rPr>
            </w:pPr>
            <w:proofErr w:type="spellStart"/>
            <w:ins w:id="274" w:author="김휘용" w:date="2011-07-22T00:44:00Z">
              <w:r w:rsidRPr="00D23957">
                <w:rPr>
                  <w:rFonts w:ascii="Arial" w:eastAsia="굴림" w:hAnsi="Arial" w:cs="Arial"/>
                  <w:sz w:val="20"/>
                  <w:lang w:eastAsia="ko-KR"/>
                </w:rPr>
                <w:t>Enc</w:t>
              </w:r>
              <w:proofErr w:type="spellEnd"/>
              <w:r w:rsidRPr="00D23957">
                <w:rPr>
                  <w:rFonts w:ascii="Arial" w:eastAsia="굴림" w:hAnsi="Arial" w:cs="Arial"/>
                  <w:sz w:val="20"/>
                  <w:lang w:eastAsia="ko-KR"/>
                </w:rPr>
                <w:t xml:space="preserve"> Time[%]</w:t>
              </w:r>
            </w:ins>
          </w:p>
        </w:tc>
        <w:tc>
          <w:tcPr>
            <w:tcW w:w="294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jc w:val="center"/>
              <w:textAlignment w:val="auto"/>
              <w:rPr>
                <w:ins w:id="275" w:author="김휘용" w:date="2011-07-22T00:44:00Z"/>
                <w:rFonts w:ascii="Arial" w:eastAsia="굴림" w:hAnsi="Arial" w:cs="Arial"/>
                <w:sz w:val="20"/>
                <w:lang w:eastAsia="ko-KR"/>
              </w:rPr>
            </w:pPr>
            <w:ins w:id="276" w:author="김휘용" w:date="2011-07-22T00:44:00Z">
              <w:r w:rsidRPr="00D23957">
                <w:rPr>
                  <w:rFonts w:ascii="Arial" w:eastAsia="굴림" w:hAnsi="Arial" w:cs="Arial"/>
                  <w:sz w:val="20"/>
                  <w:lang w:eastAsia="ko-KR"/>
                </w:rPr>
                <w:t>100%</w:t>
              </w:r>
            </w:ins>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jc w:val="center"/>
              <w:textAlignment w:val="auto"/>
              <w:rPr>
                <w:ins w:id="277" w:author="김휘용" w:date="2011-07-22T00:44:00Z"/>
                <w:rFonts w:ascii="Arial" w:eastAsia="굴림" w:hAnsi="Arial" w:cs="Arial"/>
                <w:sz w:val="20"/>
                <w:lang w:eastAsia="ko-KR"/>
              </w:rPr>
            </w:pPr>
            <w:ins w:id="278" w:author="김휘용" w:date="2011-07-22T00:44:00Z">
              <w:r w:rsidRPr="00D23957">
                <w:rPr>
                  <w:rFonts w:ascii="Arial" w:eastAsia="굴림" w:hAnsi="Arial" w:cs="Arial"/>
                  <w:sz w:val="20"/>
                  <w:lang w:eastAsia="ko-KR"/>
                </w:rPr>
                <w:t>100%</w:t>
              </w:r>
            </w:ins>
          </w:p>
        </w:tc>
      </w:tr>
      <w:tr w:rsidR="00D23957" w:rsidRPr="00D23957" w:rsidTr="00D23957">
        <w:trPr>
          <w:trHeight w:val="270"/>
          <w:jc w:val="center"/>
          <w:ins w:id="279" w:author="김휘용" w:date="2011-07-22T00:44:00Z"/>
        </w:trPr>
        <w:tc>
          <w:tcPr>
            <w:tcW w:w="1360" w:type="dxa"/>
            <w:tcBorders>
              <w:top w:val="nil"/>
              <w:left w:val="single" w:sz="8" w:space="0" w:color="auto"/>
              <w:bottom w:val="single" w:sz="8" w:space="0" w:color="auto"/>
              <w:right w:val="nil"/>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textAlignment w:val="auto"/>
              <w:rPr>
                <w:ins w:id="280" w:author="김휘용" w:date="2011-07-22T00:44:00Z"/>
                <w:rFonts w:ascii="Arial" w:eastAsia="굴림" w:hAnsi="Arial" w:cs="Arial"/>
                <w:sz w:val="20"/>
                <w:lang w:eastAsia="ko-KR"/>
              </w:rPr>
            </w:pPr>
            <w:ins w:id="281" w:author="김휘용" w:date="2011-07-22T00:44:00Z">
              <w:r w:rsidRPr="00D23957">
                <w:rPr>
                  <w:rFonts w:ascii="Arial" w:eastAsia="굴림" w:hAnsi="Arial" w:cs="Arial"/>
                  <w:sz w:val="20"/>
                  <w:lang w:eastAsia="ko-KR"/>
                </w:rPr>
                <w:t>Dec Time[%]</w:t>
              </w:r>
            </w:ins>
          </w:p>
        </w:tc>
        <w:tc>
          <w:tcPr>
            <w:tcW w:w="2940" w:type="dxa"/>
            <w:gridSpan w:val="3"/>
            <w:tcBorders>
              <w:top w:val="nil"/>
              <w:left w:val="single" w:sz="8" w:space="0" w:color="auto"/>
              <w:bottom w:val="single" w:sz="8" w:space="0" w:color="auto"/>
              <w:right w:val="single" w:sz="8" w:space="0" w:color="000000"/>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jc w:val="center"/>
              <w:textAlignment w:val="auto"/>
              <w:rPr>
                <w:ins w:id="282" w:author="김휘용" w:date="2011-07-22T00:44:00Z"/>
                <w:rFonts w:ascii="Arial" w:eastAsia="굴림" w:hAnsi="Arial" w:cs="Arial"/>
                <w:sz w:val="20"/>
                <w:lang w:eastAsia="ko-KR"/>
              </w:rPr>
            </w:pPr>
            <w:ins w:id="283" w:author="김휘용" w:date="2011-07-22T00:44:00Z">
              <w:r w:rsidRPr="00D23957">
                <w:rPr>
                  <w:rFonts w:ascii="Arial" w:eastAsia="굴림" w:hAnsi="Arial" w:cs="Arial"/>
                  <w:sz w:val="20"/>
                  <w:lang w:eastAsia="ko-KR"/>
                </w:rPr>
                <w:t>94%</w:t>
              </w:r>
            </w:ins>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D23957" w:rsidRPr="00D23957" w:rsidRDefault="00D23957" w:rsidP="00D23957">
            <w:pPr>
              <w:tabs>
                <w:tab w:val="clear" w:pos="360"/>
                <w:tab w:val="clear" w:pos="720"/>
                <w:tab w:val="clear" w:pos="1080"/>
                <w:tab w:val="clear" w:pos="1440"/>
              </w:tabs>
              <w:overflowPunct/>
              <w:autoSpaceDE/>
              <w:autoSpaceDN/>
              <w:adjustRightInd/>
              <w:spacing w:before="0"/>
              <w:jc w:val="center"/>
              <w:textAlignment w:val="auto"/>
              <w:rPr>
                <w:ins w:id="284" w:author="김휘용" w:date="2011-07-22T00:44:00Z"/>
                <w:rFonts w:ascii="Arial" w:eastAsia="굴림" w:hAnsi="Arial" w:cs="Arial"/>
                <w:sz w:val="20"/>
                <w:lang w:eastAsia="ko-KR"/>
              </w:rPr>
            </w:pPr>
            <w:ins w:id="285" w:author="김휘용" w:date="2011-07-22T00:44:00Z">
              <w:r w:rsidRPr="00D23957">
                <w:rPr>
                  <w:rFonts w:ascii="Arial" w:eastAsia="굴림" w:hAnsi="Arial" w:cs="Arial"/>
                  <w:sz w:val="20"/>
                  <w:lang w:eastAsia="ko-KR"/>
                </w:rPr>
                <w:t>95%</w:t>
              </w:r>
            </w:ins>
          </w:p>
        </w:tc>
      </w:tr>
      <w:bookmarkEnd w:id="28"/>
    </w:tbl>
    <w:p w:rsidR="00922B88" w:rsidRDefault="00922B88" w:rsidP="005234AF">
      <w:pPr>
        <w:jc w:val="both"/>
        <w:rPr>
          <w:lang w:eastAsia="ko-KR"/>
        </w:rPr>
      </w:pPr>
    </w:p>
    <w:p w:rsidR="00164974" w:rsidRDefault="00164974" w:rsidP="00164974">
      <w:pPr>
        <w:pStyle w:val="1"/>
        <w:rPr>
          <w:lang w:eastAsia="ko-KR"/>
        </w:rPr>
      </w:pPr>
      <w:r>
        <w:rPr>
          <w:rFonts w:hint="eastAsia"/>
          <w:lang w:eastAsia="ko-KR"/>
        </w:rPr>
        <w:t>Method-</w:t>
      </w:r>
      <w:r w:rsidR="00D512A8">
        <w:rPr>
          <w:rFonts w:hint="eastAsia"/>
          <w:lang w:eastAsia="ko-KR"/>
        </w:rPr>
        <w:t>B</w:t>
      </w:r>
      <w:r>
        <w:rPr>
          <w:rFonts w:hint="eastAsia"/>
          <w:lang w:eastAsia="ko-KR"/>
        </w:rPr>
        <w:t xml:space="preserve">: </w:t>
      </w:r>
      <w:r w:rsidR="00D512A8">
        <w:rPr>
          <w:rFonts w:hint="eastAsia"/>
          <w:lang w:eastAsia="ko-KR"/>
        </w:rPr>
        <w:t>Method-A combined with Method-</w:t>
      </w:r>
      <w:r w:rsidR="00044DBB">
        <w:rPr>
          <w:rFonts w:hint="eastAsia"/>
          <w:lang w:eastAsia="ko-KR"/>
        </w:rPr>
        <w:t>2</w:t>
      </w:r>
      <w:ins w:id="286" w:author="김휘용" w:date="2011-07-14T23:17:00Z">
        <w:r w:rsidR="002B218F">
          <w:rPr>
            <w:rFonts w:hint="eastAsia"/>
            <w:lang w:eastAsia="ko-KR"/>
          </w:rPr>
          <w:t xml:space="preserve"> </w:t>
        </w:r>
      </w:ins>
      <w:r w:rsidR="00572143">
        <w:rPr>
          <w:rFonts w:hint="eastAsia"/>
          <w:lang w:eastAsia="ko-KR"/>
        </w:rPr>
        <w:t>of</w:t>
      </w:r>
      <w:r w:rsidR="00D512A8">
        <w:rPr>
          <w:rFonts w:hint="eastAsia"/>
          <w:lang w:eastAsia="ko-KR"/>
        </w:rPr>
        <w:t xml:space="preserve"> JCTVC-F356</w:t>
      </w:r>
    </w:p>
    <w:p w:rsidR="00BF7394" w:rsidRDefault="00CD3AF3" w:rsidP="00BF7394">
      <w:pPr>
        <w:jc w:val="both"/>
        <w:rPr>
          <w:lang w:eastAsia="ko-KR"/>
        </w:rPr>
      </w:pPr>
      <w:r>
        <w:rPr>
          <w:rFonts w:hint="eastAsia"/>
          <w:lang w:eastAsia="ko-KR"/>
        </w:rPr>
        <w:t>Even with Method-A, the identical motion information cases could still remain.</w:t>
      </w:r>
      <w:r w:rsidR="00572143">
        <w:rPr>
          <w:rFonts w:hint="eastAsia"/>
          <w:lang w:eastAsia="ko-KR"/>
        </w:rPr>
        <w:t xml:space="preserve"> In this case, Method-</w:t>
      </w:r>
      <w:r w:rsidR="00044DBB">
        <w:rPr>
          <w:rFonts w:hint="eastAsia"/>
          <w:lang w:eastAsia="ko-KR"/>
        </w:rPr>
        <w:t>2</w:t>
      </w:r>
      <w:r w:rsidR="00572143">
        <w:rPr>
          <w:rFonts w:hint="eastAsia"/>
          <w:lang w:eastAsia="ko-KR"/>
        </w:rPr>
        <w:t xml:space="preserve"> of JCTVC-F356 could be utilized for reducing motion compensation complexity.</w:t>
      </w:r>
      <w:r w:rsidR="005F0F52">
        <w:rPr>
          <w:rFonts w:hint="eastAsia"/>
          <w:lang w:eastAsia="ko-KR"/>
        </w:rPr>
        <w:t xml:space="preserve"> In this regard, availableFlagL1Col is set to </w:t>
      </w:r>
      <w:r w:rsidR="005F0F52">
        <w:rPr>
          <w:lang w:eastAsia="ko-KR"/>
        </w:rPr>
        <w:t>‘</w:t>
      </w:r>
      <w:r w:rsidR="005F0F52">
        <w:rPr>
          <w:rFonts w:hint="eastAsia"/>
          <w:lang w:eastAsia="ko-KR"/>
        </w:rPr>
        <w:t>0</w:t>
      </w:r>
      <w:r w:rsidR="005F0F52">
        <w:rPr>
          <w:lang w:eastAsia="ko-KR"/>
        </w:rPr>
        <w:t>’</w:t>
      </w:r>
      <w:r w:rsidR="005F0F52">
        <w:rPr>
          <w:rFonts w:hint="eastAsia"/>
          <w:lang w:eastAsia="ko-KR"/>
        </w:rPr>
        <w:t xml:space="preserve">, if the resulting mvL1Col is still equal to mvL0Col. (In the HM software, this </w:t>
      </w:r>
      <w:r w:rsidR="00D80E1D">
        <w:rPr>
          <w:rFonts w:hint="eastAsia"/>
          <w:lang w:eastAsia="ko-KR"/>
        </w:rPr>
        <w:t xml:space="preserve">assignment </w:t>
      </w:r>
      <w:r w:rsidR="005F0F52">
        <w:rPr>
          <w:rFonts w:hint="eastAsia"/>
          <w:lang w:eastAsia="ko-KR"/>
        </w:rPr>
        <w:t>corresponds to setting refIdxL1Col=-1)</w:t>
      </w:r>
    </w:p>
    <w:p w:rsidR="0047025B" w:rsidRDefault="0047025B" w:rsidP="00BF7394">
      <w:pPr>
        <w:jc w:val="both"/>
        <w:rPr>
          <w:ins w:id="287" w:author="김휘용" w:date="2011-07-21T19:32:00Z"/>
          <w:rFonts w:hint="eastAsia"/>
          <w:lang w:eastAsia="ko-KR"/>
        </w:rPr>
      </w:pPr>
      <w:ins w:id="288" w:author="김휘용" w:date="2011-07-21T19:32:00Z">
        <w:r>
          <w:rPr>
            <w:rFonts w:hint="eastAsia"/>
            <w:lang w:eastAsia="ko-KR"/>
          </w:rPr>
          <w:t>Detailed algorithm is shown below:</w:t>
        </w:r>
      </w:ins>
    </w:p>
    <w:p w:rsidR="0047025B" w:rsidRDefault="0047025B" w:rsidP="0047025B">
      <w:pPr>
        <w:jc w:val="center"/>
        <w:rPr>
          <w:ins w:id="289" w:author="김휘용" w:date="2011-07-21T19:32:00Z"/>
          <w:rFonts w:hint="eastAsia"/>
          <w:lang w:eastAsia="ko-KR"/>
        </w:rPr>
      </w:pPr>
      <w:ins w:id="290" w:author="김휘용" w:date="2011-07-21T19:32:00Z">
        <w:r>
          <w:rPr>
            <w:noProof/>
            <w:lang w:eastAsia="ko-KR"/>
          </w:rPr>
          <w:drawing>
            <wp:inline distT="0" distB="0" distL="0" distR="0" wp14:anchorId="4B97A780" wp14:editId="1401C1A7">
              <wp:extent cx="4527742" cy="3833165"/>
              <wp:effectExtent l="0" t="0" r="0" b="0"/>
              <wp:docPr id="3" name="그림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534988" cy="3839299"/>
                      </a:xfrm>
                      <a:prstGeom prst="rect">
                        <a:avLst/>
                      </a:prstGeom>
                      <a:noFill/>
                    </pic:spPr>
                  </pic:pic>
                </a:graphicData>
              </a:graphic>
            </wp:inline>
          </w:drawing>
        </w:r>
      </w:ins>
    </w:p>
    <w:p w:rsidR="0047025B" w:rsidRDefault="0047025B" w:rsidP="00BF7394">
      <w:pPr>
        <w:jc w:val="both"/>
        <w:rPr>
          <w:ins w:id="291" w:author="김휘용" w:date="2011-07-21T19:32:00Z"/>
          <w:rFonts w:hint="eastAsia"/>
          <w:lang w:eastAsia="ko-KR"/>
        </w:rPr>
      </w:pPr>
    </w:p>
    <w:p w:rsidR="00BF7394" w:rsidRDefault="00BF7394" w:rsidP="00BF7394">
      <w:pPr>
        <w:jc w:val="both"/>
        <w:rPr>
          <w:lang w:eastAsia="ko-KR"/>
        </w:rPr>
      </w:pPr>
      <w:r>
        <w:rPr>
          <w:rFonts w:hint="eastAsia"/>
          <w:lang w:eastAsia="ko-KR"/>
        </w:rPr>
        <w:t>Appendix A describes the required modification to WD3 text for Method-B (both yellow-marked and green-marked parts).</w:t>
      </w:r>
    </w:p>
    <w:p w:rsidR="00BE7FCB" w:rsidRDefault="00BE7FCB" w:rsidP="00BE7FCB">
      <w:pPr>
        <w:jc w:val="both"/>
        <w:rPr>
          <w:lang w:eastAsia="ko-KR"/>
        </w:rPr>
      </w:pPr>
      <w:r>
        <w:rPr>
          <w:rFonts w:hint="eastAsia"/>
          <w:lang w:eastAsia="ko-KR"/>
        </w:rPr>
        <w:lastRenderedPageBreak/>
        <w:t xml:space="preserve">Table </w:t>
      </w:r>
      <w:r w:rsidR="00044DBB">
        <w:rPr>
          <w:rFonts w:hint="eastAsia"/>
          <w:lang w:eastAsia="ko-KR"/>
        </w:rPr>
        <w:t>2</w:t>
      </w:r>
      <w:r>
        <w:rPr>
          <w:rFonts w:hint="eastAsia"/>
          <w:lang w:eastAsia="ko-KR"/>
        </w:rPr>
        <w:t xml:space="preserve"> shows the experimental results for Method-</w:t>
      </w:r>
      <w:r w:rsidR="00044DBB">
        <w:rPr>
          <w:rFonts w:hint="eastAsia"/>
          <w:lang w:eastAsia="ko-KR"/>
        </w:rPr>
        <w:t>B</w:t>
      </w:r>
      <w:r>
        <w:rPr>
          <w:rFonts w:hint="eastAsia"/>
          <w:lang w:eastAsia="ko-KR"/>
        </w:rPr>
        <w:t>.</w:t>
      </w:r>
    </w:p>
    <w:p w:rsidR="00BE7FCB" w:rsidRPr="00BE7FCB" w:rsidRDefault="00BE7FCB" w:rsidP="005C5D60">
      <w:pPr>
        <w:spacing w:before="240" w:after="120"/>
        <w:ind w:left="357"/>
        <w:jc w:val="center"/>
        <w:rPr>
          <w:b/>
          <w:sz w:val="20"/>
          <w:lang w:eastAsia="ko-KR"/>
        </w:rPr>
      </w:pPr>
      <w:r w:rsidRPr="00BE7FCB">
        <w:rPr>
          <w:b/>
          <w:sz w:val="20"/>
          <w:lang w:eastAsia="ko-KR"/>
        </w:rPr>
        <w:t>Table</w:t>
      </w:r>
      <w:r w:rsidR="00044DBB">
        <w:rPr>
          <w:rFonts w:hint="eastAsia"/>
          <w:b/>
          <w:sz w:val="20"/>
          <w:lang w:eastAsia="ko-KR"/>
        </w:rPr>
        <w:t>2</w:t>
      </w:r>
      <w:r>
        <w:rPr>
          <w:rFonts w:hint="eastAsia"/>
          <w:b/>
          <w:sz w:val="20"/>
          <w:lang w:eastAsia="ko-KR"/>
        </w:rPr>
        <w:t xml:space="preserve"> - Method-</w:t>
      </w:r>
      <w:r w:rsidR="00044DBB">
        <w:rPr>
          <w:rFonts w:hint="eastAsia"/>
          <w:b/>
          <w:sz w:val="20"/>
          <w:lang w:eastAsia="ko-KR"/>
        </w:rPr>
        <w:t>B</w:t>
      </w:r>
      <w:r>
        <w:rPr>
          <w:rFonts w:hint="eastAsia"/>
          <w:b/>
          <w:sz w:val="20"/>
          <w:lang w:eastAsia="ko-KR"/>
        </w:rPr>
        <w:t xml:space="preserve"> results</w:t>
      </w:r>
      <w:r w:rsidRPr="00BE7FCB">
        <w:rPr>
          <w:rFonts w:hint="eastAsia"/>
          <w:b/>
          <w:sz w:val="20"/>
          <w:lang w:eastAsia="ko-KR"/>
        </w:rPr>
        <w:t xml:space="preserve"> (anchor: HM3.0)</w:t>
      </w:r>
    </w:p>
    <w:tbl>
      <w:tblPr>
        <w:tblW w:w="7240" w:type="dxa"/>
        <w:jc w:val="center"/>
        <w:tblInd w:w="84" w:type="dxa"/>
        <w:tblCellMar>
          <w:left w:w="99" w:type="dxa"/>
          <w:right w:w="99" w:type="dxa"/>
        </w:tblCellMar>
        <w:tblLook w:val="04A0" w:firstRow="1" w:lastRow="0" w:firstColumn="1" w:lastColumn="0" w:noHBand="0" w:noVBand="1"/>
      </w:tblPr>
      <w:tblGrid>
        <w:gridCol w:w="1360"/>
        <w:gridCol w:w="980"/>
        <w:gridCol w:w="980"/>
        <w:gridCol w:w="980"/>
        <w:gridCol w:w="980"/>
        <w:gridCol w:w="980"/>
        <w:gridCol w:w="980"/>
      </w:tblGrid>
      <w:tr w:rsidR="00516591" w:rsidRPr="00516591" w:rsidTr="00516591">
        <w:trPr>
          <w:trHeight w:val="270"/>
          <w:jc w:val="center"/>
          <w:ins w:id="292" w:author="김휘용" w:date="2011-07-21T17:54:00Z"/>
        </w:trPr>
        <w:tc>
          <w:tcPr>
            <w:tcW w:w="1360"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jc w:val="center"/>
              <w:textAlignment w:val="auto"/>
              <w:rPr>
                <w:ins w:id="293" w:author="김휘용" w:date="2011-07-21T17:54:00Z"/>
                <w:rFonts w:ascii="Arial" w:eastAsia="굴림" w:hAnsi="Arial" w:cs="Arial"/>
                <w:sz w:val="20"/>
                <w:lang w:eastAsia="ko-KR"/>
              </w:rPr>
            </w:pPr>
            <w:ins w:id="294" w:author="김휘용" w:date="2011-07-21T17:54:00Z">
              <w:r w:rsidRPr="00516591">
                <w:rPr>
                  <w:rFonts w:ascii="Arial" w:eastAsia="굴림" w:hAnsi="Arial" w:cs="Arial"/>
                  <w:sz w:val="20"/>
                  <w:lang w:eastAsia="ko-KR"/>
                </w:rPr>
                <w:t xml:space="preserve">　</w:t>
              </w:r>
            </w:ins>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jc w:val="center"/>
              <w:textAlignment w:val="auto"/>
              <w:rPr>
                <w:ins w:id="295" w:author="김휘용" w:date="2011-07-21T17:54:00Z"/>
                <w:rFonts w:ascii="Arial" w:eastAsia="굴림" w:hAnsi="Arial" w:cs="Arial"/>
                <w:sz w:val="20"/>
                <w:lang w:eastAsia="ko-KR"/>
              </w:rPr>
            </w:pPr>
            <w:ins w:id="296" w:author="김휘용" w:date="2011-07-21T17:54:00Z">
              <w:r w:rsidRPr="00516591">
                <w:rPr>
                  <w:rFonts w:ascii="Arial" w:eastAsia="굴림" w:hAnsi="Arial" w:cs="Arial"/>
                  <w:sz w:val="20"/>
                  <w:lang w:eastAsia="ko-KR"/>
                </w:rPr>
                <w:t>Random Access HE</w:t>
              </w:r>
            </w:ins>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jc w:val="center"/>
              <w:textAlignment w:val="auto"/>
              <w:rPr>
                <w:ins w:id="297" w:author="김휘용" w:date="2011-07-21T17:54:00Z"/>
                <w:rFonts w:ascii="Arial" w:eastAsia="굴림" w:hAnsi="Arial" w:cs="Arial"/>
                <w:sz w:val="20"/>
                <w:lang w:eastAsia="ko-KR"/>
              </w:rPr>
            </w:pPr>
            <w:ins w:id="298" w:author="김휘용" w:date="2011-07-21T17:54:00Z">
              <w:r w:rsidRPr="00516591">
                <w:rPr>
                  <w:rFonts w:ascii="Arial" w:eastAsia="굴림" w:hAnsi="Arial" w:cs="Arial"/>
                  <w:sz w:val="20"/>
                  <w:lang w:eastAsia="ko-KR"/>
                </w:rPr>
                <w:t>Random Access LC</w:t>
              </w:r>
            </w:ins>
          </w:p>
        </w:tc>
      </w:tr>
      <w:tr w:rsidR="00516591" w:rsidRPr="00516591" w:rsidTr="00516591">
        <w:trPr>
          <w:trHeight w:val="270"/>
          <w:jc w:val="center"/>
          <w:ins w:id="299" w:author="김휘용" w:date="2011-07-21T17:54:00Z"/>
        </w:trPr>
        <w:tc>
          <w:tcPr>
            <w:tcW w:w="1360" w:type="dxa"/>
            <w:vMerge/>
            <w:tcBorders>
              <w:top w:val="single" w:sz="8" w:space="0" w:color="auto"/>
              <w:left w:val="single" w:sz="8" w:space="0" w:color="auto"/>
              <w:bottom w:val="single" w:sz="8" w:space="0" w:color="000000"/>
              <w:right w:val="single" w:sz="8" w:space="0" w:color="auto"/>
            </w:tcBorders>
            <w:vAlign w:val="center"/>
            <w:hideMark/>
          </w:tcPr>
          <w:p w:rsidR="00516591" w:rsidRPr="00516591" w:rsidRDefault="00516591" w:rsidP="00516591">
            <w:pPr>
              <w:tabs>
                <w:tab w:val="clear" w:pos="360"/>
                <w:tab w:val="clear" w:pos="720"/>
                <w:tab w:val="clear" w:pos="1080"/>
                <w:tab w:val="clear" w:pos="1440"/>
              </w:tabs>
              <w:overflowPunct/>
              <w:autoSpaceDE/>
              <w:autoSpaceDN/>
              <w:adjustRightInd/>
              <w:spacing w:before="0"/>
              <w:textAlignment w:val="auto"/>
              <w:rPr>
                <w:ins w:id="300" w:author="김휘용" w:date="2011-07-21T17:54:00Z"/>
                <w:rFonts w:ascii="Arial" w:eastAsia="굴림" w:hAnsi="Arial" w:cs="Arial"/>
                <w:sz w:val="20"/>
                <w:lang w:eastAsia="ko-KR"/>
              </w:rPr>
            </w:pPr>
          </w:p>
        </w:tc>
        <w:tc>
          <w:tcPr>
            <w:tcW w:w="980" w:type="dxa"/>
            <w:tcBorders>
              <w:top w:val="nil"/>
              <w:left w:val="nil"/>
              <w:bottom w:val="nil"/>
              <w:right w:val="nil"/>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jc w:val="center"/>
              <w:textAlignment w:val="auto"/>
              <w:rPr>
                <w:ins w:id="301" w:author="김휘용" w:date="2011-07-21T17:54:00Z"/>
                <w:rFonts w:ascii="Arial" w:eastAsia="굴림" w:hAnsi="Arial" w:cs="Arial"/>
                <w:sz w:val="20"/>
                <w:lang w:eastAsia="ko-KR"/>
              </w:rPr>
            </w:pPr>
            <w:ins w:id="302" w:author="김휘용" w:date="2011-07-21T17:54:00Z">
              <w:r w:rsidRPr="00516591">
                <w:rPr>
                  <w:rFonts w:ascii="Arial" w:eastAsia="굴림" w:hAnsi="Arial" w:cs="Arial"/>
                  <w:sz w:val="20"/>
                  <w:lang w:eastAsia="ko-KR"/>
                </w:rPr>
                <w:t>Y</w:t>
              </w:r>
            </w:ins>
          </w:p>
        </w:tc>
        <w:tc>
          <w:tcPr>
            <w:tcW w:w="980" w:type="dxa"/>
            <w:tcBorders>
              <w:top w:val="nil"/>
              <w:left w:val="nil"/>
              <w:bottom w:val="nil"/>
              <w:right w:val="nil"/>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jc w:val="center"/>
              <w:textAlignment w:val="auto"/>
              <w:rPr>
                <w:ins w:id="303" w:author="김휘용" w:date="2011-07-21T17:54:00Z"/>
                <w:rFonts w:ascii="Arial" w:eastAsia="굴림" w:hAnsi="Arial" w:cs="Arial"/>
                <w:sz w:val="20"/>
                <w:lang w:eastAsia="ko-KR"/>
              </w:rPr>
            </w:pPr>
            <w:ins w:id="304" w:author="김휘용" w:date="2011-07-21T17:54:00Z">
              <w:r w:rsidRPr="00516591">
                <w:rPr>
                  <w:rFonts w:ascii="Arial" w:eastAsia="굴림" w:hAnsi="Arial" w:cs="Arial"/>
                  <w:sz w:val="20"/>
                  <w:lang w:eastAsia="ko-KR"/>
                </w:rPr>
                <w:t>U</w:t>
              </w:r>
            </w:ins>
          </w:p>
        </w:tc>
        <w:tc>
          <w:tcPr>
            <w:tcW w:w="980" w:type="dxa"/>
            <w:tcBorders>
              <w:top w:val="nil"/>
              <w:left w:val="nil"/>
              <w:bottom w:val="nil"/>
              <w:right w:val="single" w:sz="8" w:space="0" w:color="auto"/>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jc w:val="center"/>
              <w:textAlignment w:val="auto"/>
              <w:rPr>
                <w:ins w:id="305" w:author="김휘용" w:date="2011-07-21T17:54:00Z"/>
                <w:rFonts w:ascii="Arial" w:eastAsia="굴림" w:hAnsi="Arial" w:cs="Arial"/>
                <w:sz w:val="20"/>
                <w:lang w:eastAsia="ko-KR"/>
              </w:rPr>
            </w:pPr>
            <w:ins w:id="306" w:author="김휘용" w:date="2011-07-21T17:54:00Z">
              <w:r w:rsidRPr="00516591">
                <w:rPr>
                  <w:rFonts w:ascii="Arial" w:eastAsia="굴림" w:hAnsi="Arial" w:cs="Arial"/>
                  <w:sz w:val="20"/>
                  <w:lang w:eastAsia="ko-KR"/>
                </w:rPr>
                <w:t>V</w:t>
              </w:r>
            </w:ins>
          </w:p>
        </w:tc>
        <w:tc>
          <w:tcPr>
            <w:tcW w:w="980" w:type="dxa"/>
            <w:tcBorders>
              <w:top w:val="nil"/>
              <w:left w:val="nil"/>
              <w:bottom w:val="single" w:sz="8" w:space="0" w:color="auto"/>
              <w:right w:val="nil"/>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jc w:val="center"/>
              <w:textAlignment w:val="auto"/>
              <w:rPr>
                <w:ins w:id="307" w:author="김휘용" w:date="2011-07-21T17:54:00Z"/>
                <w:rFonts w:ascii="Arial" w:eastAsia="굴림" w:hAnsi="Arial" w:cs="Arial"/>
                <w:sz w:val="20"/>
                <w:lang w:eastAsia="ko-KR"/>
              </w:rPr>
            </w:pPr>
            <w:ins w:id="308" w:author="김휘용" w:date="2011-07-21T17:54:00Z">
              <w:r w:rsidRPr="00516591">
                <w:rPr>
                  <w:rFonts w:ascii="Arial" w:eastAsia="굴림" w:hAnsi="Arial" w:cs="Arial"/>
                  <w:sz w:val="20"/>
                  <w:lang w:eastAsia="ko-KR"/>
                </w:rPr>
                <w:t>Y</w:t>
              </w:r>
            </w:ins>
          </w:p>
        </w:tc>
        <w:tc>
          <w:tcPr>
            <w:tcW w:w="980" w:type="dxa"/>
            <w:tcBorders>
              <w:top w:val="nil"/>
              <w:left w:val="nil"/>
              <w:bottom w:val="single" w:sz="8" w:space="0" w:color="auto"/>
              <w:right w:val="nil"/>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jc w:val="center"/>
              <w:textAlignment w:val="auto"/>
              <w:rPr>
                <w:ins w:id="309" w:author="김휘용" w:date="2011-07-21T17:54:00Z"/>
                <w:rFonts w:ascii="Arial" w:eastAsia="굴림" w:hAnsi="Arial" w:cs="Arial"/>
                <w:sz w:val="20"/>
                <w:lang w:eastAsia="ko-KR"/>
              </w:rPr>
            </w:pPr>
            <w:ins w:id="310" w:author="김휘용" w:date="2011-07-21T17:54:00Z">
              <w:r w:rsidRPr="00516591">
                <w:rPr>
                  <w:rFonts w:ascii="Arial" w:eastAsia="굴림" w:hAnsi="Arial" w:cs="Arial"/>
                  <w:sz w:val="20"/>
                  <w:lang w:eastAsia="ko-KR"/>
                </w:rPr>
                <w:t>U</w:t>
              </w:r>
            </w:ins>
          </w:p>
        </w:tc>
        <w:tc>
          <w:tcPr>
            <w:tcW w:w="980" w:type="dxa"/>
            <w:tcBorders>
              <w:top w:val="nil"/>
              <w:left w:val="nil"/>
              <w:bottom w:val="single" w:sz="8" w:space="0" w:color="auto"/>
              <w:right w:val="single" w:sz="8" w:space="0" w:color="auto"/>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jc w:val="center"/>
              <w:textAlignment w:val="auto"/>
              <w:rPr>
                <w:ins w:id="311" w:author="김휘용" w:date="2011-07-21T17:54:00Z"/>
                <w:rFonts w:ascii="Arial" w:eastAsia="굴림" w:hAnsi="Arial" w:cs="Arial"/>
                <w:sz w:val="20"/>
                <w:lang w:eastAsia="ko-KR"/>
              </w:rPr>
            </w:pPr>
            <w:ins w:id="312" w:author="김휘용" w:date="2011-07-21T17:54:00Z">
              <w:r w:rsidRPr="00516591">
                <w:rPr>
                  <w:rFonts w:ascii="Arial" w:eastAsia="굴림" w:hAnsi="Arial" w:cs="Arial"/>
                  <w:sz w:val="20"/>
                  <w:lang w:eastAsia="ko-KR"/>
                </w:rPr>
                <w:t>V</w:t>
              </w:r>
            </w:ins>
          </w:p>
        </w:tc>
      </w:tr>
      <w:tr w:rsidR="00516591" w:rsidRPr="00516591" w:rsidTr="00516591">
        <w:trPr>
          <w:trHeight w:val="255"/>
          <w:jc w:val="center"/>
          <w:ins w:id="313" w:author="김휘용" w:date="2011-07-21T17:54:00Z"/>
        </w:trPr>
        <w:tc>
          <w:tcPr>
            <w:tcW w:w="1360" w:type="dxa"/>
            <w:tcBorders>
              <w:top w:val="nil"/>
              <w:left w:val="single" w:sz="8" w:space="0" w:color="auto"/>
              <w:bottom w:val="nil"/>
              <w:right w:val="single" w:sz="8" w:space="0" w:color="auto"/>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textAlignment w:val="auto"/>
              <w:rPr>
                <w:ins w:id="314" w:author="김휘용" w:date="2011-07-21T17:54:00Z"/>
                <w:rFonts w:ascii="Arial" w:eastAsia="굴림" w:hAnsi="Arial" w:cs="Arial"/>
                <w:sz w:val="20"/>
                <w:lang w:eastAsia="ko-KR"/>
              </w:rPr>
            </w:pPr>
            <w:ins w:id="315" w:author="김휘용" w:date="2011-07-21T17:54:00Z">
              <w:r w:rsidRPr="00516591">
                <w:rPr>
                  <w:rFonts w:ascii="Arial" w:eastAsia="굴림" w:hAnsi="Arial" w:cs="Arial"/>
                  <w:sz w:val="20"/>
                  <w:lang w:eastAsia="ko-KR"/>
                </w:rPr>
                <w:t>Class A</w:t>
              </w:r>
            </w:ins>
          </w:p>
        </w:tc>
        <w:tc>
          <w:tcPr>
            <w:tcW w:w="980" w:type="dxa"/>
            <w:tcBorders>
              <w:top w:val="single" w:sz="8" w:space="0" w:color="auto"/>
              <w:left w:val="nil"/>
              <w:bottom w:val="nil"/>
              <w:right w:val="nil"/>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jc w:val="right"/>
              <w:textAlignment w:val="auto"/>
              <w:rPr>
                <w:ins w:id="316" w:author="김휘용" w:date="2011-07-21T17:54:00Z"/>
                <w:rFonts w:ascii="Arial" w:eastAsia="굴림" w:hAnsi="Arial" w:cs="Arial"/>
                <w:sz w:val="20"/>
                <w:lang w:eastAsia="ko-KR"/>
              </w:rPr>
            </w:pPr>
            <w:ins w:id="317" w:author="김휘용" w:date="2011-07-21T17:54:00Z">
              <w:r w:rsidRPr="00516591">
                <w:rPr>
                  <w:rFonts w:ascii="Arial" w:eastAsia="굴림" w:hAnsi="Arial" w:cs="Arial"/>
                  <w:sz w:val="20"/>
                  <w:lang w:eastAsia="ko-KR"/>
                </w:rPr>
                <w:t xml:space="preserve">0.0 </w:t>
              </w:r>
            </w:ins>
          </w:p>
        </w:tc>
        <w:tc>
          <w:tcPr>
            <w:tcW w:w="980" w:type="dxa"/>
            <w:tcBorders>
              <w:top w:val="single" w:sz="8" w:space="0" w:color="auto"/>
              <w:left w:val="nil"/>
              <w:bottom w:val="nil"/>
              <w:right w:val="nil"/>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jc w:val="right"/>
              <w:textAlignment w:val="auto"/>
              <w:rPr>
                <w:ins w:id="318" w:author="김휘용" w:date="2011-07-21T17:54:00Z"/>
                <w:rFonts w:ascii="Arial" w:eastAsia="굴림" w:hAnsi="Arial" w:cs="Arial"/>
                <w:sz w:val="20"/>
                <w:lang w:eastAsia="ko-KR"/>
              </w:rPr>
            </w:pPr>
            <w:ins w:id="319" w:author="김휘용" w:date="2011-07-21T17:54:00Z">
              <w:r w:rsidRPr="00516591">
                <w:rPr>
                  <w:rFonts w:ascii="Arial" w:eastAsia="굴림" w:hAnsi="Arial" w:cs="Arial"/>
                  <w:sz w:val="20"/>
                  <w:lang w:eastAsia="ko-KR"/>
                </w:rPr>
                <w:t xml:space="preserve">0.1 </w:t>
              </w:r>
            </w:ins>
          </w:p>
        </w:tc>
        <w:tc>
          <w:tcPr>
            <w:tcW w:w="980" w:type="dxa"/>
            <w:tcBorders>
              <w:top w:val="single" w:sz="8" w:space="0" w:color="auto"/>
              <w:left w:val="nil"/>
              <w:bottom w:val="nil"/>
              <w:right w:val="single" w:sz="8" w:space="0" w:color="auto"/>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jc w:val="right"/>
              <w:textAlignment w:val="auto"/>
              <w:rPr>
                <w:ins w:id="320" w:author="김휘용" w:date="2011-07-21T17:54:00Z"/>
                <w:rFonts w:ascii="Arial" w:eastAsia="굴림" w:hAnsi="Arial" w:cs="Arial"/>
                <w:sz w:val="20"/>
                <w:lang w:eastAsia="ko-KR"/>
              </w:rPr>
            </w:pPr>
            <w:ins w:id="321" w:author="김휘용" w:date="2011-07-21T17:54:00Z">
              <w:r w:rsidRPr="00516591">
                <w:rPr>
                  <w:rFonts w:ascii="Arial" w:eastAsia="굴림" w:hAnsi="Arial" w:cs="Arial"/>
                  <w:sz w:val="20"/>
                  <w:lang w:eastAsia="ko-KR"/>
                </w:rPr>
                <w:t xml:space="preserve">0.0 </w:t>
              </w:r>
            </w:ins>
          </w:p>
        </w:tc>
        <w:tc>
          <w:tcPr>
            <w:tcW w:w="980" w:type="dxa"/>
            <w:tcBorders>
              <w:top w:val="nil"/>
              <w:left w:val="nil"/>
              <w:bottom w:val="nil"/>
              <w:right w:val="nil"/>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jc w:val="right"/>
              <w:textAlignment w:val="auto"/>
              <w:rPr>
                <w:ins w:id="322" w:author="김휘용" w:date="2011-07-21T17:54:00Z"/>
                <w:rFonts w:ascii="Arial" w:eastAsia="굴림" w:hAnsi="Arial" w:cs="Arial"/>
                <w:sz w:val="20"/>
                <w:lang w:eastAsia="ko-KR"/>
              </w:rPr>
            </w:pPr>
            <w:ins w:id="323" w:author="김휘용" w:date="2011-07-21T17:54:00Z">
              <w:r w:rsidRPr="00516591">
                <w:rPr>
                  <w:rFonts w:ascii="Arial" w:eastAsia="굴림" w:hAnsi="Arial" w:cs="Arial"/>
                  <w:sz w:val="20"/>
                  <w:lang w:eastAsia="ko-KR"/>
                </w:rPr>
                <w:t xml:space="preserve">0.0 </w:t>
              </w:r>
            </w:ins>
          </w:p>
        </w:tc>
        <w:tc>
          <w:tcPr>
            <w:tcW w:w="980" w:type="dxa"/>
            <w:tcBorders>
              <w:top w:val="nil"/>
              <w:left w:val="nil"/>
              <w:bottom w:val="nil"/>
              <w:right w:val="nil"/>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jc w:val="right"/>
              <w:textAlignment w:val="auto"/>
              <w:rPr>
                <w:ins w:id="324" w:author="김휘용" w:date="2011-07-21T17:54:00Z"/>
                <w:rFonts w:ascii="Arial" w:eastAsia="굴림" w:hAnsi="Arial" w:cs="Arial"/>
                <w:sz w:val="20"/>
                <w:lang w:eastAsia="ko-KR"/>
              </w:rPr>
            </w:pPr>
            <w:ins w:id="325" w:author="김휘용" w:date="2011-07-21T17:54:00Z">
              <w:r w:rsidRPr="00516591">
                <w:rPr>
                  <w:rFonts w:ascii="Arial" w:eastAsia="굴림" w:hAnsi="Arial" w:cs="Arial"/>
                  <w:sz w:val="20"/>
                  <w:lang w:eastAsia="ko-KR"/>
                </w:rPr>
                <w:t xml:space="preserve">-0.1 </w:t>
              </w:r>
            </w:ins>
          </w:p>
        </w:tc>
        <w:tc>
          <w:tcPr>
            <w:tcW w:w="980" w:type="dxa"/>
            <w:tcBorders>
              <w:top w:val="nil"/>
              <w:left w:val="nil"/>
              <w:bottom w:val="nil"/>
              <w:right w:val="single" w:sz="8" w:space="0" w:color="auto"/>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jc w:val="right"/>
              <w:textAlignment w:val="auto"/>
              <w:rPr>
                <w:ins w:id="326" w:author="김휘용" w:date="2011-07-21T17:54:00Z"/>
                <w:rFonts w:ascii="Arial" w:eastAsia="굴림" w:hAnsi="Arial" w:cs="Arial"/>
                <w:sz w:val="20"/>
                <w:lang w:eastAsia="ko-KR"/>
              </w:rPr>
            </w:pPr>
            <w:ins w:id="327" w:author="김휘용" w:date="2011-07-21T17:54:00Z">
              <w:r w:rsidRPr="00516591">
                <w:rPr>
                  <w:rFonts w:ascii="Arial" w:eastAsia="굴림" w:hAnsi="Arial" w:cs="Arial"/>
                  <w:sz w:val="20"/>
                  <w:lang w:eastAsia="ko-KR"/>
                </w:rPr>
                <w:t xml:space="preserve">0.2 </w:t>
              </w:r>
            </w:ins>
          </w:p>
        </w:tc>
      </w:tr>
      <w:tr w:rsidR="00516591" w:rsidRPr="00516591" w:rsidTr="00516591">
        <w:trPr>
          <w:trHeight w:val="255"/>
          <w:jc w:val="center"/>
          <w:ins w:id="328" w:author="김휘용" w:date="2011-07-21T17:54:00Z"/>
        </w:trPr>
        <w:tc>
          <w:tcPr>
            <w:tcW w:w="1360" w:type="dxa"/>
            <w:tcBorders>
              <w:top w:val="nil"/>
              <w:left w:val="single" w:sz="8" w:space="0" w:color="auto"/>
              <w:bottom w:val="nil"/>
              <w:right w:val="single" w:sz="8" w:space="0" w:color="auto"/>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textAlignment w:val="auto"/>
              <w:rPr>
                <w:ins w:id="329" w:author="김휘용" w:date="2011-07-21T17:54:00Z"/>
                <w:rFonts w:ascii="Arial" w:eastAsia="굴림" w:hAnsi="Arial" w:cs="Arial"/>
                <w:sz w:val="20"/>
                <w:lang w:eastAsia="ko-KR"/>
              </w:rPr>
            </w:pPr>
            <w:ins w:id="330" w:author="김휘용" w:date="2011-07-21T17:54:00Z">
              <w:r w:rsidRPr="00516591">
                <w:rPr>
                  <w:rFonts w:ascii="Arial" w:eastAsia="굴림" w:hAnsi="Arial" w:cs="Arial"/>
                  <w:sz w:val="20"/>
                  <w:lang w:eastAsia="ko-KR"/>
                </w:rPr>
                <w:t>Class B</w:t>
              </w:r>
            </w:ins>
          </w:p>
        </w:tc>
        <w:tc>
          <w:tcPr>
            <w:tcW w:w="980" w:type="dxa"/>
            <w:tcBorders>
              <w:top w:val="nil"/>
              <w:left w:val="nil"/>
              <w:bottom w:val="nil"/>
              <w:right w:val="nil"/>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jc w:val="right"/>
              <w:textAlignment w:val="auto"/>
              <w:rPr>
                <w:ins w:id="331" w:author="김휘용" w:date="2011-07-21T17:54:00Z"/>
                <w:rFonts w:ascii="Arial" w:eastAsia="굴림" w:hAnsi="Arial" w:cs="Arial"/>
                <w:sz w:val="20"/>
                <w:lang w:eastAsia="ko-KR"/>
              </w:rPr>
            </w:pPr>
            <w:ins w:id="332" w:author="김휘용" w:date="2011-07-21T17:54:00Z">
              <w:r w:rsidRPr="00516591">
                <w:rPr>
                  <w:rFonts w:ascii="Arial" w:eastAsia="굴림" w:hAnsi="Arial" w:cs="Arial"/>
                  <w:sz w:val="20"/>
                  <w:lang w:eastAsia="ko-KR"/>
                </w:rPr>
                <w:t xml:space="preserve">0.0 </w:t>
              </w:r>
            </w:ins>
          </w:p>
        </w:tc>
        <w:tc>
          <w:tcPr>
            <w:tcW w:w="980" w:type="dxa"/>
            <w:tcBorders>
              <w:top w:val="nil"/>
              <w:left w:val="nil"/>
              <w:bottom w:val="nil"/>
              <w:right w:val="nil"/>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jc w:val="right"/>
              <w:textAlignment w:val="auto"/>
              <w:rPr>
                <w:ins w:id="333" w:author="김휘용" w:date="2011-07-21T17:54:00Z"/>
                <w:rFonts w:ascii="Arial" w:eastAsia="굴림" w:hAnsi="Arial" w:cs="Arial"/>
                <w:sz w:val="20"/>
                <w:lang w:eastAsia="ko-KR"/>
              </w:rPr>
            </w:pPr>
            <w:ins w:id="334" w:author="김휘용" w:date="2011-07-21T17:54:00Z">
              <w:r w:rsidRPr="00516591">
                <w:rPr>
                  <w:rFonts w:ascii="Arial" w:eastAsia="굴림" w:hAnsi="Arial" w:cs="Arial"/>
                  <w:sz w:val="20"/>
                  <w:lang w:eastAsia="ko-KR"/>
                </w:rPr>
                <w:t xml:space="preserve">-0.1 </w:t>
              </w:r>
            </w:ins>
          </w:p>
        </w:tc>
        <w:tc>
          <w:tcPr>
            <w:tcW w:w="980" w:type="dxa"/>
            <w:tcBorders>
              <w:top w:val="nil"/>
              <w:left w:val="nil"/>
              <w:bottom w:val="nil"/>
              <w:right w:val="single" w:sz="8" w:space="0" w:color="auto"/>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jc w:val="right"/>
              <w:textAlignment w:val="auto"/>
              <w:rPr>
                <w:ins w:id="335" w:author="김휘용" w:date="2011-07-21T17:54:00Z"/>
                <w:rFonts w:ascii="Arial" w:eastAsia="굴림" w:hAnsi="Arial" w:cs="Arial"/>
                <w:sz w:val="20"/>
                <w:lang w:eastAsia="ko-KR"/>
              </w:rPr>
            </w:pPr>
            <w:ins w:id="336" w:author="김휘용" w:date="2011-07-21T17:54:00Z">
              <w:r w:rsidRPr="00516591">
                <w:rPr>
                  <w:rFonts w:ascii="Arial" w:eastAsia="굴림" w:hAnsi="Arial" w:cs="Arial"/>
                  <w:sz w:val="20"/>
                  <w:lang w:eastAsia="ko-KR"/>
                </w:rPr>
                <w:t xml:space="preserve">0.0 </w:t>
              </w:r>
            </w:ins>
          </w:p>
        </w:tc>
        <w:tc>
          <w:tcPr>
            <w:tcW w:w="980" w:type="dxa"/>
            <w:tcBorders>
              <w:top w:val="nil"/>
              <w:left w:val="nil"/>
              <w:bottom w:val="nil"/>
              <w:right w:val="nil"/>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jc w:val="right"/>
              <w:textAlignment w:val="auto"/>
              <w:rPr>
                <w:ins w:id="337" w:author="김휘용" w:date="2011-07-21T17:54:00Z"/>
                <w:rFonts w:ascii="Arial" w:eastAsia="굴림" w:hAnsi="Arial" w:cs="Arial"/>
                <w:sz w:val="20"/>
                <w:lang w:eastAsia="ko-KR"/>
              </w:rPr>
            </w:pPr>
            <w:ins w:id="338" w:author="김휘용" w:date="2011-07-21T17:54:00Z">
              <w:r w:rsidRPr="00516591">
                <w:rPr>
                  <w:rFonts w:ascii="Arial" w:eastAsia="굴림" w:hAnsi="Arial" w:cs="Arial"/>
                  <w:sz w:val="20"/>
                  <w:lang w:eastAsia="ko-KR"/>
                </w:rPr>
                <w:t xml:space="preserve">0.0 </w:t>
              </w:r>
            </w:ins>
          </w:p>
        </w:tc>
        <w:tc>
          <w:tcPr>
            <w:tcW w:w="980" w:type="dxa"/>
            <w:tcBorders>
              <w:top w:val="nil"/>
              <w:left w:val="nil"/>
              <w:bottom w:val="nil"/>
              <w:right w:val="nil"/>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jc w:val="right"/>
              <w:textAlignment w:val="auto"/>
              <w:rPr>
                <w:ins w:id="339" w:author="김휘용" w:date="2011-07-21T17:54:00Z"/>
                <w:rFonts w:ascii="Arial" w:eastAsia="굴림" w:hAnsi="Arial" w:cs="Arial"/>
                <w:sz w:val="20"/>
                <w:lang w:eastAsia="ko-KR"/>
              </w:rPr>
            </w:pPr>
            <w:ins w:id="340" w:author="김휘용" w:date="2011-07-21T17:54:00Z">
              <w:r w:rsidRPr="00516591">
                <w:rPr>
                  <w:rFonts w:ascii="Arial" w:eastAsia="굴림" w:hAnsi="Arial" w:cs="Arial"/>
                  <w:sz w:val="20"/>
                  <w:lang w:eastAsia="ko-KR"/>
                </w:rPr>
                <w:t xml:space="preserve">0.0 </w:t>
              </w:r>
            </w:ins>
          </w:p>
        </w:tc>
        <w:tc>
          <w:tcPr>
            <w:tcW w:w="980" w:type="dxa"/>
            <w:tcBorders>
              <w:top w:val="nil"/>
              <w:left w:val="nil"/>
              <w:bottom w:val="nil"/>
              <w:right w:val="single" w:sz="8" w:space="0" w:color="auto"/>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jc w:val="right"/>
              <w:textAlignment w:val="auto"/>
              <w:rPr>
                <w:ins w:id="341" w:author="김휘용" w:date="2011-07-21T17:54:00Z"/>
                <w:rFonts w:ascii="Arial" w:eastAsia="굴림" w:hAnsi="Arial" w:cs="Arial"/>
                <w:sz w:val="20"/>
                <w:lang w:eastAsia="ko-KR"/>
              </w:rPr>
            </w:pPr>
            <w:ins w:id="342" w:author="김휘용" w:date="2011-07-21T17:54:00Z">
              <w:r w:rsidRPr="00516591">
                <w:rPr>
                  <w:rFonts w:ascii="Arial" w:eastAsia="굴림" w:hAnsi="Arial" w:cs="Arial"/>
                  <w:sz w:val="20"/>
                  <w:lang w:eastAsia="ko-KR"/>
                </w:rPr>
                <w:t xml:space="preserve">0.0 </w:t>
              </w:r>
            </w:ins>
          </w:p>
        </w:tc>
      </w:tr>
      <w:tr w:rsidR="00516591" w:rsidRPr="00516591" w:rsidTr="00516591">
        <w:trPr>
          <w:trHeight w:val="255"/>
          <w:jc w:val="center"/>
          <w:ins w:id="343" w:author="김휘용" w:date="2011-07-21T17:54:00Z"/>
        </w:trPr>
        <w:tc>
          <w:tcPr>
            <w:tcW w:w="1360" w:type="dxa"/>
            <w:tcBorders>
              <w:top w:val="nil"/>
              <w:left w:val="single" w:sz="8" w:space="0" w:color="auto"/>
              <w:bottom w:val="nil"/>
              <w:right w:val="single" w:sz="8" w:space="0" w:color="auto"/>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textAlignment w:val="auto"/>
              <w:rPr>
                <w:ins w:id="344" w:author="김휘용" w:date="2011-07-21T17:54:00Z"/>
                <w:rFonts w:ascii="Arial" w:eastAsia="굴림" w:hAnsi="Arial" w:cs="Arial"/>
                <w:sz w:val="20"/>
                <w:lang w:eastAsia="ko-KR"/>
              </w:rPr>
            </w:pPr>
            <w:ins w:id="345" w:author="김휘용" w:date="2011-07-21T17:54:00Z">
              <w:r w:rsidRPr="00516591">
                <w:rPr>
                  <w:rFonts w:ascii="Arial" w:eastAsia="굴림" w:hAnsi="Arial" w:cs="Arial"/>
                  <w:sz w:val="20"/>
                  <w:lang w:eastAsia="ko-KR"/>
                </w:rPr>
                <w:t>Class C</w:t>
              </w:r>
            </w:ins>
          </w:p>
        </w:tc>
        <w:tc>
          <w:tcPr>
            <w:tcW w:w="980" w:type="dxa"/>
            <w:tcBorders>
              <w:top w:val="nil"/>
              <w:left w:val="nil"/>
              <w:bottom w:val="nil"/>
              <w:right w:val="nil"/>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jc w:val="right"/>
              <w:textAlignment w:val="auto"/>
              <w:rPr>
                <w:ins w:id="346" w:author="김휘용" w:date="2011-07-21T17:54:00Z"/>
                <w:rFonts w:ascii="Arial" w:eastAsia="굴림" w:hAnsi="Arial" w:cs="Arial"/>
                <w:sz w:val="20"/>
                <w:lang w:eastAsia="ko-KR"/>
              </w:rPr>
            </w:pPr>
            <w:ins w:id="347" w:author="김휘용" w:date="2011-07-21T17:54:00Z">
              <w:r w:rsidRPr="00516591">
                <w:rPr>
                  <w:rFonts w:ascii="Arial" w:eastAsia="굴림" w:hAnsi="Arial" w:cs="Arial"/>
                  <w:sz w:val="20"/>
                  <w:lang w:eastAsia="ko-KR"/>
                </w:rPr>
                <w:t xml:space="preserve">0.0 </w:t>
              </w:r>
            </w:ins>
          </w:p>
        </w:tc>
        <w:tc>
          <w:tcPr>
            <w:tcW w:w="980" w:type="dxa"/>
            <w:tcBorders>
              <w:top w:val="nil"/>
              <w:left w:val="nil"/>
              <w:bottom w:val="nil"/>
              <w:right w:val="nil"/>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jc w:val="right"/>
              <w:textAlignment w:val="auto"/>
              <w:rPr>
                <w:ins w:id="348" w:author="김휘용" w:date="2011-07-21T17:54:00Z"/>
                <w:rFonts w:ascii="Arial" w:eastAsia="굴림" w:hAnsi="Arial" w:cs="Arial"/>
                <w:sz w:val="20"/>
                <w:lang w:eastAsia="ko-KR"/>
              </w:rPr>
            </w:pPr>
            <w:ins w:id="349" w:author="김휘용" w:date="2011-07-21T17:54:00Z">
              <w:r w:rsidRPr="00516591">
                <w:rPr>
                  <w:rFonts w:ascii="Arial" w:eastAsia="굴림" w:hAnsi="Arial" w:cs="Arial"/>
                  <w:sz w:val="20"/>
                  <w:lang w:eastAsia="ko-KR"/>
                </w:rPr>
                <w:t xml:space="preserve">0.0 </w:t>
              </w:r>
            </w:ins>
          </w:p>
        </w:tc>
        <w:tc>
          <w:tcPr>
            <w:tcW w:w="980" w:type="dxa"/>
            <w:tcBorders>
              <w:top w:val="nil"/>
              <w:left w:val="nil"/>
              <w:bottom w:val="nil"/>
              <w:right w:val="single" w:sz="8" w:space="0" w:color="auto"/>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jc w:val="right"/>
              <w:textAlignment w:val="auto"/>
              <w:rPr>
                <w:ins w:id="350" w:author="김휘용" w:date="2011-07-21T17:54:00Z"/>
                <w:rFonts w:ascii="Arial" w:eastAsia="굴림" w:hAnsi="Arial" w:cs="Arial"/>
                <w:sz w:val="20"/>
                <w:lang w:eastAsia="ko-KR"/>
              </w:rPr>
            </w:pPr>
            <w:ins w:id="351" w:author="김휘용" w:date="2011-07-21T17:54:00Z">
              <w:r w:rsidRPr="00516591">
                <w:rPr>
                  <w:rFonts w:ascii="Arial" w:eastAsia="굴림" w:hAnsi="Arial" w:cs="Arial"/>
                  <w:sz w:val="20"/>
                  <w:lang w:eastAsia="ko-KR"/>
                </w:rPr>
                <w:t xml:space="preserve">0.0 </w:t>
              </w:r>
            </w:ins>
          </w:p>
        </w:tc>
        <w:tc>
          <w:tcPr>
            <w:tcW w:w="980" w:type="dxa"/>
            <w:tcBorders>
              <w:top w:val="nil"/>
              <w:left w:val="nil"/>
              <w:bottom w:val="nil"/>
              <w:right w:val="nil"/>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jc w:val="right"/>
              <w:textAlignment w:val="auto"/>
              <w:rPr>
                <w:ins w:id="352" w:author="김휘용" w:date="2011-07-21T17:54:00Z"/>
                <w:rFonts w:ascii="Arial" w:eastAsia="굴림" w:hAnsi="Arial" w:cs="Arial"/>
                <w:sz w:val="20"/>
                <w:lang w:eastAsia="ko-KR"/>
              </w:rPr>
            </w:pPr>
            <w:ins w:id="353" w:author="김휘용" w:date="2011-07-21T17:54:00Z">
              <w:r w:rsidRPr="00516591">
                <w:rPr>
                  <w:rFonts w:ascii="Arial" w:eastAsia="굴림" w:hAnsi="Arial" w:cs="Arial"/>
                  <w:sz w:val="20"/>
                  <w:lang w:eastAsia="ko-KR"/>
                </w:rPr>
                <w:t xml:space="preserve">0.0 </w:t>
              </w:r>
            </w:ins>
          </w:p>
        </w:tc>
        <w:tc>
          <w:tcPr>
            <w:tcW w:w="980" w:type="dxa"/>
            <w:tcBorders>
              <w:top w:val="nil"/>
              <w:left w:val="nil"/>
              <w:bottom w:val="nil"/>
              <w:right w:val="nil"/>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jc w:val="right"/>
              <w:textAlignment w:val="auto"/>
              <w:rPr>
                <w:ins w:id="354" w:author="김휘용" w:date="2011-07-21T17:54:00Z"/>
                <w:rFonts w:ascii="Arial" w:eastAsia="굴림" w:hAnsi="Arial" w:cs="Arial"/>
                <w:sz w:val="20"/>
                <w:lang w:eastAsia="ko-KR"/>
              </w:rPr>
            </w:pPr>
            <w:ins w:id="355" w:author="김휘용" w:date="2011-07-21T17:54:00Z">
              <w:r w:rsidRPr="00516591">
                <w:rPr>
                  <w:rFonts w:ascii="Arial" w:eastAsia="굴림" w:hAnsi="Arial" w:cs="Arial"/>
                  <w:sz w:val="20"/>
                  <w:lang w:eastAsia="ko-KR"/>
                </w:rPr>
                <w:t xml:space="preserve">0.0 </w:t>
              </w:r>
            </w:ins>
          </w:p>
        </w:tc>
        <w:tc>
          <w:tcPr>
            <w:tcW w:w="980" w:type="dxa"/>
            <w:tcBorders>
              <w:top w:val="nil"/>
              <w:left w:val="nil"/>
              <w:bottom w:val="nil"/>
              <w:right w:val="single" w:sz="8" w:space="0" w:color="auto"/>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jc w:val="right"/>
              <w:textAlignment w:val="auto"/>
              <w:rPr>
                <w:ins w:id="356" w:author="김휘용" w:date="2011-07-21T17:54:00Z"/>
                <w:rFonts w:ascii="Arial" w:eastAsia="굴림" w:hAnsi="Arial" w:cs="Arial"/>
                <w:sz w:val="20"/>
                <w:lang w:eastAsia="ko-KR"/>
              </w:rPr>
            </w:pPr>
            <w:ins w:id="357" w:author="김휘용" w:date="2011-07-21T17:54:00Z">
              <w:r w:rsidRPr="00516591">
                <w:rPr>
                  <w:rFonts w:ascii="Arial" w:eastAsia="굴림" w:hAnsi="Arial" w:cs="Arial"/>
                  <w:sz w:val="20"/>
                  <w:lang w:eastAsia="ko-KR"/>
                </w:rPr>
                <w:t xml:space="preserve">0.0 </w:t>
              </w:r>
            </w:ins>
          </w:p>
        </w:tc>
      </w:tr>
      <w:tr w:rsidR="00516591" w:rsidRPr="00516591" w:rsidTr="00516591">
        <w:trPr>
          <w:trHeight w:val="255"/>
          <w:jc w:val="center"/>
          <w:ins w:id="358" w:author="김휘용" w:date="2011-07-21T17:54:00Z"/>
        </w:trPr>
        <w:tc>
          <w:tcPr>
            <w:tcW w:w="1360" w:type="dxa"/>
            <w:tcBorders>
              <w:top w:val="nil"/>
              <w:left w:val="single" w:sz="8" w:space="0" w:color="auto"/>
              <w:bottom w:val="nil"/>
              <w:right w:val="single" w:sz="8" w:space="0" w:color="auto"/>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textAlignment w:val="auto"/>
              <w:rPr>
                <w:ins w:id="359" w:author="김휘용" w:date="2011-07-21T17:54:00Z"/>
                <w:rFonts w:ascii="Arial" w:eastAsia="굴림" w:hAnsi="Arial" w:cs="Arial"/>
                <w:sz w:val="20"/>
                <w:lang w:eastAsia="ko-KR"/>
              </w:rPr>
            </w:pPr>
            <w:ins w:id="360" w:author="김휘용" w:date="2011-07-21T17:54:00Z">
              <w:r w:rsidRPr="00516591">
                <w:rPr>
                  <w:rFonts w:ascii="Arial" w:eastAsia="굴림" w:hAnsi="Arial" w:cs="Arial"/>
                  <w:sz w:val="20"/>
                  <w:lang w:eastAsia="ko-KR"/>
                </w:rPr>
                <w:t>Class D</w:t>
              </w:r>
            </w:ins>
          </w:p>
        </w:tc>
        <w:tc>
          <w:tcPr>
            <w:tcW w:w="980" w:type="dxa"/>
            <w:tcBorders>
              <w:top w:val="nil"/>
              <w:left w:val="nil"/>
              <w:bottom w:val="nil"/>
              <w:right w:val="nil"/>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jc w:val="right"/>
              <w:textAlignment w:val="auto"/>
              <w:rPr>
                <w:ins w:id="361" w:author="김휘용" w:date="2011-07-21T17:54:00Z"/>
                <w:rFonts w:ascii="Arial" w:eastAsia="굴림" w:hAnsi="Arial" w:cs="Arial"/>
                <w:sz w:val="20"/>
                <w:lang w:eastAsia="ko-KR"/>
              </w:rPr>
            </w:pPr>
            <w:ins w:id="362" w:author="김휘용" w:date="2011-07-21T17:54:00Z">
              <w:r w:rsidRPr="00516591">
                <w:rPr>
                  <w:rFonts w:ascii="Arial" w:eastAsia="굴림" w:hAnsi="Arial" w:cs="Arial"/>
                  <w:sz w:val="20"/>
                  <w:lang w:eastAsia="ko-KR"/>
                </w:rPr>
                <w:t xml:space="preserve">0.0 </w:t>
              </w:r>
            </w:ins>
          </w:p>
        </w:tc>
        <w:tc>
          <w:tcPr>
            <w:tcW w:w="980" w:type="dxa"/>
            <w:tcBorders>
              <w:top w:val="nil"/>
              <w:left w:val="nil"/>
              <w:bottom w:val="nil"/>
              <w:right w:val="nil"/>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jc w:val="right"/>
              <w:textAlignment w:val="auto"/>
              <w:rPr>
                <w:ins w:id="363" w:author="김휘용" w:date="2011-07-21T17:54:00Z"/>
                <w:rFonts w:ascii="Arial" w:eastAsia="굴림" w:hAnsi="Arial" w:cs="Arial"/>
                <w:sz w:val="20"/>
                <w:lang w:eastAsia="ko-KR"/>
              </w:rPr>
            </w:pPr>
            <w:ins w:id="364" w:author="김휘용" w:date="2011-07-21T17:54:00Z">
              <w:r w:rsidRPr="00516591">
                <w:rPr>
                  <w:rFonts w:ascii="Arial" w:eastAsia="굴림" w:hAnsi="Arial" w:cs="Arial"/>
                  <w:sz w:val="20"/>
                  <w:lang w:eastAsia="ko-KR"/>
                </w:rPr>
                <w:t xml:space="preserve">-0.1 </w:t>
              </w:r>
            </w:ins>
          </w:p>
        </w:tc>
        <w:tc>
          <w:tcPr>
            <w:tcW w:w="980" w:type="dxa"/>
            <w:tcBorders>
              <w:top w:val="nil"/>
              <w:left w:val="nil"/>
              <w:bottom w:val="nil"/>
              <w:right w:val="single" w:sz="8" w:space="0" w:color="auto"/>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jc w:val="right"/>
              <w:textAlignment w:val="auto"/>
              <w:rPr>
                <w:ins w:id="365" w:author="김휘용" w:date="2011-07-21T17:54:00Z"/>
                <w:rFonts w:ascii="Arial" w:eastAsia="굴림" w:hAnsi="Arial" w:cs="Arial"/>
                <w:sz w:val="20"/>
                <w:lang w:eastAsia="ko-KR"/>
              </w:rPr>
            </w:pPr>
            <w:ins w:id="366" w:author="김휘용" w:date="2011-07-21T17:54:00Z">
              <w:r w:rsidRPr="00516591">
                <w:rPr>
                  <w:rFonts w:ascii="Arial" w:eastAsia="굴림" w:hAnsi="Arial" w:cs="Arial"/>
                  <w:sz w:val="20"/>
                  <w:lang w:eastAsia="ko-KR"/>
                </w:rPr>
                <w:t xml:space="preserve">-0.1 </w:t>
              </w:r>
            </w:ins>
          </w:p>
        </w:tc>
        <w:tc>
          <w:tcPr>
            <w:tcW w:w="980" w:type="dxa"/>
            <w:tcBorders>
              <w:top w:val="nil"/>
              <w:left w:val="nil"/>
              <w:bottom w:val="nil"/>
              <w:right w:val="nil"/>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jc w:val="right"/>
              <w:textAlignment w:val="auto"/>
              <w:rPr>
                <w:ins w:id="367" w:author="김휘용" w:date="2011-07-21T17:54:00Z"/>
                <w:rFonts w:ascii="Arial" w:eastAsia="굴림" w:hAnsi="Arial" w:cs="Arial"/>
                <w:sz w:val="20"/>
                <w:lang w:eastAsia="ko-KR"/>
              </w:rPr>
            </w:pPr>
            <w:ins w:id="368" w:author="김휘용" w:date="2011-07-21T17:54:00Z">
              <w:r w:rsidRPr="00516591">
                <w:rPr>
                  <w:rFonts w:ascii="Arial" w:eastAsia="굴림" w:hAnsi="Arial" w:cs="Arial"/>
                  <w:sz w:val="20"/>
                  <w:lang w:eastAsia="ko-KR"/>
                </w:rPr>
                <w:t xml:space="preserve">0.0 </w:t>
              </w:r>
            </w:ins>
          </w:p>
        </w:tc>
        <w:tc>
          <w:tcPr>
            <w:tcW w:w="980" w:type="dxa"/>
            <w:tcBorders>
              <w:top w:val="nil"/>
              <w:left w:val="nil"/>
              <w:bottom w:val="nil"/>
              <w:right w:val="nil"/>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jc w:val="right"/>
              <w:textAlignment w:val="auto"/>
              <w:rPr>
                <w:ins w:id="369" w:author="김휘용" w:date="2011-07-21T17:54:00Z"/>
                <w:rFonts w:ascii="Arial" w:eastAsia="굴림" w:hAnsi="Arial" w:cs="Arial"/>
                <w:sz w:val="20"/>
                <w:lang w:eastAsia="ko-KR"/>
              </w:rPr>
            </w:pPr>
            <w:ins w:id="370" w:author="김휘용" w:date="2011-07-21T17:54:00Z">
              <w:r w:rsidRPr="00516591">
                <w:rPr>
                  <w:rFonts w:ascii="Arial" w:eastAsia="굴림" w:hAnsi="Arial" w:cs="Arial"/>
                  <w:sz w:val="20"/>
                  <w:lang w:eastAsia="ko-KR"/>
                </w:rPr>
                <w:t xml:space="preserve">-0.1 </w:t>
              </w:r>
            </w:ins>
          </w:p>
        </w:tc>
        <w:tc>
          <w:tcPr>
            <w:tcW w:w="980" w:type="dxa"/>
            <w:tcBorders>
              <w:top w:val="nil"/>
              <w:left w:val="nil"/>
              <w:bottom w:val="nil"/>
              <w:right w:val="single" w:sz="8" w:space="0" w:color="auto"/>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jc w:val="right"/>
              <w:textAlignment w:val="auto"/>
              <w:rPr>
                <w:ins w:id="371" w:author="김휘용" w:date="2011-07-21T17:54:00Z"/>
                <w:rFonts w:ascii="Arial" w:eastAsia="굴림" w:hAnsi="Arial" w:cs="Arial"/>
                <w:sz w:val="20"/>
                <w:lang w:eastAsia="ko-KR"/>
              </w:rPr>
            </w:pPr>
            <w:ins w:id="372" w:author="김휘용" w:date="2011-07-21T17:54:00Z">
              <w:r w:rsidRPr="00516591">
                <w:rPr>
                  <w:rFonts w:ascii="Arial" w:eastAsia="굴림" w:hAnsi="Arial" w:cs="Arial"/>
                  <w:sz w:val="20"/>
                  <w:lang w:eastAsia="ko-KR"/>
                </w:rPr>
                <w:t xml:space="preserve">-0.1 </w:t>
              </w:r>
            </w:ins>
          </w:p>
        </w:tc>
      </w:tr>
      <w:tr w:rsidR="00516591" w:rsidRPr="00516591" w:rsidTr="00516591">
        <w:trPr>
          <w:trHeight w:val="255"/>
          <w:jc w:val="center"/>
          <w:ins w:id="373" w:author="김휘용" w:date="2011-07-21T17:54:00Z"/>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textAlignment w:val="auto"/>
              <w:rPr>
                <w:ins w:id="374" w:author="김휘용" w:date="2011-07-21T17:54:00Z"/>
                <w:rFonts w:ascii="Arial" w:eastAsia="굴림" w:hAnsi="Arial" w:cs="Arial"/>
                <w:sz w:val="20"/>
                <w:lang w:eastAsia="ko-KR"/>
              </w:rPr>
            </w:pPr>
            <w:ins w:id="375" w:author="김휘용" w:date="2011-07-21T17:54:00Z">
              <w:r w:rsidRPr="00516591">
                <w:rPr>
                  <w:rFonts w:ascii="Arial" w:eastAsia="굴림" w:hAnsi="Arial" w:cs="Arial"/>
                  <w:sz w:val="20"/>
                  <w:lang w:eastAsia="ko-KR"/>
                </w:rPr>
                <w:t>Class E</w:t>
              </w:r>
            </w:ins>
          </w:p>
        </w:tc>
        <w:tc>
          <w:tcPr>
            <w:tcW w:w="980" w:type="dxa"/>
            <w:tcBorders>
              <w:top w:val="nil"/>
              <w:left w:val="nil"/>
              <w:bottom w:val="single" w:sz="4" w:space="0" w:color="auto"/>
              <w:right w:val="nil"/>
            </w:tcBorders>
            <w:shd w:val="clear" w:color="000000" w:fill="C0C0C0"/>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textAlignment w:val="auto"/>
              <w:rPr>
                <w:ins w:id="376" w:author="김휘용" w:date="2011-07-21T17:54:00Z"/>
                <w:rFonts w:ascii="Arial" w:eastAsia="굴림" w:hAnsi="Arial" w:cs="Arial"/>
                <w:sz w:val="20"/>
                <w:lang w:eastAsia="ko-KR"/>
              </w:rPr>
            </w:pPr>
            <w:ins w:id="377" w:author="김휘용" w:date="2011-07-21T17:54:00Z">
              <w:r w:rsidRPr="00516591">
                <w:rPr>
                  <w:rFonts w:ascii="Arial" w:eastAsia="굴림" w:hAnsi="Arial" w:cs="Arial"/>
                  <w:sz w:val="20"/>
                  <w:lang w:eastAsia="ko-KR"/>
                </w:rPr>
                <w:t xml:space="preserve">　</w:t>
              </w:r>
            </w:ins>
          </w:p>
        </w:tc>
        <w:tc>
          <w:tcPr>
            <w:tcW w:w="980" w:type="dxa"/>
            <w:tcBorders>
              <w:top w:val="nil"/>
              <w:left w:val="nil"/>
              <w:bottom w:val="single" w:sz="4" w:space="0" w:color="auto"/>
              <w:right w:val="nil"/>
            </w:tcBorders>
            <w:shd w:val="clear" w:color="000000" w:fill="C0C0C0"/>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textAlignment w:val="auto"/>
              <w:rPr>
                <w:ins w:id="378" w:author="김휘용" w:date="2011-07-21T17:54:00Z"/>
                <w:rFonts w:ascii="Arial" w:eastAsia="굴림" w:hAnsi="Arial" w:cs="Arial"/>
                <w:sz w:val="20"/>
                <w:lang w:eastAsia="ko-KR"/>
              </w:rPr>
            </w:pPr>
            <w:ins w:id="379" w:author="김휘용" w:date="2011-07-21T17:54:00Z">
              <w:r w:rsidRPr="00516591">
                <w:rPr>
                  <w:rFonts w:ascii="Arial" w:eastAsia="굴림" w:hAnsi="Arial" w:cs="Arial"/>
                  <w:sz w:val="20"/>
                  <w:lang w:eastAsia="ko-KR"/>
                </w:rPr>
                <w:t xml:space="preserve">　</w:t>
              </w:r>
            </w:ins>
          </w:p>
        </w:tc>
        <w:tc>
          <w:tcPr>
            <w:tcW w:w="980" w:type="dxa"/>
            <w:tcBorders>
              <w:top w:val="nil"/>
              <w:left w:val="nil"/>
              <w:bottom w:val="single" w:sz="4" w:space="0" w:color="auto"/>
              <w:right w:val="single" w:sz="8" w:space="0" w:color="auto"/>
            </w:tcBorders>
            <w:shd w:val="clear" w:color="000000" w:fill="C0C0C0"/>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textAlignment w:val="auto"/>
              <w:rPr>
                <w:ins w:id="380" w:author="김휘용" w:date="2011-07-21T17:54:00Z"/>
                <w:rFonts w:ascii="Arial" w:eastAsia="굴림" w:hAnsi="Arial" w:cs="Arial"/>
                <w:sz w:val="20"/>
                <w:lang w:eastAsia="ko-KR"/>
              </w:rPr>
            </w:pPr>
            <w:ins w:id="381" w:author="김휘용" w:date="2011-07-21T17:54:00Z">
              <w:r w:rsidRPr="00516591">
                <w:rPr>
                  <w:rFonts w:ascii="Arial" w:eastAsia="굴림" w:hAnsi="Arial" w:cs="Arial"/>
                  <w:sz w:val="20"/>
                  <w:lang w:eastAsia="ko-KR"/>
                </w:rPr>
                <w:t xml:space="preserve">　</w:t>
              </w:r>
            </w:ins>
          </w:p>
        </w:tc>
        <w:tc>
          <w:tcPr>
            <w:tcW w:w="980" w:type="dxa"/>
            <w:tcBorders>
              <w:top w:val="nil"/>
              <w:left w:val="nil"/>
              <w:bottom w:val="single" w:sz="4" w:space="0" w:color="auto"/>
              <w:right w:val="nil"/>
            </w:tcBorders>
            <w:shd w:val="clear" w:color="000000" w:fill="C0C0C0"/>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textAlignment w:val="auto"/>
              <w:rPr>
                <w:ins w:id="382" w:author="김휘용" w:date="2011-07-21T17:54:00Z"/>
                <w:rFonts w:ascii="Arial" w:eastAsia="굴림" w:hAnsi="Arial" w:cs="Arial"/>
                <w:sz w:val="20"/>
                <w:lang w:eastAsia="ko-KR"/>
              </w:rPr>
            </w:pPr>
            <w:ins w:id="383" w:author="김휘용" w:date="2011-07-21T17:54:00Z">
              <w:r w:rsidRPr="00516591">
                <w:rPr>
                  <w:rFonts w:ascii="Arial" w:eastAsia="굴림" w:hAnsi="Arial" w:cs="Arial"/>
                  <w:sz w:val="20"/>
                  <w:lang w:eastAsia="ko-KR"/>
                </w:rPr>
                <w:t xml:space="preserve">　</w:t>
              </w:r>
            </w:ins>
          </w:p>
        </w:tc>
        <w:tc>
          <w:tcPr>
            <w:tcW w:w="980" w:type="dxa"/>
            <w:tcBorders>
              <w:top w:val="nil"/>
              <w:left w:val="nil"/>
              <w:bottom w:val="single" w:sz="4" w:space="0" w:color="auto"/>
              <w:right w:val="nil"/>
            </w:tcBorders>
            <w:shd w:val="clear" w:color="000000" w:fill="C0C0C0"/>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textAlignment w:val="auto"/>
              <w:rPr>
                <w:ins w:id="384" w:author="김휘용" w:date="2011-07-21T17:54:00Z"/>
                <w:rFonts w:ascii="Arial" w:eastAsia="굴림" w:hAnsi="Arial" w:cs="Arial"/>
                <w:sz w:val="20"/>
                <w:lang w:eastAsia="ko-KR"/>
              </w:rPr>
            </w:pPr>
            <w:ins w:id="385" w:author="김휘용" w:date="2011-07-21T17:54:00Z">
              <w:r w:rsidRPr="00516591">
                <w:rPr>
                  <w:rFonts w:ascii="Arial" w:eastAsia="굴림" w:hAnsi="Arial" w:cs="Arial"/>
                  <w:sz w:val="20"/>
                  <w:lang w:eastAsia="ko-KR"/>
                </w:rPr>
                <w:t xml:space="preserve">　</w:t>
              </w:r>
            </w:ins>
          </w:p>
        </w:tc>
        <w:tc>
          <w:tcPr>
            <w:tcW w:w="980" w:type="dxa"/>
            <w:tcBorders>
              <w:top w:val="nil"/>
              <w:left w:val="nil"/>
              <w:bottom w:val="single" w:sz="4" w:space="0" w:color="auto"/>
              <w:right w:val="single" w:sz="8" w:space="0" w:color="auto"/>
            </w:tcBorders>
            <w:shd w:val="clear" w:color="000000" w:fill="C0C0C0"/>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textAlignment w:val="auto"/>
              <w:rPr>
                <w:ins w:id="386" w:author="김휘용" w:date="2011-07-21T17:54:00Z"/>
                <w:rFonts w:ascii="Arial" w:eastAsia="굴림" w:hAnsi="Arial" w:cs="Arial"/>
                <w:sz w:val="20"/>
                <w:lang w:eastAsia="ko-KR"/>
              </w:rPr>
            </w:pPr>
            <w:ins w:id="387" w:author="김휘용" w:date="2011-07-21T17:54:00Z">
              <w:r w:rsidRPr="00516591">
                <w:rPr>
                  <w:rFonts w:ascii="Arial" w:eastAsia="굴림" w:hAnsi="Arial" w:cs="Arial"/>
                  <w:sz w:val="20"/>
                  <w:lang w:eastAsia="ko-KR"/>
                </w:rPr>
                <w:t xml:space="preserve">　</w:t>
              </w:r>
            </w:ins>
          </w:p>
        </w:tc>
      </w:tr>
      <w:tr w:rsidR="00516591" w:rsidRPr="00516591" w:rsidTr="00516591">
        <w:trPr>
          <w:trHeight w:val="270"/>
          <w:jc w:val="center"/>
          <w:ins w:id="388" w:author="김휘용" w:date="2011-07-21T17:54:00Z"/>
        </w:trPr>
        <w:tc>
          <w:tcPr>
            <w:tcW w:w="1360" w:type="dxa"/>
            <w:tcBorders>
              <w:top w:val="nil"/>
              <w:left w:val="single" w:sz="8" w:space="0" w:color="auto"/>
              <w:bottom w:val="single" w:sz="8" w:space="0" w:color="auto"/>
              <w:right w:val="single" w:sz="8" w:space="0" w:color="auto"/>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textAlignment w:val="auto"/>
              <w:rPr>
                <w:ins w:id="389" w:author="김휘용" w:date="2011-07-21T17:54:00Z"/>
                <w:rFonts w:ascii="Arial" w:eastAsia="굴림" w:hAnsi="Arial" w:cs="Arial"/>
                <w:b/>
                <w:bCs/>
                <w:sz w:val="20"/>
                <w:lang w:eastAsia="ko-KR"/>
              </w:rPr>
            </w:pPr>
            <w:ins w:id="390" w:author="김휘용" w:date="2011-07-21T17:54:00Z">
              <w:r w:rsidRPr="00516591">
                <w:rPr>
                  <w:rFonts w:ascii="Arial" w:eastAsia="굴림" w:hAnsi="Arial" w:cs="Arial"/>
                  <w:b/>
                  <w:bCs/>
                  <w:sz w:val="20"/>
                  <w:lang w:eastAsia="ko-KR"/>
                </w:rPr>
                <w:t>Overall</w:t>
              </w:r>
            </w:ins>
          </w:p>
        </w:tc>
        <w:tc>
          <w:tcPr>
            <w:tcW w:w="980" w:type="dxa"/>
            <w:tcBorders>
              <w:top w:val="nil"/>
              <w:left w:val="nil"/>
              <w:bottom w:val="single" w:sz="8" w:space="0" w:color="auto"/>
              <w:right w:val="nil"/>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jc w:val="right"/>
              <w:textAlignment w:val="auto"/>
              <w:rPr>
                <w:ins w:id="391" w:author="김휘용" w:date="2011-07-21T17:54:00Z"/>
                <w:rFonts w:ascii="Arial" w:eastAsia="굴림" w:hAnsi="Arial" w:cs="Arial"/>
                <w:b/>
                <w:bCs/>
                <w:sz w:val="20"/>
                <w:lang w:eastAsia="ko-KR"/>
              </w:rPr>
            </w:pPr>
            <w:ins w:id="392" w:author="김휘용" w:date="2011-07-21T17:54:00Z">
              <w:r w:rsidRPr="00516591">
                <w:rPr>
                  <w:rFonts w:ascii="Arial" w:eastAsia="굴림" w:hAnsi="Arial" w:cs="Arial"/>
                  <w:b/>
                  <w:bCs/>
                  <w:sz w:val="20"/>
                  <w:lang w:eastAsia="ko-KR"/>
                </w:rPr>
                <w:t xml:space="preserve">0.0 </w:t>
              </w:r>
            </w:ins>
          </w:p>
        </w:tc>
        <w:tc>
          <w:tcPr>
            <w:tcW w:w="980" w:type="dxa"/>
            <w:tcBorders>
              <w:top w:val="nil"/>
              <w:left w:val="nil"/>
              <w:bottom w:val="single" w:sz="8" w:space="0" w:color="auto"/>
              <w:right w:val="nil"/>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jc w:val="right"/>
              <w:textAlignment w:val="auto"/>
              <w:rPr>
                <w:ins w:id="393" w:author="김휘용" w:date="2011-07-21T17:54:00Z"/>
                <w:rFonts w:ascii="Arial" w:eastAsia="굴림" w:hAnsi="Arial" w:cs="Arial"/>
                <w:b/>
                <w:bCs/>
                <w:sz w:val="20"/>
                <w:lang w:eastAsia="ko-KR"/>
              </w:rPr>
            </w:pPr>
            <w:ins w:id="394" w:author="김휘용" w:date="2011-07-21T17:54:00Z">
              <w:r w:rsidRPr="00516591">
                <w:rPr>
                  <w:rFonts w:ascii="Arial" w:eastAsia="굴림" w:hAnsi="Arial" w:cs="Arial"/>
                  <w:b/>
                  <w:bCs/>
                  <w:sz w:val="20"/>
                  <w:lang w:eastAsia="ko-KR"/>
                </w:rPr>
                <w:t xml:space="preserve">0.0 </w:t>
              </w:r>
            </w:ins>
          </w:p>
        </w:tc>
        <w:tc>
          <w:tcPr>
            <w:tcW w:w="980" w:type="dxa"/>
            <w:tcBorders>
              <w:top w:val="nil"/>
              <w:left w:val="nil"/>
              <w:bottom w:val="single" w:sz="8" w:space="0" w:color="auto"/>
              <w:right w:val="single" w:sz="8" w:space="0" w:color="auto"/>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jc w:val="right"/>
              <w:textAlignment w:val="auto"/>
              <w:rPr>
                <w:ins w:id="395" w:author="김휘용" w:date="2011-07-21T17:54:00Z"/>
                <w:rFonts w:ascii="Arial" w:eastAsia="굴림" w:hAnsi="Arial" w:cs="Arial"/>
                <w:b/>
                <w:bCs/>
                <w:sz w:val="20"/>
                <w:lang w:eastAsia="ko-KR"/>
              </w:rPr>
            </w:pPr>
            <w:ins w:id="396" w:author="김휘용" w:date="2011-07-21T17:54:00Z">
              <w:r w:rsidRPr="00516591">
                <w:rPr>
                  <w:rFonts w:ascii="Arial" w:eastAsia="굴림" w:hAnsi="Arial" w:cs="Arial"/>
                  <w:b/>
                  <w:bCs/>
                  <w:sz w:val="20"/>
                  <w:lang w:eastAsia="ko-KR"/>
                </w:rPr>
                <w:t xml:space="preserve">0.0 </w:t>
              </w:r>
            </w:ins>
          </w:p>
        </w:tc>
        <w:tc>
          <w:tcPr>
            <w:tcW w:w="980" w:type="dxa"/>
            <w:tcBorders>
              <w:top w:val="nil"/>
              <w:left w:val="nil"/>
              <w:bottom w:val="single" w:sz="8" w:space="0" w:color="auto"/>
              <w:right w:val="nil"/>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jc w:val="right"/>
              <w:textAlignment w:val="auto"/>
              <w:rPr>
                <w:ins w:id="397" w:author="김휘용" w:date="2011-07-21T17:54:00Z"/>
                <w:rFonts w:ascii="Arial" w:eastAsia="굴림" w:hAnsi="Arial" w:cs="Arial"/>
                <w:b/>
                <w:bCs/>
                <w:sz w:val="20"/>
                <w:lang w:eastAsia="ko-KR"/>
              </w:rPr>
            </w:pPr>
            <w:ins w:id="398" w:author="김휘용" w:date="2011-07-21T17:54:00Z">
              <w:r w:rsidRPr="00516591">
                <w:rPr>
                  <w:rFonts w:ascii="Arial" w:eastAsia="굴림" w:hAnsi="Arial" w:cs="Arial"/>
                  <w:b/>
                  <w:bCs/>
                  <w:sz w:val="20"/>
                  <w:lang w:eastAsia="ko-KR"/>
                </w:rPr>
                <w:t xml:space="preserve">0.0 </w:t>
              </w:r>
            </w:ins>
          </w:p>
        </w:tc>
        <w:tc>
          <w:tcPr>
            <w:tcW w:w="980" w:type="dxa"/>
            <w:tcBorders>
              <w:top w:val="nil"/>
              <w:left w:val="nil"/>
              <w:bottom w:val="single" w:sz="8" w:space="0" w:color="auto"/>
              <w:right w:val="nil"/>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jc w:val="right"/>
              <w:textAlignment w:val="auto"/>
              <w:rPr>
                <w:ins w:id="399" w:author="김휘용" w:date="2011-07-21T17:54:00Z"/>
                <w:rFonts w:ascii="Arial" w:eastAsia="굴림" w:hAnsi="Arial" w:cs="Arial"/>
                <w:b/>
                <w:bCs/>
                <w:sz w:val="20"/>
                <w:lang w:eastAsia="ko-KR"/>
              </w:rPr>
            </w:pPr>
            <w:ins w:id="400" w:author="김휘용" w:date="2011-07-21T17:54:00Z">
              <w:r w:rsidRPr="00516591">
                <w:rPr>
                  <w:rFonts w:ascii="Arial" w:eastAsia="굴림" w:hAnsi="Arial" w:cs="Arial"/>
                  <w:b/>
                  <w:bCs/>
                  <w:sz w:val="20"/>
                  <w:lang w:eastAsia="ko-KR"/>
                </w:rPr>
                <w:t xml:space="preserve">0.0 </w:t>
              </w:r>
            </w:ins>
          </w:p>
        </w:tc>
        <w:tc>
          <w:tcPr>
            <w:tcW w:w="980" w:type="dxa"/>
            <w:tcBorders>
              <w:top w:val="nil"/>
              <w:left w:val="nil"/>
              <w:bottom w:val="single" w:sz="8" w:space="0" w:color="auto"/>
              <w:right w:val="single" w:sz="8" w:space="0" w:color="auto"/>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jc w:val="right"/>
              <w:textAlignment w:val="auto"/>
              <w:rPr>
                <w:ins w:id="401" w:author="김휘용" w:date="2011-07-21T17:54:00Z"/>
                <w:rFonts w:ascii="Arial" w:eastAsia="굴림" w:hAnsi="Arial" w:cs="Arial"/>
                <w:b/>
                <w:bCs/>
                <w:sz w:val="20"/>
                <w:lang w:eastAsia="ko-KR"/>
              </w:rPr>
            </w:pPr>
            <w:ins w:id="402" w:author="김휘용" w:date="2011-07-21T17:54:00Z">
              <w:r w:rsidRPr="00516591">
                <w:rPr>
                  <w:rFonts w:ascii="Arial" w:eastAsia="굴림" w:hAnsi="Arial" w:cs="Arial"/>
                  <w:b/>
                  <w:bCs/>
                  <w:sz w:val="20"/>
                  <w:lang w:eastAsia="ko-KR"/>
                </w:rPr>
                <w:t xml:space="preserve">0.0 </w:t>
              </w:r>
            </w:ins>
          </w:p>
        </w:tc>
      </w:tr>
      <w:tr w:rsidR="00516591" w:rsidRPr="00516591" w:rsidTr="00516591">
        <w:trPr>
          <w:trHeight w:val="255"/>
          <w:jc w:val="center"/>
          <w:ins w:id="403" w:author="김휘용" w:date="2011-07-21T17:54:00Z"/>
        </w:trPr>
        <w:tc>
          <w:tcPr>
            <w:tcW w:w="1360" w:type="dxa"/>
            <w:tcBorders>
              <w:top w:val="nil"/>
              <w:left w:val="single" w:sz="8" w:space="0" w:color="auto"/>
              <w:bottom w:val="nil"/>
              <w:right w:val="nil"/>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textAlignment w:val="auto"/>
              <w:rPr>
                <w:ins w:id="404" w:author="김휘용" w:date="2011-07-21T17:54:00Z"/>
                <w:rFonts w:ascii="Arial" w:eastAsia="굴림" w:hAnsi="Arial" w:cs="Arial"/>
                <w:sz w:val="20"/>
                <w:lang w:eastAsia="ko-KR"/>
              </w:rPr>
            </w:pPr>
            <w:proofErr w:type="spellStart"/>
            <w:ins w:id="405" w:author="김휘용" w:date="2011-07-21T17:54:00Z">
              <w:r w:rsidRPr="00516591">
                <w:rPr>
                  <w:rFonts w:ascii="Arial" w:eastAsia="굴림" w:hAnsi="Arial" w:cs="Arial"/>
                  <w:sz w:val="20"/>
                  <w:lang w:eastAsia="ko-KR"/>
                </w:rPr>
                <w:t>Enc</w:t>
              </w:r>
              <w:proofErr w:type="spellEnd"/>
              <w:r w:rsidRPr="00516591">
                <w:rPr>
                  <w:rFonts w:ascii="Arial" w:eastAsia="굴림" w:hAnsi="Arial" w:cs="Arial"/>
                  <w:sz w:val="20"/>
                  <w:lang w:eastAsia="ko-KR"/>
                </w:rPr>
                <w:t xml:space="preserve"> Time[%]</w:t>
              </w:r>
            </w:ins>
          </w:p>
        </w:tc>
        <w:tc>
          <w:tcPr>
            <w:tcW w:w="294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jc w:val="center"/>
              <w:textAlignment w:val="auto"/>
              <w:rPr>
                <w:ins w:id="406" w:author="김휘용" w:date="2011-07-21T17:54:00Z"/>
                <w:rFonts w:ascii="Arial" w:eastAsia="굴림" w:hAnsi="Arial" w:cs="Arial"/>
                <w:sz w:val="20"/>
                <w:lang w:eastAsia="ko-KR"/>
              </w:rPr>
            </w:pPr>
            <w:ins w:id="407" w:author="김휘용" w:date="2011-07-21T17:54:00Z">
              <w:r w:rsidRPr="00516591">
                <w:rPr>
                  <w:rFonts w:ascii="Arial" w:eastAsia="굴림" w:hAnsi="Arial" w:cs="Arial"/>
                  <w:sz w:val="20"/>
                  <w:lang w:eastAsia="ko-KR"/>
                </w:rPr>
                <w:t>100%</w:t>
              </w:r>
            </w:ins>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jc w:val="center"/>
              <w:textAlignment w:val="auto"/>
              <w:rPr>
                <w:ins w:id="408" w:author="김휘용" w:date="2011-07-21T17:54:00Z"/>
                <w:rFonts w:ascii="Arial" w:eastAsia="굴림" w:hAnsi="Arial" w:cs="Arial"/>
                <w:sz w:val="20"/>
                <w:lang w:eastAsia="ko-KR"/>
              </w:rPr>
            </w:pPr>
            <w:ins w:id="409" w:author="김휘용" w:date="2011-07-21T17:54:00Z">
              <w:r w:rsidRPr="00516591">
                <w:rPr>
                  <w:rFonts w:ascii="Arial" w:eastAsia="굴림" w:hAnsi="Arial" w:cs="Arial"/>
                  <w:sz w:val="20"/>
                  <w:lang w:eastAsia="ko-KR"/>
                </w:rPr>
                <w:t>100%</w:t>
              </w:r>
            </w:ins>
          </w:p>
        </w:tc>
      </w:tr>
      <w:tr w:rsidR="00516591" w:rsidRPr="00516591" w:rsidTr="00516591">
        <w:trPr>
          <w:trHeight w:val="270"/>
          <w:jc w:val="center"/>
          <w:ins w:id="410" w:author="김휘용" w:date="2011-07-21T17:54:00Z"/>
        </w:trPr>
        <w:tc>
          <w:tcPr>
            <w:tcW w:w="1360" w:type="dxa"/>
            <w:tcBorders>
              <w:top w:val="nil"/>
              <w:left w:val="single" w:sz="8" w:space="0" w:color="auto"/>
              <w:bottom w:val="single" w:sz="8" w:space="0" w:color="auto"/>
              <w:right w:val="nil"/>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textAlignment w:val="auto"/>
              <w:rPr>
                <w:ins w:id="411" w:author="김휘용" w:date="2011-07-21T17:54:00Z"/>
                <w:rFonts w:ascii="Arial" w:eastAsia="굴림" w:hAnsi="Arial" w:cs="Arial"/>
                <w:sz w:val="20"/>
                <w:lang w:eastAsia="ko-KR"/>
              </w:rPr>
            </w:pPr>
            <w:ins w:id="412" w:author="김휘용" w:date="2011-07-21T17:54:00Z">
              <w:r w:rsidRPr="00516591">
                <w:rPr>
                  <w:rFonts w:ascii="Arial" w:eastAsia="굴림" w:hAnsi="Arial" w:cs="Arial"/>
                  <w:sz w:val="20"/>
                  <w:lang w:eastAsia="ko-KR"/>
                </w:rPr>
                <w:t>Dec Time[%]</w:t>
              </w:r>
            </w:ins>
          </w:p>
        </w:tc>
        <w:tc>
          <w:tcPr>
            <w:tcW w:w="2940" w:type="dxa"/>
            <w:gridSpan w:val="3"/>
            <w:tcBorders>
              <w:top w:val="nil"/>
              <w:left w:val="single" w:sz="8" w:space="0" w:color="auto"/>
              <w:bottom w:val="single" w:sz="8" w:space="0" w:color="auto"/>
              <w:right w:val="single" w:sz="8" w:space="0" w:color="000000"/>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jc w:val="center"/>
              <w:textAlignment w:val="auto"/>
              <w:rPr>
                <w:ins w:id="413" w:author="김휘용" w:date="2011-07-21T17:54:00Z"/>
                <w:rFonts w:ascii="Arial" w:eastAsia="굴림" w:hAnsi="Arial" w:cs="Arial"/>
                <w:sz w:val="20"/>
                <w:lang w:eastAsia="ko-KR"/>
              </w:rPr>
            </w:pPr>
            <w:ins w:id="414" w:author="김휘용" w:date="2011-07-21T17:54:00Z">
              <w:r w:rsidRPr="00516591">
                <w:rPr>
                  <w:rFonts w:ascii="Arial" w:eastAsia="굴림" w:hAnsi="Arial" w:cs="Arial"/>
                  <w:sz w:val="20"/>
                  <w:lang w:eastAsia="ko-KR"/>
                </w:rPr>
                <w:t>100%</w:t>
              </w:r>
            </w:ins>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jc w:val="center"/>
              <w:textAlignment w:val="auto"/>
              <w:rPr>
                <w:ins w:id="415" w:author="김휘용" w:date="2011-07-21T17:54:00Z"/>
                <w:rFonts w:ascii="Arial" w:eastAsia="굴림" w:hAnsi="Arial" w:cs="Arial"/>
                <w:sz w:val="20"/>
                <w:lang w:eastAsia="ko-KR"/>
              </w:rPr>
            </w:pPr>
            <w:ins w:id="416" w:author="김휘용" w:date="2011-07-21T17:54:00Z">
              <w:r w:rsidRPr="00516591">
                <w:rPr>
                  <w:rFonts w:ascii="Arial" w:eastAsia="굴림" w:hAnsi="Arial" w:cs="Arial"/>
                  <w:sz w:val="20"/>
                  <w:lang w:eastAsia="ko-KR"/>
                </w:rPr>
                <w:t>101%</w:t>
              </w:r>
            </w:ins>
          </w:p>
        </w:tc>
      </w:tr>
      <w:tr w:rsidR="00516591" w:rsidRPr="00516591" w:rsidTr="00516591">
        <w:trPr>
          <w:trHeight w:val="270"/>
          <w:jc w:val="center"/>
          <w:ins w:id="417" w:author="김휘용" w:date="2011-07-21T17:54:00Z"/>
        </w:trPr>
        <w:tc>
          <w:tcPr>
            <w:tcW w:w="1360" w:type="dxa"/>
            <w:tcBorders>
              <w:top w:val="nil"/>
              <w:left w:val="nil"/>
              <w:bottom w:val="nil"/>
              <w:right w:val="nil"/>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textAlignment w:val="auto"/>
              <w:rPr>
                <w:ins w:id="418" w:author="김휘용" w:date="2011-07-21T17:54:00Z"/>
                <w:rFonts w:ascii="Arial" w:eastAsia="굴림" w:hAnsi="Arial" w:cs="Arial"/>
                <w:sz w:val="20"/>
                <w:lang w:eastAsia="ko-KR"/>
              </w:rPr>
            </w:pPr>
          </w:p>
        </w:tc>
        <w:tc>
          <w:tcPr>
            <w:tcW w:w="980" w:type="dxa"/>
            <w:tcBorders>
              <w:top w:val="nil"/>
              <w:left w:val="nil"/>
              <w:bottom w:val="nil"/>
              <w:right w:val="nil"/>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textAlignment w:val="auto"/>
              <w:rPr>
                <w:ins w:id="419" w:author="김휘용" w:date="2011-07-21T17:54:00Z"/>
                <w:rFonts w:ascii="Arial" w:eastAsia="굴림" w:hAnsi="Arial" w:cs="Arial"/>
                <w:sz w:val="20"/>
                <w:lang w:eastAsia="ko-KR"/>
              </w:rPr>
            </w:pPr>
          </w:p>
        </w:tc>
        <w:tc>
          <w:tcPr>
            <w:tcW w:w="980" w:type="dxa"/>
            <w:tcBorders>
              <w:top w:val="nil"/>
              <w:left w:val="nil"/>
              <w:bottom w:val="nil"/>
              <w:right w:val="nil"/>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textAlignment w:val="auto"/>
              <w:rPr>
                <w:ins w:id="420" w:author="김휘용" w:date="2011-07-21T17:54:00Z"/>
                <w:rFonts w:ascii="Arial" w:eastAsia="굴림" w:hAnsi="Arial" w:cs="Arial"/>
                <w:sz w:val="20"/>
                <w:lang w:eastAsia="ko-KR"/>
              </w:rPr>
            </w:pPr>
          </w:p>
        </w:tc>
        <w:tc>
          <w:tcPr>
            <w:tcW w:w="980" w:type="dxa"/>
            <w:tcBorders>
              <w:top w:val="nil"/>
              <w:left w:val="nil"/>
              <w:bottom w:val="nil"/>
              <w:right w:val="nil"/>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textAlignment w:val="auto"/>
              <w:rPr>
                <w:ins w:id="421" w:author="김휘용" w:date="2011-07-21T17:54:00Z"/>
                <w:rFonts w:ascii="Arial" w:eastAsia="굴림" w:hAnsi="Arial" w:cs="Arial"/>
                <w:sz w:val="20"/>
                <w:lang w:eastAsia="ko-KR"/>
              </w:rPr>
            </w:pPr>
          </w:p>
        </w:tc>
        <w:tc>
          <w:tcPr>
            <w:tcW w:w="980" w:type="dxa"/>
            <w:tcBorders>
              <w:top w:val="nil"/>
              <w:left w:val="nil"/>
              <w:bottom w:val="nil"/>
              <w:right w:val="nil"/>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textAlignment w:val="auto"/>
              <w:rPr>
                <w:ins w:id="422" w:author="김휘용" w:date="2011-07-21T17:54:00Z"/>
                <w:rFonts w:ascii="Arial" w:eastAsia="굴림" w:hAnsi="Arial" w:cs="Arial"/>
                <w:sz w:val="20"/>
                <w:lang w:eastAsia="ko-KR"/>
              </w:rPr>
            </w:pPr>
          </w:p>
        </w:tc>
        <w:tc>
          <w:tcPr>
            <w:tcW w:w="980" w:type="dxa"/>
            <w:tcBorders>
              <w:top w:val="nil"/>
              <w:left w:val="nil"/>
              <w:bottom w:val="nil"/>
              <w:right w:val="nil"/>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textAlignment w:val="auto"/>
              <w:rPr>
                <w:ins w:id="423" w:author="김휘용" w:date="2011-07-21T17:54:00Z"/>
                <w:rFonts w:ascii="Arial" w:eastAsia="굴림" w:hAnsi="Arial" w:cs="Arial"/>
                <w:sz w:val="20"/>
                <w:lang w:eastAsia="ko-KR"/>
              </w:rPr>
            </w:pPr>
          </w:p>
        </w:tc>
        <w:tc>
          <w:tcPr>
            <w:tcW w:w="980" w:type="dxa"/>
            <w:tcBorders>
              <w:top w:val="nil"/>
              <w:left w:val="nil"/>
              <w:bottom w:val="nil"/>
              <w:right w:val="nil"/>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textAlignment w:val="auto"/>
              <w:rPr>
                <w:ins w:id="424" w:author="김휘용" w:date="2011-07-21T17:54:00Z"/>
                <w:rFonts w:ascii="Arial" w:eastAsia="굴림" w:hAnsi="Arial" w:cs="Arial"/>
                <w:sz w:val="20"/>
                <w:lang w:eastAsia="ko-KR"/>
              </w:rPr>
            </w:pPr>
          </w:p>
        </w:tc>
      </w:tr>
      <w:tr w:rsidR="00516591" w:rsidRPr="00516591" w:rsidTr="00516591">
        <w:trPr>
          <w:trHeight w:val="270"/>
          <w:jc w:val="center"/>
          <w:ins w:id="425" w:author="김휘용" w:date="2011-07-21T17:54:00Z"/>
        </w:trPr>
        <w:tc>
          <w:tcPr>
            <w:tcW w:w="1360" w:type="dxa"/>
            <w:tcBorders>
              <w:top w:val="single" w:sz="8" w:space="0" w:color="auto"/>
              <w:left w:val="single" w:sz="8" w:space="0" w:color="auto"/>
              <w:bottom w:val="nil"/>
              <w:right w:val="single" w:sz="8" w:space="0" w:color="auto"/>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textAlignment w:val="auto"/>
              <w:rPr>
                <w:ins w:id="426" w:author="김휘용" w:date="2011-07-21T17:54:00Z"/>
                <w:rFonts w:ascii="Arial" w:eastAsia="굴림" w:hAnsi="Arial" w:cs="Arial"/>
                <w:sz w:val="20"/>
                <w:lang w:eastAsia="ko-KR"/>
              </w:rPr>
            </w:pPr>
            <w:ins w:id="427" w:author="김휘용" w:date="2011-07-21T17:54:00Z">
              <w:r w:rsidRPr="00516591">
                <w:rPr>
                  <w:rFonts w:ascii="Arial" w:eastAsia="굴림" w:hAnsi="Arial" w:cs="Arial"/>
                  <w:sz w:val="20"/>
                  <w:lang w:eastAsia="ko-KR"/>
                </w:rPr>
                <w:t xml:space="preserve">　</w:t>
              </w:r>
            </w:ins>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jc w:val="center"/>
              <w:textAlignment w:val="auto"/>
              <w:rPr>
                <w:ins w:id="428" w:author="김휘용" w:date="2011-07-21T17:54:00Z"/>
                <w:rFonts w:ascii="Arial" w:eastAsia="굴림" w:hAnsi="Arial" w:cs="Arial"/>
                <w:sz w:val="20"/>
                <w:lang w:eastAsia="ko-KR"/>
              </w:rPr>
            </w:pPr>
            <w:ins w:id="429" w:author="김휘용" w:date="2011-07-21T17:54:00Z">
              <w:r w:rsidRPr="00516591">
                <w:rPr>
                  <w:rFonts w:ascii="Arial" w:eastAsia="굴림" w:hAnsi="Arial" w:cs="Arial"/>
                  <w:sz w:val="20"/>
                  <w:lang w:eastAsia="ko-KR"/>
                </w:rPr>
                <w:t>Low delay B HE</w:t>
              </w:r>
            </w:ins>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jc w:val="center"/>
              <w:textAlignment w:val="auto"/>
              <w:rPr>
                <w:ins w:id="430" w:author="김휘용" w:date="2011-07-21T17:54:00Z"/>
                <w:rFonts w:ascii="Arial" w:eastAsia="굴림" w:hAnsi="Arial" w:cs="Arial"/>
                <w:sz w:val="20"/>
                <w:lang w:eastAsia="ko-KR"/>
              </w:rPr>
            </w:pPr>
            <w:ins w:id="431" w:author="김휘용" w:date="2011-07-21T17:54:00Z">
              <w:r w:rsidRPr="00516591">
                <w:rPr>
                  <w:rFonts w:ascii="Arial" w:eastAsia="굴림" w:hAnsi="Arial" w:cs="Arial"/>
                  <w:sz w:val="20"/>
                  <w:lang w:eastAsia="ko-KR"/>
                </w:rPr>
                <w:t>Low delay B LC</w:t>
              </w:r>
            </w:ins>
          </w:p>
        </w:tc>
      </w:tr>
      <w:tr w:rsidR="00516591" w:rsidRPr="00516591" w:rsidTr="00516591">
        <w:trPr>
          <w:trHeight w:val="270"/>
          <w:jc w:val="center"/>
          <w:ins w:id="432" w:author="김휘용" w:date="2011-07-21T17:54:00Z"/>
        </w:trPr>
        <w:tc>
          <w:tcPr>
            <w:tcW w:w="1360" w:type="dxa"/>
            <w:tcBorders>
              <w:top w:val="nil"/>
              <w:left w:val="single" w:sz="8" w:space="0" w:color="auto"/>
              <w:bottom w:val="single" w:sz="8" w:space="0" w:color="auto"/>
              <w:right w:val="single" w:sz="8" w:space="0" w:color="auto"/>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textAlignment w:val="auto"/>
              <w:rPr>
                <w:ins w:id="433" w:author="김휘용" w:date="2011-07-21T17:54:00Z"/>
                <w:rFonts w:ascii="Arial" w:eastAsia="굴림" w:hAnsi="Arial" w:cs="Arial"/>
                <w:sz w:val="20"/>
                <w:lang w:eastAsia="ko-KR"/>
              </w:rPr>
            </w:pPr>
            <w:ins w:id="434" w:author="김휘용" w:date="2011-07-21T17:54:00Z">
              <w:r w:rsidRPr="00516591">
                <w:rPr>
                  <w:rFonts w:ascii="Arial" w:eastAsia="굴림" w:hAnsi="Arial" w:cs="Arial"/>
                  <w:sz w:val="20"/>
                  <w:lang w:eastAsia="ko-KR"/>
                </w:rPr>
                <w:t xml:space="preserve">　</w:t>
              </w:r>
            </w:ins>
          </w:p>
        </w:tc>
        <w:tc>
          <w:tcPr>
            <w:tcW w:w="980" w:type="dxa"/>
            <w:tcBorders>
              <w:top w:val="nil"/>
              <w:left w:val="nil"/>
              <w:bottom w:val="nil"/>
              <w:right w:val="nil"/>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jc w:val="center"/>
              <w:textAlignment w:val="auto"/>
              <w:rPr>
                <w:ins w:id="435" w:author="김휘용" w:date="2011-07-21T17:54:00Z"/>
                <w:rFonts w:ascii="Arial" w:eastAsia="굴림" w:hAnsi="Arial" w:cs="Arial"/>
                <w:sz w:val="20"/>
                <w:lang w:eastAsia="ko-KR"/>
              </w:rPr>
            </w:pPr>
            <w:ins w:id="436" w:author="김휘용" w:date="2011-07-21T17:54:00Z">
              <w:r w:rsidRPr="00516591">
                <w:rPr>
                  <w:rFonts w:ascii="Arial" w:eastAsia="굴림" w:hAnsi="Arial" w:cs="Arial"/>
                  <w:sz w:val="20"/>
                  <w:lang w:eastAsia="ko-KR"/>
                </w:rPr>
                <w:t>Y</w:t>
              </w:r>
            </w:ins>
          </w:p>
        </w:tc>
        <w:tc>
          <w:tcPr>
            <w:tcW w:w="980" w:type="dxa"/>
            <w:tcBorders>
              <w:top w:val="nil"/>
              <w:left w:val="nil"/>
              <w:bottom w:val="nil"/>
              <w:right w:val="nil"/>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jc w:val="center"/>
              <w:textAlignment w:val="auto"/>
              <w:rPr>
                <w:ins w:id="437" w:author="김휘용" w:date="2011-07-21T17:54:00Z"/>
                <w:rFonts w:ascii="Arial" w:eastAsia="굴림" w:hAnsi="Arial" w:cs="Arial"/>
                <w:sz w:val="20"/>
                <w:lang w:eastAsia="ko-KR"/>
              </w:rPr>
            </w:pPr>
            <w:ins w:id="438" w:author="김휘용" w:date="2011-07-21T17:54:00Z">
              <w:r w:rsidRPr="00516591">
                <w:rPr>
                  <w:rFonts w:ascii="Arial" w:eastAsia="굴림" w:hAnsi="Arial" w:cs="Arial"/>
                  <w:sz w:val="20"/>
                  <w:lang w:eastAsia="ko-KR"/>
                </w:rPr>
                <w:t>U</w:t>
              </w:r>
            </w:ins>
          </w:p>
        </w:tc>
        <w:tc>
          <w:tcPr>
            <w:tcW w:w="980" w:type="dxa"/>
            <w:tcBorders>
              <w:top w:val="nil"/>
              <w:left w:val="nil"/>
              <w:bottom w:val="nil"/>
              <w:right w:val="single" w:sz="8" w:space="0" w:color="auto"/>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jc w:val="center"/>
              <w:textAlignment w:val="auto"/>
              <w:rPr>
                <w:ins w:id="439" w:author="김휘용" w:date="2011-07-21T17:54:00Z"/>
                <w:rFonts w:ascii="Arial" w:eastAsia="굴림" w:hAnsi="Arial" w:cs="Arial"/>
                <w:sz w:val="20"/>
                <w:lang w:eastAsia="ko-KR"/>
              </w:rPr>
            </w:pPr>
            <w:ins w:id="440" w:author="김휘용" w:date="2011-07-21T17:54:00Z">
              <w:r w:rsidRPr="00516591">
                <w:rPr>
                  <w:rFonts w:ascii="Arial" w:eastAsia="굴림" w:hAnsi="Arial" w:cs="Arial"/>
                  <w:sz w:val="20"/>
                  <w:lang w:eastAsia="ko-KR"/>
                </w:rPr>
                <w:t>V</w:t>
              </w:r>
            </w:ins>
          </w:p>
        </w:tc>
        <w:tc>
          <w:tcPr>
            <w:tcW w:w="980" w:type="dxa"/>
            <w:tcBorders>
              <w:top w:val="nil"/>
              <w:left w:val="nil"/>
              <w:bottom w:val="single" w:sz="8" w:space="0" w:color="auto"/>
              <w:right w:val="nil"/>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jc w:val="center"/>
              <w:textAlignment w:val="auto"/>
              <w:rPr>
                <w:ins w:id="441" w:author="김휘용" w:date="2011-07-21T17:54:00Z"/>
                <w:rFonts w:ascii="Arial" w:eastAsia="굴림" w:hAnsi="Arial" w:cs="Arial"/>
                <w:sz w:val="20"/>
                <w:lang w:eastAsia="ko-KR"/>
              </w:rPr>
            </w:pPr>
            <w:ins w:id="442" w:author="김휘용" w:date="2011-07-21T17:54:00Z">
              <w:r w:rsidRPr="00516591">
                <w:rPr>
                  <w:rFonts w:ascii="Arial" w:eastAsia="굴림" w:hAnsi="Arial" w:cs="Arial"/>
                  <w:sz w:val="20"/>
                  <w:lang w:eastAsia="ko-KR"/>
                </w:rPr>
                <w:t>Y</w:t>
              </w:r>
            </w:ins>
          </w:p>
        </w:tc>
        <w:tc>
          <w:tcPr>
            <w:tcW w:w="980" w:type="dxa"/>
            <w:tcBorders>
              <w:top w:val="nil"/>
              <w:left w:val="nil"/>
              <w:bottom w:val="single" w:sz="8" w:space="0" w:color="auto"/>
              <w:right w:val="nil"/>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jc w:val="center"/>
              <w:textAlignment w:val="auto"/>
              <w:rPr>
                <w:ins w:id="443" w:author="김휘용" w:date="2011-07-21T17:54:00Z"/>
                <w:rFonts w:ascii="Arial" w:eastAsia="굴림" w:hAnsi="Arial" w:cs="Arial"/>
                <w:sz w:val="20"/>
                <w:lang w:eastAsia="ko-KR"/>
              </w:rPr>
            </w:pPr>
            <w:ins w:id="444" w:author="김휘용" w:date="2011-07-21T17:54:00Z">
              <w:r w:rsidRPr="00516591">
                <w:rPr>
                  <w:rFonts w:ascii="Arial" w:eastAsia="굴림" w:hAnsi="Arial" w:cs="Arial"/>
                  <w:sz w:val="20"/>
                  <w:lang w:eastAsia="ko-KR"/>
                </w:rPr>
                <w:t>U</w:t>
              </w:r>
            </w:ins>
          </w:p>
        </w:tc>
        <w:tc>
          <w:tcPr>
            <w:tcW w:w="980" w:type="dxa"/>
            <w:tcBorders>
              <w:top w:val="nil"/>
              <w:left w:val="nil"/>
              <w:bottom w:val="single" w:sz="8" w:space="0" w:color="auto"/>
              <w:right w:val="single" w:sz="8" w:space="0" w:color="auto"/>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jc w:val="center"/>
              <w:textAlignment w:val="auto"/>
              <w:rPr>
                <w:ins w:id="445" w:author="김휘용" w:date="2011-07-21T17:54:00Z"/>
                <w:rFonts w:ascii="Arial" w:eastAsia="굴림" w:hAnsi="Arial" w:cs="Arial"/>
                <w:sz w:val="20"/>
                <w:lang w:eastAsia="ko-KR"/>
              </w:rPr>
            </w:pPr>
            <w:ins w:id="446" w:author="김휘용" w:date="2011-07-21T17:54:00Z">
              <w:r w:rsidRPr="00516591">
                <w:rPr>
                  <w:rFonts w:ascii="Arial" w:eastAsia="굴림" w:hAnsi="Arial" w:cs="Arial"/>
                  <w:sz w:val="20"/>
                  <w:lang w:eastAsia="ko-KR"/>
                </w:rPr>
                <w:t>V</w:t>
              </w:r>
            </w:ins>
          </w:p>
        </w:tc>
      </w:tr>
      <w:tr w:rsidR="00516591" w:rsidRPr="00516591" w:rsidTr="00516591">
        <w:trPr>
          <w:trHeight w:val="255"/>
          <w:jc w:val="center"/>
          <w:ins w:id="447" w:author="김휘용" w:date="2011-07-21T17:54:00Z"/>
        </w:trPr>
        <w:tc>
          <w:tcPr>
            <w:tcW w:w="1360" w:type="dxa"/>
            <w:tcBorders>
              <w:top w:val="nil"/>
              <w:left w:val="single" w:sz="8" w:space="0" w:color="auto"/>
              <w:bottom w:val="nil"/>
              <w:right w:val="single" w:sz="8" w:space="0" w:color="auto"/>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textAlignment w:val="auto"/>
              <w:rPr>
                <w:ins w:id="448" w:author="김휘용" w:date="2011-07-21T17:54:00Z"/>
                <w:rFonts w:ascii="Arial" w:eastAsia="굴림" w:hAnsi="Arial" w:cs="Arial"/>
                <w:sz w:val="20"/>
                <w:lang w:eastAsia="ko-KR"/>
              </w:rPr>
            </w:pPr>
            <w:ins w:id="449" w:author="김휘용" w:date="2011-07-21T17:54:00Z">
              <w:r w:rsidRPr="00516591">
                <w:rPr>
                  <w:rFonts w:ascii="Arial" w:eastAsia="굴림" w:hAnsi="Arial" w:cs="Arial"/>
                  <w:sz w:val="20"/>
                  <w:lang w:eastAsia="ko-KR"/>
                </w:rPr>
                <w:t>Class A</w:t>
              </w:r>
            </w:ins>
          </w:p>
        </w:tc>
        <w:tc>
          <w:tcPr>
            <w:tcW w:w="980" w:type="dxa"/>
            <w:tcBorders>
              <w:top w:val="single" w:sz="8" w:space="0" w:color="auto"/>
              <w:left w:val="nil"/>
              <w:bottom w:val="nil"/>
              <w:right w:val="nil"/>
            </w:tcBorders>
            <w:shd w:val="clear" w:color="000000" w:fill="C0C0C0"/>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textAlignment w:val="auto"/>
              <w:rPr>
                <w:ins w:id="450" w:author="김휘용" w:date="2011-07-21T17:54:00Z"/>
                <w:rFonts w:ascii="Arial" w:eastAsia="굴림" w:hAnsi="Arial" w:cs="Arial"/>
                <w:sz w:val="20"/>
                <w:lang w:eastAsia="ko-KR"/>
              </w:rPr>
            </w:pPr>
            <w:ins w:id="451" w:author="김휘용" w:date="2011-07-21T17:54:00Z">
              <w:r w:rsidRPr="00516591">
                <w:rPr>
                  <w:rFonts w:ascii="Arial" w:eastAsia="굴림" w:hAnsi="Arial" w:cs="Arial"/>
                  <w:sz w:val="20"/>
                  <w:lang w:eastAsia="ko-KR"/>
                </w:rPr>
                <w:t xml:space="preserve">　</w:t>
              </w:r>
            </w:ins>
          </w:p>
        </w:tc>
        <w:tc>
          <w:tcPr>
            <w:tcW w:w="980" w:type="dxa"/>
            <w:tcBorders>
              <w:top w:val="single" w:sz="8" w:space="0" w:color="auto"/>
              <w:left w:val="nil"/>
              <w:bottom w:val="nil"/>
              <w:right w:val="nil"/>
            </w:tcBorders>
            <w:shd w:val="clear" w:color="000000" w:fill="C0C0C0"/>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textAlignment w:val="auto"/>
              <w:rPr>
                <w:ins w:id="452" w:author="김휘용" w:date="2011-07-21T17:54:00Z"/>
                <w:rFonts w:ascii="Arial" w:eastAsia="굴림" w:hAnsi="Arial" w:cs="Arial"/>
                <w:sz w:val="20"/>
                <w:lang w:eastAsia="ko-KR"/>
              </w:rPr>
            </w:pPr>
            <w:ins w:id="453" w:author="김휘용" w:date="2011-07-21T17:54:00Z">
              <w:r w:rsidRPr="00516591">
                <w:rPr>
                  <w:rFonts w:ascii="Arial" w:eastAsia="굴림" w:hAnsi="Arial" w:cs="Arial"/>
                  <w:sz w:val="20"/>
                  <w:lang w:eastAsia="ko-KR"/>
                </w:rPr>
                <w:t xml:space="preserve">　</w:t>
              </w:r>
            </w:ins>
          </w:p>
        </w:tc>
        <w:tc>
          <w:tcPr>
            <w:tcW w:w="980" w:type="dxa"/>
            <w:tcBorders>
              <w:top w:val="single" w:sz="8" w:space="0" w:color="auto"/>
              <w:left w:val="nil"/>
              <w:bottom w:val="nil"/>
              <w:right w:val="single" w:sz="8" w:space="0" w:color="auto"/>
            </w:tcBorders>
            <w:shd w:val="clear" w:color="000000" w:fill="C0C0C0"/>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textAlignment w:val="auto"/>
              <w:rPr>
                <w:ins w:id="454" w:author="김휘용" w:date="2011-07-21T17:54:00Z"/>
                <w:rFonts w:ascii="Arial" w:eastAsia="굴림" w:hAnsi="Arial" w:cs="Arial"/>
                <w:sz w:val="20"/>
                <w:lang w:eastAsia="ko-KR"/>
              </w:rPr>
            </w:pPr>
            <w:ins w:id="455" w:author="김휘용" w:date="2011-07-21T17:54:00Z">
              <w:r w:rsidRPr="00516591">
                <w:rPr>
                  <w:rFonts w:ascii="Arial" w:eastAsia="굴림" w:hAnsi="Arial" w:cs="Arial"/>
                  <w:sz w:val="20"/>
                  <w:lang w:eastAsia="ko-KR"/>
                </w:rPr>
                <w:t xml:space="preserve">　</w:t>
              </w:r>
            </w:ins>
          </w:p>
        </w:tc>
        <w:tc>
          <w:tcPr>
            <w:tcW w:w="980" w:type="dxa"/>
            <w:tcBorders>
              <w:top w:val="nil"/>
              <w:left w:val="nil"/>
              <w:bottom w:val="nil"/>
              <w:right w:val="nil"/>
            </w:tcBorders>
            <w:shd w:val="clear" w:color="000000" w:fill="C0C0C0"/>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textAlignment w:val="auto"/>
              <w:rPr>
                <w:ins w:id="456" w:author="김휘용" w:date="2011-07-21T17:54:00Z"/>
                <w:rFonts w:ascii="Arial" w:eastAsia="굴림" w:hAnsi="Arial" w:cs="Arial"/>
                <w:sz w:val="20"/>
                <w:lang w:eastAsia="ko-KR"/>
              </w:rPr>
            </w:pPr>
            <w:ins w:id="457" w:author="김휘용" w:date="2011-07-21T17:54:00Z">
              <w:r w:rsidRPr="00516591">
                <w:rPr>
                  <w:rFonts w:ascii="Arial" w:eastAsia="굴림" w:hAnsi="Arial" w:cs="Arial"/>
                  <w:sz w:val="20"/>
                  <w:lang w:eastAsia="ko-KR"/>
                </w:rPr>
                <w:t xml:space="preserve">　</w:t>
              </w:r>
            </w:ins>
          </w:p>
        </w:tc>
        <w:tc>
          <w:tcPr>
            <w:tcW w:w="980" w:type="dxa"/>
            <w:tcBorders>
              <w:top w:val="nil"/>
              <w:left w:val="nil"/>
              <w:bottom w:val="nil"/>
              <w:right w:val="nil"/>
            </w:tcBorders>
            <w:shd w:val="clear" w:color="000000" w:fill="C0C0C0"/>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textAlignment w:val="auto"/>
              <w:rPr>
                <w:ins w:id="458" w:author="김휘용" w:date="2011-07-21T17:54:00Z"/>
                <w:rFonts w:ascii="Arial" w:eastAsia="굴림" w:hAnsi="Arial" w:cs="Arial"/>
                <w:sz w:val="20"/>
                <w:lang w:eastAsia="ko-KR"/>
              </w:rPr>
            </w:pPr>
            <w:ins w:id="459" w:author="김휘용" w:date="2011-07-21T17:54:00Z">
              <w:r w:rsidRPr="00516591">
                <w:rPr>
                  <w:rFonts w:ascii="Arial" w:eastAsia="굴림" w:hAnsi="Arial" w:cs="Arial"/>
                  <w:sz w:val="20"/>
                  <w:lang w:eastAsia="ko-KR"/>
                </w:rPr>
                <w:t xml:space="preserve">　</w:t>
              </w:r>
            </w:ins>
          </w:p>
        </w:tc>
        <w:tc>
          <w:tcPr>
            <w:tcW w:w="980" w:type="dxa"/>
            <w:tcBorders>
              <w:top w:val="nil"/>
              <w:left w:val="nil"/>
              <w:bottom w:val="nil"/>
              <w:right w:val="single" w:sz="8" w:space="0" w:color="auto"/>
            </w:tcBorders>
            <w:shd w:val="clear" w:color="000000" w:fill="C0C0C0"/>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textAlignment w:val="auto"/>
              <w:rPr>
                <w:ins w:id="460" w:author="김휘용" w:date="2011-07-21T17:54:00Z"/>
                <w:rFonts w:ascii="Arial" w:eastAsia="굴림" w:hAnsi="Arial" w:cs="Arial"/>
                <w:sz w:val="20"/>
                <w:lang w:eastAsia="ko-KR"/>
              </w:rPr>
            </w:pPr>
            <w:ins w:id="461" w:author="김휘용" w:date="2011-07-21T17:54:00Z">
              <w:r w:rsidRPr="00516591">
                <w:rPr>
                  <w:rFonts w:ascii="Arial" w:eastAsia="굴림" w:hAnsi="Arial" w:cs="Arial"/>
                  <w:sz w:val="20"/>
                  <w:lang w:eastAsia="ko-KR"/>
                </w:rPr>
                <w:t xml:space="preserve">　</w:t>
              </w:r>
            </w:ins>
          </w:p>
        </w:tc>
      </w:tr>
      <w:tr w:rsidR="00516591" w:rsidRPr="00516591" w:rsidTr="00516591">
        <w:trPr>
          <w:trHeight w:val="255"/>
          <w:jc w:val="center"/>
          <w:ins w:id="462" w:author="김휘용" w:date="2011-07-21T17:54:00Z"/>
        </w:trPr>
        <w:tc>
          <w:tcPr>
            <w:tcW w:w="1360" w:type="dxa"/>
            <w:tcBorders>
              <w:top w:val="nil"/>
              <w:left w:val="single" w:sz="8" w:space="0" w:color="auto"/>
              <w:bottom w:val="nil"/>
              <w:right w:val="single" w:sz="8" w:space="0" w:color="auto"/>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textAlignment w:val="auto"/>
              <w:rPr>
                <w:ins w:id="463" w:author="김휘용" w:date="2011-07-21T17:54:00Z"/>
                <w:rFonts w:ascii="Arial" w:eastAsia="굴림" w:hAnsi="Arial" w:cs="Arial"/>
                <w:sz w:val="20"/>
                <w:lang w:eastAsia="ko-KR"/>
              </w:rPr>
            </w:pPr>
            <w:ins w:id="464" w:author="김휘용" w:date="2011-07-21T17:54:00Z">
              <w:r w:rsidRPr="00516591">
                <w:rPr>
                  <w:rFonts w:ascii="Arial" w:eastAsia="굴림" w:hAnsi="Arial" w:cs="Arial"/>
                  <w:sz w:val="20"/>
                  <w:lang w:eastAsia="ko-KR"/>
                </w:rPr>
                <w:t>Class B</w:t>
              </w:r>
            </w:ins>
          </w:p>
        </w:tc>
        <w:tc>
          <w:tcPr>
            <w:tcW w:w="980" w:type="dxa"/>
            <w:tcBorders>
              <w:top w:val="nil"/>
              <w:left w:val="nil"/>
              <w:bottom w:val="nil"/>
              <w:right w:val="nil"/>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jc w:val="right"/>
              <w:textAlignment w:val="auto"/>
              <w:rPr>
                <w:ins w:id="465" w:author="김휘용" w:date="2011-07-21T17:54:00Z"/>
                <w:rFonts w:ascii="Arial" w:eastAsia="굴림" w:hAnsi="Arial" w:cs="Arial"/>
                <w:sz w:val="20"/>
                <w:lang w:eastAsia="ko-KR"/>
              </w:rPr>
            </w:pPr>
            <w:ins w:id="466" w:author="김휘용" w:date="2011-07-21T17:54:00Z">
              <w:r w:rsidRPr="00516591">
                <w:rPr>
                  <w:rFonts w:ascii="Arial" w:eastAsia="굴림" w:hAnsi="Arial" w:cs="Arial"/>
                  <w:sz w:val="20"/>
                  <w:lang w:eastAsia="ko-KR"/>
                </w:rPr>
                <w:t xml:space="preserve">-0.3 </w:t>
              </w:r>
            </w:ins>
          </w:p>
        </w:tc>
        <w:tc>
          <w:tcPr>
            <w:tcW w:w="980" w:type="dxa"/>
            <w:tcBorders>
              <w:top w:val="nil"/>
              <w:left w:val="nil"/>
              <w:bottom w:val="nil"/>
              <w:right w:val="nil"/>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jc w:val="right"/>
              <w:textAlignment w:val="auto"/>
              <w:rPr>
                <w:ins w:id="467" w:author="김휘용" w:date="2011-07-21T17:54:00Z"/>
                <w:rFonts w:ascii="Arial" w:eastAsia="굴림" w:hAnsi="Arial" w:cs="Arial"/>
                <w:sz w:val="20"/>
                <w:lang w:eastAsia="ko-KR"/>
              </w:rPr>
            </w:pPr>
            <w:ins w:id="468" w:author="김휘용" w:date="2011-07-21T17:54:00Z">
              <w:r w:rsidRPr="00516591">
                <w:rPr>
                  <w:rFonts w:ascii="Arial" w:eastAsia="굴림" w:hAnsi="Arial" w:cs="Arial"/>
                  <w:sz w:val="20"/>
                  <w:lang w:eastAsia="ko-KR"/>
                </w:rPr>
                <w:t xml:space="preserve">-0.4 </w:t>
              </w:r>
            </w:ins>
          </w:p>
        </w:tc>
        <w:tc>
          <w:tcPr>
            <w:tcW w:w="980" w:type="dxa"/>
            <w:tcBorders>
              <w:top w:val="nil"/>
              <w:left w:val="nil"/>
              <w:bottom w:val="nil"/>
              <w:right w:val="single" w:sz="8" w:space="0" w:color="auto"/>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jc w:val="right"/>
              <w:textAlignment w:val="auto"/>
              <w:rPr>
                <w:ins w:id="469" w:author="김휘용" w:date="2011-07-21T17:54:00Z"/>
                <w:rFonts w:ascii="Arial" w:eastAsia="굴림" w:hAnsi="Arial" w:cs="Arial"/>
                <w:sz w:val="20"/>
                <w:lang w:eastAsia="ko-KR"/>
              </w:rPr>
            </w:pPr>
            <w:ins w:id="470" w:author="김휘용" w:date="2011-07-21T17:54:00Z">
              <w:r w:rsidRPr="00516591">
                <w:rPr>
                  <w:rFonts w:ascii="Arial" w:eastAsia="굴림" w:hAnsi="Arial" w:cs="Arial"/>
                  <w:sz w:val="20"/>
                  <w:lang w:eastAsia="ko-KR"/>
                </w:rPr>
                <w:t xml:space="preserve">-0.4 </w:t>
              </w:r>
            </w:ins>
          </w:p>
        </w:tc>
        <w:tc>
          <w:tcPr>
            <w:tcW w:w="980" w:type="dxa"/>
            <w:tcBorders>
              <w:top w:val="nil"/>
              <w:left w:val="nil"/>
              <w:bottom w:val="nil"/>
              <w:right w:val="nil"/>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jc w:val="right"/>
              <w:textAlignment w:val="auto"/>
              <w:rPr>
                <w:ins w:id="471" w:author="김휘용" w:date="2011-07-21T17:54:00Z"/>
                <w:rFonts w:ascii="Arial" w:eastAsia="굴림" w:hAnsi="Arial" w:cs="Arial"/>
                <w:sz w:val="20"/>
                <w:lang w:eastAsia="ko-KR"/>
              </w:rPr>
            </w:pPr>
            <w:ins w:id="472" w:author="김휘용" w:date="2011-07-21T17:54:00Z">
              <w:r w:rsidRPr="00516591">
                <w:rPr>
                  <w:rFonts w:ascii="Arial" w:eastAsia="굴림" w:hAnsi="Arial" w:cs="Arial"/>
                  <w:sz w:val="20"/>
                  <w:lang w:eastAsia="ko-KR"/>
                </w:rPr>
                <w:t xml:space="preserve">-0.7 </w:t>
              </w:r>
            </w:ins>
          </w:p>
        </w:tc>
        <w:tc>
          <w:tcPr>
            <w:tcW w:w="980" w:type="dxa"/>
            <w:tcBorders>
              <w:top w:val="nil"/>
              <w:left w:val="nil"/>
              <w:bottom w:val="nil"/>
              <w:right w:val="nil"/>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jc w:val="right"/>
              <w:textAlignment w:val="auto"/>
              <w:rPr>
                <w:ins w:id="473" w:author="김휘용" w:date="2011-07-21T17:54:00Z"/>
                <w:rFonts w:ascii="Arial" w:eastAsia="굴림" w:hAnsi="Arial" w:cs="Arial"/>
                <w:sz w:val="20"/>
                <w:lang w:eastAsia="ko-KR"/>
              </w:rPr>
            </w:pPr>
            <w:ins w:id="474" w:author="김휘용" w:date="2011-07-21T17:54:00Z">
              <w:r w:rsidRPr="00516591">
                <w:rPr>
                  <w:rFonts w:ascii="Arial" w:eastAsia="굴림" w:hAnsi="Arial" w:cs="Arial"/>
                  <w:sz w:val="20"/>
                  <w:lang w:eastAsia="ko-KR"/>
                </w:rPr>
                <w:t xml:space="preserve">-0.9 </w:t>
              </w:r>
            </w:ins>
          </w:p>
        </w:tc>
        <w:tc>
          <w:tcPr>
            <w:tcW w:w="980" w:type="dxa"/>
            <w:tcBorders>
              <w:top w:val="nil"/>
              <w:left w:val="nil"/>
              <w:bottom w:val="nil"/>
              <w:right w:val="single" w:sz="8" w:space="0" w:color="auto"/>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jc w:val="right"/>
              <w:textAlignment w:val="auto"/>
              <w:rPr>
                <w:ins w:id="475" w:author="김휘용" w:date="2011-07-21T17:54:00Z"/>
                <w:rFonts w:ascii="Arial" w:eastAsia="굴림" w:hAnsi="Arial" w:cs="Arial"/>
                <w:sz w:val="20"/>
                <w:lang w:eastAsia="ko-KR"/>
              </w:rPr>
            </w:pPr>
            <w:ins w:id="476" w:author="김휘용" w:date="2011-07-21T17:54:00Z">
              <w:r w:rsidRPr="00516591">
                <w:rPr>
                  <w:rFonts w:ascii="Arial" w:eastAsia="굴림" w:hAnsi="Arial" w:cs="Arial"/>
                  <w:sz w:val="20"/>
                  <w:lang w:eastAsia="ko-KR"/>
                </w:rPr>
                <w:t xml:space="preserve">-1.0 </w:t>
              </w:r>
            </w:ins>
          </w:p>
        </w:tc>
      </w:tr>
      <w:tr w:rsidR="00516591" w:rsidRPr="00516591" w:rsidTr="00516591">
        <w:trPr>
          <w:trHeight w:val="255"/>
          <w:jc w:val="center"/>
          <w:ins w:id="477" w:author="김휘용" w:date="2011-07-21T17:54:00Z"/>
        </w:trPr>
        <w:tc>
          <w:tcPr>
            <w:tcW w:w="1360" w:type="dxa"/>
            <w:tcBorders>
              <w:top w:val="nil"/>
              <w:left w:val="single" w:sz="8" w:space="0" w:color="auto"/>
              <w:bottom w:val="nil"/>
              <w:right w:val="single" w:sz="8" w:space="0" w:color="auto"/>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textAlignment w:val="auto"/>
              <w:rPr>
                <w:ins w:id="478" w:author="김휘용" w:date="2011-07-21T17:54:00Z"/>
                <w:rFonts w:ascii="Arial" w:eastAsia="굴림" w:hAnsi="Arial" w:cs="Arial"/>
                <w:sz w:val="20"/>
                <w:lang w:eastAsia="ko-KR"/>
              </w:rPr>
            </w:pPr>
            <w:ins w:id="479" w:author="김휘용" w:date="2011-07-21T17:54:00Z">
              <w:r w:rsidRPr="00516591">
                <w:rPr>
                  <w:rFonts w:ascii="Arial" w:eastAsia="굴림" w:hAnsi="Arial" w:cs="Arial"/>
                  <w:sz w:val="20"/>
                  <w:lang w:eastAsia="ko-KR"/>
                </w:rPr>
                <w:t>Class C</w:t>
              </w:r>
            </w:ins>
          </w:p>
        </w:tc>
        <w:tc>
          <w:tcPr>
            <w:tcW w:w="980" w:type="dxa"/>
            <w:tcBorders>
              <w:top w:val="nil"/>
              <w:left w:val="nil"/>
              <w:bottom w:val="nil"/>
              <w:right w:val="nil"/>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jc w:val="right"/>
              <w:textAlignment w:val="auto"/>
              <w:rPr>
                <w:ins w:id="480" w:author="김휘용" w:date="2011-07-21T17:54:00Z"/>
                <w:rFonts w:ascii="Arial" w:eastAsia="굴림" w:hAnsi="Arial" w:cs="Arial"/>
                <w:sz w:val="20"/>
                <w:lang w:eastAsia="ko-KR"/>
              </w:rPr>
            </w:pPr>
            <w:ins w:id="481" w:author="김휘용" w:date="2011-07-21T17:54:00Z">
              <w:r w:rsidRPr="00516591">
                <w:rPr>
                  <w:rFonts w:ascii="Arial" w:eastAsia="굴림" w:hAnsi="Arial" w:cs="Arial"/>
                  <w:sz w:val="20"/>
                  <w:lang w:eastAsia="ko-KR"/>
                </w:rPr>
                <w:t xml:space="preserve">-0.3 </w:t>
              </w:r>
            </w:ins>
          </w:p>
        </w:tc>
        <w:tc>
          <w:tcPr>
            <w:tcW w:w="980" w:type="dxa"/>
            <w:tcBorders>
              <w:top w:val="nil"/>
              <w:left w:val="nil"/>
              <w:bottom w:val="nil"/>
              <w:right w:val="nil"/>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jc w:val="right"/>
              <w:textAlignment w:val="auto"/>
              <w:rPr>
                <w:ins w:id="482" w:author="김휘용" w:date="2011-07-21T17:54:00Z"/>
                <w:rFonts w:ascii="Arial" w:eastAsia="굴림" w:hAnsi="Arial" w:cs="Arial"/>
                <w:sz w:val="20"/>
                <w:lang w:eastAsia="ko-KR"/>
              </w:rPr>
            </w:pPr>
            <w:ins w:id="483" w:author="김휘용" w:date="2011-07-21T17:54:00Z">
              <w:r w:rsidRPr="00516591">
                <w:rPr>
                  <w:rFonts w:ascii="Arial" w:eastAsia="굴림" w:hAnsi="Arial" w:cs="Arial"/>
                  <w:sz w:val="20"/>
                  <w:lang w:eastAsia="ko-KR"/>
                </w:rPr>
                <w:t xml:space="preserve">-0.6 </w:t>
              </w:r>
            </w:ins>
          </w:p>
        </w:tc>
        <w:tc>
          <w:tcPr>
            <w:tcW w:w="980" w:type="dxa"/>
            <w:tcBorders>
              <w:top w:val="nil"/>
              <w:left w:val="nil"/>
              <w:bottom w:val="nil"/>
              <w:right w:val="single" w:sz="8" w:space="0" w:color="auto"/>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jc w:val="right"/>
              <w:textAlignment w:val="auto"/>
              <w:rPr>
                <w:ins w:id="484" w:author="김휘용" w:date="2011-07-21T17:54:00Z"/>
                <w:rFonts w:ascii="Arial" w:eastAsia="굴림" w:hAnsi="Arial" w:cs="Arial"/>
                <w:sz w:val="20"/>
                <w:lang w:eastAsia="ko-KR"/>
              </w:rPr>
            </w:pPr>
            <w:ins w:id="485" w:author="김휘용" w:date="2011-07-21T17:54:00Z">
              <w:r w:rsidRPr="00516591">
                <w:rPr>
                  <w:rFonts w:ascii="Arial" w:eastAsia="굴림" w:hAnsi="Arial" w:cs="Arial"/>
                  <w:sz w:val="20"/>
                  <w:lang w:eastAsia="ko-KR"/>
                </w:rPr>
                <w:t xml:space="preserve">-0.7 </w:t>
              </w:r>
            </w:ins>
          </w:p>
        </w:tc>
        <w:tc>
          <w:tcPr>
            <w:tcW w:w="980" w:type="dxa"/>
            <w:tcBorders>
              <w:top w:val="nil"/>
              <w:left w:val="nil"/>
              <w:bottom w:val="nil"/>
              <w:right w:val="nil"/>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jc w:val="right"/>
              <w:textAlignment w:val="auto"/>
              <w:rPr>
                <w:ins w:id="486" w:author="김휘용" w:date="2011-07-21T17:54:00Z"/>
                <w:rFonts w:ascii="Arial" w:eastAsia="굴림" w:hAnsi="Arial" w:cs="Arial"/>
                <w:sz w:val="20"/>
                <w:lang w:eastAsia="ko-KR"/>
              </w:rPr>
            </w:pPr>
            <w:ins w:id="487" w:author="김휘용" w:date="2011-07-21T17:54:00Z">
              <w:r w:rsidRPr="00516591">
                <w:rPr>
                  <w:rFonts w:ascii="Arial" w:eastAsia="굴림" w:hAnsi="Arial" w:cs="Arial"/>
                  <w:sz w:val="20"/>
                  <w:lang w:eastAsia="ko-KR"/>
                </w:rPr>
                <w:t xml:space="preserve">-0.4 </w:t>
              </w:r>
            </w:ins>
          </w:p>
        </w:tc>
        <w:tc>
          <w:tcPr>
            <w:tcW w:w="980" w:type="dxa"/>
            <w:tcBorders>
              <w:top w:val="nil"/>
              <w:left w:val="nil"/>
              <w:bottom w:val="nil"/>
              <w:right w:val="nil"/>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jc w:val="right"/>
              <w:textAlignment w:val="auto"/>
              <w:rPr>
                <w:ins w:id="488" w:author="김휘용" w:date="2011-07-21T17:54:00Z"/>
                <w:rFonts w:ascii="Arial" w:eastAsia="굴림" w:hAnsi="Arial" w:cs="Arial"/>
                <w:sz w:val="20"/>
                <w:lang w:eastAsia="ko-KR"/>
              </w:rPr>
            </w:pPr>
            <w:ins w:id="489" w:author="김휘용" w:date="2011-07-21T17:54:00Z">
              <w:r w:rsidRPr="00516591">
                <w:rPr>
                  <w:rFonts w:ascii="Arial" w:eastAsia="굴림" w:hAnsi="Arial" w:cs="Arial"/>
                  <w:sz w:val="20"/>
                  <w:lang w:eastAsia="ko-KR"/>
                </w:rPr>
                <w:t xml:space="preserve">-0.6 </w:t>
              </w:r>
            </w:ins>
          </w:p>
        </w:tc>
        <w:tc>
          <w:tcPr>
            <w:tcW w:w="980" w:type="dxa"/>
            <w:tcBorders>
              <w:top w:val="nil"/>
              <w:left w:val="nil"/>
              <w:bottom w:val="nil"/>
              <w:right w:val="single" w:sz="8" w:space="0" w:color="auto"/>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jc w:val="right"/>
              <w:textAlignment w:val="auto"/>
              <w:rPr>
                <w:ins w:id="490" w:author="김휘용" w:date="2011-07-21T17:54:00Z"/>
                <w:rFonts w:ascii="Arial" w:eastAsia="굴림" w:hAnsi="Arial" w:cs="Arial"/>
                <w:sz w:val="20"/>
                <w:lang w:eastAsia="ko-KR"/>
              </w:rPr>
            </w:pPr>
            <w:ins w:id="491" w:author="김휘용" w:date="2011-07-21T17:54:00Z">
              <w:r w:rsidRPr="00516591">
                <w:rPr>
                  <w:rFonts w:ascii="Arial" w:eastAsia="굴림" w:hAnsi="Arial" w:cs="Arial"/>
                  <w:sz w:val="20"/>
                  <w:lang w:eastAsia="ko-KR"/>
                </w:rPr>
                <w:t xml:space="preserve">-0.8 </w:t>
              </w:r>
            </w:ins>
          </w:p>
        </w:tc>
      </w:tr>
      <w:tr w:rsidR="00516591" w:rsidRPr="00516591" w:rsidTr="00516591">
        <w:trPr>
          <w:trHeight w:val="255"/>
          <w:jc w:val="center"/>
          <w:ins w:id="492" w:author="김휘용" w:date="2011-07-21T17:54:00Z"/>
        </w:trPr>
        <w:tc>
          <w:tcPr>
            <w:tcW w:w="1360" w:type="dxa"/>
            <w:tcBorders>
              <w:top w:val="nil"/>
              <w:left w:val="single" w:sz="8" w:space="0" w:color="auto"/>
              <w:bottom w:val="nil"/>
              <w:right w:val="single" w:sz="8" w:space="0" w:color="auto"/>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textAlignment w:val="auto"/>
              <w:rPr>
                <w:ins w:id="493" w:author="김휘용" w:date="2011-07-21T17:54:00Z"/>
                <w:rFonts w:ascii="Arial" w:eastAsia="굴림" w:hAnsi="Arial" w:cs="Arial"/>
                <w:sz w:val="20"/>
                <w:lang w:eastAsia="ko-KR"/>
              </w:rPr>
            </w:pPr>
            <w:ins w:id="494" w:author="김휘용" w:date="2011-07-21T17:54:00Z">
              <w:r w:rsidRPr="00516591">
                <w:rPr>
                  <w:rFonts w:ascii="Arial" w:eastAsia="굴림" w:hAnsi="Arial" w:cs="Arial"/>
                  <w:sz w:val="20"/>
                  <w:lang w:eastAsia="ko-KR"/>
                </w:rPr>
                <w:t>Class D</w:t>
              </w:r>
            </w:ins>
          </w:p>
        </w:tc>
        <w:tc>
          <w:tcPr>
            <w:tcW w:w="980" w:type="dxa"/>
            <w:tcBorders>
              <w:top w:val="nil"/>
              <w:left w:val="nil"/>
              <w:bottom w:val="nil"/>
              <w:right w:val="nil"/>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jc w:val="right"/>
              <w:textAlignment w:val="auto"/>
              <w:rPr>
                <w:ins w:id="495" w:author="김휘용" w:date="2011-07-21T17:54:00Z"/>
                <w:rFonts w:ascii="Arial" w:eastAsia="굴림" w:hAnsi="Arial" w:cs="Arial"/>
                <w:sz w:val="20"/>
                <w:lang w:eastAsia="ko-KR"/>
              </w:rPr>
            </w:pPr>
            <w:ins w:id="496" w:author="김휘용" w:date="2011-07-21T17:54:00Z">
              <w:r w:rsidRPr="00516591">
                <w:rPr>
                  <w:rFonts w:ascii="Arial" w:eastAsia="굴림" w:hAnsi="Arial" w:cs="Arial"/>
                  <w:sz w:val="20"/>
                  <w:lang w:eastAsia="ko-KR"/>
                </w:rPr>
                <w:t xml:space="preserve">-0.2 </w:t>
              </w:r>
            </w:ins>
          </w:p>
        </w:tc>
        <w:tc>
          <w:tcPr>
            <w:tcW w:w="980" w:type="dxa"/>
            <w:tcBorders>
              <w:top w:val="nil"/>
              <w:left w:val="nil"/>
              <w:bottom w:val="nil"/>
              <w:right w:val="nil"/>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jc w:val="right"/>
              <w:textAlignment w:val="auto"/>
              <w:rPr>
                <w:ins w:id="497" w:author="김휘용" w:date="2011-07-21T17:54:00Z"/>
                <w:rFonts w:ascii="Arial" w:eastAsia="굴림" w:hAnsi="Arial" w:cs="Arial"/>
                <w:sz w:val="20"/>
                <w:lang w:eastAsia="ko-KR"/>
              </w:rPr>
            </w:pPr>
            <w:ins w:id="498" w:author="김휘용" w:date="2011-07-21T17:54:00Z">
              <w:r w:rsidRPr="00516591">
                <w:rPr>
                  <w:rFonts w:ascii="Arial" w:eastAsia="굴림" w:hAnsi="Arial" w:cs="Arial"/>
                  <w:sz w:val="20"/>
                  <w:lang w:eastAsia="ko-KR"/>
                </w:rPr>
                <w:t xml:space="preserve">-0.3 </w:t>
              </w:r>
            </w:ins>
          </w:p>
        </w:tc>
        <w:tc>
          <w:tcPr>
            <w:tcW w:w="980" w:type="dxa"/>
            <w:tcBorders>
              <w:top w:val="nil"/>
              <w:left w:val="nil"/>
              <w:bottom w:val="nil"/>
              <w:right w:val="single" w:sz="8" w:space="0" w:color="auto"/>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jc w:val="right"/>
              <w:textAlignment w:val="auto"/>
              <w:rPr>
                <w:ins w:id="499" w:author="김휘용" w:date="2011-07-21T17:54:00Z"/>
                <w:rFonts w:ascii="Arial" w:eastAsia="굴림" w:hAnsi="Arial" w:cs="Arial"/>
                <w:sz w:val="20"/>
                <w:lang w:eastAsia="ko-KR"/>
              </w:rPr>
            </w:pPr>
            <w:ins w:id="500" w:author="김휘용" w:date="2011-07-21T17:54:00Z">
              <w:r w:rsidRPr="00516591">
                <w:rPr>
                  <w:rFonts w:ascii="Arial" w:eastAsia="굴림" w:hAnsi="Arial" w:cs="Arial"/>
                  <w:sz w:val="20"/>
                  <w:lang w:eastAsia="ko-KR"/>
                </w:rPr>
                <w:t xml:space="preserve">-0.1 </w:t>
              </w:r>
            </w:ins>
          </w:p>
        </w:tc>
        <w:tc>
          <w:tcPr>
            <w:tcW w:w="980" w:type="dxa"/>
            <w:tcBorders>
              <w:top w:val="nil"/>
              <w:left w:val="nil"/>
              <w:bottom w:val="nil"/>
              <w:right w:val="nil"/>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jc w:val="right"/>
              <w:textAlignment w:val="auto"/>
              <w:rPr>
                <w:ins w:id="501" w:author="김휘용" w:date="2011-07-21T17:54:00Z"/>
                <w:rFonts w:ascii="Arial" w:eastAsia="굴림" w:hAnsi="Arial" w:cs="Arial"/>
                <w:sz w:val="20"/>
                <w:lang w:eastAsia="ko-KR"/>
              </w:rPr>
            </w:pPr>
            <w:ins w:id="502" w:author="김휘용" w:date="2011-07-21T17:54:00Z">
              <w:r w:rsidRPr="00516591">
                <w:rPr>
                  <w:rFonts w:ascii="Arial" w:eastAsia="굴림" w:hAnsi="Arial" w:cs="Arial"/>
                  <w:sz w:val="20"/>
                  <w:lang w:eastAsia="ko-KR"/>
                </w:rPr>
                <w:t xml:space="preserve">-0.2 </w:t>
              </w:r>
            </w:ins>
          </w:p>
        </w:tc>
        <w:tc>
          <w:tcPr>
            <w:tcW w:w="980" w:type="dxa"/>
            <w:tcBorders>
              <w:top w:val="nil"/>
              <w:left w:val="nil"/>
              <w:bottom w:val="nil"/>
              <w:right w:val="nil"/>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jc w:val="right"/>
              <w:textAlignment w:val="auto"/>
              <w:rPr>
                <w:ins w:id="503" w:author="김휘용" w:date="2011-07-21T17:54:00Z"/>
                <w:rFonts w:ascii="Arial" w:eastAsia="굴림" w:hAnsi="Arial" w:cs="Arial"/>
                <w:sz w:val="20"/>
                <w:lang w:eastAsia="ko-KR"/>
              </w:rPr>
            </w:pPr>
            <w:ins w:id="504" w:author="김휘용" w:date="2011-07-21T17:54:00Z">
              <w:r w:rsidRPr="00516591">
                <w:rPr>
                  <w:rFonts w:ascii="Arial" w:eastAsia="굴림" w:hAnsi="Arial" w:cs="Arial"/>
                  <w:sz w:val="20"/>
                  <w:lang w:eastAsia="ko-KR"/>
                </w:rPr>
                <w:t xml:space="preserve">-0.7 </w:t>
              </w:r>
            </w:ins>
          </w:p>
        </w:tc>
        <w:tc>
          <w:tcPr>
            <w:tcW w:w="980" w:type="dxa"/>
            <w:tcBorders>
              <w:top w:val="nil"/>
              <w:left w:val="nil"/>
              <w:bottom w:val="nil"/>
              <w:right w:val="single" w:sz="8" w:space="0" w:color="auto"/>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jc w:val="right"/>
              <w:textAlignment w:val="auto"/>
              <w:rPr>
                <w:ins w:id="505" w:author="김휘용" w:date="2011-07-21T17:54:00Z"/>
                <w:rFonts w:ascii="Arial" w:eastAsia="굴림" w:hAnsi="Arial" w:cs="Arial"/>
                <w:sz w:val="20"/>
                <w:lang w:eastAsia="ko-KR"/>
              </w:rPr>
            </w:pPr>
            <w:ins w:id="506" w:author="김휘용" w:date="2011-07-21T17:54:00Z">
              <w:r w:rsidRPr="00516591">
                <w:rPr>
                  <w:rFonts w:ascii="Arial" w:eastAsia="굴림" w:hAnsi="Arial" w:cs="Arial"/>
                  <w:sz w:val="20"/>
                  <w:lang w:eastAsia="ko-KR"/>
                </w:rPr>
                <w:t xml:space="preserve">0.0 </w:t>
              </w:r>
            </w:ins>
          </w:p>
        </w:tc>
      </w:tr>
      <w:tr w:rsidR="00516591" w:rsidRPr="00516591" w:rsidTr="00516591">
        <w:trPr>
          <w:trHeight w:val="255"/>
          <w:jc w:val="center"/>
          <w:ins w:id="507" w:author="김휘용" w:date="2011-07-21T17:54:00Z"/>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textAlignment w:val="auto"/>
              <w:rPr>
                <w:ins w:id="508" w:author="김휘용" w:date="2011-07-21T17:54:00Z"/>
                <w:rFonts w:ascii="Arial" w:eastAsia="굴림" w:hAnsi="Arial" w:cs="Arial"/>
                <w:sz w:val="20"/>
                <w:lang w:eastAsia="ko-KR"/>
              </w:rPr>
            </w:pPr>
            <w:ins w:id="509" w:author="김휘용" w:date="2011-07-21T17:54:00Z">
              <w:r w:rsidRPr="00516591">
                <w:rPr>
                  <w:rFonts w:ascii="Arial" w:eastAsia="굴림" w:hAnsi="Arial" w:cs="Arial"/>
                  <w:sz w:val="20"/>
                  <w:lang w:eastAsia="ko-KR"/>
                </w:rPr>
                <w:t>Class E</w:t>
              </w:r>
            </w:ins>
          </w:p>
        </w:tc>
        <w:tc>
          <w:tcPr>
            <w:tcW w:w="980" w:type="dxa"/>
            <w:tcBorders>
              <w:top w:val="nil"/>
              <w:left w:val="nil"/>
              <w:bottom w:val="single" w:sz="4" w:space="0" w:color="auto"/>
              <w:right w:val="nil"/>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jc w:val="right"/>
              <w:textAlignment w:val="auto"/>
              <w:rPr>
                <w:ins w:id="510" w:author="김휘용" w:date="2011-07-21T17:54:00Z"/>
                <w:rFonts w:ascii="Arial" w:eastAsia="굴림" w:hAnsi="Arial" w:cs="Arial"/>
                <w:sz w:val="20"/>
                <w:lang w:eastAsia="ko-KR"/>
              </w:rPr>
            </w:pPr>
            <w:ins w:id="511" w:author="김휘용" w:date="2011-07-21T17:54:00Z">
              <w:r w:rsidRPr="00516591">
                <w:rPr>
                  <w:rFonts w:ascii="Arial" w:eastAsia="굴림" w:hAnsi="Arial" w:cs="Arial"/>
                  <w:sz w:val="20"/>
                  <w:lang w:eastAsia="ko-KR"/>
                </w:rPr>
                <w:t xml:space="preserve">-0.3 </w:t>
              </w:r>
            </w:ins>
          </w:p>
        </w:tc>
        <w:tc>
          <w:tcPr>
            <w:tcW w:w="980" w:type="dxa"/>
            <w:tcBorders>
              <w:top w:val="nil"/>
              <w:left w:val="nil"/>
              <w:bottom w:val="single" w:sz="4" w:space="0" w:color="auto"/>
              <w:right w:val="nil"/>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jc w:val="right"/>
              <w:textAlignment w:val="auto"/>
              <w:rPr>
                <w:ins w:id="512" w:author="김휘용" w:date="2011-07-21T17:54:00Z"/>
                <w:rFonts w:ascii="Arial" w:eastAsia="굴림" w:hAnsi="Arial" w:cs="Arial"/>
                <w:sz w:val="20"/>
                <w:lang w:eastAsia="ko-KR"/>
              </w:rPr>
            </w:pPr>
            <w:ins w:id="513" w:author="김휘용" w:date="2011-07-21T17:54:00Z">
              <w:r w:rsidRPr="00516591">
                <w:rPr>
                  <w:rFonts w:ascii="Arial" w:eastAsia="굴림" w:hAnsi="Arial" w:cs="Arial"/>
                  <w:sz w:val="20"/>
                  <w:lang w:eastAsia="ko-KR"/>
                </w:rPr>
                <w:t xml:space="preserve">-0.9 </w:t>
              </w:r>
            </w:ins>
          </w:p>
        </w:tc>
        <w:tc>
          <w:tcPr>
            <w:tcW w:w="980" w:type="dxa"/>
            <w:tcBorders>
              <w:top w:val="nil"/>
              <w:left w:val="nil"/>
              <w:bottom w:val="single" w:sz="4" w:space="0" w:color="auto"/>
              <w:right w:val="single" w:sz="8" w:space="0" w:color="auto"/>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jc w:val="right"/>
              <w:textAlignment w:val="auto"/>
              <w:rPr>
                <w:ins w:id="514" w:author="김휘용" w:date="2011-07-21T17:54:00Z"/>
                <w:rFonts w:ascii="Arial" w:eastAsia="굴림" w:hAnsi="Arial" w:cs="Arial"/>
                <w:sz w:val="20"/>
                <w:lang w:eastAsia="ko-KR"/>
              </w:rPr>
            </w:pPr>
            <w:ins w:id="515" w:author="김휘용" w:date="2011-07-21T17:54:00Z">
              <w:r w:rsidRPr="00516591">
                <w:rPr>
                  <w:rFonts w:ascii="Arial" w:eastAsia="굴림" w:hAnsi="Arial" w:cs="Arial"/>
                  <w:sz w:val="20"/>
                  <w:lang w:eastAsia="ko-KR"/>
                </w:rPr>
                <w:t xml:space="preserve">-1.1 </w:t>
              </w:r>
            </w:ins>
          </w:p>
        </w:tc>
        <w:tc>
          <w:tcPr>
            <w:tcW w:w="980" w:type="dxa"/>
            <w:tcBorders>
              <w:top w:val="nil"/>
              <w:left w:val="nil"/>
              <w:bottom w:val="single" w:sz="4" w:space="0" w:color="auto"/>
              <w:right w:val="nil"/>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jc w:val="right"/>
              <w:textAlignment w:val="auto"/>
              <w:rPr>
                <w:ins w:id="516" w:author="김휘용" w:date="2011-07-21T17:54:00Z"/>
                <w:rFonts w:ascii="Arial" w:eastAsia="굴림" w:hAnsi="Arial" w:cs="Arial"/>
                <w:sz w:val="20"/>
                <w:lang w:eastAsia="ko-KR"/>
              </w:rPr>
            </w:pPr>
            <w:ins w:id="517" w:author="김휘용" w:date="2011-07-21T17:54:00Z">
              <w:r w:rsidRPr="00516591">
                <w:rPr>
                  <w:rFonts w:ascii="Arial" w:eastAsia="굴림" w:hAnsi="Arial" w:cs="Arial"/>
                  <w:sz w:val="20"/>
                  <w:lang w:eastAsia="ko-KR"/>
                </w:rPr>
                <w:t xml:space="preserve">-0.7 </w:t>
              </w:r>
            </w:ins>
          </w:p>
        </w:tc>
        <w:tc>
          <w:tcPr>
            <w:tcW w:w="980" w:type="dxa"/>
            <w:tcBorders>
              <w:top w:val="nil"/>
              <w:left w:val="nil"/>
              <w:bottom w:val="single" w:sz="4" w:space="0" w:color="auto"/>
              <w:right w:val="nil"/>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jc w:val="right"/>
              <w:textAlignment w:val="auto"/>
              <w:rPr>
                <w:ins w:id="518" w:author="김휘용" w:date="2011-07-21T17:54:00Z"/>
                <w:rFonts w:ascii="Arial" w:eastAsia="굴림" w:hAnsi="Arial" w:cs="Arial"/>
                <w:sz w:val="20"/>
                <w:lang w:eastAsia="ko-KR"/>
              </w:rPr>
            </w:pPr>
            <w:ins w:id="519" w:author="김휘용" w:date="2011-07-21T17:54:00Z">
              <w:r w:rsidRPr="00516591">
                <w:rPr>
                  <w:rFonts w:ascii="Arial" w:eastAsia="굴림" w:hAnsi="Arial" w:cs="Arial"/>
                  <w:sz w:val="20"/>
                  <w:lang w:eastAsia="ko-KR"/>
                </w:rPr>
                <w:t xml:space="preserve">-1.8 </w:t>
              </w:r>
            </w:ins>
          </w:p>
        </w:tc>
        <w:tc>
          <w:tcPr>
            <w:tcW w:w="980" w:type="dxa"/>
            <w:tcBorders>
              <w:top w:val="nil"/>
              <w:left w:val="nil"/>
              <w:bottom w:val="single" w:sz="4" w:space="0" w:color="auto"/>
              <w:right w:val="single" w:sz="8" w:space="0" w:color="auto"/>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jc w:val="right"/>
              <w:textAlignment w:val="auto"/>
              <w:rPr>
                <w:ins w:id="520" w:author="김휘용" w:date="2011-07-21T17:54:00Z"/>
                <w:rFonts w:ascii="Arial" w:eastAsia="굴림" w:hAnsi="Arial" w:cs="Arial"/>
                <w:sz w:val="20"/>
                <w:lang w:eastAsia="ko-KR"/>
              </w:rPr>
            </w:pPr>
            <w:ins w:id="521" w:author="김휘용" w:date="2011-07-21T17:54:00Z">
              <w:r w:rsidRPr="00516591">
                <w:rPr>
                  <w:rFonts w:ascii="Arial" w:eastAsia="굴림" w:hAnsi="Arial" w:cs="Arial"/>
                  <w:sz w:val="20"/>
                  <w:lang w:eastAsia="ko-KR"/>
                </w:rPr>
                <w:t xml:space="preserve">-1.5 </w:t>
              </w:r>
            </w:ins>
          </w:p>
        </w:tc>
      </w:tr>
      <w:tr w:rsidR="00516591" w:rsidRPr="00516591" w:rsidTr="00516591">
        <w:trPr>
          <w:trHeight w:val="270"/>
          <w:jc w:val="center"/>
          <w:ins w:id="522" w:author="김휘용" w:date="2011-07-21T17:54:00Z"/>
        </w:trPr>
        <w:tc>
          <w:tcPr>
            <w:tcW w:w="1360" w:type="dxa"/>
            <w:tcBorders>
              <w:top w:val="nil"/>
              <w:left w:val="single" w:sz="8" w:space="0" w:color="auto"/>
              <w:bottom w:val="single" w:sz="8" w:space="0" w:color="auto"/>
              <w:right w:val="single" w:sz="8" w:space="0" w:color="auto"/>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textAlignment w:val="auto"/>
              <w:rPr>
                <w:ins w:id="523" w:author="김휘용" w:date="2011-07-21T17:54:00Z"/>
                <w:rFonts w:ascii="Arial" w:eastAsia="굴림" w:hAnsi="Arial" w:cs="Arial"/>
                <w:b/>
                <w:bCs/>
                <w:sz w:val="20"/>
                <w:lang w:eastAsia="ko-KR"/>
              </w:rPr>
            </w:pPr>
            <w:ins w:id="524" w:author="김휘용" w:date="2011-07-21T17:54:00Z">
              <w:r w:rsidRPr="00516591">
                <w:rPr>
                  <w:rFonts w:ascii="Arial" w:eastAsia="굴림" w:hAnsi="Arial" w:cs="Arial"/>
                  <w:b/>
                  <w:bCs/>
                  <w:sz w:val="20"/>
                  <w:lang w:eastAsia="ko-KR"/>
                </w:rPr>
                <w:t>Overall</w:t>
              </w:r>
            </w:ins>
          </w:p>
        </w:tc>
        <w:tc>
          <w:tcPr>
            <w:tcW w:w="980" w:type="dxa"/>
            <w:tcBorders>
              <w:top w:val="nil"/>
              <w:left w:val="nil"/>
              <w:bottom w:val="single" w:sz="8" w:space="0" w:color="auto"/>
              <w:right w:val="nil"/>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jc w:val="right"/>
              <w:textAlignment w:val="auto"/>
              <w:rPr>
                <w:ins w:id="525" w:author="김휘용" w:date="2011-07-21T17:54:00Z"/>
                <w:rFonts w:ascii="Arial" w:eastAsia="굴림" w:hAnsi="Arial" w:cs="Arial"/>
                <w:b/>
                <w:bCs/>
                <w:sz w:val="20"/>
                <w:lang w:eastAsia="ko-KR"/>
              </w:rPr>
            </w:pPr>
            <w:ins w:id="526" w:author="김휘용" w:date="2011-07-21T17:54:00Z">
              <w:r w:rsidRPr="00516591">
                <w:rPr>
                  <w:rFonts w:ascii="Arial" w:eastAsia="굴림" w:hAnsi="Arial" w:cs="Arial"/>
                  <w:b/>
                  <w:bCs/>
                  <w:sz w:val="20"/>
                  <w:lang w:eastAsia="ko-KR"/>
                </w:rPr>
                <w:t xml:space="preserve">-0.3 </w:t>
              </w:r>
            </w:ins>
          </w:p>
        </w:tc>
        <w:tc>
          <w:tcPr>
            <w:tcW w:w="980" w:type="dxa"/>
            <w:tcBorders>
              <w:top w:val="nil"/>
              <w:left w:val="nil"/>
              <w:bottom w:val="single" w:sz="8" w:space="0" w:color="auto"/>
              <w:right w:val="nil"/>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jc w:val="right"/>
              <w:textAlignment w:val="auto"/>
              <w:rPr>
                <w:ins w:id="527" w:author="김휘용" w:date="2011-07-21T17:54:00Z"/>
                <w:rFonts w:ascii="Arial" w:eastAsia="굴림" w:hAnsi="Arial" w:cs="Arial"/>
                <w:b/>
                <w:bCs/>
                <w:sz w:val="20"/>
                <w:lang w:eastAsia="ko-KR"/>
              </w:rPr>
            </w:pPr>
            <w:ins w:id="528" w:author="김휘용" w:date="2011-07-21T17:54:00Z">
              <w:r w:rsidRPr="00516591">
                <w:rPr>
                  <w:rFonts w:ascii="Arial" w:eastAsia="굴림" w:hAnsi="Arial" w:cs="Arial"/>
                  <w:b/>
                  <w:bCs/>
                  <w:sz w:val="20"/>
                  <w:lang w:eastAsia="ko-KR"/>
                </w:rPr>
                <w:t xml:space="preserve">-0.5 </w:t>
              </w:r>
            </w:ins>
          </w:p>
        </w:tc>
        <w:tc>
          <w:tcPr>
            <w:tcW w:w="980" w:type="dxa"/>
            <w:tcBorders>
              <w:top w:val="nil"/>
              <w:left w:val="nil"/>
              <w:bottom w:val="single" w:sz="8" w:space="0" w:color="auto"/>
              <w:right w:val="single" w:sz="8" w:space="0" w:color="auto"/>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jc w:val="right"/>
              <w:textAlignment w:val="auto"/>
              <w:rPr>
                <w:ins w:id="529" w:author="김휘용" w:date="2011-07-21T17:54:00Z"/>
                <w:rFonts w:ascii="Arial" w:eastAsia="굴림" w:hAnsi="Arial" w:cs="Arial"/>
                <w:b/>
                <w:bCs/>
                <w:sz w:val="20"/>
                <w:lang w:eastAsia="ko-KR"/>
              </w:rPr>
            </w:pPr>
            <w:ins w:id="530" w:author="김휘용" w:date="2011-07-21T17:54:00Z">
              <w:r w:rsidRPr="00516591">
                <w:rPr>
                  <w:rFonts w:ascii="Arial" w:eastAsia="굴림" w:hAnsi="Arial" w:cs="Arial"/>
                  <w:b/>
                  <w:bCs/>
                  <w:sz w:val="20"/>
                  <w:lang w:eastAsia="ko-KR"/>
                </w:rPr>
                <w:t xml:space="preserve">-0.5 </w:t>
              </w:r>
            </w:ins>
          </w:p>
        </w:tc>
        <w:tc>
          <w:tcPr>
            <w:tcW w:w="980" w:type="dxa"/>
            <w:tcBorders>
              <w:top w:val="nil"/>
              <w:left w:val="nil"/>
              <w:bottom w:val="single" w:sz="8" w:space="0" w:color="auto"/>
              <w:right w:val="nil"/>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jc w:val="right"/>
              <w:textAlignment w:val="auto"/>
              <w:rPr>
                <w:ins w:id="531" w:author="김휘용" w:date="2011-07-21T17:54:00Z"/>
                <w:rFonts w:ascii="Arial" w:eastAsia="굴림" w:hAnsi="Arial" w:cs="Arial"/>
                <w:b/>
                <w:bCs/>
                <w:sz w:val="20"/>
                <w:lang w:eastAsia="ko-KR"/>
              </w:rPr>
            </w:pPr>
            <w:ins w:id="532" w:author="김휘용" w:date="2011-07-21T17:54:00Z">
              <w:r w:rsidRPr="00516591">
                <w:rPr>
                  <w:rFonts w:ascii="Arial" w:eastAsia="굴림" w:hAnsi="Arial" w:cs="Arial"/>
                  <w:b/>
                  <w:bCs/>
                  <w:sz w:val="20"/>
                  <w:lang w:eastAsia="ko-KR"/>
                </w:rPr>
                <w:t xml:space="preserve">-0.5 </w:t>
              </w:r>
            </w:ins>
          </w:p>
        </w:tc>
        <w:tc>
          <w:tcPr>
            <w:tcW w:w="980" w:type="dxa"/>
            <w:tcBorders>
              <w:top w:val="nil"/>
              <w:left w:val="nil"/>
              <w:bottom w:val="single" w:sz="8" w:space="0" w:color="auto"/>
              <w:right w:val="nil"/>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jc w:val="right"/>
              <w:textAlignment w:val="auto"/>
              <w:rPr>
                <w:ins w:id="533" w:author="김휘용" w:date="2011-07-21T17:54:00Z"/>
                <w:rFonts w:ascii="Arial" w:eastAsia="굴림" w:hAnsi="Arial" w:cs="Arial"/>
                <w:b/>
                <w:bCs/>
                <w:sz w:val="20"/>
                <w:lang w:eastAsia="ko-KR"/>
              </w:rPr>
            </w:pPr>
            <w:ins w:id="534" w:author="김휘용" w:date="2011-07-21T17:54:00Z">
              <w:r w:rsidRPr="00516591">
                <w:rPr>
                  <w:rFonts w:ascii="Arial" w:eastAsia="굴림" w:hAnsi="Arial" w:cs="Arial"/>
                  <w:b/>
                  <w:bCs/>
                  <w:sz w:val="20"/>
                  <w:lang w:eastAsia="ko-KR"/>
                </w:rPr>
                <w:t xml:space="preserve">-0.9 </w:t>
              </w:r>
            </w:ins>
          </w:p>
        </w:tc>
        <w:tc>
          <w:tcPr>
            <w:tcW w:w="980" w:type="dxa"/>
            <w:tcBorders>
              <w:top w:val="nil"/>
              <w:left w:val="nil"/>
              <w:bottom w:val="single" w:sz="8" w:space="0" w:color="auto"/>
              <w:right w:val="single" w:sz="8" w:space="0" w:color="auto"/>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jc w:val="right"/>
              <w:textAlignment w:val="auto"/>
              <w:rPr>
                <w:ins w:id="535" w:author="김휘용" w:date="2011-07-21T17:54:00Z"/>
                <w:rFonts w:ascii="Arial" w:eastAsia="굴림" w:hAnsi="Arial" w:cs="Arial"/>
                <w:b/>
                <w:bCs/>
                <w:sz w:val="20"/>
                <w:lang w:eastAsia="ko-KR"/>
              </w:rPr>
            </w:pPr>
            <w:ins w:id="536" w:author="김휘용" w:date="2011-07-21T17:54:00Z">
              <w:r w:rsidRPr="00516591">
                <w:rPr>
                  <w:rFonts w:ascii="Arial" w:eastAsia="굴림" w:hAnsi="Arial" w:cs="Arial"/>
                  <w:b/>
                  <w:bCs/>
                  <w:sz w:val="20"/>
                  <w:lang w:eastAsia="ko-KR"/>
                </w:rPr>
                <w:t xml:space="preserve">-0.8 </w:t>
              </w:r>
            </w:ins>
          </w:p>
        </w:tc>
      </w:tr>
      <w:tr w:rsidR="00516591" w:rsidRPr="00516591" w:rsidTr="00516591">
        <w:trPr>
          <w:trHeight w:val="255"/>
          <w:jc w:val="center"/>
          <w:ins w:id="537" w:author="김휘용" w:date="2011-07-21T17:54:00Z"/>
        </w:trPr>
        <w:tc>
          <w:tcPr>
            <w:tcW w:w="1360" w:type="dxa"/>
            <w:tcBorders>
              <w:top w:val="nil"/>
              <w:left w:val="single" w:sz="8" w:space="0" w:color="auto"/>
              <w:bottom w:val="nil"/>
              <w:right w:val="nil"/>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textAlignment w:val="auto"/>
              <w:rPr>
                <w:ins w:id="538" w:author="김휘용" w:date="2011-07-21T17:54:00Z"/>
                <w:rFonts w:ascii="Arial" w:eastAsia="굴림" w:hAnsi="Arial" w:cs="Arial"/>
                <w:sz w:val="20"/>
                <w:lang w:eastAsia="ko-KR"/>
              </w:rPr>
            </w:pPr>
            <w:proofErr w:type="spellStart"/>
            <w:ins w:id="539" w:author="김휘용" w:date="2011-07-21T17:54:00Z">
              <w:r w:rsidRPr="00516591">
                <w:rPr>
                  <w:rFonts w:ascii="Arial" w:eastAsia="굴림" w:hAnsi="Arial" w:cs="Arial"/>
                  <w:sz w:val="20"/>
                  <w:lang w:eastAsia="ko-KR"/>
                </w:rPr>
                <w:t>Enc</w:t>
              </w:r>
              <w:proofErr w:type="spellEnd"/>
              <w:r w:rsidRPr="00516591">
                <w:rPr>
                  <w:rFonts w:ascii="Arial" w:eastAsia="굴림" w:hAnsi="Arial" w:cs="Arial"/>
                  <w:sz w:val="20"/>
                  <w:lang w:eastAsia="ko-KR"/>
                </w:rPr>
                <w:t xml:space="preserve"> Time[%]</w:t>
              </w:r>
            </w:ins>
          </w:p>
        </w:tc>
        <w:tc>
          <w:tcPr>
            <w:tcW w:w="294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jc w:val="center"/>
              <w:textAlignment w:val="auto"/>
              <w:rPr>
                <w:ins w:id="540" w:author="김휘용" w:date="2011-07-21T17:54:00Z"/>
                <w:rFonts w:ascii="Arial" w:eastAsia="굴림" w:hAnsi="Arial" w:cs="Arial"/>
                <w:sz w:val="20"/>
                <w:lang w:eastAsia="ko-KR"/>
              </w:rPr>
            </w:pPr>
            <w:ins w:id="541" w:author="김휘용" w:date="2011-07-21T17:54:00Z">
              <w:r w:rsidRPr="00516591">
                <w:rPr>
                  <w:rFonts w:ascii="Arial" w:eastAsia="굴림" w:hAnsi="Arial" w:cs="Arial"/>
                  <w:sz w:val="20"/>
                  <w:lang w:eastAsia="ko-KR"/>
                </w:rPr>
                <w:t>101%</w:t>
              </w:r>
            </w:ins>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jc w:val="center"/>
              <w:textAlignment w:val="auto"/>
              <w:rPr>
                <w:ins w:id="542" w:author="김휘용" w:date="2011-07-21T17:54:00Z"/>
                <w:rFonts w:ascii="Arial" w:eastAsia="굴림" w:hAnsi="Arial" w:cs="Arial"/>
                <w:sz w:val="20"/>
                <w:lang w:eastAsia="ko-KR"/>
              </w:rPr>
            </w:pPr>
            <w:ins w:id="543" w:author="김휘용" w:date="2011-07-21T17:54:00Z">
              <w:r w:rsidRPr="00516591">
                <w:rPr>
                  <w:rFonts w:ascii="Arial" w:eastAsia="굴림" w:hAnsi="Arial" w:cs="Arial"/>
                  <w:sz w:val="20"/>
                  <w:lang w:eastAsia="ko-KR"/>
                </w:rPr>
                <w:t>101%</w:t>
              </w:r>
            </w:ins>
          </w:p>
        </w:tc>
      </w:tr>
      <w:tr w:rsidR="00516591" w:rsidRPr="00516591" w:rsidTr="00516591">
        <w:trPr>
          <w:trHeight w:val="270"/>
          <w:jc w:val="center"/>
          <w:ins w:id="544" w:author="김휘용" w:date="2011-07-21T17:54:00Z"/>
        </w:trPr>
        <w:tc>
          <w:tcPr>
            <w:tcW w:w="1360" w:type="dxa"/>
            <w:tcBorders>
              <w:top w:val="nil"/>
              <w:left w:val="single" w:sz="8" w:space="0" w:color="auto"/>
              <w:bottom w:val="single" w:sz="8" w:space="0" w:color="auto"/>
              <w:right w:val="nil"/>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textAlignment w:val="auto"/>
              <w:rPr>
                <w:ins w:id="545" w:author="김휘용" w:date="2011-07-21T17:54:00Z"/>
                <w:rFonts w:ascii="Arial" w:eastAsia="굴림" w:hAnsi="Arial" w:cs="Arial"/>
                <w:sz w:val="20"/>
                <w:lang w:eastAsia="ko-KR"/>
              </w:rPr>
            </w:pPr>
            <w:ins w:id="546" w:author="김휘용" w:date="2011-07-21T17:54:00Z">
              <w:r w:rsidRPr="00516591">
                <w:rPr>
                  <w:rFonts w:ascii="Arial" w:eastAsia="굴림" w:hAnsi="Arial" w:cs="Arial"/>
                  <w:sz w:val="20"/>
                  <w:lang w:eastAsia="ko-KR"/>
                </w:rPr>
                <w:t>Dec Time[%]</w:t>
              </w:r>
            </w:ins>
          </w:p>
        </w:tc>
        <w:tc>
          <w:tcPr>
            <w:tcW w:w="2940" w:type="dxa"/>
            <w:gridSpan w:val="3"/>
            <w:tcBorders>
              <w:top w:val="nil"/>
              <w:left w:val="single" w:sz="8" w:space="0" w:color="auto"/>
              <w:bottom w:val="single" w:sz="8" w:space="0" w:color="auto"/>
              <w:right w:val="single" w:sz="8" w:space="0" w:color="000000"/>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jc w:val="center"/>
              <w:textAlignment w:val="auto"/>
              <w:rPr>
                <w:ins w:id="547" w:author="김휘용" w:date="2011-07-21T17:54:00Z"/>
                <w:rFonts w:ascii="Arial" w:eastAsia="굴림" w:hAnsi="Arial" w:cs="Arial"/>
                <w:sz w:val="20"/>
                <w:lang w:eastAsia="ko-KR"/>
              </w:rPr>
            </w:pPr>
            <w:ins w:id="548" w:author="김휘용" w:date="2011-07-21T17:54:00Z">
              <w:r w:rsidRPr="00516591">
                <w:rPr>
                  <w:rFonts w:ascii="Arial" w:eastAsia="굴림" w:hAnsi="Arial" w:cs="Arial"/>
                  <w:sz w:val="20"/>
                  <w:lang w:eastAsia="ko-KR"/>
                </w:rPr>
                <w:t>95%</w:t>
              </w:r>
            </w:ins>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516591" w:rsidRPr="00516591" w:rsidRDefault="00516591" w:rsidP="00516591">
            <w:pPr>
              <w:tabs>
                <w:tab w:val="clear" w:pos="360"/>
                <w:tab w:val="clear" w:pos="720"/>
                <w:tab w:val="clear" w:pos="1080"/>
                <w:tab w:val="clear" w:pos="1440"/>
              </w:tabs>
              <w:overflowPunct/>
              <w:autoSpaceDE/>
              <w:autoSpaceDN/>
              <w:adjustRightInd/>
              <w:spacing w:before="0"/>
              <w:jc w:val="center"/>
              <w:textAlignment w:val="auto"/>
              <w:rPr>
                <w:ins w:id="549" w:author="김휘용" w:date="2011-07-21T17:54:00Z"/>
                <w:rFonts w:ascii="Arial" w:eastAsia="굴림" w:hAnsi="Arial" w:cs="Arial"/>
                <w:sz w:val="20"/>
                <w:lang w:eastAsia="ko-KR"/>
              </w:rPr>
            </w:pPr>
            <w:ins w:id="550" w:author="김휘용" w:date="2011-07-21T17:54:00Z">
              <w:r w:rsidRPr="00516591">
                <w:rPr>
                  <w:rFonts w:ascii="Arial" w:eastAsia="굴림" w:hAnsi="Arial" w:cs="Arial"/>
                  <w:sz w:val="20"/>
                  <w:lang w:eastAsia="ko-KR"/>
                </w:rPr>
                <w:t>98%</w:t>
              </w:r>
            </w:ins>
          </w:p>
        </w:tc>
      </w:tr>
    </w:tbl>
    <w:p w:rsidR="00516591" w:rsidRDefault="00516591" w:rsidP="00044DBB">
      <w:pPr>
        <w:rPr>
          <w:lang w:eastAsia="ko-KR"/>
        </w:rPr>
      </w:pPr>
    </w:p>
    <w:p w:rsidR="006B762B" w:rsidRPr="008F501E" w:rsidRDefault="006B762B" w:rsidP="00E11923">
      <w:pPr>
        <w:pStyle w:val="1"/>
        <w:rPr>
          <w:lang w:eastAsia="ko-KR"/>
        </w:rPr>
      </w:pPr>
      <w:r w:rsidRPr="008F501E">
        <w:rPr>
          <w:rFonts w:hint="eastAsia"/>
          <w:lang w:eastAsia="ko-KR"/>
        </w:rPr>
        <w:t>Conclusion</w:t>
      </w:r>
      <w:r w:rsidR="005C64B3" w:rsidRPr="008F501E">
        <w:rPr>
          <w:rFonts w:hint="eastAsia"/>
          <w:lang w:eastAsia="ko-KR"/>
        </w:rPr>
        <w:t>s</w:t>
      </w:r>
    </w:p>
    <w:p w:rsidR="000348BE" w:rsidRDefault="00793656" w:rsidP="008F75CE">
      <w:pPr>
        <w:jc w:val="both"/>
        <w:rPr>
          <w:lang w:eastAsia="ko-KR"/>
        </w:rPr>
      </w:pPr>
      <w:r w:rsidRPr="00BF7394">
        <w:rPr>
          <w:rFonts w:hint="eastAsia"/>
          <w:lang w:eastAsia="ko-KR"/>
        </w:rPr>
        <w:t>T</w:t>
      </w:r>
      <w:r w:rsidR="005C5D60" w:rsidRPr="00BF7394">
        <w:rPr>
          <w:rFonts w:hint="eastAsia"/>
          <w:lang w:eastAsia="ko-KR"/>
        </w:rPr>
        <w:t>his contribution</w:t>
      </w:r>
      <w:r w:rsidRPr="00BF7394">
        <w:rPr>
          <w:rFonts w:hint="eastAsia"/>
          <w:lang w:eastAsia="ko-KR"/>
        </w:rPr>
        <w:t xml:space="preserve"> pr</w:t>
      </w:r>
      <w:r w:rsidR="00BF7394">
        <w:rPr>
          <w:rFonts w:hint="eastAsia"/>
          <w:lang w:eastAsia="ko-KR"/>
        </w:rPr>
        <w:t>opose</w:t>
      </w:r>
      <w:r w:rsidRPr="00BF7394">
        <w:rPr>
          <w:rFonts w:hint="eastAsia"/>
          <w:lang w:eastAsia="ko-KR"/>
        </w:rPr>
        <w:t>s</w:t>
      </w:r>
      <w:ins w:id="551" w:author="김휘용" w:date="2011-07-14T22:04:00Z">
        <w:r w:rsidR="00955DA0">
          <w:rPr>
            <w:rFonts w:hint="eastAsia"/>
            <w:lang w:eastAsia="ko-KR"/>
          </w:rPr>
          <w:t xml:space="preserve"> </w:t>
        </w:r>
      </w:ins>
      <w:r w:rsidR="00BF7394">
        <w:rPr>
          <w:rFonts w:hint="eastAsia"/>
          <w:lang w:eastAsia="ko-KR"/>
        </w:rPr>
        <w:t xml:space="preserve">a </w:t>
      </w:r>
      <w:r w:rsidR="005C5D60" w:rsidRPr="00BF7394">
        <w:rPr>
          <w:rFonts w:hint="eastAsia"/>
          <w:lang w:eastAsia="ko-KR"/>
        </w:rPr>
        <w:t xml:space="preserve">method for </w:t>
      </w:r>
      <w:r w:rsidR="00BF7394" w:rsidRPr="00BF7394">
        <w:rPr>
          <w:rFonts w:hint="eastAsia"/>
          <w:lang w:eastAsia="ko-KR"/>
        </w:rPr>
        <w:t xml:space="preserve">improving coding efficiency </w:t>
      </w:r>
      <w:r w:rsidR="00BF7394">
        <w:rPr>
          <w:rFonts w:hint="eastAsia"/>
          <w:lang w:eastAsia="ko-KR"/>
        </w:rPr>
        <w:t xml:space="preserve">for bi-predictive Merge/SKIP PUs. Combined with a motion compensation reduction method in JCTVC-F356, the proposed method </w:t>
      </w:r>
      <w:r w:rsidR="00BF7394">
        <w:rPr>
          <w:lang w:eastAsia="ko-KR"/>
        </w:rPr>
        <w:t>achieves</w:t>
      </w:r>
      <w:r w:rsidR="00BF7394">
        <w:rPr>
          <w:rFonts w:hint="eastAsia"/>
          <w:lang w:eastAsia="ko-KR"/>
        </w:rPr>
        <w:t xml:space="preserve"> both coding performance improvement and decoding time reduction</w:t>
      </w:r>
      <w:r w:rsidR="005C5D60" w:rsidRPr="00BF7394">
        <w:rPr>
          <w:rFonts w:hint="eastAsia"/>
          <w:lang w:eastAsia="ko-KR"/>
        </w:rPr>
        <w:t>.</w:t>
      </w:r>
      <w:r w:rsidR="00655D80" w:rsidRPr="00BF7394">
        <w:rPr>
          <w:rFonts w:hint="eastAsia"/>
          <w:lang w:eastAsia="ko-KR"/>
        </w:rPr>
        <w:t xml:space="preserve"> It is recommended that the propose method be integrated into the next version of HM.</w:t>
      </w:r>
    </w:p>
    <w:p w:rsidR="00804F2F" w:rsidRPr="00BF7394" w:rsidRDefault="00804F2F" w:rsidP="00655D80">
      <w:pPr>
        <w:jc w:val="both"/>
        <w:rPr>
          <w:lang w:eastAsia="ko-KR"/>
        </w:rPr>
      </w:pPr>
    </w:p>
    <w:p w:rsidR="00745F6B" w:rsidRPr="008F501E" w:rsidRDefault="006B762B" w:rsidP="00E11923">
      <w:pPr>
        <w:pStyle w:val="1"/>
      </w:pPr>
      <w:r w:rsidRPr="008F501E">
        <w:rPr>
          <w:rFonts w:hint="eastAsia"/>
          <w:lang w:eastAsia="ko-KR"/>
        </w:rPr>
        <w:t>Reference</w:t>
      </w:r>
    </w:p>
    <w:p w:rsidR="009138AA" w:rsidRPr="00BF7394" w:rsidRDefault="0016669D">
      <w:pPr>
        <w:numPr>
          <w:ilvl w:val="0"/>
          <w:numId w:val="11"/>
        </w:numPr>
        <w:tabs>
          <w:tab w:val="clear" w:pos="360"/>
          <w:tab w:val="clear" w:pos="720"/>
          <w:tab w:val="clear" w:pos="1080"/>
          <w:tab w:val="clear" w:pos="1440"/>
        </w:tabs>
        <w:spacing w:before="0"/>
        <w:ind w:left="360"/>
        <w:jc w:val="both"/>
        <w:rPr>
          <w:szCs w:val="22"/>
          <w:lang w:eastAsia="ko-KR"/>
        </w:rPr>
      </w:pPr>
      <w:proofErr w:type="spellStart"/>
      <w:r w:rsidRPr="00BF7394">
        <w:rPr>
          <w:szCs w:val="22"/>
          <w:lang w:eastAsia="ko-KR"/>
        </w:rPr>
        <w:t>F.Bossen</w:t>
      </w:r>
      <w:proofErr w:type="spellEnd"/>
      <w:r w:rsidRPr="00BF7394">
        <w:rPr>
          <w:szCs w:val="22"/>
          <w:lang w:eastAsia="ko-KR"/>
        </w:rPr>
        <w:t>, "</w:t>
      </w:r>
      <w:r w:rsidR="001A4113" w:rsidRPr="00BF7394">
        <w:rPr>
          <w:szCs w:val="22"/>
          <w:lang w:eastAsia="ko-KR"/>
        </w:rPr>
        <w:t>Common test conditions and software reference configurations</w:t>
      </w:r>
      <w:r w:rsidRPr="00BF7394">
        <w:rPr>
          <w:szCs w:val="22"/>
          <w:lang w:eastAsia="ko-KR"/>
        </w:rPr>
        <w:t>", JCTVC-</w:t>
      </w:r>
      <w:r w:rsidR="001A4113" w:rsidRPr="00BF7394">
        <w:rPr>
          <w:rFonts w:hint="eastAsia"/>
          <w:szCs w:val="22"/>
          <w:lang w:eastAsia="ko-KR"/>
        </w:rPr>
        <w:t>E7</w:t>
      </w:r>
      <w:r w:rsidRPr="00BF7394">
        <w:rPr>
          <w:szCs w:val="22"/>
          <w:lang w:eastAsia="ko-KR"/>
        </w:rPr>
        <w:t xml:space="preserve">00, </w:t>
      </w:r>
      <w:r w:rsidR="00864EA3" w:rsidRPr="00BF7394">
        <w:rPr>
          <w:rFonts w:hint="eastAsia"/>
          <w:szCs w:val="22"/>
          <w:lang w:eastAsia="ko-KR"/>
        </w:rPr>
        <w:t>March</w:t>
      </w:r>
      <w:r w:rsidRPr="00BF7394">
        <w:rPr>
          <w:szCs w:val="22"/>
          <w:lang w:eastAsia="ko-KR"/>
        </w:rPr>
        <w:t xml:space="preserve"> 2011, </w:t>
      </w:r>
      <w:r w:rsidR="00864EA3" w:rsidRPr="00BF7394">
        <w:rPr>
          <w:rFonts w:hint="eastAsia"/>
          <w:szCs w:val="22"/>
          <w:lang w:eastAsia="ko-KR"/>
        </w:rPr>
        <w:t>Geneva, CH</w:t>
      </w:r>
    </w:p>
    <w:p w:rsidR="001F2594" w:rsidRDefault="001F2594" w:rsidP="009234A5">
      <w:pPr>
        <w:jc w:val="both"/>
        <w:rPr>
          <w:szCs w:val="22"/>
          <w:lang w:eastAsia="ko-KR"/>
        </w:rPr>
      </w:pPr>
    </w:p>
    <w:p w:rsidR="001F2594" w:rsidRPr="002B191D" w:rsidRDefault="001F2594" w:rsidP="00E11923">
      <w:pPr>
        <w:pStyle w:val="1"/>
      </w:pPr>
      <w:r w:rsidRPr="00E11923">
        <w:t>Patent</w:t>
      </w:r>
      <w:r w:rsidRPr="002B191D">
        <w:t xml:space="preserve"> rights declaration</w:t>
      </w:r>
      <w:r w:rsidR="00B94B06" w:rsidRPr="002B191D">
        <w:t>(s)</w:t>
      </w:r>
    </w:p>
    <w:p w:rsidR="001F2594" w:rsidRDefault="00AC13C4" w:rsidP="009234A5">
      <w:pPr>
        <w:jc w:val="both"/>
        <w:rPr>
          <w:szCs w:val="22"/>
        </w:rPr>
      </w:pPr>
      <w:r w:rsidRPr="00265EC2">
        <w:rPr>
          <w:rFonts w:hint="eastAsia"/>
          <w:b/>
          <w:szCs w:val="22"/>
          <w:lang w:eastAsia="ko-KR"/>
        </w:rPr>
        <w:t xml:space="preserve">ETRI and Kyung </w:t>
      </w:r>
      <w:proofErr w:type="spellStart"/>
      <w:r w:rsidRPr="00265EC2">
        <w:rPr>
          <w:rFonts w:hint="eastAsia"/>
          <w:b/>
          <w:szCs w:val="22"/>
          <w:lang w:eastAsia="ko-KR"/>
        </w:rPr>
        <w:t>Hee</w:t>
      </w:r>
      <w:proofErr w:type="spellEnd"/>
      <w:r w:rsidRPr="00265EC2">
        <w:rPr>
          <w:rFonts w:hint="eastAsia"/>
          <w:b/>
          <w:szCs w:val="22"/>
          <w:lang w:eastAsia="ko-KR"/>
        </w:rPr>
        <w:t xml:space="preserve"> University</w:t>
      </w:r>
      <w:r w:rsidR="001F2594" w:rsidRPr="00A01439">
        <w:rPr>
          <w:b/>
          <w:szCs w:val="22"/>
        </w:rPr>
        <w:t xml:space="preserve"> may have IPR relating to the technology described </w:t>
      </w:r>
      <w:r w:rsidR="002F164D">
        <w:rPr>
          <w:b/>
          <w:szCs w:val="22"/>
        </w:rPr>
        <w:t xml:space="preserve">in </w:t>
      </w:r>
      <w:r w:rsidR="001F2594" w:rsidRPr="00A01439">
        <w:rPr>
          <w:b/>
          <w:szCs w:val="22"/>
        </w:rPr>
        <w:t>this contribution and, conditioned on reciprocity, is prepared to grant licenses under reasonable and non-discriminatory terms as necessary for implementation of the resulting ITU-T Recommendation</w:t>
      </w:r>
      <w:r w:rsidR="002F164D">
        <w:rPr>
          <w:b/>
          <w:szCs w:val="22"/>
        </w:rPr>
        <w:t xml:space="preserve"> | ISO/IEC </w:t>
      </w:r>
      <w:r w:rsidR="00A83253">
        <w:rPr>
          <w:b/>
          <w:szCs w:val="22"/>
        </w:rPr>
        <w:t xml:space="preserve">International </w:t>
      </w:r>
      <w:r w:rsidR="002F164D">
        <w:rPr>
          <w:b/>
          <w:szCs w:val="22"/>
        </w:rPr>
        <w:t>Standard</w:t>
      </w:r>
      <w:r w:rsidR="001F2594" w:rsidRPr="00A01439">
        <w:rPr>
          <w:b/>
          <w:szCs w:val="22"/>
        </w:rPr>
        <w:t xml:space="preserve"> (per box 2 of the ITU-T/ITU-R/ISO/IEC patent statement and licensing declaration form).</w:t>
      </w:r>
    </w:p>
    <w:p w:rsidR="00273050" w:rsidRDefault="00273050">
      <w:pPr>
        <w:tabs>
          <w:tab w:val="clear" w:pos="360"/>
          <w:tab w:val="clear" w:pos="720"/>
          <w:tab w:val="clear" w:pos="1080"/>
          <w:tab w:val="clear" w:pos="1440"/>
        </w:tabs>
        <w:overflowPunct/>
        <w:autoSpaceDE/>
        <w:autoSpaceDN/>
        <w:adjustRightInd/>
        <w:spacing w:before="0"/>
        <w:textAlignment w:val="auto"/>
        <w:rPr>
          <w:szCs w:val="22"/>
          <w:lang w:eastAsia="ko-KR"/>
        </w:rPr>
      </w:pPr>
      <w:r>
        <w:rPr>
          <w:szCs w:val="22"/>
          <w:lang w:eastAsia="ko-KR"/>
        </w:rPr>
        <w:br w:type="page"/>
      </w:r>
    </w:p>
    <w:p w:rsidR="00EC58EA" w:rsidRDefault="00EC58EA" w:rsidP="00D85C93">
      <w:pPr>
        <w:pStyle w:val="1"/>
        <w:numPr>
          <w:ilvl w:val="0"/>
          <w:numId w:val="0"/>
        </w:numPr>
        <w:tabs>
          <w:tab w:val="clear" w:pos="360"/>
          <w:tab w:val="left" w:pos="0"/>
        </w:tabs>
        <w:spacing w:after="240"/>
        <w:ind w:leftChars="-1" w:left="-2" w:firstLine="1"/>
        <w:rPr>
          <w:b w:val="0"/>
          <w:sz w:val="28"/>
          <w:szCs w:val="28"/>
          <w:lang w:eastAsia="ko-KR"/>
        </w:rPr>
      </w:pPr>
      <w:r w:rsidRPr="00265EC2">
        <w:rPr>
          <w:rFonts w:hint="eastAsia"/>
        </w:rPr>
        <w:lastRenderedPageBreak/>
        <w:t>Appendix</w:t>
      </w:r>
      <w:r w:rsidR="00D85C93">
        <w:rPr>
          <w:rFonts w:hint="eastAsia"/>
          <w:lang w:eastAsia="ko-KR"/>
        </w:rPr>
        <w:t xml:space="preserve"> A: </w:t>
      </w:r>
      <w:r w:rsidRPr="00D85C93">
        <w:rPr>
          <w:rFonts w:hint="eastAsia"/>
          <w:lang w:eastAsia="ko-KR"/>
        </w:rPr>
        <w:t>WD</w:t>
      </w:r>
      <w:r w:rsidR="00265EC2" w:rsidRPr="00D85C93">
        <w:rPr>
          <w:rFonts w:hint="eastAsia"/>
          <w:lang w:eastAsia="ko-KR"/>
        </w:rPr>
        <w:t>3</w:t>
      </w:r>
      <w:r w:rsidR="006F1478">
        <w:rPr>
          <w:rFonts w:hint="eastAsia"/>
          <w:lang w:eastAsia="ko-KR"/>
        </w:rPr>
        <w:t>modification</w:t>
      </w:r>
    </w:p>
    <w:p w:rsidR="005F0F52" w:rsidRPr="008E0041" w:rsidRDefault="005F0F52" w:rsidP="005F0F52">
      <w:pPr>
        <w:jc w:val="both"/>
        <w:rPr>
          <w:b/>
          <w:i/>
          <w:szCs w:val="22"/>
          <w:lang w:eastAsia="ja-JP"/>
        </w:rPr>
      </w:pPr>
      <w:r>
        <w:rPr>
          <w:rFonts w:hint="eastAsia"/>
          <w:b/>
          <w:i/>
          <w:szCs w:val="22"/>
          <w:lang w:eastAsia="ko-KR"/>
        </w:rPr>
        <w:t>Insert</w:t>
      </w:r>
      <w:r w:rsidRPr="008E0041">
        <w:rPr>
          <w:rFonts w:hint="eastAsia"/>
          <w:b/>
          <w:i/>
          <w:szCs w:val="22"/>
          <w:lang w:eastAsia="ja-JP"/>
        </w:rPr>
        <w:t xml:space="preserve"> the yellow marke</w:t>
      </w:r>
      <w:r>
        <w:rPr>
          <w:rFonts w:hint="eastAsia"/>
          <w:b/>
          <w:i/>
          <w:szCs w:val="22"/>
          <w:lang w:eastAsia="ko-KR"/>
        </w:rPr>
        <w:t>d text</w:t>
      </w:r>
      <w:r w:rsidRPr="008E0041">
        <w:rPr>
          <w:rFonts w:hint="eastAsia"/>
          <w:b/>
          <w:i/>
          <w:szCs w:val="22"/>
          <w:lang w:eastAsia="ja-JP"/>
        </w:rPr>
        <w:t xml:space="preserve"> into section 8.4.2.1.</w:t>
      </w:r>
      <w:r>
        <w:rPr>
          <w:rFonts w:hint="eastAsia"/>
          <w:b/>
          <w:i/>
          <w:szCs w:val="22"/>
          <w:lang w:eastAsia="ko-KR"/>
        </w:rPr>
        <w:t>1</w:t>
      </w:r>
      <w:r w:rsidRPr="008E0041">
        <w:rPr>
          <w:rFonts w:hint="eastAsia"/>
          <w:b/>
          <w:i/>
          <w:szCs w:val="22"/>
          <w:lang w:eastAsia="ja-JP"/>
        </w:rPr>
        <w:t>.</w:t>
      </w:r>
    </w:p>
    <w:p w:rsidR="00C148C6" w:rsidRPr="00D85C93" w:rsidRDefault="00C148C6" w:rsidP="00C148C6">
      <w:pPr>
        <w:pStyle w:val="5"/>
        <w:keepLines/>
        <w:numPr>
          <w:ilvl w:val="0"/>
          <w:numId w:val="0"/>
        </w:numPr>
        <w:tabs>
          <w:tab w:val="left" w:pos="794"/>
          <w:tab w:val="left" w:pos="907"/>
          <w:tab w:val="left" w:pos="1191"/>
          <w:tab w:val="left" w:pos="1588"/>
          <w:tab w:val="left" w:pos="1985"/>
        </w:tabs>
        <w:spacing w:before="181" w:after="0"/>
        <w:jc w:val="both"/>
        <w:rPr>
          <w:sz w:val="24"/>
        </w:rPr>
      </w:pPr>
      <w:r w:rsidRPr="00D85C93">
        <w:rPr>
          <w:rFonts w:eastAsia="MS Mincho" w:hint="eastAsia"/>
          <w:sz w:val="24"/>
          <w:lang w:eastAsia="ja-JP"/>
        </w:rPr>
        <w:t>8.4.2.1.</w:t>
      </w:r>
      <w:r w:rsidRPr="00D85C93">
        <w:rPr>
          <w:rFonts w:hint="eastAsia"/>
          <w:sz w:val="24"/>
          <w:lang w:eastAsia="ko-KR"/>
        </w:rPr>
        <w:t>1</w:t>
      </w:r>
      <w:r w:rsidRPr="00D85C93">
        <w:rPr>
          <w:sz w:val="24"/>
        </w:rPr>
        <w:t xml:space="preserve">Derivation process for </w:t>
      </w:r>
      <w:proofErr w:type="spellStart"/>
      <w:r w:rsidRPr="00D85C93">
        <w:rPr>
          <w:sz w:val="24"/>
        </w:rPr>
        <w:t>luma</w:t>
      </w:r>
      <w:proofErr w:type="spellEnd"/>
      <w:r w:rsidRPr="00D85C93">
        <w:rPr>
          <w:sz w:val="24"/>
        </w:rPr>
        <w:t xml:space="preserve"> motion vectors for merge mode</w:t>
      </w:r>
    </w:p>
    <w:p w:rsidR="00C148C6" w:rsidRPr="00D85C93" w:rsidRDefault="00C148C6" w:rsidP="00C148C6">
      <w:pPr>
        <w:rPr>
          <w:sz w:val="20"/>
          <w:lang w:eastAsia="ko-KR"/>
        </w:rPr>
      </w:pPr>
      <w:r w:rsidRPr="00D85C93">
        <w:rPr>
          <w:sz w:val="20"/>
          <w:lang w:eastAsia="ko-KR"/>
        </w:rPr>
        <w:t xml:space="preserve">This process is only invoked when </w:t>
      </w:r>
      <w:proofErr w:type="spellStart"/>
      <w:r w:rsidRPr="00D85C93">
        <w:rPr>
          <w:sz w:val="20"/>
          <w:lang w:eastAsia="ko-KR"/>
        </w:rPr>
        <w:t>PredMode</w:t>
      </w:r>
      <w:proofErr w:type="spellEnd"/>
      <w:r w:rsidRPr="00D85C93">
        <w:rPr>
          <w:sz w:val="20"/>
          <w:lang w:eastAsia="ko-KR"/>
        </w:rPr>
        <w:t xml:space="preserve"> is equal to MODE_</w:t>
      </w:r>
      <w:r w:rsidRPr="00D85C93">
        <w:rPr>
          <w:rFonts w:eastAsia="MS Mincho"/>
          <w:sz w:val="20"/>
          <w:lang w:eastAsia="ja-JP"/>
        </w:rPr>
        <w:t xml:space="preserve"> INTER and </w:t>
      </w:r>
      <w:proofErr w:type="spellStart"/>
      <w:r w:rsidRPr="00D85C93">
        <w:rPr>
          <w:rFonts w:eastAsia="MS Mincho"/>
          <w:sz w:val="20"/>
          <w:lang w:eastAsia="ja-JP"/>
        </w:rPr>
        <w:t>merge_</w:t>
      </w:r>
      <w:proofErr w:type="gramStart"/>
      <w:r w:rsidRPr="00D85C93">
        <w:rPr>
          <w:rFonts w:eastAsia="MS Mincho"/>
          <w:sz w:val="20"/>
          <w:lang w:eastAsia="ja-JP"/>
        </w:rPr>
        <w:t>flag</w:t>
      </w:r>
      <w:proofErr w:type="spellEnd"/>
      <w:r w:rsidRPr="00D85C93">
        <w:rPr>
          <w:rFonts w:eastAsia="MS Mincho"/>
          <w:sz w:val="20"/>
          <w:lang w:eastAsia="ja-JP"/>
        </w:rPr>
        <w:t>[</w:t>
      </w:r>
      <w:proofErr w:type="gramEnd"/>
      <w:r w:rsidRPr="00D85C93">
        <w:rPr>
          <w:rFonts w:eastAsia="MS Mincho"/>
          <w:sz w:val="20"/>
          <w:lang w:eastAsia="ja-JP"/>
        </w:rPr>
        <w:t xml:space="preserve"> </w:t>
      </w:r>
      <w:proofErr w:type="spellStart"/>
      <w:r w:rsidRPr="00D85C93">
        <w:rPr>
          <w:rFonts w:eastAsia="MS Mincho"/>
          <w:sz w:val="20"/>
          <w:lang w:eastAsia="ja-JP"/>
        </w:rPr>
        <w:t>xP</w:t>
      </w:r>
      <w:proofErr w:type="spellEnd"/>
      <w:r w:rsidRPr="00D85C93">
        <w:rPr>
          <w:rFonts w:eastAsia="MS Mincho"/>
          <w:sz w:val="20"/>
          <w:lang w:eastAsia="ja-JP"/>
        </w:rPr>
        <w:t xml:space="preserve"> ][ </w:t>
      </w:r>
      <w:proofErr w:type="spellStart"/>
      <w:r w:rsidRPr="00D85C93">
        <w:rPr>
          <w:rFonts w:eastAsia="MS Mincho"/>
          <w:sz w:val="20"/>
          <w:lang w:eastAsia="ja-JP"/>
        </w:rPr>
        <w:t>yP</w:t>
      </w:r>
      <w:proofErr w:type="spellEnd"/>
      <w:r w:rsidRPr="00D85C93">
        <w:rPr>
          <w:rFonts w:eastAsia="MS Mincho"/>
          <w:sz w:val="20"/>
          <w:lang w:eastAsia="ja-JP"/>
        </w:rPr>
        <w:t xml:space="preserve"> ] is equal to 1, where </w:t>
      </w:r>
      <w:r w:rsidRPr="00D85C93">
        <w:rPr>
          <w:sz w:val="20"/>
          <w:lang w:eastAsia="ko-KR"/>
        </w:rPr>
        <w:t>( </w:t>
      </w:r>
      <w:proofErr w:type="spellStart"/>
      <w:r w:rsidRPr="00D85C93">
        <w:rPr>
          <w:sz w:val="20"/>
          <w:lang w:eastAsia="ko-KR"/>
        </w:rPr>
        <w:t>x</w:t>
      </w:r>
      <w:r w:rsidRPr="00D85C93">
        <w:rPr>
          <w:rFonts w:eastAsia="MS Mincho"/>
          <w:sz w:val="20"/>
          <w:lang w:eastAsia="ja-JP"/>
        </w:rPr>
        <w:t>P</w:t>
      </w:r>
      <w:proofErr w:type="spellEnd"/>
      <w:r w:rsidRPr="00D85C93">
        <w:rPr>
          <w:sz w:val="20"/>
          <w:lang w:eastAsia="ko-KR"/>
        </w:rPr>
        <w:t>, </w:t>
      </w:r>
      <w:proofErr w:type="spellStart"/>
      <w:r w:rsidRPr="00D85C93">
        <w:rPr>
          <w:sz w:val="20"/>
          <w:lang w:eastAsia="ko-KR"/>
        </w:rPr>
        <w:t>y</w:t>
      </w:r>
      <w:r w:rsidRPr="00D85C93">
        <w:rPr>
          <w:rFonts w:eastAsia="MS Mincho"/>
          <w:sz w:val="20"/>
          <w:lang w:eastAsia="ja-JP"/>
        </w:rPr>
        <w:t>P</w:t>
      </w:r>
      <w:proofErr w:type="spellEnd"/>
      <w:r w:rsidRPr="00D85C93">
        <w:rPr>
          <w:sz w:val="20"/>
          <w:lang w:eastAsia="ko-KR"/>
        </w:rPr>
        <w:t xml:space="preserve"> ) </w:t>
      </w:r>
      <w:r w:rsidRPr="00D85C93">
        <w:rPr>
          <w:rFonts w:eastAsia="MS Mincho"/>
          <w:sz w:val="20"/>
          <w:lang w:eastAsia="ja-JP"/>
        </w:rPr>
        <w:t>specify</w:t>
      </w:r>
      <w:r w:rsidRPr="00D85C93">
        <w:rPr>
          <w:sz w:val="20"/>
          <w:lang w:eastAsia="ko-KR"/>
        </w:rPr>
        <w:t xml:space="preserve"> the top-left </w:t>
      </w:r>
      <w:proofErr w:type="spellStart"/>
      <w:r w:rsidRPr="00D85C93">
        <w:rPr>
          <w:sz w:val="20"/>
          <w:lang w:eastAsia="ko-KR"/>
        </w:rPr>
        <w:t>luma</w:t>
      </w:r>
      <w:proofErr w:type="spellEnd"/>
      <w:r w:rsidRPr="00D85C93">
        <w:rPr>
          <w:sz w:val="20"/>
          <w:lang w:eastAsia="ko-KR"/>
        </w:rPr>
        <w:t xml:space="preserve"> sample of the current prediction unit relative to the top-left </w:t>
      </w:r>
      <w:proofErr w:type="spellStart"/>
      <w:r w:rsidRPr="00D85C93">
        <w:rPr>
          <w:sz w:val="20"/>
          <w:lang w:eastAsia="ko-KR"/>
        </w:rPr>
        <w:t>luma</w:t>
      </w:r>
      <w:proofErr w:type="spellEnd"/>
      <w:r w:rsidRPr="00D85C93">
        <w:rPr>
          <w:sz w:val="20"/>
          <w:lang w:eastAsia="ko-KR"/>
        </w:rPr>
        <w:t xml:space="preserve"> sample of the current picture.</w:t>
      </w:r>
    </w:p>
    <w:p w:rsidR="00C148C6" w:rsidRPr="00D85C93" w:rsidRDefault="00C148C6" w:rsidP="00C148C6">
      <w:pPr>
        <w:rPr>
          <w:sz w:val="20"/>
          <w:lang w:eastAsia="ko-KR"/>
        </w:rPr>
      </w:pPr>
      <w:r w:rsidRPr="00D85C93">
        <w:rPr>
          <w:sz w:val="20"/>
          <w:lang w:eastAsia="ko-KR"/>
        </w:rPr>
        <w:t>Inputs of this process are</w:t>
      </w:r>
    </w:p>
    <w:p w:rsidR="00C148C6" w:rsidRPr="00D85C93" w:rsidRDefault="00C148C6" w:rsidP="00C148C6">
      <w:pPr>
        <w:numPr>
          <w:ilvl w:val="0"/>
          <w:numId w:val="12"/>
        </w:numPr>
        <w:tabs>
          <w:tab w:val="clear" w:pos="360"/>
          <w:tab w:val="clear" w:pos="720"/>
          <w:tab w:val="clear" w:pos="1080"/>
          <w:tab w:val="clear" w:pos="1440"/>
          <w:tab w:val="left" w:pos="794"/>
          <w:tab w:val="left" w:pos="1191"/>
          <w:tab w:val="left" w:pos="1588"/>
          <w:tab w:val="left" w:pos="1985"/>
        </w:tabs>
        <w:jc w:val="both"/>
        <w:rPr>
          <w:sz w:val="20"/>
        </w:rPr>
      </w:pPr>
      <w:r w:rsidRPr="00D85C93">
        <w:rPr>
          <w:sz w:val="20"/>
          <w:lang w:eastAsia="ko-KR"/>
        </w:rPr>
        <w:t xml:space="preserve">a </w:t>
      </w:r>
      <w:proofErr w:type="spellStart"/>
      <w:r w:rsidRPr="00D85C93">
        <w:rPr>
          <w:sz w:val="20"/>
          <w:lang w:eastAsia="ko-KR"/>
        </w:rPr>
        <w:t>luma</w:t>
      </w:r>
      <w:proofErr w:type="spellEnd"/>
      <w:r w:rsidRPr="00D85C93">
        <w:rPr>
          <w:sz w:val="20"/>
          <w:lang w:eastAsia="ko-KR"/>
        </w:rPr>
        <w:t xml:space="preserve"> location ( </w:t>
      </w:r>
      <w:proofErr w:type="spellStart"/>
      <w:r w:rsidRPr="00D85C93">
        <w:rPr>
          <w:sz w:val="20"/>
          <w:lang w:eastAsia="ko-KR"/>
        </w:rPr>
        <w:t>xP</w:t>
      </w:r>
      <w:proofErr w:type="spellEnd"/>
      <w:r w:rsidRPr="00D85C93">
        <w:rPr>
          <w:sz w:val="20"/>
          <w:lang w:eastAsia="ko-KR"/>
        </w:rPr>
        <w:t>, </w:t>
      </w:r>
      <w:proofErr w:type="spellStart"/>
      <w:r w:rsidRPr="00D85C93">
        <w:rPr>
          <w:sz w:val="20"/>
          <w:lang w:eastAsia="ko-KR"/>
        </w:rPr>
        <w:t>yP</w:t>
      </w:r>
      <w:proofErr w:type="spellEnd"/>
      <w:r w:rsidRPr="00D85C93">
        <w:rPr>
          <w:sz w:val="20"/>
          <w:lang w:eastAsia="ko-KR"/>
        </w:rPr>
        <w:t xml:space="preserve"> ) of the top-left </w:t>
      </w:r>
      <w:proofErr w:type="spellStart"/>
      <w:r w:rsidRPr="00D85C93">
        <w:rPr>
          <w:sz w:val="20"/>
          <w:lang w:eastAsia="ko-KR"/>
        </w:rPr>
        <w:t>luma</w:t>
      </w:r>
      <w:proofErr w:type="spellEnd"/>
      <w:r w:rsidRPr="00D85C93">
        <w:rPr>
          <w:sz w:val="20"/>
          <w:lang w:eastAsia="ko-KR"/>
        </w:rPr>
        <w:t xml:space="preserve"> sample of the current prediction unit relative to the top-left </w:t>
      </w:r>
      <w:proofErr w:type="spellStart"/>
      <w:r w:rsidRPr="00D85C93">
        <w:rPr>
          <w:sz w:val="20"/>
          <w:lang w:eastAsia="ko-KR"/>
        </w:rPr>
        <w:t>luma</w:t>
      </w:r>
      <w:proofErr w:type="spellEnd"/>
      <w:r w:rsidRPr="00D85C93">
        <w:rPr>
          <w:sz w:val="20"/>
          <w:lang w:eastAsia="ko-KR"/>
        </w:rPr>
        <w:t xml:space="preserve"> sample of the current picture,</w:t>
      </w:r>
    </w:p>
    <w:p w:rsidR="00C148C6" w:rsidRPr="00D85C93" w:rsidRDefault="00C148C6" w:rsidP="00C148C6">
      <w:pPr>
        <w:numPr>
          <w:ilvl w:val="0"/>
          <w:numId w:val="12"/>
        </w:numPr>
        <w:tabs>
          <w:tab w:val="clear" w:pos="360"/>
          <w:tab w:val="clear" w:pos="720"/>
          <w:tab w:val="clear" w:pos="1080"/>
          <w:tab w:val="clear" w:pos="1440"/>
          <w:tab w:val="left" w:pos="794"/>
          <w:tab w:val="left" w:pos="1191"/>
          <w:tab w:val="left" w:pos="1588"/>
          <w:tab w:val="left" w:pos="1985"/>
        </w:tabs>
        <w:jc w:val="both"/>
        <w:rPr>
          <w:sz w:val="20"/>
        </w:rPr>
      </w:pPr>
      <w:r w:rsidRPr="00D85C93">
        <w:rPr>
          <w:sz w:val="20"/>
        </w:rPr>
        <w:t xml:space="preserve">variables specifying the width and the height of the prediction unit for </w:t>
      </w:r>
      <w:proofErr w:type="spellStart"/>
      <w:r w:rsidRPr="00D85C93">
        <w:rPr>
          <w:sz w:val="20"/>
        </w:rPr>
        <w:t>luma</w:t>
      </w:r>
      <w:proofErr w:type="spellEnd"/>
      <w:r w:rsidRPr="00D85C93">
        <w:rPr>
          <w:sz w:val="20"/>
        </w:rPr>
        <w:t xml:space="preserve">, </w:t>
      </w:r>
      <w:proofErr w:type="spellStart"/>
      <w:r w:rsidRPr="00D85C93">
        <w:rPr>
          <w:sz w:val="20"/>
        </w:rPr>
        <w:t>nPSW</w:t>
      </w:r>
      <w:proofErr w:type="spellEnd"/>
      <w:r w:rsidRPr="00D85C93">
        <w:rPr>
          <w:sz w:val="20"/>
        </w:rPr>
        <w:t xml:space="preserve"> and </w:t>
      </w:r>
      <w:proofErr w:type="spellStart"/>
      <w:r w:rsidRPr="00D85C93">
        <w:rPr>
          <w:sz w:val="20"/>
        </w:rPr>
        <w:t>nPSH</w:t>
      </w:r>
      <w:proofErr w:type="spellEnd"/>
      <w:r w:rsidRPr="00D85C93">
        <w:rPr>
          <w:sz w:val="20"/>
        </w:rPr>
        <w:t>,</w:t>
      </w:r>
    </w:p>
    <w:p w:rsidR="00C148C6" w:rsidRPr="00D85C93" w:rsidRDefault="00C148C6" w:rsidP="00C148C6">
      <w:pPr>
        <w:numPr>
          <w:ilvl w:val="0"/>
          <w:numId w:val="12"/>
        </w:numPr>
        <w:tabs>
          <w:tab w:val="clear" w:pos="360"/>
          <w:tab w:val="clear" w:pos="720"/>
          <w:tab w:val="clear" w:pos="1080"/>
          <w:tab w:val="clear" w:pos="1440"/>
          <w:tab w:val="left" w:pos="794"/>
          <w:tab w:val="left" w:pos="1191"/>
          <w:tab w:val="left" w:pos="1588"/>
          <w:tab w:val="left" w:pos="1985"/>
        </w:tabs>
        <w:jc w:val="both"/>
        <w:rPr>
          <w:sz w:val="20"/>
        </w:rPr>
      </w:pPr>
      <w:proofErr w:type="gramStart"/>
      <w:r w:rsidRPr="00D85C93">
        <w:rPr>
          <w:sz w:val="20"/>
        </w:rPr>
        <w:t>a</w:t>
      </w:r>
      <w:proofErr w:type="gramEnd"/>
      <w:r w:rsidRPr="00D85C93">
        <w:rPr>
          <w:sz w:val="20"/>
        </w:rPr>
        <w:t xml:space="preserve"> variable </w:t>
      </w:r>
      <w:proofErr w:type="spellStart"/>
      <w:r w:rsidRPr="00D85C93">
        <w:rPr>
          <w:sz w:val="20"/>
        </w:rPr>
        <w:t>PartIdx</w:t>
      </w:r>
      <w:proofErr w:type="spellEnd"/>
      <w:r w:rsidRPr="00D85C93">
        <w:rPr>
          <w:sz w:val="20"/>
        </w:rPr>
        <w:t xml:space="preserve"> specifying the index of the current prediction unit within the current coding unit.</w:t>
      </w:r>
    </w:p>
    <w:p w:rsidR="00C148C6" w:rsidRPr="00D85C93" w:rsidRDefault="00C148C6" w:rsidP="00C148C6">
      <w:pPr>
        <w:rPr>
          <w:sz w:val="20"/>
          <w:lang w:eastAsia="ko-KR"/>
        </w:rPr>
      </w:pPr>
      <w:r w:rsidRPr="00D85C93">
        <w:rPr>
          <w:sz w:val="20"/>
          <w:lang w:eastAsia="ko-KR"/>
        </w:rPr>
        <w:t>Outputs of this process are</w:t>
      </w:r>
    </w:p>
    <w:p w:rsidR="00C148C6" w:rsidRPr="00D85C93" w:rsidRDefault="00C148C6" w:rsidP="00C148C6">
      <w:pPr>
        <w:tabs>
          <w:tab w:val="left" w:pos="400"/>
        </w:tabs>
        <w:rPr>
          <w:sz w:val="20"/>
          <w:lang w:eastAsia="ko-KR"/>
        </w:rPr>
      </w:pPr>
      <w:r w:rsidRPr="00D85C93">
        <w:rPr>
          <w:sz w:val="20"/>
        </w:rPr>
        <w:t>–</w:t>
      </w:r>
      <w:r w:rsidRPr="00D85C93">
        <w:rPr>
          <w:sz w:val="20"/>
        </w:rPr>
        <w:tab/>
      </w:r>
      <w:proofErr w:type="spellStart"/>
      <w:proofErr w:type="gramStart"/>
      <w:r w:rsidRPr="00D85C93">
        <w:rPr>
          <w:sz w:val="20"/>
        </w:rPr>
        <w:t>theluma</w:t>
      </w:r>
      <w:proofErr w:type="spellEnd"/>
      <w:proofErr w:type="gramEnd"/>
      <w:r w:rsidRPr="00D85C93">
        <w:rPr>
          <w:sz w:val="20"/>
          <w:lang w:eastAsia="ko-KR"/>
        </w:rPr>
        <w:t xml:space="preserve"> motion vectors mvL0 and mvL1,</w:t>
      </w:r>
    </w:p>
    <w:p w:rsidR="00C148C6" w:rsidRPr="00D85C93" w:rsidRDefault="00C148C6" w:rsidP="00C148C6">
      <w:pPr>
        <w:tabs>
          <w:tab w:val="left" w:pos="400"/>
        </w:tabs>
        <w:rPr>
          <w:sz w:val="20"/>
        </w:rPr>
      </w:pPr>
      <w:r w:rsidRPr="00D85C93">
        <w:rPr>
          <w:sz w:val="20"/>
        </w:rPr>
        <w:t>–</w:t>
      </w:r>
      <w:r w:rsidRPr="00D85C93">
        <w:rPr>
          <w:sz w:val="20"/>
        </w:rPr>
        <w:tab/>
      </w:r>
      <w:proofErr w:type="gramStart"/>
      <w:r w:rsidRPr="00D85C93">
        <w:rPr>
          <w:sz w:val="20"/>
        </w:rPr>
        <w:t>the</w:t>
      </w:r>
      <w:proofErr w:type="gramEnd"/>
      <w:r w:rsidRPr="00D85C93">
        <w:rPr>
          <w:sz w:val="20"/>
        </w:rPr>
        <w:t xml:space="preserve"> reference indices refIdxL0 and refIdxL1,</w:t>
      </w:r>
    </w:p>
    <w:p w:rsidR="00C148C6" w:rsidRPr="00D85C93" w:rsidRDefault="00C148C6" w:rsidP="00C148C6">
      <w:pPr>
        <w:tabs>
          <w:tab w:val="left" w:pos="400"/>
        </w:tabs>
        <w:rPr>
          <w:sz w:val="20"/>
        </w:rPr>
      </w:pPr>
      <w:r w:rsidRPr="00D85C93">
        <w:rPr>
          <w:sz w:val="20"/>
        </w:rPr>
        <w:t>–</w:t>
      </w:r>
      <w:r w:rsidRPr="00D85C93">
        <w:rPr>
          <w:sz w:val="20"/>
        </w:rPr>
        <w:tab/>
      </w:r>
      <w:proofErr w:type="gramStart"/>
      <w:r w:rsidRPr="00D85C93">
        <w:rPr>
          <w:sz w:val="20"/>
        </w:rPr>
        <w:t>the</w:t>
      </w:r>
      <w:proofErr w:type="gramEnd"/>
      <w:r w:rsidRPr="00D85C93">
        <w:rPr>
          <w:sz w:val="20"/>
        </w:rPr>
        <w:t xml:space="preserve"> prediction list utilization flags predFlagL0 and predFlagL1.</w:t>
      </w:r>
    </w:p>
    <w:p w:rsidR="00C148C6" w:rsidRPr="00D85C93" w:rsidRDefault="00C148C6" w:rsidP="00C148C6">
      <w:pPr>
        <w:rPr>
          <w:sz w:val="20"/>
          <w:lang w:eastAsia="ko-KR"/>
        </w:rPr>
      </w:pPr>
      <w:r w:rsidRPr="00D85C93">
        <w:rPr>
          <w:sz w:val="20"/>
          <w:lang w:eastAsia="ko-KR"/>
        </w:rPr>
        <w:t>The motion vectors mvL0 and mvL1, the reference indices refIdxL0 and refIdxL1, and the prediction utilization flags predFlagL0 and predFlagL1 are derived as specified by the following ordered steps:</w:t>
      </w:r>
    </w:p>
    <w:p w:rsidR="00C148C6" w:rsidRPr="00D85C93" w:rsidRDefault="00C148C6" w:rsidP="00C148C6">
      <w:pPr>
        <w:numPr>
          <w:ilvl w:val="0"/>
          <w:numId w:val="26"/>
        </w:numPr>
        <w:tabs>
          <w:tab w:val="clear" w:pos="360"/>
          <w:tab w:val="left" w:pos="2977"/>
        </w:tabs>
        <w:ind w:left="709"/>
        <w:jc w:val="both"/>
        <w:rPr>
          <w:sz w:val="20"/>
          <w:lang w:eastAsia="ko-KR"/>
        </w:rPr>
      </w:pPr>
      <w:r w:rsidRPr="00D85C93">
        <w:rPr>
          <w:sz w:val="20"/>
          <w:lang w:eastAsia="ko-KR"/>
        </w:rPr>
        <w:t xml:space="preserve">The </w:t>
      </w:r>
      <w:r w:rsidRPr="00D85C93">
        <w:rPr>
          <w:sz w:val="20"/>
        </w:rPr>
        <w:t>derivation</w:t>
      </w:r>
      <w:r w:rsidRPr="00D85C93">
        <w:rPr>
          <w:sz w:val="20"/>
          <w:lang w:eastAsia="ko-KR"/>
        </w:rPr>
        <w:t xml:space="preserve"> process for merging candidates from neighboring prediction unit partitions in subclause</w:t>
      </w:r>
      <w:r w:rsidR="00DB0DC3" w:rsidRPr="00DB0DC3">
        <w:rPr>
          <w:rFonts w:hint="eastAsia"/>
          <w:sz w:val="20"/>
          <w:lang w:eastAsia="ko-KR"/>
        </w:rPr>
        <w:t>8.4.2.1.4</w:t>
      </w:r>
      <w:r w:rsidRPr="00D85C93">
        <w:rPr>
          <w:sz w:val="20"/>
          <w:lang w:eastAsia="ko-KR"/>
        </w:rPr>
        <w:t xml:space="preserve"> is invoked with </w:t>
      </w:r>
      <w:proofErr w:type="spellStart"/>
      <w:r w:rsidRPr="00D85C93">
        <w:rPr>
          <w:sz w:val="20"/>
          <w:lang w:eastAsia="ko-KR"/>
        </w:rPr>
        <w:t>luma</w:t>
      </w:r>
      <w:proofErr w:type="spellEnd"/>
      <w:r w:rsidRPr="00D85C93">
        <w:rPr>
          <w:sz w:val="20"/>
          <w:lang w:eastAsia="ko-KR"/>
        </w:rPr>
        <w:t xml:space="preserve"> location ( </w:t>
      </w:r>
      <w:proofErr w:type="spellStart"/>
      <w:r w:rsidRPr="00D85C93">
        <w:rPr>
          <w:sz w:val="20"/>
          <w:lang w:eastAsia="ko-KR"/>
        </w:rPr>
        <w:t>xP</w:t>
      </w:r>
      <w:proofErr w:type="spellEnd"/>
      <w:r w:rsidRPr="00D85C93">
        <w:rPr>
          <w:sz w:val="20"/>
          <w:lang w:eastAsia="ko-KR"/>
        </w:rPr>
        <w:t>, </w:t>
      </w:r>
      <w:proofErr w:type="spellStart"/>
      <w:r w:rsidRPr="00D85C93">
        <w:rPr>
          <w:sz w:val="20"/>
          <w:lang w:eastAsia="ko-KR"/>
        </w:rPr>
        <w:t>yP</w:t>
      </w:r>
      <w:proofErr w:type="spellEnd"/>
      <w:r w:rsidRPr="00D85C93">
        <w:rPr>
          <w:sz w:val="20"/>
          <w:lang w:eastAsia="ko-KR"/>
        </w:rPr>
        <w:t xml:space="preserve"> ), the width and the height of the prediction unit </w:t>
      </w:r>
      <w:proofErr w:type="spellStart"/>
      <w:r w:rsidRPr="00D85C93">
        <w:rPr>
          <w:sz w:val="20"/>
          <w:lang w:eastAsia="ko-KR"/>
        </w:rPr>
        <w:t>nPSW</w:t>
      </w:r>
      <w:proofErr w:type="spellEnd"/>
      <w:r w:rsidRPr="00D85C93">
        <w:rPr>
          <w:sz w:val="20"/>
          <w:lang w:eastAsia="ko-KR"/>
        </w:rPr>
        <w:t xml:space="preserve"> and </w:t>
      </w:r>
      <w:proofErr w:type="spellStart"/>
      <w:r w:rsidRPr="00D85C93">
        <w:rPr>
          <w:sz w:val="20"/>
          <w:lang w:eastAsia="ko-KR"/>
        </w:rPr>
        <w:t>nPSH</w:t>
      </w:r>
      <w:proofErr w:type="spellEnd"/>
      <w:r w:rsidRPr="00D85C93">
        <w:rPr>
          <w:sz w:val="20"/>
          <w:lang w:eastAsia="ko-KR"/>
        </w:rPr>
        <w:t xml:space="preserve"> and the partition index </w:t>
      </w:r>
      <w:proofErr w:type="spellStart"/>
      <w:r w:rsidRPr="00D85C93">
        <w:rPr>
          <w:sz w:val="20"/>
          <w:lang w:eastAsia="ko-KR"/>
        </w:rPr>
        <w:t>PartIdx</w:t>
      </w:r>
      <w:proofErr w:type="spellEnd"/>
      <w:r w:rsidRPr="00D85C93">
        <w:rPr>
          <w:sz w:val="20"/>
          <w:lang w:eastAsia="ko-KR"/>
        </w:rPr>
        <w:t xml:space="preserve"> as inputs and the output is assigned to the availability flags </w:t>
      </w:r>
      <w:proofErr w:type="spellStart"/>
      <w:r w:rsidRPr="00D85C93">
        <w:rPr>
          <w:sz w:val="20"/>
          <w:lang w:eastAsia="ko-KR"/>
        </w:rPr>
        <w:t>availableFlagN</w:t>
      </w:r>
      <w:proofErr w:type="spellEnd"/>
      <w:r w:rsidRPr="00D85C93">
        <w:rPr>
          <w:sz w:val="20"/>
          <w:lang w:eastAsia="ko-KR"/>
        </w:rPr>
        <w:t xml:space="preserve">, the motion vectors mvL0N and mvL1N, the reference indices refIdxL0N and refIdxL1N and </w:t>
      </w:r>
      <w:r w:rsidRPr="00D85C93">
        <w:rPr>
          <w:sz w:val="20"/>
        </w:rPr>
        <w:t>the prediction list utilization flags predFlagL0N and predFlagL1N</w:t>
      </w:r>
      <w:r w:rsidRPr="00D85C93">
        <w:rPr>
          <w:sz w:val="20"/>
          <w:lang w:eastAsia="ko-KR"/>
        </w:rPr>
        <w:t xml:space="preserve"> with N being replaced by A, B, C or D.</w:t>
      </w:r>
    </w:p>
    <w:p w:rsidR="00C148C6" w:rsidRPr="00D85C93" w:rsidRDefault="00C148C6" w:rsidP="00C148C6">
      <w:pPr>
        <w:numPr>
          <w:ilvl w:val="0"/>
          <w:numId w:val="26"/>
        </w:numPr>
        <w:tabs>
          <w:tab w:val="clear" w:pos="360"/>
          <w:tab w:val="left" w:pos="2977"/>
        </w:tabs>
        <w:ind w:left="709"/>
        <w:jc w:val="both"/>
        <w:rPr>
          <w:sz w:val="20"/>
          <w:lang w:eastAsia="ko-KR"/>
        </w:rPr>
      </w:pPr>
      <w:r w:rsidRPr="00D85C93">
        <w:rPr>
          <w:sz w:val="20"/>
          <w:lang w:eastAsia="ko-KR"/>
        </w:rPr>
        <w:t>The derivation process of reference indices for temporal merging candidate in subclause</w:t>
      </w:r>
      <w:r w:rsidR="00DB0DC3">
        <w:rPr>
          <w:rFonts w:hint="eastAsia"/>
          <w:sz w:val="20"/>
          <w:lang w:eastAsia="ko-KR"/>
        </w:rPr>
        <w:t>8.4.2.1.3</w:t>
      </w:r>
      <w:r w:rsidRPr="00D85C93">
        <w:rPr>
          <w:sz w:val="20"/>
          <w:lang w:eastAsia="ko-KR"/>
        </w:rPr>
        <w:t xml:space="preserve"> is invoked with </w:t>
      </w:r>
      <w:proofErr w:type="spellStart"/>
      <w:r w:rsidRPr="00D85C93">
        <w:rPr>
          <w:sz w:val="20"/>
          <w:lang w:eastAsia="ko-KR"/>
        </w:rPr>
        <w:t>luma</w:t>
      </w:r>
      <w:proofErr w:type="spellEnd"/>
      <w:r w:rsidRPr="00D85C93">
        <w:rPr>
          <w:sz w:val="20"/>
          <w:lang w:eastAsia="ko-KR"/>
        </w:rPr>
        <w:t xml:space="preserve"> location </w:t>
      </w:r>
      <w:proofErr w:type="gramStart"/>
      <w:r w:rsidRPr="00D85C93">
        <w:rPr>
          <w:sz w:val="20"/>
          <w:lang w:eastAsia="ko-KR"/>
        </w:rPr>
        <w:t xml:space="preserve">( </w:t>
      </w:r>
      <w:proofErr w:type="spellStart"/>
      <w:r w:rsidRPr="00D85C93">
        <w:rPr>
          <w:sz w:val="20"/>
          <w:lang w:eastAsia="ko-KR"/>
        </w:rPr>
        <w:t>xP</w:t>
      </w:r>
      <w:proofErr w:type="spellEnd"/>
      <w:proofErr w:type="gramEnd"/>
      <w:r w:rsidRPr="00D85C93">
        <w:rPr>
          <w:sz w:val="20"/>
          <w:lang w:eastAsia="ko-KR"/>
        </w:rPr>
        <w:t xml:space="preserve">, </w:t>
      </w:r>
      <w:proofErr w:type="spellStart"/>
      <w:r w:rsidRPr="00D85C93">
        <w:rPr>
          <w:sz w:val="20"/>
          <w:lang w:eastAsia="ko-KR"/>
        </w:rPr>
        <w:t>yP</w:t>
      </w:r>
      <w:proofErr w:type="spellEnd"/>
      <w:r w:rsidRPr="00D85C93">
        <w:rPr>
          <w:sz w:val="20"/>
          <w:lang w:eastAsia="ko-KR"/>
        </w:rPr>
        <w:t xml:space="preserve"> ), </w:t>
      </w:r>
      <w:proofErr w:type="spellStart"/>
      <w:r w:rsidRPr="00D85C93">
        <w:rPr>
          <w:sz w:val="20"/>
          <w:lang w:eastAsia="ko-KR"/>
        </w:rPr>
        <w:t>nPSW</w:t>
      </w:r>
      <w:proofErr w:type="spellEnd"/>
      <w:r w:rsidRPr="00D85C93">
        <w:rPr>
          <w:sz w:val="20"/>
          <w:lang w:eastAsia="ko-KR"/>
        </w:rPr>
        <w:t xml:space="preserve">, </w:t>
      </w:r>
      <w:proofErr w:type="spellStart"/>
      <w:r w:rsidRPr="00D85C93">
        <w:rPr>
          <w:sz w:val="20"/>
          <w:lang w:eastAsia="ko-KR"/>
        </w:rPr>
        <w:t>nPSH</w:t>
      </w:r>
      <w:proofErr w:type="spellEnd"/>
      <w:r w:rsidRPr="00D85C93">
        <w:rPr>
          <w:sz w:val="20"/>
          <w:lang w:eastAsia="ko-KR"/>
        </w:rPr>
        <w:t xml:space="preserve"> as the inputs and the output is directly assigned to </w:t>
      </w:r>
      <w:proofErr w:type="spellStart"/>
      <w:r w:rsidRPr="00D85C93">
        <w:rPr>
          <w:sz w:val="20"/>
          <w:lang w:eastAsia="ko-KR"/>
        </w:rPr>
        <w:t>refIdxLX</w:t>
      </w:r>
      <w:proofErr w:type="spellEnd"/>
      <w:r w:rsidRPr="00D85C93">
        <w:rPr>
          <w:sz w:val="20"/>
          <w:lang w:eastAsia="ko-KR"/>
        </w:rPr>
        <w:t>.</w:t>
      </w:r>
    </w:p>
    <w:p w:rsidR="00C148C6" w:rsidRPr="00D85C93" w:rsidRDefault="00C148C6" w:rsidP="00C148C6">
      <w:pPr>
        <w:numPr>
          <w:ilvl w:val="0"/>
          <w:numId w:val="26"/>
        </w:numPr>
        <w:tabs>
          <w:tab w:val="clear" w:pos="360"/>
          <w:tab w:val="clear" w:pos="1080"/>
          <w:tab w:val="left" w:pos="2977"/>
        </w:tabs>
        <w:ind w:left="709"/>
        <w:jc w:val="both"/>
        <w:rPr>
          <w:sz w:val="20"/>
          <w:lang w:eastAsia="ko-KR"/>
        </w:rPr>
      </w:pPr>
      <w:r w:rsidRPr="00D85C93">
        <w:rPr>
          <w:sz w:val="20"/>
          <w:lang w:eastAsia="ko-KR"/>
        </w:rPr>
        <w:t xml:space="preserve">The derivation process for temporal </w:t>
      </w:r>
      <w:proofErr w:type="spellStart"/>
      <w:r w:rsidRPr="00D85C93">
        <w:rPr>
          <w:sz w:val="20"/>
          <w:lang w:eastAsia="ko-KR"/>
        </w:rPr>
        <w:t>luma</w:t>
      </w:r>
      <w:proofErr w:type="spellEnd"/>
      <w:r w:rsidRPr="00D85C93">
        <w:rPr>
          <w:sz w:val="20"/>
          <w:lang w:eastAsia="ko-KR"/>
        </w:rPr>
        <w:t xml:space="preserve"> motion vector prediction in subclause</w:t>
      </w:r>
      <w:r w:rsidR="00DB0DC3">
        <w:rPr>
          <w:rFonts w:hint="eastAsia"/>
          <w:sz w:val="20"/>
          <w:lang w:eastAsia="ko-KR"/>
        </w:rPr>
        <w:t>8.4.2.1.7</w:t>
      </w:r>
      <w:r w:rsidRPr="00D85C93">
        <w:rPr>
          <w:sz w:val="20"/>
          <w:lang w:eastAsia="ko-KR"/>
        </w:rPr>
        <w:t xml:space="preserve"> is invoked with </w:t>
      </w:r>
      <w:proofErr w:type="spellStart"/>
      <w:r w:rsidRPr="00D85C93">
        <w:rPr>
          <w:sz w:val="20"/>
          <w:lang w:eastAsia="ko-KR"/>
        </w:rPr>
        <w:t>luma</w:t>
      </w:r>
      <w:proofErr w:type="spellEnd"/>
      <w:r w:rsidRPr="00D85C93">
        <w:rPr>
          <w:sz w:val="20"/>
          <w:lang w:eastAsia="ko-KR"/>
        </w:rPr>
        <w:t xml:space="preserve"> location </w:t>
      </w:r>
      <w:proofErr w:type="gramStart"/>
      <w:r w:rsidRPr="00D85C93">
        <w:rPr>
          <w:sz w:val="20"/>
          <w:lang w:eastAsia="ko-KR"/>
        </w:rPr>
        <w:t>( </w:t>
      </w:r>
      <w:proofErr w:type="spellStart"/>
      <w:r w:rsidRPr="00D85C93">
        <w:rPr>
          <w:sz w:val="20"/>
          <w:lang w:eastAsia="ko-KR"/>
        </w:rPr>
        <w:t>xP</w:t>
      </w:r>
      <w:proofErr w:type="spellEnd"/>
      <w:proofErr w:type="gramEnd"/>
      <w:r w:rsidRPr="00D85C93">
        <w:rPr>
          <w:sz w:val="20"/>
          <w:lang w:eastAsia="ko-KR"/>
        </w:rPr>
        <w:t>, </w:t>
      </w:r>
      <w:proofErr w:type="spellStart"/>
      <w:r w:rsidRPr="00D85C93">
        <w:rPr>
          <w:sz w:val="20"/>
          <w:lang w:eastAsia="ko-KR"/>
        </w:rPr>
        <w:t>yP</w:t>
      </w:r>
      <w:proofErr w:type="spellEnd"/>
      <w:r w:rsidRPr="00D85C93">
        <w:rPr>
          <w:sz w:val="20"/>
          <w:lang w:eastAsia="ko-KR"/>
        </w:rPr>
        <w:t xml:space="preserve"> ), </w:t>
      </w:r>
      <w:proofErr w:type="spellStart"/>
      <w:r w:rsidRPr="00D85C93">
        <w:rPr>
          <w:sz w:val="20"/>
          <w:lang w:eastAsia="ko-KR"/>
        </w:rPr>
        <w:t>refIdxLX</w:t>
      </w:r>
      <w:proofErr w:type="spellEnd"/>
      <w:r w:rsidRPr="00D85C93">
        <w:rPr>
          <w:sz w:val="20"/>
          <w:lang w:eastAsia="ko-KR"/>
        </w:rPr>
        <w:t xml:space="preserve"> as the inputs and with the output being the availability flag </w:t>
      </w:r>
      <w:proofErr w:type="spellStart"/>
      <w:r w:rsidRPr="00D85C93">
        <w:rPr>
          <w:sz w:val="20"/>
          <w:lang w:eastAsia="ko-KR"/>
        </w:rPr>
        <w:t>availableFlagLXCol</w:t>
      </w:r>
      <w:proofErr w:type="spellEnd"/>
      <w:r w:rsidRPr="00D85C93">
        <w:rPr>
          <w:sz w:val="20"/>
          <w:lang w:eastAsia="ko-KR"/>
        </w:rPr>
        <w:t xml:space="preserve"> and the temporal motion vector </w:t>
      </w:r>
      <w:proofErr w:type="spellStart"/>
      <w:r w:rsidRPr="00D85C93">
        <w:rPr>
          <w:sz w:val="20"/>
          <w:lang w:eastAsia="ko-KR"/>
        </w:rPr>
        <w:t>mvLXCol</w:t>
      </w:r>
      <w:proofErr w:type="spellEnd"/>
      <w:r w:rsidRPr="00D85C93">
        <w:rPr>
          <w:sz w:val="20"/>
          <w:lang w:eastAsia="ko-KR"/>
        </w:rPr>
        <w:t>.</w:t>
      </w:r>
      <w:r w:rsidRPr="00D85C93">
        <w:rPr>
          <w:rFonts w:hint="eastAsia"/>
          <w:sz w:val="20"/>
          <w:lang w:eastAsia="ko-KR"/>
        </w:rPr>
        <w:br/>
      </w:r>
      <w:r w:rsidRPr="00D85C93">
        <w:rPr>
          <w:sz w:val="20"/>
          <w:highlight w:val="yellow"/>
          <w:lang w:eastAsia="ko-KR"/>
        </w:rPr>
        <w:br/>
      </w:r>
      <w:r w:rsidRPr="00017400">
        <w:rPr>
          <w:rFonts w:hint="eastAsia"/>
          <w:sz w:val="20"/>
          <w:highlight w:val="yellow"/>
          <w:lang w:eastAsia="ko-KR"/>
        </w:rPr>
        <w:t xml:space="preserve">If </w:t>
      </w:r>
      <w:r w:rsidRPr="00017400">
        <w:rPr>
          <w:sz w:val="20"/>
          <w:highlight w:val="yellow"/>
          <w:lang w:eastAsia="ko-KR"/>
        </w:rPr>
        <w:t>mvL</w:t>
      </w:r>
      <w:r w:rsidRPr="00017400">
        <w:rPr>
          <w:rFonts w:hint="eastAsia"/>
          <w:sz w:val="20"/>
          <w:highlight w:val="yellow"/>
          <w:lang w:eastAsia="ko-KR"/>
        </w:rPr>
        <w:t>0</w:t>
      </w:r>
      <w:r w:rsidRPr="00017400">
        <w:rPr>
          <w:rFonts w:hint="eastAsia"/>
          <w:sz w:val="20"/>
          <w:highlight w:val="yellow"/>
        </w:rPr>
        <w:t>Col</w:t>
      </w:r>
      <w:r w:rsidRPr="00017400">
        <w:rPr>
          <w:sz w:val="20"/>
          <w:highlight w:val="yellow"/>
        </w:rPr>
        <w:t xml:space="preserve"> is equal to </w:t>
      </w:r>
      <w:r w:rsidRPr="00017400">
        <w:rPr>
          <w:rFonts w:hint="eastAsia"/>
          <w:sz w:val="20"/>
          <w:highlight w:val="yellow"/>
        </w:rPr>
        <w:t xml:space="preserve">mvL1Col </w:t>
      </w:r>
      <w:r w:rsidRPr="00017400">
        <w:rPr>
          <w:sz w:val="20"/>
          <w:highlight w:val="yellow"/>
        </w:rPr>
        <w:t xml:space="preserve">and </w:t>
      </w:r>
      <w:proofErr w:type="spellStart"/>
      <w:proofErr w:type="gramStart"/>
      <w:r w:rsidRPr="00017400">
        <w:rPr>
          <w:sz w:val="20"/>
          <w:highlight w:val="yellow"/>
        </w:rPr>
        <w:t>RefPicOrderCnt</w:t>
      </w:r>
      <w:proofErr w:type="spellEnd"/>
      <w:r w:rsidRPr="00017400">
        <w:rPr>
          <w:sz w:val="20"/>
          <w:highlight w:val="yellow"/>
        </w:rPr>
        <w:t>(</w:t>
      </w:r>
      <w:proofErr w:type="gramEnd"/>
      <w:r w:rsidRPr="00017400">
        <w:rPr>
          <w:sz w:val="20"/>
          <w:highlight w:val="yellow"/>
        </w:rPr>
        <w:t> </w:t>
      </w:r>
      <w:proofErr w:type="spellStart"/>
      <w:r w:rsidRPr="00017400">
        <w:rPr>
          <w:sz w:val="20"/>
          <w:highlight w:val="yellow"/>
        </w:rPr>
        <w:t>currPic</w:t>
      </w:r>
      <w:proofErr w:type="spellEnd"/>
      <w:r w:rsidRPr="00017400">
        <w:rPr>
          <w:sz w:val="20"/>
          <w:highlight w:val="yellow"/>
        </w:rPr>
        <w:t xml:space="preserve">, refIdxL0, L0 ) is equal to </w:t>
      </w:r>
      <w:proofErr w:type="spellStart"/>
      <w:r w:rsidRPr="00017400">
        <w:rPr>
          <w:sz w:val="20"/>
          <w:highlight w:val="yellow"/>
        </w:rPr>
        <w:t>RefPicOrderCnt</w:t>
      </w:r>
      <w:proofErr w:type="spellEnd"/>
      <w:r w:rsidRPr="00017400">
        <w:rPr>
          <w:sz w:val="20"/>
          <w:highlight w:val="yellow"/>
        </w:rPr>
        <w:t>( </w:t>
      </w:r>
      <w:proofErr w:type="spellStart"/>
      <w:r w:rsidRPr="00017400">
        <w:rPr>
          <w:sz w:val="20"/>
          <w:highlight w:val="yellow"/>
        </w:rPr>
        <w:t>currPic</w:t>
      </w:r>
      <w:proofErr w:type="spellEnd"/>
      <w:r w:rsidRPr="00017400">
        <w:rPr>
          <w:sz w:val="20"/>
          <w:highlight w:val="yellow"/>
        </w:rPr>
        <w:t>, refIdxL1, L1 ), the following applies.</w:t>
      </w:r>
      <w:r w:rsidRPr="00017400">
        <w:rPr>
          <w:rFonts w:hint="eastAsia"/>
          <w:sz w:val="20"/>
          <w:highlight w:val="yellow"/>
          <w:lang w:eastAsia="ko-KR"/>
        </w:rPr>
        <w:br/>
      </w:r>
      <w:r w:rsidRPr="00017400">
        <w:rPr>
          <w:rFonts w:hint="eastAsia"/>
          <w:sz w:val="20"/>
          <w:highlight w:val="yellow"/>
          <w:lang w:eastAsia="ko-KR"/>
        </w:rPr>
        <w:br/>
      </w:r>
      <w:r w:rsidRPr="00017400">
        <w:rPr>
          <w:rFonts w:hint="eastAsia"/>
          <w:sz w:val="20"/>
          <w:highlight w:val="yellow"/>
          <w:lang w:eastAsia="ko-KR"/>
        </w:rPr>
        <w:t>–</w:t>
      </w:r>
      <w:r w:rsidRPr="00017400">
        <w:rPr>
          <w:sz w:val="20"/>
          <w:highlight w:val="yellow"/>
          <w:lang w:eastAsia="ko-KR"/>
        </w:rPr>
        <w:tab/>
        <w:t>If the prediction unit</w:t>
      </w:r>
      <w:r>
        <w:rPr>
          <w:rFonts w:hint="eastAsia"/>
          <w:sz w:val="20"/>
          <w:highlight w:val="yellow"/>
          <w:lang w:eastAsia="ko-KR"/>
        </w:rPr>
        <w:t xml:space="preserve"> A</w:t>
      </w:r>
      <w:r w:rsidRPr="00017400">
        <w:rPr>
          <w:sz w:val="20"/>
          <w:highlight w:val="yellow"/>
          <w:lang w:eastAsia="ko-KR"/>
        </w:rPr>
        <w:t xml:space="preserve"> covering </w:t>
      </w:r>
      <w:proofErr w:type="spellStart"/>
      <w:r w:rsidRPr="00017400">
        <w:rPr>
          <w:sz w:val="20"/>
          <w:highlight w:val="yellow"/>
          <w:lang w:eastAsia="ko-KR"/>
        </w:rPr>
        <w:t>luma</w:t>
      </w:r>
      <w:proofErr w:type="spellEnd"/>
      <w:r w:rsidRPr="00017400">
        <w:rPr>
          <w:sz w:val="20"/>
          <w:highlight w:val="yellow"/>
          <w:lang w:eastAsia="ko-KR"/>
        </w:rPr>
        <w:t xml:space="preserve"> location ( xP-1, </w:t>
      </w:r>
      <w:proofErr w:type="spellStart"/>
      <w:r w:rsidRPr="00017400">
        <w:rPr>
          <w:sz w:val="20"/>
          <w:highlight w:val="yellow"/>
          <w:lang w:eastAsia="ko-KR"/>
        </w:rPr>
        <w:t>yP</w:t>
      </w:r>
      <w:proofErr w:type="spellEnd"/>
      <w:r w:rsidRPr="00017400">
        <w:rPr>
          <w:sz w:val="20"/>
          <w:highlight w:val="yellow"/>
          <w:lang w:eastAsia="ko-KR"/>
        </w:rPr>
        <w:t xml:space="preserve"> ) is available</w:t>
      </w:r>
      <w:r w:rsidR="00D1229A">
        <w:rPr>
          <w:rFonts w:hint="eastAsia"/>
          <w:sz w:val="20"/>
          <w:highlight w:val="yellow"/>
          <w:lang w:eastAsia="ko-KR"/>
        </w:rPr>
        <w:t xml:space="preserve"> </w:t>
      </w:r>
      <w:r w:rsidRPr="00017400">
        <w:rPr>
          <w:sz w:val="20"/>
          <w:highlight w:val="yellow"/>
          <w:lang w:eastAsia="ko-KR"/>
        </w:rPr>
        <w:t>and</w:t>
      </w:r>
      <w:r w:rsidR="00D1229A">
        <w:rPr>
          <w:rFonts w:hint="eastAsia"/>
          <w:sz w:val="20"/>
          <w:highlight w:val="yellow"/>
          <w:lang w:eastAsia="ko-KR"/>
        </w:rPr>
        <w:t xml:space="preserve"> </w:t>
      </w:r>
      <w:proofErr w:type="spellStart"/>
      <w:r w:rsidRPr="00017400">
        <w:rPr>
          <w:sz w:val="20"/>
          <w:highlight w:val="yellow"/>
          <w:lang w:eastAsia="ko-KR"/>
        </w:rPr>
        <w:t>PredMode</w:t>
      </w:r>
      <w:r w:rsidR="007702F8">
        <w:rPr>
          <w:rFonts w:hint="eastAsia"/>
          <w:sz w:val="20"/>
          <w:highlight w:val="yellow"/>
          <w:lang w:eastAsia="ko-KR"/>
        </w:rPr>
        <w:t>Ais</w:t>
      </w:r>
      <w:proofErr w:type="spellEnd"/>
      <w:r w:rsidR="007702F8">
        <w:rPr>
          <w:rFonts w:hint="eastAsia"/>
          <w:sz w:val="20"/>
          <w:highlight w:val="yellow"/>
          <w:lang w:eastAsia="ko-KR"/>
        </w:rPr>
        <w:t xml:space="preserve"> </w:t>
      </w:r>
      <w:r w:rsidRPr="00017400">
        <w:rPr>
          <w:sz w:val="20"/>
          <w:highlight w:val="yellow"/>
          <w:lang w:eastAsia="ko-KR"/>
        </w:rPr>
        <w:t xml:space="preserve">not </w:t>
      </w:r>
      <w:proofErr w:type="spellStart"/>
      <w:r w:rsidRPr="00017400">
        <w:rPr>
          <w:sz w:val="20"/>
          <w:highlight w:val="yellow"/>
          <w:lang w:eastAsia="ko-KR"/>
        </w:rPr>
        <w:t>MODE_INTRA</w:t>
      </w:r>
      <w:r w:rsidRPr="000A7B73">
        <w:rPr>
          <w:rFonts w:hint="eastAsia"/>
          <w:sz w:val="20"/>
          <w:highlight w:val="yellow"/>
          <w:lang w:eastAsia="ko-KR"/>
        </w:rPr>
        <w:t>and</w:t>
      </w:r>
      <w:proofErr w:type="spellEnd"/>
      <w:r w:rsidRPr="000A7B73">
        <w:rPr>
          <w:rFonts w:hint="eastAsia"/>
          <w:sz w:val="20"/>
          <w:highlight w:val="yellow"/>
          <w:lang w:eastAsia="ko-KR"/>
        </w:rPr>
        <w:t xml:space="preserve"> </w:t>
      </w:r>
      <w:r w:rsidRPr="000A7B73">
        <w:rPr>
          <w:sz w:val="20"/>
          <w:highlight w:val="yellow"/>
          <w:lang w:eastAsia="ko-KR"/>
        </w:rPr>
        <w:t>predFlagL</w:t>
      </w:r>
      <w:r w:rsidR="007702F8">
        <w:rPr>
          <w:rFonts w:hint="eastAsia"/>
          <w:sz w:val="20"/>
          <w:highlight w:val="yellow"/>
          <w:lang w:eastAsia="ko-KR"/>
        </w:rPr>
        <w:t>0A</w:t>
      </w:r>
      <w:r w:rsidRPr="000A7B73">
        <w:rPr>
          <w:rFonts w:hint="eastAsia"/>
          <w:sz w:val="20"/>
          <w:highlight w:val="yellow"/>
          <w:lang w:eastAsia="ko-KR"/>
        </w:rPr>
        <w:t>is</w:t>
      </w:r>
      <w:r w:rsidRPr="000A7B73">
        <w:rPr>
          <w:sz w:val="20"/>
          <w:highlight w:val="yellow"/>
          <w:lang w:eastAsia="ko-KR"/>
        </w:rPr>
        <w:t xml:space="preserve"> equal to </w:t>
      </w:r>
      <w:r w:rsidRPr="000A7B73">
        <w:rPr>
          <w:rFonts w:hint="eastAsia"/>
          <w:sz w:val="20"/>
          <w:highlight w:val="yellow"/>
          <w:lang w:eastAsia="ko-KR"/>
        </w:rPr>
        <w:t>1</w:t>
      </w:r>
      <w:r w:rsidR="00010332">
        <w:rPr>
          <w:rFonts w:hint="eastAsia"/>
          <w:sz w:val="20"/>
          <w:highlight w:val="yellow"/>
          <w:lang w:eastAsia="ko-KR"/>
        </w:rPr>
        <w:t xml:space="preserve"> and mvL0A is </w:t>
      </w:r>
      <w:r w:rsidR="00D46B52">
        <w:rPr>
          <w:rFonts w:hint="eastAsia"/>
          <w:sz w:val="20"/>
          <w:highlight w:val="yellow"/>
          <w:lang w:eastAsia="ko-KR"/>
        </w:rPr>
        <w:t xml:space="preserve">not </w:t>
      </w:r>
      <w:r w:rsidR="00010332">
        <w:rPr>
          <w:rFonts w:hint="eastAsia"/>
          <w:sz w:val="20"/>
          <w:highlight w:val="yellow"/>
          <w:lang w:eastAsia="ko-KR"/>
        </w:rPr>
        <w:t xml:space="preserve">equal to </w:t>
      </w:r>
      <w:r w:rsidR="00D46B52">
        <w:rPr>
          <w:rFonts w:hint="eastAsia"/>
          <w:sz w:val="20"/>
          <w:highlight w:val="yellow"/>
          <w:lang w:eastAsia="ko-KR"/>
        </w:rPr>
        <w:t>(</w:t>
      </w:r>
      <w:r w:rsidR="00B4755E">
        <w:rPr>
          <w:rFonts w:hint="eastAsia"/>
          <w:sz w:val="20"/>
          <w:highlight w:val="yellow"/>
          <w:lang w:eastAsia="ko-KR"/>
        </w:rPr>
        <w:t>0</w:t>
      </w:r>
      <w:r w:rsidR="00D46B52">
        <w:rPr>
          <w:rFonts w:hint="eastAsia"/>
          <w:sz w:val="20"/>
          <w:highlight w:val="yellow"/>
          <w:lang w:eastAsia="ko-KR"/>
        </w:rPr>
        <w:t>,0)</w:t>
      </w:r>
      <w:r w:rsidR="007702F8">
        <w:rPr>
          <w:rFonts w:hint="eastAsia"/>
          <w:sz w:val="20"/>
          <w:highlight w:val="yellow"/>
          <w:lang w:eastAsia="ko-KR"/>
        </w:rPr>
        <w:t>:</w:t>
      </w:r>
      <w:r w:rsidRPr="00017400">
        <w:rPr>
          <w:rFonts w:hint="eastAsia"/>
          <w:sz w:val="20"/>
          <w:highlight w:val="yellow"/>
          <w:lang w:eastAsia="ko-KR"/>
        </w:rPr>
        <w:br/>
        <w:t xml:space="preserve">     mvL1Col = </w:t>
      </w:r>
      <w:r w:rsidRPr="00017400">
        <w:rPr>
          <w:sz w:val="20"/>
          <w:highlight w:val="yellow"/>
          <w:lang w:eastAsia="ko-KR"/>
        </w:rPr>
        <w:t>mvL0</w:t>
      </w:r>
      <w:r w:rsidRPr="00017400">
        <w:rPr>
          <w:rFonts w:hint="eastAsia"/>
          <w:sz w:val="20"/>
          <w:highlight w:val="yellow"/>
          <w:lang w:eastAsia="ko-KR"/>
        </w:rPr>
        <w:t>A</w:t>
      </w:r>
      <w:ins w:id="552" w:author="Hui Yong KIM" w:date="2011-07-12T22:03:00Z">
        <w:r w:rsidR="002D4935">
          <w:rPr>
            <w:sz w:val="20"/>
            <w:highlight w:val="yellow"/>
            <w:lang w:eastAsia="ko-KR"/>
          </w:rPr>
          <w:br/>
        </w:r>
      </w:ins>
      <w:r w:rsidRPr="00017400">
        <w:rPr>
          <w:sz w:val="20"/>
          <w:highlight w:val="yellow"/>
          <w:lang w:eastAsia="ko-KR"/>
        </w:rPr>
        <w:br/>
      </w:r>
      <w:r w:rsidRPr="00017400">
        <w:rPr>
          <w:rFonts w:hint="eastAsia"/>
          <w:sz w:val="20"/>
          <w:highlight w:val="yellow"/>
          <w:lang w:eastAsia="ko-KR"/>
        </w:rPr>
        <w:t>–</w:t>
      </w:r>
      <w:r w:rsidRPr="00017400">
        <w:rPr>
          <w:sz w:val="20"/>
          <w:highlight w:val="yellow"/>
          <w:lang w:eastAsia="ko-KR"/>
        </w:rPr>
        <w:tab/>
      </w:r>
      <w:r w:rsidRPr="00017400">
        <w:rPr>
          <w:rFonts w:hint="eastAsia"/>
          <w:sz w:val="20"/>
          <w:highlight w:val="yellow"/>
          <w:lang w:eastAsia="ko-KR"/>
        </w:rPr>
        <w:t>Otherwise</w:t>
      </w:r>
      <w:r w:rsidR="007702F8">
        <w:rPr>
          <w:rFonts w:hint="eastAsia"/>
          <w:sz w:val="20"/>
          <w:highlight w:val="yellow"/>
          <w:lang w:eastAsia="ko-KR"/>
        </w:rPr>
        <w:t>,</w:t>
      </w:r>
      <w:r w:rsidRPr="00017400">
        <w:rPr>
          <w:rFonts w:hint="eastAsia"/>
          <w:sz w:val="20"/>
          <w:highlight w:val="yellow"/>
          <w:lang w:eastAsia="ko-KR"/>
        </w:rPr>
        <w:t xml:space="preserve"> i</w:t>
      </w:r>
      <w:r w:rsidRPr="00017400">
        <w:rPr>
          <w:sz w:val="20"/>
          <w:highlight w:val="yellow"/>
          <w:lang w:eastAsia="ko-KR"/>
        </w:rPr>
        <w:t>f the prediction unit</w:t>
      </w:r>
      <w:r>
        <w:rPr>
          <w:rFonts w:hint="eastAsia"/>
          <w:sz w:val="20"/>
          <w:highlight w:val="yellow"/>
          <w:lang w:eastAsia="ko-KR"/>
        </w:rPr>
        <w:t xml:space="preserve"> B</w:t>
      </w:r>
      <w:r w:rsidRPr="00017400">
        <w:rPr>
          <w:sz w:val="20"/>
          <w:highlight w:val="yellow"/>
          <w:lang w:eastAsia="ko-KR"/>
        </w:rPr>
        <w:t xml:space="preserve"> covering </w:t>
      </w:r>
      <w:proofErr w:type="spellStart"/>
      <w:r w:rsidRPr="00017400">
        <w:rPr>
          <w:sz w:val="20"/>
          <w:highlight w:val="yellow"/>
          <w:lang w:eastAsia="ko-KR"/>
        </w:rPr>
        <w:t>luma</w:t>
      </w:r>
      <w:proofErr w:type="spellEnd"/>
      <w:r w:rsidRPr="00017400">
        <w:rPr>
          <w:sz w:val="20"/>
          <w:highlight w:val="yellow"/>
          <w:lang w:eastAsia="ko-KR"/>
        </w:rPr>
        <w:t xml:space="preserve"> location ( </w:t>
      </w:r>
      <w:proofErr w:type="spellStart"/>
      <w:r w:rsidRPr="00017400">
        <w:rPr>
          <w:sz w:val="20"/>
          <w:highlight w:val="yellow"/>
          <w:lang w:eastAsia="ko-KR"/>
        </w:rPr>
        <w:t>xP</w:t>
      </w:r>
      <w:proofErr w:type="spellEnd"/>
      <w:r w:rsidRPr="00017400">
        <w:rPr>
          <w:sz w:val="20"/>
          <w:highlight w:val="yellow"/>
          <w:lang w:eastAsia="ko-KR"/>
        </w:rPr>
        <w:t>, yP</w:t>
      </w:r>
      <w:r w:rsidRPr="00017400">
        <w:rPr>
          <w:rFonts w:hint="eastAsia"/>
          <w:sz w:val="20"/>
          <w:highlight w:val="yellow"/>
          <w:lang w:eastAsia="ko-KR"/>
        </w:rPr>
        <w:t>-1</w:t>
      </w:r>
      <w:r w:rsidRPr="00017400">
        <w:rPr>
          <w:sz w:val="20"/>
          <w:highlight w:val="yellow"/>
          <w:lang w:eastAsia="ko-KR"/>
        </w:rPr>
        <w:t xml:space="preserve"> ) is available and </w:t>
      </w:r>
      <w:proofErr w:type="spellStart"/>
      <w:r w:rsidRPr="00017400">
        <w:rPr>
          <w:sz w:val="20"/>
          <w:highlight w:val="yellow"/>
          <w:lang w:eastAsia="ko-KR"/>
        </w:rPr>
        <w:t>PredMode</w:t>
      </w:r>
      <w:r w:rsidR="007702F8">
        <w:rPr>
          <w:rFonts w:hint="eastAsia"/>
          <w:sz w:val="20"/>
          <w:highlight w:val="yellow"/>
          <w:lang w:eastAsia="ko-KR"/>
        </w:rPr>
        <w:t>B</w:t>
      </w:r>
      <w:proofErr w:type="spellEnd"/>
      <w:r w:rsidRPr="00017400">
        <w:rPr>
          <w:sz w:val="20"/>
          <w:highlight w:val="yellow"/>
          <w:lang w:eastAsia="ko-KR"/>
        </w:rPr>
        <w:t xml:space="preserve"> is not MODE_INTRA</w:t>
      </w:r>
      <w:r w:rsidRPr="00017400">
        <w:rPr>
          <w:rFonts w:hint="eastAsia"/>
          <w:sz w:val="20"/>
          <w:highlight w:val="yellow"/>
          <w:lang w:eastAsia="ko-KR"/>
        </w:rPr>
        <w:t xml:space="preserve"> and </w:t>
      </w:r>
      <w:r w:rsidRPr="000A7B73">
        <w:rPr>
          <w:sz w:val="20"/>
          <w:highlight w:val="yellow"/>
          <w:lang w:eastAsia="ko-KR"/>
        </w:rPr>
        <w:t>predFlagL0</w:t>
      </w:r>
      <w:r w:rsidR="007702F8">
        <w:rPr>
          <w:rFonts w:hint="eastAsia"/>
          <w:sz w:val="20"/>
          <w:highlight w:val="yellow"/>
          <w:lang w:eastAsia="ko-KR"/>
        </w:rPr>
        <w:t>B</w:t>
      </w:r>
      <w:r w:rsidRPr="000A7B73">
        <w:rPr>
          <w:rFonts w:hint="eastAsia"/>
          <w:sz w:val="20"/>
          <w:highlight w:val="yellow"/>
          <w:lang w:eastAsia="ko-KR"/>
        </w:rPr>
        <w:t xml:space="preserve"> is</w:t>
      </w:r>
      <w:r w:rsidRPr="000A7B73">
        <w:rPr>
          <w:sz w:val="20"/>
          <w:highlight w:val="yellow"/>
          <w:lang w:eastAsia="ko-KR"/>
        </w:rPr>
        <w:t xml:space="preserve"> equal to </w:t>
      </w:r>
      <w:r w:rsidRPr="000A7B73">
        <w:rPr>
          <w:rFonts w:hint="eastAsia"/>
          <w:sz w:val="20"/>
          <w:highlight w:val="yellow"/>
          <w:lang w:eastAsia="ko-KR"/>
        </w:rPr>
        <w:t>1</w:t>
      </w:r>
      <w:r w:rsidR="00D46B52">
        <w:rPr>
          <w:rFonts w:hint="eastAsia"/>
          <w:sz w:val="20"/>
          <w:highlight w:val="yellow"/>
          <w:lang w:eastAsia="ko-KR"/>
        </w:rPr>
        <w:t xml:space="preserve"> and mvL0B is not equal to (0,0)</w:t>
      </w:r>
      <w:r w:rsidR="007702F8">
        <w:rPr>
          <w:rFonts w:hint="eastAsia"/>
          <w:sz w:val="20"/>
          <w:highlight w:val="yellow"/>
          <w:lang w:eastAsia="ko-KR"/>
        </w:rPr>
        <w:t>:</w:t>
      </w:r>
      <w:r w:rsidRPr="00017400">
        <w:rPr>
          <w:rFonts w:hint="eastAsia"/>
          <w:sz w:val="20"/>
          <w:highlight w:val="yellow"/>
          <w:lang w:eastAsia="ko-KR"/>
        </w:rPr>
        <w:br/>
        <w:t xml:space="preserve">     mvL1Col = </w:t>
      </w:r>
      <w:r w:rsidRPr="00017400">
        <w:rPr>
          <w:sz w:val="20"/>
          <w:highlight w:val="yellow"/>
          <w:lang w:eastAsia="ko-KR"/>
        </w:rPr>
        <w:t>mvL0</w:t>
      </w:r>
      <w:r>
        <w:rPr>
          <w:rFonts w:hint="eastAsia"/>
          <w:sz w:val="20"/>
          <w:highlight w:val="yellow"/>
          <w:lang w:eastAsia="ko-KR"/>
        </w:rPr>
        <w:t>B</w:t>
      </w:r>
      <w:r w:rsidRPr="00017400">
        <w:rPr>
          <w:sz w:val="20"/>
          <w:highlight w:val="yellow"/>
          <w:lang w:eastAsia="ko-KR"/>
        </w:rPr>
        <w:br/>
      </w:r>
      <w:r w:rsidRPr="00017400">
        <w:rPr>
          <w:rFonts w:hint="eastAsia"/>
          <w:sz w:val="20"/>
          <w:highlight w:val="yellow"/>
          <w:lang w:eastAsia="ko-KR"/>
        </w:rPr>
        <w:t>–</w:t>
      </w:r>
      <w:r w:rsidRPr="00017400">
        <w:rPr>
          <w:sz w:val="20"/>
          <w:highlight w:val="yellow"/>
          <w:lang w:eastAsia="ko-KR"/>
        </w:rPr>
        <w:tab/>
      </w:r>
      <w:r w:rsidRPr="00017400">
        <w:rPr>
          <w:rFonts w:hint="eastAsia"/>
          <w:sz w:val="20"/>
          <w:highlight w:val="yellow"/>
          <w:lang w:eastAsia="ko-KR"/>
        </w:rPr>
        <w:t>Otherwise</w:t>
      </w:r>
      <w:r w:rsidR="007702F8">
        <w:rPr>
          <w:rFonts w:hint="eastAsia"/>
          <w:sz w:val="20"/>
          <w:highlight w:val="yellow"/>
          <w:lang w:eastAsia="ko-KR"/>
        </w:rPr>
        <w:t>,</w:t>
      </w:r>
      <w:r w:rsidRPr="00017400">
        <w:rPr>
          <w:rFonts w:hint="eastAsia"/>
          <w:sz w:val="20"/>
          <w:highlight w:val="yellow"/>
          <w:lang w:eastAsia="ko-KR"/>
        </w:rPr>
        <w:t xml:space="preserve"> i</w:t>
      </w:r>
      <w:r w:rsidRPr="00017400">
        <w:rPr>
          <w:sz w:val="20"/>
          <w:highlight w:val="yellow"/>
          <w:lang w:eastAsia="ko-KR"/>
        </w:rPr>
        <w:t xml:space="preserve">f the </w:t>
      </w:r>
      <w:proofErr w:type="spellStart"/>
      <w:r w:rsidRPr="00017400">
        <w:rPr>
          <w:sz w:val="20"/>
          <w:highlight w:val="yellow"/>
          <w:lang w:eastAsia="ko-KR"/>
        </w:rPr>
        <w:t>prediction</w:t>
      </w:r>
      <w:r w:rsidR="007702F8">
        <w:rPr>
          <w:rFonts w:hint="eastAsia"/>
          <w:sz w:val="20"/>
          <w:highlight w:val="yellow"/>
          <w:lang w:eastAsia="ko-KR"/>
        </w:rPr>
        <w:t>unit</w:t>
      </w:r>
      <w:proofErr w:type="spellEnd"/>
      <w:r w:rsidR="007702F8">
        <w:rPr>
          <w:rFonts w:hint="eastAsia"/>
          <w:sz w:val="20"/>
          <w:highlight w:val="yellow"/>
          <w:lang w:eastAsia="ko-KR"/>
        </w:rPr>
        <w:t xml:space="preserve"> </w:t>
      </w:r>
      <w:r>
        <w:rPr>
          <w:rFonts w:hint="eastAsia"/>
          <w:sz w:val="20"/>
          <w:highlight w:val="yellow"/>
          <w:lang w:eastAsia="ko-KR"/>
        </w:rPr>
        <w:t>E</w:t>
      </w:r>
      <w:r w:rsidRPr="00017400">
        <w:rPr>
          <w:sz w:val="20"/>
          <w:highlight w:val="yellow"/>
          <w:lang w:eastAsia="ko-KR"/>
        </w:rPr>
        <w:t xml:space="preserve"> covering </w:t>
      </w:r>
      <w:proofErr w:type="spellStart"/>
      <w:r w:rsidRPr="00017400">
        <w:rPr>
          <w:sz w:val="20"/>
          <w:highlight w:val="yellow"/>
          <w:lang w:eastAsia="ko-KR"/>
        </w:rPr>
        <w:t>luma</w:t>
      </w:r>
      <w:proofErr w:type="spellEnd"/>
      <w:r w:rsidRPr="00017400">
        <w:rPr>
          <w:sz w:val="20"/>
          <w:highlight w:val="yellow"/>
          <w:lang w:eastAsia="ko-KR"/>
        </w:rPr>
        <w:t xml:space="preserve"> location ( xP-1, yP</w:t>
      </w:r>
      <w:r w:rsidRPr="00017400">
        <w:rPr>
          <w:rFonts w:hint="eastAsia"/>
          <w:sz w:val="20"/>
          <w:highlight w:val="yellow"/>
          <w:lang w:eastAsia="ko-KR"/>
        </w:rPr>
        <w:t>-1</w:t>
      </w:r>
      <w:r w:rsidRPr="00017400">
        <w:rPr>
          <w:sz w:val="20"/>
          <w:highlight w:val="yellow"/>
          <w:lang w:eastAsia="ko-KR"/>
        </w:rPr>
        <w:t xml:space="preserve"> ) is available and </w:t>
      </w:r>
      <w:proofErr w:type="spellStart"/>
      <w:r w:rsidRPr="00017400">
        <w:rPr>
          <w:sz w:val="20"/>
          <w:highlight w:val="yellow"/>
          <w:lang w:eastAsia="ko-KR"/>
        </w:rPr>
        <w:t>PredMode</w:t>
      </w:r>
      <w:r w:rsidR="007702F8">
        <w:rPr>
          <w:rFonts w:hint="eastAsia"/>
          <w:sz w:val="20"/>
          <w:highlight w:val="yellow"/>
          <w:lang w:eastAsia="ko-KR"/>
        </w:rPr>
        <w:t>E</w:t>
      </w:r>
      <w:proofErr w:type="spellEnd"/>
      <w:r w:rsidRPr="00017400">
        <w:rPr>
          <w:sz w:val="20"/>
          <w:highlight w:val="yellow"/>
          <w:lang w:eastAsia="ko-KR"/>
        </w:rPr>
        <w:t xml:space="preserve"> is not MODE_INTRA</w:t>
      </w:r>
      <w:r w:rsidRPr="00017400">
        <w:rPr>
          <w:rFonts w:hint="eastAsia"/>
          <w:sz w:val="20"/>
          <w:highlight w:val="yellow"/>
          <w:lang w:eastAsia="ko-KR"/>
        </w:rPr>
        <w:t xml:space="preserve"> and </w:t>
      </w:r>
      <w:r w:rsidRPr="000A7B73">
        <w:rPr>
          <w:sz w:val="20"/>
          <w:highlight w:val="yellow"/>
          <w:lang w:eastAsia="ko-KR"/>
        </w:rPr>
        <w:t>predFlagL</w:t>
      </w:r>
      <w:r w:rsidR="007702F8">
        <w:rPr>
          <w:rFonts w:hint="eastAsia"/>
          <w:sz w:val="20"/>
          <w:highlight w:val="yellow"/>
          <w:lang w:eastAsia="ko-KR"/>
        </w:rPr>
        <w:t>0E</w:t>
      </w:r>
      <w:r w:rsidRPr="000A7B73">
        <w:rPr>
          <w:rFonts w:hint="eastAsia"/>
          <w:sz w:val="20"/>
          <w:highlight w:val="yellow"/>
          <w:lang w:eastAsia="ko-KR"/>
        </w:rPr>
        <w:t xml:space="preserve"> is</w:t>
      </w:r>
      <w:r w:rsidRPr="000A7B73">
        <w:rPr>
          <w:sz w:val="20"/>
          <w:highlight w:val="yellow"/>
          <w:lang w:eastAsia="ko-KR"/>
        </w:rPr>
        <w:t xml:space="preserve"> equal to </w:t>
      </w:r>
      <w:r w:rsidRPr="000A7B73">
        <w:rPr>
          <w:rFonts w:hint="eastAsia"/>
          <w:sz w:val="20"/>
          <w:highlight w:val="yellow"/>
          <w:lang w:eastAsia="ko-KR"/>
        </w:rPr>
        <w:t>1</w:t>
      </w:r>
      <w:r w:rsidR="00D46B52">
        <w:rPr>
          <w:rFonts w:hint="eastAsia"/>
          <w:sz w:val="20"/>
          <w:highlight w:val="yellow"/>
          <w:lang w:eastAsia="ko-KR"/>
        </w:rPr>
        <w:t xml:space="preserve"> and mvL0E is not equal to (0,0)</w:t>
      </w:r>
      <w:r w:rsidR="007702F8">
        <w:rPr>
          <w:rFonts w:hint="eastAsia"/>
          <w:sz w:val="20"/>
          <w:highlight w:val="yellow"/>
          <w:lang w:eastAsia="ko-KR"/>
        </w:rPr>
        <w:t>:</w:t>
      </w:r>
      <w:r w:rsidRPr="00017400">
        <w:rPr>
          <w:rFonts w:hint="eastAsia"/>
          <w:sz w:val="20"/>
          <w:highlight w:val="yellow"/>
          <w:lang w:eastAsia="ko-KR"/>
        </w:rPr>
        <w:br/>
        <w:t xml:space="preserve">     mvL1Col = </w:t>
      </w:r>
      <w:r w:rsidRPr="00017400">
        <w:rPr>
          <w:sz w:val="20"/>
          <w:highlight w:val="yellow"/>
          <w:lang w:eastAsia="ko-KR"/>
        </w:rPr>
        <w:t>mvL0</w:t>
      </w:r>
      <w:r>
        <w:rPr>
          <w:rFonts w:hint="eastAsia"/>
          <w:sz w:val="20"/>
          <w:highlight w:val="yellow"/>
          <w:lang w:eastAsia="ko-KR"/>
        </w:rPr>
        <w:t>E</w:t>
      </w:r>
      <w:r w:rsidRPr="00017400">
        <w:rPr>
          <w:rFonts w:hint="eastAsia"/>
          <w:sz w:val="20"/>
          <w:highlight w:val="yellow"/>
          <w:lang w:eastAsia="ko-KR"/>
        </w:rPr>
        <w:br/>
      </w:r>
      <w:r w:rsidRPr="00017400">
        <w:rPr>
          <w:rFonts w:hint="eastAsia"/>
          <w:sz w:val="20"/>
          <w:highlight w:val="yellow"/>
          <w:lang w:eastAsia="ko-KR"/>
        </w:rPr>
        <w:br/>
      </w:r>
      <w:r w:rsidRPr="00C148C6">
        <w:rPr>
          <w:rFonts w:hint="eastAsia"/>
          <w:sz w:val="20"/>
          <w:highlight w:val="green"/>
          <w:lang w:eastAsia="ko-KR"/>
        </w:rPr>
        <w:t>–</w:t>
      </w:r>
      <w:r w:rsidRPr="00C148C6">
        <w:rPr>
          <w:sz w:val="20"/>
          <w:highlight w:val="green"/>
          <w:lang w:eastAsia="ko-KR"/>
        </w:rPr>
        <w:tab/>
      </w:r>
      <w:r w:rsidRPr="00C148C6">
        <w:rPr>
          <w:rFonts w:hint="eastAsia"/>
          <w:sz w:val="20"/>
          <w:highlight w:val="green"/>
          <w:lang w:eastAsia="ko-KR"/>
        </w:rPr>
        <w:t xml:space="preserve">If </w:t>
      </w:r>
      <w:r w:rsidRPr="00C148C6">
        <w:rPr>
          <w:sz w:val="20"/>
          <w:highlight w:val="green"/>
          <w:lang w:eastAsia="ko-KR"/>
        </w:rPr>
        <w:t>mvL</w:t>
      </w:r>
      <w:r w:rsidRPr="00C148C6">
        <w:rPr>
          <w:rFonts w:hint="eastAsia"/>
          <w:sz w:val="20"/>
          <w:highlight w:val="green"/>
          <w:lang w:eastAsia="ko-KR"/>
        </w:rPr>
        <w:t>0</w:t>
      </w:r>
      <w:r w:rsidRPr="00C148C6">
        <w:rPr>
          <w:rFonts w:hint="eastAsia"/>
          <w:sz w:val="20"/>
          <w:highlight w:val="green"/>
        </w:rPr>
        <w:t>Col</w:t>
      </w:r>
      <w:r w:rsidRPr="00C148C6">
        <w:rPr>
          <w:sz w:val="20"/>
          <w:highlight w:val="green"/>
        </w:rPr>
        <w:t xml:space="preserve"> is equal to </w:t>
      </w:r>
      <w:r w:rsidRPr="00C148C6">
        <w:rPr>
          <w:rFonts w:hint="eastAsia"/>
          <w:sz w:val="20"/>
          <w:highlight w:val="green"/>
        </w:rPr>
        <w:t>mvL1Col</w:t>
      </w:r>
      <w:r w:rsidRPr="00C148C6">
        <w:rPr>
          <w:rFonts w:hint="eastAsia"/>
          <w:sz w:val="20"/>
          <w:highlight w:val="green"/>
          <w:lang w:eastAsia="ko-KR"/>
        </w:rPr>
        <w:t>, the following applies.</w:t>
      </w:r>
      <w:r w:rsidRPr="00C148C6">
        <w:rPr>
          <w:sz w:val="20"/>
          <w:highlight w:val="green"/>
          <w:lang w:eastAsia="ko-KR"/>
        </w:rPr>
        <w:br/>
        <w:t>availableFlagL1Col = 0</w:t>
      </w:r>
      <w:r>
        <w:rPr>
          <w:rFonts w:hint="eastAsia"/>
          <w:sz w:val="20"/>
          <w:lang w:eastAsia="ko-KR"/>
        </w:rPr>
        <w:br/>
      </w:r>
      <w:r w:rsidRPr="00D85C93">
        <w:rPr>
          <w:rFonts w:hint="eastAsia"/>
          <w:sz w:val="20"/>
          <w:lang w:eastAsia="ko-KR"/>
        </w:rPr>
        <w:br/>
      </w:r>
      <w:r w:rsidRPr="00D85C93">
        <w:rPr>
          <w:sz w:val="20"/>
          <w:lang w:eastAsia="ko-KR"/>
        </w:rPr>
        <w:t xml:space="preserve">The variables </w:t>
      </w:r>
      <w:proofErr w:type="spellStart"/>
      <w:r w:rsidRPr="00D85C93">
        <w:rPr>
          <w:sz w:val="20"/>
          <w:lang w:eastAsia="ko-KR"/>
        </w:rPr>
        <w:t>availableFlagCol</w:t>
      </w:r>
      <w:proofErr w:type="spellEnd"/>
      <w:r w:rsidRPr="00D85C93">
        <w:rPr>
          <w:sz w:val="20"/>
          <w:lang w:eastAsia="ko-KR"/>
        </w:rPr>
        <w:t xml:space="preserve"> and </w:t>
      </w:r>
      <w:proofErr w:type="spellStart"/>
      <w:r w:rsidRPr="00D85C93">
        <w:rPr>
          <w:sz w:val="20"/>
          <w:lang w:eastAsia="ko-KR"/>
        </w:rPr>
        <w:t>predFlagLXCol</w:t>
      </w:r>
      <w:proofErr w:type="spellEnd"/>
      <w:r w:rsidRPr="00D85C93">
        <w:rPr>
          <w:sz w:val="20"/>
          <w:lang w:eastAsia="ko-KR"/>
        </w:rPr>
        <w:t xml:space="preserve"> (with X being 0 or 1, respectively) are derived as specified below.</w:t>
      </w:r>
    </w:p>
    <w:p w:rsidR="00C148C6" w:rsidRPr="00D85C93" w:rsidRDefault="00C148C6" w:rsidP="00C148C6">
      <w:pPr>
        <w:tabs>
          <w:tab w:val="left" w:pos="9187"/>
        </w:tabs>
        <w:ind w:left="806" w:firstLine="94"/>
        <w:jc w:val="right"/>
        <w:rPr>
          <w:sz w:val="20"/>
          <w:lang w:eastAsia="ko-KR"/>
        </w:rPr>
      </w:pPr>
      <w:proofErr w:type="spellStart"/>
      <w:proofErr w:type="gramStart"/>
      <w:r w:rsidRPr="00D85C93">
        <w:rPr>
          <w:sz w:val="20"/>
          <w:lang w:eastAsia="ko-KR"/>
        </w:rPr>
        <w:lastRenderedPageBreak/>
        <w:t>availableFlagCol</w:t>
      </w:r>
      <w:proofErr w:type="spellEnd"/>
      <w:proofErr w:type="gramEnd"/>
      <w:r w:rsidRPr="00D85C93">
        <w:rPr>
          <w:sz w:val="20"/>
          <w:lang w:eastAsia="ko-KR"/>
        </w:rPr>
        <w:t> = availableFlagL0Col || availableFlagL1Col</w:t>
      </w:r>
      <w:r w:rsidRPr="00D85C93">
        <w:rPr>
          <w:sz w:val="20"/>
          <w:lang w:eastAsia="ko-KR"/>
        </w:rPr>
        <w:tab/>
      </w:r>
    </w:p>
    <w:p w:rsidR="00C148C6" w:rsidRPr="00D85C93" w:rsidRDefault="00C148C6" w:rsidP="00C148C6">
      <w:pPr>
        <w:tabs>
          <w:tab w:val="left" w:pos="9187"/>
        </w:tabs>
        <w:ind w:left="806" w:firstLine="94"/>
        <w:jc w:val="right"/>
        <w:rPr>
          <w:sz w:val="20"/>
          <w:lang w:eastAsia="ko-KR"/>
        </w:rPr>
      </w:pPr>
      <w:proofErr w:type="spellStart"/>
      <w:proofErr w:type="gramStart"/>
      <w:r w:rsidRPr="00D85C93">
        <w:rPr>
          <w:sz w:val="20"/>
          <w:lang w:eastAsia="ko-KR"/>
        </w:rPr>
        <w:t>predFlagLXCol</w:t>
      </w:r>
      <w:proofErr w:type="spellEnd"/>
      <w:proofErr w:type="gramEnd"/>
      <w:r w:rsidRPr="00D85C93">
        <w:rPr>
          <w:sz w:val="20"/>
          <w:lang w:eastAsia="ko-KR"/>
        </w:rPr>
        <w:t> = </w:t>
      </w:r>
      <w:proofErr w:type="spellStart"/>
      <w:r w:rsidRPr="00D85C93">
        <w:rPr>
          <w:sz w:val="20"/>
          <w:lang w:eastAsia="ko-KR"/>
        </w:rPr>
        <w:t>availableFlagLXCol</w:t>
      </w:r>
      <w:proofErr w:type="spellEnd"/>
      <w:r w:rsidRPr="00D85C93">
        <w:rPr>
          <w:sz w:val="20"/>
          <w:lang w:eastAsia="ko-KR"/>
        </w:rPr>
        <w:tab/>
      </w:r>
    </w:p>
    <w:p w:rsidR="00C148C6" w:rsidRPr="00D85C93" w:rsidRDefault="00C148C6" w:rsidP="00C148C6">
      <w:pPr>
        <w:numPr>
          <w:ilvl w:val="0"/>
          <w:numId w:val="26"/>
        </w:numPr>
        <w:tabs>
          <w:tab w:val="clear" w:pos="360"/>
          <w:tab w:val="left" w:pos="2977"/>
        </w:tabs>
        <w:ind w:left="709"/>
        <w:jc w:val="both"/>
        <w:rPr>
          <w:sz w:val="20"/>
          <w:lang w:eastAsia="ko-KR"/>
        </w:rPr>
      </w:pPr>
      <w:r w:rsidRPr="00D85C93">
        <w:rPr>
          <w:sz w:val="20"/>
          <w:lang w:eastAsia="ko-KR"/>
        </w:rPr>
        <w:t xml:space="preserve">The merging candidate list, </w:t>
      </w:r>
      <w:proofErr w:type="spellStart"/>
      <w:r w:rsidRPr="00D85C93">
        <w:rPr>
          <w:sz w:val="20"/>
          <w:lang w:eastAsia="ko-KR"/>
        </w:rPr>
        <w:t>mergeCandList</w:t>
      </w:r>
      <w:proofErr w:type="spellEnd"/>
      <w:r w:rsidRPr="00D85C93">
        <w:rPr>
          <w:sz w:val="20"/>
          <w:lang w:eastAsia="ko-KR"/>
        </w:rPr>
        <w:t>, is constructed of which elements are given as specified order:</w:t>
      </w:r>
    </w:p>
    <w:p w:rsidR="00C148C6" w:rsidRPr="00D85C93" w:rsidRDefault="00C148C6" w:rsidP="00C148C6">
      <w:pPr>
        <w:numPr>
          <w:ilvl w:val="1"/>
          <w:numId w:val="18"/>
        </w:numPr>
        <w:tabs>
          <w:tab w:val="clear" w:pos="360"/>
          <w:tab w:val="clear" w:pos="720"/>
          <w:tab w:val="clear" w:pos="1080"/>
          <w:tab w:val="clear" w:pos="1440"/>
          <w:tab w:val="left" w:pos="284"/>
          <w:tab w:val="left" w:pos="432"/>
          <w:tab w:val="left" w:pos="794"/>
          <w:tab w:val="left" w:pos="1191"/>
          <w:tab w:val="left" w:pos="1588"/>
          <w:tab w:val="left" w:pos="1985"/>
        </w:tabs>
        <w:jc w:val="both"/>
        <w:rPr>
          <w:sz w:val="20"/>
          <w:lang w:eastAsia="ko-KR"/>
        </w:rPr>
      </w:pPr>
      <w:r w:rsidRPr="00D85C93">
        <w:rPr>
          <w:sz w:val="20"/>
          <w:lang w:eastAsia="ko-KR"/>
        </w:rPr>
        <w:t>A</w:t>
      </w:r>
      <w:r w:rsidRPr="00D85C93">
        <w:rPr>
          <w:sz w:val="20"/>
        </w:rPr>
        <w:t>,</w:t>
      </w:r>
      <w:r w:rsidRPr="00D85C93">
        <w:rPr>
          <w:sz w:val="20"/>
          <w:lang w:eastAsia="ko-KR"/>
        </w:rPr>
        <w:t xml:space="preserve"> if </w:t>
      </w:r>
      <w:proofErr w:type="spellStart"/>
      <w:r w:rsidRPr="00D85C93">
        <w:rPr>
          <w:sz w:val="20"/>
          <w:lang w:eastAsia="ko-KR"/>
        </w:rPr>
        <w:t>availableFlagA</w:t>
      </w:r>
      <w:proofErr w:type="spellEnd"/>
      <w:r w:rsidRPr="00D85C93">
        <w:rPr>
          <w:sz w:val="20"/>
          <w:lang w:eastAsia="ko-KR"/>
        </w:rPr>
        <w:t xml:space="preserve"> is equal to 1</w:t>
      </w:r>
    </w:p>
    <w:p w:rsidR="00C148C6" w:rsidRPr="00D85C93" w:rsidRDefault="00C148C6" w:rsidP="00C148C6">
      <w:pPr>
        <w:numPr>
          <w:ilvl w:val="1"/>
          <w:numId w:val="18"/>
        </w:numPr>
        <w:tabs>
          <w:tab w:val="clear" w:pos="360"/>
          <w:tab w:val="clear" w:pos="720"/>
          <w:tab w:val="clear" w:pos="1080"/>
          <w:tab w:val="clear" w:pos="1440"/>
          <w:tab w:val="left" w:pos="284"/>
          <w:tab w:val="left" w:pos="432"/>
          <w:tab w:val="left" w:pos="794"/>
          <w:tab w:val="left" w:pos="1191"/>
          <w:tab w:val="left" w:pos="1588"/>
          <w:tab w:val="left" w:pos="1985"/>
        </w:tabs>
        <w:jc w:val="both"/>
        <w:rPr>
          <w:sz w:val="20"/>
          <w:lang w:eastAsia="ko-KR"/>
        </w:rPr>
      </w:pPr>
      <w:r w:rsidRPr="00D85C93">
        <w:rPr>
          <w:sz w:val="20"/>
          <w:lang w:eastAsia="ko-KR"/>
        </w:rPr>
        <w:t xml:space="preserve">B, if </w:t>
      </w:r>
      <w:proofErr w:type="spellStart"/>
      <w:r w:rsidRPr="00D85C93">
        <w:rPr>
          <w:sz w:val="20"/>
          <w:lang w:eastAsia="ko-KR"/>
        </w:rPr>
        <w:t>availableFlagB</w:t>
      </w:r>
      <w:proofErr w:type="spellEnd"/>
      <w:r w:rsidRPr="00D85C93">
        <w:rPr>
          <w:sz w:val="20"/>
          <w:lang w:eastAsia="ko-KR"/>
        </w:rPr>
        <w:t xml:space="preserve"> is equal to 1</w:t>
      </w:r>
    </w:p>
    <w:p w:rsidR="00C148C6" w:rsidRPr="00D85C93" w:rsidRDefault="00C148C6" w:rsidP="00C148C6">
      <w:pPr>
        <w:numPr>
          <w:ilvl w:val="1"/>
          <w:numId w:val="18"/>
        </w:numPr>
        <w:tabs>
          <w:tab w:val="clear" w:pos="360"/>
          <w:tab w:val="clear" w:pos="720"/>
          <w:tab w:val="clear" w:pos="1080"/>
          <w:tab w:val="clear" w:pos="1440"/>
          <w:tab w:val="left" w:pos="284"/>
          <w:tab w:val="left" w:pos="432"/>
          <w:tab w:val="left" w:pos="794"/>
          <w:tab w:val="left" w:pos="1191"/>
          <w:tab w:val="left" w:pos="1588"/>
          <w:tab w:val="left" w:pos="1985"/>
        </w:tabs>
        <w:jc w:val="both"/>
        <w:rPr>
          <w:sz w:val="20"/>
          <w:lang w:eastAsia="ko-KR"/>
        </w:rPr>
      </w:pPr>
      <w:r w:rsidRPr="00D85C93">
        <w:rPr>
          <w:sz w:val="20"/>
          <w:lang w:eastAsia="ko-KR"/>
        </w:rPr>
        <w:t xml:space="preserve">Col, if </w:t>
      </w:r>
      <w:proofErr w:type="spellStart"/>
      <w:r w:rsidRPr="00D85C93">
        <w:rPr>
          <w:sz w:val="20"/>
          <w:lang w:eastAsia="ko-KR"/>
        </w:rPr>
        <w:t>availableFlagCol</w:t>
      </w:r>
      <w:proofErr w:type="spellEnd"/>
      <w:r w:rsidRPr="00D85C93">
        <w:rPr>
          <w:sz w:val="20"/>
          <w:lang w:eastAsia="ko-KR"/>
        </w:rPr>
        <w:t xml:space="preserve"> is equal to 1</w:t>
      </w:r>
    </w:p>
    <w:p w:rsidR="00C148C6" w:rsidRPr="00D85C93" w:rsidRDefault="00C148C6" w:rsidP="00C148C6">
      <w:pPr>
        <w:numPr>
          <w:ilvl w:val="1"/>
          <w:numId w:val="18"/>
        </w:numPr>
        <w:tabs>
          <w:tab w:val="clear" w:pos="360"/>
          <w:tab w:val="clear" w:pos="720"/>
          <w:tab w:val="clear" w:pos="1080"/>
          <w:tab w:val="clear" w:pos="1440"/>
          <w:tab w:val="left" w:pos="284"/>
          <w:tab w:val="left" w:pos="432"/>
          <w:tab w:val="left" w:pos="794"/>
          <w:tab w:val="left" w:pos="1191"/>
          <w:tab w:val="left" w:pos="1588"/>
          <w:tab w:val="left" w:pos="1985"/>
        </w:tabs>
        <w:jc w:val="both"/>
        <w:rPr>
          <w:sz w:val="20"/>
          <w:lang w:eastAsia="ko-KR"/>
        </w:rPr>
      </w:pPr>
      <w:r w:rsidRPr="00D85C93">
        <w:rPr>
          <w:sz w:val="20"/>
          <w:lang w:eastAsia="ko-KR"/>
        </w:rPr>
        <w:t xml:space="preserve">C, if </w:t>
      </w:r>
      <w:proofErr w:type="spellStart"/>
      <w:r w:rsidRPr="00D85C93">
        <w:rPr>
          <w:sz w:val="20"/>
          <w:lang w:eastAsia="ko-KR"/>
        </w:rPr>
        <w:t>availableFlagC</w:t>
      </w:r>
      <w:proofErr w:type="spellEnd"/>
      <w:r w:rsidRPr="00D85C93">
        <w:rPr>
          <w:sz w:val="20"/>
          <w:lang w:eastAsia="ko-KR"/>
        </w:rPr>
        <w:t xml:space="preserve"> is equal to 1</w:t>
      </w:r>
    </w:p>
    <w:p w:rsidR="00C148C6" w:rsidRPr="00D85C93" w:rsidRDefault="00C148C6" w:rsidP="00C148C6">
      <w:pPr>
        <w:numPr>
          <w:ilvl w:val="1"/>
          <w:numId w:val="18"/>
        </w:numPr>
        <w:tabs>
          <w:tab w:val="clear" w:pos="360"/>
          <w:tab w:val="clear" w:pos="720"/>
          <w:tab w:val="clear" w:pos="1080"/>
          <w:tab w:val="clear" w:pos="1440"/>
          <w:tab w:val="left" w:pos="284"/>
          <w:tab w:val="left" w:pos="432"/>
          <w:tab w:val="left" w:pos="794"/>
          <w:tab w:val="left" w:pos="1191"/>
          <w:tab w:val="left" w:pos="1588"/>
          <w:tab w:val="left" w:pos="1985"/>
        </w:tabs>
        <w:jc w:val="both"/>
        <w:rPr>
          <w:sz w:val="20"/>
          <w:lang w:eastAsia="ko-KR"/>
        </w:rPr>
      </w:pPr>
      <w:r w:rsidRPr="00D85C93">
        <w:rPr>
          <w:sz w:val="20"/>
          <w:lang w:eastAsia="ko-KR"/>
        </w:rPr>
        <w:t xml:space="preserve">D, if </w:t>
      </w:r>
      <w:proofErr w:type="spellStart"/>
      <w:r w:rsidRPr="00D85C93">
        <w:rPr>
          <w:sz w:val="20"/>
          <w:lang w:eastAsia="ko-KR"/>
        </w:rPr>
        <w:t>availableFlagD</w:t>
      </w:r>
      <w:proofErr w:type="spellEnd"/>
      <w:r w:rsidRPr="00D85C93">
        <w:rPr>
          <w:sz w:val="20"/>
          <w:lang w:eastAsia="ko-KR"/>
        </w:rPr>
        <w:t xml:space="preserve"> is equal to 1</w:t>
      </w:r>
    </w:p>
    <w:p w:rsidR="00C148C6" w:rsidRPr="00D85C93" w:rsidRDefault="00C148C6" w:rsidP="00C148C6">
      <w:pPr>
        <w:numPr>
          <w:ilvl w:val="0"/>
          <w:numId w:val="26"/>
        </w:numPr>
        <w:tabs>
          <w:tab w:val="clear" w:pos="360"/>
          <w:tab w:val="left" w:pos="2977"/>
        </w:tabs>
        <w:ind w:left="709"/>
        <w:jc w:val="both"/>
        <w:rPr>
          <w:sz w:val="20"/>
          <w:lang w:eastAsia="ko-KR"/>
        </w:rPr>
      </w:pPr>
      <w:r w:rsidRPr="00D85C93">
        <w:rPr>
          <w:sz w:val="20"/>
          <w:lang w:eastAsia="ko-KR"/>
        </w:rPr>
        <w:t xml:space="preserve">If several merging candidates have the motion vectors and the same reference indices, the merging candidates are removed from the list except the merging candidate which has the smallest order in the </w:t>
      </w:r>
      <w:proofErr w:type="spellStart"/>
      <w:r w:rsidRPr="00D85C93">
        <w:rPr>
          <w:sz w:val="20"/>
          <w:lang w:eastAsia="ko-KR"/>
        </w:rPr>
        <w:t>mergeCandList</w:t>
      </w:r>
      <w:proofErr w:type="spellEnd"/>
      <w:r w:rsidRPr="00D85C93">
        <w:rPr>
          <w:sz w:val="20"/>
          <w:lang w:eastAsia="ko-KR"/>
        </w:rPr>
        <w:t>.</w:t>
      </w:r>
    </w:p>
    <w:p w:rsidR="00C148C6" w:rsidRPr="00D85C93" w:rsidRDefault="00C148C6" w:rsidP="00C148C6">
      <w:pPr>
        <w:numPr>
          <w:ilvl w:val="0"/>
          <w:numId w:val="26"/>
        </w:numPr>
        <w:tabs>
          <w:tab w:val="clear" w:pos="360"/>
          <w:tab w:val="left" w:pos="2977"/>
        </w:tabs>
        <w:ind w:left="709"/>
        <w:jc w:val="both"/>
        <w:rPr>
          <w:sz w:val="20"/>
          <w:lang w:eastAsia="ko-KR"/>
        </w:rPr>
      </w:pPr>
      <w:r w:rsidRPr="00D85C93">
        <w:rPr>
          <w:sz w:val="20"/>
          <w:lang w:eastAsia="ko-KR"/>
        </w:rPr>
        <w:t xml:space="preserve">If the number of elements </w:t>
      </w:r>
      <w:proofErr w:type="spellStart"/>
      <w:r w:rsidRPr="00D85C93">
        <w:rPr>
          <w:sz w:val="20"/>
          <w:lang w:eastAsia="ko-KR"/>
        </w:rPr>
        <w:t>NumMergeCand</w:t>
      </w:r>
      <w:proofErr w:type="spellEnd"/>
      <w:r w:rsidRPr="00D85C93">
        <w:rPr>
          <w:sz w:val="20"/>
          <w:lang w:eastAsia="ko-KR"/>
        </w:rPr>
        <w:t xml:space="preserve"> within the </w:t>
      </w:r>
      <w:proofErr w:type="spellStart"/>
      <w:r w:rsidRPr="00D85C93">
        <w:rPr>
          <w:sz w:val="20"/>
          <w:lang w:eastAsia="ko-KR"/>
        </w:rPr>
        <w:t>mergeCandList</w:t>
      </w:r>
      <w:proofErr w:type="spellEnd"/>
      <w:r w:rsidRPr="00D85C93">
        <w:rPr>
          <w:sz w:val="20"/>
          <w:lang w:eastAsia="ko-KR"/>
        </w:rPr>
        <w:t xml:space="preserve"> is equal to 1, </w:t>
      </w:r>
      <w:proofErr w:type="spellStart"/>
      <w:r w:rsidRPr="00D85C93">
        <w:rPr>
          <w:sz w:val="20"/>
          <w:lang w:eastAsia="ko-KR"/>
        </w:rPr>
        <w:t>mergeIdx</w:t>
      </w:r>
      <w:proofErr w:type="spellEnd"/>
      <w:r w:rsidRPr="00D85C93">
        <w:rPr>
          <w:sz w:val="20"/>
          <w:lang w:eastAsia="ko-KR"/>
        </w:rPr>
        <w:t xml:space="preserve"> is set equal to 0, otherwise, </w:t>
      </w:r>
      <w:proofErr w:type="spellStart"/>
      <w:r w:rsidRPr="00D85C93">
        <w:rPr>
          <w:sz w:val="20"/>
          <w:lang w:eastAsia="ko-KR"/>
        </w:rPr>
        <w:t>mergeIdx</w:t>
      </w:r>
      <w:proofErr w:type="spellEnd"/>
      <w:r w:rsidRPr="00D85C93">
        <w:rPr>
          <w:sz w:val="20"/>
          <w:lang w:eastAsia="ko-KR"/>
        </w:rPr>
        <w:t xml:space="preserve"> is set equal to </w:t>
      </w:r>
      <w:proofErr w:type="spellStart"/>
      <w:r w:rsidRPr="00D85C93">
        <w:rPr>
          <w:sz w:val="20"/>
          <w:lang w:eastAsia="ko-KR"/>
        </w:rPr>
        <w:t>merge_</w:t>
      </w:r>
      <w:proofErr w:type="gramStart"/>
      <w:r w:rsidRPr="00D85C93">
        <w:rPr>
          <w:sz w:val="20"/>
          <w:lang w:eastAsia="ko-KR"/>
        </w:rPr>
        <w:t>idx</w:t>
      </w:r>
      <w:proofErr w:type="spellEnd"/>
      <w:r w:rsidRPr="00D85C93">
        <w:rPr>
          <w:sz w:val="20"/>
          <w:lang w:eastAsia="ko-KR"/>
        </w:rPr>
        <w:t>[</w:t>
      </w:r>
      <w:proofErr w:type="gramEnd"/>
      <w:r w:rsidRPr="00D85C93">
        <w:rPr>
          <w:sz w:val="20"/>
          <w:lang w:eastAsia="ko-KR"/>
        </w:rPr>
        <w:t> </w:t>
      </w:r>
      <w:proofErr w:type="spellStart"/>
      <w:r w:rsidRPr="00D85C93">
        <w:rPr>
          <w:sz w:val="20"/>
          <w:lang w:eastAsia="ko-KR"/>
        </w:rPr>
        <w:t>xP</w:t>
      </w:r>
      <w:proofErr w:type="spellEnd"/>
      <w:r w:rsidRPr="00D85C93">
        <w:rPr>
          <w:sz w:val="20"/>
          <w:lang w:eastAsia="ko-KR"/>
        </w:rPr>
        <w:t>][ </w:t>
      </w:r>
      <w:proofErr w:type="spellStart"/>
      <w:r w:rsidRPr="00D85C93">
        <w:rPr>
          <w:sz w:val="20"/>
          <w:lang w:eastAsia="ko-KR"/>
        </w:rPr>
        <w:t>yP</w:t>
      </w:r>
      <w:proofErr w:type="spellEnd"/>
      <w:r w:rsidRPr="00D85C93">
        <w:rPr>
          <w:sz w:val="20"/>
          <w:lang w:eastAsia="ko-KR"/>
        </w:rPr>
        <w:t> ].</w:t>
      </w:r>
    </w:p>
    <w:p w:rsidR="00C148C6" w:rsidRPr="00D85C93" w:rsidRDefault="00C148C6" w:rsidP="00C148C6">
      <w:pPr>
        <w:numPr>
          <w:ilvl w:val="0"/>
          <w:numId w:val="26"/>
        </w:numPr>
        <w:tabs>
          <w:tab w:val="clear" w:pos="360"/>
          <w:tab w:val="left" w:pos="2977"/>
        </w:tabs>
        <w:ind w:left="709"/>
        <w:jc w:val="both"/>
        <w:rPr>
          <w:sz w:val="20"/>
          <w:lang w:eastAsia="ko-KR"/>
        </w:rPr>
      </w:pPr>
      <w:r w:rsidRPr="00D85C93">
        <w:rPr>
          <w:sz w:val="20"/>
          <w:lang w:eastAsia="ko-KR"/>
        </w:rPr>
        <w:t xml:space="preserve">The following assignments are made with N being the candidate at position </w:t>
      </w:r>
      <w:proofErr w:type="spellStart"/>
      <w:r w:rsidRPr="00D85C93">
        <w:rPr>
          <w:sz w:val="20"/>
          <w:lang w:eastAsia="ko-KR"/>
        </w:rPr>
        <w:t>mergeIdx</w:t>
      </w:r>
      <w:proofErr w:type="spellEnd"/>
      <w:r w:rsidRPr="00D85C93">
        <w:rPr>
          <w:sz w:val="20"/>
          <w:lang w:eastAsia="ko-KR"/>
        </w:rPr>
        <w:t xml:space="preserve"> in the merging candidate list </w:t>
      </w:r>
      <w:proofErr w:type="spellStart"/>
      <w:r w:rsidRPr="00D85C93">
        <w:rPr>
          <w:sz w:val="20"/>
          <w:lang w:eastAsia="ko-KR"/>
        </w:rPr>
        <w:t>mergeCandList</w:t>
      </w:r>
      <w:proofErr w:type="spellEnd"/>
      <w:r w:rsidRPr="00D85C93">
        <w:rPr>
          <w:sz w:val="20"/>
          <w:lang w:eastAsia="ko-KR"/>
        </w:rPr>
        <w:t xml:space="preserve"> ( N = </w:t>
      </w:r>
      <w:proofErr w:type="spellStart"/>
      <w:r w:rsidRPr="00D85C93">
        <w:rPr>
          <w:sz w:val="20"/>
          <w:lang w:eastAsia="ko-KR"/>
        </w:rPr>
        <w:t>mergeCandList</w:t>
      </w:r>
      <w:proofErr w:type="spellEnd"/>
      <w:r w:rsidRPr="00D85C93">
        <w:rPr>
          <w:sz w:val="20"/>
          <w:lang w:eastAsia="ko-KR"/>
        </w:rPr>
        <w:t>[ </w:t>
      </w:r>
      <w:proofErr w:type="spellStart"/>
      <w:r w:rsidRPr="00D85C93">
        <w:rPr>
          <w:sz w:val="20"/>
          <w:lang w:eastAsia="ko-KR"/>
        </w:rPr>
        <w:t>mergeIdx</w:t>
      </w:r>
      <w:proofErr w:type="spellEnd"/>
      <w:r w:rsidRPr="00D85C93">
        <w:rPr>
          <w:sz w:val="20"/>
          <w:lang w:eastAsia="ko-KR"/>
        </w:rPr>
        <w:t> ] ) and X being replaced by 0 or 1:</w:t>
      </w:r>
    </w:p>
    <w:p w:rsidR="00C148C6" w:rsidRPr="00D85C93" w:rsidRDefault="00C148C6" w:rsidP="00C148C6">
      <w:pPr>
        <w:tabs>
          <w:tab w:val="left" w:pos="9187"/>
        </w:tabs>
        <w:ind w:left="806" w:firstLine="94"/>
        <w:jc w:val="right"/>
        <w:rPr>
          <w:sz w:val="20"/>
          <w:lang w:eastAsia="ko-KR"/>
        </w:rPr>
      </w:pPr>
      <w:proofErr w:type="spellStart"/>
      <w:proofErr w:type="gramStart"/>
      <w:r w:rsidRPr="00D85C93">
        <w:rPr>
          <w:sz w:val="20"/>
          <w:lang w:eastAsia="ko-KR"/>
        </w:rPr>
        <w:t>mvLX</w:t>
      </w:r>
      <w:proofErr w:type="spellEnd"/>
      <w:r w:rsidRPr="00D85C93">
        <w:rPr>
          <w:sz w:val="20"/>
          <w:lang w:eastAsia="ko-KR"/>
        </w:rPr>
        <w:t>[</w:t>
      </w:r>
      <w:proofErr w:type="gramEnd"/>
      <w:r w:rsidRPr="00D85C93">
        <w:rPr>
          <w:sz w:val="20"/>
          <w:lang w:eastAsia="ko-KR"/>
        </w:rPr>
        <w:t> 0 ] = </w:t>
      </w:r>
      <w:proofErr w:type="spellStart"/>
      <w:r w:rsidRPr="00D85C93">
        <w:rPr>
          <w:sz w:val="20"/>
          <w:lang w:eastAsia="ko-KR"/>
        </w:rPr>
        <w:t>mvLXN</w:t>
      </w:r>
      <w:proofErr w:type="spellEnd"/>
      <w:r w:rsidRPr="00D85C93">
        <w:rPr>
          <w:sz w:val="20"/>
          <w:lang w:eastAsia="ko-KR"/>
        </w:rPr>
        <w:t xml:space="preserve">[ 0 ] </w:t>
      </w:r>
      <w:r w:rsidRPr="00D85C93">
        <w:rPr>
          <w:sz w:val="20"/>
          <w:lang w:eastAsia="ko-KR"/>
        </w:rPr>
        <w:tab/>
      </w:r>
    </w:p>
    <w:p w:rsidR="00C148C6" w:rsidRPr="00D85C93" w:rsidRDefault="00C148C6" w:rsidP="00C148C6">
      <w:pPr>
        <w:tabs>
          <w:tab w:val="left" w:pos="9187"/>
        </w:tabs>
        <w:ind w:left="806" w:firstLine="94"/>
        <w:jc w:val="right"/>
        <w:rPr>
          <w:sz w:val="20"/>
          <w:lang w:eastAsia="ko-KR"/>
        </w:rPr>
      </w:pPr>
      <w:proofErr w:type="spellStart"/>
      <w:proofErr w:type="gramStart"/>
      <w:r w:rsidRPr="00D85C93">
        <w:rPr>
          <w:sz w:val="20"/>
          <w:lang w:eastAsia="ko-KR"/>
        </w:rPr>
        <w:t>mvLX</w:t>
      </w:r>
      <w:proofErr w:type="spellEnd"/>
      <w:r w:rsidRPr="00D85C93">
        <w:rPr>
          <w:sz w:val="20"/>
          <w:lang w:eastAsia="ko-KR"/>
        </w:rPr>
        <w:t>[</w:t>
      </w:r>
      <w:proofErr w:type="gramEnd"/>
      <w:r w:rsidRPr="00D85C93">
        <w:rPr>
          <w:sz w:val="20"/>
          <w:lang w:eastAsia="ko-KR"/>
        </w:rPr>
        <w:t> 1 ] = </w:t>
      </w:r>
      <w:proofErr w:type="spellStart"/>
      <w:r w:rsidRPr="00D85C93">
        <w:rPr>
          <w:sz w:val="20"/>
          <w:lang w:eastAsia="ko-KR"/>
        </w:rPr>
        <w:t>mvLXN</w:t>
      </w:r>
      <w:proofErr w:type="spellEnd"/>
      <w:r w:rsidRPr="00D85C93">
        <w:rPr>
          <w:sz w:val="20"/>
          <w:lang w:eastAsia="ko-KR"/>
        </w:rPr>
        <w:t xml:space="preserve">[ 1 ] </w:t>
      </w:r>
      <w:r w:rsidRPr="00D85C93">
        <w:rPr>
          <w:sz w:val="20"/>
          <w:lang w:eastAsia="ko-KR"/>
        </w:rPr>
        <w:tab/>
      </w:r>
    </w:p>
    <w:p w:rsidR="00C148C6" w:rsidRPr="00D85C93" w:rsidRDefault="00C148C6" w:rsidP="00C148C6">
      <w:pPr>
        <w:tabs>
          <w:tab w:val="left" w:pos="9187"/>
        </w:tabs>
        <w:ind w:left="806" w:firstLine="94"/>
        <w:jc w:val="right"/>
        <w:rPr>
          <w:sz w:val="20"/>
          <w:lang w:eastAsia="ko-KR"/>
        </w:rPr>
      </w:pPr>
      <w:proofErr w:type="spellStart"/>
      <w:proofErr w:type="gramStart"/>
      <w:r w:rsidRPr="00D85C93">
        <w:rPr>
          <w:sz w:val="20"/>
          <w:lang w:eastAsia="ko-KR"/>
        </w:rPr>
        <w:t>refIdxLX</w:t>
      </w:r>
      <w:proofErr w:type="spellEnd"/>
      <w:proofErr w:type="gramEnd"/>
      <w:r w:rsidRPr="00D85C93">
        <w:rPr>
          <w:sz w:val="20"/>
          <w:lang w:eastAsia="ko-KR"/>
        </w:rPr>
        <w:t> = </w:t>
      </w:r>
      <w:proofErr w:type="spellStart"/>
      <w:r w:rsidRPr="00D85C93">
        <w:rPr>
          <w:sz w:val="20"/>
          <w:lang w:eastAsia="ko-KR"/>
        </w:rPr>
        <w:t>refIdxLXN</w:t>
      </w:r>
      <w:proofErr w:type="spellEnd"/>
      <w:r w:rsidRPr="00D85C93">
        <w:rPr>
          <w:sz w:val="20"/>
          <w:lang w:eastAsia="ko-KR"/>
        </w:rPr>
        <w:tab/>
      </w:r>
    </w:p>
    <w:p w:rsidR="00C148C6" w:rsidRPr="00D85C93" w:rsidRDefault="00C148C6" w:rsidP="00C148C6">
      <w:pPr>
        <w:tabs>
          <w:tab w:val="left" w:pos="9187"/>
        </w:tabs>
        <w:ind w:left="806" w:firstLine="94"/>
        <w:jc w:val="right"/>
        <w:rPr>
          <w:sz w:val="20"/>
          <w:lang w:eastAsia="ko-KR"/>
        </w:rPr>
      </w:pPr>
      <w:proofErr w:type="spellStart"/>
      <w:proofErr w:type="gramStart"/>
      <w:r w:rsidRPr="00D85C93">
        <w:rPr>
          <w:sz w:val="20"/>
          <w:lang w:eastAsia="ko-KR"/>
        </w:rPr>
        <w:t>predFlagLX</w:t>
      </w:r>
      <w:proofErr w:type="spellEnd"/>
      <w:proofErr w:type="gramEnd"/>
      <w:r w:rsidRPr="00D85C93">
        <w:rPr>
          <w:sz w:val="20"/>
          <w:lang w:eastAsia="ko-KR"/>
        </w:rPr>
        <w:t> = </w:t>
      </w:r>
      <w:proofErr w:type="spellStart"/>
      <w:r w:rsidRPr="00D85C93">
        <w:rPr>
          <w:sz w:val="20"/>
          <w:lang w:eastAsia="ko-KR"/>
        </w:rPr>
        <w:t>predFlagLXN</w:t>
      </w:r>
      <w:proofErr w:type="spellEnd"/>
      <w:r w:rsidRPr="00D85C93">
        <w:rPr>
          <w:sz w:val="20"/>
          <w:lang w:eastAsia="ko-KR"/>
        </w:rPr>
        <w:tab/>
      </w:r>
    </w:p>
    <w:p w:rsidR="00C148C6" w:rsidRPr="00D85C93" w:rsidRDefault="00C148C6" w:rsidP="00C148C6">
      <w:pPr>
        <w:numPr>
          <w:ilvl w:val="0"/>
          <w:numId w:val="26"/>
        </w:numPr>
        <w:tabs>
          <w:tab w:val="clear" w:pos="360"/>
          <w:tab w:val="left" w:pos="2977"/>
        </w:tabs>
        <w:ind w:left="709"/>
        <w:jc w:val="both"/>
        <w:rPr>
          <w:sz w:val="20"/>
          <w:lang w:eastAsia="ko-KR"/>
        </w:rPr>
      </w:pPr>
      <w:r w:rsidRPr="00D85C93">
        <w:rPr>
          <w:sz w:val="20"/>
          <w:lang w:eastAsia="ko-KR"/>
        </w:rPr>
        <w:t xml:space="preserve">If </w:t>
      </w:r>
      <w:r w:rsidRPr="00D85C93">
        <w:rPr>
          <w:rFonts w:eastAsia="MS Mincho"/>
          <w:sz w:val="20"/>
          <w:lang w:eastAsia="ja-JP"/>
        </w:rPr>
        <w:t xml:space="preserve">all availability flags </w:t>
      </w:r>
      <w:proofErr w:type="spellStart"/>
      <w:r w:rsidRPr="00D85C93">
        <w:rPr>
          <w:sz w:val="20"/>
          <w:lang w:eastAsia="ko-KR"/>
        </w:rPr>
        <w:t>availableFlag</w:t>
      </w:r>
      <w:r w:rsidRPr="00D85C93">
        <w:rPr>
          <w:rFonts w:eastAsia="MS Mincho"/>
          <w:sz w:val="20"/>
          <w:lang w:eastAsia="ja-JP"/>
        </w:rPr>
        <w:t>N</w:t>
      </w:r>
      <w:proofErr w:type="spellEnd"/>
      <w:r w:rsidRPr="00D85C93">
        <w:rPr>
          <w:rFonts w:eastAsia="MS Mincho"/>
          <w:sz w:val="20"/>
          <w:lang w:eastAsia="ja-JP"/>
        </w:rPr>
        <w:t xml:space="preserve"> (with N being replaced by </w:t>
      </w:r>
      <w:r w:rsidRPr="00D85C93">
        <w:rPr>
          <w:sz w:val="20"/>
          <w:lang w:eastAsia="ko-KR"/>
        </w:rPr>
        <w:t xml:space="preserve">A, B, </w:t>
      </w:r>
      <w:r w:rsidRPr="00D85C93">
        <w:rPr>
          <w:rFonts w:eastAsia="MS Mincho"/>
          <w:sz w:val="20"/>
          <w:lang w:eastAsia="ja-JP"/>
        </w:rPr>
        <w:t xml:space="preserve">Col, </w:t>
      </w:r>
      <w:r w:rsidRPr="00D85C93">
        <w:rPr>
          <w:sz w:val="20"/>
          <w:lang w:eastAsia="ko-KR"/>
        </w:rPr>
        <w:t>C, or D</w:t>
      </w:r>
      <w:r w:rsidRPr="00D85C93">
        <w:rPr>
          <w:rFonts w:eastAsia="MS Mincho"/>
          <w:sz w:val="20"/>
          <w:lang w:eastAsia="ja-JP"/>
        </w:rPr>
        <w:t xml:space="preserve">) are equal to 0, </w:t>
      </w:r>
      <w:proofErr w:type="spellStart"/>
      <w:r w:rsidRPr="00D85C93">
        <w:rPr>
          <w:rFonts w:eastAsia="MS Mincho"/>
          <w:sz w:val="20"/>
          <w:lang w:eastAsia="ja-JP"/>
        </w:rPr>
        <w:t>mergeIdx</w:t>
      </w:r>
      <w:proofErr w:type="spellEnd"/>
      <w:r w:rsidRPr="00D85C93">
        <w:rPr>
          <w:rFonts w:eastAsia="MS Mincho"/>
          <w:sz w:val="20"/>
          <w:lang w:eastAsia="ja-JP"/>
        </w:rPr>
        <w:t xml:space="preserve"> is set equal to 0 and </w:t>
      </w:r>
      <w:r w:rsidRPr="00D85C93">
        <w:rPr>
          <w:sz w:val="20"/>
        </w:rPr>
        <w:t xml:space="preserve">the </w:t>
      </w:r>
      <w:r w:rsidRPr="00D85C93">
        <w:rPr>
          <w:sz w:val="20"/>
          <w:lang w:eastAsia="ko-KR"/>
        </w:rPr>
        <w:t xml:space="preserve">variables </w:t>
      </w:r>
      <w:proofErr w:type="spellStart"/>
      <w:r w:rsidRPr="00D85C93">
        <w:rPr>
          <w:sz w:val="20"/>
          <w:lang w:eastAsia="ko-KR"/>
        </w:rPr>
        <w:t>mvLX</w:t>
      </w:r>
      <w:proofErr w:type="spellEnd"/>
      <w:r w:rsidRPr="00D85C93">
        <w:rPr>
          <w:sz w:val="20"/>
          <w:lang w:eastAsia="ko-KR"/>
        </w:rPr>
        <w:t xml:space="preserve">, </w:t>
      </w:r>
      <w:proofErr w:type="spellStart"/>
      <w:r w:rsidRPr="00D85C93">
        <w:rPr>
          <w:sz w:val="20"/>
          <w:lang w:eastAsia="ko-KR"/>
        </w:rPr>
        <w:t>refIdxLX</w:t>
      </w:r>
      <w:proofErr w:type="spellEnd"/>
      <w:r w:rsidRPr="00D85C93">
        <w:rPr>
          <w:sz w:val="20"/>
          <w:lang w:eastAsia="ko-KR"/>
        </w:rPr>
        <w:t xml:space="preserve"> and </w:t>
      </w:r>
      <w:proofErr w:type="spellStart"/>
      <w:r w:rsidRPr="00D85C93">
        <w:rPr>
          <w:sz w:val="20"/>
          <w:lang w:eastAsia="ko-KR"/>
        </w:rPr>
        <w:t>predFlagLX</w:t>
      </w:r>
      <w:proofErr w:type="spellEnd"/>
      <w:r w:rsidRPr="00D85C93">
        <w:rPr>
          <w:sz w:val="20"/>
          <w:lang w:eastAsia="ko-KR"/>
        </w:rPr>
        <w:t xml:space="preserve"> (with X being replaced by 0 or 1</w:t>
      </w:r>
      <w:r w:rsidRPr="00D85C93">
        <w:rPr>
          <w:rFonts w:eastAsia="MS Mincho"/>
          <w:sz w:val="20"/>
          <w:lang w:eastAsia="ja-JP"/>
        </w:rPr>
        <w:t xml:space="preserve">) </w:t>
      </w:r>
      <w:r w:rsidRPr="00D85C93">
        <w:rPr>
          <w:sz w:val="20"/>
          <w:lang w:eastAsia="ko-KR"/>
        </w:rPr>
        <w:t xml:space="preserve">are </w:t>
      </w:r>
      <w:r w:rsidRPr="00D85C93">
        <w:rPr>
          <w:rFonts w:eastAsia="MS Mincho"/>
          <w:sz w:val="20"/>
          <w:lang w:eastAsia="ja-JP"/>
        </w:rPr>
        <w:t>inferred as follows.</w:t>
      </w:r>
    </w:p>
    <w:p w:rsidR="00C148C6" w:rsidRPr="00D85C93" w:rsidRDefault="00C148C6" w:rsidP="00C148C6">
      <w:pPr>
        <w:ind w:left="709"/>
        <w:rPr>
          <w:sz w:val="20"/>
          <w:lang w:eastAsia="ko-KR"/>
        </w:rPr>
      </w:pPr>
      <w:r w:rsidRPr="00D85C93">
        <w:rPr>
          <w:sz w:val="20"/>
          <w:lang w:eastAsia="ko-KR"/>
        </w:rPr>
        <w:t xml:space="preserve">If </w:t>
      </w:r>
      <w:proofErr w:type="spellStart"/>
      <w:r w:rsidRPr="00D85C93">
        <w:rPr>
          <w:sz w:val="20"/>
          <w:lang w:eastAsia="ko-KR"/>
        </w:rPr>
        <w:t>slice_type</w:t>
      </w:r>
      <w:proofErr w:type="spellEnd"/>
      <w:r w:rsidRPr="00D85C93">
        <w:rPr>
          <w:sz w:val="20"/>
          <w:lang w:eastAsia="ko-KR"/>
        </w:rPr>
        <w:t xml:space="preserve"> is equal to P, the following applies.</w:t>
      </w:r>
    </w:p>
    <w:p w:rsidR="00C148C6" w:rsidRPr="00D85C93" w:rsidRDefault="00C148C6" w:rsidP="00C148C6">
      <w:pPr>
        <w:tabs>
          <w:tab w:val="left" w:pos="9187"/>
        </w:tabs>
        <w:ind w:left="806" w:firstLine="94"/>
        <w:jc w:val="right"/>
        <w:rPr>
          <w:sz w:val="20"/>
          <w:lang w:eastAsia="ko-KR"/>
        </w:rPr>
      </w:pPr>
      <w:proofErr w:type="spellStart"/>
      <w:proofErr w:type="gramStart"/>
      <w:r w:rsidRPr="00D85C93">
        <w:rPr>
          <w:sz w:val="20"/>
          <w:lang w:eastAsia="ko-KR"/>
        </w:rPr>
        <w:t>mvLX</w:t>
      </w:r>
      <w:proofErr w:type="spellEnd"/>
      <w:r w:rsidRPr="00D85C93">
        <w:rPr>
          <w:sz w:val="20"/>
          <w:lang w:eastAsia="ko-KR"/>
        </w:rPr>
        <w:t>[</w:t>
      </w:r>
      <w:proofErr w:type="gramEnd"/>
      <w:r w:rsidRPr="00D85C93">
        <w:rPr>
          <w:sz w:val="20"/>
          <w:lang w:eastAsia="ko-KR"/>
        </w:rPr>
        <w:t> 0 ] = 0</w:t>
      </w:r>
      <w:r w:rsidRPr="00D85C93">
        <w:rPr>
          <w:sz w:val="20"/>
          <w:lang w:eastAsia="ko-KR"/>
        </w:rPr>
        <w:tab/>
      </w:r>
    </w:p>
    <w:p w:rsidR="00C148C6" w:rsidRPr="00D85C93" w:rsidRDefault="00C148C6" w:rsidP="00C148C6">
      <w:pPr>
        <w:tabs>
          <w:tab w:val="left" w:pos="9187"/>
        </w:tabs>
        <w:ind w:left="806" w:firstLine="94"/>
        <w:jc w:val="right"/>
        <w:rPr>
          <w:sz w:val="20"/>
          <w:lang w:eastAsia="ko-KR"/>
        </w:rPr>
      </w:pPr>
      <w:proofErr w:type="spellStart"/>
      <w:proofErr w:type="gramStart"/>
      <w:r w:rsidRPr="00D85C93">
        <w:rPr>
          <w:sz w:val="20"/>
          <w:lang w:eastAsia="ko-KR"/>
        </w:rPr>
        <w:t>mvLX</w:t>
      </w:r>
      <w:proofErr w:type="spellEnd"/>
      <w:r w:rsidRPr="00D85C93">
        <w:rPr>
          <w:sz w:val="20"/>
          <w:lang w:eastAsia="ko-KR"/>
        </w:rPr>
        <w:t>[</w:t>
      </w:r>
      <w:proofErr w:type="gramEnd"/>
      <w:r w:rsidRPr="00D85C93">
        <w:rPr>
          <w:sz w:val="20"/>
          <w:lang w:eastAsia="ko-KR"/>
        </w:rPr>
        <w:t> 1 ] = 0</w:t>
      </w:r>
      <w:r w:rsidRPr="00D85C93">
        <w:rPr>
          <w:sz w:val="20"/>
          <w:lang w:eastAsia="ko-KR"/>
        </w:rPr>
        <w:tab/>
      </w:r>
    </w:p>
    <w:p w:rsidR="00C148C6" w:rsidRPr="00D85C93" w:rsidRDefault="00C148C6" w:rsidP="00C148C6">
      <w:pPr>
        <w:tabs>
          <w:tab w:val="left" w:pos="9187"/>
        </w:tabs>
        <w:ind w:left="806" w:firstLine="94"/>
        <w:jc w:val="right"/>
        <w:rPr>
          <w:sz w:val="20"/>
          <w:lang w:eastAsia="ko-KR"/>
        </w:rPr>
      </w:pPr>
      <w:r w:rsidRPr="00D85C93">
        <w:rPr>
          <w:sz w:val="20"/>
          <w:lang w:eastAsia="ko-KR"/>
        </w:rPr>
        <w:t>refIdxL0 = 0</w:t>
      </w:r>
      <w:r w:rsidRPr="00D85C93">
        <w:rPr>
          <w:sz w:val="20"/>
          <w:lang w:eastAsia="ko-KR"/>
        </w:rPr>
        <w:tab/>
      </w:r>
    </w:p>
    <w:p w:rsidR="00C148C6" w:rsidRPr="00D85C93" w:rsidRDefault="00C148C6" w:rsidP="00C148C6">
      <w:pPr>
        <w:tabs>
          <w:tab w:val="left" w:pos="9187"/>
        </w:tabs>
        <w:ind w:left="806" w:firstLine="94"/>
        <w:jc w:val="right"/>
        <w:rPr>
          <w:sz w:val="20"/>
          <w:lang w:eastAsia="ko-KR"/>
        </w:rPr>
      </w:pPr>
      <w:r w:rsidRPr="00D85C93">
        <w:rPr>
          <w:sz w:val="20"/>
          <w:lang w:eastAsia="ko-KR"/>
        </w:rPr>
        <w:t>refIdxL1 = -1</w:t>
      </w:r>
      <w:r w:rsidRPr="00D85C93">
        <w:rPr>
          <w:sz w:val="20"/>
          <w:lang w:eastAsia="ko-KR"/>
        </w:rPr>
        <w:tab/>
      </w:r>
    </w:p>
    <w:p w:rsidR="00C148C6" w:rsidRPr="00D85C93" w:rsidRDefault="00C148C6" w:rsidP="00C148C6">
      <w:pPr>
        <w:tabs>
          <w:tab w:val="left" w:pos="9187"/>
        </w:tabs>
        <w:ind w:left="806" w:firstLine="94"/>
        <w:jc w:val="right"/>
        <w:rPr>
          <w:sz w:val="20"/>
          <w:lang w:eastAsia="ko-KR"/>
        </w:rPr>
      </w:pPr>
      <w:r w:rsidRPr="00D85C93">
        <w:rPr>
          <w:sz w:val="20"/>
          <w:lang w:eastAsia="ko-KR"/>
        </w:rPr>
        <w:t>predFlagL0 = 1</w:t>
      </w:r>
      <w:r w:rsidRPr="00D85C93">
        <w:rPr>
          <w:sz w:val="20"/>
          <w:lang w:eastAsia="ko-KR"/>
        </w:rPr>
        <w:tab/>
      </w:r>
    </w:p>
    <w:p w:rsidR="00C148C6" w:rsidRPr="00D85C93" w:rsidRDefault="00C148C6" w:rsidP="00C148C6">
      <w:pPr>
        <w:tabs>
          <w:tab w:val="left" w:pos="9187"/>
        </w:tabs>
        <w:ind w:left="806" w:firstLine="94"/>
        <w:jc w:val="right"/>
        <w:rPr>
          <w:sz w:val="20"/>
          <w:lang w:eastAsia="ko-KR"/>
        </w:rPr>
      </w:pPr>
      <w:r w:rsidRPr="00D85C93">
        <w:rPr>
          <w:sz w:val="20"/>
          <w:lang w:eastAsia="ko-KR"/>
        </w:rPr>
        <w:t>prefFlagL1 = 0</w:t>
      </w:r>
      <w:r w:rsidRPr="00D85C93">
        <w:rPr>
          <w:sz w:val="20"/>
          <w:lang w:eastAsia="ko-KR"/>
        </w:rPr>
        <w:tab/>
      </w:r>
    </w:p>
    <w:p w:rsidR="00C148C6" w:rsidRPr="00D85C93" w:rsidRDefault="00C148C6" w:rsidP="00C148C6">
      <w:pPr>
        <w:ind w:left="709"/>
        <w:rPr>
          <w:sz w:val="20"/>
          <w:lang w:eastAsia="ko-KR"/>
        </w:rPr>
      </w:pPr>
      <w:r w:rsidRPr="00D85C93">
        <w:rPr>
          <w:sz w:val="20"/>
          <w:lang w:eastAsia="ko-KR"/>
        </w:rPr>
        <w:t xml:space="preserve">Otherwise </w:t>
      </w:r>
      <w:proofErr w:type="gramStart"/>
      <w:r w:rsidRPr="00D85C93">
        <w:rPr>
          <w:sz w:val="20"/>
          <w:lang w:eastAsia="ko-KR"/>
        </w:rPr>
        <w:t xml:space="preserve">( </w:t>
      </w:r>
      <w:proofErr w:type="spellStart"/>
      <w:r w:rsidRPr="00D85C93">
        <w:rPr>
          <w:sz w:val="20"/>
          <w:lang w:eastAsia="ko-KR"/>
        </w:rPr>
        <w:t>slice</w:t>
      </w:r>
      <w:proofErr w:type="gramEnd"/>
      <w:r w:rsidRPr="00D85C93">
        <w:rPr>
          <w:sz w:val="20"/>
          <w:lang w:eastAsia="ko-KR"/>
        </w:rPr>
        <w:t>_type</w:t>
      </w:r>
      <w:proofErr w:type="spellEnd"/>
      <w:r w:rsidRPr="00D85C93">
        <w:rPr>
          <w:sz w:val="20"/>
          <w:lang w:eastAsia="ko-KR"/>
        </w:rPr>
        <w:t xml:space="preserve"> is equal to B ), the following applies.</w:t>
      </w:r>
    </w:p>
    <w:p w:rsidR="00C148C6" w:rsidRPr="00D85C93" w:rsidRDefault="00C148C6" w:rsidP="00C148C6">
      <w:pPr>
        <w:tabs>
          <w:tab w:val="left" w:pos="9187"/>
        </w:tabs>
        <w:ind w:left="806" w:firstLine="94"/>
        <w:jc w:val="right"/>
        <w:rPr>
          <w:sz w:val="20"/>
          <w:lang w:eastAsia="ko-KR"/>
        </w:rPr>
      </w:pPr>
      <w:proofErr w:type="spellStart"/>
      <w:proofErr w:type="gramStart"/>
      <w:r w:rsidRPr="00D85C93">
        <w:rPr>
          <w:sz w:val="20"/>
          <w:lang w:eastAsia="ko-KR"/>
        </w:rPr>
        <w:t>mvLX</w:t>
      </w:r>
      <w:proofErr w:type="spellEnd"/>
      <w:r w:rsidRPr="00D85C93">
        <w:rPr>
          <w:sz w:val="20"/>
          <w:lang w:eastAsia="ko-KR"/>
        </w:rPr>
        <w:t>[</w:t>
      </w:r>
      <w:proofErr w:type="gramEnd"/>
      <w:r w:rsidRPr="00D85C93">
        <w:rPr>
          <w:sz w:val="20"/>
          <w:lang w:eastAsia="ko-KR"/>
        </w:rPr>
        <w:t> 0 ] = 0</w:t>
      </w:r>
      <w:r w:rsidRPr="00D85C93">
        <w:rPr>
          <w:sz w:val="20"/>
          <w:lang w:eastAsia="ko-KR"/>
        </w:rPr>
        <w:tab/>
      </w:r>
    </w:p>
    <w:p w:rsidR="00C148C6" w:rsidRPr="00D85C93" w:rsidRDefault="00C148C6" w:rsidP="00C148C6">
      <w:pPr>
        <w:tabs>
          <w:tab w:val="left" w:pos="9187"/>
        </w:tabs>
        <w:ind w:left="806" w:firstLine="94"/>
        <w:jc w:val="right"/>
        <w:rPr>
          <w:sz w:val="20"/>
          <w:lang w:eastAsia="ko-KR"/>
        </w:rPr>
      </w:pPr>
      <w:proofErr w:type="spellStart"/>
      <w:proofErr w:type="gramStart"/>
      <w:r w:rsidRPr="00D85C93">
        <w:rPr>
          <w:sz w:val="20"/>
          <w:lang w:eastAsia="ko-KR"/>
        </w:rPr>
        <w:t>mvLX</w:t>
      </w:r>
      <w:proofErr w:type="spellEnd"/>
      <w:r w:rsidRPr="00D85C93">
        <w:rPr>
          <w:sz w:val="20"/>
          <w:lang w:eastAsia="ko-KR"/>
        </w:rPr>
        <w:t>[</w:t>
      </w:r>
      <w:proofErr w:type="gramEnd"/>
      <w:r w:rsidRPr="00D85C93">
        <w:rPr>
          <w:sz w:val="20"/>
          <w:lang w:eastAsia="ko-KR"/>
        </w:rPr>
        <w:t> 1 ] = 0</w:t>
      </w:r>
      <w:r w:rsidRPr="00D85C93">
        <w:rPr>
          <w:sz w:val="20"/>
          <w:lang w:eastAsia="ko-KR"/>
        </w:rPr>
        <w:tab/>
      </w:r>
    </w:p>
    <w:p w:rsidR="00C148C6" w:rsidRPr="00D85C93" w:rsidRDefault="00C148C6" w:rsidP="00C148C6">
      <w:pPr>
        <w:tabs>
          <w:tab w:val="left" w:pos="9187"/>
        </w:tabs>
        <w:ind w:left="806" w:firstLine="94"/>
        <w:jc w:val="right"/>
        <w:rPr>
          <w:sz w:val="20"/>
          <w:lang w:eastAsia="ko-KR"/>
        </w:rPr>
      </w:pPr>
      <w:r w:rsidRPr="00D85C93">
        <w:rPr>
          <w:sz w:val="20"/>
          <w:lang w:eastAsia="ko-KR"/>
        </w:rPr>
        <w:t>refIdxL0 = 0</w:t>
      </w:r>
      <w:r w:rsidRPr="00D85C93">
        <w:rPr>
          <w:sz w:val="20"/>
          <w:lang w:eastAsia="ko-KR"/>
        </w:rPr>
        <w:tab/>
      </w:r>
    </w:p>
    <w:p w:rsidR="00C148C6" w:rsidRPr="00BA27F0" w:rsidRDefault="00C148C6" w:rsidP="00C148C6">
      <w:pPr>
        <w:tabs>
          <w:tab w:val="left" w:pos="9187"/>
        </w:tabs>
        <w:ind w:left="806" w:firstLine="94"/>
        <w:jc w:val="right"/>
        <w:rPr>
          <w:sz w:val="20"/>
          <w:lang w:eastAsia="ko-KR"/>
        </w:rPr>
      </w:pPr>
      <w:r w:rsidRPr="00BA27F0">
        <w:rPr>
          <w:sz w:val="20"/>
          <w:lang w:eastAsia="ko-KR"/>
        </w:rPr>
        <w:t>refIdxL1 = </w:t>
      </w:r>
      <w:r w:rsidRPr="00BA27F0">
        <w:rPr>
          <w:rFonts w:hint="eastAsia"/>
          <w:sz w:val="20"/>
          <w:lang w:eastAsia="ko-KR"/>
        </w:rPr>
        <w:t>0</w:t>
      </w:r>
      <w:r w:rsidRPr="00BA27F0">
        <w:rPr>
          <w:sz w:val="20"/>
          <w:lang w:eastAsia="ko-KR"/>
        </w:rPr>
        <w:tab/>
      </w:r>
    </w:p>
    <w:p w:rsidR="00C148C6" w:rsidRPr="00BA27F0" w:rsidRDefault="00C148C6" w:rsidP="00C148C6">
      <w:pPr>
        <w:tabs>
          <w:tab w:val="left" w:pos="9187"/>
        </w:tabs>
        <w:ind w:left="806" w:firstLine="94"/>
        <w:jc w:val="right"/>
        <w:rPr>
          <w:sz w:val="20"/>
          <w:lang w:eastAsia="ko-KR"/>
        </w:rPr>
      </w:pPr>
      <w:r w:rsidRPr="00BA27F0">
        <w:rPr>
          <w:sz w:val="20"/>
          <w:lang w:eastAsia="ko-KR"/>
        </w:rPr>
        <w:t>predFlagL0 = 1</w:t>
      </w:r>
      <w:r w:rsidRPr="00BA27F0">
        <w:rPr>
          <w:sz w:val="20"/>
          <w:lang w:eastAsia="ko-KR"/>
        </w:rPr>
        <w:tab/>
      </w:r>
    </w:p>
    <w:p w:rsidR="00C148C6" w:rsidRPr="00D85C93" w:rsidRDefault="00C148C6" w:rsidP="00C148C6">
      <w:pPr>
        <w:tabs>
          <w:tab w:val="left" w:pos="9187"/>
        </w:tabs>
        <w:ind w:left="806" w:firstLine="94"/>
        <w:jc w:val="right"/>
        <w:rPr>
          <w:sz w:val="20"/>
          <w:lang w:eastAsia="ko-KR"/>
        </w:rPr>
      </w:pPr>
      <w:r w:rsidRPr="00BA27F0">
        <w:rPr>
          <w:sz w:val="20"/>
          <w:lang w:eastAsia="ko-KR"/>
        </w:rPr>
        <w:t>prefFlagL1 = </w:t>
      </w:r>
      <w:r w:rsidRPr="00BA27F0">
        <w:rPr>
          <w:rFonts w:hint="eastAsia"/>
          <w:sz w:val="20"/>
          <w:lang w:eastAsia="ko-KR"/>
        </w:rPr>
        <w:t>1</w:t>
      </w:r>
      <w:r w:rsidRPr="00D85C93">
        <w:rPr>
          <w:sz w:val="20"/>
          <w:lang w:eastAsia="ko-KR"/>
        </w:rPr>
        <w:tab/>
      </w:r>
    </w:p>
    <w:p w:rsidR="005F0F52" w:rsidRDefault="005F0F52" w:rsidP="00265EC2">
      <w:pPr>
        <w:jc w:val="both"/>
        <w:rPr>
          <w:b/>
          <w:i/>
          <w:szCs w:val="22"/>
          <w:lang w:eastAsia="ko-KR"/>
        </w:rPr>
      </w:pPr>
    </w:p>
    <w:sectPr w:rsidR="005F0F52" w:rsidSect="00A01439">
      <w:footerReference w:type="default" r:id="rId14"/>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5581" w:rsidRDefault="00FD5581">
      <w:r>
        <w:separator/>
      </w:r>
    </w:p>
  </w:endnote>
  <w:endnote w:type="continuationSeparator" w:id="0">
    <w:p w:rsidR="00FD5581" w:rsidRDefault="00FD5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바탕">
    <w:altName w:val="Batang"/>
    <w:panose1 w:val="02030600000101010101"/>
    <w:charset w:val="81"/>
    <w:family w:val="roman"/>
    <w:pitch w:val="variable"/>
    <w:sig w:usb0="B00002AF" w:usb1="69D77CFB" w:usb2="00000030" w:usb3="00000000" w:csb0="0008009F" w:csb1="00000000"/>
  </w:font>
  <w:font w:name="맑은 고딕">
    <w:panose1 w:val="020B0503020000020004"/>
    <w:charset w:val="81"/>
    <w:family w:val="modern"/>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auto"/>
    <w:notTrueType/>
    <w:pitch w:val="variable"/>
    <w:sig w:usb0="00000003" w:usb1="00000000" w:usb2="00000000" w:usb3="00000000" w:csb0="00000001" w:csb1="00000000"/>
  </w:font>
  <w:font w:name="굴림">
    <w:altName w:val="Gulim"/>
    <w:panose1 w:val="020B0600000101010101"/>
    <w:charset w:val="81"/>
    <w:family w:val="moder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E63" w:rsidRDefault="00275E63" w:rsidP="00D55942">
    <w:pPr>
      <w:pStyle w:val="a4"/>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462D94">
      <w:rPr>
        <w:rStyle w:val="a5"/>
      </w:rPr>
      <w:fldChar w:fldCharType="begin"/>
    </w:r>
    <w:r>
      <w:rPr>
        <w:rStyle w:val="a5"/>
      </w:rPr>
      <w:instrText xml:space="preserve"> PAGE </w:instrText>
    </w:r>
    <w:r w:rsidR="00462D94">
      <w:rPr>
        <w:rStyle w:val="a5"/>
      </w:rPr>
      <w:fldChar w:fldCharType="separate"/>
    </w:r>
    <w:r w:rsidR="00D23957">
      <w:rPr>
        <w:rStyle w:val="a5"/>
        <w:noProof/>
      </w:rPr>
      <w:t>1</w:t>
    </w:r>
    <w:r w:rsidR="00462D94">
      <w:rPr>
        <w:rStyle w:val="a5"/>
      </w:rPr>
      <w:fldChar w:fldCharType="end"/>
    </w:r>
    <w:r>
      <w:rPr>
        <w:rStyle w:val="a5"/>
      </w:rPr>
      <w:tab/>
      <w:t xml:space="preserve">Date Saved: </w:t>
    </w:r>
    <w:r w:rsidR="00462D94">
      <w:rPr>
        <w:rStyle w:val="a5"/>
      </w:rPr>
      <w:fldChar w:fldCharType="begin"/>
    </w:r>
    <w:r>
      <w:rPr>
        <w:rStyle w:val="a5"/>
      </w:rPr>
      <w:instrText xml:space="preserve"> SAVEDATE  \@ "yyyy-MM-dd"  \* MERGEFORMAT </w:instrText>
    </w:r>
    <w:r w:rsidR="00462D94">
      <w:rPr>
        <w:rStyle w:val="a5"/>
      </w:rPr>
      <w:fldChar w:fldCharType="separate"/>
    </w:r>
    <w:ins w:id="553" w:author="김휘용" w:date="2011-07-21T17:51:00Z">
      <w:r w:rsidR="00516591">
        <w:rPr>
          <w:rStyle w:val="a5"/>
          <w:noProof/>
        </w:rPr>
        <w:t>2011-07-14</w:t>
      </w:r>
    </w:ins>
    <w:del w:id="554" w:author="김휘용" w:date="2011-07-14T21:59:00Z">
      <w:r w:rsidR="00D1229A" w:rsidDel="00955DA0">
        <w:rPr>
          <w:rStyle w:val="a5"/>
          <w:noProof/>
        </w:rPr>
        <w:delText>2011-07-12</w:delText>
      </w:r>
    </w:del>
    <w:r w:rsidR="00462D94">
      <w:rPr>
        <w:rStyle w:val="a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5581" w:rsidRDefault="00FD5581">
      <w:r>
        <w:separator/>
      </w:r>
    </w:p>
  </w:footnote>
  <w:footnote w:type="continuationSeparator" w:id="0">
    <w:p w:rsidR="00FD5581" w:rsidRDefault="00FD558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07D6C86"/>
    <w:multiLevelType w:val="hybridMultilevel"/>
    <w:tmpl w:val="32E60852"/>
    <w:lvl w:ilvl="0" w:tplc="98E894FC">
      <w:start w:val="1"/>
      <w:numFmt w:val="bullet"/>
      <w:lvlText w:val="•"/>
      <w:lvlJc w:val="left"/>
      <w:pPr>
        <w:tabs>
          <w:tab w:val="num" w:pos="720"/>
        </w:tabs>
        <w:ind w:left="720" w:hanging="360"/>
      </w:pPr>
      <w:rPr>
        <w:rFonts w:ascii="Arial" w:hAnsi="Arial" w:hint="default"/>
      </w:rPr>
    </w:lvl>
    <w:lvl w:ilvl="1" w:tplc="13F62B20" w:tentative="1">
      <w:start w:val="1"/>
      <w:numFmt w:val="bullet"/>
      <w:lvlText w:val="•"/>
      <w:lvlJc w:val="left"/>
      <w:pPr>
        <w:tabs>
          <w:tab w:val="num" w:pos="1440"/>
        </w:tabs>
        <w:ind w:left="1440" w:hanging="360"/>
      </w:pPr>
      <w:rPr>
        <w:rFonts w:ascii="Arial" w:hAnsi="Arial" w:hint="default"/>
      </w:rPr>
    </w:lvl>
    <w:lvl w:ilvl="2" w:tplc="F4E0EF80" w:tentative="1">
      <w:start w:val="1"/>
      <w:numFmt w:val="bullet"/>
      <w:lvlText w:val="•"/>
      <w:lvlJc w:val="left"/>
      <w:pPr>
        <w:tabs>
          <w:tab w:val="num" w:pos="2160"/>
        </w:tabs>
        <w:ind w:left="2160" w:hanging="360"/>
      </w:pPr>
      <w:rPr>
        <w:rFonts w:ascii="Arial" w:hAnsi="Arial" w:hint="default"/>
      </w:rPr>
    </w:lvl>
    <w:lvl w:ilvl="3" w:tplc="89DC5FCA" w:tentative="1">
      <w:start w:val="1"/>
      <w:numFmt w:val="bullet"/>
      <w:lvlText w:val="•"/>
      <w:lvlJc w:val="left"/>
      <w:pPr>
        <w:tabs>
          <w:tab w:val="num" w:pos="2880"/>
        </w:tabs>
        <w:ind w:left="2880" w:hanging="360"/>
      </w:pPr>
      <w:rPr>
        <w:rFonts w:ascii="Arial" w:hAnsi="Arial" w:hint="default"/>
      </w:rPr>
    </w:lvl>
    <w:lvl w:ilvl="4" w:tplc="446C64BA" w:tentative="1">
      <w:start w:val="1"/>
      <w:numFmt w:val="bullet"/>
      <w:lvlText w:val="•"/>
      <w:lvlJc w:val="left"/>
      <w:pPr>
        <w:tabs>
          <w:tab w:val="num" w:pos="3600"/>
        </w:tabs>
        <w:ind w:left="3600" w:hanging="360"/>
      </w:pPr>
      <w:rPr>
        <w:rFonts w:ascii="Arial" w:hAnsi="Arial" w:hint="default"/>
      </w:rPr>
    </w:lvl>
    <w:lvl w:ilvl="5" w:tplc="9DF8E284" w:tentative="1">
      <w:start w:val="1"/>
      <w:numFmt w:val="bullet"/>
      <w:lvlText w:val="•"/>
      <w:lvlJc w:val="left"/>
      <w:pPr>
        <w:tabs>
          <w:tab w:val="num" w:pos="4320"/>
        </w:tabs>
        <w:ind w:left="4320" w:hanging="360"/>
      </w:pPr>
      <w:rPr>
        <w:rFonts w:ascii="Arial" w:hAnsi="Arial" w:hint="default"/>
      </w:rPr>
    </w:lvl>
    <w:lvl w:ilvl="6" w:tplc="9A28963C" w:tentative="1">
      <w:start w:val="1"/>
      <w:numFmt w:val="bullet"/>
      <w:lvlText w:val="•"/>
      <w:lvlJc w:val="left"/>
      <w:pPr>
        <w:tabs>
          <w:tab w:val="num" w:pos="5040"/>
        </w:tabs>
        <w:ind w:left="5040" w:hanging="360"/>
      </w:pPr>
      <w:rPr>
        <w:rFonts w:ascii="Arial" w:hAnsi="Arial" w:hint="default"/>
      </w:rPr>
    </w:lvl>
    <w:lvl w:ilvl="7" w:tplc="233AD56E" w:tentative="1">
      <w:start w:val="1"/>
      <w:numFmt w:val="bullet"/>
      <w:lvlText w:val="•"/>
      <w:lvlJc w:val="left"/>
      <w:pPr>
        <w:tabs>
          <w:tab w:val="num" w:pos="5760"/>
        </w:tabs>
        <w:ind w:left="5760" w:hanging="360"/>
      </w:pPr>
      <w:rPr>
        <w:rFonts w:ascii="Arial" w:hAnsi="Arial" w:hint="default"/>
      </w:rPr>
    </w:lvl>
    <w:lvl w:ilvl="8" w:tplc="6FA20E84" w:tentative="1">
      <w:start w:val="1"/>
      <w:numFmt w:val="bullet"/>
      <w:lvlText w:val="•"/>
      <w:lvlJc w:val="left"/>
      <w:pPr>
        <w:tabs>
          <w:tab w:val="num" w:pos="6480"/>
        </w:tabs>
        <w:ind w:left="6480" w:hanging="360"/>
      </w:pPr>
      <w:rPr>
        <w:rFonts w:ascii="Arial" w:hAnsi="Arial" w:hint="default"/>
      </w:rPr>
    </w:lvl>
  </w:abstractNum>
  <w:abstractNum w:abstractNumId="2">
    <w:nsid w:val="01513F1C"/>
    <w:multiLevelType w:val="hybridMultilevel"/>
    <w:tmpl w:val="9B0822B0"/>
    <w:lvl w:ilvl="0" w:tplc="F4784CA6">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9D49AF"/>
    <w:multiLevelType w:val="hybridMultilevel"/>
    <w:tmpl w:val="E85CC696"/>
    <w:lvl w:ilvl="0" w:tplc="8C5286D4">
      <w:start w:val="1"/>
      <w:numFmt w:val="decimal"/>
      <w:lvlText w:val="%1."/>
      <w:lvlJc w:val="left"/>
      <w:pPr>
        <w:tabs>
          <w:tab w:val="num" w:pos="1194"/>
        </w:tabs>
        <w:ind w:left="1194" w:hanging="400"/>
      </w:pPr>
      <w:rPr>
        <w:rFonts w:cs="Times New Roman" w:hint="eastAsi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9F536DE"/>
    <w:multiLevelType w:val="multilevel"/>
    <w:tmpl w:val="F00224BC"/>
    <w:lvl w:ilvl="0">
      <w:numFmt w:val="decimal"/>
      <w:lvlText w:val="%1"/>
      <w:lvlJc w:val="left"/>
      <w:pPr>
        <w:tabs>
          <w:tab w:val="num" w:pos="720"/>
        </w:tabs>
        <w:ind w:left="360" w:hanging="360"/>
      </w:pPr>
      <w:rPr>
        <w:rFonts w:cs="Times New Roman" w:hint="default"/>
        <w:vanish w:val="0"/>
      </w:rPr>
    </w:lvl>
    <w:lvl w:ilvl="1">
      <w:start w:val="1"/>
      <w:numFmt w:val="decimal"/>
      <w:lvlText w:val="%1.%2"/>
      <w:lvlJc w:val="left"/>
      <w:pPr>
        <w:tabs>
          <w:tab w:val="num" w:pos="7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6">
    <w:nsid w:val="21876176"/>
    <w:multiLevelType w:val="hybridMultilevel"/>
    <w:tmpl w:val="81228FD2"/>
    <w:lvl w:ilvl="0" w:tplc="77080FDC">
      <w:start w:val="1"/>
      <w:numFmt w:val="bullet"/>
      <w:lvlText w:val=""/>
      <w:lvlJc w:val="left"/>
      <w:pPr>
        <w:ind w:left="720" w:hanging="360"/>
      </w:pPr>
      <w:rPr>
        <w:rFonts w:ascii="Symbol" w:hAnsi="Symbol" w:hint="default"/>
      </w:rPr>
    </w:lvl>
    <w:lvl w:ilvl="1" w:tplc="B322BC40" w:tentative="1">
      <w:start w:val="1"/>
      <w:numFmt w:val="bullet"/>
      <w:lvlText w:val="o"/>
      <w:lvlJc w:val="left"/>
      <w:pPr>
        <w:ind w:left="1440" w:hanging="360"/>
      </w:pPr>
      <w:rPr>
        <w:rFonts w:ascii="Courier New" w:hAnsi="Courier New" w:cs="Courier New" w:hint="default"/>
      </w:rPr>
    </w:lvl>
    <w:lvl w:ilvl="2" w:tplc="91A63744" w:tentative="1">
      <w:start w:val="1"/>
      <w:numFmt w:val="bullet"/>
      <w:lvlText w:val=""/>
      <w:lvlJc w:val="left"/>
      <w:pPr>
        <w:ind w:left="2160" w:hanging="360"/>
      </w:pPr>
      <w:rPr>
        <w:rFonts w:ascii="Wingdings" w:hAnsi="Wingdings" w:hint="default"/>
      </w:rPr>
    </w:lvl>
    <w:lvl w:ilvl="3" w:tplc="AEF218E2" w:tentative="1">
      <w:start w:val="1"/>
      <w:numFmt w:val="bullet"/>
      <w:lvlText w:val=""/>
      <w:lvlJc w:val="left"/>
      <w:pPr>
        <w:ind w:left="2880" w:hanging="360"/>
      </w:pPr>
      <w:rPr>
        <w:rFonts w:ascii="Symbol" w:hAnsi="Symbol" w:hint="default"/>
      </w:rPr>
    </w:lvl>
    <w:lvl w:ilvl="4" w:tplc="EAF692F4" w:tentative="1">
      <w:start w:val="1"/>
      <w:numFmt w:val="bullet"/>
      <w:lvlText w:val="o"/>
      <w:lvlJc w:val="left"/>
      <w:pPr>
        <w:ind w:left="3600" w:hanging="360"/>
      </w:pPr>
      <w:rPr>
        <w:rFonts w:ascii="Courier New" w:hAnsi="Courier New" w:cs="Courier New" w:hint="default"/>
      </w:rPr>
    </w:lvl>
    <w:lvl w:ilvl="5" w:tplc="176E3A08" w:tentative="1">
      <w:start w:val="1"/>
      <w:numFmt w:val="bullet"/>
      <w:lvlText w:val=""/>
      <w:lvlJc w:val="left"/>
      <w:pPr>
        <w:ind w:left="4320" w:hanging="360"/>
      </w:pPr>
      <w:rPr>
        <w:rFonts w:ascii="Wingdings" w:hAnsi="Wingdings" w:hint="default"/>
      </w:rPr>
    </w:lvl>
    <w:lvl w:ilvl="6" w:tplc="B80ADD32" w:tentative="1">
      <w:start w:val="1"/>
      <w:numFmt w:val="bullet"/>
      <w:lvlText w:val=""/>
      <w:lvlJc w:val="left"/>
      <w:pPr>
        <w:ind w:left="5040" w:hanging="360"/>
      </w:pPr>
      <w:rPr>
        <w:rFonts w:ascii="Symbol" w:hAnsi="Symbol" w:hint="default"/>
      </w:rPr>
    </w:lvl>
    <w:lvl w:ilvl="7" w:tplc="51A482BC" w:tentative="1">
      <w:start w:val="1"/>
      <w:numFmt w:val="bullet"/>
      <w:lvlText w:val="o"/>
      <w:lvlJc w:val="left"/>
      <w:pPr>
        <w:ind w:left="5760" w:hanging="360"/>
      </w:pPr>
      <w:rPr>
        <w:rFonts w:ascii="Courier New" w:hAnsi="Courier New" w:cs="Courier New" w:hint="default"/>
      </w:rPr>
    </w:lvl>
    <w:lvl w:ilvl="8" w:tplc="CE7A9B24" w:tentative="1">
      <w:start w:val="1"/>
      <w:numFmt w:val="bullet"/>
      <w:lvlText w:val=""/>
      <w:lvlJc w:val="left"/>
      <w:pPr>
        <w:ind w:left="6480" w:hanging="360"/>
      </w:pPr>
      <w:rPr>
        <w:rFonts w:ascii="Wingdings" w:hAnsi="Wingdings" w:hint="default"/>
      </w:rPr>
    </w:lvl>
  </w:abstractNum>
  <w:abstractNum w:abstractNumId="7">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8">
    <w:nsid w:val="24B86526"/>
    <w:multiLevelType w:val="hybridMultilevel"/>
    <w:tmpl w:val="E85CC696"/>
    <w:lvl w:ilvl="0" w:tplc="8C5286D4">
      <w:start w:val="1"/>
      <w:numFmt w:val="decimal"/>
      <w:lvlText w:val="%1."/>
      <w:lvlJc w:val="left"/>
      <w:pPr>
        <w:tabs>
          <w:tab w:val="num" w:pos="1194"/>
        </w:tabs>
        <w:ind w:left="1194" w:hanging="400"/>
      </w:pPr>
      <w:rPr>
        <w:rFonts w:cs="Times New Roman" w:hint="eastAsi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26292F69"/>
    <w:multiLevelType w:val="hybridMultilevel"/>
    <w:tmpl w:val="3D624080"/>
    <w:lvl w:ilvl="0" w:tplc="90D24C88">
      <w:start w:val="1"/>
      <w:numFmt w:val="decimal"/>
      <w:lvlText w:val="[%1]"/>
      <w:lvlJc w:val="left"/>
      <w:pPr>
        <w:ind w:left="720" w:hanging="360"/>
      </w:pPr>
      <w:rPr>
        <w:rFonts w:hint="default"/>
      </w:rPr>
    </w:lvl>
    <w:lvl w:ilvl="1" w:tplc="67BC1CA2" w:tentative="1">
      <w:start w:val="1"/>
      <w:numFmt w:val="lowerLetter"/>
      <w:lvlText w:val="%2."/>
      <w:lvlJc w:val="left"/>
      <w:pPr>
        <w:ind w:left="1440" w:hanging="360"/>
      </w:pPr>
    </w:lvl>
    <w:lvl w:ilvl="2" w:tplc="B6821D12" w:tentative="1">
      <w:start w:val="1"/>
      <w:numFmt w:val="lowerRoman"/>
      <w:lvlText w:val="%3."/>
      <w:lvlJc w:val="right"/>
      <w:pPr>
        <w:ind w:left="2160" w:hanging="180"/>
      </w:pPr>
    </w:lvl>
    <w:lvl w:ilvl="3" w:tplc="A28208B0" w:tentative="1">
      <w:start w:val="1"/>
      <w:numFmt w:val="decimal"/>
      <w:lvlText w:val="%4."/>
      <w:lvlJc w:val="left"/>
      <w:pPr>
        <w:ind w:left="2880" w:hanging="360"/>
      </w:pPr>
    </w:lvl>
    <w:lvl w:ilvl="4" w:tplc="BCB86BC8" w:tentative="1">
      <w:start w:val="1"/>
      <w:numFmt w:val="lowerLetter"/>
      <w:lvlText w:val="%5."/>
      <w:lvlJc w:val="left"/>
      <w:pPr>
        <w:ind w:left="3600" w:hanging="360"/>
      </w:pPr>
    </w:lvl>
    <w:lvl w:ilvl="5" w:tplc="50CE5814" w:tentative="1">
      <w:start w:val="1"/>
      <w:numFmt w:val="lowerRoman"/>
      <w:lvlText w:val="%6."/>
      <w:lvlJc w:val="right"/>
      <w:pPr>
        <w:ind w:left="4320" w:hanging="180"/>
      </w:pPr>
    </w:lvl>
    <w:lvl w:ilvl="6" w:tplc="5B0EA894" w:tentative="1">
      <w:start w:val="1"/>
      <w:numFmt w:val="decimal"/>
      <w:lvlText w:val="%7."/>
      <w:lvlJc w:val="left"/>
      <w:pPr>
        <w:ind w:left="5040" w:hanging="360"/>
      </w:pPr>
    </w:lvl>
    <w:lvl w:ilvl="7" w:tplc="A1164AE8" w:tentative="1">
      <w:start w:val="1"/>
      <w:numFmt w:val="lowerLetter"/>
      <w:lvlText w:val="%8."/>
      <w:lvlJc w:val="left"/>
      <w:pPr>
        <w:ind w:left="5760" w:hanging="360"/>
      </w:pPr>
    </w:lvl>
    <w:lvl w:ilvl="8" w:tplc="06C06B26" w:tentative="1">
      <w:start w:val="1"/>
      <w:numFmt w:val="lowerRoman"/>
      <w:lvlText w:val="%9."/>
      <w:lvlJc w:val="right"/>
      <w:pPr>
        <w:ind w:left="6480" w:hanging="180"/>
      </w:pPr>
    </w:lvl>
  </w:abstractNum>
  <w:abstractNum w:abstractNumId="10">
    <w:nsid w:val="2C56207C"/>
    <w:multiLevelType w:val="hybridMultilevel"/>
    <w:tmpl w:val="C7AA7148"/>
    <w:lvl w:ilvl="0" w:tplc="0809000F">
      <w:start w:val="1"/>
      <w:numFmt w:val="decimal"/>
      <w:lvlText w:val="%1."/>
      <w:lvlJc w:val="left"/>
      <w:pPr>
        <w:ind w:left="720" w:hanging="360"/>
      </w:pPr>
    </w:lvl>
    <w:lvl w:ilvl="1" w:tplc="0409000F">
      <w:start w:val="1"/>
      <w:numFmt w:val="decimal"/>
      <w:lvlText w:val="%2."/>
      <w:lvlJc w:val="left"/>
      <w:pPr>
        <w:ind w:left="1440" w:hanging="360"/>
      </w:pPr>
      <w:rPr>
        <w:rFonts w:cs="Times New Roman"/>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2D137E0B"/>
    <w:multiLevelType w:val="hybridMultilevel"/>
    <w:tmpl w:val="988E223C"/>
    <w:lvl w:ilvl="0" w:tplc="04090001">
      <w:numFmt w:val="bullet"/>
      <w:lvlText w:val="–"/>
      <w:lvlJc w:val="left"/>
      <w:pPr>
        <w:tabs>
          <w:tab w:val="num" w:pos="805"/>
        </w:tabs>
        <w:ind w:left="805" w:hanging="405"/>
      </w:pPr>
      <w:rPr>
        <w:rFonts w:ascii="Times New Roman" w:eastAsia="바탕"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04090005">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2">
    <w:nsid w:val="37F4500E"/>
    <w:multiLevelType w:val="hybridMultilevel"/>
    <w:tmpl w:val="E06AE6E0"/>
    <w:lvl w:ilvl="0" w:tplc="054C7320">
      <w:start w:val="1"/>
      <w:numFmt w:val="bullet"/>
      <w:lvlText w:val="–"/>
      <w:lvlJc w:val="left"/>
      <w:pPr>
        <w:ind w:left="720" w:hanging="360"/>
      </w:pPr>
      <w:rPr>
        <w:rFonts w:ascii="Courier New" w:hAnsi="Courier New" w:hint="default"/>
      </w:rPr>
    </w:lvl>
    <w:lvl w:ilvl="1" w:tplc="FDC2B994" w:tentative="1">
      <w:start w:val="1"/>
      <w:numFmt w:val="bullet"/>
      <w:lvlText w:val="o"/>
      <w:lvlJc w:val="left"/>
      <w:pPr>
        <w:ind w:left="1440" w:hanging="360"/>
      </w:pPr>
      <w:rPr>
        <w:rFonts w:ascii="Courier New" w:hAnsi="Courier New" w:cs="Courier New" w:hint="default"/>
      </w:rPr>
    </w:lvl>
    <w:lvl w:ilvl="2" w:tplc="0908DB2C" w:tentative="1">
      <w:start w:val="1"/>
      <w:numFmt w:val="bullet"/>
      <w:lvlText w:val=""/>
      <w:lvlJc w:val="left"/>
      <w:pPr>
        <w:ind w:left="2160" w:hanging="360"/>
      </w:pPr>
      <w:rPr>
        <w:rFonts w:ascii="Wingdings" w:hAnsi="Wingdings" w:hint="default"/>
      </w:rPr>
    </w:lvl>
    <w:lvl w:ilvl="3" w:tplc="A86CBEF8" w:tentative="1">
      <w:start w:val="1"/>
      <w:numFmt w:val="bullet"/>
      <w:lvlText w:val=""/>
      <w:lvlJc w:val="left"/>
      <w:pPr>
        <w:ind w:left="2880" w:hanging="360"/>
      </w:pPr>
      <w:rPr>
        <w:rFonts w:ascii="Symbol" w:hAnsi="Symbol" w:hint="default"/>
      </w:rPr>
    </w:lvl>
    <w:lvl w:ilvl="4" w:tplc="C6623570" w:tentative="1">
      <w:start w:val="1"/>
      <w:numFmt w:val="bullet"/>
      <w:lvlText w:val="o"/>
      <w:lvlJc w:val="left"/>
      <w:pPr>
        <w:ind w:left="3600" w:hanging="360"/>
      </w:pPr>
      <w:rPr>
        <w:rFonts w:ascii="Courier New" w:hAnsi="Courier New" w:cs="Courier New" w:hint="default"/>
      </w:rPr>
    </w:lvl>
    <w:lvl w:ilvl="5" w:tplc="597A39BA" w:tentative="1">
      <w:start w:val="1"/>
      <w:numFmt w:val="bullet"/>
      <w:lvlText w:val=""/>
      <w:lvlJc w:val="left"/>
      <w:pPr>
        <w:ind w:left="4320" w:hanging="360"/>
      </w:pPr>
      <w:rPr>
        <w:rFonts w:ascii="Wingdings" w:hAnsi="Wingdings" w:hint="default"/>
      </w:rPr>
    </w:lvl>
    <w:lvl w:ilvl="6" w:tplc="E694579E" w:tentative="1">
      <w:start w:val="1"/>
      <w:numFmt w:val="bullet"/>
      <w:lvlText w:val=""/>
      <w:lvlJc w:val="left"/>
      <w:pPr>
        <w:ind w:left="5040" w:hanging="360"/>
      </w:pPr>
      <w:rPr>
        <w:rFonts w:ascii="Symbol" w:hAnsi="Symbol" w:hint="default"/>
      </w:rPr>
    </w:lvl>
    <w:lvl w:ilvl="7" w:tplc="C6E27E9E" w:tentative="1">
      <w:start w:val="1"/>
      <w:numFmt w:val="bullet"/>
      <w:lvlText w:val="o"/>
      <w:lvlJc w:val="left"/>
      <w:pPr>
        <w:ind w:left="5760" w:hanging="360"/>
      </w:pPr>
      <w:rPr>
        <w:rFonts w:ascii="Courier New" w:hAnsi="Courier New" w:cs="Courier New" w:hint="default"/>
      </w:rPr>
    </w:lvl>
    <w:lvl w:ilvl="8" w:tplc="F3B63D6C" w:tentative="1">
      <w:start w:val="1"/>
      <w:numFmt w:val="bullet"/>
      <w:lvlText w:val=""/>
      <w:lvlJc w:val="left"/>
      <w:pPr>
        <w:ind w:left="6480" w:hanging="360"/>
      </w:pPr>
      <w:rPr>
        <w:rFonts w:ascii="Wingdings" w:hAnsi="Wingdings" w:hint="default"/>
      </w:rPr>
    </w:lvl>
  </w:abstractNum>
  <w:abstractNum w:abstractNumId="13">
    <w:nsid w:val="41DF5647"/>
    <w:multiLevelType w:val="hybridMultilevel"/>
    <w:tmpl w:val="BAB68730"/>
    <w:lvl w:ilvl="0" w:tplc="9500AB20">
      <w:start w:val="1"/>
      <w:numFmt w:val="decimal"/>
      <w:pStyle w:val="WP4"/>
      <w:lvlText w:val="%1)"/>
      <w:lvlJc w:val="left"/>
      <w:pPr>
        <w:ind w:left="800" w:hanging="40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4">
    <w:nsid w:val="4786316E"/>
    <w:multiLevelType w:val="hybridMultilevel"/>
    <w:tmpl w:val="2F460DB4"/>
    <w:lvl w:ilvl="0" w:tplc="919ED22E">
      <w:start w:val="1"/>
      <w:numFmt w:val="decimalFullWidth"/>
      <w:lvlText w:val="Step. %1."/>
      <w:lvlJc w:val="left"/>
      <w:pPr>
        <w:ind w:left="1160" w:hanging="400"/>
      </w:pPr>
      <w:rPr>
        <w:rFonts w:ascii="Arial" w:hAnsi="Arial" w:hint="default"/>
      </w:rPr>
    </w:lvl>
    <w:lvl w:ilvl="1" w:tplc="04090003" w:tentative="1">
      <w:start w:val="1"/>
      <w:numFmt w:val="upperLetter"/>
      <w:lvlText w:val="%2."/>
      <w:lvlJc w:val="left"/>
      <w:pPr>
        <w:ind w:left="1560" w:hanging="400"/>
      </w:pPr>
    </w:lvl>
    <w:lvl w:ilvl="2" w:tplc="04090005" w:tentative="1">
      <w:start w:val="1"/>
      <w:numFmt w:val="lowerRoman"/>
      <w:lvlText w:val="%3."/>
      <w:lvlJc w:val="right"/>
      <w:pPr>
        <w:ind w:left="1960" w:hanging="400"/>
      </w:pPr>
    </w:lvl>
    <w:lvl w:ilvl="3" w:tplc="04090001" w:tentative="1">
      <w:start w:val="1"/>
      <w:numFmt w:val="decimal"/>
      <w:lvlText w:val="%4."/>
      <w:lvlJc w:val="left"/>
      <w:pPr>
        <w:ind w:left="2360" w:hanging="400"/>
      </w:pPr>
    </w:lvl>
    <w:lvl w:ilvl="4" w:tplc="04090003" w:tentative="1">
      <w:start w:val="1"/>
      <w:numFmt w:val="upperLetter"/>
      <w:lvlText w:val="%5."/>
      <w:lvlJc w:val="left"/>
      <w:pPr>
        <w:ind w:left="2760" w:hanging="400"/>
      </w:pPr>
    </w:lvl>
    <w:lvl w:ilvl="5" w:tplc="04090005" w:tentative="1">
      <w:start w:val="1"/>
      <w:numFmt w:val="lowerRoman"/>
      <w:lvlText w:val="%6."/>
      <w:lvlJc w:val="right"/>
      <w:pPr>
        <w:ind w:left="3160" w:hanging="400"/>
      </w:pPr>
    </w:lvl>
    <w:lvl w:ilvl="6" w:tplc="04090001" w:tentative="1">
      <w:start w:val="1"/>
      <w:numFmt w:val="decimal"/>
      <w:lvlText w:val="%7."/>
      <w:lvlJc w:val="left"/>
      <w:pPr>
        <w:ind w:left="3560" w:hanging="400"/>
      </w:pPr>
    </w:lvl>
    <w:lvl w:ilvl="7" w:tplc="04090003" w:tentative="1">
      <w:start w:val="1"/>
      <w:numFmt w:val="upperLetter"/>
      <w:lvlText w:val="%8."/>
      <w:lvlJc w:val="left"/>
      <w:pPr>
        <w:ind w:left="3960" w:hanging="400"/>
      </w:pPr>
    </w:lvl>
    <w:lvl w:ilvl="8" w:tplc="04090005" w:tentative="1">
      <w:start w:val="1"/>
      <w:numFmt w:val="lowerRoman"/>
      <w:lvlText w:val="%9."/>
      <w:lvlJc w:val="right"/>
      <w:pPr>
        <w:ind w:left="4360" w:hanging="400"/>
      </w:pPr>
    </w:lvl>
  </w:abstractNum>
  <w:abstractNum w:abstractNumId="15">
    <w:nsid w:val="48650D2D"/>
    <w:multiLevelType w:val="hybridMultilevel"/>
    <w:tmpl w:val="3370B4A4"/>
    <w:lvl w:ilvl="0" w:tplc="1876A9D4">
      <w:start w:val="1"/>
      <w:numFmt w:val="bullet"/>
      <w:lvlText w:val="-"/>
      <w:lvlJc w:val="left"/>
      <w:pPr>
        <w:tabs>
          <w:tab w:val="num" w:pos="400"/>
        </w:tabs>
        <w:ind w:left="400" w:hanging="400"/>
      </w:pPr>
      <w:rPr>
        <w:rFonts w:ascii="바탕" w:eastAsia="바탕" w:hAnsi="바탕" w:hint="eastAsia"/>
      </w:rPr>
    </w:lvl>
    <w:lvl w:ilvl="1" w:tplc="04090019">
      <w:start w:val="5"/>
      <w:numFmt w:val="bullet"/>
      <w:lvlText w:val="–"/>
      <w:lvlJc w:val="left"/>
      <w:pPr>
        <w:tabs>
          <w:tab w:val="num" w:pos="800"/>
        </w:tabs>
        <w:ind w:left="800" w:hanging="400"/>
      </w:pPr>
      <w:rPr>
        <w:rFonts w:ascii="Times New Roman" w:eastAsia="Times New Roman" w:hAnsi="Times New Roman" w:hint="default"/>
      </w:rPr>
    </w:lvl>
    <w:lvl w:ilvl="2" w:tplc="0409001B">
      <w:start w:val="1"/>
      <w:numFmt w:val="bullet"/>
      <w:lvlText w:val=""/>
      <w:lvlJc w:val="left"/>
      <w:pPr>
        <w:tabs>
          <w:tab w:val="num" w:pos="1200"/>
        </w:tabs>
        <w:ind w:left="1200" w:hanging="400"/>
      </w:pPr>
      <w:rPr>
        <w:rFonts w:ascii="Wingdings" w:hAnsi="Wingdings" w:hint="default"/>
      </w:rPr>
    </w:lvl>
    <w:lvl w:ilvl="3" w:tplc="0409000F" w:tentative="1">
      <w:start w:val="1"/>
      <w:numFmt w:val="bullet"/>
      <w:lvlText w:val=""/>
      <w:lvlJc w:val="left"/>
      <w:pPr>
        <w:tabs>
          <w:tab w:val="num" w:pos="1600"/>
        </w:tabs>
        <w:ind w:left="1600" w:hanging="400"/>
      </w:pPr>
      <w:rPr>
        <w:rFonts w:ascii="Wingdings" w:hAnsi="Wingdings" w:hint="default"/>
      </w:rPr>
    </w:lvl>
    <w:lvl w:ilvl="4" w:tplc="04090019" w:tentative="1">
      <w:start w:val="1"/>
      <w:numFmt w:val="bullet"/>
      <w:lvlText w:val=""/>
      <w:lvlJc w:val="left"/>
      <w:pPr>
        <w:tabs>
          <w:tab w:val="num" w:pos="2000"/>
        </w:tabs>
        <w:ind w:left="2000" w:hanging="400"/>
      </w:pPr>
      <w:rPr>
        <w:rFonts w:ascii="Wingdings" w:hAnsi="Wingdings" w:hint="default"/>
      </w:rPr>
    </w:lvl>
    <w:lvl w:ilvl="5" w:tplc="0409001B" w:tentative="1">
      <w:start w:val="1"/>
      <w:numFmt w:val="bullet"/>
      <w:lvlText w:val=""/>
      <w:lvlJc w:val="left"/>
      <w:pPr>
        <w:tabs>
          <w:tab w:val="num" w:pos="2400"/>
        </w:tabs>
        <w:ind w:left="2400" w:hanging="400"/>
      </w:pPr>
      <w:rPr>
        <w:rFonts w:ascii="Wingdings" w:hAnsi="Wingdings" w:hint="default"/>
      </w:rPr>
    </w:lvl>
    <w:lvl w:ilvl="6" w:tplc="0409000F" w:tentative="1">
      <w:start w:val="1"/>
      <w:numFmt w:val="bullet"/>
      <w:lvlText w:val=""/>
      <w:lvlJc w:val="left"/>
      <w:pPr>
        <w:tabs>
          <w:tab w:val="num" w:pos="2800"/>
        </w:tabs>
        <w:ind w:left="2800" w:hanging="400"/>
      </w:pPr>
      <w:rPr>
        <w:rFonts w:ascii="Wingdings" w:hAnsi="Wingdings" w:hint="default"/>
      </w:rPr>
    </w:lvl>
    <w:lvl w:ilvl="7" w:tplc="04090019" w:tentative="1">
      <w:start w:val="1"/>
      <w:numFmt w:val="bullet"/>
      <w:lvlText w:val=""/>
      <w:lvlJc w:val="left"/>
      <w:pPr>
        <w:tabs>
          <w:tab w:val="num" w:pos="3200"/>
        </w:tabs>
        <w:ind w:left="3200" w:hanging="400"/>
      </w:pPr>
      <w:rPr>
        <w:rFonts w:ascii="Wingdings" w:hAnsi="Wingdings" w:hint="default"/>
      </w:rPr>
    </w:lvl>
    <w:lvl w:ilvl="8" w:tplc="0409001B" w:tentative="1">
      <w:start w:val="1"/>
      <w:numFmt w:val="bullet"/>
      <w:lvlText w:val=""/>
      <w:lvlJc w:val="left"/>
      <w:pPr>
        <w:tabs>
          <w:tab w:val="num" w:pos="3600"/>
        </w:tabs>
        <w:ind w:left="3600" w:hanging="400"/>
      </w:pPr>
      <w:rPr>
        <w:rFonts w:ascii="Wingdings" w:hAnsi="Wingdings" w:hint="default"/>
      </w:rPr>
    </w:lvl>
  </w:abstractNum>
  <w:abstractNum w:abstractNumId="16">
    <w:nsid w:val="4A321B80"/>
    <w:multiLevelType w:val="hybridMultilevel"/>
    <w:tmpl w:val="A4A6F7CA"/>
    <w:lvl w:ilvl="0" w:tplc="8A0467D4">
      <w:numFmt w:val="bullet"/>
      <w:lvlText w:val="–"/>
      <w:lvlJc w:val="left"/>
      <w:pPr>
        <w:tabs>
          <w:tab w:val="num" w:pos="1205"/>
        </w:tabs>
        <w:ind w:left="1205" w:hanging="405"/>
      </w:pPr>
      <w:rPr>
        <w:rFonts w:ascii="Times New Roman" w:eastAsia="바탕" w:hAnsi="Times New Roman" w:hint="default"/>
      </w:rPr>
    </w:lvl>
    <w:lvl w:ilvl="1" w:tplc="00190407">
      <w:start w:val="5"/>
      <w:numFmt w:val="bullet"/>
      <w:lvlText w:val="–"/>
      <w:lvlJc w:val="left"/>
      <w:pPr>
        <w:tabs>
          <w:tab w:val="num" w:pos="1200"/>
        </w:tabs>
        <w:ind w:left="1200" w:hanging="400"/>
      </w:pPr>
      <w:rPr>
        <w:rFonts w:ascii="Times New Roman" w:eastAsia="Times New Roman" w:hAnsi="Times New Roman" w:hint="default"/>
      </w:rPr>
    </w:lvl>
    <w:lvl w:ilvl="2" w:tplc="001B0407">
      <w:start w:val="1"/>
      <w:numFmt w:val="lowerLetter"/>
      <w:lvlText w:val="%3."/>
      <w:lvlJc w:val="left"/>
      <w:pPr>
        <w:tabs>
          <w:tab w:val="num" w:pos="1600"/>
        </w:tabs>
        <w:ind w:left="1600" w:hanging="400"/>
      </w:pPr>
      <w:rPr>
        <w:rFonts w:cs="Times New Roman" w:hint="default"/>
      </w:rPr>
    </w:lvl>
    <w:lvl w:ilvl="3" w:tplc="000F0407">
      <w:start w:val="5"/>
      <w:numFmt w:val="bullet"/>
      <w:lvlText w:val="–"/>
      <w:lvlJc w:val="left"/>
      <w:pPr>
        <w:tabs>
          <w:tab w:val="num" w:pos="2000"/>
        </w:tabs>
        <w:ind w:left="2000" w:hanging="400"/>
      </w:pPr>
      <w:rPr>
        <w:rFonts w:ascii="Times New Roman" w:eastAsia="Times New Roman" w:hAnsi="Times New Roman" w:hint="default"/>
      </w:rPr>
    </w:lvl>
    <w:lvl w:ilvl="4" w:tplc="00190407">
      <w:start w:val="5"/>
      <w:numFmt w:val="bullet"/>
      <w:lvlText w:val="–"/>
      <w:lvlJc w:val="left"/>
      <w:pPr>
        <w:tabs>
          <w:tab w:val="num" w:pos="2400"/>
        </w:tabs>
        <w:ind w:left="2400" w:hanging="400"/>
      </w:pPr>
      <w:rPr>
        <w:rFonts w:ascii="Times New Roman" w:eastAsia="Times New Roman" w:hAnsi="Times New Roman" w:hint="default"/>
      </w:rPr>
    </w:lvl>
    <w:lvl w:ilvl="5" w:tplc="001B0407">
      <w:start w:val="5"/>
      <w:numFmt w:val="bullet"/>
      <w:lvlText w:val="–"/>
      <w:lvlJc w:val="left"/>
      <w:pPr>
        <w:tabs>
          <w:tab w:val="num" w:pos="2800"/>
        </w:tabs>
        <w:ind w:left="2800" w:hanging="400"/>
      </w:pPr>
      <w:rPr>
        <w:rFonts w:ascii="Times New Roman" w:eastAsia="Times New Roman" w:hAnsi="Times New Roman" w:hint="default"/>
      </w:rPr>
    </w:lvl>
    <w:lvl w:ilvl="6" w:tplc="000F0407">
      <w:start w:val="5"/>
      <w:numFmt w:val="bullet"/>
      <w:lvlText w:val="–"/>
      <w:lvlJc w:val="left"/>
      <w:pPr>
        <w:tabs>
          <w:tab w:val="num" w:pos="3200"/>
        </w:tabs>
        <w:ind w:left="3200" w:hanging="400"/>
      </w:pPr>
      <w:rPr>
        <w:rFonts w:ascii="Times New Roman" w:eastAsia="Times New Roman" w:hAnsi="Times New Roman" w:hint="default"/>
      </w:rPr>
    </w:lvl>
    <w:lvl w:ilvl="7" w:tplc="00190407" w:tentative="1">
      <w:start w:val="1"/>
      <w:numFmt w:val="bullet"/>
      <w:lvlText w:val=""/>
      <w:lvlJc w:val="left"/>
      <w:pPr>
        <w:tabs>
          <w:tab w:val="num" w:pos="3600"/>
        </w:tabs>
        <w:ind w:left="3600" w:hanging="400"/>
      </w:pPr>
      <w:rPr>
        <w:rFonts w:ascii="Wingdings" w:hAnsi="Wingdings" w:hint="default"/>
      </w:rPr>
    </w:lvl>
    <w:lvl w:ilvl="8" w:tplc="001B0407" w:tentative="1">
      <w:start w:val="1"/>
      <w:numFmt w:val="bullet"/>
      <w:lvlText w:val=""/>
      <w:lvlJc w:val="left"/>
      <w:pPr>
        <w:tabs>
          <w:tab w:val="num" w:pos="4000"/>
        </w:tabs>
        <w:ind w:left="4000" w:hanging="400"/>
      </w:pPr>
      <w:rPr>
        <w:rFonts w:ascii="Wingdings" w:hAnsi="Wingdings" w:hint="default"/>
      </w:rPr>
    </w:lvl>
  </w:abstractNum>
  <w:abstractNum w:abstractNumId="17">
    <w:nsid w:val="4EA85227"/>
    <w:multiLevelType w:val="hybridMultilevel"/>
    <w:tmpl w:val="9DB6CF60"/>
    <w:lvl w:ilvl="0" w:tplc="7B8C3B44">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8">
    <w:nsid w:val="504B0EE7"/>
    <w:multiLevelType w:val="hybridMultilevel"/>
    <w:tmpl w:val="E2964206"/>
    <w:lvl w:ilvl="0" w:tplc="919ED22E">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04090019"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9">
    <w:nsid w:val="533D007F"/>
    <w:multiLevelType w:val="hybridMultilevel"/>
    <w:tmpl w:val="8DF67EB6"/>
    <w:lvl w:ilvl="0" w:tplc="CCE27728">
      <w:start w:val="1"/>
      <w:numFmt w:val="decimal"/>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0">
    <w:nsid w:val="576A43C1"/>
    <w:multiLevelType w:val="hybridMultilevel"/>
    <w:tmpl w:val="93F20F4C"/>
    <w:lvl w:ilvl="0" w:tplc="0409000F">
      <w:start w:val="1"/>
      <w:numFmt w:val="bullet"/>
      <w:lvlText w:val="-"/>
      <w:lvlJc w:val="left"/>
      <w:pPr>
        <w:tabs>
          <w:tab w:val="num" w:pos="400"/>
        </w:tabs>
        <w:ind w:left="400" w:hanging="400"/>
      </w:pPr>
      <w:rPr>
        <w:rFonts w:ascii="바탕" w:eastAsia="바탕" w:hAnsi="바탕" w:hint="eastAsia"/>
      </w:rPr>
    </w:lvl>
    <w:lvl w:ilvl="1" w:tplc="04090019">
      <w:start w:val="1"/>
      <w:numFmt w:val="bullet"/>
      <w:lvlText w:val=""/>
      <w:lvlJc w:val="left"/>
      <w:pPr>
        <w:tabs>
          <w:tab w:val="num" w:pos="800"/>
        </w:tabs>
        <w:ind w:left="800" w:hanging="400"/>
      </w:pPr>
      <w:rPr>
        <w:rFonts w:ascii="Wingdings" w:hAnsi="Wingdings" w:hint="default"/>
      </w:rPr>
    </w:lvl>
    <w:lvl w:ilvl="2" w:tplc="0409001B">
      <w:start w:val="1"/>
      <w:numFmt w:val="bullet"/>
      <w:lvlText w:val=""/>
      <w:lvlJc w:val="left"/>
      <w:pPr>
        <w:tabs>
          <w:tab w:val="num" w:pos="1200"/>
        </w:tabs>
        <w:ind w:left="1200" w:hanging="400"/>
      </w:pPr>
      <w:rPr>
        <w:rFonts w:ascii="Wingdings" w:hAnsi="Wingdings" w:hint="default"/>
      </w:rPr>
    </w:lvl>
    <w:lvl w:ilvl="3" w:tplc="0409000F" w:tentative="1">
      <w:start w:val="1"/>
      <w:numFmt w:val="bullet"/>
      <w:lvlText w:val=""/>
      <w:lvlJc w:val="left"/>
      <w:pPr>
        <w:tabs>
          <w:tab w:val="num" w:pos="1600"/>
        </w:tabs>
        <w:ind w:left="1600" w:hanging="400"/>
      </w:pPr>
      <w:rPr>
        <w:rFonts w:ascii="Wingdings" w:hAnsi="Wingdings" w:hint="default"/>
      </w:rPr>
    </w:lvl>
    <w:lvl w:ilvl="4" w:tplc="04090019" w:tentative="1">
      <w:start w:val="1"/>
      <w:numFmt w:val="bullet"/>
      <w:lvlText w:val=""/>
      <w:lvlJc w:val="left"/>
      <w:pPr>
        <w:tabs>
          <w:tab w:val="num" w:pos="2000"/>
        </w:tabs>
        <w:ind w:left="2000" w:hanging="400"/>
      </w:pPr>
      <w:rPr>
        <w:rFonts w:ascii="Wingdings" w:hAnsi="Wingdings" w:hint="default"/>
      </w:rPr>
    </w:lvl>
    <w:lvl w:ilvl="5" w:tplc="0409001B" w:tentative="1">
      <w:start w:val="1"/>
      <w:numFmt w:val="bullet"/>
      <w:lvlText w:val=""/>
      <w:lvlJc w:val="left"/>
      <w:pPr>
        <w:tabs>
          <w:tab w:val="num" w:pos="2400"/>
        </w:tabs>
        <w:ind w:left="2400" w:hanging="400"/>
      </w:pPr>
      <w:rPr>
        <w:rFonts w:ascii="Wingdings" w:hAnsi="Wingdings" w:hint="default"/>
      </w:rPr>
    </w:lvl>
    <w:lvl w:ilvl="6" w:tplc="0409000F" w:tentative="1">
      <w:start w:val="1"/>
      <w:numFmt w:val="bullet"/>
      <w:lvlText w:val=""/>
      <w:lvlJc w:val="left"/>
      <w:pPr>
        <w:tabs>
          <w:tab w:val="num" w:pos="2800"/>
        </w:tabs>
        <w:ind w:left="2800" w:hanging="400"/>
      </w:pPr>
      <w:rPr>
        <w:rFonts w:ascii="Wingdings" w:hAnsi="Wingdings" w:hint="default"/>
      </w:rPr>
    </w:lvl>
    <w:lvl w:ilvl="7" w:tplc="04090019" w:tentative="1">
      <w:start w:val="1"/>
      <w:numFmt w:val="bullet"/>
      <w:lvlText w:val=""/>
      <w:lvlJc w:val="left"/>
      <w:pPr>
        <w:tabs>
          <w:tab w:val="num" w:pos="3200"/>
        </w:tabs>
        <w:ind w:left="3200" w:hanging="400"/>
      </w:pPr>
      <w:rPr>
        <w:rFonts w:ascii="Wingdings" w:hAnsi="Wingdings" w:hint="default"/>
      </w:rPr>
    </w:lvl>
    <w:lvl w:ilvl="8" w:tplc="0409001B" w:tentative="1">
      <w:start w:val="1"/>
      <w:numFmt w:val="bullet"/>
      <w:lvlText w:val=""/>
      <w:lvlJc w:val="left"/>
      <w:pPr>
        <w:tabs>
          <w:tab w:val="num" w:pos="3600"/>
        </w:tabs>
        <w:ind w:left="3600" w:hanging="400"/>
      </w:pPr>
      <w:rPr>
        <w:rFonts w:ascii="Wingdings" w:hAnsi="Wingdings" w:hint="default"/>
      </w:rPr>
    </w:lvl>
  </w:abstractNum>
  <w:abstractNum w:abstractNumId="21">
    <w:nsid w:val="5F242443"/>
    <w:multiLevelType w:val="hybridMultilevel"/>
    <w:tmpl w:val="BF2EF106"/>
    <w:lvl w:ilvl="0" w:tplc="26EEEAA8">
      <w:start w:val="1"/>
      <w:numFmt w:val="bullet"/>
      <w:lvlText w:val="•"/>
      <w:lvlJc w:val="left"/>
      <w:pPr>
        <w:tabs>
          <w:tab w:val="num" w:pos="720"/>
        </w:tabs>
        <w:ind w:left="720" w:hanging="360"/>
      </w:pPr>
      <w:rPr>
        <w:rFonts w:ascii="Arial" w:hAnsi="Arial" w:hint="default"/>
      </w:rPr>
    </w:lvl>
    <w:lvl w:ilvl="1" w:tplc="AE42CBBA" w:tentative="1">
      <w:start w:val="1"/>
      <w:numFmt w:val="bullet"/>
      <w:lvlText w:val="•"/>
      <w:lvlJc w:val="left"/>
      <w:pPr>
        <w:tabs>
          <w:tab w:val="num" w:pos="1440"/>
        </w:tabs>
        <w:ind w:left="1440" w:hanging="360"/>
      </w:pPr>
      <w:rPr>
        <w:rFonts w:ascii="Arial" w:hAnsi="Arial" w:hint="default"/>
      </w:rPr>
    </w:lvl>
    <w:lvl w:ilvl="2" w:tplc="2C2E5572" w:tentative="1">
      <w:start w:val="1"/>
      <w:numFmt w:val="bullet"/>
      <w:lvlText w:val="•"/>
      <w:lvlJc w:val="left"/>
      <w:pPr>
        <w:tabs>
          <w:tab w:val="num" w:pos="2160"/>
        </w:tabs>
        <w:ind w:left="2160" w:hanging="360"/>
      </w:pPr>
      <w:rPr>
        <w:rFonts w:ascii="Arial" w:hAnsi="Arial" w:hint="default"/>
      </w:rPr>
    </w:lvl>
    <w:lvl w:ilvl="3" w:tplc="4F7239CA" w:tentative="1">
      <w:start w:val="1"/>
      <w:numFmt w:val="bullet"/>
      <w:lvlText w:val="•"/>
      <w:lvlJc w:val="left"/>
      <w:pPr>
        <w:tabs>
          <w:tab w:val="num" w:pos="2880"/>
        </w:tabs>
        <w:ind w:left="2880" w:hanging="360"/>
      </w:pPr>
      <w:rPr>
        <w:rFonts w:ascii="Arial" w:hAnsi="Arial" w:hint="default"/>
      </w:rPr>
    </w:lvl>
    <w:lvl w:ilvl="4" w:tplc="42148306" w:tentative="1">
      <w:start w:val="1"/>
      <w:numFmt w:val="bullet"/>
      <w:lvlText w:val="•"/>
      <w:lvlJc w:val="left"/>
      <w:pPr>
        <w:tabs>
          <w:tab w:val="num" w:pos="3600"/>
        </w:tabs>
        <w:ind w:left="3600" w:hanging="360"/>
      </w:pPr>
      <w:rPr>
        <w:rFonts w:ascii="Arial" w:hAnsi="Arial" w:hint="default"/>
      </w:rPr>
    </w:lvl>
    <w:lvl w:ilvl="5" w:tplc="1FCA0870" w:tentative="1">
      <w:start w:val="1"/>
      <w:numFmt w:val="bullet"/>
      <w:lvlText w:val="•"/>
      <w:lvlJc w:val="left"/>
      <w:pPr>
        <w:tabs>
          <w:tab w:val="num" w:pos="4320"/>
        </w:tabs>
        <w:ind w:left="4320" w:hanging="360"/>
      </w:pPr>
      <w:rPr>
        <w:rFonts w:ascii="Arial" w:hAnsi="Arial" w:hint="default"/>
      </w:rPr>
    </w:lvl>
    <w:lvl w:ilvl="6" w:tplc="319A6FE6" w:tentative="1">
      <w:start w:val="1"/>
      <w:numFmt w:val="bullet"/>
      <w:lvlText w:val="•"/>
      <w:lvlJc w:val="left"/>
      <w:pPr>
        <w:tabs>
          <w:tab w:val="num" w:pos="5040"/>
        </w:tabs>
        <w:ind w:left="5040" w:hanging="360"/>
      </w:pPr>
      <w:rPr>
        <w:rFonts w:ascii="Arial" w:hAnsi="Arial" w:hint="default"/>
      </w:rPr>
    </w:lvl>
    <w:lvl w:ilvl="7" w:tplc="2F4AB1FE" w:tentative="1">
      <w:start w:val="1"/>
      <w:numFmt w:val="bullet"/>
      <w:lvlText w:val="•"/>
      <w:lvlJc w:val="left"/>
      <w:pPr>
        <w:tabs>
          <w:tab w:val="num" w:pos="5760"/>
        </w:tabs>
        <w:ind w:left="5760" w:hanging="360"/>
      </w:pPr>
      <w:rPr>
        <w:rFonts w:ascii="Arial" w:hAnsi="Arial" w:hint="default"/>
      </w:rPr>
    </w:lvl>
    <w:lvl w:ilvl="8" w:tplc="EDA806EA" w:tentative="1">
      <w:start w:val="1"/>
      <w:numFmt w:val="bullet"/>
      <w:lvlText w:val="•"/>
      <w:lvlJc w:val="left"/>
      <w:pPr>
        <w:tabs>
          <w:tab w:val="num" w:pos="6480"/>
        </w:tabs>
        <w:ind w:left="6480" w:hanging="360"/>
      </w:pPr>
      <w:rPr>
        <w:rFonts w:ascii="Arial" w:hAnsi="Arial" w:hint="default"/>
      </w:rPr>
    </w:lvl>
  </w:abstractNum>
  <w:abstractNum w:abstractNumId="22">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3">
    <w:nsid w:val="7BD90316"/>
    <w:multiLevelType w:val="multilevel"/>
    <w:tmpl w:val="403A743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2"/>
  </w:num>
  <w:num w:numId="3">
    <w:abstractNumId w:val="19"/>
  </w:num>
  <w:num w:numId="4">
    <w:abstractNumId w:val="17"/>
  </w:num>
  <w:num w:numId="5">
    <w:abstractNumId w:val="18"/>
  </w:num>
  <w:num w:numId="6">
    <w:abstractNumId w:val="7"/>
  </w:num>
  <w:num w:numId="7">
    <w:abstractNumId w:val="12"/>
  </w:num>
  <w:num w:numId="8">
    <w:abstractNumId w:val="7"/>
  </w:num>
  <w:num w:numId="9">
    <w:abstractNumId w:val="3"/>
  </w:num>
  <w:num w:numId="10">
    <w:abstractNumId w:val="6"/>
  </w:num>
  <w:num w:numId="11">
    <w:abstractNumId w:val="9"/>
  </w:num>
  <w:num w:numId="12">
    <w:abstractNumId w:val="20"/>
  </w:num>
  <w:num w:numId="13">
    <w:abstractNumId w:val="11"/>
  </w:num>
  <w:num w:numId="14">
    <w:abstractNumId w:val="16"/>
  </w:num>
  <w:num w:numId="15">
    <w:abstractNumId w:val="15"/>
  </w:num>
  <w:num w:numId="16">
    <w:abstractNumId w:val="2"/>
  </w:num>
  <w:num w:numId="17">
    <w:abstractNumId w:val="14"/>
  </w:num>
  <w:num w:numId="18">
    <w:abstractNumId w:val="10"/>
  </w:num>
  <w:num w:numId="19">
    <w:abstractNumId w:val="4"/>
  </w:num>
  <w:num w:numId="20">
    <w:abstractNumId w:val="23"/>
  </w:num>
  <w:num w:numId="21">
    <w:abstractNumId w:val="21"/>
  </w:num>
  <w:num w:numId="22">
    <w:abstractNumId w:val="1"/>
  </w:num>
  <w:num w:numId="23">
    <w:abstractNumId w:val="7"/>
  </w:num>
  <w:num w:numId="24">
    <w:abstractNumId w:val="5"/>
  </w:num>
  <w:num w:numId="25">
    <w:abstractNumId w:val="13"/>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formatting="0"/>
  <w:trackRevisions/>
  <w:doNotTrackFormatting/>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
  <w:rsids>
    <w:rsidRoot w:val="00F82819"/>
    <w:rsid w:val="000009BC"/>
    <w:rsid w:val="000018B6"/>
    <w:rsid w:val="00001F3E"/>
    <w:rsid w:val="00010332"/>
    <w:rsid w:val="00010E06"/>
    <w:rsid w:val="00011676"/>
    <w:rsid w:val="00020DE5"/>
    <w:rsid w:val="000223C8"/>
    <w:rsid w:val="000248AF"/>
    <w:rsid w:val="00027187"/>
    <w:rsid w:val="000348BE"/>
    <w:rsid w:val="00043AC9"/>
    <w:rsid w:val="00044DBB"/>
    <w:rsid w:val="000458BC"/>
    <w:rsid w:val="00045C41"/>
    <w:rsid w:val="00046C03"/>
    <w:rsid w:val="000517FD"/>
    <w:rsid w:val="00055C5F"/>
    <w:rsid w:val="00064FCC"/>
    <w:rsid w:val="000651A3"/>
    <w:rsid w:val="00065366"/>
    <w:rsid w:val="0007051F"/>
    <w:rsid w:val="00070C8C"/>
    <w:rsid w:val="00072D48"/>
    <w:rsid w:val="00075C38"/>
    <w:rsid w:val="0007614F"/>
    <w:rsid w:val="00076661"/>
    <w:rsid w:val="00081525"/>
    <w:rsid w:val="00082793"/>
    <w:rsid w:val="00083891"/>
    <w:rsid w:val="00096FEB"/>
    <w:rsid w:val="00096FEF"/>
    <w:rsid w:val="000A2347"/>
    <w:rsid w:val="000A4F22"/>
    <w:rsid w:val="000B1C6B"/>
    <w:rsid w:val="000B2461"/>
    <w:rsid w:val="000B2573"/>
    <w:rsid w:val="000B74B8"/>
    <w:rsid w:val="000C09AC"/>
    <w:rsid w:val="000C6052"/>
    <w:rsid w:val="000C7A6F"/>
    <w:rsid w:val="000C7CFA"/>
    <w:rsid w:val="000E00F3"/>
    <w:rsid w:val="000E1AB5"/>
    <w:rsid w:val="000F130C"/>
    <w:rsid w:val="000F158C"/>
    <w:rsid w:val="000F2CBE"/>
    <w:rsid w:val="00101EF4"/>
    <w:rsid w:val="001053AF"/>
    <w:rsid w:val="00105D80"/>
    <w:rsid w:val="001104BC"/>
    <w:rsid w:val="00113D0F"/>
    <w:rsid w:val="00117318"/>
    <w:rsid w:val="00121E26"/>
    <w:rsid w:val="0012357F"/>
    <w:rsid w:val="00124E38"/>
    <w:rsid w:val="0012580B"/>
    <w:rsid w:val="0013526E"/>
    <w:rsid w:val="001410E2"/>
    <w:rsid w:val="001574EC"/>
    <w:rsid w:val="00160990"/>
    <w:rsid w:val="001611EA"/>
    <w:rsid w:val="00164974"/>
    <w:rsid w:val="00164E4B"/>
    <w:rsid w:val="0016669D"/>
    <w:rsid w:val="00166BB3"/>
    <w:rsid w:val="00171371"/>
    <w:rsid w:val="00174765"/>
    <w:rsid w:val="001748D8"/>
    <w:rsid w:val="0017523E"/>
    <w:rsid w:val="00175A24"/>
    <w:rsid w:val="0018408E"/>
    <w:rsid w:val="001845D2"/>
    <w:rsid w:val="00187E58"/>
    <w:rsid w:val="001920F9"/>
    <w:rsid w:val="00197B9A"/>
    <w:rsid w:val="001A297E"/>
    <w:rsid w:val="001A2D04"/>
    <w:rsid w:val="001A368E"/>
    <w:rsid w:val="001A4113"/>
    <w:rsid w:val="001A7329"/>
    <w:rsid w:val="001B2739"/>
    <w:rsid w:val="001B4E28"/>
    <w:rsid w:val="001C3525"/>
    <w:rsid w:val="001C410E"/>
    <w:rsid w:val="001C4C60"/>
    <w:rsid w:val="001C5EAE"/>
    <w:rsid w:val="001D110B"/>
    <w:rsid w:val="001D1BD2"/>
    <w:rsid w:val="001E02BE"/>
    <w:rsid w:val="001E083C"/>
    <w:rsid w:val="001E3B37"/>
    <w:rsid w:val="001F01D6"/>
    <w:rsid w:val="001F24D3"/>
    <w:rsid w:val="001F2594"/>
    <w:rsid w:val="001F265D"/>
    <w:rsid w:val="001F5216"/>
    <w:rsid w:val="001F7327"/>
    <w:rsid w:val="00200972"/>
    <w:rsid w:val="00202F88"/>
    <w:rsid w:val="00206460"/>
    <w:rsid w:val="002069B4"/>
    <w:rsid w:val="0020784F"/>
    <w:rsid w:val="002107A7"/>
    <w:rsid w:val="00212994"/>
    <w:rsid w:val="002134D4"/>
    <w:rsid w:val="00215DFC"/>
    <w:rsid w:val="00220BD8"/>
    <w:rsid w:val="002212DF"/>
    <w:rsid w:val="002215DA"/>
    <w:rsid w:val="00222A13"/>
    <w:rsid w:val="00223A7B"/>
    <w:rsid w:val="002240E4"/>
    <w:rsid w:val="00226C94"/>
    <w:rsid w:val="002276D8"/>
    <w:rsid w:val="002277EF"/>
    <w:rsid w:val="00227BA7"/>
    <w:rsid w:val="00230E7A"/>
    <w:rsid w:val="002316BA"/>
    <w:rsid w:val="00236DE4"/>
    <w:rsid w:val="00243E0B"/>
    <w:rsid w:val="00246887"/>
    <w:rsid w:val="00246A1E"/>
    <w:rsid w:val="00257C85"/>
    <w:rsid w:val="00261511"/>
    <w:rsid w:val="00265435"/>
    <w:rsid w:val="00265EC2"/>
    <w:rsid w:val="002718A2"/>
    <w:rsid w:val="00273050"/>
    <w:rsid w:val="0027525B"/>
    <w:rsid w:val="00275BCF"/>
    <w:rsid w:val="00275E63"/>
    <w:rsid w:val="002769FB"/>
    <w:rsid w:val="00282DFB"/>
    <w:rsid w:val="00283C5C"/>
    <w:rsid w:val="0029119C"/>
    <w:rsid w:val="002920DB"/>
    <w:rsid w:val="00292257"/>
    <w:rsid w:val="002A24D0"/>
    <w:rsid w:val="002A54E0"/>
    <w:rsid w:val="002B1595"/>
    <w:rsid w:val="002B191D"/>
    <w:rsid w:val="002B218F"/>
    <w:rsid w:val="002C17F1"/>
    <w:rsid w:val="002C5CDB"/>
    <w:rsid w:val="002D0AF6"/>
    <w:rsid w:val="002D1E3C"/>
    <w:rsid w:val="002D4935"/>
    <w:rsid w:val="002D63B6"/>
    <w:rsid w:val="002E09A1"/>
    <w:rsid w:val="002E14B9"/>
    <w:rsid w:val="002E3571"/>
    <w:rsid w:val="002F164D"/>
    <w:rsid w:val="002F224C"/>
    <w:rsid w:val="002F25AC"/>
    <w:rsid w:val="002F4191"/>
    <w:rsid w:val="002F4FE8"/>
    <w:rsid w:val="00301CA1"/>
    <w:rsid w:val="00302C2C"/>
    <w:rsid w:val="00302C60"/>
    <w:rsid w:val="00304412"/>
    <w:rsid w:val="00306206"/>
    <w:rsid w:val="00307382"/>
    <w:rsid w:val="00307C31"/>
    <w:rsid w:val="00314879"/>
    <w:rsid w:val="00316F33"/>
    <w:rsid w:val="00320159"/>
    <w:rsid w:val="00321ABA"/>
    <w:rsid w:val="00327C56"/>
    <w:rsid w:val="003315A1"/>
    <w:rsid w:val="00331EB1"/>
    <w:rsid w:val="003373EC"/>
    <w:rsid w:val="003451AC"/>
    <w:rsid w:val="003455EF"/>
    <w:rsid w:val="0034571E"/>
    <w:rsid w:val="003458C3"/>
    <w:rsid w:val="003479D7"/>
    <w:rsid w:val="003678D7"/>
    <w:rsid w:val="003706CC"/>
    <w:rsid w:val="00372232"/>
    <w:rsid w:val="00382E13"/>
    <w:rsid w:val="00390A22"/>
    <w:rsid w:val="003A0E15"/>
    <w:rsid w:val="003A2D8E"/>
    <w:rsid w:val="003A7335"/>
    <w:rsid w:val="003B21DA"/>
    <w:rsid w:val="003B3CEE"/>
    <w:rsid w:val="003B4891"/>
    <w:rsid w:val="003B6ED0"/>
    <w:rsid w:val="003B7AC3"/>
    <w:rsid w:val="003C20E4"/>
    <w:rsid w:val="003C2598"/>
    <w:rsid w:val="003C5CEE"/>
    <w:rsid w:val="003D0115"/>
    <w:rsid w:val="003D3EF4"/>
    <w:rsid w:val="003D4DFA"/>
    <w:rsid w:val="003E007C"/>
    <w:rsid w:val="003E2E9E"/>
    <w:rsid w:val="003E40C7"/>
    <w:rsid w:val="003E6F90"/>
    <w:rsid w:val="003F20ED"/>
    <w:rsid w:val="003F5D0F"/>
    <w:rsid w:val="00400055"/>
    <w:rsid w:val="004054DE"/>
    <w:rsid w:val="00414101"/>
    <w:rsid w:val="00415571"/>
    <w:rsid w:val="0041570F"/>
    <w:rsid w:val="00415873"/>
    <w:rsid w:val="00416A32"/>
    <w:rsid w:val="00421F03"/>
    <w:rsid w:val="00422B92"/>
    <w:rsid w:val="00423645"/>
    <w:rsid w:val="004236B5"/>
    <w:rsid w:val="00424233"/>
    <w:rsid w:val="004272D3"/>
    <w:rsid w:val="00430E51"/>
    <w:rsid w:val="00433DDB"/>
    <w:rsid w:val="00437619"/>
    <w:rsid w:val="00437E21"/>
    <w:rsid w:val="0044081B"/>
    <w:rsid w:val="00456D60"/>
    <w:rsid w:val="00462D94"/>
    <w:rsid w:val="0046477A"/>
    <w:rsid w:val="00466656"/>
    <w:rsid w:val="00466FC2"/>
    <w:rsid w:val="0046740E"/>
    <w:rsid w:val="0047025B"/>
    <w:rsid w:val="0047698B"/>
    <w:rsid w:val="00476E23"/>
    <w:rsid w:val="0048043D"/>
    <w:rsid w:val="00487A33"/>
    <w:rsid w:val="004A0E3F"/>
    <w:rsid w:val="004A21CB"/>
    <w:rsid w:val="004A6AE9"/>
    <w:rsid w:val="004A6BFF"/>
    <w:rsid w:val="004A7048"/>
    <w:rsid w:val="004B12FE"/>
    <w:rsid w:val="004B210C"/>
    <w:rsid w:val="004B2715"/>
    <w:rsid w:val="004C6870"/>
    <w:rsid w:val="004D405F"/>
    <w:rsid w:val="004D437E"/>
    <w:rsid w:val="004D7C8C"/>
    <w:rsid w:val="004E2337"/>
    <w:rsid w:val="004E4224"/>
    <w:rsid w:val="004E4B2A"/>
    <w:rsid w:val="004E5669"/>
    <w:rsid w:val="004F61E3"/>
    <w:rsid w:val="00506052"/>
    <w:rsid w:val="0051015C"/>
    <w:rsid w:val="00510F5F"/>
    <w:rsid w:val="00511429"/>
    <w:rsid w:val="00516591"/>
    <w:rsid w:val="00516662"/>
    <w:rsid w:val="005175B5"/>
    <w:rsid w:val="005234AF"/>
    <w:rsid w:val="00525D2E"/>
    <w:rsid w:val="00527DC5"/>
    <w:rsid w:val="00530893"/>
    <w:rsid w:val="0053126D"/>
    <w:rsid w:val="0053178A"/>
    <w:rsid w:val="00531AE9"/>
    <w:rsid w:val="00534B19"/>
    <w:rsid w:val="00535DF7"/>
    <w:rsid w:val="0053607B"/>
    <w:rsid w:val="00544022"/>
    <w:rsid w:val="00545418"/>
    <w:rsid w:val="00551B96"/>
    <w:rsid w:val="0055259E"/>
    <w:rsid w:val="005572A8"/>
    <w:rsid w:val="00560B94"/>
    <w:rsid w:val="00567EC7"/>
    <w:rsid w:val="00570013"/>
    <w:rsid w:val="00572143"/>
    <w:rsid w:val="00574520"/>
    <w:rsid w:val="005814D2"/>
    <w:rsid w:val="0058154A"/>
    <w:rsid w:val="00583D10"/>
    <w:rsid w:val="0058417D"/>
    <w:rsid w:val="0058438F"/>
    <w:rsid w:val="005907DA"/>
    <w:rsid w:val="005954EB"/>
    <w:rsid w:val="00596EAA"/>
    <w:rsid w:val="005A05F8"/>
    <w:rsid w:val="005A2546"/>
    <w:rsid w:val="005A313B"/>
    <w:rsid w:val="005A33A1"/>
    <w:rsid w:val="005A3AA6"/>
    <w:rsid w:val="005A6D56"/>
    <w:rsid w:val="005A75B8"/>
    <w:rsid w:val="005B2607"/>
    <w:rsid w:val="005C385F"/>
    <w:rsid w:val="005C5D60"/>
    <w:rsid w:val="005C64B3"/>
    <w:rsid w:val="005D0151"/>
    <w:rsid w:val="005D0E7D"/>
    <w:rsid w:val="005D4E2A"/>
    <w:rsid w:val="005E137D"/>
    <w:rsid w:val="005E4C64"/>
    <w:rsid w:val="005F0F52"/>
    <w:rsid w:val="005F6F1B"/>
    <w:rsid w:val="005F7105"/>
    <w:rsid w:val="0060118C"/>
    <w:rsid w:val="00603865"/>
    <w:rsid w:val="00624B33"/>
    <w:rsid w:val="00630891"/>
    <w:rsid w:val="00630AA2"/>
    <w:rsid w:val="00633A3F"/>
    <w:rsid w:val="00636304"/>
    <w:rsid w:val="0063666B"/>
    <w:rsid w:val="00640C0A"/>
    <w:rsid w:val="00641815"/>
    <w:rsid w:val="00643725"/>
    <w:rsid w:val="0064602B"/>
    <w:rsid w:val="006461B8"/>
    <w:rsid w:val="00646707"/>
    <w:rsid w:val="006540D7"/>
    <w:rsid w:val="00655D80"/>
    <w:rsid w:val="00664DCF"/>
    <w:rsid w:val="006675B7"/>
    <w:rsid w:val="00671D16"/>
    <w:rsid w:val="006722C0"/>
    <w:rsid w:val="00677F92"/>
    <w:rsid w:val="00683CC8"/>
    <w:rsid w:val="00691CEB"/>
    <w:rsid w:val="00696CE2"/>
    <w:rsid w:val="006B3847"/>
    <w:rsid w:val="006B46AE"/>
    <w:rsid w:val="006B762B"/>
    <w:rsid w:val="006C5D39"/>
    <w:rsid w:val="006D5F1C"/>
    <w:rsid w:val="006D738E"/>
    <w:rsid w:val="006E2810"/>
    <w:rsid w:val="006E5417"/>
    <w:rsid w:val="006F1478"/>
    <w:rsid w:val="006F14A1"/>
    <w:rsid w:val="006F1859"/>
    <w:rsid w:val="006F695C"/>
    <w:rsid w:val="00703CAA"/>
    <w:rsid w:val="00705243"/>
    <w:rsid w:val="00712F60"/>
    <w:rsid w:val="00713F64"/>
    <w:rsid w:val="0071597C"/>
    <w:rsid w:val="00720E3B"/>
    <w:rsid w:val="0072451C"/>
    <w:rsid w:val="007266AC"/>
    <w:rsid w:val="00733AD2"/>
    <w:rsid w:val="00737B22"/>
    <w:rsid w:val="00742245"/>
    <w:rsid w:val="00745F6B"/>
    <w:rsid w:val="00746BF1"/>
    <w:rsid w:val="00753485"/>
    <w:rsid w:val="0075585E"/>
    <w:rsid w:val="00756054"/>
    <w:rsid w:val="0075781F"/>
    <w:rsid w:val="007636F6"/>
    <w:rsid w:val="00764723"/>
    <w:rsid w:val="00765EE2"/>
    <w:rsid w:val="007702F8"/>
    <w:rsid w:val="00770E47"/>
    <w:rsid w:val="00772782"/>
    <w:rsid w:val="007768FF"/>
    <w:rsid w:val="007824D3"/>
    <w:rsid w:val="00787851"/>
    <w:rsid w:val="00791EFC"/>
    <w:rsid w:val="0079247F"/>
    <w:rsid w:val="00793656"/>
    <w:rsid w:val="0079554C"/>
    <w:rsid w:val="007956FF"/>
    <w:rsid w:val="00796EE3"/>
    <w:rsid w:val="007A2597"/>
    <w:rsid w:val="007A7D29"/>
    <w:rsid w:val="007B050E"/>
    <w:rsid w:val="007B34F8"/>
    <w:rsid w:val="007B520D"/>
    <w:rsid w:val="007D0EF1"/>
    <w:rsid w:val="007D2D1F"/>
    <w:rsid w:val="007E3850"/>
    <w:rsid w:val="007E7DF6"/>
    <w:rsid w:val="007F1F8B"/>
    <w:rsid w:val="007F368B"/>
    <w:rsid w:val="007F4ACB"/>
    <w:rsid w:val="007F6814"/>
    <w:rsid w:val="007F6C0E"/>
    <w:rsid w:val="007F7110"/>
    <w:rsid w:val="00804F2F"/>
    <w:rsid w:val="00810906"/>
    <w:rsid w:val="008123F2"/>
    <w:rsid w:val="008206C8"/>
    <w:rsid w:val="0082382F"/>
    <w:rsid w:val="00844920"/>
    <w:rsid w:val="00847D42"/>
    <w:rsid w:val="008627C9"/>
    <w:rsid w:val="00864EA3"/>
    <w:rsid w:val="00874A6C"/>
    <w:rsid w:val="00876C65"/>
    <w:rsid w:val="008828FB"/>
    <w:rsid w:val="00887507"/>
    <w:rsid w:val="00892D1F"/>
    <w:rsid w:val="00895C4F"/>
    <w:rsid w:val="008A178F"/>
    <w:rsid w:val="008A3C29"/>
    <w:rsid w:val="008A4774"/>
    <w:rsid w:val="008A4B4C"/>
    <w:rsid w:val="008B006E"/>
    <w:rsid w:val="008B05F2"/>
    <w:rsid w:val="008C21A0"/>
    <w:rsid w:val="008C239F"/>
    <w:rsid w:val="008C2A15"/>
    <w:rsid w:val="008D04B9"/>
    <w:rsid w:val="008D660C"/>
    <w:rsid w:val="008D6CA4"/>
    <w:rsid w:val="008E0041"/>
    <w:rsid w:val="008E067C"/>
    <w:rsid w:val="008F2126"/>
    <w:rsid w:val="008F4101"/>
    <w:rsid w:val="008F501E"/>
    <w:rsid w:val="008F75CE"/>
    <w:rsid w:val="00907757"/>
    <w:rsid w:val="009138AA"/>
    <w:rsid w:val="0091666C"/>
    <w:rsid w:val="0091673C"/>
    <w:rsid w:val="009212B0"/>
    <w:rsid w:val="00922B88"/>
    <w:rsid w:val="009234A5"/>
    <w:rsid w:val="00923699"/>
    <w:rsid w:val="00924B24"/>
    <w:rsid w:val="009336F7"/>
    <w:rsid w:val="009352E5"/>
    <w:rsid w:val="009374A7"/>
    <w:rsid w:val="00942A14"/>
    <w:rsid w:val="00952D77"/>
    <w:rsid w:val="00954BB6"/>
    <w:rsid w:val="00955DA0"/>
    <w:rsid w:val="00957386"/>
    <w:rsid w:val="009609AA"/>
    <w:rsid w:val="00963609"/>
    <w:rsid w:val="00965801"/>
    <w:rsid w:val="00972049"/>
    <w:rsid w:val="00974476"/>
    <w:rsid w:val="00986312"/>
    <w:rsid w:val="009867DF"/>
    <w:rsid w:val="009928D9"/>
    <w:rsid w:val="0099518F"/>
    <w:rsid w:val="0099568D"/>
    <w:rsid w:val="00995D58"/>
    <w:rsid w:val="009A523D"/>
    <w:rsid w:val="009A5726"/>
    <w:rsid w:val="009A7C4A"/>
    <w:rsid w:val="009A7E9E"/>
    <w:rsid w:val="009B1470"/>
    <w:rsid w:val="009B43DD"/>
    <w:rsid w:val="009B7041"/>
    <w:rsid w:val="009C2D64"/>
    <w:rsid w:val="009C3546"/>
    <w:rsid w:val="009C5751"/>
    <w:rsid w:val="009C70AF"/>
    <w:rsid w:val="009D11A1"/>
    <w:rsid w:val="009D2553"/>
    <w:rsid w:val="009D4F5F"/>
    <w:rsid w:val="009E3AAA"/>
    <w:rsid w:val="009F070D"/>
    <w:rsid w:val="009F2082"/>
    <w:rsid w:val="009F496B"/>
    <w:rsid w:val="00A01439"/>
    <w:rsid w:val="00A02E61"/>
    <w:rsid w:val="00A05C41"/>
    <w:rsid w:val="00A05CFF"/>
    <w:rsid w:val="00A06538"/>
    <w:rsid w:val="00A0741E"/>
    <w:rsid w:val="00A12440"/>
    <w:rsid w:val="00A13086"/>
    <w:rsid w:val="00A1772B"/>
    <w:rsid w:val="00A23F93"/>
    <w:rsid w:val="00A2487C"/>
    <w:rsid w:val="00A406CA"/>
    <w:rsid w:val="00A5281C"/>
    <w:rsid w:val="00A52A90"/>
    <w:rsid w:val="00A5343C"/>
    <w:rsid w:val="00A56B97"/>
    <w:rsid w:val="00A6093D"/>
    <w:rsid w:val="00A65781"/>
    <w:rsid w:val="00A76A6D"/>
    <w:rsid w:val="00A80FF1"/>
    <w:rsid w:val="00A83253"/>
    <w:rsid w:val="00A95CFC"/>
    <w:rsid w:val="00A96FF8"/>
    <w:rsid w:val="00AA2290"/>
    <w:rsid w:val="00AA6A72"/>
    <w:rsid w:val="00AA6E84"/>
    <w:rsid w:val="00AB004D"/>
    <w:rsid w:val="00AC0FB1"/>
    <w:rsid w:val="00AC13C4"/>
    <w:rsid w:val="00AC64F4"/>
    <w:rsid w:val="00AD14D5"/>
    <w:rsid w:val="00AD266D"/>
    <w:rsid w:val="00AD3AEF"/>
    <w:rsid w:val="00AD3C7A"/>
    <w:rsid w:val="00AD4BE6"/>
    <w:rsid w:val="00AE341B"/>
    <w:rsid w:val="00AE7A48"/>
    <w:rsid w:val="00AF07E9"/>
    <w:rsid w:val="00AF5560"/>
    <w:rsid w:val="00AF6752"/>
    <w:rsid w:val="00AF6DE6"/>
    <w:rsid w:val="00B06EE0"/>
    <w:rsid w:val="00B07CA7"/>
    <w:rsid w:val="00B1279A"/>
    <w:rsid w:val="00B2077E"/>
    <w:rsid w:val="00B2139C"/>
    <w:rsid w:val="00B25B6A"/>
    <w:rsid w:val="00B25B94"/>
    <w:rsid w:val="00B357EE"/>
    <w:rsid w:val="00B35BCF"/>
    <w:rsid w:val="00B44BAF"/>
    <w:rsid w:val="00B46131"/>
    <w:rsid w:val="00B4755E"/>
    <w:rsid w:val="00B47A8D"/>
    <w:rsid w:val="00B5222E"/>
    <w:rsid w:val="00B57BA2"/>
    <w:rsid w:val="00B603B3"/>
    <w:rsid w:val="00B61C96"/>
    <w:rsid w:val="00B637D8"/>
    <w:rsid w:val="00B648CF"/>
    <w:rsid w:val="00B72502"/>
    <w:rsid w:val="00B734E2"/>
    <w:rsid w:val="00B73A2A"/>
    <w:rsid w:val="00B76FC0"/>
    <w:rsid w:val="00B77D13"/>
    <w:rsid w:val="00B807D3"/>
    <w:rsid w:val="00B861DF"/>
    <w:rsid w:val="00B94B06"/>
    <w:rsid w:val="00B94C28"/>
    <w:rsid w:val="00B958BE"/>
    <w:rsid w:val="00BA06B0"/>
    <w:rsid w:val="00BC10BA"/>
    <w:rsid w:val="00BC5AFD"/>
    <w:rsid w:val="00BC67D8"/>
    <w:rsid w:val="00BC6F28"/>
    <w:rsid w:val="00BC7076"/>
    <w:rsid w:val="00BD50DD"/>
    <w:rsid w:val="00BD6399"/>
    <w:rsid w:val="00BD65A4"/>
    <w:rsid w:val="00BE2F3E"/>
    <w:rsid w:val="00BE3A20"/>
    <w:rsid w:val="00BE5DD3"/>
    <w:rsid w:val="00BE680F"/>
    <w:rsid w:val="00BE7FCB"/>
    <w:rsid w:val="00BF2B05"/>
    <w:rsid w:val="00BF37AA"/>
    <w:rsid w:val="00BF4322"/>
    <w:rsid w:val="00BF5469"/>
    <w:rsid w:val="00BF629F"/>
    <w:rsid w:val="00BF7394"/>
    <w:rsid w:val="00C01B7D"/>
    <w:rsid w:val="00C01C15"/>
    <w:rsid w:val="00C01DA3"/>
    <w:rsid w:val="00C02042"/>
    <w:rsid w:val="00C0609D"/>
    <w:rsid w:val="00C061D0"/>
    <w:rsid w:val="00C115AB"/>
    <w:rsid w:val="00C148C6"/>
    <w:rsid w:val="00C1680F"/>
    <w:rsid w:val="00C17130"/>
    <w:rsid w:val="00C23878"/>
    <w:rsid w:val="00C26870"/>
    <w:rsid w:val="00C27D16"/>
    <w:rsid w:val="00C30249"/>
    <w:rsid w:val="00C31ECF"/>
    <w:rsid w:val="00C4196D"/>
    <w:rsid w:val="00C423A2"/>
    <w:rsid w:val="00C42577"/>
    <w:rsid w:val="00C44121"/>
    <w:rsid w:val="00C4672D"/>
    <w:rsid w:val="00C51218"/>
    <w:rsid w:val="00C606C9"/>
    <w:rsid w:val="00C67655"/>
    <w:rsid w:val="00C67A4E"/>
    <w:rsid w:val="00C8617B"/>
    <w:rsid w:val="00C90650"/>
    <w:rsid w:val="00C90EBD"/>
    <w:rsid w:val="00C95926"/>
    <w:rsid w:val="00C97D78"/>
    <w:rsid w:val="00CA51AA"/>
    <w:rsid w:val="00CA64D2"/>
    <w:rsid w:val="00CB183C"/>
    <w:rsid w:val="00CB7E44"/>
    <w:rsid w:val="00CC0B09"/>
    <w:rsid w:val="00CC20F3"/>
    <w:rsid w:val="00CC5A42"/>
    <w:rsid w:val="00CD0EAB"/>
    <w:rsid w:val="00CD2117"/>
    <w:rsid w:val="00CD3AF3"/>
    <w:rsid w:val="00CD7CB8"/>
    <w:rsid w:val="00CE0931"/>
    <w:rsid w:val="00CE27C8"/>
    <w:rsid w:val="00CE6DD9"/>
    <w:rsid w:val="00CE6FED"/>
    <w:rsid w:val="00CF21E0"/>
    <w:rsid w:val="00CF3074"/>
    <w:rsid w:val="00CF34DB"/>
    <w:rsid w:val="00CF4E35"/>
    <w:rsid w:val="00CF50C5"/>
    <w:rsid w:val="00CF558F"/>
    <w:rsid w:val="00D0215C"/>
    <w:rsid w:val="00D03DB5"/>
    <w:rsid w:val="00D073E2"/>
    <w:rsid w:val="00D100E8"/>
    <w:rsid w:val="00D1229A"/>
    <w:rsid w:val="00D12CED"/>
    <w:rsid w:val="00D22831"/>
    <w:rsid w:val="00D23250"/>
    <w:rsid w:val="00D23957"/>
    <w:rsid w:val="00D239E7"/>
    <w:rsid w:val="00D30FD0"/>
    <w:rsid w:val="00D36049"/>
    <w:rsid w:val="00D41FA9"/>
    <w:rsid w:val="00D446EC"/>
    <w:rsid w:val="00D455CE"/>
    <w:rsid w:val="00D45812"/>
    <w:rsid w:val="00D45999"/>
    <w:rsid w:val="00D46B52"/>
    <w:rsid w:val="00D501BA"/>
    <w:rsid w:val="00D512A8"/>
    <w:rsid w:val="00D51BF0"/>
    <w:rsid w:val="00D54EA6"/>
    <w:rsid w:val="00D55942"/>
    <w:rsid w:val="00D6463F"/>
    <w:rsid w:val="00D6788F"/>
    <w:rsid w:val="00D678F9"/>
    <w:rsid w:val="00D7022D"/>
    <w:rsid w:val="00D74A26"/>
    <w:rsid w:val="00D77CA6"/>
    <w:rsid w:val="00D807BF"/>
    <w:rsid w:val="00D80E1D"/>
    <w:rsid w:val="00D83429"/>
    <w:rsid w:val="00D84FE8"/>
    <w:rsid w:val="00D85C93"/>
    <w:rsid w:val="00D85DB6"/>
    <w:rsid w:val="00D91573"/>
    <w:rsid w:val="00D93CA6"/>
    <w:rsid w:val="00D954DE"/>
    <w:rsid w:val="00D97692"/>
    <w:rsid w:val="00DA1AC7"/>
    <w:rsid w:val="00DA2B79"/>
    <w:rsid w:val="00DA3148"/>
    <w:rsid w:val="00DA416A"/>
    <w:rsid w:val="00DA7887"/>
    <w:rsid w:val="00DB0DC3"/>
    <w:rsid w:val="00DB0FAD"/>
    <w:rsid w:val="00DB2C26"/>
    <w:rsid w:val="00DB69DC"/>
    <w:rsid w:val="00DC6A6F"/>
    <w:rsid w:val="00DC737B"/>
    <w:rsid w:val="00DD352A"/>
    <w:rsid w:val="00DD418E"/>
    <w:rsid w:val="00DD6E5B"/>
    <w:rsid w:val="00DD7D4D"/>
    <w:rsid w:val="00DE6B43"/>
    <w:rsid w:val="00DF2631"/>
    <w:rsid w:val="00DF50CB"/>
    <w:rsid w:val="00E00A4E"/>
    <w:rsid w:val="00E05C4E"/>
    <w:rsid w:val="00E11923"/>
    <w:rsid w:val="00E11AEA"/>
    <w:rsid w:val="00E172DE"/>
    <w:rsid w:val="00E20C3D"/>
    <w:rsid w:val="00E22522"/>
    <w:rsid w:val="00E226EB"/>
    <w:rsid w:val="00E262D4"/>
    <w:rsid w:val="00E35287"/>
    <w:rsid w:val="00E36250"/>
    <w:rsid w:val="00E37873"/>
    <w:rsid w:val="00E417CD"/>
    <w:rsid w:val="00E4323B"/>
    <w:rsid w:val="00E52B0A"/>
    <w:rsid w:val="00E53AA0"/>
    <w:rsid w:val="00E54511"/>
    <w:rsid w:val="00E56E52"/>
    <w:rsid w:val="00E5704F"/>
    <w:rsid w:val="00E6044B"/>
    <w:rsid w:val="00E61DAC"/>
    <w:rsid w:val="00E62C96"/>
    <w:rsid w:val="00E63174"/>
    <w:rsid w:val="00E63BB4"/>
    <w:rsid w:val="00E642E1"/>
    <w:rsid w:val="00E71439"/>
    <w:rsid w:val="00E73B7E"/>
    <w:rsid w:val="00E73D3A"/>
    <w:rsid w:val="00E75529"/>
    <w:rsid w:val="00E75D21"/>
    <w:rsid w:val="00E75FE3"/>
    <w:rsid w:val="00E835E8"/>
    <w:rsid w:val="00E852DB"/>
    <w:rsid w:val="00E86713"/>
    <w:rsid w:val="00E8691A"/>
    <w:rsid w:val="00E92784"/>
    <w:rsid w:val="00E966FF"/>
    <w:rsid w:val="00EA444D"/>
    <w:rsid w:val="00EA5BE9"/>
    <w:rsid w:val="00EB6DD5"/>
    <w:rsid w:val="00EB7AB1"/>
    <w:rsid w:val="00EC37E3"/>
    <w:rsid w:val="00EC3E82"/>
    <w:rsid w:val="00EC58EA"/>
    <w:rsid w:val="00ED1D70"/>
    <w:rsid w:val="00ED21C8"/>
    <w:rsid w:val="00ED5EAE"/>
    <w:rsid w:val="00ED7C7F"/>
    <w:rsid w:val="00EE02B8"/>
    <w:rsid w:val="00EE5CF3"/>
    <w:rsid w:val="00EE7FBB"/>
    <w:rsid w:val="00EF48CC"/>
    <w:rsid w:val="00EF7798"/>
    <w:rsid w:val="00EF7FD4"/>
    <w:rsid w:val="00F01BAE"/>
    <w:rsid w:val="00F01E4B"/>
    <w:rsid w:val="00F065FF"/>
    <w:rsid w:val="00F07084"/>
    <w:rsid w:val="00F1107C"/>
    <w:rsid w:val="00F1247B"/>
    <w:rsid w:val="00F1588F"/>
    <w:rsid w:val="00F22D90"/>
    <w:rsid w:val="00F264EA"/>
    <w:rsid w:val="00F30F52"/>
    <w:rsid w:val="00F359DA"/>
    <w:rsid w:val="00F367E6"/>
    <w:rsid w:val="00F45B59"/>
    <w:rsid w:val="00F4679B"/>
    <w:rsid w:val="00F47D3F"/>
    <w:rsid w:val="00F54C38"/>
    <w:rsid w:val="00F604C2"/>
    <w:rsid w:val="00F62157"/>
    <w:rsid w:val="00F62B98"/>
    <w:rsid w:val="00F67818"/>
    <w:rsid w:val="00F73032"/>
    <w:rsid w:val="00F75635"/>
    <w:rsid w:val="00F82819"/>
    <w:rsid w:val="00F8288B"/>
    <w:rsid w:val="00F848FC"/>
    <w:rsid w:val="00F867CD"/>
    <w:rsid w:val="00F87EF6"/>
    <w:rsid w:val="00F9282A"/>
    <w:rsid w:val="00F92E50"/>
    <w:rsid w:val="00F96BAD"/>
    <w:rsid w:val="00FA0A5D"/>
    <w:rsid w:val="00FA1590"/>
    <w:rsid w:val="00FA3D56"/>
    <w:rsid w:val="00FA6987"/>
    <w:rsid w:val="00FB0E84"/>
    <w:rsid w:val="00FB3818"/>
    <w:rsid w:val="00FC23C8"/>
    <w:rsid w:val="00FC23EF"/>
    <w:rsid w:val="00FD01C2"/>
    <w:rsid w:val="00FD26CF"/>
    <w:rsid w:val="00FD3E25"/>
    <w:rsid w:val="00FD5036"/>
    <w:rsid w:val="00FD5581"/>
    <w:rsid w:val="00FE2F60"/>
    <w:rsid w:val="00FE77AF"/>
    <w:rsid w:val="00FE7F3D"/>
    <w:rsid w:val="00FF0CE3"/>
    <w:rsid w:val="00FF7F1C"/>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1">
    <w:name w:val="heading 1"/>
    <w:basedOn w:val="a"/>
    <w:next w:val="a"/>
    <w:uiPriority w:val="99"/>
    <w:qFormat/>
    <w:rsid w:val="00E11923"/>
    <w:pPr>
      <w:keepNext/>
      <w:numPr>
        <w:numId w:val="6"/>
      </w:numPr>
      <w:spacing w:before="240" w:after="60"/>
      <w:outlineLvl w:val="0"/>
    </w:pPr>
    <w:rPr>
      <w:rFonts w:cs="Arial"/>
      <w:b/>
      <w:bCs/>
      <w:kern w:val="32"/>
      <w:sz w:val="32"/>
      <w:szCs w:val="32"/>
    </w:rPr>
  </w:style>
  <w:style w:type="paragraph" w:styleId="2">
    <w:name w:val="heading 2"/>
    <w:basedOn w:val="a"/>
    <w:next w:val="a"/>
    <w:link w:val="2Char"/>
    <w:uiPriority w:val="99"/>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basedOn w:val="a"/>
    <w:next w:val="a"/>
    <w:link w:val="3Char"/>
    <w:uiPriority w:val="99"/>
    <w:qFormat/>
    <w:rsid w:val="002B191D"/>
    <w:pPr>
      <w:keepNext/>
      <w:numPr>
        <w:ilvl w:val="2"/>
        <w:numId w:val="6"/>
      </w:numPr>
      <w:spacing w:before="240" w:after="60"/>
      <w:outlineLvl w:val="2"/>
    </w:pPr>
    <w:rPr>
      <w:b/>
      <w:bCs/>
      <w:sz w:val="26"/>
      <w:szCs w:val="26"/>
    </w:rPr>
  </w:style>
  <w:style w:type="paragraph" w:styleId="4">
    <w:name w:val="heading 4"/>
    <w:aliases w:val="Heading 4 Char1,Heading 4 Char Char"/>
    <w:basedOn w:val="a"/>
    <w:next w:val="a"/>
    <w:link w:val="4Char"/>
    <w:uiPriority w:val="99"/>
    <w:qFormat/>
    <w:rsid w:val="000E00F3"/>
    <w:pPr>
      <w:keepNext/>
      <w:numPr>
        <w:ilvl w:val="3"/>
        <w:numId w:val="6"/>
      </w:numPr>
      <w:spacing w:before="240" w:after="60"/>
      <w:ind w:left="1080" w:hanging="1080"/>
      <w:outlineLvl w:val="3"/>
    </w:pPr>
    <w:rPr>
      <w:b/>
      <w:bCs/>
      <w:sz w:val="28"/>
      <w:szCs w:val="28"/>
    </w:rPr>
  </w:style>
  <w:style w:type="paragraph" w:styleId="5">
    <w:name w:val="heading 5"/>
    <w:basedOn w:val="a"/>
    <w:next w:val="a"/>
    <w:link w:val="5Char"/>
    <w:uiPriority w:val="99"/>
    <w:qFormat/>
    <w:rsid w:val="000E00F3"/>
    <w:pPr>
      <w:keepNext/>
      <w:numPr>
        <w:ilvl w:val="4"/>
        <w:numId w:val="6"/>
      </w:numPr>
      <w:spacing w:before="240" w:after="60"/>
      <w:ind w:left="1080" w:hanging="1080"/>
      <w:outlineLvl w:val="4"/>
    </w:pPr>
    <w:rPr>
      <w:b/>
      <w:bCs/>
      <w:i/>
      <w:iCs/>
      <w:sz w:val="26"/>
      <w:szCs w:val="26"/>
    </w:rPr>
  </w:style>
  <w:style w:type="paragraph" w:styleId="6">
    <w:name w:val="heading 6"/>
    <w:basedOn w:val="a"/>
    <w:next w:val="a"/>
    <w:link w:val="6Char"/>
    <w:uiPriority w:val="99"/>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Char"/>
    <w:qFormat/>
    <w:rsid w:val="000E00F3"/>
    <w:pPr>
      <w:keepNext/>
      <w:numPr>
        <w:ilvl w:val="6"/>
        <w:numId w:val="6"/>
      </w:numPr>
      <w:spacing w:before="240" w:after="60"/>
      <w:ind w:left="1440" w:hanging="1440"/>
      <w:outlineLvl w:val="6"/>
    </w:pPr>
    <w:rPr>
      <w:sz w:val="24"/>
      <w:szCs w:val="24"/>
    </w:rPr>
  </w:style>
  <w:style w:type="paragraph" w:styleId="8">
    <w:name w:val="heading 8"/>
    <w:basedOn w:val="a"/>
    <w:next w:val="a"/>
    <w:link w:val="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9">
    <w:name w:val="heading 9"/>
    <w:basedOn w:val="a"/>
    <w:next w:val="a"/>
    <w:link w:val="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506052"/>
    <w:pPr>
      <w:tabs>
        <w:tab w:val="center" w:pos="4320"/>
        <w:tab w:val="right" w:pos="8640"/>
      </w:tabs>
    </w:pPr>
  </w:style>
  <w:style w:type="paragraph" w:styleId="a4">
    <w:name w:val="footer"/>
    <w:basedOn w:val="a"/>
    <w:rsid w:val="00506052"/>
    <w:pPr>
      <w:tabs>
        <w:tab w:val="center" w:pos="4320"/>
        <w:tab w:val="right" w:pos="8640"/>
      </w:tabs>
    </w:pPr>
  </w:style>
  <w:style w:type="character" w:styleId="a5">
    <w:name w:val="page number"/>
    <w:basedOn w:val="a0"/>
    <w:rsid w:val="00506052"/>
  </w:style>
  <w:style w:type="character" w:styleId="a6">
    <w:name w:val="Hyperlink"/>
    <w:basedOn w:val="a0"/>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Char">
    <w:name w:val="제목 2 Char"/>
    <w:basedOn w:val="a0"/>
    <w:link w:val="2"/>
    <w:rsid w:val="00E11923"/>
    <w:rPr>
      <w:b/>
      <w:bCs/>
      <w:i/>
      <w:iCs/>
      <w:sz w:val="28"/>
      <w:szCs w:val="28"/>
      <w:lang w:eastAsia="en-US"/>
    </w:rPr>
  </w:style>
  <w:style w:type="character" w:customStyle="1" w:styleId="3Char">
    <w:name w:val="제목 3 Char"/>
    <w:basedOn w:val="a0"/>
    <w:link w:val="3"/>
    <w:rsid w:val="002B191D"/>
    <w:rPr>
      <w:b/>
      <w:bCs/>
      <w:sz w:val="26"/>
      <w:szCs w:val="26"/>
      <w:lang w:eastAsia="en-US"/>
    </w:rPr>
  </w:style>
  <w:style w:type="character" w:customStyle="1" w:styleId="4Char">
    <w:name w:val="제목 4 Char"/>
    <w:aliases w:val="Heading 4 Char1 Char,Heading 4 Char Char Char"/>
    <w:basedOn w:val="a0"/>
    <w:link w:val="4"/>
    <w:rsid w:val="000E00F3"/>
    <w:rPr>
      <w:b/>
      <w:bCs/>
      <w:sz w:val="28"/>
      <w:szCs w:val="28"/>
      <w:lang w:eastAsia="en-US"/>
    </w:rPr>
  </w:style>
  <w:style w:type="character" w:customStyle="1" w:styleId="5Char">
    <w:name w:val="제목 5 Char"/>
    <w:basedOn w:val="a0"/>
    <w:link w:val="5"/>
    <w:rsid w:val="000E00F3"/>
    <w:rPr>
      <w:b/>
      <w:bCs/>
      <w:i/>
      <w:iCs/>
      <w:sz w:val="26"/>
      <w:szCs w:val="26"/>
      <w:lang w:eastAsia="en-US"/>
    </w:rPr>
  </w:style>
  <w:style w:type="character" w:customStyle="1" w:styleId="6Char">
    <w:name w:val="제목 6 Char"/>
    <w:basedOn w:val="a0"/>
    <w:link w:val="6"/>
    <w:rsid w:val="000E00F3"/>
    <w:rPr>
      <w:b/>
      <w:bCs/>
      <w:sz w:val="22"/>
      <w:szCs w:val="22"/>
      <w:lang w:eastAsia="en-US"/>
    </w:rPr>
  </w:style>
  <w:style w:type="character" w:customStyle="1" w:styleId="7Char">
    <w:name w:val="제목 7 Char"/>
    <w:basedOn w:val="a0"/>
    <w:link w:val="7"/>
    <w:rsid w:val="000E00F3"/>
    <w:rPr>
      <w:sz w:val="24"/>
      <w:szCs w:val="24"/>
      <w:lang w:eastAsia="en-US"/>
    </w:rPr>
  </w:style>
  <w:style w:type="character" w:customStyle="1" w:styleId="8Char">
    <w:name w:val="제목 8 Char"/>
    <w:basedOn w:val="a0"/>
    <w:link w:val="8"/>
    <w:rsid w:val="000E00F3"/>
    <w:rPr>
      <w:i/>
      <w:iCs/>
      <w:sz w:val="24"/>
      <w:szCs w:val="24"/>
      <w:lang w:eastAsia="en-US"/>
    </w:rPr>
  </w:style>
  <w:style w:type="character" w:customStyle="1" w:styleId="9Char">
    <w:name w:val="제목 9 Char"/>
    <w:basedOn w:val="a0"/>
    <w:link w:val="9"/>
    <w:rsid w:val="000E00F3"/>
    <w:rPr>
      <w:b/>
      <w:sz w:val="22"/>
      <w:szCs w:val="22"/>
      <w:lang w:eastAsia="en-US"/>
    </w:rPr>
  </w:style>
  <w:style w:type="character" w:styleId="a8">
    <w:name w:val="FollowedHyperlink"/>
    <w:basedOn w:val="a0"/>
    <w:rsid w:val="003373EC"/>
    <w:rPr>
      <w:color w:val="800080"/>
      <w:u w:val="single"/>
    </w:rPr>
  </w:style>
  <w:style w:type="paragraph" w:customStyle="1" w:styleId="StyleHeading1Justified">
    <w:name w:val="Style Heading 1 + Justified"/>
    <w:basedOn w:val="1"/>
    <w:rsid w:val="002B191D"/>
    <w:pPr>
      <w:jc w:val="both"/>
    </w:pPr>
    <w:rPr>
      <w:rFonts w:ascii="Times New Roman Bold" w:hAnsi="Times New Roman Bold" w:cs="Times New Roman"/>
      <w:szCs w:val="20"/>
    </w:rPr>
  </w:style>
  <w:style w:type="paragraph" w:styleId="a9">
    <w:name w:val="Document Map"/>
    <w:basedOn w:val="a"/>
    <w:link w:val="Char"/>
    <w:rsid w:val="00E11923"/>
    <w:rPr>
      <w:rFonts w:ascii="Tahoma" w:hAnsi="Tahoma" w:cs="Tahoma"/>
      <w:sz w:val="16"/>
      <w:szCs w:val="16"/>
    </w:rPr>
  </w:style>
  <w:style w:type="character" w:customStyle="1" w:styleId="Char">
    <w:name w:val="문서 구조 Char"/>
    <w:basedOn w:val="a0"/>
    <w:link w:val="a9"/>
    <w:rsid w:val="00E11923"/>
    <w:rPr>
      <w:rFonts w:ascii="Tahoma" w:hAnsi="Tahoma" w:cs="Tahoma"/>
      <w:sz w:val="16"/>
      <w:szCs w:val="16"/>
      <w:lang w:eastAsia="en-US"/>
    </w:rPr>
  </w:style>
  <w:style w:type="paragraph" w:styleId="aa">
    <w:name w:val="Revision"/>
    <w:hidden/>
    <w:uiPriority w:val="99"/>
    <w:semiHidden/>
    <w:rsid w:val="00B734E2"/>
    <w:rPr>
      <w:sz w:val="22"/>
      <w:lang w:eastAsia="en-US"/>
    </w:rPr>
  </w:style>
  <w:style w:type="paragraph" w:styleId="ab">
    <w:name w:val="List Paragraph"/>
    <w:basedOn w:val="a"/>
    <w:uiPriority w:val="34"/>
    <w:qFormat/>
    <w:rsid w:val="00072D48"/>
    <w:pPr>
      <w:ind w:leftChars="400" w:left="800"/>
    </w:pPr>
  </w:style>
  <w:style w:type="paragraph" w:styleId="ac">
    <w:name w:val="caption"/>
    <w:basedOn w:val="a"/>
    <w:next w:val="a"/>
    <w:unhideWhenUsed/>
    <w:qFormat/>
    <w:rsid w:val="003D0115"/>
    <w:rPr>
      <w:b/>
      <w:bCs/>
      <w:sz w:val="20"/>
    </w:rPr>
  </w:style>
  <w:style w:type="table" w:styleId="ad">
    <w:name w:val="Table Grid"/>
    <w:basedOn w:val="a1"/>
    <w:rsid w:val="003D011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E4323B"/>
    <w:rPr>
      <w:sz w:val="18"/>
      <w:szCs w:val="18"/>
    </w:rPr>
  </w:style>
  <w:style w:type="paragraph" w:styleId="af">
    <w:name w:val="annotation text"/>
    <w:basedOn w:val="a"/>
    <w:link w:val="Char0"/>
    <w:rsid w:val="00E4323B"/>
  </w:style>
  <w:style w:type="character" w:customStyle="1" w:styleId="Char0">
    <w:name w:val="메모 텍스트 Char"/>
    <w:basedOn w:val="a0"/>
    <w:link w:val="af"/>
    <w:rsid w:val="00E4323B"/>
    <w:rPr>
      <w:sz w:val="22"/>
      <w:lang w:eastAsia="en-US"/>
    </w:rPr>
  </w:style>
  <w:style w:type="paragraph" w:styleId="af0">
    <w:name w:val="annotation subject"/>
    <w:basedOn w:val="af"/>
    <w:next w:val="af"/>
    <w:link w:val="Char1"/>
    <w:rsid w:val="00E4323B"/>
    <w:rPr>
      <w:b/>
      <w:bCs/>
    </w:rPr>
  </w:style>
  <w:style w:type="character" w:customStyle="1" w:styleId="Char1">
    <w:name w:val="메모 주제 Char"/>
    <w:basedOn w:val="Char0"/>
    <w:link w:val="af0"/>
    <w:rsid w:val="00E4323B"/>
    <w:rPr>
      <w:b/>
      <w:bCs/>
      <w:sz w:val="22"/>
      <w:lang w:eastAsia="en-US"/>
    </w:rPr>
  </w:style>
  <w:style w:type="paragraph" w:customStyle="1" w:styleId="WP4">
    <w:name w:val="WP회의록4"/>
    <w:basedOn w:val="a"/>
    <w:rsid w:val="009C2D64"/>
    <w:pPr>
      <w:numPr>
        <w:numId w:val="25"/>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716146">
      <w:bodyDiv w:val="1"/>
      <w:marLeft w:val="0"/>
      <w:marRight w:val="0"/>
      <w:marTop w:val="0"/>
      <w:marBottom w:val="0"/>
      <w:divBdr>
        <w:top w:val="none" w:sz="0" w:space="0" w:color="auto"/>
        <w:left w:val="none" w:sz="0" w:space="0" w:color="auto"/>
        <w:bottom w:val="none" w:sz="0" w:space="0" w:color="auto"/>
        <w:right w:val="none" w:sz="0" w:space="0" w:color="auto"/>
      </w:divBdr>
    </w:div>
    <w:div w:id="317614762">
      <w:bodyDiv w:val="1"/>
      <w:marLeft w:val="0"/>
      <w:marRight w:val="0"/>
      <w:marTop w:val="0"/>
      <w:marBottom w:val="0"/>
      <w:divBdr>
        <w:top w:val="none" w:sz="0" w:space="0" w:color="auto"/>
        <w:left w:val="none" w:sz="0" w:space="0" w:color="auto"/>
        <w:bottom w:val="none" w:sz="0" w:space="0" w:color="auto"/>
        <w:right w:val="none" w:sz="0" w:space="0" w:color="auto"/>
      </w:divBdr>
    </w:div>
    <w:div w:id="557279924">
      <w:bodyDiv w:val="1"/>
      <w:marLeft w:val="0"/>
      <w:marRight w:val="0"/>
      <w:marTop w:val="0"/>
      <w:marBottom w:val="0"/>
      <w:divBdr>
        <w:top w:val="none" w:sz="0" w:space="0" w:color="auto"/>
        <w:left w:val="none" w:sz="0" w:space="0" w:color="auto"/>
        <w:bottom w:val="none" w:sz="0" w:space="0" w:color="auto"/>
        <w:right w:val="none" w:sz="0" w:space="0" w:color="auto"/>
      </w:divBdr>
    </w:div>
    <w:div w:id="702637149">
      <w:bodyDiv w:val="1"/>
      <w:marLeft w:val="0"/>
      <w:marRight w:val="0"/>
      <w:marTop w:val="0"/>
      <w:marBottom w:val="0"/>
      <w:divBdr>
        <w:top w:val="none" w:sz="0" w:space="0" w:color="auto"/>
        <w:left w:val="none" w:sz="0" w:space="0" w:color="auto"/>
        <w:bottom w:val="none" w:sz="0" w:space="0" w:color="auto"/>
        <w:right w:val="none" w:sz="0" w:space="0" w:color="auto"/>
      </w:divBdr>
    </w:div>
    <w:div w:id="861475310">
      <w:bodyDiv w:val="1"/>
      <w:marLeft w:val="0"/>
      <w:marRight w:val="0"/>
      <w:marTop w:val="0"/>
      <w:marBottom w:val="0"/>
      <w:divBdr>
        <w:top w:val="none" w:sz="0" w:space="0" w:color="auto"/>
        <w:left w:val="none" w:sz="0" w:space="0" w:color="auto"/>
        <w:bottom w:val="none" w:sz="0" w:space="0" w:color="auto"/>
        <w:right w:val="none" w:sz="0" w:space="0" w:color="auto"/>
      </w:divBdr>
    </w:div>
    <w:div w:id="915044718">
      <w:bodyDiv w:val="1"/>
      <w:marLeft w:val="0"/>
      <w:marRight w:val="0"/>
      <w:marTop w:val="0"/>
      <w:marBottom w:val="0"/>
      <w:divBdr>
        <w:top w:val="none" w:sz="0" w:space="0" w:color="auto"/>
        <w:left w:val="none" w:sz="0" w:space="0" w:color="auto"/>
        <w:bottom w:val="none" w:sz="0" w:space="0" w:color="auto"/>
        <w:right w:val="none" w:sz="0" w:space="0" w:color="auto"/>
      </w:divBdr>
    </w:div>
    <w:div w:id="1254313213">
      <w:bodyDiv w:val="1"/>
      <w:marLeft w:val="0"/>
      <w:marRight w:val="0"/>
      <w:marTop w:val="0"/>
      <w:marBottom w:val="0"/>
      <w:divBdr>
        <w:top w:val="none" w:sz="0" w:space="0" w:color="auto"/>
        <w:left w:val="none" w:sz="0" w:space="0" w:color="auto"/>
        <w:bottom w:val="none" w:sz="0" w:space="0" w:color="auto"/>
        <w:right w:val="none" w:sz="0" w:space="0" w:color="auto"/>
      </w:divBdr>
    </w:div>
    <w:div w:id="1511137188">
      <w:bodyDiv w:val="1"/>
      <w:marLeft w:val="0"/>
      <w:marRight w:val="0"/>
      <w:marTop w:val="0"/>
      <w:marBottom w:val="0"/>
      <w:divBdr>
        <w:top w:val="none" w:sz="0" w:space="0" w:color="auto"/>
        <w:left w:val="none" w:sz="0" w:space="0" w:color="auto"/>
        <w:bottom w:val="none" w:sz="0" w:space="0" w:color="auto"/>
        <w:right w:val="none" w:sz="0" w:space="0" w:color="auto"/>
      </w:divBdr>
    </w:div>
    <w:div w:id="1615819566">
      <w:bodyDiv w:val="1"/>
      <w:marLeft w:val="0"/>
      <w:marRight w:val="0"/>
      <w:marTop w:val="0"/>
      <w:marBottom w:val="0"/>
      <w:divBdr>
        <w:top w:val="none" w:sz="0" w:space="0" w:color="auto"/>
        <w:left w:val="none" w:sz="0" w:space="0" w:color="auto"/>
        <w:bottom w:val="none" w:sz="0" w:space="0" w:color="auto"/>
        <w:right w:val="none" w:sz="0" w:space="0" w:color="auto"/>
      </w:divBdr>
    </w:div>
    <w:div w:id="1635255565">
      <w:bodyDiv w:val="1"/>
      <w:marLeft w:val="0"/>
      <w:marRight w:val="0"/>
      <w:marTop w:val="0"/>
      <w:marBottom w:val="0"/>
      <w:divBdr>
        <w:top w:val="none" w:sz="0" w:space="0" w:color="auto"/>
        <w:left w:val="none" w:sz="0" w:space="0" w:color="auto"/>
        <w:bottom w:val="none" w:sz="0" w:space="0" w:color="auto"/>
        <w:right w:val="none" w:sz="0" w:space="0" w:color="auto"/>
      </w:divBdr>
      <w:divsChild>
        <w:div w:id="380830958">
          <w:marLeft w:val="274"/>
          <w:marRight w:val="0"/>
          <w:marTop w:val="0"/>
          <w:marBottom w:val="0"/>
          <w:divBdr>
            <w:top w:val="none" w:sz="0" w:space="0" w:color="auto"/>
            <w:left w:val="none" w:sz="0" w:space="0" w:color="auto"/>
            <w:bottom w:val="none" w:sz="0" w:space="0" w:color="auto"/>
            <w:right w:val="none" w:sz="0" w:space="0" w:color="auto"/>
          </w:divBdr>
        </w:div>
        <w:div w:id="1996178616">
          <w:marLeft w:val="274"/>
          <w:marRight w:val="0"/>
          <w:marTop w:val="0"/>
          <w:marBottom w:val="0"/>
          <w:divBdr>
            <w:top w:val="none" w:sz="0" w:space="0" w:color="auto"/>
            <w:left w:val="none" w:sz="0" w:space="0" w:color="auto"/>
            <w:bottom w:val="none" w:sz="0" w:space="0" w:color="auto"/>
            <w:right w:val="none" w:sz="0" w:space="0" w:color="auto"/>
          </w:divBdr>
        </w:div>
      </w:divsChild>
    </w:div>
    <w:div w:id="1932355430">
      <w:bodyDiv w:val="1"/>
      <w:marLeft w:val="0"/>
      <w:marRight w:val="0"/>
      <w:marTop w:val="0"/>
      <w:marBottom w:val="0"/>
      <w:divBdr>
        <w:top w:val="none" w:sz="0" w:space="0" w:color="auto"/>
        <w:left w:val="none" w:sz="0" w:space="0" w:color="auto"/>
        <w:bottom w:val="none" w:sz="0" w:space="0" w:color="auto"/>
        <w:right w:val="none" w:sz="0" w:space="0" w:color="auto"/>
      </w:divBdr>
    </w:div>
    <w:div w:id="2002007598">
      <w:bodyDiv w:val="1"/>
      <w:marLeft w:val="0"/>
      <w:marRight w:val="0"/>
      <w:marTop w:val="0"/>
      <w:marBottom w:val="0"/>
      <w:divBdr>
        <w:top w:val="none" w:sz="0" w:space="0" w:color="auto"/>
        <w:left w:val="none" w:sz="0" w:space="0" w:color="auto"/>
        <w:bottom w:val="none" w:sz="0" w:space="0" w:color="auto"/>
        <w:right w:val="none" w:sz="0" w:space="0" w:color="auto"/>
      </w:divBdr>
    </w:div>
    <w:div w:id="2015692602">
      <w:bodyDiv w:val="1"/>
      <w:marLeft w:val="0"/>
      <w:marRight w:val="0"/>
      <w:marTop w:val="0"/>
      <w:marBottom w:val="0"/>
      <w:divBdr>
        <w:top w:val="none" w:sz="0" w:space="0" w:color="auto"/>
        <w:left w:val="none" w:sz="0" w:space="0" w:color="auto"/>
        <w:bottom w:val="none" w:sz="0" w:space="0" w:color="auto"/>
        <w:right w:val="none" w:sz="0" w:space="0" w:color="auto"/>
      </w:divBdr>
    </w:div>
    <w:div w:id="201780558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M:\%5b&#50672;&#44396;%5dHEVC\%5b&#50672;&#44396;%5d\MotionVector_SameBidirectionMV\&#44592;&#44256;&#49436;\JCTVC-Fxxx_r0.dot"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665C8A-EABA-41D2-ABD9-6D9B316392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JCTVC-Fxxx_r0.dot</Template>
  <TotalTime>1621</TotalTime>
  <Pages>6</Pages>
  <Words>1540</Words>
  <Characters>8782</Characters>
  <Application>Microsoft Office Word</Application>
  <DocSecurity>0</DocSecurity>
  <Lines>73</Lines>
  <Paragraphs>20</Paragraphs>
  <ScaleCrop>false</ScaleCrop>
  <HeadingPairs>
    <vt:vector size="8" baseType="variant">
      <vt:variant>
        <vt:lpstr>제목</vt:lpstr>
      </vt:variant>
      <vt:variant>
        <vt:i4>1</vt:i4>
      </vt:variant>
      <vt:variant>
        <vt:lpstr>Titre</vt:lpstr>
      </vt:variant>
      <vt:variant>
        <vt:i4>1</vt:i4>
      </vt:variant>
      <vt:variant>
        <vt:lpstr>Title</vt:lpstr>
      </vt:variant>
      <vt:variant>
        <vt:i4>1</vt:i4>
      </vt:variant>
      <vt:variant>
        <vt:lpstr>Titel</vt:lpstr>
      </vt:variant>
      <vt:variant>
        <vt:i4>1</vt:i4>
      </vt:variant>
    </vt:vector>
  </HeadingPairs>
  <TitlesOfParts>
    <vt:vector size="4" baseType="lpstr">
      <vt:lpstr>Joint Collaborative Team on Video Coding (JCT-VC) Contribution</vt: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10302</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2555957</vt:i4>
      </vt:variant>
      <vt:variant>
        <vt:i4>6</vt:i4>
      </vt:variant>
      <vt:variant>
        <vt:i4>0</vt:i4>
      </vt:variant>
      <vt:variant>
        <vt:i4>5</vt:i4>
      </vt:variant>
      <vt:variant>
        <vt:lpwstr>ftp://ftp3.itu.int/</vt:lpwstr>
      </vt:variant>
      <vt:variant>
        <vt:lpwstr/>
      </vt:variant>
      <vt:variant>
        <vt:i4>7995483</vt:i4>
      </vt:variant>
      <vt:variant>
        <vt:i4>3</vt:i4>
      </vt:variant>
      <vt:variant>
        <vt:i4>0</vt:i4>
      </vt:variant>
      <vt:variant>
        <vt:i4>5</vt:i4>
      </vt:variant>
      <vt:variant>
        <vt:lpwstr>mailto:ohm@ient.rwth-aachen.de</vt:lpwstr>
      </vt:variant>
      <vt:variant>
        <vt:lpwstr/>
      </vt:variant>
      <vt:variant>
        <vt:i4>6750290</vt:i4>
      </vt:variant>
      <vt:variant>
        <vt:i4>0</vt:i4>
      </vt:variant>
      <vt:variant>
        <vt:i4>0</vt:i4>
      </vt:variant>
      <vt:variant>
        <vt:i4>5</vt:i4>
      </vt:variant>
      <vt:variant>
        <vt:lpwstr>mailto:garysull@microsoft.com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kimky</dc:creator>
  <cp:keywords>JCT-VC, MPEG, VCEG</cp:keywords>
  <cp:lastModifiedBy>김휘용</cp:lastModifiedBy>
  <cp:revision>481</cp:revision>
  <cp:lastPrinted>2011-07-12T13:43:00Z</cp:lastPrinted>
  <dcterms:created xsi:type="dcterms:W3CDTF">2011-06-29T08:14:00Z</dcterms:created>
  <dcterms:modified xsi:type="dcterms:W3CDTF">2011-07-21T15:46:00Z</dcterms:modified>
</cp:coreProperties>
</file>