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0225F9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0225F9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225F9"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47B1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47B1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225F9">
              <w:rPr>
                <w:b/>
                <w:szCs w:val="22"/>
              </w:rPr>
              <w:t xml:space="preserve">Joint </w:t>
            </w:r>
            <w:r w:rsidR="006C5D39" w:rsidRPr="000225F9">
              <w:rPr>
                <w:b/>
                <w:szCs w:val="22"/>
              </w:rPr>
              <w:t>Collaborative</w:t>
            </w:r>
            <w:r w:rsidR="00E61DAC" w:rsidRPr="000225F9">
              <w:rPr>
                <w:b/>
                <w:szCs w:val="22"/>
              </w:rPr>
              <w:t xml:space="preserve"> Team </w:t>
            </w:r>
            <w:r w:rsidR="006C5D39" w:rsidRPr="000225F9">
              <w:rPr>
                <w:b/>
                <w:szCs w:val="22"/>
              </w:rPr>
              <w:t>on Video Coding (JCT-VC)</w:t>
            </w:r>
          </w:p>
          <w:p w:rsidR="00E61DAC" w:rsidRPr="000225F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225F9">
              <w:rPr>
                <w:b/>
                <w:szCs w:val="22"/>
              </w:rPr>
              <w:t xml:space="preserve">of </w:t>
            </w:r>
            <w:r w:rsidR="007F1F8B" w:rsidRPr="000225F9">
              <w:rPr>
                <w:b/>
                <w:szCs w:val="22"/>
              </w:rPr>
              <w:t>ITU-T SG16 WP3 and ISO/IEC JTC1/SC29/WG11</w:t>
            </w:r>
          </w:p>
          <w:p w:rsidR="00E61DAC" w:rsidRPr="000225F9" w:rsidRDefault="00CC2AAE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225F9">
              <w:rPr>
                <w:szCs w:val="22"/>
              </w:rPr>
              <w:t>6</w:t>
            </w:r>
            <w:r w:rsidR="00630AA2" w:rsidRPr="000225F9">
              <w:rPr>
                <w:szCs w:val="22"/>
              </w:rPr>
              <w:t>th</w:t>
            </w:r>
            <w:r w:rsidR="00E61DAC" w:rsidRPr="000225F9">
              <w:rPr>
                <w:szCs w:val="22"/>
              </w:rPr>
              <w:t xml:space="preserve"> Meeting: </w:t>
            </w:r>
            <w:r w:rsidRPr="000225F9">
              <w:rPr>
                <w:szCs w:val="22"/>
              </w:rPr>
              <w:t>Torino</w:t>
            </w:r>
            <w:r w:rsidR="003F5D0F" w:rsidRPr="000225F9">
              <w:rPr>
                <w:szCs w:val="22"/>
              </w:rPr>
              <w:t xml:space="preserve">, </w:t>
            </w:r>
            <w:r w:rsidRPr="000225F9">
              <w:rPr>
                <w:szCs w:val="22"/>
              </w:rPr>
              <w:t>IT</w:t>
            </w:r>
            <w:r w:rsidR="00A6093D" w:rsidRPr="000225F9">
              <w:rPr>
                <w:szCs w:val="22"/>
              </w:rPr>
              <w:t>,</w:t>
            </w:r>
            <w:r w:rsidR="00664DCF" w:rsidRPr="000225F9">
              <w:rPr>
                <w:szCs w:val="22"/>
              </w:rPr>
              <w:t xml:space="preserve"> </w:t>
            </w:r>
            <w:r w:rsidR="00C04F43" w:rsidRPr="000225F9">
              <w:rPr>
                <w:szCs w:val="22"/>
              </w:rPr>
              <w:t>1</w:t>
            </w:r>
            <w:r w:rsidRPr="000225F9">
              <w:rPr>
                <w:szCs w:val="22"/>
              </w:rPr>
              <w:t>4</w:t>
            </w:r>
            <w:r w:rsidR="00171371" w:rsidRPr="000225F9">
              <w:rPr>
                <w:szCs w:val="22"/>
              </w:rPr>
              <w:t>-</w:t>
            </w:r>
            <w:r w:rsidR="00C04F43" w:rsidRPr="000225F9">
              <w:rPr>
                <w:szCs w:val="22"/>
              </w:rPr>
              <w:t>2</w:t>
            </w:r>
            <w:r w:rsidRPr="000225F9">
              <w:rPr>
                <w:szCs w:val="22"/>
              </w:rPr>
              <w:t>2</w:t>
            </w:r>
            <w:r w:rsidR="001C3525" w:rsidRPr="000225F9">
              <w:rPr>
                <w:szCs w:val="22"/>
              </w:rPr>
              <w:t xml:space="preserve"> </w:t>
            </w:r>
            <w:r w:rsidRPr="000225F9">
              <w:rPr>
                <w:szCs w:val="22"/>
              </w:rPr>
              <w:t>July</w:t>
            </w:r>
            <w:r w:rsidR="00E61DAC" w:rsidRPr="000225F9">
              <w:rPr>
                <w:szCs w:val="22"/>
              </w:rPr>
              <w:t>, 20</w:t>
            </w:r>
            <w:r w:rsidR="007F1F8B" w:rsidRPr="000225F9">
              <w:rPr>
                <w:szCs w:val="22"/>
              </w:rPr>
              <w:t>1</w:t>
            </w:r>
            <w:r w:rsidR="00630AA2" w:rsidRPr="000225F9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0225F9" w:rsidRDefault="00E61DAC" w:rsidP="00CF5CC5">
            <w:pPr>
              <w:tabs>
                <w:tab w:val="left" w:pos="7200"/>
              </w:tabs>
              <w:rPr>
                <w:u w:val="single"/>
              </w:rPr>
            </w:pPr>
            <w:r w:rsidRPr="000225F9">
              <w:t>Document</w:t>
            </w:r>
            <w:r w:rsidR="006C5D39" w:rsidRPr="000225F9">
              <w:t>: JC</w:t>
            </w:r>
            <w:r w:rsidRPr="000225F9">
              <w:t>T</w:t>
            </w:r>
            <w:r w:rsidR="006C5D39" w:rsidRPr="000225F9">
              <w:t>VC</w:t>
            </w:r>
            <w:r w:rsidRPr="000225F9">
              <w:t>-</w:t>
            </w:r>
            <w:r w:rsidR="00CC2AAE" w:rsidRPr="000225F9">
              <w:t>F</w:t>
            </w:r>
            <w:r w:rsidR="00CF5CC5">
              <w:t>464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225F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225F9" w:rsidRDefault="00C705DD">
            <w:pPr>
              <w:spacing w:before="60" w:after="60"/>
              <w:rPr>
                <w:b/>
                <w:szCs w:val="22"/>
              </w:rPr>
            </w:pPr>
            <w:r w:rsidRPr="000225F9">
              <w:rPr>
                <w:b/>
                <w:szCs w:val="22"/>
              </w:rPr>
              <w:t>On CDR picture</w:t>
            </w:r>
          </w:p>
        </w:tc>
      </w:tr>
      <w:tr w:rsidR="00E61DAC" w:rsidRPr="000225F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225F9" w:rsidRDefault="00E61DAC" w:rsidP="00CF5CC5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t xml:space="preserve">Input Document to </w:t>
            </w:r>
            <w:r w:rsidR="00AE341B" w:rsidRPr="000225F9">
              <w:rPr>
                <w:szCs w:val="22"/>
              </w:rPr>
              <w:t>JCT-VC</w:t>
            </w:r>
          </w:p>
        </w:tc>
      </w:tr>
      <w:tr w:rsidR="00E61DAC" w:rsidRPr="000225F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225F9" w:rsidRDefault="00E61DAC" w:rsidP="00CF5CC5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t>Proposal</w:t>
            </w:r>
          </w:p>
        </w:tc>
      </w:tr>
      <w:tr w:rsidR="00E61DAC" w:rsidRPr="000225F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Author(s) or</w:t>
            </w:r>
            <w:r w:rsidRPr="000225F9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CF5CC5" w:rsidRPr="000225F9" w:rsidRDefault="00CF5CC5" w:rsidP="008056C5">
            <w:pPr>
              <w:spacing w:before="60" w:after="60"/>
              <w:rPr>
                <w:szCs w:val="22"/>
              </w:rPr>
            </w:pPr>
            <w:r w:rsidRPr="007F7742">
              <w:rPr>
                <w:b/>
                <w:bCs/>
              </w:rPr>
              <w:t>Ye-Kui Wang</w:t>
            </w:r>
            <w:r w:rsidRPr="007F7742">
              <w:t xml:space="preserve"> </w:t>
            </w:r>
            <w:r w:rsidRPr="007F7742">
              <w:br/>
              <w:t>Huawei Technologies</w:t>
            </w:r>
            <w:r w:rsidRPr="007F7742">
              <w:br/>
              <w:t>400 Crossing Blvd, 2nd Floor</w:t>
            </w:r>
            <w:r w:rsidRPr="007F7742">
              <w:br/>
              <w:t>Bridgewater, NJ 08807, USA</w:t>
            </w:r>
            <w:r>
              <w:br/>
            </w:r>
            <w:r>
              <w:br/>
            </w:r>
            <w:r w:rsidRPr="00CF5CC5">
              <w:rPr>
                <w:b/>
                <w:szCs w:val="22"/>
              </w:rPr>
              <w:t>Miska M. Hannuksela</w:t>
            </w:r>
            <w:r w:rsidR="00E61DAC" w:rsidRPr="000225F9">
              <w:rPr>
                <w:szCs w:val="22"/>
              </w:rPr>
              <w:br/>
            </w:r>
            <w:r>
              <w:rPr>
                <w:szCs w:val="22"/>
              </w:rPr>
              <w:t>Nokia Corporation</w:t>
            </w:r>
            <w:r w:rsidR="00E61DAC" w:rsidRPr="000225F9">
              <w:rPr>
                <w:szCs w:val="22"/>
              </w:rPr>
              <w:br/>
            </w:r>
            <w:r>
              <w:rPr>
                <w:szCs w:val="22"/>
              </w:rPr>
              <w:t>Visiokatu 1</w:t>
            </w:r>
            <w:r w:rsidR="00E61DAC" w:rsidRPr="000225F9">
              <w:rPr>
                <w:szCs w:val="22"/>
              </w:rPr>
              <w:br/>
            </w:r>
            <w:r w:rsidR="008056C5">
              <w:rPr>
                <w:szCs w:val="22"/>
              </w:rPr>
              <w:t xml:space="preserve">33720 </w:t>
            </w:r>
            <w:r>
              <w:rPr>
                <w:szCs w:val="22"/>
              </w:rPr>
              <w:t>Tampere, Finland</w:t>
            </w: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Pr="008056C5">
              <w:rPr>
                <w:b/>
                <w:szCs w:val="22"/>
              </w:rPr>
              <w:t>Ying Chen</w:t>
            </w:r>
            <w:r>
              <w:rPr>
                <w:szCs w:val="22"/>
              </w:rPr>
              <w:br/>
            </w:r>
            <w:r w:rsidR="008056C5" w:rsidRPr="009374D0">
              <w:rPr>
                <w:szCs w:val="22"/>
              </w:rPr>
              <w:t>5775 Morehouse Drive</w:t>
            </w:r>
            <w:r w:rsidR="008056C5" w:rsidRPr="009374D0">
              <w:rPr>
                <w:szCs w:val="22"/>
              </w:rPr>
              <w:br/>
              <w:t>San Diego, CA 92121</w:t>
            </w:r>
            <w:r w:rsidR="008056C5">
              <w:rPr>
                <w:szCs w:val="22"/>
              </w:rPr>
              <w:t xml:space="preserve">, </w:t>
            </w:r>
            <w:r w:rsidR="008056C5" w:rsidRPr="009374D0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0225F9" w:rsidRDefault="00E61DAC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br/>
              <w:t>Tel:</w:t>
            </w:r>
            <w:r w:rsidRPr="000225F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CF5CC5" w:rsidRPr="007F7742" w:rsidRDefault="00E61DAC" w:rsidP="00CF5CC5">
            <w:pPr>
              <w:spacing w:before="60" w:after="60"/>
            </w:pPr>
            <w:r w:rsidRPr="000225F9">
              <w:rPr>
                <w:szCs w:val="22"/>
              </w:rPr>
              <w:br/>
            </w:r>
            <w:r w:rsidR="00CF5CC5" w:rsidRPr="007F7742">
              <w:t>+1 908 541 3518</w:t>
            </w:r>
            <w:r w:rsidR="00CF5CC5" w:rsidRPr="007F7742">
              <w:br/>
            </w:r>
            <w:hyperlink r:id="rId9" w:history="1">
              <w:r w:rsidR="00CF5CC5" w:rsidRPr="007F7742">
                <w:rPr>
                  <w:rStyle w:val="Hyperlink"/>
                </w:rPr>
                <w:t>yekui.wang@huawei.com</w:t>
              </w:r>
            </w:hyperlink>
          </w:p>
          <w:p w:rsidR="008056C5" w:rsidRDefault="008056C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+358 40 521 2845</w:t>
            </w:r>
            <w:r>
              <w:rPr>
                <w:szCs w:val="22"/>
              </w:rPr>
              <w:br/>
            </w:r>
            <w:hyperlink r:id="rId10" w:history="1">
              <w:r w:rsidRPr="006C01D7">
                <w:rPr>
                  <w:rStyle w:val="Hyperlink"/>
                  <w:szCs w:val="22"/>
                </w:rPr>
                <w:t>miska.hannuksela@nokia.com</w:t>
              </w:r>
            </w:hyperlink>
            <w:r>
              <w:rPr>
                <w:szCs w:val="22"/>
              </w:rPr>
              <w:t xml:space="preserve"> </w:t>
            </w:r>
          </w:p>
          <w:p w:rsidR="00E61DAC" w:rsidRPr="000225F9" w:rsidRDefault="008056C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+1 858 845 6589</w:t>
            </w:r>
            <w:r w:rsidRPr="00AE341B">
              <w:rPr>
                <w:szCs w:val="22"/>
              </w:rPr>
              <w:br/>
            </w:r>
            <w:hyperlink r:id="rId11" w:history="1">
              <w:r w:rsidRPr="00AC1ABD">
                <w:rPr>
                  <w:rStyle w:val="Hyperlink"/>
                  <w:szCs w:val="22"/>
                </w:rPr>
                <w:t>cheny@qualcomm.com</w:t>
              </w:r>
            </w:hyperlink>
            <w:r w:rsidR="00E61DAC" w:rsidRPr="000225F9">
              <w:rPr>
                <w:szCs w:val="22"/>
              </w:rPr>
              <w:br/>
            </w:r>
          </w:p>
        </w:tc>
      </w:tr>
      <w:tr w:rsidR="00E61DAC" w:rsidRPr="000225F9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0225F9" w:rsidRDefault="008056C5" w:rsidP="00CF5CC5">
            <w:pPr>
              <w:spacing w:before="60" w:after="60"/>
              <w:rPr>
                <w:szCs w:val="22"/>
              </w:rPr>
            </w:pPr>
            <w:r w:rsidRPr="007F7742">
              <w:t>Huawei Technologies Co., Ltd.</w:t>
            </w:r>
            <w:r w:rsidR="00CF5CC5">
              <w:rPr>
                <w:szCs w:val="22"/>
              </w:rPr>
              <w:t>, Nokia</w:t>
            </w:r>
            <w:r>
              <w:rPr>
                <w:szCs w:val="22"/>
              </w:rPr>
              <w:t xml:space="preserve"> Corporation</w:t>
            </w:r>
            <w:r w:rsidR="00CF5CC5">
              <w:rPr>
                <w:szCs w:val="22"/>
              </w:rPr>
              <w:t>, Qualcomm</w:t>
            </w:r>
            <w:r>
              <w:rPr>
                <w:szCs w:val="22"/>
              </w:rPr>
              <w:t xml:space="preserve"> </w:t>
            </w:r>
            <w:r w:rsidR="00CD40A9">
              <w:rPr>
                <w:szCs w:val="22"/>
              </w:rPr>
              <w:t>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Pr="00AE341B" w:rsidRDefault="00CA19D4" w:rsidP="009234A5">
      <w:pPr>
        <w:jc w:val="both"/>
        <w:rPr>
          <w:szCs w:val="22"/>
        </w:rPr>
      </w:pPr>
      <w:r>
        <w:rPr>
          <w:szCs w:val="22"/>
        </w:rPr>
        <w:t xml:space="preserve">This document proposes some changes to clarify the definition of </w:t>
      </w:r>
      <w:r>
        <w:rPr>
          <w:lang w:eastAsia="de-DE"/>
        </w:rPr>
        <w:t>clean decoding refresh (CDR) picture</w:t>
      </w:r>
      <w:r>
        <w:rPr>
          <w:szCs w:val="22"/>
        </w:rPr>
        <w:t>, including a change of term to “clean random access (CRA)”, as well as other editorial changes.</w:t>
      </w:r>
    </w:p>
    <w:p w:rsidR="00745F6B" w:rsidRPr="00AE341B" w:rsidRDefault="00745F6B" w:rsidP="00E11923">
      <w:pPr>
        <w:pStyle w:val="Heading1"/>
      </w:pPr>
      <w:r w:rsidRPr="00AE341B">
        <w:t>Introduction</w:t>
      </w:r>
    </w:p>
    <w:p w:rsidR="00383482" w:rsidRDefault="00383482" w:rsidP="00383482">
      <w:pPr>
        <w:rPr>
          <w:lang w:eastAsia="de-DE"/>
        </w:rPr>
      </w:pPr>
      <w:r>
        <w:rPr>
          <w:lang w:eastAsia="de-DE"/>
        </w:rPr>
        <w:t>The following notes can be found from the meeting notes of the 5-th JCT-VC meeting in “</w:t>
      </w:r>
      <w:r w:rsidRPr="00383482">
        <w:rPr>
          <w:lang w:eastAsia="de-DE"/>
        </w:rPr>
        <w:t>JCTVC-E_Notes_d8.doc</w:t>
      </w:r>
      <w:r>
        <w:rPr>
          <w:lang w:eastAsia="de-DE"/>
        </w:rPr>
        <w:t>”</w:t>
      </w:r>
      <w:r w:rsidR="00CA19D4">
        <w:rPr>
          <w:lang w:eastAsia="de-DE"/>
        </w:rPr>
        <w:t xml:space="preserve"> regarding clean decoding refresh (CDR picture: </w:t>
      </w:r>
    </w:p>
    <w:p w:rsidR="00383482" w:rsidRPr="00CA19D4" w:rsidRDefault="00CA19D4" w:rsidP="00383482">
      <w:pPr>
        <w:rPr>
          <w:i/>
          <w:lang w:eastAsia="de-DE"/>
        </w:rPr>
      </w:pPr>
      <w:r w:rsidRPr="00CA19D4">
        <w:rPr>
          <w:i/>
          <w:lang w:eastAsia="de-DE"/>
        </w:rPr>
        <w:t>“</w:t>
      </w:r>
      <w:r w:rsidR="00383482" w:rsidRPr="00CA19D4">
        <w:rPr>
          <w:i/>
          <w:lang w:eastAsia="de-DE"/>
        </w:rPr>
        <w:t>At the moment, the indication of the CDR property is just advisory.</w:t>
      </w:r>
    </w:p>
    <w:p w:rsidR="00383482" w:rsidRPr="00CA19D4" w:rsidRDefault="00383482" w:rsidP="00383482">
      <w:pPr>
        <w:rPr>
          <w:i/>
          <w:lang w:eastAsia="de-DE"/>
        </w:rPr>
      </w:pPr>
      <w:r w:rsidRPr="00CA19D4">
        <w:rPr>
          <w:i/>
          <w:lang w:eastAsia="de-DE"/>
        </w:rPr>
        <w:t>If necessary, the definition may be clarified in regard to the fact that currently no actual normative decoder action takes place in response to the detection of a picture being a CDR picture.</w:t>
      </w:r>
      <w:r w:rsidR="00CA19D4" w:rsidRPr="00CA19D4">
        <w:rPr>
          <w:i/>
          <w:lang w:eastAsia="de-DE"/>
        </w:rPr>
        <w:t>”</w:t>
      </w:r>
    </w:p>
    <w:p w:rsidR="00E61DAC" w:rsidRPr="00AE341B" w:rsidRDefault="00CA19D4" w:rsidP="009234A5">
      <w:pPr>
        <w:jc w:val="both"/>
        <w:rPr>
          <w:szCs w:val="22"/>
        </w:rPr>
      </w:pPr>
      <w:r>
        <w:rPr>
          <w:szCs w:val="22"/>
        </w:rPr>
        <w:t>In this document, we propose some changes to clarify the definition, including a change of the term to “clean random access (CRA)”, as well as other editorial changes to match the changes to the definition.</w:t>
      </w:r>
    </w:p>
    <w:p w:rsidR="0037016D" w:rsidRPr="00AE341B" w:rsidRDefault="0037016D" w:rsidP="0037016D">
      <w:pPr>
        <w:pStyle w:val="Heading1"/>
      </w:pPr>
      <w:r>
        <w:t>Proposed changes</w:t>
      </w:r>
    </w:p>
    <w:p w:rsidR="001F2594" w:rsidRDefault="0037016D" w:rsidP="009234A5">
      <w:pPr>
        <w:jc w:val="both"/>
        <w:rPr>
          <w:szCs w:val="22"/>
        </w:rPr>
      </w:pPr>
      <w:r>
        <w:rPr>
          <w:szCs w:val="22"/>
        </w:rPr>
        <w:t>The changes, in relative to HEVC WD3d8, provided below are proposed.</w:t>
      </w:r>
    </w:p>
    <w:p w:rsidR="00CD6FDF" w:rsidRDefault="00CD6FDF" w:rsidP="009234A5">
      <w:pPr>
        <w:jc w:val="both"/>
        <w:rPr>
          <w:szCs w:val="22"/>
        </w:rPr>
      </w:pPr>
    </w:p>
    <w:p w:rsidR="00D363AF" w:rsidRPr="00CD6FDF" w:rsidRDefault="00D363AF" w:rsidP="00CD40A9">
      <w:pPr>
        <w:ind w:left="647" w:hangingChars="322" w:hanging="647"/>
        <w:jc w:val="both"/>
        <w:rPr>
          <w:sz w:val="20"/>
        </w:rPr>
      </w:pPr>
      <w:r w:rsidRPr="00CD6FDF">
        <w:rPr>
          <w:b/>
          <w:sz w:val="20"/>
        </w:rPr>
        <w:t>3.</w:t>
      </w:r>
      <w:r w:rsidR="00EF4EA4">
        <w:rPr>
          <w:b/>
          <w:sz w:val="20"/>
        </w:rPr>
        <w:t>xx</w:t>
      </w:r>
      <w:r w:rsidR="00CD6FDF">
        <w:rPr>
          <w:b/>
          <w:sz w:val="20"/>
        </w:rPr>
        <w:tab/>
      </w:r>
      <w:r w:rsidRPr="00CD6FDF">
        <w:rPr>
          <w:b/>
          <w:sz w:val="20"/>
        </w:rPr>
        <w:tab/>
      </w:r>
      <w:r w:rsidRPr="00CD6FDF">
        <w:rPr>
          <w:b/>
          <w:sz w:val="20"/>
          <w:lang w:eastAsia="ko-KR"/>
        </w:rPr>
        <w:t>clean</w:t>
      </w:r>
      <w:r w:rsidRPr="00CD6FDF">
        <w:rPr>
          <w:b/>
          <w:sz w:val="20"/>
        </w:rPr>
        <w:t xml:space="preserve"> </w:t>
      </w:r>
      <w:ins w:id="0" w:author="Ye-Kui Wang" w:date="2011-07-01T07:28:00Z">
        <w:r w:rsidR="00710529">
          <w:rPr>
            <w:b/>
            <w:sz w:val="20"/>
          </w:rPr>
          <w:t xml:space="preserve">random access </w:t>
        </w:r>
      </w:ins>
      <w:del w:id="1" w:author="Ye-Kui Wang" w:date="2011-07-01T07:28:00Z">
        <w:r w:rsidRPr="00CD6FDF" w:rsidDel="00710529">
          <w:rPr>
            <w:b/>
            <w:sz w:val="20"/>
          </w:rPr>
          <w:delText xml:space="preserve">decoding refresh </w:delText>
        </w:r>
      </w:del>
      <w:r w:rsidRPr="00CD6FDF">
        <w:rPr>
          <w:b/>
          <w:sz w:val="20"/>
        </w:rPr>
        <w:t>(</w:t>
      </w:r>
      <w:r w:rsidRPr="00CD6FDF">
        <w:rPr>
          <w:b/>
          <w:sz w:val="20"/>
          <w:lang w:eastAsia="ko-KR"/>
        </w:rPr>
        <w:t>C</w:t>
      </w:r>
      <w:ins w:id="2" w:author="Ye-Kui Wang" w:date="2011-07-01T07:28:00Z">
        <w:r w:rsidR="00710529">
          <w:rPr>
            <w:b/>
            <w:sz w:val="20"/>
            <w:lang w:eastAsia="ko-KR"/>
          </w:rPr>
          <w:t>RA</w:t>
        </w:r>
      </w:ins>
      <w:del w:id="3" w:author="Ye-Kui Wang" w:date="2011-07-01T07:28:00Z">
        <w:r w:rsidRPr="00CD6FDF" w:rsidDel="00710529">
          <w:rPr>
            <w:b/>
            <w:sz w:val="20"/>
          </w:rPr>
          <w:delText>DR</w:delText>
        </w:r>
      </w:del>
      <w:r w:rsidRPr="00CD6FDF">
        <w:rPr>
          <w:b/>
          <w:sz w:val="20"/>
        </w:rPr>
        <w:t>) access unit</w:t>
      </w:r>
      <w:r w:rsidRPr="00CD6FDF">
        <w:rPr>
          <w:sz w:val="20"/>
        </w:rPr>
        <w:t xml:space="preserve">: An </w:t>
      </w:r>
      <w:r w:rsidRPr="00CD6FDF">
        <w:rPr>
          <w:i/>
          <w:iCs/>
          <w:sz w:val="20"/>
        </w:rPr>
        <w:t>access unit</w:t>
      </w:r>
      <w:r w:rsidRPr="00CD6FDF">
        <w:rPr>
          <w:sz w:val="20"/>
        </w:rPr>
        <w:t xml:space="preserve"> in which the </w:t>
      </w:r>
      <w:r w:rsidRPr="00CD6FDF">
        <w:rPr>
          <w:i/>
          <w:iCs/>
          <w:sz w:val="20"/>
        </w:rPr>
        <w:t>primary coded picture</w:t>
      </w:r>
      <w:r w:rsidRPr="00CD6FDF">
        <w:rPr>
          <w:sz w:val="20"/>
        </w:rPr>
        <w:t xml:space="preserve"> is a </w:t>
      </w:r>
      <w:r w:rsidRPr="00CD6FDF">
        <w:rPr>
          <w:i/>
          <w:iCs/>
          <w:sz w:val="20"/>
        </w:rPr>
        <w:t>C</w:t>
      </w:r>
      <w:ins w:id="4" w:author="Ye-Kui Wang" w:date="2011-07-01T07:28:00Z">
        <w:r w:rsidR="00710529">
          <w:rPr>
            <w:i/>
            <w:iCs/>
            <w:sz w:val="20"/>
          </w:rPr>
          <w:t>RA</w:t>
        </w:r>
      </w:ins>
      <w:del w:id="5" w:author="Ye-Kui Wang" w:date="2011-07-01T07:28:00Z">
        <w:r w:rsidRPr="00CD6FDF" w:rsidDel="00710529">
          <w:rPr>
            <w:i/>
            <w:iCs/>
            <w:sz w:val="20"/>
          </w:rPr>
          <w:delText>DR</w:delText>
        </w:r>
      </w:del>
      <w:r w:rsidRPr="00CD6FDF">
        <w:rPr>
          <w:i/>
          <w:iCs/>
          <w:sz w:val="20"/>
        </w:rPr>
        <w:t xml:space="preserve"> picture</w:t>
      </w:r>
      <w:r w:rsidRPr="00CD6FDF">
        <w:rPr>
          <w:sz w:val="20"/>
        </w:rPr>
        <w:t>.</w:t>
      </w:r>
    </w:p>
    <w:p w:rsidR="0001416F" w:rsidRPr="00CD6FDF" w:rsidRDefault="0001416F" w:rsidP="00CD40A9">
      <w:pPr>
        <w:ind w:left="647" w:hangingChars="322" w:hanging="647"/>
        <w:jc w:val="both"/>
        <w:rPr>
          <w:sz w:val="20"/>
        </w:rPr>
        <w:pPrChange w:id="6" w:author="Ye-Kui Wang" w:date="2011-07-01T11:10:00Z">
          <w:pPr>
            <w:ind w:left="647" w:hangingChars="322" w:hanging="647"/>
            <w:jc w:val="both"/>
          </w:pPr>
        </w:pPrChange>
      </w:pPr>
      <w:r w:rsidRPr="00CD6FDF">
        <w:rPr>
          <w:b/>
          <w:sz w:val="20"/>
        </w:rPr>
        <w:t>3.</w:t>
      </w:r>
      <w:r w:rsidR="00EF4EA4">
        <w:rPr>
          <w:b/>
          <w:sz w:val="20"/>
        </w:rPr>
        <w:t>xx</w:t>
      </w:r>
      <w:r w:rsidR="00CD6FDF">
        <w:rPr>
          <w:b/>
          <w:sz w:val="20"/>
        </w:rPr>
        <w:tab/>
      </w:r>
      <w:r w:rsidRPr="00CD6FDF">
        <w:rPr>
          <w:b/>
          <w:sz w:val="20"/>
        </w:rPr>
        <w:tab/>
      </w:r>
      <w:r w:rsidRPr="00CD6FDF">
        <w:rPr>
          <w:b/>
          <w:sz w:val="20"/>
          <w:lang w:eastAsia="ko-KR"/>
        </w:rPr>
        <w:t>clean</w:t>
      </w:r>
      <w:r w:rsidRPr="00CD6FDF">
        <w:rPr>
          <w:b/>
          <w:sz w:val="20"/>
        </w:rPr>
        <w:t xml:space="preserve"> </w:t>
      </w:r>
      <w:ins w:id="7" w:author="Ye-Kui Wang" w:date="2011-07-01T07:29:00Z">
        <w:r w:rsidR="00710529">
          <w:rPr>
            <w:b/>
            <w:sz w:val="20"/>
          </w:rPr>
          <w:t xml:space="preserve">random access </w:t>
        </w:r>
      </w:ins>
      <w:del w:id="8" w:author="Ye-Kui Wang" w:date="2011-07-01T07:29:00Z">
        <w:r w:rsidRPr="00CD6FDF" w:rsidDel="00710529">
          <w:rPr>
            <w:b/>
            <w:sz w:val="20"/>
          </w:rPr>
          <w:delText xml:space="preserve">decoding refresh </w:delText>
        </w:r>
      </w:del>
      <w:r w:rsidRPr="00CD6FDF">
        <w:rPr>
          <w:b/>
          <w:sz w:val="20"/>
        </w:rPr>
        <w:t>(</w:t>
      </w:r>
      <w:r w:rsidRPr="00CD6FDF">
        <w:rPr>
          <w:rFonts w:hint="eastAsia"/>
          <w:b/>
          <w:sz w:val="20"/>
          <w:lang w:eastAsia="ko-KR"/>
        </w:rPr>
        <w:t>C</w:t>
      </w:r>
      <w:ins w:id="9" w:author="Ye-Kui Wang" w:date="2011-07-01T07:29:00Z">
        <w:r w:rsidR="00710529">
          <w:rPr>
            <w:b/>
            <w:sz w:val="20"/>
            <w:lang w:eastAsia="ko-KR"/>
          </w:rPr>
          <w:t>RA</w:t>
        </w:r>
      </w:ins>
      <w:del w:id="10" w:author="Ye-Kui Wang" w:date="2011-07-01T07:29:00Z">
        <w:r w:rsidRPr="00CD6FDF" w:rsidDel="00710529">
          <w:rPr>
            <w:b/>
            <w:sz w:val="20"/>
          </w:rPr>
          <w:delText>DR</w:delText>
        </w:r>
      </w:del>
      <w:r w:rsidRPr="00CD6FDF">
        <w:rPr>
          <w:b/>
          <w:sz w:val="20"/>
        </w:rPr>
        <w:t>) picture</w:t>
      </w:r>
      <w:r w:rsidRPr="00CD6FDF">
        <w:rPr>
          <w:sz w:val="20"/>
        </w:rPr>
        <w:t xml:space="preserve">: A </w:t>
      </w:r>
      <w:r w:rsidRPr="00CD6FDF">
        <w:rPr>
          <w:i/>
          <w:iCs/>
          <w:sz w:val="20"/>
        </w:rPr>
        <w:t>coded picture</w:t>
      </w:r>
      <w:r w:rsidRPr="00CD6FDF">
        <w:rPr>
          <w:sz w:val="20"/>
        </w:rPr>
        <w:t xml:space="preserve"> containing only </w:t>
      </w:r>
      <w:ins w:id="11" w:author="Ye-Kui Wang" w:date="2011-06-29T17:18:00Z">
        <w:r w:rsidR="00BB5889" w:rsidRPr="00CD6FDF">
          <w:rPr>
            <w:i/>
            <w:iCs/>
            <w:sz w:val="20"/>
          </w:rPr>
          <w:t xml:space="preserve">I </w:t>
        </w:r>
      </w:ins>
      <w:r w:rsidRPr="00CD6FDF">
        <w:rPr>
          <w:i/>
          <w:iCs/>
          <w:sz w:val="20"/>
        </w:rPr>
        <w:t>slices</w:t>
      </w:r>
      <w:r w:rsidRPr="00CD6FDF">
        <w:rPr>
          <w:sz w:val="20"/>
        </w:rPr>
        <w:t xml:space="preserve"> </w:t>
      </w:r>
      <w:del w:id="12" w:author="Ye-Kui Wang" w:date="2011-06-29T17:18:00Z">
        <w:r w:rsidRPr="00CD6FDF" w:rsidDel="00BB5889">
          <w:rPr>
            <w:sz w:val="20"/>
          </w:rPr>
          <w:delText xml:space="preserve">with </w:delText>
        </w:r>
        <w:r w:rsidRPr="00CD6FDF" w:rsidDel="00BB5889">
          <w:rPr>
            <w:i/>
            <w:iCs/>
            <w:sz w:val="20"/>
          </w:rPr>
          <w:delText>I slice types</w:delText>
        </w:r>
        <w:r w:rsidRPr="00CD6FDF" w:rsidDel="00BB5889">
          <w:rPr>
            <w:sz w:val="20"/>
          </w:rPr>
          <w:delText xml:space="preserve"> </w:delText>
        </w:r>
      </w:del>
      <w:ins w:id="13" w:author="Ye-Kui Wang" w:date="2011-06-29T16:43:00Z">
        <w:r w:rsidR="003C78C6" w:rsidRPr="00CD6FDF">
          <w:rPr>
            <w:sz w:val="20"/>
          </w:rPr>
          <w:t xml:space="preserve">and for which each </w:t>
        </w:r>
      </w:ins>
      <w:ins w:id="14" w:author="Ye-Kui Wang" w:date="2011-06-29T16:46:00Z">
        <w:r w:rsidR="003C78C6" w:rsidRPr="00CD6FDF">
          <w:rPr>
            <w:i/>
            <w:sz w:val="20"/>
          </w:rPr>
          <w:t>slice</w:t>
        </w:r>
        <w:r w:rsidR="003C78C6" w:rsidRPr="00CD6FDF">
          <w:rPr>
            <w:sz w:val="20"/>
          </w:rPr>
          <w:t xml:space="preserve"> </w:t>
        </w:r>
      </w:ins>
      <w:ins w:id="15" w:author="Ye-Kui Wang" w:date="2011-06-29T16:43:00Z">
        <w:r w:rsidR="003C78C6" w:rsidRPr="00CD6FDF">
          <w:rPr>
            <w:sz w:val="20"/>
          </w:rPr>
          <w:t>has nal_unit_type equal to 4</w:t>
        </w:r>
      </w:ins>
      <w:ins w:id="16" w:author="Miska Hannuksela" w:date="2011-07-01T15:16:00Z">
        <w:r w:rsidR="005F74B4">
          <w:rPr>
            <w:sz w:val="20"/>
          </w:rPr>
          <w:t>, which also indicates that</w:t>
        </w:r>
      </w:ins>
      <w:ins w:id="17" w:author="Ye-Kui Wang" w:date="2011-06-29T16:43:00Z">
        <w:del w:id="18" w:author="Miska Hannuksela" w:date="2011-07-01T15:16:00Z">
          <w:r w:rsidR="003C78C6" w:rsidRPr="00CD6FDF" w:rsidDel="005F74B4">
            <w:rPr>
              <w:sz w:val="20"/>
            </w:rPr>
            <w:delText>.</w:delText>
          </w:r>
        </w:del>
        <w:r w:rsidR="003C78C6" w:rsidRPr="00CD6FDF">
          <w:rPr>
            <w:sz w:val="20"/>
          </w:rPr>
          <w:t xml:space="preserve"> </w:t>
        </w:r>
      </w:ins>
      <w:del w:id="19" w:author="Ye-Kui Wang" w:date="2011-06-29T16:37:00Z">
        <w:r w:rsidRPr="00CD6FDF" w:rsidDel="009117EE">
          <w:rPr>
            <w:sz w:val="20"/>
          </w:rPr>
          <w:delText xml:space="preserve">that causes the </w:delText>
        </w:r>
        <w:r w:rsidRPr="00CD6FDF" w:rsidDel="009117EE">
          <w:rPr>
            <w:i/>
            <w:iCs/>
            <w:sz w:val="20"/>
          </w:rPr>
          <w:delText>decoding process</w:delText>
        </w:r>
        <w:r w:rsidRPr="00CD6FDF" w:rsidDel="009117EE">
          <w:rPr>
            <w:sz w:val="20"/>
          </w:rPr>
          <w:delText xml:space="preserve"> to mark all </w:delText>
        </w:r>
        <w:r w:rsidRPr="00CD6FDF" w:rsidDel="009117EE">
          <w:rPr>
            <w:i/>
            <w:iCs/>
            <w:sz w:val="20"/>
          </w:rPr>
          <w:delText>reference pictures</w:delText>
        </w:r>
        <w:r w:rsidRPr="00CD6FDF" w:rsidDel="009117EE">
          <w:rPr>
            <w:sz w:val="20"/>
          </w:rPr>
          <w:delText xml:space="preserve"> except the current CDR picture as "unused for reference" immediately before the decoding of the first picture following the current CDR with an </w:delText>
        </w:r>
        <w:r w:rsidRPr="00CD6FDF" w:rsidDel="009117EE">
          <w:rPr>
            <w:i/>
            <w:iCs/>
            <w:sz w:val="20"/>
          </w:rPr>
          <w:delText>output order</w:delText>
        </w:r>
        <w:r w:rsidRPr="00CD6FDF" w:rsidDel="009117EE">
          <w:rPr>
            <w:sz w:val="20"/>
          </w:rPr>
          <w:delText xml:space="preserve"> greater than the current CDR picture. </w:delText>
        </w:r>
      </w:del>
      <w:ins w:id="20" w:author="Miska Hannuksela" w:date="2011-07-01T15:16:00Z">
        <w:r w:rsidR="005F74B4">
          <w:rPr>
            <w:sz w:val="20"/>
          </w:rPr>
          <w:t>a</w:t>
        </w:r>
      </w:ins>
      <w:del w:id="21" w:author="Miska Hannuksela" w:date="2011-07-01T15:16:00Z">
        <w:r w:rsidRPr="00CD6FDF" w:rsidDel="005F74B4">
          <w:rPr>
            <w:sz w:val="20"/>
          </w:rPr>
          <w:delText>A</w:delText>
        </w:r>
      </w:del>
      <w:r w:rsidRPr="00CD6FDF">
        <w:rPr>
          <w:sz w:val="20"/>
        </w:rPr>
        <w:t xml:space="preserve">ll </w:t>
      </w:r>
      <w:r w:rsidRPr="00CD6FDF">
        <w:rPr>
          <w:i/>
          <w:iCs/>
          <w:sz w:val="20"/>
        </w:rPr>
        <w:t>coded pictures</w:t>
      </w:r>
      <w:r w:rsidRPr="00CD6FDF">
        <w:rPr>
          <w:sz w:val="20"/>
        </w:rPr>
        <w:t xml:space="preserve"> that follow a C</w:t>
      </w:r>
      <w:ins w:id="22" w:author="Ye-Kui Wang" w:date="2011-07-01T07:29:00Z">
        <w:r w:rsidR="00710529">
          <w:rPr>
            <w:sz w:val="20"/>
          </w:rPr>
          <w:t>RA</w:t>
        </w:r>
      </w:ins>
      <w:del w:id="23" w:author="Ye-Kui Wang" w:date="2011-07-01T07:29:00Z">
        <w:r w:rsidRPr="00CD6FDF" w:rsidDel="00710529">
          <w:rPr>
            <w:sz w:val="20"/>
          </w:rPr>
          <w:delText>DR</w:delText>
        </w:r>
      </w:del>
      <w:r w:rsidRPr="00CD6FDF">
        <w:rPr>
          <w:sz w:val="20"/>
        </w:rPr>
        <w:t xml:space="preserve"> picture in</w:t>
      </w:r>
      <w:ins w:id="24" w:author="Ye-Kui Wang" w:date="2011-06-29T16:38:00Z">
        <w:r w:rsidR="009117EE" w:rsidRPr="00CD6FDF">
          <w:rPr>
            <w:sz w:val="20"/>
          </w:rPr>
          <w:t xml:space="preserve"> both</w:t>
        </w:r>
      </w:ins>
      <w:r w:rsidRPr="00CD6FDF">
        <w:rPr>
          <w:sz w:val="20"/>
        </w:rPr>
        <w:t xml:space="preserve"> </w:t>
      </w:r>
      <w:ins w:id="25" w:author="Ye-Kui Wang" w:date="2011-06-29T16:38:00Z">
        <w:r w:rsidR="009117EE" w:rsidRPr="00CD6FDF">
          <w:rPr>
            <w:i/>
            <w:iCs/>
            <w:sz w:val="20"/>
          </w:rPr>
          <w:t xml:space="preserve">decoding order </w:t>
        </w:r>
      </w:ins>
      <w:ins w:id="26" w:author="Ye-Kui Wang" w:date="2011-06-29T16:46:00Z">
        <w:r w:rsidR="003C78C6" w:rsidRPr="00CD6FDF">
          <w:rPr>
            <w:iCs/>
            <w:sz w:val="20"/>
          </w:rPr>
          <w:t xml:space="preserve">and </w:t>
        </w:r>
      </w:ins>
      <w:r w:rsidRPr="00CD6FDF">
        <w:rPr>
          <w:i/>
          <w:iCs/>
          <w:sz w:val="20"/>
        </w:rPr>
        <w:t>output order</w:t>
      </w:r>
      <w:r w:rsidRPr="00CD6FDF">
        <w:rPr>
          <w:sz w:val="20"/>
        </w:rPr>
        <w:t xml:space="preserve"> can be decoded without </w:t>
      </w:r>
      <w:r w:rsidRPr="00CD6FDF">
        <w:rPr>
          <w:i/>
          <w:iCs/>
          <w:sz w:val="20"/>
        </w:rPr>
        <w:t>inter prediction</w:t>
      </w:r>
      <w:r w:rsidRPr="00CD6FDF">
        <w:rPr>
          <w:sz w:val="20"/>
        </w:rPr>
        <w:t xml:space="preserve"> from any </w:t>
      </w:r>
      <w:r w:rsidRPr="00CD6FDF">
        <w:rPr>
          <w:i/>
          <w:iCs/>
          <w:sz w:val="20"/>
        </w:rPr>
        <w:t>picture</w:t>
      </w:r>
      <w:r w:rsidRPr="00CD6FDF">
        <w:rPr>
          <w:sz w:val="20"/>
        </w:rPr>
        <w:t xml:space="preserve"> that precedes the C</w:t>
      </w:r>
      <w:ins w:id="27" w:author="Ye-Kui Wang" w:date="2011-07-01T07:29:00Z">
        <w:r w:rsidR="00710529">
          <w:rPr>
            <w:sz w:val="20"/>
          </w:rPr>
          <w:t>RA</w:t>
        </w:r>
      </w:ins>
      <w:del w:id="28" w:author="Ye-Kui Wang" w:date="2011-07-01T07:29:00Z">
        <w:r w:rsidRPr="00CD6FDF" w:rsidDel="00710529">
          <w:rPr>
            <w:sz w:val="20"/>
          </w:rPr>
          <w:delText>DR</w:delText>
        </w:r>
      </w:del>
      <w:r w:rsidRPr="00CD6FDF">
        <w:rPr>
          <w:sz w:val="20"/>
        </w:rPr>
        <w:t xml:space="preserve"> picture in </w:t>
      </w:r>
      <w:del w:id="29" w:author="Ye-Kui Wang" w:date="2011-06-29T16:44:00Z">
        <w:r w:rsidRPr="00CD6FDF" w:rsidDel="003C78C6">
          <w:rPr>
            <w:i/>
            <w:iCs/>
            <w:sz w:val="20"/>
          </w:rPr>
          <w:lastRenderedPageBreak/>
          <w:delText xml:space="preserve">output </w:delText>
        </w:r>
      </w:del>
      <w:ins w:id="30" w:author="Ye-Kui Wang" w:date="2011-06-29T16:44:00Z">
        <w:r w:rsidR="003C78C6" w:rsidRPr="00CD6FDF">
          <w:rPr>
            <w:i/>
            <w:iCs/>
            <w:sz w:val="20"/>
          </w:rPr>
          <w:t xml:space="preserve">decoding </w:t>
        </w:r>
      </w:ins>
      <w:r w:rsidRPr="00CD6FDF">
        <w:rPr>
          <w:i/>
          <w:iCs/>
          <w:sz w:val="20"/>
        </w:rPr>
        <w:t>order</w:t>
      </w:r>
      <w:r w:rsidRPr="00CD6FDF">
        <w:rPr>
          <w:sz w:val="20"/>
        </w:rPr>
        <w:t>.</w:t>
      </w:r>
      <w:del w:id="31" w:author="Ye-Kui Wang" w:date="2011-06-29T16:45:00Z">
        <w:r w:rsidRPr="00CD6FDF" w:rsidDel="003C78C6">
          <w:rPr>
            <w:sz w:val="20"/>
          </w:rPr>
          <w:delText xml:space="preserve">  All </w:delText>
        </w:r>
        <w:r w:rsidRPr="00CD6FDF" w:rsidDel="003C78C6">
          <w:rPr>
            <w:i/>
            <w:iCs/>
            <w:sz w:val="20"/>
          </w:rPr>
          <w:delText>coded pictures</w:delText>
        </w:r>
        <w:r w:rsidRPr="00CD6FDF" w:rsidDel="003C78C6">
          <w:rPr>
            <w:sz w:val="20"/>
          </w:rPr>
          <w:delText xml:space="preserve"> with </w:delText>
        </w:r>
        <w:r w:rsidRPr="00CD6FDF" w:rsidDel="003C78C6">
          <w:rPr>
            <w:i/>
            <w:iCs/>
            <w:sz w:val="20"/>
          </w:rPr>
          <w:delText>output order</w:delText>
        </w:r>
        <w:r w:rsidRPr="00CD6FDF" w:rsidDel="003C78C6">
          <w:rPr>
            <w:sz w:val="20"/>
          </w:rPr>
          <w:delText xml:space="preserve"> smaller than the current CDR are not affected by the deferred marking process.</w:delText>
        </w:r>
      </w:del>
    </w:p>
    <w:p w:rsidR="00D363AF" w:rsidRPr="00CA19D4" w:rsidRDefault="00D363AF" w:rsidP="00D363AF">
      <w:pPr>
        <w:pStyle w:val="Heading1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480" w:after="0"/>
        <w:ind w:left="360" w:hanging="360"/>
        <w:rPr>
          <w:sz w:val="20"/>
          <w:szCs w:val="20"/>
        </w:rPr>
      </w:pPr>
      <w:bookmarkStart w:id="32" w:name="_Ref17564367"/>
      <w:bookmarkStart w:id="33" w:name="_Ref17564371"/>
      <w:bookmarkStart w:id="34" w:name="_Toc20134222"/>
      <w:bookmarkStart w:id="35" w:name="_Toc77680333"/>
      <w:bookmarkStart w:id="36" w:name="_Toc118288999"/>
      <w:bookmarkStart w:id="37" w:name="_Toc226456469"/>
      <w:bookmarkStart w:id="38" w:name="_Toc248045172"/>
      <w:bookmarkStart w:id="39" w:name="_Toc287363728"/>
      <w:bookmarkStart w:id="40" w:name="_Toc293649127"/>
      <w:r w:rsidRPr="00CA19D4">
        <w:rPr>
          <w:sz w:val="20"/>
          <w:szCs w:val="20"/>
        </w:rPr>
        <w:t>4  Abbreviations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D363AF" w:rsidRPr="004107F6" w:rsidRDefault="00D363AF" w:rsidP="00D363AF">
      <w:pPr>
        <w:tabs>
          <w:tab w:val="left" w:pos="1000"/>
        </w:tabs>
        <w:rPr>
          <w:bCs/>
          <w:sz w:val="20"/>
        </w:rPr>
      </w:pPr>
      <w:r w:rsidRPr="004107F6">
        <w:rPr>
          <w:bCs/>
          <w:sz w:val="20"/>
        </w:rPr>
        <w:t>For the purposes of this Recommendation</w:t>
      </w:r>
      <w:r w:rsidRPr="004107F6">
        <w:rPr>
          <w:sz w:val="20"/>
        </w:rPr>
        <w:t xml:space="preserve"> | International Standard, the following abbreviations apply:</w:t>
      </w:r>
    </w:p>
    <w:p w:rsidR="00D363AF" w:rsidRPr="004107F6" w:rsidRDefault="00710529" w:rsidP="00D363AF">
      <w:pPr>
        <w:tabs>
          <w:tab w:val="left" w:pos="1000"/>
        </w:tabs>
        <w:rPr>
          <w:sz w:val="20"/>
          <w:lang w:eastAsia="ko-KR"/>
        </w:rPr>
      </w:pPr>
      <w:r>
        <w:rPr>
          <w:bCs/>
          <w:sz w:val="20"/>
        </w:rPr>
        <w:t>…</w:t>
      </w:r>
    </w:p>
    <w:p w:rsidR="00D363AF" w:rsidRPr="004107F6" w:rsidRDefault="00D363AF" w:rsidP="00D363AF">
      <w:pPr>
        <w:tabs>
          <w:tab w:val="left" w:pos="1000"/>
        </w:tabs>
        <w:rPr>
          <w:bCs/>
          <w:sz w:val="20"/>
        </w:rPr>
      </w:pPr>
      <w:r w:rsidRPr="00710529">
        <w:rPr>
          <w:bCs/>
          <w:sz w:val="20"/>
        </w:rPr>
        <w:t>C</w:t>
      </w:r>
      <w:ins w:id="41" w:author="Ye-Kui Wang" w:date="2011-07-01T07:30:00Z">
        <w:r w:rsidR="00710529">
          <w:rPr>
            <w:bCs/>
            <w:sz w:val="20"/>
          </w:rPr>
          <w:t>RA</w:t>
        </w:r>
      </w:ins>
      <w:del w:id="42" w:author="Ye-Kui Wang" w:date="2011-07-01T07:30:00Z">
        <w:r w:rsidRPr="00710529" w:rsidDel="00710529">
          <w:rPr>
            <w:bCs/>
            <w:sz w:val="20"/>
            <w:lang w:eastAsia="ko-KR"/>
          </w:rPr>
          <w:delText>DR</w:delText>
        </w:r>
      </w:del>
      <w:r w:rsidRPr="00710529">
        <w:rPr>
          <w:bCs/>
          <w:sz w:val="20"/>
        </w:rPr>
        <w:tab/>
      </w:r>
      <w:ins w:id="43" w:author="Ye-Kui Wang" w:date="2011-07-01T07:31:00Z">
        <w:r w:rsidR="00710529">
          <w:rPr>
            <w:bCs/>
            <w:sz w:val="20"/>
          </w:rPr>
          <w:tab/>
        </w:r>
      </w:ins>
      <w:r w:rsidRPr="00710529">
        <w:rPr>
          <w:sz w:val="20"/>
        </w:rPr>
        <w:t>C</w:t>
      </w:r>
      <w:r w:rsidRPr="00710529">
        <w:rPr>
          <w:sz w:val="20"/>
          <w:lang w:eastAsia="ko-KR"/>
        </w:rPr>
        <w:t xml:space="preserve">lean </w:t>
      </w:r>
      <w:ins w:id="44" w:author="Ye-Kui Wang" w:date="2011-07-01T07:30:00Z">
        <w:r w:rsidR="00710529">
          <w:rPr>
            <w:sz w:val="20"/>
            <w:lang w:eastAsia="ko-KR"/>
          </w:rPr>
          <w:t>Random Access</w:t>
        </w:r>
      </w:ins>
      <w:del w:id="45" w:author="Ye-Kui Wang" w:date="2011-07-01T07:31:00Z">
        <w:r w:rsidRPr="00710529" w:rsidDel="00710529">
          <w:rPr>
            <w:sz w:val="20"/>
            <w:lang w:eastAsia="ko-KR"/>
          </w:rPr>
          <w:delText>Decoding Refresh</w:delText>
        </w:r>
      </w:del>
    </w:p>
    <w:p w:rsidR="0037016D" w:rsidRPr="004107F6" w:rsidRDefault="00D363AF" w:rsidP="009234A5">
      <w:pPr>
        <w:jc w:val="both"/>
        <w:rPr>
          <w:sz w:val="20"/>
        </w:rPr>
      </w:pPr>
      <w:r w:rsidRPr="004107F6">
        <w:rPr>
          <w:sz w:val="20"/>
        </w:rPr>
        <w:t>…</w:t>
      </w:r>
    </w:p>
    <w:p w:rsidR="00D363AF" w:rsidRPr="006745D2" w:rsidRDefault="00D363AF" w:rsidP="00D363AF">
      <w:pPr>
        <w:pStyle w:val="Caption"/>
      </w:pPr>
      <w:bookmarkStart w:id="46" w:name="_Toc17563165"/>
      <w:bookmarkStart w:id="47" w:name="_Toc77680753"/>
      <w:bookmarkStart w:id="48" w:name="_Toc118289048"/>
      <w:bookmarkStart w:id="49" w:name="_Toc246350682"/>
      <w:bookmarkStart w:id="50" w:name="_Toc287363918"/>
      <w:bookmarkStart w:id="51" w:name="_Ref19417223"/>
      <w:bookmarkStart w:id="52" w:name="_Toc293649351"/>
      <w:r w:rsidRPr="004843E4">
        <w:t>Table </w:t>
      </w:r>
      <w:fldSimple w:instr=" STYLEREF 1 \s ">
        <w:r>
          <w:rPr>
            <w:noProof/>
          </w:rPr>
          <w:t>7</w:t>
        </w:r>
      </w:fldSimple>
      <w:r>
        <w:noBreakHyphen/>
      </w:r>
      <w:fldSimple w:instr=" SEQ Table \* ARABIC \s 1 ">
        <w:r>
          <w:rPr>
            <w:noProof/>
          </w:rPr>
          <w:t>1</w:t>
        </w:r>
      </w:fldSimple>
      <w:bookmarkEnd w:id="51"/>
      <w:r w:rsidRPr="006745D2">
        <w:t xml:space="preserve"> – NAL unit type </w:t>
      </w:r>
      <w:bookmarkEnd w:id="46"/>
      <w:r w:rsidRPr="006745D2">
        <w:t>codes</w:t>
      </w:r>
      <w:bookmarkEnd w:id="47"/>
      <w:bookmarkEnd w:id="48"/>
      <w:r w:rsidRPr="006745D2">
        <w:t>, syntax element categories, and NAL unit type classes</w:t>
      </w:r>
      <w:bookmarkEnd w:id="49"/>
      <w:bookmarkEnd w:id="50"/>
      <w:bookmarkEnd w:id="5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5"/>
        <w:gridCol w:w="4367"/>
        <w:gridCol w:w="1111"/>
      </w:tblGrid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6745D2" w:rsidRDefault="00D363AF" w:rsidP="000225F9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en-US"/>
              </w:rPr>
            </w:pPr>
            <w:r w:rsidRPr="006745D2">
              <w:rPr>
                <w:b/>
                <w:bCs/>
                <w:lang w:eastAsia="en-US"/>
              </w:rPr>
              <w:t>nal_unit_type</w:t>
            </w:r>
          </w:p>
        </w:tc>
        <w:tc>
          <w:tcPr>
            <w:tcW w:w="0" w:type="auto"/>
          </w:tcPr>
          <w:p w:rsidR="00D363AF" w:rsidRPr="006745D2" w:rsidRDefault="00D363AF" w:rsidP="000225F9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en-US"/>
              </w:rPr>
            </w:pPr>
            <w:r w:rsidRPr="006745D2">
              <w:rPr>
                <w:b/>
                <w:bCs/>
                <w:lang w:eastAsia="en-US"/>
              </w:rPr>
              <w:t>Content of NAL unit and RBSP syntax structure</w:t>
            </w:r>
          </w:p>
        </w:tc>
        <w:tc>
          <w:tcPr>
            <w:tcW w:w="1111" w:type="dxa"/>
          </w:tcPr>
          <w:p w:rsidR="00D363AF" w:rsidRPr="006745D2" w:rsidRDefault="00D363AF" w:rsidP="000225F9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en-US"/>
              </w:rPr>
            </w:pPr>
            <w:r w:rsidRPr="006745D2">
              <w:rPr>
                <w:b/>
                <w:bCs/>
                <w:lang w:eastAsia="en-US"/>
              </w:rPr>
              <w:t>NAL unit</w:t>
            </w:r>
            <w:r w:rsidRPr="006745D2">
              <w:rPr>
                <w:b/>
                <w:bCs/>
                <w:lang w:eastAsia="en-US"/>
              </w:rPr>
              <w:br/>
              <w:t>type class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pStyle w:val="Index1"/>
              <w:spacing w:before="60" w:after="60"/>
            </w:pPr>
            <w:r w:rsidRPr="004107F6">
              <w:t>0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Unspecified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1</w:t>
            </w:r>
          </w:p>
        </w:tc>
        <w:tc>
          <w:tcPr>
            <w:tcW w:w="0" w:type="auto"/>
          </w:tcPr>
          <w:p w:rsidR="00D363AF" w:rsidRPr="004107F6" w:rsidRDefault="00D363AF" w:rsidP="00710529">
            <w:pPr>
              <w:keepNext/>
              <w:keepLines/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Coded slice of a non-IDR and non-</w:t>
            </w:r>
            <w:r w:rsidRPr="00710529">
              <w:rPr>
                <w:sz w:val="20"/>
              </w:rPr>
              <w:t>C</w:t>
            </w:r>
            <w:ins w:id="53" w:author="Ye-Kui Wang" w:date="2011-07-01T07:32:00Z">
              <w:r w:rsidR="00710529">
                <w:rPr>
                  <w:sz w:val="20"/>
                </w:rPr>
                <w:t>RA</w:t>
              </w:r>
            </w:ins>
            <w:del w:id="54" w:author="Ye-Kui Wang" w:date="2011-07-01T07:32:00Z">
              <w:r w:rsidRPr="00710529" w:rsidDel="00710529">
                <w:rPr>
                  <w:sz w:val="20"/>
                </w:rPr>
                <w:delText>DR</w:delText>
              </w:r>
            </w:del>
            <w:r w:rsidRPr="004107F6">
              <w:rPr>
                <w:sz w:val="20"/>
              </w:rPr>
              <w:t xml:space="preserve"> picture</w:t>
            </w:r>
            <w:r w:rsidRPr="004107F6">
              <w:rPr>
                <w:sz w:val="20"/>
              </w:rPr>
              <w:br/>
              <w:t>slice_layer_rbsp( )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  <w:lang w:eastAsia="ko-KR"/>
              </w:rPr>
            </w:pPr>
            <w:r w:rsidRPr="004107F6">
              <w:rPr>
                <w:rFonts w:ascii="Times" w:hAnsi="Times" w:cs="Times"/>
                <w:sz w:val="20"/>
              </w:rPr>
              <w:t>2-</w:t>
            </w:r>
            <w:r w:rsidRPr="004107F6">
              <w:rPr>
                <w:rFonts w:ascii="Times" w:hAnsi="Times" w:cs="Times"/>
                <w:sz w:val="20"/>
                <w:lang w:eastAsia="ko-KR"/>
              </w:rPr>
              <w:t>3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Reserved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n/a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  <w:lang w:eastAsia="ko-KR"/>
              </w:rPr>
            </w:pPr>
            <w:r w:rsidRPr="004107F6">
              <w:rPr>
                <w:rFonts w:ascii="Times" w:hAnsi="Times" w:cs="Times"/>
                <w:sz w:val="20"/>
                <w:lang w:eastAsia="ko-KR"/>
              </w:rPr>
              <w:t>4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sz w:val="20"/>
                <w:lang w:eastAsia="ko-KR"/>
              </w:rPr>
            </w:pPr>
            <w:r w:rsidRPr="004107F6">
              <w:rPr>
                <w:sz w:val="20"/>
                <w:lang w:eastAsia="ko-KR"/>
              </w:rPr>
              <w:t xml:space="preserve">Coded slice of a </w:t>
            </w:r>
            <w:r w:rsidRPr="00710529">
              <w:rPr>
                <w:sz w:val="20"/>
                <w:lang w:eastAsia="ko-KR"/>
              </w:rPr>
              <w:t>C</w:t>
            </w:r>
            <w:ins w:id="55" w:author="Ye-Kui Wang" w:date="2011-07-01T07:32:00Z">
              <w:r w:rsidR="00710529">
                <w:rPr>
                  <w:sz w:val="20"/>
                  <w:lang w:eastAsia="ko-KR"/>
                </w:rPr>
                <w:t>RA</w:t>
              </w:r>
            </w:ins>
            <w:del w:id="56" w:author="Ye-Kui Wang" w:date="2011-07-01T07:32:00Z">
              <w:r w:rsidRPr="00710529" w:rsidDel="00710529">
                <w:rPr>
                  <w:sz w:val="20"/>
                  <w:lang w:eastAsia="ko-KR"/>
                </w:rPr>
                <w:delText>DR</w:delText>
              </w:r>
            </w:del>
            <w:r w:rsidRPr="004107F6">
              <w:rPr>
                <w:sz w:val="20"/>
                <w:lang w:eastAsia="ko-KR"/>
              </w:rPr>
              <w:t xml:space="preserve"> picture</w:t>
            </w:r>
          </w:p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sz w:val="20"/>
                <w:lang w:eastAsia="ko-KR"/>
              </w:rPr>
            </w:pPr>
            <w:r w:rsidRPr="004107F6">
              <w:rPr>
                <w:sz w:val="20"/>
              </w:rPr>
              <w:t>slice_layer_rbsp( )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  <w:lang w:eastAsia="ko-KR"/>
              </w:rPr>
            </w:pPr>
            <w:r w:rsidRPr="004107F6">
              <w:rPr>
                <w:rFonts w:ascii="Times" w:hAnsi="Times" w:cs="Times"/>
                <w:sz w:val="20"/>
                <w:lang w:eastAsia="ko-KR"/>
              </w:rPr>
              <w:t>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5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Coded slice of an IDR picture</w:t>
            </w:r>
            <w:r w:rsidRPr="004107F6">
              <w:rPr>
                <w:sz w:val="20"/>
              </w:rPr>
              <w:br/>
              <w:t>slice_layer_rbsp( )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6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Supplemental enhancement information (SEI)</w:t>
            </w:r>
            <w:r w:rsidRPr="004107F6">
              <w:rPr>
                <w:sz w:val="20"/>
              </w:rPr>
              <w:br/>
              <w:t>sei_rbsp( )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7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Sequence parameter set</w:t>
            </w:r>
            <w:r w:rsidRPr="004107F6">
              <w:rPr>
                <w:sz w:val="20"/>
              </w:rPr>
              <w:br/>
              <w:t>seq_parameter_set_rbsp( )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8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Picture parameter set</w:t>
            </w:r>
            <w:r w:rsidRPr="004107F6">
              <w:rPr>
                <w:sz w:val="20"/>
              </w:rPr>
              <w:br/>
              <w:t>pic_parameter_set_rbsp( )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9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Access unit delimiter</w:t>
            </w:r>
            <w:r w:rsidRPr="004107F6">
              <w:rPr>
                <w:sz w:val="20"/>
              </w:rPr>
              <w:br/>
              <w:t>access_unit_delimiter_rbsp( )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10-11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Reserved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n/a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12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Filler data</w:t>
            </w:r>
            <w:r w:rsidRPr="004107F6">
              <w:rPr>
                <w:sz w:val="20"/>
              </w:rPr>
              <w:br/>
              <w:t>filler_data_rbsp( )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13-23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Reserved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n/a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0225F9">
            <w:pPr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24..31</w:t>
            </w:r>
          </w:p>
        </w:tc>
        <w:tc>
          <w:tcPr>
            <w:tcW w:w="0" w:type="auto"/>
          </w:tcPr>
          <w:p w:rsidR="00D363AF" w:rsidRPr="004107F6" w:rsidRDefault="00D363AF" w:rsidP="000225F9">
            <w:pPr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Unspecified</w:t>
            </w:r>
          </w:p>
        </w:tc>
        <w:tc>
          <w:tcPr>
            <w:tcW w:w="1111" w:type="dxa"/>
          </w:tcPr>
          <w:p w:rsidR="00D363AF" w:rsidRPr="004107F6" w:rsidRDefault="00D363AF" w:rsidP="000225F9">
            <w:pPr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</w:tbl>
    <w:p w:rsidR="00D363AF" w:rsidRDefault="00D363AF" w:rsidP="009234A5">
      <w:pPr>
        <w:jc w:val="both"/>
        <w:rPr>
          <w:szCs w:val="22"/>
        </w:rPr>
      </w:pPr>
    </w:p>
    <w:p w:rsidR="001F2594" w:rsidRDefault="001F2594" w:rsidP="009234A5">
      <w:pPr>
        <w:jc w:val="both"/>
        <w:rPr>
          <w:szCs w:val="22"/>
        </w:rPr>
      </w:pP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EF4EA4" w:rsidP="009234A5">
      <w:pPr>
        <w:jc w:val="both"/>
        <w:rPr>
          <w:szCs w:val="22"/>
        </w:rPr>
      </w:pPr>
      <w:r w:rsidRPr="00EF4EA4">
        <w:rPr>
          <w:b/>
        </w:rPr>
        <w:t>Huawei Technologies Co., Ltd.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EF4EA4" w:rsidRDefault="00EF4EA4" w:rsidP="00EF4EA4">
      <w:pPr>
        <w:jc w:val="both"/>
        <w:rPr>
          <w:szCs w:val="22"/>
        </w:rPr>
      </w:pPr>
      <w:r>
        <w:rPr>
          <w:b/>
        </w:rPr>
        <w:t xml:space="preserve">Nokia Corporation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 xml:space="preserve">this contribution and, conditioned on reciprocity, is prepared to grant licenses under reasonable and non-discriminatory terms as necessary for implementation of the resulting ITU-T </w:t>
      </w:r>
      <w:r w:rsidRPr="00A01439">
        <w:rPr>
          <w:b/>
          <w:szCs w:val="22"/>
        </w:rPr>
        <w:lastRenderedPageBreak/>
        <w:t>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EF4EA4" w:rsidRDefault="00EF4EA4" w:rsidP="00EF4EA4">
      <w:pPr>
        <w:jc w:val="both"/>
        <w:rPr>
          <w:szCs w:val="22"/>
        </w:rPr>
      </w:pPr>
      <w:r>
        <w:rPr>
          <w:b/>
        </w:rPr>
        <w:t>Qualcomm</w:t>
      </w:r>
      <w:r w:rsidRPr="00A01439">
        <w:rPr>
          <w:b/>
          <w:szCs w:val="22"/>
        </w:rPr>
        <w:t xml:space="preserve"> </w:t>
      </w:r>
      <w:r w:rsidR="00CD40A9">
        <w:rPr>
          <w:b/>
          <w:szCs w:val="22"/>
        </w:rPr>
        <w:t xml:space="preserve">Incorporated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5EF" w:rsidRDefault="00BF75EF">
      <w:r>
        <w:separator/>
      </w:r>
    </w:p>
  </w:endnote>
  <w:endnote w:type="continuationSeparator" w:id="0">
    <w:p w:rsidR="00BF75EF" w:rsidRDefault="00BF7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panose1 w:val="00000000000000000000"/>
    <w:charset w:val="81"/>
    <w:family w:val="modern"/>
    <w:notTrueType/>
    <w:pitch w:val="variable"/>
    <w:sig w:usb0="00000001" w:usb1="09060000" w:usb2="00000010" w:usb3="00000000" w:csb0="0008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D40A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47B14">
      <w:rPr>
        <w:rStyle w:val="PageNumber"/>
        <w:noProof/>
      </w:rPr>
      <w:t>2011-07-01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5EF" w:rsidRDefault="00BF75EF">
      <w:r>
        <w:separator/>
      </w:r>
    </w:p>
  </w:footnote>
  <w:footnote w:type="continuationSeparator" w:id="0">
    <w:p w:rsidR="00BF75EF" w:rsidRDefault="00BF75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56224"/>
    <w:multiLevelType w:val="multilevel"/>
    <w:tmpl w:val="DD827EE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9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3">
    <w:nsid w:val="21876176"/>
    <w:multiLevelType w:val="hybridMultilevel"/>
    <w:tmpl w:val="81228F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hideSpellingErrors/>
  <w:hideGrammaticalErrors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416F"/>
    <w:rsid w:val="000225F9"/>
    <w:rsid w:val="000458BC"/>
    <w:rsid w:val="00045C41"/>
    <w:rsid w:val="00046C03"/>
    <w:rsid w:val="0007614F"/>
    <w:rsid w:val="000B1C6B"/>
    <w:rsid w:val="000C09AC"/>
    <w:rsid w:val="000E00F3"/>
    <w:rsid w:val="000F158C"/>
    <w:rsid w:val="00102F3D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C4A53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504C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7016D"/>
    <w:rsid w:val="003706CC"/>
    <w:rsid w:val="00383482"/>
    <w:rsid w:val="003A2D8E"/>
    <w:rsid w:val="003C20E4"/>
    <w:rsid w:val="003C78C6"/>
    <w:rsid w:val="003E6F90"/>
    <w:rsid w:val="003F5D0F"/>
    <w:rsid w:val="004107F6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67EC7"/>
    <w:rsid w:val="00570013"/>
    <w:rsid w:val="005A33A1"/>
    <w:rsid w:val="005C385F"/>
    <w:rsid w:val="005F6F1B"/>
    <w:rsid w:val="005F74B4"/>
    <w:rsid w:val="00624B33"/>
    <w:rsid w:val="00630AA2"/>
    <w:rsid w:val="00646707"/>
    <w:rsid w:val="00662E58"/>
    <w:rsid w:val="00664DCF"/>
    <w:rsid w:val="00690CD7"/>
    <w:rsid w:val="006C5D39"/>
    <w:rsid w:val="006E2810"/>
    <w:rsid w:val="006E5417"/>
    <w:rsid w:val="00710529"/>
    <w:rsid w:val="00712F60"/>
    <w:rsid w:val="00720E3B"/>
    <w:rsid w:val="00745F6B"/>
    <w:rsid w:val="00747B14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056C5"/>
    <w:rsid w:val="008206C8"/>
    <w:rsid w:val="00874A6C"/>
    <w:rsid w:val="00876C65"/>
    <w:rsid w:val="008A4B4C"/>
    <w:rsid w:val="008C239F"/>
    <w:rsid w:val="008E480C"/>
    <w:rsid w:val="00907757"/>
    <w:rsid w:val="009117EE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23AE"/>
    <w:rsid w:val="00AE341B"/>
    <w:rsid w:val="00B07CA7"/>
    <w:rsid w:val="00B1279A"/>
    <w:rsid w:val="00B5222E"/>
    <w:rsid w:val="00B61C96"/>
    <w:rsid w:val="00B73A2A"/>
    <w:rsid w:val="00B94B06"/>
    <w:rsid w:val="00B94C28"/>
    <w:rsid w:val="00BB5889"/>
    <w:rsid w:val="00BC10BA"/>
    <w:rsid w:val="00BC5AFD"/>
    <w:rsid w:val="00BF75EF"/>
    <w:rsid w:val="00C04F43"/>
    <w:rsid w:val="00C0609D"/>
    <w:rsid w:val="00C115AB"/>
    <w:rsid w:val="00C30249"/>
    <w:rsid w:val="00C3723B"/>
    <w:rsid w:val="00C606C9"/>
    <w:rsid w:val="00C61698"/>
    <w:rsid w:val="00C705DD"/>
    <w:rsid w:val="00C90650"/>
    <w:rsid w:val="00C97D78"/>
    <w:rsid w:val="00CA19D4"/>
    <w:rsid w:val="00CC2AAE"/>
    <w:rsid w:val="00CC5A42"/>
    <w:rsid w:val="00CD0EAB"/>
    <w:rsid w:val="00CD40A9"/>
    <w:rsid w:val="00CD6FDF"/>
    <w:rsid w:val="00CF34DB"/>
    <w:rsid w:val="00CF558F"/>
    <w:rsid w:val="00CF5CC5"/>
    <w:rsid w:val="00D073E2"/>
    <w:rsid w:val="00D31AD6"/>
    <w:rsid w:val="00D363AF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FE3"/>
    <w:rsid w:val="00EA13CE"/>
    <w:rsid w:val="00EB7AB1"/>
    <w:rsid w:val="00EF48CC"/>
    <w:rsid w:val="00EF4EA4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1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rsid w:val="00D363A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363A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63AF"/>
    <w:rPr>
      <w:rFonts w:eastAsia="Malgun Gothic"/>
      <w:lang w:val="en-GB"/>
    </w:rPr>
  </w:style>
  <w:style w:type="paragraph" w:styleId="Index1">
    <w:name w:val="index 1"/>
    <w:basedOn w:val="Normal"/>
    <w:next w:val="Normal"/>
    <w:autoRedefine/>
    <w:uiPriority w:val="99"/>
    <w:rsid w:val="00D363A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lang w:val="en-GB"/>
    </w:rPr>
  </w:style>
  <w:style w:type="paragraph" w:styleId="Caption">
    <w:name w:val="caption"/>
    <w:basedOn w:val="Normal"/>
    <w:next w:val="Normal"/>
    <w:link w:val="CaptionChar1"/>
    <w:qFormat/>
    <w:rsid w:val="00D363AF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  <w:lang/>
    </w:rPr>
  </w:style>
  <w:style w:type="character" w:customStyle="1" w:styleId="CaptionChar1">
    <w:name w:val="Caption Char1"/>
    <w:link w:val="Caption"/>
    <w:locked/>
    <w:rsid w:val="00D363AF"/>
    <w:rPr>
      <w:rFonts w:eastAsia="Malgun Gothic"/>
      <w:b/>
      <w:bCs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117EE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宋体"/>
      <w:b/>
      <w:bCs/>
      <w:sz w:val="22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117EE"/>
    <w:rPr>
      <w:b/>
      <w:bCs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heny@qualcom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iska.hannuksela@nok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kui.wang@huawei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4975</CharactersWithSpaces>
  <SharedDoc>false</SharedDoc>
  <HLinks>
    <vt:vector size="18" baseType="variant">
      <vt:variant>
        <vt:i4>4325492</vt:i4>
      </vt:variant>
      <vt:variant>
        <vt:i4>6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7733249</vt:i4>
      </vt:variant>
      <vt:variant>
        <vt:i4>3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2424927</vt:i4>
      </vt:variant>
      <vt:variant>
        <vt:i4>0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CDR picture</dc:title>
  <dc:subject/>
  <dc:creator>Ye-Kui Wang</dc:creator>
  <cp:keywords>HEVC</cp:keywords>
  <cp:lastModifiedBy>Ye-Kui Wang</cp:lastModifiedBy>
  <cp:revision>3</cp:revision>
  <cp:lastPrinted>1601-01-01T00:00:00Z</cp:lastPrinted>
  <dcterms:created xsi:type="dcterms:W3CDTF">2011-07-01T15:10:00Z</dcterms:created>
  <dcterms:modified xsi:type="dcterms:W3CDTF">2011-07-01T15:13:00Z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1309517085</vt:lpwstr>
  </property>
</Properties>
</file>